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CE2DA" w14:textId="77777777" w:rsidR="00E531AE" w:rsidRDefault="00E531AE" w:rsidP="00E531AE">
      <w:pPr>
        <w:jc w:val="center"/>
        <w:rPr>
          <w:rFonts w:cs="Arial"/>
          <w:sz w:val="18"/>
          <w:szCs w:val="18"/>
        </w:rPr>
      </w:pPr>
      <w:bookmarkStart w:id="0" w:name="_GoBack"/>
      <w:bookmarkEnd w:id="0"/>
    </w:p>
    <w:p w14:paraId="24279E36" w14:textId="77777777" w:rsidR="00B1226A" w:rsidRDefault="00B1226A" w:rsidP="00F70688">
      <w:pPr>
        <w:ind w:left="1056" w:firstLine="708"/>
        <w:jc w:val="both"/>
        <w:rPr>
          <w:rFonts w:cs="Arial"/>
          <w:color w:val="1F497D" w:themeColor="text2"/>
          <w:sz w:val="18"/>
          <w:szCs w:val="18"/>
        </w:rPr>
      </w:pPr>
    </w:p>
    <w:p w14:paraId="1EED4F5E" w14:textId="77777777" w:rsidR="006F5494" w:rsidRDefault="006F5494" w:rsidP="00F70688">
      <w:pPr>
        <w:ind w:left="1056" w:firstLine="708"/>
        <w:jc w:val="both"/>
        <w:rPr>
          <w:rFonts w:cs="Arial"/>
          <w:color w:val="1F497D" w:themeColor="text2"/>
          <w:sz w:val="18"/>
          <w:szCs w:val="18"/>
        </w:rPr>
      </w:pPr>
    </w:p>
    <w:p w14:paraId="110A8325" w14:textId="77777777" w:rsidR="006F5494" w:rsidRDefault="006F5494" w:rsidP="00F70688">
      <w:pPr>
        <w:ind w:left="1056" w:firstLine="708"/>
        <w:jc w:val="both"/>
        <w:rPr>
          <w:rFonts w:cs="Arial"/>
          <w:color w:val="1F497D" w:themeColor="text2"/>
          <w:sz w:val="18"/>
          <w:szCs w:val="18"/>
        </w:rPr>
      </w:pPr>
    </w:p>
    <w:p w14:paraId="5B55EC8B" w14:textId="77777777" w:rsidR="00E531AE" w:rsidRDefault="00E531AE" w:rsidP="00F70688">
      <w:pPr>
        <w:ind w:left="1056" w:firstLine="708"/>
        <w:jc w:val="both"/>
        <w:rPr>
          <w:rFonts w:cs="Arial"/>
          <w:color w:val="1F497D" w:themeColor="text2"/>
          <w:sz w:val="18"/>
          <w:szCs w:val="18"/>
        </w:rPr>
      </w:pPr>
    </w:p>
    <w:p w14:paraId="0A6082FD" w14:textId="77777777" w:rsidR="00DA13B2" w:rsidRPr="00102BBB" w:rsidRDefault="00DA13B2" w:rsidP="00DA13B2">
      <w:pPr>
        <w:spacing w:after="240"/>
        <w:jc w:val="center"/>
        <w:rPr>
          <w:rFonts w:ascii="Tahoma" w:hAnsi="Tahoma" w:cs="Tahoma"/>
          <w:b/>
          <w:sz w:val="32"/>
          <w:szCs w:val="32"/>
        </w:rPr>
      </w:pPr>
      <w:r w:rsidRPr="00102BBB">
        <w:rPr>
          <w:rFonts w:ascii="Tahoma" w:hAnsi="Tahoma" w:cs="Tahoma"/>
          <w:b/>
          <w:sz w:val="32"/>
          <w:szCs w:val="32"/>
        </w:rPr>
        <w:t>EMPRESA NACIONAL DE TELECOMUNICACIONES</w:t>
      </w:r>
    </w:p>
    <w:p w14:paraId="338DEC5E" w14:textId="77777777" w:rsidR="00DA13B2" w:rsidRDefault="00DA13B2" w:rsidP="00576395">
      <w:pPr>
        <w:spacing w:after="240"/>
        <w:jc w:val="center"/>
        <w:rPr>
          <w:rFonts w:ascii="Tahoma" w:hAnsi="Tahoma" w:cs="Tahoma"/>
          <w:b/>
          <w:sz w:val="32"/>
          <w:szCs w:val="32"/>
        </w:rPr>
      </w:pPr>
      <w:r w:rsidRPr="00102BBB">
        <w:rPr>
          <w:rFonts w:ascii="Tahoma" w:hAnsi="Tahoma" w:cs="Tahoma"/>
          <w:b/>
          <w:sz w:val="32"/>
          <w:szCs w:val="32"/>
        </w:rPr>
        <w:t>ENTEL S.A.</w:t>
      </w:r>
    </w:p>
    <w:p w14:paraId="66B19E6C" w14:textId="77777777" w:rsidR="00576395" w:rsidRPr="00576395" w:rsidRDefault="00576395" w:rsidP="00576395">
      <w:pPr>
        <w:spacing w:after="240"/>
        <w:jc w:val="center"/>
        <w:rPr>
          <w:rFonts w:ascii="Tahoma" w:hAnsi="Tahoma" w:cs="Tahoma"/>
          <w:b/>
          <w:sz w:val="32"/>
          <w:szCs w:val="32"/>
        </w:rPr>
      </w:pPr>
    </w:p>
    <w:p w14:paraId="471791FD" w14:textId="77777777" w:rsidR="00DA13B2" w:rsidRPr="00034C6E" w:rsidRDefault="00DA13B2" w:rsidP="00DA13B2">
      <w:pPr>
        <w:spacing w:after="240"/>
        <w:jc w:val="center"/>
        <w:rPr>
          <w:rFonts w:ascii="Tahoma" w:hAnsi="Tahoma" w:cs="Tahoma"/>
          <w:snapToGrid w:val="0"/>
        </w:rPr>
      </w:pPr>
      <w:r w:rsidRPr="00034C6E">
        <w:rPr>
          <w:noProof/>
          <w:lang w:val="es-BO" w:eastAsia="es-BO"/>
        </w:rPr>
        <w:drawing>
          <wp:anchor distT="0" distB="0" distL="114300" distR="114300" simplePos="0" relativeHeight="251659264" behindDoc="0" locked="0" layoutInCell="1" allowOverlap="1" wp14:anchorId="436E292D" wp14:editId="742E7611">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14:paraId="6E48814E" w14:textId="77777777" w:rsidR="00DA13B2" w:rsidRPr="00034C6E" w:rsidRDefault="00DA13B2" w:rsidP="00DA13B2">
      <w:pPr>
        <w:spacing w:after="240"/>
        <w:jc w:val="center"/>
        <w:rPr>
          <w:rFonts w:ascii="Tahoma" w:hAnsi="Tahoma" w:cs="Tahoma"/>
          <w:snapToGrid w:val="0"/>
        </w:rPr>
      </w:pPr>
    </w:p>
    <w:p w14:paraId="6E958AD7" w14:textId="77777777" w:rsidR="00DA13B2" w:rsidRPr="00034C6E" w:rsidRDefault="00DA13B2" w:rsidP="00DA13B2">
      <w:pPr>
        <w:spacing w:after="240"/>
        <w:jc w:val="center"/>
        <w:rPr>
          <w:rFonts w:ascii="Tahoma" w:hAnsi="Tahoma" w:cs="Tahoma"/>
          <w:snapToGrid w:val="0"/>
        </w:rPr>
      </w:pPr>
    </w:p>
    <w:p w14:paraId="79FC3D88" w14:textId="77777777" w:rsidR="00DA13B2" w:rsidRPr="00034C6E" w:rsidRDefault="00DA13B2" w:rsidP="00DA13B2">
      <w:pPr>
        <w:spacing w:after="240"/>
        <w:jc w:val="center"/>
        <w:rPr>
          <w:rFonts w:ascii="Tahoma" w:hAnsi="Tahoma" w:cs="Tahoma"/>
          <w:snapToGrid w:val="0"/>
        </w:rPr>
      </w:pPr>
    </w:p>
    <w:p w14:paraId="5CD18C1B" w14:textId="77777777" w:rsidR="00DA13B2" w:rsidRPr="00034C6E" w:rsidRDefault="00DA13B2" w:rsidP="00DA13B2">
      <w:pPr>
        <w:spacing w:after="240"/>
        <w:jc w:val="center"/>
        <w:rPr>
          <w:rFonts w:ascii="Tahoma" w:hAnsi="Tahoma" w:cs="Tahoma"/>
          <w:snapToGrid w:val="0"/>
        </w:rPr>
      </w:pPr>
    </w:p>
    <w:p w14:paraId="6DF8D1D4" w14:textId="77777777" w:rsidR="00DA13B2" w:rsidRPr="00034C6E" w:rsidRDefault="00DA13B2" w:rsidP="00DA13B2">
      <w:pPr>
        <w:spacing w:after="240"/>
        <w:jc w:val="center"/>
        <w:rPr>
          <w:rFonts w:ascii="Tahoma" w:hAnsi="Tahoma" w:cs="Tahoma"/>
          <w:snapToGrid w:val="0"/>
        </w:rPr>
      </w:pPr>
    </w:p>
    <w:p w14:paraId="7D96B30A" w14:textId="77777777" w:rsidR="00DA13B2" w:rsidRPr="00034C6E" w:rsidRDefault="00DA13B2" w:rsidP="00DA13B2">
      <w:pPr>
        <w:spacing w:after="240"/>
        <w:jc w:val="center"/>
        <w:rPr>
          <w:rFonts w:ascii="Tahoma" w:hAnsi="Tahoma" w:cs="Tahoma"/>
          <w:snapToGrid w:val="0"/>
        </w:rPr>
      </w:pPr>
    </w:p>
    <w:p w14:paraId="195F7EBF" w14:textId="77777777" w:rsidR="00DA13B2" w:rsidRPr="00034C6E" w:rsidRDefault="00DA13B2" w:rsidP="00DA13B2">
      <w:pPr>
        <w:spacing w:after="240"/>
        <w:jc w:val="center"/>
        <w:rPr>
          <w:rFonts w:ascii="Tahoma" w:hAnsi="Tahoma" w:cs="Tahoma"/>
          <w:snapToGrid w:val="0"/>
        </w:rPr>
      </w:pPr>
    </w:p>
    <w:p w14:paraId="7F8E1F74" w14:textId="77777777" w:rsidR="00DA13B2" w:rsidRPr="00034C6E" w:rsidRDefault="00DA13B2" w:rsidP="00DA13B2">
      <w:pPr>
        <w:spacing w:after="240"/>
        <w:jc w:val="center"/>
        <w:rPr>
          <w:rFonts w:ascii="Tahoma" w:hAnsi="Tahoma" w:cs="Tahoma"/>
          <w:snapToGrid w:val="0"/>
        </w:rPr>
      </w:pPr>
    </w:p>
    <w:p w14:paraId="0A599C94" w14:textId="77777777" w:rsidR="00DA13B2" w:rsidRPr="00102BBB" w:rsidRDefault="00DA13B2" w:rsidP="00DA13B2">
      <w:pPr>
        <w:spacing w:after="240"/>
        <w:jc w:val="center"/>
        <w:rPr>
          <w:rFonts w:ascii="Tahoma" w:hAnsi="Tahoma" w:cs="Tahoma"/>
          <w:snapToGrid w:val="0"/>
          <w:sz w:val="32"/>
          <w:szCs w:val="32"/>
        </w:rPr>
      </w:pPr>
    </w:p>
    <w:p w14:paraId="2AD8A1EC" w14:textId="77777777" w:rsidR="00DA13B2" w:rsidRPr="00102BBB" w:rsidRDefault="00DA13B2" w:rsidP="00DA13B2">
      <w:pPr>
        <w:spacing w:after="240"/>
        <w:jc w:val="center"/>
        <w:rPr>
          <w:rFonts w:ascii="Tahoma" w:hAnsi="Tahoma" w:cs="Tahoma"/>
          <w:b/>
          <w:sz w:val="32"/>
          <w:szCs w:val="32"/>
        </w:rPr>
      </w:pPr>
      <w:r w:rsidRPr="00102BBB">
        <w:rPr>
          <w:rFonts w:ascii="Tahoma" w:hAnsi="Tahoma" w:cs="Tahoma"/>
          <w:b/>
          <w:sz w:val="32"/>
          <w:szCs w:val="32"/>
        </w:rPr>
        <w:t>TÉRMINOS BÁSICOS DE CONTRATACIÓN</w:t>
      </w:r>
    </w:p>
    <w:p w14:paraId="53C8B180" w14:textId="77777777" w:rsidR="00DA13B2" w:rsidRPr="00034C6E" w:rsidRDefault="00DA13B2" w:rsidP="00DA13B2">
      <w:pPr>
        <w:spacing w:after="240"/>
        <w:rPr>
          <w:rFonts w:ascii="Tahoma" w:hAnsi="Tahoma" w:cs="Tahoma"/>
          <w:b/>
        </w:rPr>
      </w:pPr>
    </w:p>
    <w:p w14:paraId="554E6260" w14:textId="77777777" w:rsidR="00DA13B2" w:rsidRPr="00034C6E" w:rsidRDefault="00DA13B2" w:rsidP="00DA13B2">
      <w:pPr>
        <w:spacing w:after="240"/>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DA13B2" w:rsidRPr="00034C6E" w14:paraId="49505E14" w14:textId="77777777" w:rsidTr="007E396A">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3B20E5C6" w14:textId="77777777" w:rsidR="00DA13B2" w:rsidRPr="00102BBB" w:rsidRDefault="00DA13B2" w:rsidP="007E396A">
            <w:pPr>
              <w:spacing w:after="240"/>
              <w:jc w:val="center"/>
              <w:rPr>
                <w:rFonts w:ascii="Tahoma" w:hAnsi="Tahoma" w:cs="Tahoma"/>
                <w:b/>
                <w:sz w:val="32"/>
                <w:szCs w:val="32"/>
              </w:rPr>
            </w:pPr>
            <w:r w:rsidRPr="00102BBB">
              <w:rPr>
                <w:rFonts w:ascii="Tahoma" w:hAnsi="Tahoma" w:cs="Tahoma"/>
                <w:b/>
                <w:sz w:val="32"/>
                <w:szCs w:val="32"/>
              </w:rPr>
              <w:t xml:space="preserve">LICITACIÓN PÚBLICA N° </w:t>
            </w:r>
            <w:r w:rsidR="00FC2F47">
              <w:rPr>
                <w:rFonts w:ascii="Tahoma" w:hAnsi="Tahoma" w:cs="Tahoma"/>
                <w:b/>
                <w:sz w:val="32"/>
                <w:szCs w:val="32"/>
              </w:rPr>
              <w:t>74</w:t>
            </w:r>
            <w:r w:rsidRPr="00102BBB">
              <w:rPr>
                <w:rFonts w:ascii="Tahoma" w:hAnsi="Tahoma" w:cs="Tahoma"/>
                <w:b/>
                <w:sz w:val="32"/>
                <w:szCs w:val="32"/>
              </w:rPr>
              <w:t>/2015</w:t>
            </w:r>
          </w:p>
          <w:p w14:paraId="781BC228" w14:textId="77777777" w:rsidR="00DA13B2" w:rsidRDefault="00DA13B2" w:rsidP="00E675EF">
            <w:pPr>
              <w:jc w:val="center"/>
              <w:rPr>
                <w:rFonts w:ascii="Tahoma" w:hAnsi="Tahoma" w:cs="Tahoma"/>
                <w:b/>
                <w:sz w:val="32"/>
                <w:szCs w:val="32"/>
              </w:rPr>
            </w:pPr>
            <w:r w:rsidRPr="00102BBB">
              <w:rPr>
                <w:rFonts w:ascii="Tahoma" w:hAnsi="Tahoma" w:cs="Tahoma"/>
                <w:b/>
                <w:sz w:val="32"/>
                <w:szCs w:val="32"/>
              </w:rPr>
              <w:t>“</w:t>
            </w:r>
            <w:r w:rsidR="00576395" w:rsidRPr="00576395">
              <w:rPr>
                <w:rFonts w:ascii="Tahoma" w:hAnsi="Tahoma" w:cs="Tahoma"/>
                <w:b/>
                <w:sz w:val="32"/>
                <w:szCs w:val="32"/>
              </w:rPr>
              <w:t xml:space="preserve">PROVISION </w:t>
            </w:r>
            <w:r w:rsidR="00FC2F47">
              <w:rPr>
                <w:rFonts w:ascii="Tahoma" w:hAnsi="Tahoma" w:cs="Tahoma"/>
                <w:b/>
                <w:sz w:val="32"/>
                <w:szCs w:val="32"/>
              </w:rPr>
              <w:t xml:space="preserve">FUSIONADORAS PARA </w:t>
            </w:r>
            <w:r w:rsidR="00576395" w:rsidRPr="00576395">
              <w:rPr>
                <w:rFonts w:ascii="Tahoma" w:hAnsi="Tahoma" w:cs="Tahoma"/>
                <w:b/>
                <w:sz w:val="32"/>
                <w:szCs w:val="32"/>
              </w:rPr>
              <w:t>FIBRA OPTICA</w:t>
            </w:r>
            <w:r w:rsidRPr="00102BBB">
              <w:rPr>
                <w:rFonts w:ascii="Tahoma" w:hAnsi="Tahoma" w:cs="Tahoma"/>
                <w:b/>
                <w:sz w:val="32"/>
                <w:szCs w:val="32"/>
              </w:rPr>
              <w:t>”</w:t>
            </w:r>
          </w:p>
          <w:p w14:paraId="5BF46194" w14:textId="77777777" w:rsidR="00576395" w:rsidRPr="00102BBB" w:rsidRDefault="00576395" w:rsidP="00576395">
            <w:pPr>
              <w:jc w:val="center"/>
              <w:rPr>
                <w:rFonts w:ascii="Tahoma" w:hAnsi="Tahoma" w:cs="Tahoma"/>
                <w:b/>
                <w:sz w:val="32"/>
                <w:szCs w:val="32"/>
              </w:rPr>
            </w:pPr>
          </w:p>
        </w:tc>
      </w:tr>
    </w:tbl>
    <w:p w14:paraId="2B361403" w14:textId="77777777" w:rsidR="00DA13B2" w:rsidRPr="00034C6E" w:rsidRDefault="00DA13B2" w:rsidP="00DA13B2">
      <w:pPr>
        <w:spacing w:after="240"/>
      </w:pPr>
    </w:p>
    <w:p w14:paraId="54AA7C66" w14:textId="77777777" w:rsidR="00DA13B2" w:rsidRPr="00034C6E" w:rsidRDefault="00DA13B2" w:rsidP="00DA13B2">
      <w:pPr>
        <w:spacing w:after="240"/>
      </w:pPr>
    </w:p>
    <w:p w14:paraId="2B732F92" w14:textId="77777777" w:rsidR="00DA13B2" w:rsidRDefault="00DA13B2" w:rsidP="00DA13B2">
      <w:pPr>
        <w:spacing w:after="240"/>
      </w:pPr>
    </w:p>
    <w:p w14:paraId="7CF4B7B2" w14:textId="77777777" w:rsidR="00576395" w:rsidRDefault="00576395" w:rsidP="00DA13B2">
      <w:pPr>
        <w:spacing w:after="240"/>
      </w:pPr>
    </w:p>
    <w:p w14:paraId="533828B1" w14:textId="77777777" w:rsidR="007E396A" w:rsidRDefault="007E396A" w:rsidP="00DA13B2">
      <w:pPr>
        <w:spacing w:after="240"/>
      </w:pPr>
    </w:p>
    <w:p w14:paraId="2C7DE00D" w14:textId="77777777" w:rsidR="007E396A" w:rsidRDefault="007E396A" w:rsidP="00DA13B2">
      <w:pPr>
        <w:spacing w:after="240"/>
      </w:pPr>
    </w:p>
    <w:p w14:paraId="74090CB7" w14:textId="77777777" w:rsidR="007E396A" w:rsidRPr="00034C6E" w:rsidRDefault="007E396A" w:rsidP="007E396A">
      <w:pPr>
        <w:spacing w:after="240"/>
      </w:pPr>
    </w:p>
    <w:p w14:paraId="1A39B8F3" w14:textId="77777777" w:rsidR="007E396A" w:rsidRPr="00034C6E" w:rsidRDefault="007E396A" w:rsidP="007E396A">
      <w:pPr>
        <w:spacing w:after="240"/>
        <w:jc w:val="center"/>
        <w:rPr>
          <w:rFonts w:ascii="Tahoma" w:hAnsi="Tahoma" w:cs="Tahoma"/>
          <w:b/>
          <w:sz w:val="32"/>
          <w:szCs w:val="32"/>
        </w:rPr>
      </w:pPr>
      <w:r w:rsidRPr="00034C6E">
        <w:rPr>
          <w:rFonts w:ascii="Tahoma" w:hAnsi="Tahoma" w:cs="Tahoma"/>
          <w:b/>
          <w:sz w:val="32"/>
          <w:szCs w:val="32"/>
        </w:rPr>
        <w:lastRenderedPageBreak/>
        <w:t>Términos Básicos de Contratación</w:t>
      </w:r>
    </w:p>
    <w:p w14:paraId="33790E7B" w14:textId="77777777" w:rsidR="007E396A" w:rsidRPr="00034C6E" w:rsidRDefault="007E396A" w:rsidP="007E396A">
      <w:pPr>
        <w:spacing w:after="240"/>
      </w:pPr>
    </w:p>
    <w:p w14:paraId="462D541C" w14:textId="77777777" w:rsidR="007E396A" w:rsidRPr="00555E2A" w:rsidRDefault="007E396A" w:rsidP="007E396A">
      <w:pPr>
        <w:spacing w:after="240"/>
        <w:rPr>
          <w:rFonts w:ascii="Tahoma" w:hAnsi="Tahoma" w:cs="Tahoma"/>
          <w:b/>
          <w:sz w:val="28"/>
          <w:szCs w:val="28"/>
        </w:rPr>
      </w:pPr>
      <w:r w:rsidRPr="00555E2A">
        <w:rPr>
          <w:rFonts w:ascii="Tahoma" w:hAnsi="Tahoma" w:cs="Tahoma"/>
          <w:b/>
          <w:sz w:val="28"/>
          <w:szCs w:val="28"/>
        </w:rPr>
        <w:t>Contenido</w:t>
      </w:r>
    </w:p>
    <w:p w14:paraId="54007E54" w14:textId="77777777" w:rsidR="007E396A" w:rsidRPr="00555E2A" w:rsidRDefault="00274496" w:rsidP="007E396A">
      <w:pPr>
        <w:pStyle w:val="TDC1"/>
        <w:spacing w:after="240"/>
        <w:rPr>
          <w:b w:val="0"/>
          <w:noProof/>
          <w:color w:val="auto"/>
          <w:sz w:val="28"/>
          <w:szCs w:val="28"/>
          <w:lang w:val="es-BO" w:eastAsia="es-BO"/>
        </w:rPr>
      </w:pPr>
      <w:r w:rsidRPr="00555E2A">
        <w:rPr>
          <w:b w:val="0"/>
          <w:color w:val="auto"/>
          <w:sz w:val="28"/>
          <w:szCs w:val="28"/>
          <w:lang w:val="es-ES"/>
        </w:rPr>
        <w:fldChar w:fldCharType="begin"/>
      </w:r>
      <w:r w:rsidR="007E396A" w:rsidRPr="00555E2A">
        <w:rPr>
          <w:b w:val="0"/>
          <w:color w:val="auto"/>
          <w:sz w:val="28"/>
          <w:szCs w:val="28"/>
          <w:lang w:val="es-ES"/>
        </w:rPr>
        <w:instrText xml:space="preserve"> TOC \o "1-1" \h \z \t "Título 2,2,Título 3,3" </w:instrText>
      </w:r>
      <w:r w:rsidRPr="00555E2A">
        <w:rPr>
          <w:b w:val="0"/>
          <w:color w:val="auto"/>
          <w:sz w:val="28"/>
          <w:szCs w:val="28"/>
          <w:lang w:val="es-ES"/>
        </w:rPr>
        <w:fldChar w:fldCharType="separate"/>
      </w:r>
      <w:hyperlink w:anchor="_Toc330030630" w:history="1">
        <w:r w:rsidR="007E396A" w:rsidRPr="00555E2A">
          <w:rPr>
            <w:rStyle w:val="Hipervnculo"/>
            <w:noProof/>
            <w:color w:val="auto"/>
            <w:sz w:val="28"/>
            <w:szCs w:val="28"/>
          </w:rPr>
          <w:t>PARTE I</w:t>
        </w:r>
        <w:r w:rsidR="007E396A" w:rsidRPr="00555E2A">
          <w:rPr>
            <w:noProof/>
            <w:webHidden/>
            <w:color w:val="auto"/>
            <w:sz w:val="28"/>
            <w:szCs w:val="28"/>
          </w:rPr>
          <w:tab/>
        </w:r>
        <w:r w:rsidR="007E396A">
          <w:rPr>
            <w:noProof/>
            <w:webHidden/>
            <w:color w:val="auto"/>
            <w:sz w:val="28"/>
            <w:szCs w:val="28"/>
          </w:rPr>
          <w:t>2</w:t>
        </w:r>
      </w:hyperlink>
    </w:p>
    <w:p w14:paraId="31FB3349" w14:textId="77777777" w:rsidR="007E396A" w:rsidRPr="00555E2A" w:rsidRDefault="0015787F" w:rsidP="007E396A">
      <w:pPr>
        <w:pStyle w:val="TDC1"/>
        <w:spacing w:after="240"/>
        <w:rPr>
          <w:b w:val="0"/>
          <w:noProof/>
          <w:color w:val="auto"/>
          <w:sz w:val="28"/>
          <w:szCs w:val="28"/>
          <w:lang w:val="es-BO" w:eastAsia="es-BO"/>
        </w:rPr>
      </w:pPr>
      <w:hyperlink w:anchor="_Toc330030630" w:history="1">
        <w:r w:rsidR="007E396A" w:rsidRPr="00555E2A">
          <w:rPr>
            <w:rStyle w:val="Hipervnculo"/>
            <w:noProof/>
            <w:color w:val="auto"/>
            <w:sz w:val="28"/>
            <w:szCs w:val="28"/>
          </w:rPr>
          <w:t>PARTE II</w:t>
        </w:r>
        <w:r w:rsidR="007E396A" w:rsidRPr="00555E2A">
          <w:rPr>
            <w:noProof/>
            <w:webHidden/>
            <w:color w:val="auto"/>
            <w:sz w:val="28"/>
            <w:szCs w:val="28"/>
          </w:rPr>
          <w:tab/>
        </w:r>
        <w:r w:rsidR="007E396A">
          <w:rPr>
            <w:noProof/>
            <w:webHidden/>
            <w:color w:val="auto"/>
            <w:sz w:val="28"/>
            <w:szCs w:val="28"/>
          </w:rPr>
          <w:t>11</w:t>
        </w:r>
      </w:hyperlink>
    </w:p>
    <w:p w14:paraId="0CEB3809" w14:textId="77777777" w:rsidR="007E396A" w:rsidRPr="00555E2A" w:rsidRDefault="0015787F" w:rsidP="007E396A">
      <w:pPr>
        <w:pStyle w:val="TDC1"/>
        <w:spacing w:after="240"/>
        <w:rPr>
          <w:noProof/>
          <w:color w:val="auto"/>
          <w:sz w:val="28"/>
          <w:szCs w:val="28"/>
        </w:rPr>
      </w:pPr>
      <w:hyperlink w:anchor="_Toc330030632" w:history="1">
        <w:r w:rsidR="007E396A" w:rsidRPr="00555E2A">
          <w:rPr>
            <w:rStyle w:val="Hipervnculo"/>
            <w:noProof/>
            <w:color w:val="auto"/>
            <w:sz w:val="28"/>
            <w:szCs w:val="28"/>
          </w:rPr>
          <w:t>PARTE III</w:t>
        </w:r>
        <w:r w:rsidR="007E396A" w:rsidRPr="00555E2A">
          <w:rPr>
            <w:noProof/>
            <w:webHidden/>
            <w:color w:val="auto"/>
            <w:sz w:val="28"/>
            <w:szCs w:val="28"/>
          </w:rPr>
          <w:tab/>
        </w:r>
      </w:hyperlink>
      <w:r w:rsidR="00E86C18">
        <w:rPr>
          <w:noProof/>
          <w:color w:val="auto"/>
          <w:sz w:val="28"/>
          <w:szCs w:val="28"/>
        </w:rPr>
        <w:t>15</w:t>
      </w:r>
    </w:p>
    <w:p w14:paraId="36D173CF" w14:textId="77777777" w:rsidR="007E396A" w:rsidRPr="00555E2A" w:rsidRDefault="007E396A" w:rsidP="007E396A">
      <w:pPr>
        <w:rPr>
          <w:rFonts w:ascii="Tahoma" w:hAnsi="Tahoma" w:cs="Tahoma"/>
          <w:sz w:val="28"/>
          <w:szCs w:val="28"/>
          <w:lang w:val="es-MX"/>
        </w:rPr>
      </w:pPr>
    </w:p>
    <w:p w14:paraId="1C548B11" w14:textId="77777777" w:rsidR="007E396A" w:rsidRPr="00034C6E" w:rsidRDefault="00274496" w:rsidP="007E396A">
      <w:pPr>
        <w:spacing w:after="240"/>
        <w:rPr>
          <w:b/>
        </w:rPr>
      </w:pPr>
      <w:r w:rsidRPr="00555E2A">
        <w:rPr>
          <w:rFonts w:ascii="Tahoma" w:hAnsi="Tahoma" w:cs="Tahoma"/>
          <w:b/>
          <w:sz w:val="28"/>
          <w:szCs w:val="28"/>
        </w:rPr>
        <w:fldChar w:fldCharType="end"/>
      </w:r>
    </w:p>
    <w:p w14:paraId="7267CDDC" w14:textId="77777777" w:rsidR="007E396A" w:rsidRDefault="007E396A" w:rsidP="007E396A">
      <w:pPr>
        <w:jc w:val="center"/>
        <w:rPr>
          <w:rFonts w:ascii="Tahoma" w:hAnsi="Tahoma" w:cs="Tahoma"/>
          <w:b/>
          <w:color w:val="000000" w:themeColor="text1"/>
          <w:sz w:val="28"/>
          <w:szCs w:val="28"/>
        </w:rPr>
      </w:pPr>
    </w:p>
    <w:p w14:paraId="13516417" w14:textId="77777777" w:rsidR="007E396A" w:rsidRDefault="007E396A" w:rsidP="007E396A">
      <w:pPr>
        <w:jc w:val="center"/>
        <w:rPr>
          <w:rFonts w:ascii="Tahoma" w:hAnsi="Tahoma" w:cs="Tahoma"/>
          <w:b/>
          <w:color w:val="000000" w:themeColor="text1"/>
          <w:sz w:val="28"/>
          <w:szCs w:val="28"/>
        </w:rPr>
      </w:pPr>
    </w:p>
    <w:p w14:paraId="347980E0" w14:textId="77777777" w:rsidR="007E396A" w:rsidRDefault="007E396A" w:rsidP="007E396A">
      <w:pPr>
        <w:jc w:val="center"/>
        <w:rPr>
          <w:rFonts w:ascii="Tahoma" w:hAnsi="Tahoma" w:cs="Tahoma"/>
          <w:b/>
          <w:color w:val="000000" w:themeColor="text1"/>
          <w:sz w:val="28"/>
          <w:szCs w:val="28"/>
        </w:rPr>
      </w:pPr>
    </w:p>
    <w:p w14:paraId="3451E5E5" w14:textId="77777777" w:rsidR="007E396A" w:rsidRDefault="007E396A" w:rsidP="007E396A">
      <w:pPr>
        <w:jc w:val="center"/>
        <w:rPr>
          <w:rFonts w:ascii="Tahoma" w:hAnsi="Tahoma" w:cs="Tahoma"/>
          <w:b/>
          <w:color w:val="000000" w:themeColor="text1"/>
          <w:sz w:val="28"/>
          <w:szCs w:val="28"/>
        </w:rPr>
      </w:pPr>
    </w:p>
    <w:p w14:paraId="44ED57D6" w14:textId="77777777" w:rsidR="007E396A" w:rsidRDefault="007E396A" w:rsidP="007E396A">
      <w:pPr>
        <w:jc w:val="center"/>
        <w:rPr>
          <w:rFonts w:ascii="Tahoma" w:hAnsi="Tahoma" w:cs="Tahoma"/>
          <w:b/>
          <w:color w:val="000000" w:themeColor="text1"/>
          <w:sz w:val="28"/>
          <w:szCs w:val="28"/>
        </w:rPr>
      </w:pPr>
    </w:p>
    <w:p w14:paraId="604F77D2" w14:textId="77777777" w:rsidR="007E396A" w:rsidRDefault="007E396A" w:rsidP="007E396A">
      <w:pPr>
        <w:jc w:val="center"/>
        <w:rPr>
          <w:rFonts w:ascii="Tahoma" w:hAnsi="Tahoma" w:cs="Tahoma"/>
          <w:b/>
          <w:color w:val="000000" w:themeColor="text1"/>
          <w:sz w:val="28"/>
          <w:szCs w:val="28"/>
        </w:rPr>
      </w:pPr>
    </w:p>
    <w:p w14:paraId="63B48D47" w14:textId="77777777" w:rsidR="007E396A" w:rsidRDefault="007E396A" w:rsidP="007E396A">
      <w:pPr>
        <w:jc w:val="center"/>
        <w:rPr>
          <w:rFonts w:ascii="Tahoma" w:hAnsi="Tahoma" w:cs="Tahoma"/>
          <w:b/>
          <w:color w:val="000000" w:themeColor="text1"/>
          <w:sz w:val="28"/>
          <w:szCs w:val="28"/>
        </w:rPr>
      </w:pPr>
    </w:p>
    <w:p w14:paraId="209CBC67" w14:textId="77777777" w:rsidR="007E396A" w:rsidRDefault="007E396A" w:rsidP="007E396A">
      <w:pPr>
        <w:jc w:val="center"/>
        <w:rPr>
          <w:rFonts w:ascii="Tahoma" w:hAnsi="Tahoma" w:cs="Tahoma"/>
          <w:b/>
          <w:color w:val="000000" w:themeColor="text1"/>
          <w:sz w:val="28"/>
          <w:szCs w:val="28"/>
        </w:rPr>
      </w:pPr>
    </w:p>
    <w:p w14:paraId="37F48C91" w14:textId="77777777" w:rsidR="007E396A" w:rsidRDefault="007E396A" w:rsidP="007E396A">
      <w:pPr>
        <w:jc w:val="center"/>
        <w:rPr>
          <w:rFonts w:ascii="Tahoma" w:hAnsi="Tahoma" w:cs="Tahoma"/>
          <w:b/>
          <w:color w:val="000000" w:themeColor="text1"/>
          <w:sz w:val="28"/>
          <w:szCs w:val="28"/>
        </w:rPr>
      </w:pPr>
    </w:p>
    <w:p w14:paraId="3BC165A7" w14:textId="77777777" w:rsidR="007E396A" w:rsidRDefault="007E396A" w:rsidP="007E396A">
      <w:pPr>
        <w:jc w:val="center"/>
        <w:rPr>
          <w:rFonts w:ascii="Tahoma" w:hAnsi="Tahoma" w:cs="Tahoma"/>
          <w:b/>
          <w:color w:val="000000" w:themeColor="text1"/>
          <w:sz w:val="28"/>
          <w:szCs w:val="28"/>
        </w:rPr>
      </w:pPr>
    </w:p>
    <w:p w14:paraId="05657C62" w14:textId="77777777" w:rsidR="007E396A" w:rsidRDefault="007E396A" w:rsidP="007E396A">
      <w:pPr>
        <w:jc w:val="center"/>
        <w:rPr>
          <w:rFonts w:ascii="Tahoma" w:hAnsi="Tahoma" w:cs="Tahoma"/>
          <w:b/>
          <w:color w:val="000000" w:themeColor="text1"/>
          <w:sz w:val="28"/>
          <w:szCs w:val="28"/>
        </w:rPr>
      </w:pPr>
    </w:p>
    <w:p w14:paraId="21615E5F" w14:textId="77777777" w:rsidR="007E396A" w:rsidRDefault="007E396A" w:rsidP="007E396A">
      <w:pPr>
        <w:jc w:val="center"/>
        <w:rPr>
          <w:rFonts w:ascii="Tahoma" w:hAnsi="Tahoma" w:cs="Tahoma"/>
          <w:b/>
          <w:color w:val="000000" w:themeColor="text1"/>
          <w:sz w:val="28"/>
          <w:szCs w:val="28"/>
        </w:rPr>
      </w:pPr>
    </w:p>
    <w:p w14:paraId="2F6E20C7" w14:textId="77777777" w:rsidR="007E396A" w:rsidRDefault="007E396A" w:rsidP="007E396A">
      <w:pPr>
        <w:jc w:val="center"/>
        <w:rPr>
          <w:rFonts w:ascii="Tahoma" w:hAnsi="Tahoma" w:cs="Tahoma"/>
          <w:b/>
          <w:color w:val="000000" w:themeColor="text1"/>
          <w:sz w:val="28"/>
          <w:szCs w:val="28"/>
        </w:rPr>
      </w:pPr>
    </w:p>
    <w:p w14:paraId="2EEC49F6" w14:textId="77777777" w:rsidR="007E396A" w:rsidRDefault="007E396A" w:rsidP="007E396A">
      <w:pPr>
        <w:jc w:val="center"/>
        <w:rPr>
          <w:rFonts w:ascii="Tahoma" w:hAnsi="Tahoma" w:cs="Tahoma"/>
          <w:b/>
          <w:color w:val="000000" w:themeColor="text1"/>
          <w:sz w:val="28"/>
          <w:szCs w:val="28"/>
        </w:rPr>
      </w:pPr>
    </w:p>
    <w:p w14:paraId="39DE29C6" w14:textId="77777777" w:rsidR="007E396A" w:rsidRDefault="007E396A" w:rsidP="007E396A">
      <w:pPr>
        <w:jc w:val="center"/>
        <w:rPr>
          <w:rFonts w:ascii="Tahoma" w:hAnsi="Tahoma" w:cs="Tahoma"/>
          <w:b/>
          <w:color w:val="000000" w:themeColor="text1"/>
          <w:sz w:val="28"/>
          <w:szCs w:val="28"/>
        </w:rPr>
      </w:pPr>
    </w:p>
    <w:p w14:paraId="1AF56EBE" w14:textId="77777777" w:rsidR="007E396A" w:rsidRDefault="007E396A" w:rsidP="007E396A">
      <w:pPr>
        <w:jc w:val="center"/>
        <w:rPr>
          <w:rFonts w:ascii="Tahoma" w:hAnsi="Tahoma" w:cs="Tahoma"/>
          <w:b/>
          <w:color w:val="000000" w:themeColor="text1"/>
          <w:sz w:val="28"/>
          <w:szCs w:val="28"/>
        </w:rPr>
      </w:pPr>
    </w:p>
    <w:p w14:paraId="54A63262" w14:textId="77777777" w:rsidR="007E396A" w:rsidRDefault="007E396A" w:rsidP="007E396A">
      <w:pPr>
        <w:jc w:val="center"/>
        <w:rPr>
          <w:rFonts w:ascii="Tahoma" w:hAnsi="Tahoma" w:cs="Tahoma"/>
          <w:b/>
          <w:color w:val="000000" w:themeColor="text1"/>
          <w:sz w:val="28"/>
          <w:szCs w:val="28"/>
        </w:rPr>
      </w:pPr>
    </w:p>
    <w:p w14:paraId="06E7BEC2" w14:textId="77777777" w:rsidR="007E396A" w:rsidRDefault="007E396A" w:rsidP="007E396A">
      <w:pPr>
        <w:jc w:val="center"/>
        <w:rPr>
          <w:rFonts w:ascii="Tahoma" w:hAnsi="Tahoma" w:cs="Tahoma"/>
          <w:b/>
          <w:color w:val="000000" w:themeColor="text1"/>
          <w:sz w:val="28"/>
          <w:szCs w:val="28"/>
        </w:rPr>
      </w:pPr>
    </w:p>
    <w:p w14:paraId="038DD433" w14:textId="77777777" w:rsidR="007E396A" w:rsidRDefault="007E396A" w:rsidP="007E396A">
      <w:pPr>
        <w:jc w:val="center"/>
        <w:rPr>
          <w:rFonts w:ascii="Tahoma" w:hAnsi="Tahoma" w:cs="Tahoma"/>
          <w:b/>
          <w:color w:val="000000" w:themeColor="text1"/>
          <w:sz w:val="28"/>
          <w:szCs w:val="28"/>
        </w:rPr>
      </w:pPr>
    </w:p>
    <w:p w14:paraId="73125315" w14:textId="77777777" w:rsidR="007E396A" w:rsidRDefault="007E396A" w:rsidP="007E396A">
      <w:pPr>
        <w:jc w:val="center"/>
        <w:rPr>
          <w:rFonts w:ascii="Tahoma" w:hAnsi="Tahoma" w:cs="Tahoma"/>
          <w:b/>
          <w:color w:val="000000" w:themeColor="text1"/>
          <w:sz w:val="28"/>
          <w:szCs w:val="28"/>
        </w:rPr>
      </w:pPr>
    </w:p>
    <w:p w14:paraId="210A536D" w14:textId="77777777" w:rsidR="007E396A" w:rsidRDefault="007E396A" w:rsidP="007E396A">
      <w:pPr>
        <w:jc w:val="center"/>
        <w:rPr>
          <w:rFonts w:ascii="Tahoma" w:hAnsi="Tahoma" w:cs="Tahoma"/>
          <w:b/>
          <w:color w:val="000000" w:themeColor="text1"/>
          <w:sz w:val="28"/>
          <w:szCs w:val="28"/>
        </w:rPr>
      </w:pPr>
    </w:p>
    <w:p w14:paraId="242F4DBF" w14:textId="77777777" w:rsidR="007E396A" w:rsidRDefault="007E396A" w:rsidP="007E396A">
      <w:pPr>
        <w:jc w:val="center"/>
        <w:rPr>
          <w:rFonts w:ascii="Tahoma" w:hAnsi="Tahoma" w:cs="Tahoma"/>
          <w:b/>
          <w:color w:val="000000" w:themeColor="text1"/>
          <w:sz w:val="28"/>
          <w:szCs w:val="28"/>
        </w:rPr>
      </w:pPr>
    </w:p>
    <w:p w14:paraId="45C6675C" w14:textId="77777777" w:rsidR="001F03BF" w:rsidRDefault="001F03BF" w:rsidP="007E396A">
      <w:pPr>
        <w:jc w:val="center"/>
        <w:rPr>
          <w:rFonts w:ascii="Tahoma" w:hAnsi="Tahoma" w:cs="Tahoma"/>
          <w:b/>
          <w:color w:val="000000" w:themeColor="text1"/>
          <w:sz w:val="28"/>
          <w:szCs w:val="28"/>
        </w:rPr>
      </w:pPr>
    </w:p>
    <w:p w14:paraId="67781F7E" w14:textId="77777777" w:rsidR="007E396A" w:rsidRDefault="007E396A" w:rsidP="007E396A">
      <w:pPr>
        <w:spacing w:after="240"/>
        <w:jc w:val="center"/>
        <w:rPr>
          <w:rFonts w:ascii="Tahoma" w:hAnsi="Tahoma" w:cs="Tahoma"/>
          <w:b/>
          <w:color w:val="000000" w:themeColor="text1"/>
          <w:sz w:val="28"/>
          <w:szCs w:val="28"/>
        </w:rPr>
      </w:pPr>
      <w:bookmarkStart w:id="1" w:name="_Toc330030630"/>
    </w:p>
    <w:p w14:paraId="065D1445" w14:textId="77777777" w:rsidR="007E396A" w:rsidRDefault="007E396A" w:rsidP="007E396A">
      <w:pPr>
        <w:spacing w:after="240"/>
        <w:jc w:val="center"/>
        <w:rPr>
          <w:rFonts w:ascii="Tahoma" w:hAnsi="Tahoma" w:cs="Tahoma"/>
          <w:b/>
          <w:color w:val="000000" w:themeColor="text1"/>
          <w:sz w:val="28"/>
          <w:szCs w:val="28"/>
        </w:rPr>
      </w:pPr>
    </w:p>
    <w:p w14:paraId="3BDF5955" w14:textId="77777777" w:rsidR="007E396A" w:rsidRPr="00FF465E" w:rsidRDefault="007E396A" w:rsidP="007E396A">
      <w:pPr>
        <w:spacing w:after="240"/>
        <w:jc w:val="center"/>
        <w:rPr>
          <w:rFonts w:ascii="Tahoma" w:hAnsi="Tahoma" w:cs="Tahoma"/>
          <w:b/>
          <w:sz w:val="22"/>
          <w:szCs w:val="22"/>
        </w:rPr>
      </w:pPr>
      <w:r w:rsidRPr="00FF465E">
        <w:rPr>
          <w:rFonts w:ascii="Tahoma" w:hAnsi="Tahoma" w:cs="Tahoma"/>
          <w:b/>
          <w:sz w:val="22"/>
          <w:szCs w:val="22"/>
        </w:rPr>
        <w:lastRenderedPageBreak/>
        <w:t>PARTE I</w:t>
      </w:r>
      <w:bookmarkEnd w:id="1"/>
    </w:p>
    <w:p w14:paraId="0272E98D" w14:textId="77777777" w:rsidR="007E396A" w:rsidRPr="00FF465E" w:rsidRDefault="007E396A" w:rsidP="007E396A">
      <w:pPr>
        <w:spacing w:after="240"/>
        <w:jc w:val="center"/>
        <w:rPr>
          <w:rFonts w:ascii="Tahoma" w:hAnsi="Tahoma" w:cs="Tahoma"/>
          <w:b/>
          <w:sz w:val="22"/>
          <w:szCs w:val="22"/>
        </w:rPr>
      </w:pPr>
      <w:r w:rsidRPr="00FF465E">
        <w:rPr>
          <w:rFonts w:ascii="Tahoma" w:hAnsi="Tahoma" w:cs="Tahoma"/>
          <w:b/>
          <w:sz w:val="22"/>
          <w:szCs w:val="22"/>
        </w:rPr>
        <w:t>INFORMACIÓN GENERAL A LOS PROPONENTES</w:t>
      </w:r>
    </w:p>
    <w:p w14:paraId="0D766745" w14:textId="77777777" w:rsidR="007E396A" w:rsidRPr="00FF465E" w:rsidRDefault="007E396A" w:rsidP="007E396A">
      <w:pPr>
        <w:numPr>
          <w:ilvl w:val="0"/>
          <w:numId w:val="7"/>
        </w:numPr>
        <w:ind w:left="0" w:firstLine="0"/>
        <w:jc w:val="both"/>
        <w:rPr>
          <w:rFonts w:ascii="Tahoma" w:hAnsi="Tahoma" w:cs="Tahoma"/>
          <w:b/>
          <w:sz w:val="22"/>
          <w:szCs w:val="22"/>
        </w:rPr>
      </w:pPr>
      <w:r w:rsidRPr="00FF465E">
        <w:rPr>
          <w:rFonts w:ascii="Tahoma" w:hAnsi="Tahoma" w:cs="Tahoma"/>
          <w:b/>
          <w:sz w:val="22"/>
          <w:szCs w:val="22"/>
        </w:rPr>
        <w:t>Antecedentes</w:t>
      </w:r>
    </w:p>
    <w:p w14:paraId="12647985" w14:textId="77777777" w:rsidR="00653B29" w:rsidRDefault="00653B29" w:rsidP="007E396A">
      <w:pPr>
        <w:ind w:left="709"/>
        <w:jc w:val="both"/>
        <w:rPr>
          <w:ins w:id="2" w:author="pvelasco" w:date="2015-09-11T10:48:00Z"/>
          <w:rFonts w:ascii="Tahoma" w:hAnsi="Tahoma" w:cs="Tahoma"/>
          <w:sz w:val="22"/>
          <w:szCs w:val="22"/>
        </w:rPr>
      </w:pPr>
      <w:ins w:id="3" w:author="pvelasco" w:date="2015-09-11T10:45:00Z">
        <w:r w:rsidRPr="00653B29">
          <w:rPr>
            <w:rFonts w:ascii="Tahoma" w:hAnsi="Tahoma" w:cs="Tahoma"/>
            <w:sz w:val="22"/>
            <w:szCs w:val="22"/>
          </w:rPr>
          <w:t xml:space="preserve">ENTEL S.A., como política de expansión de servicios tiene en </w:t>
        </w:r>
      </w:ins>
      <w:ins w:id="4" w:author="pvelasco" w:date="2015-09-11T10:46:00Z">
        <w:r>
          <w:rPr>
            <w:rFonts w:ascii="Tahoma" w:hAnsi="Tahoma" w:cs="Tahoma"/>
            <w:sz w:val="22"/>
            <w:szCs w:val="22"/>
          </w:rPr>
          <w:t xml:space="preserve">curso la implementación del proyecto </w:t>
        </w:r>
      </w:ins>
      <w:ins w:id="5" w:author="pvelasco" w:date="2015-09-11T10:45:00Z">
        <w:r w:rsidRPr="00653B29">
          <w:rPr>
            <w:rFonts w:ascii="Tahoma" w:hAnsi="Tahoma" w:cs="Tahoma"/>
            <w:sz w:val="22"/>
            <w:szCs w:val="22"/>
          </w:rPr>
          <w:t>red de acceso de fibra óptica basa</w:t>
        </w:r>
        <w:r>
          <w:rPr>
            <w:rFonts w:ascii="Tahoma" w:hAnsi="Tahoma" w:cs="Tahoma"/>
            <w:sz w:val="22"/>
            <w:szCs w:val="22"/>
          </w:rPr>
          <w:t>da en la tecnología FTTx – GPON</w:t>
        </w:r>
      </w:ins>
      <w:ins w:id="6" w:author="pvelasco" w:date="2015-09-11T10:47:00Z">
        <w:r>
          <w:rPr>
            <w:rFonts w:ascii="Tahoma" w:hAnsi="Tahoma" w:cs="Tahoma"/>
            <w:sz w:val="22"/>
            <w:szCs w:val="22"/>
          </w:rPr>
          <w:t xml:space="preserve"> a nivel nacional. Esta </w:t>
        </w:r>
      </w:ins>
      <w:ins w:id="7" w:author="pvelasco" w:date="2015-09-11T10:45:00Z">
        <w:r w:rsidRPr="00653B29">
          <w:rPr>
            <w:rFonts w:ascii="Tahoma" w:hAnsi="Tahoma" w:cs="Tahoma"/>
            <w:sz w:val="22"/>
            <w:szCs w:val="22"/>
          </w:rPr>
          <w:t>nueva Red de Acceso</w:t>
        </w:r>
      </w:ins>
      <w:ins w:id="8" w:author="pvelasco" w:date="2015-09-11T10:55:00Z">
        <w:r w:rsidR="00FB27FE">
          <w:rPr>
            <w:rFonts w:ascii="Tahoma" w:hAnsi="Tahoma" w:cs="Tahoma"/>
            <w:sz w:val="22"/>
            <w:szCs w:val="22"/>
          </w:rPr>
          <w:t>,</w:t>
        </w:r>
      </w:ins>
      <w:ins w:id="9" w:author="pvelasco" w:date="2015-09-11T10:45:00Z">
        <w:r w:rsidRPr="00653B29">
          <w:rPr>
            <w:rFonts w:ascii="Tahoma" w:hAnsi="Tahoma" w:cs="Tahoma"/>
            <w:sz w:val="22"/>
            <w:szCs w:val="22"/>
          </w:rPr>
          <w:t xml:space="preserve"> </w:t>
        </w:r>
      </w:ins>
      <w:ins w:id="10" w:author="pvelasco" w:date="2015-09-11T10:48:00Z">
        <w:r>
          <w:rPr>
            <w:rFonts w:ascii="Tahoma" w:hAnsi="Tahoma" w:cs="Tahoma"/>
            <w:sz w:val="22"/>
            <w:szCs w:val="22"/>
          </w:rPr>
          <w:t>c</w:t>
        </w:r>
      </w:ins>
      <w:ins w:id="11" w:author="pvelasco" w:date="2015-09-11T10:45:00Z">
        <w:r w:rsidRPr="00653B29">
          <w:rPr>
            <w:rFonts w:ascii="Tahoma" w:hAnsi="Tahoma" w:cs="Tahoma"/>
            <w:sz w:val="22"/>
            <w:szCs w:val="22"/>
          </w:rPr>
          <w:t>on mejores prestaciones</w:t>
        </w:r>
      </w:ins>
      <w:ins w:id="12" w:author="pvelasco" w:date="2015-09-11T10:48:00Z">
        <w:r>
          <w:rPr>
            <w:rFonts w:ascii="Tahoma" w:hAnsi="Tahoma" w:cs="Tahoma"/>
            <w:sz w:val="22"/>
            <w:szCs w:val="22"/>
          </w:rPr>
          <w:t xml:space="preserve"> y</w:t>
        </w:r>
      </w:ins>
      <w:ins w:id="13" w:author="pvelasco" w:date="2015-09-11T10:45:00Z">
        <w:r w:rsidRPr="00653B29">
          <w:rPr>
            <w:rFonts w:ascii="Tahoma" w:hAnsi="Tahoma" w:cs="Tahoma"/>
            <w:sz w:val="22"/>
            <w:szCs w:val="22"/>
          </w:rPr>
          <w:t xml:space="preserve"> mayores anchos de banda para la incorporación de nuevos</w:t>
        </w:r>
        <w:r>
          <w:rPr>
            <w:rFonts w:ascii="Tahoma" w:hAnsi="Tahoma" w:cs="Tahoma"/>
            <w:sz w:val="22"/>
            <w:szCs w:val="22"/>
          </w:rPr>
          <w:t xml:space="preserve"> servicios</w:t>
        </w:r>
      </w:ins>
      <w:ins w:id="14" w:author="pvelasco" w:date="2015-09-11T10:49:00Z">
        <w:r>
          <w:rPr>
            <w:rFonts w:ascii="Tahoma" w:hAnsi="Tahoma" w:cs="Tahoma"/>
            <w:sz w:val="22"/>
            <w:szCs w:val="22"/>
          </w:rPr>
          <w:t>, requiere instrumentos</w:t>
        </w:r>
      </w:ins>
      <w:ins w:id="15" w:author="pvelasco" w:date="2015-09-11T10:50:00Z">
        <w:r>
          <w:rPr>
            <w:rFonts w:ascii="Tahoma" w:hAnsi="Tahoma" w:cs="Tahoma"/>
            <w:sz w:val="22"/>
            <w:szCs w:val="22"/>
          </w:rPr>
          <w:t xml:space="preserve"> de última generación </w:t>
        </w:r>
      </w:ins>
      <w:ins w:id="16" w:author="pvelasco" w:date="2015-09-11T10:52:00Z">
        <w:r>
          <w:rPr>
            <w:rFonts w:ascii="Tahoma" w:hAnsi="Tahoma" w:cs="Tahoma"/>
            <w:sz w:val="22"/>
            <w:szCs w:val="22"/>
          </w:rPr>
          <w:t xml:space="preserve">orientados a </w:t>
        </w:r>
      </w:ins>
      <w:ins w:id="17" w:author="pvelasco" w:date="2015-09-11T10:56:00Z">
        <w:r w:rsidR="00FB27FE">
          <w:rPr>
            <w:rFonts w:ascii="Tahoma" w:hAnsi="Tahoma" w:cs="Tahoma"/>
            <w:sz w:val="22"/>
            <w:szCs w:val="22"/>
          </w:rPr>
          <w:t>su</w:t>
        </w:r>
      </w:ins>
      <w:ins w:id="18" w:author="pvelasco" w:date="2015-09-11T10:52:00Z">
        <w:r>
          <w:rPr>
            <w:rFonts w:ascii="Tahoma" w:hAnsi="Tahoma" w:cs="Tahoma"/>
            <w:sz w:val="22"/>
            <w:szCs w:val="22"/>
          </w:rPr>
          <w:t xml:space="preserve"> operac</w:t>
        </w:r>
      </w:ins>
      <w:ins w:id="19" w:author="pvelasco" w:date="2015-09-11T10:53:00Z">
        <w:r>
          <w:rPr>
            <w:rFonts w:ascii="Tahoma" w:hAnsi="Tahoma" w:cs="Tahoma"/>
            <w:sz w:val="22"/>
            <w:szCs w:val="22"/>
          </w:rPr>
          <w:t>ión y mantenimiento</w:t>
        </w:r>
      </w:ins>
      <w:ins w:id="20" w:author="pvelasco" w:date="2015-09-11T10:55:00Z">
        <w:r>
          <w:rPr>
            <w:rFonts w:ascii="Tahoma" w:hAnsi="Tahoma" w:cs="Tahoma"/>
            <w:sz w:val="22"/>
            <w:szCs w:val="22"/>
          </w:rPr>
          <w:t>.</w:t>
        </w:r>
      </w:ins>
      <w:ins w:id="21" w:author="pvelasco" w:date="2015-09-11T10:52:00Z">
        <w:r>
          <w:rPr>
            <w:rFonts w:ascii="Tahoma" w:hAnsi="Tahoma" w:cs="Tahoma"/>
            <w:sz w:val="22"/>
            <w:szCs w:val="22"/>
          </w:rPr>
          <w:t xml:space="preserve"> </w:t>
        </w:r>
      </w:ins>
      <w:ins w:id="22" w:author="pvelasco" w:date="2015-09-11T10:49:00Z">
        <w:r>
          <w:rPr>
            <w:rFonts w:ascii="Tahoma" w:hAnsi="Tahoma" w:cs="Tahoma"/>
            <w:sz w:val="22"/>
            <w:szCs w:val="22"/>
          </w:rPr>
          <w:t xml:space="preserve"> </w:t>
        </w:r>
      </w:ins>
    </w:p>
    <w:p w14:paraId="33969751" w14:textId="77777777" w:rsidR="003668DE" w:rsidRDefault="007E396A" w:rsidP="003668DE">
      <w:pPr>
        <w:jc w:val="both"/>
        <w:rPr>
          <w:del w:id="23" w:author="pvelasco" w:date="2015-09-11T10:45:00Z"/>
          <w:rFonts w:ascii="Tahoma" w:hAnsi="Tahoma" w:cs="Tahoma"/>
          <w:b/>
          <w:sz w:val="22"/>
          <w:szCs w:val="22"/>
          <w:lang w:eastAsia="en-US" w:bidi="en-US"/>
        </w:rPr>
        <w:pPrChange w:id="24" w:author="pvelasco" w:date="2015-09-11T10:47:00Z">
          <w:pPr>
            <w:ind w:left="709"/>
            <w:jc w:val="both"/>
          </w:pPr>
        </w:pPrChange>
      </w:pPr>
      <w:del w:id="25" w:author="pvelasco" w:date="2015-09-11T10:45:00Z">
        <w:r w:rsidRPr="004F3BC6" w:rsidDel="00653B29">
          <w:rPr>
            <w:rFonts w:ascii="Tahoma" w:hAnsi="Tahoma" w:cs="Tahoma"/>
            <w:sz w:val="22"/>
            <w:szCs w:val="22"/>
          </w:rPr>
          <w:delText xml:space="preserve">La Empresa Nacional de Telecomunicaciones Sociedad Anónima (ENTEL S.A.) tiene </w:delText>
        </w:r>
      </w:del>
      <w:del w:id="26" w:author="pvelasco" w:date="2015-09-11T10:40:00Z">
        <w:r w:rsidR="008C1529" w:rsidDel="000D1C24">
          <w:rPr>
            <w:rFonts w:ascii="Tahoma" w:hAnsi="Tahoma" w:cs="Tahoma"/>
            <w:sz w:val="22"/>
            <w:szCs w:val="22"/>
          </w:rPr>
          <w:delText>l</w:delText>
        </w:r>
      </w:del>
      <w:del w:id="27" w:author="pvelasco" w:date="2015-09-11T10:45:00Z">
        <w:r w:rsidR="008C1529" w:rsidDel="00653B29">
          <w:rPr>
            <w:rFonts w:ascii="Tahoma" w:hAnsi="Tahoma" w:cs="Tahoma"/>
            <w:sz w:val="22"/>
            <w:szCs w:val="22"/>
          </w:rPr>
          <w:delText xml:space="preserve">a necesidad de adquirir instrumentos para </w:delText>
        </w:r>
        <w:r w:rsidR="00815794" w:rsidDel="00653B29">
          <w:rPr>
            <w:rFonts w:ascii="Tahoma" w:hAnsi="Tahoma" w:cs="Tahoma"/>
            <w:sz w:val="22"/>
            <w:szCs w:val="22"/>
          </w:rPr>
          <w:delText>empalme por fusión de f</w:delText>
        </w:r>
        <w:r w:rsidR="008C1529" w:rsidDel="00653B29">
          <w:rPr>
            <w:rFonts w:ascii="Tahoma" w:hAnsi="Tahoma" w:cs="Tahoma"/>
            <w:sz w:val="22"/>
            <w:szCs w:val="22"/>
          </w:rPr>
          <w:delText xml:space="preserve">ibra </w:delText>
        </w:r>
        <w:r w:rsidR="00815794" w:rsidDel="00653B29">
          <w:rPr>
            <w:rFonts w:ascii="Tahoma" w:hAnsi="Tahoma" w:cs="Tahoma"/>
            <w:sz w:val="22"/>
            <w:szCs w:val="22"/>
          </w:rPr>
          <w:delText>óptica</w:delText>
        </w:r>
        <w:r w:rsidR="00DB561E" w:rsidDel="00653B29">
          <w:rPr>
            <w:rStyle w:val="Refdecomentario"/>
            <w:rFonts w:ascii="Century Gothic" w:hAnsi="Century Gothic"/>
          </w:rPr>
          <w:commentReference w:id="28"/>
        </w:r>
        <w:r w:rsidR="00815794" w:rsidDel="00653B29">
          <w:rPr>
            <w:rFonts w:ascii="Tahoma" w:hAnsi="Tahoma" w:cs="Tahoma"/>
            <w:sz w:val="22"/>
            <w:szCs w:val="22"/>
          </w:rPr>
          <w:delText xml:space="preserve"> (Fusionadoras)</w:delText>
        </w:r>
      </w:del>
      <w:del w:id="29" w:author="pvelasco" w:date="2015-09-11T10:36:00Z">
        <w:r w:rsidR="00815794" w:rsidRPr="00815794" w:rsidDel="000D1C24">
          <w:rPr>
            <w:rFonts w:ascii="Tahoma" w:hAnsi="Tahoma" w:cs="Tahoma"/>
            <w:sz w:val="22"/>
            <w:szCs w:val="22"/>
          </w:rPr>
          <w:delText>, que satisfaga los requerimientos de ENTEL S.A. en tiempos, calidad del producto, provisión de materiales y garantías entre otros.</w:delText>
        </w:r>
        <w:r w:rsidR="00815794" w:rsidDel="000D1C24">
          <w:rPr>
            <w:rFonts w:ascii="Tahoma" w:hAnsi="Tahoma" w:cs="Tahoma"/>
            <w:sz w:val="22"/>
            <w:szCs w:val="22"/>
          </w:rPr>
          <w:delText xml:space="preserve"> </w:delText>
        </w:r>
      </w:del>
    </w:p>
    <w:p w14:paraId="3337DA84" w14:textId="77777777" w:rsidR="007E396A" w:rsidRPr="00815794" w:rsidRDefault="007E396A" w:rsidP="007E396A">
      <w:pPr>
        <w:ind w:left="709"/>
        <w:jc w:val="both"/>
        <w:rPr>
          <w:rFonts w:ascii="Tahoma" w:hAnsi="Tahoma" w:cs="Tahoma"/>
          <w:sz w:val="22"/>
          <w:szCs w:val="22"/>
        </w:rPr>
      </w:pPr>
    </w:p>
    <w:p w14:paraId="00C6B680" w14:textId="77777777" w:rsidR="007E396A" w:rsidRPr="00FF465E" w:rsidRDefault="007E396A" w:rsidP="007E396A">
      <w:pPr>
        <w:numPr>
          <w:ilvl w:val="0"/>
          <w:numId w:val="7"/>
        </w:numPr>
        <w:ind w:left="0" w:firstLine="0"/>
        <w:jc w:val="both"/>
        <w:rPr>
          <w:rFonts w:ascii="Tahoma" w:hAnsi="Tahoma" w:cs="Tahoma"/>
          <w:b/>
          <w:sz w:val="22"/>
          <w:szCs w:val="22"/>
          <w:lang w:eastAsia="en-US" w:bidi="en-US"/>
        </w:rPr>
      </w:pPr>
      <w:r w:rsidRPr="00FF465E">
        <w:rPr>
          <w:rFonts w:ascii="Tahoma" w:hAnsi="Tahoma" w:cs="Tahoma"/>
          <w:b/>
          <w:sz w:val="22"/>
          <w:szCs w:val="22"/>
          <w:lang w:eastAsia="en-US" w:bidi="en-US"/>
        </w:rPr>
        <w:t>Objeto de la Contratación</w:t>
      </w:r>
    </w:p>
    <w:p w14:paraId="6253F6FC" w14:textId="77777777" w:rsidR="007E396A" w:rsidRPr="00FF465E" w:rsidRDefault="007E396A" w:rsidP="007E396A">
      <w:pPr>
        <w:pStyle w:val="Continuarlista"/>
        <w:spacing w:after="0"/>
        <w:ind w:left="709"/>
        <w:rPr>
          <w:rFonts w:ascii="Tahoma" w:hAnsi="Tahoma" w:cs="Tahoma"/>
          <w:sz w:val="22"/>
          <w:szCs w:val="22"/>
        </w:rPr>
      </w:pPr>
      <w:r w:rsidRPr="00FF465E">
        <w:rPr>
          <w:rFonts w:ascii="Tahoma" w:hAnsi="Tahoma" w:cs="Tahoma"/>
          <w:sz w:val="22"/>
          <w:szCs w:val="22"/>
          <w:lang w:val="es-ES"/>
        </w:rPr>
        <w:t>El objeto del presente proceso requiere</w:t>
      </w:r>
      <w:r w:rsidRPr="00FF465E">
        <w:rPr>
          <w:rFonts w:ascii="Tahoma" w:hAnsi="Tahoma" w:cs="Tahoma"/>
          <w:sz w:val="22"/>
          <w:szCs w:val="22"/>
        </w:rPr>
        <w:t xml:space="preserve"> contratar los servicios de una empresa especializada en Provisión</w:t>
      </w:r>
      <w:r>
        <w:rPr>
          <w:rFonts w:ascii="Tahoma" w:hAnsi="Tahoma" w:cs="Tahoma"/>
          <w:sz w:val="22"/>
          <w:szCs w:val="22"/>
        </w:rPr>
        <w:t xml:space="preserve"> </w:t>
      </w:r>
      <w:r w:rsidR="008C1529">
        <w:rPr>
          <w:rFonts w:ascii="Tahoma" w:hAnsi="Tahoma" w:cs="Tahoma"/>
          <w:sz w:val="22"/>
          <w:szCs w:val="22"/>
        </w:rPr>
        <w:t>fusionadoras de fibra óptica</w:t>
      </w:r>
      <w:r>
        <w:rPr>
          <w:rFonts w:ascii="Tahoma" w:hAnsi="Tahoma" w:cs="Tahoma"/>
          <w:sz w:val="22"/>
          <w:szCs w:val="22"/>
        </w:rPr>
        <w:t xml:space="preserve"> </w:t>
      </w:r>
      <w:r w:rsidRPr="00FF465E">
        <w:rPr>
          <w:rFonts w:ascii="Tahoma" w:hAnsi="Tahoma" w:cs="Tahoma"/>
          <w:sz w:val="22"/>
          <w:szCs w:val="22"/>
        </w:rPr>
        <w:t>que satisfaga los requerimientos de Entel S.A. en tiempos, calidad del producto, provisión de materiales y garantías entre otros.</w:t>
      </w:r>
    </w:p>
    <w:p w14:paraId="4A36FB03" w14:textId="77777777" w:rsidR="007E396A" w:rsidRPr="004E3516" w:rsidDel="00F15B56" w:rsidRDefault="007E396A" w:rsidP="007E396A">
      <w:pPr>
        <w:pStyle w:val="WW-Textoindependiente20"/>
        <w:suppressAutoHyphens w:val="0"/>
        <w:spacing w:line="240" w:lineRule="auto"/>
        <w:ind w:left="709"/>
        <w:outlineLvl w:val="2"/>
        <w:rPr>
          <w:del w:id="30" w:author="pvelasco" w:date="2015-09-11T10:26:00Z"/>
          <w:rFonts w:ascii="Tahoma" w:hAnsi="Tahoma" w:cs="Tahoma"/>
          <w:sz w:val="22"/>
          <w:szCs w:val="22"/>
          <w:lang w:val="es-BO" w:eastAsia="en-US" w:bidi="en-US"/>
        </w:rPr>
      </w:pPr>
    </w:p>
    <w:p w14:paraId="3A4882BF" w14:textId="77777777" w:rsidR="007E396A" w:rsidRPr="000A648B" w:rsidRDefault="007E396A" w:rsidP="007E396A">
      <w:pPr>
        <w:tabs>
          <w:tab w:val="left" w:pos="709"/>
        </w:tabs>
        <w:jc w:val="both"/>
        <w:rPr>
          <w:rFonts w:ascii="Tahoma" w:hAnsi="Tahoma" w:cs="Tahoma"/>
          <w:sz w:val="22"/>
          <w:szCs w:val="22"/>
          <w:lang w:eastAsia="en-US" w:bidi="en-US"/>
        </w:rPr>
      </w:pPr>
      <w:r w:rsidRPr="00FF465E">
        <w:rPr>
          <w:rFonts w:ascii="Tahoma" w:hAnsi="Tahoma" w:cs="Tahoma"/>
          <w:sz w:val="22"/>
          <w:szCs w:val="22"/>
          <w:lang w:eastAsia="en-US" w:bidi="en-US"/>
        </w:rPr>
        <w:t xml:space="preserve">         </w:t>
      </w:r>
      <w:del w:id="31" w:author="pvelasco" w:date="2015-09-11T10:25:00Z">
        <w:r w:rsidRPr="00FF465E" w:rsidDel="00F15B56">
          <w:rPr>
            <w:rFonts w:ascii="Tahoma" w:hAnsi="Tahoma" w:cs="Tahoma"/>
            <w:sz w:val="22"/>
            <w:szCs w:val="22"/>
            <w:lang w:eastAsia="en-US" w:bidi="en-US"/>
          </w:rPr>
          <w:delText xml:space="preserve"> </w:delText>
        </w:r>
      </w:del>
      <w:r w:rsidRPr="000A648B">
        <w:rPr>
          <w:rFonts w:ascii="Tahoma" w:hAnsi="Tahoma" w:cs="Tahoma"/>
          <w:sz w:val="22"/>
          <w:szCs w:val="22"/>
          <w:lang w:eastAsia="en-US" w:bidi="en-US"/>
        </w:rPr>
        <w:t>Para efectos de la contratación se pide al proponente considerar todos los puntos</w:t>
      </w:r>
    </w:p>
    <w:p w14:paraId="0ACCBF5E" w14:textId="77777777" w:rsidR="007E396A" w:rsidRPr="000A648B" w:rsidRDefault="007E396A" w:rsidP="007E396A">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descritos en la PARTE II - Información Técnica de la Contratación y en el Anexo N° I -   </w:t>
      </w:r>
    </w:p>
    <w:p w14:paraId="6BD634CA" w14:textId="77777777" w:rsidR="007E396A" w:rsidRPr="000A648B" w:rsidRDefault="007E396A" w:rsidP="007E396A">
      <w:pPr>
        <w:tabs>
          <w:tab w:val="left" w:pos="709"/>
        </w:tabs>
        <w:jc w:val="both"/>
        <w:rPr>
          <w:rFonts w:ascii="Tahoma" w:hAnsi="Tahoma" w:cs="Tahoma"/>
          <w:sz w:val="22"/>
          <w:szCs w:val="22"/>
          <w:lang w:eastAsia="en-US" w:bidi="en-US"/>
        </w:rPr>
      </w:pPr>
      <w:r w:rsidRPr="000A648B">
        <w:rPr>
          <w:rFonts w:ascii="Tahoma" w:hAnsi="Tahoma" w:cs="Tahoma"/>
          <w:sz w:val="22"/>
          <w:szCs w:val="22"/>
          <w:lang w:eastAsia="en-US" w:bidi="en-US"/>
        </w:rPr>
        <w:t xml:space="preserve">         Condiciones Generales del Proceso de Contratación de la PARTE III de este documento. </w:t>
      </w:r>
    </w:p>
    <w:p w14:paraId="13B419B4" w14:textId="77777777" w:rsidR="003668DE" w:rsidRPr="003668DE" w:rsidRDefault="003668DE" w:rsidP="003668DE">
      <w:pPr>
        <w:pStyle w:val="Prrafodelista"/>
        <w:tabs>
          <w:tab w:val="left" w:pos="709"/>
        </w:tabs>
        <w:jc w:val="both"/>
        <w:rPr>
          <w:ins w:id="32" w:author="pvelasco" w:date="2015-09-11T10:26:00Z"/>
          <w:rFonts w:ascii="Tahoma" w:hAnsi="Tahoma" w:cs="Tahoma"/>
          <w:sz w:val="22"/>
          <w:szCs w:val="22"/>
          <w:lang w:bidi="en-US"/>
          <w:rPrChange w:id="33" w:author="pvelasco" w:date="2015-09-11T10:26:00Z">
            <w:rPr>
              <w:ins w:id="34" w:author="pvelasco" w:date="2015-09-11T10:26:00Z"/>
              <w:rFonts w:ascii="Tahoma" w:hAnsi="Tahoma" w:cs="Tahoma"/>
              <w:b/>
              <w:sz w:val="22"/>
              <w:szCs w:val="22"/>
            </w:rPr>
          </w:rPrChange>
        </w:rPr>
        <w:pPrChange w:id="35" w:author="pvelasco" w:date="2015-09-11T10:26:00Z">
          <w:pPr>
            <w:pStyle w:val="Prrafodelista"/>
            <w:numPr>
              <w:ilvl w:val="1"/>
              <w:numId w:val="42"/>
            </w:numPr>
            <w:tabs>
              <w:tab w:val="left" w:pos="709"/>
            </w:tabs>
            <w:ind w:hanging="720"/>
            <w:jc w:val="both"/>
          </w:pPr>
        </w:pPrChange>
      </w:pPr>
    </w:p>
    <w:p w14:paraId="7F4ACCA7" w14:textId="77777777" w:rsidR="007E396A" w:rsidRPr="00B91E37" w:rsidRDefault="007E396A" w:rsidP="007E396A">
      <w:pPr>
        <w:pStyle w:val="Prrafodelista"/>
        <w:numPr>
          <w:ilvl w:val="1"/>
          <w:numId w:val="42"/>
        </w:numPr>
        <w:tabs>
          <w:tab w:val="left" w:pos="709"/>
        </w:tabs>
        <w:jc w:val="both"/>
        <w:rPr>
          <w:rFonts w:ascii="Tahoma" w:hAnsi="Tahoma" w:cs="Tahoma"/>
          <w:sz w:val="22"/>
          <w:szCs w:val="22"/>
          <w:lang w:bidi="en-US"/>
        </w:rPr>
      </w:pPr>
      <w:r w:rsidRPr="00B91E37">
        <w:rPr>
          <w:rFonts w:ascii="Tahoma" w:hAnsi="Tahoma" w:cs="Tahoma"/>
          <w:b/>
          <w:sz w:val="22"/>
          <w:szCs w:val="22"/>
        </w:rPr>
        <w:t xml:space="preserve">Lugar de entrega </w:t>
      </w:r>
    </w:p>
    <w:p w14:paraId="739A20B2" w14:textId="77777777" w:rsidR="007E396A" w:rsidRPr="000E0217" w:rsidRDefault="007E396A" w:rsidP="007E396A">
      <w:pPr>
        <w:ind w:left="709"/>
        <w:jc w:val="both"/>
        <w:rPr>
          <w:rFonts w:ascii="Tahoma" w:hAnsi="Tahoma" w:cs="Tahoma"/>
          <w:color w:val="000000"/>
          <w:sz w:val="22"/>
          <w:szCs w:val="22"/>
          <w:lang w:val="es-BO" w:eastAsia="es-BO"/>
        </w:rPr>
      </w:pPr>
      <w:r w:rsidRPr="000E0217">
        <w:rPr>
          <w:rFonts w:ascii="Tahoma" w:hAnsi="Tahoma" w:cs="Tahoma"/>
          <w:color w:val="000000"/>
          <w:sz w:val="22"/>
          <w:szCs w:val="22"/>
          <w:lang w:val="es-BO" w:eastAsia="es-BO"/>
        </w:rPr>
        <w:t xml:space="preserve">Se deberá entregar los materiales </w:t>
      </w:r>
      <w:r w:rsidR="000E0217" w:rsidRPr="000E0217">
        <w:rPr>
          <w:rFonts w:ascii="Tahoma" w:hAnsi="Tahoma" w:cs="Tahoma"/>
          <w:color w:val="000000"/>
          <w:sz w:val="22"/>
          <w:szCs w:val="22"/>
          <w:lang w:val="es-BO" w:eastAsia="es-BO"/>
        </w:rPr>
        <w:t xml:space="preserve">en Almacén Técnico de </w:t>
      </w:r>
      <w:r w:rsidR="00062AA5">
        <w:rPr>
          <w:rFonts w:ascii="Tahoma" w:hAnsi="Tahoma" w:cs="Tahoma"/>
          <w:color w:val="000000"/>
          <w:sz w:val="22"/>
          <w:szCs w:val="22"/>
          <w:lang w:val="es-BO" w:eastAsia="es-BO"/>
        </w:rPr>
        <w:t>Entel S.A de la ciudad de El Alto</w:t>
      </w:r>
      <w:r w:rsidR="000E0217" w:rsidRPr="000E0217">
        <w:rPr>
          <w:rFonts w:ascii="Tahoma" w:hAnsi="Tahoma" w:cs="Tahoma"/>
          <w:color w:val="000000"/>
          <w:sz w:val="22"/>
          <w:szCs w:val="22"/>
          <w:lang w:val="es-BO" w:eastAsia="es-BO"/>
        </w:rPr>
        <w:t>.</w:t>
      </w:r>
    </w:p>
    <w:p w14:paraId="7AE53A95" w14:textId="77777777" w:rsidR="007E396A" w:rsidRPr="00AE616B" w:rsidDel="00F15B56" w:rsidRDefault="007E396A" w:rsidP="007E396A">
      <w:pPr>
        <w:ind w:left="709"/>
        <w:jc w:val="both"/>
        <w:rPr>
          <w:del w:id="36" w:author="pvelasco" w:date="2015-09-11T10:26:00Z"/>
          <w:rFonts w:ascii="Tahoma" w:hAnsi="Tahoma" w:cs="Tahoma"/>
          <w:color w:val="000000"/>
          <w:sz w:val="22"/>
          <w:szCs w:val="22"/>
          <w:highlight w:val="yellow"/>
          <w:lang w:val="es-BO" w:eastAsia="es-BO"/>
        </w:rPr>
      </w:pPr>
    </w:p>
    <w:p w14:paraId="470551F3" w14:textId="77777777" w:rsidR="007E396A" w:rsidRDefault="007E396A" w:rsidP="007E396A">
      <w:pPr>
        <w:ind w:left="709"/>
        <w:jc w:val="both"/>
        <w:rPr>
          <w:rFonts w:ascii="Tahoma" w:hAnsi="Tahoma" w:cs="Tahoma"/>
          <w:sz w:val="22"/>
          <w:szCs w:val="22"/>
        </w:rPr>
      </w:pPr>
      <w:r w:rsidRPr="000E0217">
        <w:rPr>
          <w:rFonts w:ascii="Tahoma" w:hAnsi="Tahoma" w:cs="Tahoma"/>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14:paraId="3225BFCE" w14:textId="77777777" w:rsidR="007E396A" w:rsidRDefault="007E396A" w:rsidP="007E396A">
      <w:pPr>
        <w:ind w:left="709"/>
        <w:jc w:val="both"/>
        <w:rPr>
          <w:rFonts w:ascii="Tahoma" w:hAnsi="Tahoma" w:cs="Tahoma"/>
          <w:sz w:val="22"/>
          <w:szCs w:val="22"/>
        </w:rPr>
      </w:pPr>
    </w:p>
    <w:p w14:paraId="6D3C0438" w14:textId="77777777" w:rsidR="007E396A" w:rsidRPr="00B91E37" w:rsidRDefault="007E396A" w:rsidP="007E396A">
      <w:pPr>
        <w:pStyle w:val="Prrafodelista"/>
        <w:numPr>
          <w:ilvl w:val="1"/>
          <w:numId w:val="42"/>
        </w:numPr>
        <w:jc w:val="both"/>
        <w:rPr>
          <w:rFonts w:ascii="Tahoma" w:hAnsi="Tahoma" w:cs="Tahoma"/>
          <w:b/>
          <w:color w:val="000000"/>
          <w:sz w:val="22"/>
          <w:szCs w:val="22"/>
          <w:lang w:val="es-BO" w:eastAsia="es-BO"/>
        </w:rPr>
      </w:pPr>
      <w:r w:rsidRPr="00B91E37">
        <w:rPr>
          <w:rFonts w:ascii="Tahoma" w:hAnsi="Tahoma" w:cs="Tahoma"/>
          <w:b/>
          <w:color w:val="000000"/>
          <w:sz w:val="22"/>
          <w:szCs w:val="22"/>
          <w:lang w:val="es-BO" w:eastAsia="es-BO"/>
        </w:rPr>
        <w:t>Tiempo de entrega</w:t>
      </w:r>
    </w:p>
    <w:p w14:paraId="327AD600" w14:textId="77777777" w:rsidR="007E396A" w:rsidRPr="00B8049D" w:rsidRDefault="00062AA5" w:rsidP="00B8049D">
      <w:pPr>
        <w:ind w:left="709"/>
        <w:jc w:val="both"/>
        <w:rPr>
          <w:rFonts w:ascii="Tahoma" w:hAnsi="Tahoma" w:cs="Tahoma"/>
          <w:sz w:val="22"/>
          <w:szCs w:val="22"/>
        </w:rPr>
      </w:pPr>
      <w:r>
        <w:rPr>
          <w:rFonts w:ascii="Tahoma" w:hAnsi="Tahoma" w:cs="Tahoma"/>
          <w:sz w:val="22"/>
          <w:szCs w:val="22"/>
        </w:rPr>
        <w:t>45</w:t>
      </w:r>
      <w:r w:rsidR="007E396A" w:rsidRPr="00B8049D">
        <w:rPr>
          <w:rFonts w:ascii="Tahoma" w:hAnsi="Tahoma" w:cs="Tahoma"/>
          <w:sz w:val="22"/>
          <w:szCs w:val="22"/>
        </w:rPr>
        <w:t xml:space="preserve"> días </w:t>
      </w:r>
      <w:ins w:id="37" w:author="pvelasco" w:date="2015-09-11T10:26:00Z">
        <w:r w:rsidR="00F15B56">
          <w:rPr>
            <w:rFonts w:ascii="Tahoma" w:hAnsi="Tahoma" w:cs="Tahoma"/>
            <w:sz w:val="22"/>
            <w:szCs w:val="22"/>
          </w:rPr>
          <w:t>hab</w:t>
        </w:r>
      </w:ins>
      <w:ins w:id="38" w:author="pvelasco" w:date="2015-09-11T10:27:00Z">
        <w:r w:rsidR="00F15B56">
          <w:rPr>
            <w:rFonts w:ascii="Tahoma" w:hAnsi="Tahoma" w:cs="Tahoma"/>
            <w:sz w:val="22"/>
            <w:szCs w:val="22"/>
          </w:rPr>
          <w:t>iles</w:t>
        </w:r>
      </w:ins>
      <w:del w:id="39" w:author="pvelasco" w:date="2015-09-11T10:27:00Z">
        <w:r w:rsidR="007E396A" w:rsidRPr="00B8049D" w:rsidDel="00F15B56">
          <w:rPr>
            <w:rFonts w:ascii="Tahoma" w:hAnsi="Tahoma" w:cs="Tahoma"/>
            <w:sz w:val="22"/>
            <w:szCs w:val="22"/>
          </w:rPr>
          <w:delText>calendario</w:delText>
        </w:r>
      </w:del>
      <w:r w:rsidR="007E396A" w:rsidRPr="00B8049D">
        <w:rPr>
          <w:rFonts w:ascii="Tahoma" w:hAnsi="Tahoma" w:cs="Tahoma"/>
          <w:sz w:val="22"/>
          <w:szCs w:val="22"/>
        </w:rPr>
        <w:t xml:space="preserve"> para la entrega </w:t>
      </w:r>
      <w:r>
        <w:rPr>
          <w:rFonts w:ascii="Tahoma" w:hAnsi="Tahoma" w:cs="Tahoma"/>
          <w:sz w:val="22"/>
          <w:szCs w:val="22"/>
        </w:rPr>
        <w:t xml:space="preserve">las </w:t>
      </w:r>
      <w:ins w:id="40" w:author="pvelasco" w:date="2015-09-11T10:27:00Z">
        <w:r w:rsidR="00F15B56">
          <w:rPr>
            <w:rFonts w:ascii="Tahoma" w:hAnsi="Tahoma" w:cs="Tahoma"/>
            <w:sz w:val="22"/>
            <w:szCs w:val="22"/>
          </w:rPr>
          <w:t>F</w:t>
        </w:r>
      </w:ins>
      <w:del w:id="41" w:author="pvelasco" w:date="2015-09-11T10:27:00Z">
        <w:r w:rsidDel="00F15B56">
          <w:rPr>
            <w:rFonts w:ascii="Tahoma" w:hAnsi="Tahoma" w:cs="Tahoma"/>
            <w:sz w:val="22"/>
            <w:szCs w:val="22"/>
          </w:rPr>
          <w:delText>f</w:delText>
        </w:r>
      </w:del>
      <w:r>
        <w:rPr>
          <w:rFonts w:ascii="Tahoma" w:hAnsi="Tahoma" w:cs="Tahoma"/>
          <w:sz w:val="22"/>
          <w:szCs w:val="22"/>
        </w:rPr>
        <w:t>usionadoras</w:t>
      </w:r>
      <w:r w:rsidR="007E396A" w:rsidRPr="00B8049D">
        <w:rPr>
          <w:rFonts w:ascii="Tahoma" w:hAnsi="Tahoma" w:cs="Tahoma"/>
          <w:sz w:val="22"/>
          <w:szCs w:val="22"/>
        </w:rPr>
        <w:t>, este tiempo de entrega empezará a contabilizarse a partir de la suscripción del contrato.</w:t>
      </w:r>
    </w:p>
    <w:p w14:paraId="2D708901" w14:textId="77777777" w:rsidR="007E396A" w:rsidRDefault="007E396A" w:rsidP="007E396A">
      <w:pPr>
        <w:pStyle w:val="Prrafodelista"/>
        <w:ind w:left="709"/>
        <w:jc w:val="both"/>
        <w:rPr>
          <w:rFonts w:ascii="Tahoma" w:hAnsi="Tahoma" w:cs="Tahoma"/>
          <w:sz w:val="22"/>
          <w:szCs w:val="22"/>
        </w:rPr>
      </w:pPr>
    </w:p>
    <w:p w14:paraId="5144BE62" w14:textId="77777777" w:rsidR="007E396A" w:rsidRDefault="007E396A" w:rsidP="007E396A">
      <w:pPr>
        <w:pStyle w:val="Prrafodelista"/>
        <w:numPr>
          <w:ilvl w:val="0"/>
          <w:numId w:val="42"/>
        </w:numPr>
        <w:ind w:left="709" w:hanging="709"/>
        <w:jc w:val="both"/>
        <w:rPr>
          <w:rFonts w:ascii="Tahoma" w:hAnsi="Tahoma" w:cs="Tahoma"/>
          <w:b/>
          <w:color w:val="000000"/>
          <w:sz w:val="22"/>
          <w:szCs w:val="22"/>
          <w:lang w:val="es-BO" w:eastAsia="es-BO"/>
        </w:rPr>
      </w:pPr>
      <w:r w:rsidRPr="00250138">
        <w:rPr>
          <w:rFonts w:ascii="Tahoma" w:hAnsi="Tahoma" w:cs="Tahoma"/>
          <w:b/>
          <w:color w:val="000000"/>
          <w:sz w:val="22"/>
          <w:szCs w:val="22"/>
          <w:lang w:val="es-BO" w:eastAsia="es-BO"/>
        </w:rPr>
        <w:t>Garantía</w:t>
      </w:r>
    </w:p>
    <w:p w14:paraId="55489955" w14:textId="77777777" w:rsidR="007E396A" w:rsidRDefault="007E396A" w:rsidP="007E396A">
      <w:pPr>
        <w:pStyle w:val="Prrafodelista"/>
        <w:ind w:left="709"/>
        <w:jc w:val="both"/>
        <w:rPr>
          <w:rFonts w:ascii="Tahoma" w:hAnsi="Tahoma" w:cs="Tahoma"/>
          <w:color w:val="000000"/>
          <w:sz w:val="22"/>
          <w:szCs w:val="22"/>
          <w:lang w:val="es-BO" w:eastAsia="es-BO"/>
        </w:rPr>
      </w:pPr>
      <w:commentRangeStart w:id="42"/>
      <w:r>
        <w:rPr>
          <w:rFonts w:ascii="Tahoma" w:hAnsi="Tahoma" w:cs="Tahoma"/>
          <w:color w:val="000000"/>
          <w:sz w:val="22"/>
          <w:szCs w:val="22"/>
          <w:lang w:val="es-BO" w:eastAsia="es-BO"/>
        </w:rPr>
        <w:t>1</w:t>
      </w:r>
      <w:commentRangeEnd w:id="42"/>
      <w:r w:rsidR="00DB561E">
        <w:rPr>
          <w:rStyle w:val="Refdecomentario"/>
          <w:rFonts w:ascii="Century Gothic" w:hAnsi="Century Gothic"/>
          <w:lang w:eastAsia="es-ES"/>
        </w:rPr>
        <w:commentReference w:id="42"/>
      </w:r>
      <w:r w:rsidRPr="00250138">
        <w:rPr>
          <w:rFonts w:ascii="Tahoma" w:hAnsi="Tahoma" w:cs="Tahoma"/>
          <w:color w:val="000000"/>
          <w:sz w:val="22"/>
          <w:szCs w:val="22"/>
          <w:lang w:val="es-BO" w:eastAsia="es-BO"/>
        </w:rPr>
        <w:t xml:space="preserve"> año de garantía a partir de la entrega de los bienes contra desperfectos de fabricación.</w:t>
      </w:r>
    </w:p>
    <w:p w14:paraId="5D2F22A6" w14:textId="77777777" w:rsidR="007E396A" w:rsidRPr="00250138" w:rsidRDefault="007E396A" w:rsidP="007E396A">
      <w:pPr>
        <w:pStyle w:val="Prrafodelista"/>
        <w:ind w:left="709"/>
        <w:jc w:val="both"/>
        <w:rPr>
          <w:rFonts w:ascii="Tahoma" w:hAnsi="Tahoma" w:cs="Tahoma"/>
          <w:color w:val="000000"/>
          <w:sz w:val="22"/>
          <w:szCs w:val="22"/>
          <w:lang w:val="es-BO" w:eastAsia="es-BO"/>
        </w:rPr>
      </w:pPr>
    </w:p>
    <w:p w14:paraId="74513329" w14:textId="77777777" w:rsidR="007E396A" w:rsidRPr="000A648B" w:rsidRDefault="007E396A" w:rsidP="007E396A">
      <w:pPr>
        <w:numPr>
          <w:ilvl w:val="0"/>
          <w:numId w:val="42"/>
        </w:numPr>
        <w:ind w:left="709" w:hanging="709"/>
        <w:jc w:val="both"/>
        <w:rPr>
          <w:rFonts w:ascii="Tahoma" w:hAnsi="Tahoma" w:cs="Tahoma"/>
          <w:b/>
          <w:sz w:val="22"/>
          <w:szCs w:val="22"/>
        </w:rPr>
      </w:pPr>
      <w:r w:rsidRPr="000A648B">
        <w:rPr>
          <w:rFonts w:ascii="Tahoma" w:hAnsi="Tahoma" w:cs="Tahoma"/>
          <w:b/>
          <w:sz w:val="22"/>
          <w:szCs w:val="22"/>
        </w:rPr>
        <w:t>Referente del proceso</w:t>
      </w:r>
    </w:p>
    <w:p w14:paraId="6A24AB92" w14:textId="77777777" w:rsidR="003668DE" w:rsidRDefault="007E396A" w:rsidP="003668DE">
      <w:pPr>
        <w:pStyle w:val="Continuarlista"/>
        <w:spacing w:after="0"/>
        <w:ind w:left="709"/>
        <w:rPr>
          <w:rFonts w:ascii="Tahoma" w:hAnsi="Tahoma" w:cs="Tahoma"/>
          <w:sz w:val="22"/>
          <w:szCs w:val="22"/>
        </w:rPr>
        <w:pPrChange w:id="43" w:author="pvelasco" w:date="2015-09-11T10:27:00Z">
          <w:pPr>
            <w:pStyle w:val="Continuarlista"/>
            <w:spacing w:after="240"/>
            <w:ind w:left="709"/>
          </w:pPr>
        </w:pPrChange>
      </w:pPr>
      <w:r w:rsidRPr="00FF465E">
        <w:rPr>
          <w:rFonts w:ascii="Tahoma" w:hAnsi="Tahoma" w:cs="Tahoma"/>
          <w:sz w:val="22"/>
          <w:szCs w:val="22"/>
        </w:rPr>
        <w:t xml:space="preserve">La coordinación del presente proceso hasta su adjudicación estará a cargo de la Subgerencia de Adquisiciones. </w:t>
      </w:r>
    </w:p>
    <w:p w14:paraId="1BD6EDA9" w14:textId="77777777" w:rsidR="007E396A" w:rsidRPr="00FF465E" w:rsidRDefault="007E396A" w:rsidP="00311BFD">
      <w:pPr>
        <w:pStyle w:val="Continuarlista"/>
        <w:spacing w:after="240"/>
        <w:ind w:left="709"/>
        <w:rPr>
          <w:rFonts w:ascii="Tahoma" w:hAnsi="Tahoma" w:cs="Tahoma"/>
          <w:sz w:val="22"/>
          <w:szCs w:val="22"/>
        </w:rPr>
      </w:pPr>
      <w:r w:rsidRPr="00FF465E">
        <w:rPr>
          <w:rFonts w:ascii="Tahoma" w:hAnsi="Tahoma" w:cs="Tahoma"/>
          <w:sz w:val="22"/>
          <w:szCs w:val="22"/>
        </w:rPr>
        <w:t>Posterior a su adjudicación y firma de contrato, estará a cargo de la Gerencia Nacional de Tecnología por medio de la subgerencia Planificación de Proyectos</w:t>
      </w:r>
      <w:r w:rsidRPr="00FF465E">
        <w:rPr>
          <w:rFonts w:ascii="Tahoma" w:hAnsi="Tahoma" w:cs="Tahoma"/>
          <w:sz w:val="22"/>
          <w:szCs w:val="22"/>
          <w:lang w:val="es-ES" w:bidi="en-US"/>
        </w:rPr>
        <w:t xml:space="preserve"> </w:t>
      </w:r>
      <w:r w:rsidRPr="00FF465E">
        <w:rPr>
          <w:rFonts w:ascii="Tahoma" w:hAnsi="Tahoma" w:cs="Tahoma"/>
          <w:sz w:val="22"/>
          <w:szCs w:val="22"/>
        </w:rPr>
        <w:t>de Transporte.</w:t>
      </w:r>
    </w:p>
    <w:p w14:paraId="1F683C45" w14:textId="77777777" w:rsidR="007E396A" w:rsidRPr="00FF465E" w:rsidRDefault="007E396A" w:rsidP="007E396A">
      <w:pPr>
        <w:numPr>
          <w:ilvl w:val="0"/>
          <w:numId w:val="42"/>
        </w:numPr>
        <w:tabs>
          <w:tab w:val="left" w:pos="0"/>
        </w:tabs>
        <w:ind w:left="0" w:firstLine="0"/>
        <w:jc w:val="both"/>
        <w:rPr>
          <w:rFonts w:ascii="Tahoma" w:hAnsi="Tahoma" w:cs="Tahoma"/>
          <w:b/>
          <w:sz w:val="22"/>
          <w:szCs w:val="22"/>
          <w:lang w:val="es-BO" w:eastAsia="en-US"/>
        </w:rPr>
      </w:pPr>
      <w:r w:rsidRPr="00FF465E">
        <w:rPr>
          <w:rFonts w:ascii="Tahoma" w:hAnsi="Tahoma" w:cs="Tahoma"/>
          <w:b/>
          <w:sz w:val="22"/>
          <w:szCs w:val="22"/>
          <w:lang w:val="es-BO" w:eastAsia="en-US"/>
        </w:rPr>
        <w:t>Proponentes elegibles</w:t>
      </w:r>
    </w:p>
    <w:p w14:paraId="7CDCEEAA" w14:textId="77777777" w:rsidR="007E396A" w:rsidRDefault="007E396A" w:rsidP="007E396A">
      <w:pPr>
        <w:tabs>
          <w:tab w:val="left" w:pos="709"/>
        </w:tabs>
        <w:ind w:left="709"/>
        <w:jc w:val="both"/>
        <w:rPr>
          <w:rFonts w:ascii="Tahoma" w:hAnsi="Tahoma" w:cs="Tahoma"/>
          <w:sz w:val="22"/>
          <w:szCs w:val="22"/>
          <w:lang w:val="es-BO" w:eastAsia="en-US"/>
        </w:rPr>
      </w:pPr>
      <w:r w:rsidRPr="00FF465E">
        <w:rPr>
          <w:rFonts w:ascii="Tahoma" w:hAnsi="Tahoma" w:cs="Tahoma"/>
          <w:sz w:val="22"/>
          <w:szCs w:val="22"/>
          <w:lang w:val="es-BO" w:eastAsia="en-US"/>
        </w:rPr>
        <w:t>Están impedidos de participar, directa o indirectamente, en los procesos de adquisición de bienes y/o contratación de servicios, las personas naturales o jurídicas comprendidas en los siguientes casos:</w:t>
      </w:r>
    </w:p>
    <w:p w14:paraId="42BCFA86" w14:textId="77777777" w:rsidR="003668DE" w:rsidRDefault="003668DE" w:rsidP="003668DE">
      <w:pPr>
        <w:tabs>
          <w:tab w:val="left" w:pos="709"/>
        </w:tabs>
        <w:spacing w:after="240"/>
        <w:ind w:left="1068"/>
        <w:jc w:val="both"/>
        <w:rPr>
          <w:del w:id="44" w:author="pvelasco" w:date="2015-09-11T10:27:00Z"/>
          <w:rFonts w:ascii="Tahoma" w:hAnsi="Tahoma" w:cs="Tahoma"/>
          <w:sz w:val="22"/>
          <w:szCs w:val="22"/>
          <w:lang w:val="es-BO" w:eastAsia="en-US"/>
        </w:rPr>
        <w:pPrChange w:id="45" w:author="pvelasco" w:date="2015-09-11T10:27:00Z">
          <w:pPr>
            <w:tabs>
              <w:tab w:val="left" w:pos="709"/>
            </w:tabs>
            <w:spacing w:after="240"/>
            <w:ind w:left="709"/>
            <w:jc w:val="both"/>
          </w:pPr>
        </w:pPrChange>
      </w:pPr>
    </w:p>
    <w:p w14:paraId="66E3CFCD" w14:textId="77777777" w:rsidR="003668DE" w:rsidRDefault="003668DE" w:rsidP="003668DE">
      <w:pPr>
        <w:tabs>
          <w:tab w:val="left" w:pos="709"/>
        </w:tabs>
        <w:spacing w:after="240"/>
        <w:ind w:left="1068"/>
        <w:jc w:val="both"/>
        <w:rPr>
          <w:del w:id="46" w:author="pvelasco" w:date="2015-09-11T10:27:00Z"/>
          <w:rFonts w:ascii="Tahoma" w:hAnsi="Tahoma" w:cs="Tahoma"/>
          <w:sz w:val="22"/>
          <w:szCs w:val="22"/>
          <w:lang w:val="es-BO" w:eastAsia="en-US"/>
        </w:rPr>
        <w:pPrChange w:id="47" w:author="pvelasco" w:date="2015-09-11T10:27:00Z">
          <w:pPr>
            <w:tabs>
              <w:tab w:val="left" w:pos="709"/>
            </w:tabs>
            <w:spacing w:after="240"/>
            <w:ind w:left="709"/>
            <w:jc w:val="both"/>
          </w:pPr>
        </w:pPrChange>
      </w:pPr>
    </w:p>
    <w:p w14:paraId="4CA7E59B" w14:textId="77777777" w:rsidR="003668DE" w:rsidRDefault="003668DE" w:rsidP="003668DE">
      <w:pPr>
        <w:pStyle w:val="Prrafodelista"/>
        <w:spacing w:after="240"/>
        <w:ind w:left="1068"/>
        <w:contextualSpacing/>
        <w:jc w:val="both"/>
        <w:rPr>
          <w:ins w:id="48" w:author="pvelasco" w:date="2015-09-11T10:27:00Z"/>
          <w:rFonts w:ascii="Tahoma" w:hAnsi="Tahoma" w:cs="Tahoma"/>
          <w:iCs/>
          <w:sz w:val="22"/>
          <w:szCs w:val="22"/>
        </w:rPr>
        <w:pPrChange w:id="49" w:author="pvelasco" w:date="2015-09-11T10:27:00Z">
          <w:pPr>
            <w:pStyle w:val="Prrafodelista"/>
            <w:numPr>
              <w:numId w:val="38"/>
            </w:numPr>
            <w:spacing w:after="240"/>
            <w:ind w:left="1068" w:hanging="360"/>
            <w:contextualSpacing/>
            <w:jc w:val="both"/>
          </w:pPr>
        </w:pPrChange>
      </w:pPr>
    </w:p>
    <w:p w14:paraId="602047FE" w14:textId="77777777" w:rsidR="007E396A" w:rsidRPr="00FF465E" w:rsidRDefault="007E396A" w:rsidP="007E396A">
      <w:pPr>
        <w:pStyle w:val="Prrafodelista"/>
        <w:numPr>
          <w:ilvl w:val="0"/>
          <w:numId w:val="38"/>
        </w:numPr>
        <w:spacing w:after="240"/>
        <w:contextualSpacing/>
        <w:jc w:val="both"/>
        <w:rPr>
          <w:rFonts w:ascii="Tahoma" w:hAnsi="Tahoma" w:cs="Tahoma"/>
          <w:iCs/>
          <w:sz w:val="22"/>
          <w:szCs w:val="22"/>
        </w:rPr>
      </w:pPr>
      <w:r w:rsidRPr="00FF465E">
        <w:rPr>
          <w:rFonts w:ascii="Tahoma" w:hAnsi="Tahoma" w:cs="Tahoma"/>
          <w:iCs/>
          <w:sz w:val="22"/>
          <w:szCs w:val="22"/>
        </w:rPr>
        <w:t>Los de ENTEL S.A. que tengan:</w:t>
      </w:r>
    </w:p>
    <w:p w14:paraId="5176CF90" w14:textId="77777777" w:rsidR="007E396A" w:rsidRPr="00FF465E" w:rsidRDefault="007E396A" w:rsidP="007E396A">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Cuentas por pagar a ENTEL S.A.</w:t>
      </w:r>
    </w:p>
    <w:p w14:paraId="56059D8E" w14:textId="77777777" w:rsidR="007E396A" w:rsidRPr="00FF465E" w:rsidRDefault="007E396A" w:rsidP="007E396A">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Observaciones en la calidad de sus productos o servicios.</w:t>
      </w:r>
    </w:p>
    <w:p w14:paraId="307A2D0C" w14:textId="77777777" w:rsidR="007E396A" w:rsidRPr="00FF465E" w:rsidRDefault="007E396A" w:rsidP="007E396A">
      <w:pPr>
        <w:pStyle w:val="Prrafodelista"/>
        <w:numPr>
          <w:ilvl w:val="3"/>
          <w:numId w:val="38"/>
        </w:numPr>
        <w:spacing w:after="240"/>
        <w:contextualSpacing/>
        <w:jc w:val="both"/>
        <w:rPr>
          <w:rFonts w:ascii="Tahoma" w:hAnsi="Tahoma" w:cs="Tahoma"/>
          <w:iCs/>
          <w:sz w:val="22"/>
          <w:szCs w:val="22"/>
        </w:rPr>
      </w:pPr>
      <w:r w:rsidRPr="00FF465E">
        <w:rPr>
          <w:rFonts w:ascii="Tahoma" w:hAnsi="Tahoma" w:cs="Tahoma"/>
          <w:iCs/>
          <w:sz w:val="22"/>
          <w:szCs w:val="22"/>
        </w:rPr>
        <w:t>Procesos administrativos y/o judiciales con ENTEL S.A.</w:t>
      </w:r>
    </w:p>
    <w:p w14:paraId="5A1F04BE"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14:paraId="7305CFA0"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que hubiesen declarado su disolución o quiebra.</w:t>
      </w:r>
    </w:p>
    <w:p w14:paraId="40FB2ED3"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ex trabajadores de la empresa, desvinculados hasta un (1) año antes de la publicación de la convocatoria, así como las empresas controladas por éstos.</w:t>
      </w:r>
    </w:p>
    <w:p w14:paraId="7F403EAC" w14:textId="77777777" w:rsidR="007E396A" w:rsidRPr="00D874EE" w:rsidRDefault="007E396A" w:rsidP="007E396A">
      <w:pPr>
        <w:pStyle w:val="Prrafodelista"/>
        <w:numPr>
          <w:ilvl w:val="0"/>
          <w:numId w:val="38"/>
        </w:numPr>
        <w:spacing w:after="240"/>
        <w:contextualSpacing/>
        <w:jc w:val="both"/>
        <w:rPr>
          <w:rFonts w:ascii="Tahoma" w:hAnsi="Tahoma" w:cs="Tahoma"/>
          <w:b/>
          <w:sz w:val="22"/>
          <w:szCs w:val="22"/>
        </w:rPr>
      </w:pPr>
      <w:r w:rsidRPr="00D874EE">
        <w:rPr>
          <w:rFonts w:ascii="Tahoma" w:hAnsi="Tahoma" w:cs="Tahoma"/>
          <w:b/>
          <w:sz w:val="22"/>
          <w:szCs w:val="22"/>
        </w:rPr>
        <w:t>Los proveedores que hayan sido sancionados con cuatro (4) o más penalidades en un (1) año continuo, no podrán participar durante seis (6) meses después de la última penalidad.</w:t>
      </w:r>
    </w:p>
    <w:p w14:paraId="5EB14D82"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14:paraId="52F76C56" w14:textId="77777777" w:rsidR="007E396A" w:rsidRPr="00FF465E" w:rsidRDefault="007E396A" w:rsidP="007E396A">
      <w:pPr>
        <w:pStyle w:val="Prrafodelista"/>
        <w:numPr>
          <w:ilvl w:val="0"/>
          <w:numId w:val="38"/>
        </w:numPr>
        <w:spacing w:after="240"/>
        <w:contextualSpacing/>
        <w:jc w:val="both"/>
        <w:rPr>
          <w:rFonts w:ascii="Tahoma" w:hAnsi="Tahoma" w:cs="Tahoma"/>
          <w:sz w:val="22"/>
          <w:szCs w:val="22"/>
        </w:rPr>
      </w:pPr>
      <w:r w:rsidRPr="00FF465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903FF99" w14:textId="77777777" w:rsidR="007E396A" w:rsidRDefault="007E396A" w:rsidP="007E396A">
      <w:pPr>
        <w:pStyle w:val="Prrafodelista"/>
        <w:numPr>
          <w:ilvl w:val="0"/>
          <w:numId w:val="38"/>
        </w:numPr>
        <w:contextualSpacing/>
        <w:jc w:val="both"/>
        <w:rPr>
          <w:ins w:id="50" w:author="pvelasco" w:date="2015-09-11T10:29:00Z"/>
          <w:rFonts w:ascii="Tahoma" w:hAnsi="Tahoma" w:cs="Tahoma"/>
          <w:sz w:val="22"/>
          <w:szCs w:val="22"/>
        </w:rPr>
      </w:pPr>
      <w:r w:rsidRPr="00FF465E">
        <w:rPr>
          <w:rFonts w:ascii="Tahoma" w:hAnsi="Tahoma" w:cs="Tahoma"/>
          <w:sz w:val="22"/>
          <w:szCs w:val="22"/>
        </w:rPr>
        <w:t>Los proveedores que tengan problemas de conocimiento público.</w:t>
      </w:r>
    </w:p>
    <w:p w14:paraId="2971810D" w14:textId="77777777" w:rsidR="003668DE" w:rsidRDefault="003668DE" w:rsidP="003668DE">
      <w:pPr>
        <w:pStyle w:val="Prrafodelista"/>
        <w:ind w:left="1068"/>
        <w:contextualSpacing/>
        <w:jc w:val="both"/>
        <w:rPr>
          <w:rFonts w:ascii="Tahoma" w:hAnsi="Tahoma" w:cs="Tahoma"/>
          <w:sz w:val="22"/>
          <w:szCs w:val="22"/>
        </w:rPr>
        <w:pPrChange w:id="51" w:author="pvelasco" w:date="2015-09-11T10:29:00Z">
          <w:pPr>
            <w:pStyle w:val="Prrafodelista"/>
            <w:numPr>
              <w:numId w:val="38"/>
            </w:numPr>
            <w:ind w:left="1068" w:hanging="360"/>
            <w:contextualSpacing/>
            <w:jc w:val="both"/>
          </w:pPr>
        </w:pPrChange>
      </w:pPr>
    </w:p>
    <w:p w14:paraId="02709BEE" w14:textId="77777777" w:rsidR="007E396A" w:rsidRPr="00FF465E" w:rsidDel="00F15B56" w:rsidRDefault="007E396A" w:rsidP="007E396A">
      <w:pPr>
        <w:pStyle w:val="Prrafodelista"/>
        <w:ind w:left="1068"/>
        <w:contextualSpacing/>
        <w:jc w:val="both"/>
        <w:rPr>
          <w:del w:id="52" w:author="pvelasco" w:date="2015-09-11T10:29:00Z"/>
          <w:rFonts w:ascii="Tahoma" w:hAnsi="Tahoma" w:cs="Tahoma"/>
          <w:sz w:val="22"/>
          <w:szCs w:val="22"/>
        </w:rPr>
      </w:pPr>
    </w:p>
    <w:p w14:paraId="351AA286" w14:textId="77777777" w:rsidR="007E396A" w:rsidRPr="00FF465E" w:rsidRDefault="007E396A" w:rsidP="007E396A">
      <w:pPr>
        <w:numPr>
          <w:ilvl w:val="0"/>
          <w:numId w:val="42"/>
        </w:numPr>
        <w:ind w:left="567" w:hanging="567"/>
        <w:jc w:val="both"/>
        <w:rPr>
          <w:rFonts w:ascii="Tahoma" w:hAnsi="Tahoma" w:cs="Tahoma"/>
          <w:b/>
          <w:sz w:val="22"/>
          <w:szCs w:val="22"/>
        </w:rPr>
      </w:pPr>
      <w:r w:rsidRPr="00FF465E">
        <w:rPr>
          <w:rFonts w:ascii="Tahoma" w:hAnsi="Tahoma" w:cs="Tahoma"/>
          <w:b/>
          <w:sz w:val="22"/>
          <w:szCs w:val="22"/>
        </w:rPr>
        <w:t>Actividades Previas a la Presentación de Propuestas</w:t>
      </w:r>
    </w:p>
    <w:p w14:paraId="59D9B6D6" w14:textId="77777777" w:rsidR="007E396A" w:rsidRPr="00FF465E" w:rsidRDefault="007E396A" w:rsidP="007E396A">
      <w:pPr>
        <w:pStyle w:val="Prrafodelista"/>
        <w:tabs>
          <w:tab w:val="left" w:pos="567"/>
        </w:tabs>
        <w:ind w:left="567"/>
        <w:jc w:val="both"/>
        <w:rPr>
          <w:rFonts w:ascii="Tahoma" w:hAnsi="Tahoma" w:cs="Tahoma"/>
          <w:sz w:val="22"/>
          <w:szCs w:val="22"/>
        </w:rPr>
      </w:pPr>
      <w:r w:rsidRPr="00FF465E">
        <w:rPr>
          <w:rFonts w:ascii="Tahoma" w:hAnsi="Tahoma" w:cs="Tahoma"/>
          <w:sz w:val="22"/>
          <w:szCs w:val="22"/>
          <w:u w:val="single"/>
        </w:rPr>
        <w:t>Consultas escritas sobre los Términos Básicos de Contratación:</w:t>
      </w:r>
      <w:r w:rsidRPr="00FF465E">
        <w:rPr>
          <w:rFonts w:ascii="Tahoma" w:hAnsi="Tahoma" w:cs="Tahoma"/>
          <w:sz w:val="22"/>
          <w:szCs w:val="22"/>
        </w:rPr>
        <w:t xml:space="preserve"> </w:t>
      </w:r>
      <w:r w:rsidRPr="00CC6DE8">
        <w:rPr>
          <w:rFonts w:ascii="Tahoma" w:hAnsi="Tahoma" w:cs="Tahoma"/>
          <w:b/>
          <w:sz w:val="22"/>
          <w:szCs w:val="22"/>
        </w:rPr>
        <w:t xml:space="preserve">Cualquier proponente puede formular consultas escritas dirigidas a la Subgerencia de Adquisiciones, hasta el día </w:t>
      </w:r>
      <w:r w:rsidR="0051797E">
        <w:rPr>
          <w:rFonts w:ascii="Tahoma" w:hAnsi="Tahoma" w:cs="Tahoma"/>
          <w:b/>
          <w:sz w:val="22"/>
          <w:szCs w:val="22"/>
        </w:rPr>
        <w:t xml:space="preserve">jueves </w:t>
      </w:r>
      <w:r w:rsidR="00FF117E">
        <w:rPr>
          <w:rFonts w:ascii="Tahoma" w:hAnsi="Tahoma" w:cs="Tahoma"/>
          <w:b/>
          <w:sz w:val="22"/>
          <w:szCs w:val="22"/>
        </w:rPr>
        <w:t>17</w:t>
      </w:r>
      <w:r w:rsidRPr="00CC6DE8">
        <w:rPr>
          <w:rFonts w:ascii="Tahoma" w:hAnsi="Tahoma" w:cs="Tahoma"/>
          <w:b/>
          <w:sz w:val="22"/>
          <w:szCs w:val="22"/>
        </w:rPr>
        <w:t xml:space="preserve"> de </w:t>
      </w:r>
      <w:r w:rsidR="00FF117E">
        <w:rPr>
          <w:rFonts w:ascii="Tahoma" w:hAnsi="Tahoma" w:cs="Tahoma"/>
          <w:b/>
          <w:sz w:val="22"/>
          <w:szCs w:val="22"/>
        </w:rPr>
        <w:t>septiembre</w:t>
      </w:r>
      <w:r w:rsidR="00CF1744">
        <w:rPr>
          <w:rFonts w:ascii="Tahoma" w:hAnsi="Tahoma" w:cs="Tahoma"/>
          <w:b/>
          <w:sz w:val="22"/>
          <w:szCs w:val="22"/>
        </w:rPr>
        <w:t xml:space="preserve"> de 2015, hrs. 1</w:t>
      </w:r>
      <w:r w:rsidR="00FF117E">
        <w:rPr>
          <w:rFonts w:ascii="Tahoma" w:hAnsi="Tahoma" w:cs="Tahoma"/>
          <w:b/>
          <w:sz w:val="22"/>
          <w:szCs w:val="22"/>
        </w:rPr>
        <w:t>7</w:t>
      </w:r>
      <w:r w:rsidRPr="00CC6DE8">
        <w:rPr>
          <w:rFonts w:ascii="Tahoma" w:hAnsi="Tahoma" w:cs="Tahoma"/>
          <w:b/>
          <w:sz w:val="22"/>
          <w:szCs w:val="22"/>
        </w:rPr>
        <w:t>:00 p.m., a los correos electrónicos</w:t>
      </w:r>
      <w:r w:rsidRPr="00CC6DE8">
        <w:rPr>
          <w:rFonts w:ascii="Tahoma" w:hAnsi="Tahoma" w:cs="Tahoma"/>
          <w:sz w:val="22"/>
          <w:szCs w:val="22"/>
        </w:rPr>
        <w:t xml:space="preserve"> </w:t>
      </w:r>
      <w:hyperlink r:id="rId15" w:history="1">
        <w:r w:rsidRPr="00B97C3F">
          <w:rPr>
            <w:rStyle w:val="Hipervnculo"/>
            <w:rFonts w:ascii="Tahoma" w:hAnsi="Tahoma" w:cs="Tahoma"/>
            <w:b/>
            <w:color w:val="1F497D" w:themeColor="text2"/>
            <w:sz w:val="22"/>
            <w:szCs w:val="22"/>
          </w:rPr>
          <w:t>worellana@entel.bo</w:t>
        </w:r>
      </w:hyperlink>
      <w:r w:rsidR="00CF1744">
        <w:rPr>
          <w:rFonts w:ascii="Tahoma" w:hAnsi="Tahoma" w:cs="Tahoma"/>
          <w:b/>
          <w:color w:val="1F497D" w:themeColor="text2"/>
          <w:sz w:val="22"/>
          <w:szCs w:val="22"/>
        </w:rPr>
        <w:t xml:space="preserve"> y </w:t>
      </w:r>
      <w:hyperlink r:id="rId16" w:history="1">
        <w:r w:rsidRPr="00B97C3F">
          <w:rPr>
            <w:rStyle w:val="Hipervnculo"/>
            <w:rFonts w:ascii="Tahoma" w:hAnsi="Tahoma" w:cs="Tahoma"/>
            <w:b/>
            <w:color w:val="1F497D" w:themeColor="text2"/>
            <w:sz w:val="22"/>
            <w:szCs w:val="22"/>
          </w:rPr>
          <w:t>acserrano@entel.bo</w:t>
        </w:r>
      </w:hyperlink>
      <w:r w:rsidRPr="00FF465E">
        <w:rPr>
          <w:rFonts w:ascii="Tahoma" w:hAnsi="Tahoma" w:cs="Tahoma"/>
          <w:sz w:val="22"/>
          <w:szCs w:val="22"/>
        </w:rPr>
        <w:t xml:space="preserve"> .</w:t>
      </w:r>
    </w:p>
    <w:p w14:paraId="10481D84" w14:textId="77777777" w:rsidR="007E396A" w:rsidRPr="00FF465E" w:rsidRDefault="007E396A" w:rsidP="007E396A">
      <w:pPr>
        <w:pStyle w:val="Prrafodelista"/>
        <w:tabs>
          <w:tab w:val="left" w:pos="567"/>
        </w:tabs>
        <w:spacing w:after="240"/>
        <w:ind w:left="567"/>
        <w:jc w:val="both"/>
        <w:rPr>
          <w:rFonts w:ascii="Tahoma" w:hAnsi="Tahoma" w:cs="Tahoma"/>
          <w:sz w:val="22"/>
          <w:szCs w:val="22"/>
        </w:rPr>
      </w:pPr>
      <w:r w:rsidRPr="00FF465E">
        <w:rPr>
          <w:rFonts w:ascii="Tahoma" w:hAnsi="Tahoma" w:cs="Tahoma"/>
          <w:sz w:val="22"/>
          <w:szCs w:val="22"/>
          <w:u w:val="single"/>
        </w:rPr>
        <w:t>Reunión de Aclaración:</w:t>
      </w:r>
      <w:r w:rsidRPr="00FF465E">
        <w:rPr>
          <w:rFonts w:ascii="Tahoma" w:hAnsi="Tahoma" w:cs="Tahoma"/>
          <w:sz w:val="22"/>
          <w:szCs w:val="22"/>
        </w:rPr>
        <w:t xml:space="preserve"> Con la finalidad de responder a las consultas realizadas </w:t>
      </w:r>
      <w:r w:rsidR="0051797E">
        <w:rPr>
          <w:rFonts w:ascii="Tahoma" w:hAnsi="Tahoma" w:cs="Tahoma"/>
          <w:sz w:val="22"/>
          <w:szCs w:val="22"/>
        </w:rPr>
        <w:t xml:space="preserve">a los </w:t>
      </w:r>
      <w:r w:rsidR="0051797E" w:rsidRPr="0051797E">
        <w:rPr>
          <w:rFonts w:ascii="Tahoma" w:hAnsi="Tahoma" w:cs="Tahoma"/>
          <w:b/>
          <w:sz w:val="22"/>
          <w:szCs w:val="22"/>
        </w:rPr>
        <w:t>correos electrónicos</w:t>
      </w:r>
      <w:r w:rsidR="0051797E">
        <w:rPr>
          <w:rFonts w:ascii="Tahoma" w:hAnsi="Tahoma" w:cs="Tahoma"/>
          <w:b/>
          <w:sz w:val="22"/>
          <w:szCs w:val="22"/>
        </w:rPr>
        <w:t xml:space="preserve"> antes mencionados</w:t>
      </w:r>
      <w:r w:rsidR="0051797E" w:rsidRPr="0051797E">
        <w:rPr>
          <w:rFonts w:ascii="Tahoma" w:hAnsi="Tahoma" w:cs="Tahoma"/>
          <w:sz w:val="22"/>
          <w:szCs w:val="22"/>
        </w:rPr>
        <w:t xml:space="preserve"> </w:t>
      </w:r>
      <w:r w:rsidRPr="0051797E">
        <w:rPr>
          <w:rFonts w:ascii="Tahoma" w:hAnsi="Tahoma" w:cs="Tahoma"/>
          <w:sz w:val="22"/>
          <w:szCs w:val="22"/>
        </w:rPr>
        <w:t>sobre</w:t>
      </w:r>
      <w:r w:rsidRPr="00FF465E">
        <w:rPr>
          <w:rFonts w:ascii="Tahoma" w:hAnsi="Tahoma" w:cs="Tahoma"/>
          <w:sz w:val="22"/>
          <w:szCs w:val="22"/>
        </w:rPr>
        <w:t xml:space="preserve"> los Términos Básicos de Contratación dentro del plazo señalado.</w:t>
      </w:r>
      <w:r w:rsidR="0051797E">
        <w:rPr>
          <w:rFonts w:ascii="Tahoma" w:hAnsi="Tahoma" w:cs="Tahoma"/>
          <w:sz w:val="22"/>
          <w:szCs w:val="22"/>
        </w:rPr>
        <w:t xml:space="preserve"> Dicha</w:t>
      </w:r>
      <w:r w:rsidRPr="00FF465E">
        <w:rPr>
          <w:rFonts w:ascii="Tahoma" w:hAnsi="Tahoma" w:cs="Tahoma"/>
          <w:sz w:val="22"/>
          <w:szCs w:val="22"/>
        </w:rPr>
        <w:t xml:space="preserve"> reunión se realizará e</w:t>
      </w:r>
      <w:r w:rsidR="00971ECA">
        <w:rPr>
          <w:rFonts w:ascii="Tahoma" w:hAnsi="Tahoma" w:cs="Tahoma"/>
          <w:sz w:val="22"/>
          <w:szCs w:val="22"/>
        </w:rPr>
        <w:t>l</w:t>
      </w:r>
      <w:r w:rsidRPr="00FF465E">
        <w:rPr>
          <w:rFonts w:ascii="Tahoma" w:hAnsi="Tahoma" w:cs="Tahoma"/>
          <w:sz w:val="22"/>
          <w:szCs w:val="22"/>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7E396A" w:rsidRPr="00FF465E" w14:paraId="3E2C2972" w14:textId="77777777" w:rsidTr="007E396A">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9A10867" w14:textId="77777777" w:rsidR="007E396A" w:rsidRPr="00FF465E" w:rsidRDefault="007E396A" w:rsidP="007E396A">
            <w:pPr>
              <w:spacing w:after="240"/>
              <w:ind w:left="27"/>
              <w:rPr>
                <w:rFonts w:ascii="Tahoma" w:hAnsi="Tahoma" w:cs="Tahoma"/>
                <w:sz w:val="22"/>
                <w:szCs w:val="22"/>
                <w:highlight w:val="magenta"/>
              </w:rPr>
            </w:pPr>
            <w:r w:rsidRPr="00FF465E">
              <w:rPr>
                <w:rFonts w:ascii="Tahoma" w:hAnsi="Tahoma" w:cs="Tahoma"/>
                <w:sz w:val="22"/>
                <w:szCs w:val="22"/>
              </w:rPr>
              <w:t>Fecha:</w:t>
            </w:r>
          </w:p>
        </w:tc>
        <w:tc>
          <w:tcPr>
            <w:tcW w:w="5172" w:type="dxa"/>
            <w:tcBorders>
              <w:top w:val="single" w:sz="4" w:space="0" w:color="004990"/>
              <w:left w:val="single" w:sz="4" w:space="0" w:color="FFFFFF"/>
            </w:tcBorders>
            <w:vAlign w:val="center"/>
          </w:tcPr>
          <w:p w14:paraId="71CC1AC7" w14:textId="77777777" w:rsidR="007E396A" w:rsidRPr="00AF4A7A" w:rsidRDefault="00971ECA" w:rsidP="00971ECA">
            <w:pPr>
              <w:spacing w:after="240"/>
              <w:outlineLvl w:val="2"/>
              <w:rPr>
                <w:rFonts w:ascii="Tahoma" w:hAnsi="Tahoma" w:cs="Tahoma"/>
                <w:sz w:val="22"/>
                <w:szCs w:val="22"/>
              </w:rPr>
            </w:pPr>
            <w:r>
              <w:rPr>
                <w:rFonts w:ascii="Tahoma" w:hAnsi="Tahoma" w:cs="Tahoma"/>
                <w:sz w:val="22"/>
                <w:szCs w:val="22"/>
              </w:rPr>
              <w:t>22</w:t>
            </w:r>
            <w:r w:rsidR="00AF4A7A" w:rsidRPr="00AF4A7A">
              <w:rPr>
                <w:rFonts w:ascii="Tahoma" w:hAnsi="Tahoma" w:cs="Tahoma"/>
                <w:sz w:val="22"/>
                <w:szCs w:val="22"/>
              </w:rPr>
              <w:t xml:space="preserve"> de </w:t>
            </w:r>
            <w:r>
              <w:rPr>
                <w:rFonts w:ascii="Tahoma" w:hAnsi="Tahoma" w:cs="Tahoma"/>
                <w:sz w:val="22"/>
                <w:szCs w:val="22"/>
              </w:rPr>
              <w:t>septiembre</w:t>
            </w:r>
            <w:r w:rsidR="007E396A" w:rsidRPr="00AF4A7A">
              <w:rPr>
                <w:rFonts w:ascii="Tahoma" w:hAnsi="Tahoma" w:cs="Tahoma"/>
                <w:sz w:val="22"/>
                <w:szCs w:val="22"/>
              </w:rPr>
              <w:t xml:space="preserve"> de 2015</w:t>
            </w:r>
          </w:p>
        </w:tc>
      </w:tr>
      <w:tr w:rsidR="007E396A" w:rsidRPr="00FF465E" w14:paraId="412A84AA" w14:textId="77777777" w:rsidTr="007E396A">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F3EDCA5"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Hora:</w:t>
            </w:r>
          </w:p>
        </w:tc>
        <w:tc>
          <w:tcPr>
            <w:tcW w:w="5172" w:type="dxa"/>
            <w:tcBorders>
              <w:left w:val="single" w:sz="4" w:space="0" w:color="FFFFFF"/>
            </w:tcBorders>
            <w:vAlign w:val="center"/>
          </w:tcPr>
          <w:p w14:paraId="69A384CC" w14:textId="77777777" w:rsidR="007E396A" w:rsidRPr="00AF4A7A" w:rsidRDefault="00971ECA" w:rsidP="007E396A">
            <w:pPr>
              <w:spacing w:after="240"/>
              <w:outlineLvl w:val="2"/>
              <w:rPr>
                <w:rFonts w:ascii="Tahoma" w:hAnsi="Tahoma" w:cs="Tahoma"/>
                <w:sz w:val="22"/>
                <w:szCs w:val="22"/>
              </w:rPr>
            </w:pPr>
            <w:r>
              <w:rPr>
                <w:rFonts w:ascii="Tahoma" w:hAnsi="Tahoma" w:cs="Tahoma"/>
                <w:sz w:val="22"/>
                <w:szCs w:val="22"/>
              </w:rPr>
              <w:t>10</w:t>
            </w:r>
            <w:r w:rsidR="00F60654">
              <w:rPr>
                <w:rFonts w:ascii="Tahoma" w:hAnsi="Tahoma" w:cs="Tahoma"/>
                <w:sz w:val="22"/>
                <w:szCs w:val="22"/>
              </w:rPr>
              <w:t>:0</w:t>
            </w:r>
            <w:r w:rsidR="007E396A" w:rsidRPr="00AF4A7A">
              <w:rPr>
                <w:rFonts w:ascii="Tahoma" w:hAnsi="Tahoma" w:cs="Tahoma"/>
                <w:sz w:val="22"/>
                <w:szCs w:val="22"/>
              </w:rPr>
              <w:t>0 a.m.</w:t>
            </w:r>
          </w:p>
        </w:tc>
      </w:tr>
      <w:tr w:rsidR="007E396A" w:rsidRPr="00FF465E" w14:paraId="005176B5" w14:textId="77777777" w:rsidTr="007E396A">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7303F95"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Dirección:</w:t>
            </w:r>
          </w:p>
        </w:tc>
        <w:tc>
          <w:tcPr>
            <w:tcW w:w="5172" w:type="dxa"/>
            <w:tcBorders>
              <w:left w:val="single" w:sz="4" w:space="0" w:color="FFFFFF"/>
            </w:tcBorders>
            <w:vAlign w:val="center"/>
          </w:tcPr>
          <w:p w14:paraId="3103F818" w14:textId="77777777" w:rsidR="007E396A" w:rsidRPr="00AF4A7A" w:rsidRDefault="007E396A" w:rsidP="007E396A">
            <w:pPr>
              <w:spacing w:after="240"/>
              <w:outlineLvl w:val="2"/>
              <w:rPr>
                <w:rFonts w:ascii="Tahoma" w:hAnsi="Tahoma" w:cs="Tahoma"/>
                <w:sz w:val="22"/>
                <w:szCs w:val="22"/>
              </w:rPr>
            </w:pPr>
            <w:r w:rsidRPr="00AF4A7A">
              <w:rPr>
                <w:rFonts w:ascii="Tahoma" w:hAnsi="Tahoma" w:cs="Tahoma"/>
                <w:sz w:val="22"/>
                <w:szCs w:val="22"/>
              </w:rPr>
              <w:t>ENTEL S.A., Edificio Tower, Cale Federico Zuazo N° 1771 Piso 6 (Sub Gerencia de Adquisiciones)</w:t>
            </w:r>
          </w:p>
        </w:tc>
      </w:tr>
      <w:tr w:rsidR="007E396A" w:rsidRPr="00FF465E" w14:paraId="09E2B10D" w14:textId="77777777" w:rsidTr="007E396A">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043A3E4"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Ciudad:</w:t>
            </w:r>
          </w:p>
        </w:tc>
        <w:tc>
          <w:tcPr>
            <w:tcW w:w="5172" w:type="dxa"/>
            <w:tcBorders>
              <w:left w:val="single" w:sz="4" w:space="0" w:color="FFFFFF"/>
            </w:tcBorders>
            <w:vAlign w:val="center"/>
          </w:tcPr>
          <w:p w14:paraId="4DF34D20" w14:textId="77777777" w:rsidR="007E396A" w:rsidRPr="00AF4A7A" w:rsidRDefault="007E396A" w:rsidP="007E396A">
            <w:pPr>
              <w:spacing w:after="240"/>
              <w:outlineLvl w:val="2"/>
              <w:rPr>
                <w:rFonts w:ascii="Tahoma" w:hAnsi="Tahoma" w:cs="Tahoma"/>
                <w:sz w:val="22"/>
                <w:szCs w:val="22"/>
              </w:rPr>
            </w:pPr>
            <w:r w:rsidRPr="00AF4A7A">
              <w:rPr>
                <w:rFonts w:ascii="Tahoma" w:hAnsi="Tahoma" w:cs="Tahoma"/>
                <w:sz w:val="22"/>
                <w:szCs w:val="22"/>
              </w:rPr>
              <w:t>La Paz, Bolivia</w:t>
            </w:r>
          </w:p>
        </w:tc>
      </w:tr>
      <w:tr w:rsidR="007E396A" w:rsidRPr="00FF465E" w14:paraId="7569FE35" w14:textId="77777777" w:rsidTr="007E396A">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8AEECD4" w14:textId="77777777" w:rsidR="007E396A" w:rsidRPr="00FF465E" w:rsidRDefault="007E396A" w:rsidP="007E396A">
            <w:pPr>
              <w:spacing w:after="240"/>
              <w:ind w:left="27"/>
              <w:rPr>
                <w:rFonts w:ascii="Tahoma" w:hAnsi="Tahoma" w:cs="Tahoma"/>
                <w:sz w:val="22"/>
                <w:szCs w:val="22"/>
              </w:rPr>
            </w:pPr>
            <w:r w:rsidRPr="00FF465E">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49C06831" w14:textId="77777777" w:rsidR="007E396A" w:rsidRPr="00AF4A7A" w:rsidRDefault="007E396A" w:rsidP="007E396A">
            <w:pPr>
              <w:spacing w:after="240"/>
              <w:outlineLvl w:val="2"/>
              <w:rPr>
                <w:rFonts w:ascii="Tahoma" w:hAnsi="Tahoma" w:cs="Tahoma"/>
                <w:sz w:val="22"/>
                <w:szCs w:val="22"/>
              </w:rPr>
            </w:pPr>
            <w:r w:rsidRPr="00AF4A7A">
              <w:rPr>
                <w:rFonts w:ascii="Tahoma" w:hAnsi="Tahoma" w:cs="Tahoma"/>
                <w:sz w:val="22"/>
                <w:szCs w:val="22"/>
              </w:rPr>
              <w:t xml:space="preserve">Adela </w:t>
            </w:r>
            <w:r w:rsidR="00AF4A7A" w:rsidRPr="00AF4A7A">
              <w:rPr>
                <w:rFonts w:ascii="Tahoma" w:hAnsi="Tahoma" w:cs="Tahoma"/>
                <w:sz w:val="22"/>
                <w:szCs w:val="22"/>
              </w:rPr>
              <w:t xml:space="preserve">Ines </w:t>
            </w:r>
            <w:r w:rsidRPr="00AF4A7A">
              <w:rPr>
                <w:rFonts w:ascii="Tahoma" w:hAnsi="Tahoma" w:cs="Tahoma"/>
                <w:sz w:val="22"/>
                <w:szCs w:val="22"/>
              </w:rPr>
              <w:t>Serrano</w:t>
            </w:r>
            <w:r w:rsidR="00AF4A7A" w:rsidRPr="00AF4A7A">
              <w:rPr>
                <w:rFonts w:ascii="Tahoma" w:hAnsi="Tahoma" w:cs="Tahoma"/>
                <w:sz w:val="22"/>
                <w:szCs w:val="22"/>
              </w:rPr>
              <w:t xml:space="preserve"> Coronel</w:t>
            </w:r>
          </w:p>
        </w:tc>
      </w:tr>
    </w:tbl>
    <w:p w14:paraId="7E4A325C" w14:textId="77777777" w:rsidR="005E0184" w:rsidRDefault="005E0184" w:rsidP="007E396A">
      <w:pPr>
        <w:pStyle w:val="Continuarlista"/>
        <w:spacing w:after="240"/>
        <w:ind w:left="567"/>
        <w:rPr>
          <w:rFonts w:ascii="Tahoma" w:hAnsi="Tahoma" w:cs="Tahoma"/>
          <w:sz w:val="22"/>
          <w:szCs w:val="22"/>
        </w:rPr>
      </w:pPr>
    </w:p>
    <w:p w14:paraId="7F7ADE0B" w14:textId="77777777" w:rsidR="003668DE" w:rsidRDefault="007E396A" w:rsidP="003668DE">
      <w:pPr>
        <w:pStyle w:val="Continuarlista"/>
        <w:spacing w:after="0"/>
        <w:ind w:left="567"/>
        <w:rPr>
          <w:rFonts w:ascii="Tahoma" w:hAnsi="Tahoma" w:cs="Tahoma"/>
          <w:sz w:val="22"/>
          <w:szCs w:val="22"/>
        </w:rPr>
        <w:pPrChange w:id="53" w:author="pvelasco" w:date="2015-09-11T10:28:00Z">
          <w:pPr>
            <w:pStyle w:val="Continuarlista"/>
            <w:spacing w:after="240"/>
            <w:ind w:left="567"/>
          </w:pPr>
        </w:pPrChange>
      </w:pPr>
      <w:r w:rsidRPr="00FF465E">
        <w:rPr>
          <w:rFonts w:ascii="Tahoma" w:hAnsi="Tahoma" w:cs="Tahoma"/>
          <w:sz w:val="22"/>
          <w:szCs w:val="22"/>
        </w:rPr>
        <w:t xml:space="preserve">Las consultas </w:t>
      </w:r>
      <w:r w:rsidR="00971ECA">
        <w:rPr>
          <w:rFonts w:ascii="Tahoma" w:hAnsi="Tahoma" w:cs="Tahoma"/>
          <w:sz w:val="22"/>
          <w:szCs w:val="22"/>
        </w:rPr>
        <w:t>respondidas</w:t>
      </w:r>
      <w:r w:rsidRPr="00FF465E">
        <w:rPr>
          <w:rFonts w:ascii="Tahoma" w:hAnsi="Tahoma" w:cs="Tahoma"/>
          <w:sz w:val="22"/>
          <w:szCs w:val="22"/>
        </w:rPr>
        <w:t xml:space="preserve"> </w:t>
      </w:r>
      <w:r w:rsidR="00971ECA">
        <w:rPr>
          <w:rFonts w:ascii="Tahoma" w:hAnsi="Tahoma" w:cs="Tahoma"/>
          <w:sz w:val="22"/>
          <w:szCs w:val="22"/>
        </w:rPr>
        <w:t xml:space="preserve">en </w:t>
      </w:r>
      <w:r w:rsidRPr="00FF465E">
        <w:rPr>
          <w:rFonts w:ascii="Tahoma" w:hAnsi="Tahoma" w:cs="Tahoma"/>
          <w:sz w:val="22"/>
          <w:szCs w:val="22"/>
        </w:rPr>
        <w:t>l</w:t>
      </w:r>
      <w:r w:rsidR="00971ECA">
        <w:rPr>
          <w:rFonts w:ascii="Tahoma" w:hAnsi="Tahoma" w:cs="Tahoma"/>
          <w:sz w:val="22"/>
          <w:szCs w:val="22"/>
        </w:rPr>
        <w:t>a Reunión de Aclaración serán</w:t>
      </w:r>
      <w:r w:rsidRPr="00FF465E">
        <w:rPr>
          <w:rFonts w:ascii="Tahoma" w:hAnsi="Tahoma" w:cs="Tahoma"/>
          <w:sz w:val="22"/>
          <w:szCs w:val="22"/>
        </w:rPr>
        <w:t xml:space="preserve"> incluidas en el Acta de reunión y publicadas en la página WEB de ENTEL S.A.</w:t>
      </w:r>
    </w:p>
    <w:p w14:paraId="27A5381F" w14:textId="77777777" w:rsidR="007E396A" w:rsidRDefault="007E396A" w:rsidP="007E396A">
      <w:pPr>
        <w:ind w:left="567"/>
        <w:jc w:val="both"/>
        <w:rPr>
          <w:ins w:id="54" w:author="pvelasco" w:date="2015-09-11T10:28:00Z"/>
          <w:rFonts w:ascii="Tahoma" w:hAnsi="Tahoma" w:cs="Tahoma"/>
          <w:sz w:val="22"/>
          <w:szCs w:val="22"/>
        </w:rPr>
      </w:pPr>
      <w:r w:rsidRPr="00FF465E">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14:paraId="0866B4F0" w14:textId="77777777" w:rsidR="00F15B56" w:rsidRPr="00FF465E" w:rsidRDefault="00F15B56" w:rsidP="007E396A">
      <w:pPr>
        <w:ind w:left="567"/>
        <w:jc w:val="both"/>
        <w:rPr>
          <w:rFonts w:ascii="Tahoma" w:hAnsi="Tahoma" w:cs="Tahoma"/>
          <w:sz w:val="22"/>
          <w:szCs w:val="22"/>
        </w:rPr>
      </w:pPr>
    </w:p>
    <w:p w14:paraId="67380D16" w14:textId="77777777" w:rsidR="007E396A" w:rsidRPr="00FF465E" w:rsidRDefault="007E396A" w:rsidP="007E396A">
      <w:pPr>
        <w:numPr>
          <w:ilvl w:val="0"/>
          <w:numId w:val="42"/>
        </w:numPr>
        <w:ind w:left="567" w:hanging="567"/>
        <w:jc w:val="both"/>
        <w:rPr>
          <w:rFonts w:ascii="Tahoma" w:hAnsi="Tahoma" w:cs="Tahoma"/>
          <w:b/>
          <w:sz w:val="22"/>
          <w:szCs w:val="22"/>
        </w:rPr>
      </w:pPr>
      <w:r w:rsidRPr="00FF465E">
        <w:rPr>
          <w:rFonts w:ascii="Tahoma" w:hAnsi="Tahoma" w:cs="Tahoma"/>
          <w:b/>
          <w:sz w:val="22"/>
          <w:szCs w:val="22"/>
        </w:rPr>
        <w:t>Presentación de Propuestas</w:t>
      </w:r>
    </w:p>
    <w:p w14:paraId="6C5B0425" w14:textId="77777777" w:rsidR="007E396A" w:rsidRPr="00054B10" w:rsidRDefault="007E396A" w:rsidP="007E396A">
      <w:pPr>
        <w:pStyle w:val="Prrafodelista"/>
        <w:ind w:left="567"/>
        <w:jc w:val="both"/>
        <w:rPr>
          <w:rFonts w:ascii="Tahoma" w:hAnsi="Tahoma" w:cs="Tahoma"/>
          <w:sz w:val="22"/>
          <w:szCs w:val="22"/>
        </w:rPr>
      </w:pPr>
      <w:r w:rsidRPr="00FF465E">
        <w:rPr>
          <w:rFonts w:ascii="Tahoma" w:hAnsi="Tahoma" w:cs="Tahoma"/>
          <w:sz w:val="22"/>
          <w:szCs w:val="22"/>
        </w:rPr>
        <w:t xml:space="preserve">Las propuestas deben presentarse sólo en las oficinas de  ENTEL S.A. (Calle Federico Zuazo N° 1771, Piso 6to, Sub-Gerencia </w:t>
      </w:r>
      <w:r w:rsidRPr="00054B10">
        <w:rPr>
          <w:rFonts w:ascii="Tahoma" w:hAnsi="Tahoma" w:cs="Tahoma"/>
          <w:sz w:val="22"/>
          <w:szCs w:val="22"/>
        </w:rPr>
        <w:t>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7E396A" w:rsidRPr="00054B10" w14:paraId="020D02D1" w14:textId="77777777" w:rsidTr="007E396A">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ABAE2A5" w14:textId="77777777" w:rsidR="007E396A" w:rsidRPr="00054B10" w:rsidRDefault="007E396A" w:rsidP="007E396A">
            <w:pPr>
              <w:spacing w:after="240"/>
              <w:ind w:left="1276" w:hanging="1276"/>
              <w:jc w:val="both"/>
              <w:rPr>
                <w:rFonts w:ascii="Tahoma" w:hAnsi="Tahoma" w:cs="Tahoma"/>
                <w:sz w:val="22"/>
                <w:szCs w:val="22"/>
              </w:rPr>
            </w:pPr>
            <w:r w:rsidRPr="00054B10">
              <w:rPr>
                <w:rFonts w:ascii="Tahoma" w:hAnsi="Tahoma" w:cs="Tahoma"/>
                <w:sz w:val="22"/>
                <w:szCs w:val="22"/>
              </w:rPr>
              <w:t>Fecha:</w:t>
            </w:r>
          </w:p>
        </w:tc>
        <w:tc>
          <w:tcPr>
            <w:tcW w:w="2934" w:type="dxa"/>
            <w:tcBorders>
              <w:top w:val="single" w:sz="4" w:space="0" w:color="004990"/>
              <w:left w:val="single" w:sz="4" w:space="0" w:color="FFFFFF"/>
            </w:tcBorders>
          </w:tcPr>
          <w:p w14:paraId="6E95C0A9" w14:textId="77777777" w:rsidR="007E396A" w:rsidRPr="00FE0D2B" w:rsidRDefault="00DA6126" w:rsidP="00DA6126">
            <w:pPr>
              <w:spacing w:after="240"/>
              <w:ind w:left="1276" w:hanging="1276"/>
              <w:jc w:val="both"/>
              <w:rPr>
                <w:rFonts w:ascii="Tahoma" w:hAnsi="Tahoma" w:cs="Tahoma"/>
                <w:sz w:val="22"/>
                <w:szCs w:val="22"/>
              </w:rPr>
            </w:pPr>
            <w:r>
              <w:rPr>
                <w:rFonts w:ascii="Tahoma" w:hAnsi="Tahoma" w:cs="Tahoma"/>
                <w:sz w:val="22"/>
                <w:szCs w:val="22"/>
              </w:rPr>
              <w:t>29</w:t>
            </w:r>
            <w:r w:rsidR="007E396A" w:rsidRPr="00FE0D2B">
              <w:rPr>
                <w:rFonts w:ascii="Tahoma" w:hAnsi="Tahoma" w:cs="Tahoma"/>
                <w:sz w:val="22"/>
                <w:szCs w:val="22"/>
              </w:rPr>
              <w:t xml:space="preserve"> de </w:t>
            </w:r>
            <w:r>
              <w:rPr>
                <w:rFonts w:ascii="Tahoma" w:hAnsi="Tahoma" w:cs="Tahoma"/>
                <w:sz w:val="22"/>
                <w:szCs w:val="22"/>
              </w:rPr>
              <w:t>septiembre</w:t>
            </w:r>
            <w:r w:rsidR="007E396A" w:rsidRPr="00FE0D2B">
              <w:rPr>
                <w:rFonts w:ascii="Tahoma" w:hAnsi="Tahoma" w:cs="Tahoma"/>
                <w:sz w:val="22"/>
                <w:szCs w:val="22"/>
              </w:rPr>
              <w:t xml:space="preserve"> de 2015</w:t>
            </w:r>
          </w:p>
        </w:tc>
      </w:tr>
      <w:tr w:rsidR="007E396A" w:rsidRPr="00FF465E" w14:paraId="7659790F" w14:textId="77777777" w:rsidTr="007E396A">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831C34C" w14:textId="77777777" w:rsidR="007E396A" w:rsidRPr="00054B10" w:rsidRDefault="007E396A" w:rsidP="007E396A">
            <w:pPr>
              <w:spacing w:after="240"/>
              <w:ind w:left="1276" w:hanging="1276"/>
              <w:jc w:val="both"/>
              <w:rPr>
                <w:rFonts w:ascii="Tahoma" w:hAnsi="Tahoma" w:cs="Tahoma"/>
                <w:sz w:val="22"/>
                <w:szCs w:val="22"/>
              </w:rPr>
            </w:pPr>
            <w:r w:rsidRPr="00054B10">
              <w:rPr>
                <w:rFonts w:ascii="Tahoma" w:hAnsi="Tahoma" w:cs="Tahoma"/>
                <w:sz w:val="22"/>
                <w:szCs w:val="22"/>
              </w:rPr>
              <w:t>Hora:</w:t>
            </w:r>
          </w:p>
        </w:tc>
        <w:tc>
          <w:tcPr>
            <w:tcW w:w="2934" w:type="dxa"/>
            <w:tcBorders>
              <w:left w:val="single" w:sz="4" w:space="0" w:color="FFFFFF"/>
              <w:bottom w:val="single" w:sz="4" w:space="0" w:color="004990"/>
            </w:tcBorders>
          </w:tcPr>
          <w:p w14:paraId="381E1D5E" w14:textId="77777777" w:rsidR="007E396A" w:rsidRPr="00FE0D2B" w:rsidRDefault="007E396A" w:rsidP="007E396A">
            <w:pPr>
              <w:spacing w:after="240"/>
              <w:ind w:left="1276" w:hanging="1276"/>
              <w:jc w:val="both"/>
              <w:rPr>
                <w:rFonts w:ascii="Tahoma" w:hAnsi="Tahoma" w:cs="Tahoma"/>
                <w:sz w:val="22"/>
                <w:szCs w:val="22"/>
              </w:rPr>
            </w:pPr>
            <w:r w:rsidRPr="00FE0D2B">
              <w:rPr>
                <w:rFonts w:ascii="Tahoma" w:hAnsi="Tahoma" w:cs="Tahoma"/>
                <w:sz w:val="22"/>
                <w:szCs w:val="22"/>
              </w:rPr>
              <w:t>10:00 a.m.</w:t>
            </w:r>
          </w:p>
        </w:tc>
      </w:tr>
    </w:tbl>
    <w:p w14:paraId="61863373" w14:textId="77777777" w:rsidR="007E396A" w:rsidRPr="00FF465E" w:rsidRDefault="007E396A" w:rsidP="007E396A">
      <w:pPr>
        <w:spacing w:after="240"/>
        <w:ind w:left="567"/>
        <w:jc w:val="both"/>
        <w:rPr>
          <w:rFonts w:ascii="Tahoma" w:hAnsi="Tahoma" w:cs="Tahoma"/>
          <w:sz w:val="22"/>
          <w:szCs w:val="22"/>
        </w:rPr>
      </w:pPr>
    </w:p>
    <w:p w14:paraId="7470BE7B"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2448709E"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Las ofertas de los proponentes deberán estructurarse de acuerdo a las siguientes instrucciones:</w:t>
      </w:r>
    </w:p>
    <w:p w14:paraId="0A1521A9" w14:textId="77777777" w:rsidR="007E396A" w:rsidRPr="00FF465E" w:rsidRDefault="007E396A" w:rsidP="007E396A">
      <w:pPr>
        <w:ind w:left="709" w:firstLine="709"/>
        <w:rPr>
          <w:rFonts w:ascii="Tahoma" w:hAnsi="Tahoma" w:cs="Tahoma"/>
          <w:b/>
          <w:sz w:val="22"/>
          <w:szCs w:val="22"/>
        </w:rPr>
      </w:pPr>
      <w:r w:rsidRPr="00FF465E">
        <w:rPr>
          <w:rFonts w:ascii="Tahoma" w:hAnsi="Tahoma" w:cs="Tahoma"/>
          <w:b/>
          <w:sz w:val="22"/>
          <w:szCs w:val="22"/>
        </w:rPr>
        <w:t>SOBRE “A” – DOCUMENTOS ADMINISTRATIVOS.</w:t>
      </w:r>
    </w:p>
    <w:p w14:paraId="67B91613" w14:textId="77777777" w:rsidR="007E396A" w:rsidRPr="00FF465E" w:rsidRDefault="007E396A" w:rsidP="007E396A">
      <w:pPr>
        <w:ind w:left="709" w:firstLine="709"/>
        <w:rPr>
          <w:rFonts w:ascii="Tahoma" w:hAnsi="Tahoma" w:cs="Tahoma"/>
          <w:b/>
          <w:sz w:val="22"/>
          <w:szCs w:val="22"/>
        </w:rPr>
      </w:pPr>
      <w:r w:rsidRPr="00FF465E">
        <w:rPr>
          <w:rFonts w:ascii="Tahoma" w:hAnsi="Tahoma" w:cs="Tahoma"/>
          <w:b/>
          <w:sz w:val="22"/>
          <w:szCs w:val="22"/>
        </w:rPr>
        <w:t>SOBRE “B” – PROPUESTA TÉCNICA (Original + Copia Digital).</w:t>
      </w:r>
    </w:p>
    <w:p w14:paraId="4290D442" w14:textId="77777777" w:rsidR="007E396A" w:rsidRPr="00FF465E" w:rsidRDefault="007E396A" w:rsidP="007E396A">
      <w:pPr>
        <w:spacing w:after="120"/>
        <w:ind w:left="709" w:firstLine="709"/>
        <w:rPr>
          <w:rFonts w:ascii="Tahoma" w:hAnsi="Tahoma" w:cs="Tahoma"/>
          <w:b/>
          <w:sz w:val="22"/>
          <w:szCs w:val="22"/>
        </w:rPr>
      </w:pPr>
      <w:r w:rsidRPr="00FF465E">
        <w:rPr>
          <w:rFonts w:ascii="Tahoma" w:hAnsi="Tahoma" w:cs="Tahoma"/>
          <w:b/>
          <w:sz w:val="22"/>
          <w:szCs w:val="22"/>
        </w:rPr>
        <w:t>SOBRE “C” – PROPUESTA ECONÓMICA (Original + Copia Digital).</w:t>
      </w:r>
    </w:p>
    <w:p w14:paraId="492BBD65" w14:textId="77777777" w:rsidR="007E396A" w:rsidRPr="00FF465E" w:rsidRDefault="007E396A" w:rsidP="007E396A">
      <w:pPr>
        <w:spacing w:after="240"/>
        <w:ind w:left="567"/>
        <w:jc w:val="both"/>
        <w:rPr>
          <w:rFonts w:ascii="Tahoma" w:hAnsi="Tahoma" w:cs="Tahoma"/>
          <w:sz w:val="22"/>
          <w:szCs w:val="22"/>
        </w:rPr>
      </w:pPr>
      <w:r w:rsidRPr="00FF465E">
        <w:rPr>
          <w:rFonts w:ascii="Tahoma" w:hAnsi="Tahoma" w:cs="Tahoma"/>
          <w:sz w:val="22"/>
          <w:szCs w:val="22"/>
        </w:rPr>
        <w:t xml:space="preserve">Cada parte será presentada en un sobre o paquete cerrado, de manera separada; la Parte Técnica y la Parte Económica deberán contener </w:t>
      </w:r>
      <w:r w:rsidRPr="00DA6126">
        <w:rPr>
          <w:rFonts w:ascii="Tahoma" w:hAnsi="Tahoma" w:cs="Tahoma"/>
          <w:b/>
          <w:sz w:val="22"/>
          <w:szCs w:val="22"/>
        </w:rPr>
        <w:t xml:space="preserve">copias digitales </w:t>
      </w:r>
      <w:r w:rsidRPr="00DA6126">
        <w:rPr>
          <w:rFonts w:ascii="Tahoma" w:hAnsi="Tahoma" w:cs="Tahoma"/>
          <w:sz w:val="22"/>
          <w:szCs w:val="22"/>
        </w:rPr>
        <w:t>de</w:t>
      </w:r>
      <w:r w:rsidRPr="00FF465E">
        <w:rPr>
          <w:rFonts w:ascii="Tahoma" w:hAnsi="Tahoma" w:cs="Tahoma"/>
          <w:sz w:val="22"/>
          <w:szCs w:val="22"/>
        </w:rPr>
        <w:t xml:space="preserve"> los documentos correspondientes debidamente marcados como "ORIGINAL" y "</w:t>
      </w:r>
      <w:r w:rsidRPr="00DA6126">
        <w:rPr>
          <w:rFonts w:ascii="Tahoma" w:hAnsi="Tahoma" w:cs="Tahoma"/>
          <w:b/>
          <w:sz w:val="22"/>
          <w:szCs w:val="22"/>
        </w:rPr>
        <w:t>COPIA DIGITAL</w:t>
      </w:r>
      <w:r w:rsidRPr="00FF465E">
        <w:rPr>
          <w:rFonts w:ascii="Tahoma" w:hAnsi="Tahoma" w:cs="Tahoma"/>
          <w:sz w:val="22"/>
          <w:szCs w:val="22"/>
        </w:rPr>
        <w:t xml:space="preserve">" los cuales estarán </w:t>
      </w:r>
      <w:r w:rsidRPr="00DA6126">
        <w:rPr>
          <w:rFonts w:ascii="Tahoma" w:hAnsi="Tahoma" w:cs="Tahoma"/>
          <w:b/>
          <w:sz w:val="22"/>
          <w:szCs w:val="22"/>
        </w:rPr>
        <w:t>foliados</w:t>
      </w:r>
      <w:r w:rsidRPr="00FF465E">
        <w:rPr>
          <w:rFonts w:ascii="Tahoma" w:hAnsi="Tahoma" w:cs="Tahoma"/>
          <w:sz w:val="22"/>
          <w:szCs w:val="22"/>
        </w:rPr>
        <w:t>,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7E396A" w:rsidRPr="00FF465E" w14:paraId="7039B816" w14:textId="77777777" w:rsidTr="007E396A">
        <w:trPr>
          <w:trHeight w:hRule="exact" w:val="2710"/>
          <w:jc w:val="center"/>
        </w:trPr>
        <w:tc>
          <w:tcPr>
            <w:tcW w:w="8119" w:type="dxa"/>
          </w:tcPr>
          <w:p w14:paraId="2E0DA83B" w14:textId="77777777" w:rsidR="007E396A" w:rsidRPr="00FF465E" w:rsidRDefault="007E396A" w:rsidP="007E396A">
            <w:pPr>
              <w:spacing w:after="240"/>
              <w:ind w:left="133"/>
              <w:jc w:val="center"/>
              <w:rPr>
                <w:rFonts w:ascii="Tahoma" w:hAnsi="Tahoma" w:cs="Tahoma"/>
                <w:sz w:val="22"/>
                <w:szCs w:val="22"/>
              </w:rPr>
            </w:pPr>
            <w:r w:rsidRPr="00FF465E">
              <w:rPr>
                <w:rFonts w:ascii="Tahoma" w:hAnsi="Tahoma" w:cs="Tahoma"/>
                <w:sz w:val="22"/>
                <w:szCs w:val="22"/>
              </w:rPr>
              <w:t>ENTEL S.A.</w:t>
            </w:r>
          </w:p>
          <w:p w14:paraId="5CFB9F6C" w14:textId="77777777" w:rsidR="007E396A" w:rsidRPr="00FF465E" w:rsidRDefault="007E396A" w:rsidP="007E396A">
            <w:pPr>
              <w:spacing w:after="240"/>
              <w:ind w:left="133"/>
              <w:jc w:val="center"/>
              <w:rPr>
                <w:rFonts w:ascii="Tahoma" w:hAnsi="Tahoma" w:cs="Tahoma"/>
                <w:sz w:val="22"/>
                <w:szCs w:val="22"/>
              </w:rPr>
            </w:pPr>
            <w:r w:rsidRPr="00512EBB">
              <w:rPr>
                <w:rFonts w:ascii="Tahoma" w:hAnsi="Tahoma" w:cs="Tahoma"/>
                <w:sz w:val="22"/>
                <w:szCs w:val="22"/>
              </w:rPr>
              <w:t>LICITACIÓN PÚBLICA N° 0</w:t>
            </w:r>
            <w:r w:rsidR="00DA6126">
              <w:rPr>
                <w:rFonts w:ascii="Tahoma" w:hAnsi="Tahoma" w:cs="Tahoma"/>
                <w:sz w:val="22"/>
                <w:szCs w:val="22"/>
              </w:rPr>
              <w:t>74</w:t>
            </w:r>
            <w:r w:rsidRPr="00512EBB">
              <w:rPr>
                <w:rFonts w:ascii="Tahoma" w:hAnsi="Tahoma" w:cs="Tahoma"/>
                <w:sz w:val="22"/>
                <w:szCs w:val="22"/>
              </w:rPr>
              <w:t>/2015</w:t>
            </w:r>
          </w:p>
          <w:p w14:paraId="3C1FD0B8" w14:textId="77777777" w:rsidR="00280778" w:rsidRDefault="00280778" w:rsidP="00280778">
            <w:pPr>
              <w:jc w:val="center"/>
              <w:rPr>
                <w:rFonts w:ascii="Tahoma" w:hAnsi="Tahoma" w:cs="Tahoma"/>
                <w:b/>
                <w:sz w:val="22"/>
                <w:szCs w:val="22"/>
              </w:rPr>
            </w:pPr>
            <w:r w:rsidRPr="00280778">
              <w:rPr>
                <w:rFonts w:ascii="Tahoma" w:hAnsi="Tahoma" w:cs="Tahoma"/>
                <w:b/>
                <w:sz w:val="22"/>
                <w:szCs w:val="22"/>
              </w:rPr>
              <w:t>“</w:t>
            </w:r>
            <w:r w:rsidR="00DA6126" w:rsidRPr="00DA6126">
              <w:rPr>
                <w:rFonts w:ascii="Tahoma" w:hAnsi="Tahoma" w:cs="Tahoma"/>
                <w:b/>
                <w:sz w:val="22"/>
                <w:szCs w:val="22"/>
              </w:rPr>
              <w:t>PROVISION FUSIONADORAS PARA FIBRA OPTICA</w:t>
            </w:r>
            <w:r w:rsidRPr="00280778">
              <w:rPr>
                <w:rFonts w:ascii="Tahoma" w:hAnsi="Tahoma" w:cs="Tahoma"/>
                <w:b/>
                <w:sz w:val="22"/>
                <w:szCs w:val="22"/>
              </w:rPr>
              <w:t>”</w:t>
            </w:r>
          </w:p>
          <w:p w14:paraId="2B96FE8F" w14:textId="77777777" w:rsidR="00280778" w:rsidRPr="00280778" w:rsidRDefault="00280778" w:rsidP="00280778">
            <w:pPr>
              <w:jc w:val="center"/>
              <w:rPr>
                <w:rFonts w:ascii="Tahoma" w:hAnsi="Tahoma" w:cs="Tahoma"/>
                <w:b/>
                <w:sz w:val="22"/>
                <w:szCs w:val="22"/>
              </w:rPr>
            </w:pPr>
          </w:p>
          <w:p w14:paraId="5AB07403" w14:textId="77777777" w:rsidR="007E396A" w:rsidRPr="00FF465E" w:rsidRDefault="007E396A" w:rsidP="007E396A">
            <w:pPr>
              <w:spacing w:after="240"/>
              <w:ind w:left="133"/>
              <w:jc w:val="center"/>
              <w:rPr>
                <w:rFonts w:ascii="Tahoma" w:hAnsi="Tahoma" w:cs="Tahoma"/>
                <w:sz w:val="22"/>
                <w:szCs w:val="22"/>
              </w:rPr>
            </w:pPr>
            <w:r w:rsidRPr="00FF465E">
              <w:rPr>
                <w:rFonts w:ascii="Tahoma" w:hAnsi="Tahoma" w:cs="Tahoma"/>
                <w:sz w:val="22"/>
                <w:szCs w:val="22"/>
              </w:rPr>
              <w:t>RAZÓN SOCIAL DEL PROPONENTE  TELEFONO FAX – EMAIL</w:t>
            </w:r>
          </w:p>
          <w:p w14:paraId="3E5F7C8B" w14:textId="77777777" w:rsidR="007E396A" w:rsidRPr="00FF465E" w:rsidRDefault="007E396A" w:rsidP="007E396A">
            <w:pPr>
              <w:spacing w:after="240"/>
              <w:ind w:left="133"/>
              <w:jc w:val="center"/>
              <w:rPr>
                <w:rFonts w:ascii="Tahoma" w:hAnsi="Tahoma" w:cs="Tahoma"/>
                <w:sz w:val="22"/>
                <w:szCs w:val="22"/>
              </w:rPr>
            </w:pPr>
            <w:r w:rsidRPr="00FF465E">
              <w:rPr>
                <w:rFonts w:ascii="Tahoma" w:hAnsi="Tahoma" w:cs="Tahoma"/>
                <w:sz w:val="22"/>
                <w:szCs w:val="22"/>
              </w:rPr>
              <w:t>Sobre “…….”</w:t>
            </w:r>
          </w:p>
        </w:tc>
      </w:tr>
    </w:tbl>
    <w:p w14:paraId="71580ACB" w14:textId="77777777" w:rsidR="007E396A" w:rsidRPr="00FF465E" w:rsidRDefault="007E396A" w:rsidP="007E396A">
      <w:pPr>
        <w:ind w:left="567"/>
        <w:jc w:val="both"/>
        <w:rPr>
          <w:rFonts w:ascii="Tahoma" w:hAnsi="Tahoma" w:cs="Tahoma"/>
          <w:sz w:val="22"/>
          <w:szCs w:val="22"/>
        </w:rPr>
      </w:pPr>
    </w:p>
    <w:p w14:paraId="59A2EFAD" w14:textId="77777777" w:rsidR="007E396A" w:rsidRPr="00FF465E" w:rsidRDefault="007E396A" w:rsidP="007E396A">
      <w:pPr>
        <w:ind w:left="567"/>
        <w:jc w:val="both"/>
        <w:rPr>
          <w:rFonts w:ascii="Tahoma" w:hAnsi="Tahoma" w:cs="Tahoma"/>
          <w:sz w:val="22"/>
          <w:szCs w:val="22"/>
        </w:rPr>
      </w:pPr>
      <w:r w:rsidRPr="00FF465E">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7E396A" w:rsidRPr="00FF465E" w14:paraId="16633152" w14:textId="77777777" w:rsidTr="007E396A">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AD1A945" w14:textId="77777777" w:rsidR="007E396A" w:rsidRPr="00FF465E" w:rsidRDefault="007E396A" w:rsidP="007E396A">
            <w:pPr>
              <w:spacing w:after="240"/>
              <w:ind w:left="1276" w:hanging="1276"/>
              <w:jc w:val="both"/>
              <w:rPr>
                <w:rFonts w:ascii="Tahoma" w:hAnsi="Tahoma" w:cs="Tahoma"/>
                <w:sz w:val="22"/>
                <w:szCs w:val="22"/>
              </w:rPr>
            </w:pPr>
            <w:r w:rsidRPr="00FF465E">
              <w:rPr>
                <w:rFonts w:ascii="Tahoma" w:hAnsi="Tahoma" w:cs="Tahoma"/>
                <w:sz w:val="22"/>
                <w:szCs w:val="22"/>
              </w:rPr>
              <w:t>Fecha:</w:t>
            </w:r>
          </w:p>
        </w:tc>
        <w:tc>
          <w:tcPr>
            <w:tcW w:w="2876" w:type="dxa"/>
            <w:tcBorders>
              <w:top w:val="single" w:sz="4" w:space="0" w:color="004990"/>
              <w:left w:val="single" w:sz="4" w:space="0" w:color="FFFFFF"/>
            </w:tcBorders>
          </w:tcPr>
          <w:p w14:paraId="3857ABB6" w14:textId="77777777" w:rsidR="007E396A" w:rsidRPr="00FE0D2B" w:rsidRDefault="006321F5" w:rsidP="006321F5">
            <w:pPr>
              <w:spacing w:after="240"/>
              <w:ind w:left="1276" w:hanging="1276"/>
              <w:jc w:val="both"/>
              <w:rPr>
                <w:rFonts w:ascii="Tahoma" w:hAnsi="Tahoma" w:cs="Tahoma"/>
                <w:sz w:val="22"/>
                <w:szCs w:val="22"/>
              </w:rPr>
            </w:pPr>
            <w:r>
              <w:rPr>
                <w:rFonts w:ascii="Tahoma" w:hAnsi="Tahoma" w:cs="Tahoma"/>
                <w:sz w:val="22"/>
                <w:szCs w:val="22"/>
              </w:rPr>
              <w:t>29</w:t>
            </w:r>
            <w:r w:rsidR="007E396A" w:rsidRPr="00FE0D2B">
              <w:rPr>
                <w:rFonts w:ascii="Tahoma" w:hAnsi="Tahoma" w:cs="Tahoma"/>
                <w:sz w:val="22"/>
                <w:szCs w:val="22"/>
              </w:rPr>
              <w:t xml:space="preserve"> de </w:t>
            </w:r>
            <w:r>
              <w:rPr>
                <w:rFonts w:ascii="Tahoma" w:hAnsi="Tahoma" w:cs="Tahoma"/>
                <w:sz w:val="22"/>
                <w:szCs w:val="22"/>
              </w:rPr>
              <w:t>septiembre</w:t>
            </w:r>
            <w:r w:rsidR="007E396A" w:rsidRPr="00FE0D2B">
              <w:rPr>
                <w:rFonts w:ascii="Tahoma" w:hAnsi="Tahoma" w:cs="Tahoma"/>
                <w:sz w:val="22"/>
                <w:szCs w:val="22"/>
              </w:rPr>
              <w:t xml:space="preserve"> de 2015</w:t>
            </w:r>
          </w:p>
        </w:tc>
      </w:tr>
      <w:tr w:rsidR="007E396A" w:rsidRPr="00FF465E" w14:paraId="56FAD98E" w14:textId="77777777" w:rsidTr="007E396A">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7667E636" w14:textId="77777777" w:rsidR="007E396A" w:rsidRPr="00FF465E" w:rsidRDefault="007E396A" w:rsidP="007E396A">
            <w:pPr>
              <w:spacing w:after="240"/>
              <w:ind w:left="1276" w:hanging="1276"/>
              <w:jc w:val="both"/>
              <w:rPr>
                <w:rFonts w:ascii="Tahoma" w:hAnsi="Tahoma" w:cs="Tahoma"/>
                <w:sz w:val="22"/>
                <w:szCs w:val="22"/>
              </w:rPr>
            </w:pPr>
            <w:r w:rsidRPr="00FF465E">
              <w:rPr>
                <w:rFonts w:ascii="Tahoma" w:hAnsi="Tahoma" w:cs="Tahoma"/>
                <w:sz w:val="22"/>
                <w:szCs w:val="22"/>
              </w:rPr>
              <w:t>Hora:</w:t>
            </w:r>
          </w:p>
        </w:tc>
        <w:tc>
          <w:tcPr>
            <w:tcW w:w="2876" w:type="dxa"/>
            <w:tcBorders>
              <w:left w:val="single" w:sz="4" w:space="0" w:color="FFFFFF"/>
              <w:bottom w:val="single" w:sz="4" w:space="0" w:color="004990"/>
            </w:tcBorders>
          </w:tcPr>
          <w:p w14:paraId="0AF79424" w14:textId="77777777" w:rsidR="007E396A" w:rsidRPr="00FE0D2B" w:rsidRDefault="007E396A" w:rsidP="007E396A">
            <w:pPr>
              <w:spacing w:after="240"/>
              <w:ind w:left="1276" w:hanging="1276"/>
              <w:jc w:val="both"/>
              <w:rPr>
                <w:rFonts w:ascii="Tahoma" w:hAnsi="Tahoma" w:cs="Tahoma"/>
                <w:sz w:val="22"/>
                <w:szCs w:val="22"/>
              </w:rPr>
            </w:pPr>
            <w:r w:rsidRPr="00FE0D2B">
              <w:rPr>
                <w:rFonts w:ascii="Tahoma" w:hAnsi="Tahoma" w:cs="Tahoma"/>
                <w:sz w:val="22"/>
                <w:szCs w:val="22"/>
              </w:rPr>
              <w:t>10:30 a.m.</w:t>
            </w:r>
          </w:p>
        </w:tc>
      </w:tr>
    </w:tbl>
    <w:p w14:paraId="70790A6E" w14:textId="77777777" w:rsidR="007E396A" w:rsidRPr="00285D16" w:rsidRDefault="007E396A" w:rsidP="007E396A">
      <w:pPr>
        <w:spacing w:after="240"/>
        <w:ind w:left="1843"/>
        <w:jc w:val="both"/>
        <w:rPr>
          <w:rFonts w:ascii="Tahoma" w:hAnsi="Tahoma" w:cs="Tahoma"/>
          <w:sz w:val="22"/>
          <w:szCs w:val="22"/>
        </w:rPr>
      </w:pPr>
      <w:r w:rsidRPr="00FF465E">
        <w:rPr>
          <w:rFonts w:ascii="Tahoma" w:hAnsi="Tahoma" w:cs="Tahoma"/>
          <w:i/>
          <w:sz w:val="22"/>
          <w:szCs w:val="22"/>
        </w:rPr>
        <w:t xml:space="preserve"> </w:t>
      </w:r>
      <w:r w:rsidRPr="00285D16">
        <w:rPr>
          <w:rFonts w:ascii="Tahoma" w:hAnsi="Tahoma" w:cs="Tahoma"/>
          <w:sz w:val="22"/>
          <w:szCs w:val="22"/>
        </w:rPr>
        <w:t>(*) Véase la secuencia establecida en el acápite 9 del presente documento</w:t>
      </w:r>
    </w:p>
    <w:p w14:paraId="6E9202BD" w14:textId="77777777" w:rsidR="007E396A" w:rsidRDefault="007E396A" w:rsidP="007E396A">
      <w:pPr>
        <w:pStyle w:val="Prrafodelista"/>
        <w:numPr>
          <w:ilvl w:val="1"/>
          <w:numId w:val="42"/>
        </w:numPr>
        <w:spacing w:after="240"/>
        <w:ind w:left="567" w:hanging="567"/>
        <w:jc w:val="both"/>
        <w:outlineLvl w:val="2"/>
        <w:rPr>
          <w:rFonts w:ascii="Tahoma" w:hAnsi="Tahoma" w:cs="Tahoma"/>
          <w:sz w:val="22"/>
          <w:szCs w:val="22"/>
        </w:rPr>
      </w:pPr>
      <w:r w:rsidRPr="00B91E37">
        <w:rPr>
          <w:rFonts w:ascii="Tahoma" w:hAnsi="Tahoma" w:cs="Tahoma"/>
          <w:b/>
          <w:sz w:val="22"/>
          <w:szCs w:val="22"/>
          <w:u w:val="single"/>
        </w:rPr>
        <w:t>Sobre A</w:t>
      </w:r>
      <w:r w:rsidRPr="00B91E37">
        <w:rPr>
          <w:rFonts w:ascii="Tahoma" w:hAnsi="Tahoma" w:cs="Tahoma"/>
          <w:sz w:val="22"/>
          <w:szCs w:val="22"/>
          <w:u w:val="single"/>
        </w:rPr>
        <w:t>:</w:t>
      </w:r>
      <w:r w:rsidRPr="00B91E37">
        <w:rPr>
          <w:rFonts w:ascii="Tahoma" w:hAnsi="Tahoma" w:cs="Tahoma"/>
          <w:sz w:val="22"/>
          <w:szCs w:val="22"/>
        </w:rPr>
        <w:t xml:space="preserve"> Debe tener la inscripción </w:t>
      </w:r>
      <w:r w:rsidRPr="00B91E37">
        <w:rPr>
          <w:rFonts w:ascii="Tahoma" w:hAnsi="Tahoma" w:cs="Tahoma"/>
          <w:b/>
          <w:sz w:val="22"/>
          <w:szCs w:val="22"/>
        </w:rPr>
        <w:t>“DOCUMENTOS ADMINISTRATIVOS”</w:t>
      </w:r>
      <w:r w:rsidRPr="00B91E37">
        <w:rPr>
          <w:rFonts w:ascii="Tahoma" w:hAnsi="Tahoma" w:cs="Tahoma"/>
          <w:b/>
          <w:bCs/>
          <w:sz w:val="22"/>
          <w:szCs w:val="22"/>
        </w:rPr>
        <w:t xml:space="preserve"> </w:t>
      </w:r>
      <w:r w:rsidRPr="00B91E37">
        <w:rPr>
          <w:rFonts w:ascii="Tahoma" w:hAnsi="Tahoma" w:cs="Tahoma"/>
          <w:sz w:val="22"/>
          <w:szCs w:val="22"/>
        </w:rPr>
        <w:t xml:space="preserve">y debe contener la documentación de registro legal </w:t>
      </w:r>
      <w:r w:rsidRPr="00B91E37">
        <w:rPr>
          <w:rFonts w:ascii="Tahoma" w:hAnsi="Tahoma" w:cs="Tahoma"/>
          <w:sz w:val="22"/>
          <w:szCs w:val="22"/>
          <w:u w:val="single"/>
        </w:rPr>
        <w:t>vigente</w:t>
      </w:r>
      <w:r w:rsidRPr="00B91E37">
        <w:rPr>
          <w:rFonts w:ascii="Tahoma" w:hAnsi="Tahoma" w:cs="Tahoma"/>
          <w:sz w:val="22"/>
          <w:szCs w:val="22"/>
        </w:rPr>
        <w:t xml:space="preserve"> del proponente, de acuerdo a requerimiento de ENTEL S.A.:</w:t>
      </w:r>
    </w:p>
    <w:p w14:paraId="727FF256" w14:textId="77777777" w:rsidR="006321F5" w:rsidRPr="00B91E37" w:rsidDel="00F15B56" w:rsidRDefault="006321F5" w:rsidP="006321F5">
      <w:pPr>
        <w:pStyle w:val="Prrafodelista"/>
        <w:spacing w:after="240"/>
        <w:ind w:left="375"/>
        <w:jc w:val="both"/>
        <w:outlineLvl w:val="2"/>
        <w:rPr>
          <w:del w:id="55" w:author="pvelasco" w:date="2015-09-11T10:29:00Z"/>
          <w:rFonts w:ascii="Tahoma" w:hAnsi="Tahoma" w:cs="Tahoma"/>
          <w:sz w:val="22"/>
          <w:szCs w:val="22"/>
        </w:rPr>
      </w:pPr>
    </w:p>
    <w:p w14:paraId="3180B9D1"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Carta de presentación firmada por el Representante Legal del proponente.</w:t>
      </w:r>
    </w:p>
    <w:p w14:paraId="3265420C"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del Testimonio de Constitución y modificaciones al mismo debidamente resellado en FUNDEMPRESA (Requisito no aplicado a empresas unipersonales).</w:t>
      </w:r>
    </w:p>
    <w:p w14:paraId="71A385E5"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F465E">
        <w:rPr>
          <w:rFonts w:ascii="Tahoma" w:hAnsi="Tahoma" w:cs="Tahoma"/>
          <w:i/>
          <w:sz w:val="22"/>
          <w:szCs w:val="22"/>
        </w:rPr>
        <w:t>(Requisito no aplicado a empresas unipersonales).</w:t>
      </w:r>
    </w:p>
    <w:p w14:paraId="2954A398" w14:textId="77777777" w:rsidR="007E396A" w:rsidRDefault="007E396A" w:rsidP="007E396A">
      <w:pPr>
        <w:pStyle w:val="Prrafodelista"/>
        <w:numPr>
          <w:ilvl w:val="2"/>
          <w:numId w:val="42"/>
        </w:numPr>
        <w:spacing w:after="240"/>
        <w:ind w:left="1843" w:hanging="709"/>
        <w:jc w:val="both"/>
        <w:outlineLvl w:val="2"/>
        <w:rPr>
          <w:rFonts w:ascii="Tahoma" w:hAnsi="Tahoma" w:cs="Tahoma"/>
          <w:i/>
          <w:sz w:val="22"/>
          <w:szCs w:val="22"/>
        </w:rPr>
      </w:pPr>
      <w:r w:rsidRPr="00FF465E">
        <w:rPr>
          <w:rFonts w:ascii="Tahoma" w:hAnsi="Tahoma" w:cs="Tahoma"/>
          <w:sz w:val="22"/>
          <w:szCs w:val="22"/>
        </w:rPr>
        <w:t xml:space="preserve">Fotocopia simple de la Matrícula de Comercio ante FUNDEMPRESA debidamente actualizada y vigente a su presentación </w:t>
      </w:r>
      <w:r w:rsidRPr="00FF465E">
        <w:rPr>
          <w:rFonts w:ascii="Tahoma" w:hAnsi="Tahoma" w:cs="Tahoma"/>
          <w:i/>
          <w:sz w:val="22"/>
          <w:szCs w:val="22"/>
        </w:rPr>
        <w:t>(Matrícula de Registro de Empresa en Bolivia, si se trata de empresa constituida como Sociedad en cualquiera de las modalidades).</w:t>
      </w:r>
    </w:p>
    <w:p w14:paraId="2F14CC5F" w14:textId="77777777" w:rsidR="007E396A" w:rsidRPr="00B12354" w:rsidRDefault="00B12354" w:rsidP="00B12354">
      <w:pPr>
        <w:pStyle w:val="Prrafodelista"/>
        <w:numPr>
          <w:ilvl w:val="2"/>
          <w:numId w:val="42"/>
        </w:numPr>
        <w:spacing w:after="240"/>
        <w:ind w:left="1843" w:hanging="709"/>
        <w:jc w:val="both"/>
        <w:outlineLvl w:val="2"/>
        <w:rPr>
          <w:rFonts w:ascii="Tahoma" w:hAnsi="Tahoma" w:cs="Tahoma"/>
          <w:i/>
          <w:sz w:val="22"/>
          <w:szCs w:val="22"/>
        </w:rPr>
      </w:pPr>
      <w:r w:rsidRPr="00B12354">
        <w:rPr>
          <w:rFonts w:ascii="Tahoma" w:hAnsi="Tahoma" w:cs="Tahoma"/>
          <w:sz w:val="22"/>
          <w:szCs w:val="22"/>
        </w:rPr>
        <w:t>Fotocopia simple de la Certificacion electrónica del Número de Identificación Tributaria (N.I.T.) vigente.</w:t>
      </w:r>
    </w:p>
    <w:p w14:paraId="4BF11D4C"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 xml:space="preserve">Fotocopia simple de la Cédula de Identidad del Representante Legal vigente a la fecha de presentación de la propuesta.  </w:t>
      </w:r>
    </w:p>
    <w:p w14:paraId="7BFDBCB4" w14:textId="77777777" w:rsidR="007E396A"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Fotocopia simple de los Estados Financieros de la última gestión fiscal.</w:t>
      </w:r>
    </w:p>
    <w:p w14:paraId="503D4C43" w14:textId="77777777" w:rsidR="007E396A" w:rsidRPr="003245C2"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3245C2">
        <w:rPr>
          <w:rFonts w:ascii="Tahoma" w:hAnsi="Tahoma" w:cs="Tahoma"/>
          <w:sz w:val="22"/>
          <w:szCs w:val="22"/>
          <w:lang w:bidi="en-US"/>
        </w:rPr>
        <w:t xml:space="preserve">Garantía de Seriedad de Propuesta, misma que puede ser </w:t>
      </w:r>
      <w:r w:rsidRPr="00EA640C">
        <w:rPr>
          <w:rFonts w:ascii="Tahoma" w:hAnsi="Tahoma" w:cs="Tahoma"/>
          <w:b/>
          <w:sz w:val="22"/>
          <w:szCs w:val="22"/>
          <w:lang w:bidi="en-US"/>
        </w:rPr>
        <w:t>Boleta Bancaria ó Póliza de seguro de caución</w:t>
      </w:r>
      <w:r w:rsidRPr="003245C2">
        <w:rPr>
          <w:rFonts w:ascii="Tahoma" w:hAnsi="Tahoma" w:cs="Tahoma"/>
          <w:sz w:val="22"/>
          <w:szCs w:val="22"/>
          <w:lang w:bidi="en-US"/>
        </w:rPr>
        <w:t xml:space="preserve"> con las características de renovable, irrevocable, de ejecución inmediata y a primer requerimiento a favor de Entel S.A. </w:t>
      </w:r>
      <w:r w:rsidRPr="003245C2">
        <w:rPr>
          <w:rFonts w:ascii="Tahoma" w:hAnsi="Tahoma" w:cs="Tahoma"/>
          <w:sz w:val="22"/>
          <w:szCs w:val="22"/>
          <w:lang w:val="es-BO" w:bidi="en-US"/>
        </w:rPr>
        <w:t xml:space="preserve">y deben contar con una validez de 120 días calendario a partir de la fecha de presentación de su propuesta. </w:t>
      </w:r>
      <w:r w:rsidRPr="003245C2">
        <w:rPr>
          <w:rFonts w:ascii="Tahoma" w:hAnsi="Tahoma" w:cs="Tahoma"/>
          <w:sz w:val="22"/>
          <w:szCs w:val="22"/>
          <w:lang w:bidi="en-US"/>
        </w:rPr>
        <w:t xml:space="preserve">Debe ser presentada en Dólares Americanos o su equivalente en Bolivianos  al tipo de cambio oficial a la fecha de presentación de propuestas por el siguiente valor: </w:t>
      </w:r>
      <w:r w:rsidR="00EA640C">
        <w:rPr>
          <w:rFonts w:ascii="Tahoma" w:hAnsi="Tahoma" w:cs="Tahoma"/>
          <w:b/>
          <w:sz w:val="22"/>
          <w:szCs w:val="22"/>
          <w:lang w:bidi="en-US"/>
        </w:rPr>
        <w:t>12</w:t>
      </w:r>
      <w:r w:rsidR="003245C2" w:rsidRPr="003245C2">
        <w:rPr>
          <w:rFonts w:ascii="Tahoma" w:hAnsi="Tahoma" w:cs="Tahoma"/>
          <w:b/>
          <w:sz w:val="22"/>
          <w:szCs w:val="22"/>
          <w:lang w:bidi="en-US"/>
        </w:rPr>
        <w:t>.0</w:t>
      </w:r>
      <w:r w:rsidRPr="003245C2">
        <w:rPr>
          <w:rFonts w:ascii="Tahoma" w:hAnsi="Tahoma" w:cs="Tahoma"/>
          <w:b/>
          <w:sz w:val="22"/>
          <w:szCs w:val="22"/>
          <w:lang w:bidi="en-US"/>
        </w:rPr>
        <w:t>00,00</w:t>
      </w:r>
      <w:r w:rsidRPr="003245C2">
        <w:rPr>
          <w:rFonts w:ascii="Tahoma" w:hAnsi="Tahoma" w:cs="Tahoma"/>
          <w:sz w:val="22"/>
          <w:szCs w:val="22"/>
          <w:lang w:bidi="en-US"/>
        </w:rPr>
        <w:t xml:space="preserve"> </w:t>
      </w:r>
      <w:r w:rsidRPr="003245C2">
        <w:rPr>
          <w:rFonts w:ascii="Tahoma" w:hAnsi="Tahoma" w:cs="Tahoma"/>
          <w:b/>
          <w:sz w:val="22"/>
          <w:szCs w:val="22"/>
          <w:lang w:bidi="en-US"/>
        </w:rPr>
        <w:t>USD.</w:t>
      </w:r>
      <w:r w:rsidRPr="003245C2">
        <w:rPr>
          <w:rFonts w:ascii="Tahoma" w:hAnsi="Tahoma" w:cs="Tahoma"/>
          <w:sz w:val="22"/>
          <w:szCs w:val="22"/>
          <w:lang w:bidi="en-US"/>
        </w:rPr>
        <w:t xml:space="preserve"> (</w:t>
      </w:r>
      <w:r w:rsidR="00EA640C">
        <w:rPr>
          <w:rFonts w:ascii="Tahoma" w:hAnsi="Tahoma" w:cs="Tahoma"/>
          <w:sz w:val="22"/>
          <w:szCs w:val="22"/>
          <w:lang w:bidi="en-US"/>
        </w:rPr>
        <w:t>Doce</w:t>
      </w:r>
      <w:r w:rsidRPr="003245C2">
        <w:rPr>
          <w:rFonts w:ascii="Tahoma" w:hAnsi="Tahoma" w:cs="Tahoma"/>
          <w:sz w:val="22"/>
          <w:szCs w:val="22"/>
          <w:lang w:bidi="en-US"/>
        </w:rPr>
        <w:t xml:space="preserve"> mil</w:t>
      </w:r>
      <w:r w:rsidR="003245C2" w:rsidRPr="003245C2">
        <w:rPr>
          <w:rFonts w:ascii="Tahoma" w:hAnsi="Tahoma" w:cs="Tahoma"/>
          <w:sz w:val="22"/>
          <w:szCs w:val="22"/>
          <w:lang w:bidi="en-US"/>
        </w:rPr>
        <w:t xml:space="preserve"> </w:t>
      </w:r>
      <w:r w:rsidRPr="003245C2">
        <w:rPr>
          <w:rFonts w:ascii="Tahoma" w:hAnsi="Tahoma" w:cs="Tahoma"/>
          <w:sz w:val="22"/>
          <w:szCs w:val="22"/>
          <w:lang w:bidi="en-US"/>
        </w:rPr>
        <w:t>00/100 Dólares Americanos).</w:t>
      </w:r>
    </w:p>
    <w:p w14:paraId="5AA37E61" w14:textId="77777777" w:rsidR="007E396A" w:rsidRDefault="007E396A" w:rsidP="004B68BD">
      <w:pPr>
        <w:pStyle w:val="Prrafodelista"/>
        <w:shd w:val="clear" w:color="auto" w:fill="FFFFFF"/>
        <w:ind w:left="1843"/>
        <w:jc w:val="both"/>
        <w:outlineLvl w:val="2"/>
        <w:rPr>
          <w:rFonts w:ascii="Tahoma" w:hAnsi="Tahoma" w:cs="Tahoma"/>
          <w:sz w:val="22"/>
          <w:szCs w:val="22"/>
        </w:rPr>
      </w:pPr>
      <w:r w:rsidRPr="00FF465E">
        <w:rPr>
          <w:rFonts w:ascii="Tahoma" w:hAnsi="Tahoma" w:cs="Tahoma"/>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14:paraId="4D34397C" w14:textId="77777777" w:rsidR="004B68BD" w:rsidRPr="00FF465E" w:rsidRDefault="004B68BD" w:rsidP="004B68BD">
      <w:pPr>
        <w:pStyle w:val="Prrafodelista"/>
        <w:shd w:val="clear" w:color="auto" w:fill="FFFFFF"/>
        <w:ind w:left="1843"/>
        <w:jc w:val="both"/>
        <w:outlineLvl w:val="2"/>
        <w:rPr>
          <w:rFonts w:ascii="Tahoma" w:hAnsi="Tahoma" w:cs="Tahoma"/>
          <w:sz w:val="22"/>
          <w:szCs w:val="22"/>
          <w:lang w:bidi="en-US"/>
        </w:rPr>
      </w:pPr>
    </w:p>
    <w:p w14:paraId="678E399D" w14:textId="77777777" w:rsidR="007E396A" w:rsidRPr="00D03AEC"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Declaración de Integridad provista por ENTEL S.A. y firmada por  el Representante  Legal   y  personal  de  la  empresa  del  proponente. (Anexo N° 2).</w:t>
      </w:r>
    </w:p>
    <w:p w14:paraId="564527A2" w14:textId="77777777" w:rsidR="007E396A" w:rsidRPr="00FF465E" w:rsidRDefault="007E396A" w:rsidP="007E396A">
      <w:pPr>
        <w:pStyle w:val="Prrafodelista"/>
        <w:numPr>
          <w:ilvl w:val="2"/>
          <w:numId w:val="42"/>
        </w:numPr>
        <w:spacing w:after="240"/>
        <w:ind w:left="1843" w:hanging="709"/>
        <w:jc w:val="both"/>
        <w:outlineLvl w:val="2"/>
        <w:rPr>
          <w:rFonts w:ascii="Tahoma" w:hAnsi="Tahoma" w:cs="Tahoma"/>
          <w:sz w:val="22"/>
          <w:szCs w:val="22"/>
        </w:rPr>
      </w:pPr>
      <w:r w:rsidRPr="00FF465E">
        <w:rPr>
          <w:rFonts w:ascii="Tahoma" w:hAnsi="Tahoma" w:cs="Tahoma"/>
          <w:sz w:val="22"/>
          <w:szCs w:val="22"/>
        </w:rPr>
        <w:t>Periodo de validez de la propuesta</w:t>
      </w:r>
      <w:r w:rsidRPr="00FF465E">
        <w:rPr>
          <w:rFonts w:ascii="Tahoma" w:hAnsi="Tahoma" w:cs="Tahoma"/>
          <w:sz w:val="22"/>
          <w:szCs w:val="22"/>
          <w:vertAlign w:val="superscript"/>
        </w:rPr>
        <w:t xml:space="preserve"> </w:t>
      </w:r>
      <w:r w:rsidRPr="00FF465E">
        <w:rPr>
          <w:rFonts w:ascii="Tahoma" w:hAnsi="Tahoma" w:cs="Tahoma"/>
          <w:b/>
          <w:sz w:val="22"/>
          <w:szCs w:val="22"/>
          <w:vertAlign w:val="superscript"/>
        </w:rPr>
        <w:t>(</w:t>
      </w:r>
      <w:r w:rsidRPr="00FF465E">
        <w:rPr>
          <w:rFonts w:ascii="Tahoma" w:hAnsi="Tahoma" w:cs="Tahoma"/>
          <w:b/>
          <w:sz w:val="22"/>
          <w:szCs w:val="22"/>
          <w:vertAlign w:val="superscript"/>
        </w:rPr>
        <w:footnoteReference w:id="1"/>
      </w:r>
      <w:r w:rsidRPr="00FF465E">
        <w:rPr>
          <w:rFonts w:ascii="Tahoma" w:hAnsi="Tahoma" w:cs="Tahoma"/>
          <w:b/>
          <w:sz w:val="22"/>
          <w:szCs w:val="22"/>
          <w:vertAlign w:val="superscript"/>
        </w:rPr>
        <w:t>)</w:t>
      </w:r>
      <w:r w:rsidRPr="00FF465E">
        <w:rPr>
          <w:rFonts w:ascii="Tahoma" w:hAnsi="Tahoma" w:cs="Tahoma"/>
          <w:sz w:val="22"/>
          <w:szCs w:val="22"/>
        </w:rPr>
        <w:t xml:space="preserve">, equivalente a noventa (90) días calendario, a partir de la fecha de presentación de la propuesta.  </w:t>
      </w:r>
    </w:p>
    <w:p w14:paraId="360E4566" w14:textId="77777777" w:rsidR="007E396A" w:rsidRPr="00FF465E" w:rsidRDefault="007E396A" w:rsidP="007E396A">
      <w:pPr>
        <w:pStyle w:val="ww-textoindependiente2"/>
        <w:spacing w:after="240" w:line="240" w:lineRule="auto"/>
        <w:ind w:left="1134"/>
        <w:rPr>
          <w:rFonts w:ascii="Tahoma" w:hAnsi="Tahoma" w:cs="Tahoma"/>
          <w:sz w:val="22"/>
          <w:szCs w:val="22"/>
          <w:lang w:val="es-ES"/>
        </w:rPr>
      </w:pPr>
      <w:r w:rsidRPr="00FF465E">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F465E">
        <w:rPr>
          <w:rFonts w:ascii="Tahoma" w:hAnsi="Tahoma" w:cs="Tahoma"/>
          <w:sz w:val="22"/>
          <w:szCs w:val="22"/>
          <w:lang w:val="es-BO"/>
        </w:rPr>
        <w:t xml:space="preserve"> emitidas por entidades financieras legalmente establecidas en Bolivia y reconocidas por la entidad reguladora.</w:t>
      </w:r>
    </w:p>
    <w:p w14:paraId="5C8921D6" w14:textId="77777777" w:rsidR="007E396A" w:rsidRPr="005E44B6" w:rsidRDefault="007E396A" w:rsidP="007E396A">
      <w:pPr>
        <w:pStyle w:val="Prrafodelista"/>
        <w:numPr>
          <w:ilvl w:val="1"/>
          <w:numId w:val="42"/>
        </w:numPr>
        <w:tabs>
          <w:tab w:val="left" w:pos="1134"/>
        </w:tabs>
        <w:spacing w:after="240"/>
        <w:jc w:val="both"/>
        <w:outlineLvl w:val="2"/>
        <w:rPr>
          <w:rFonts w:ascii="Tahoma" w:hAnsi="Tahoma" w:cs="Tahoma"/>
          <w:sz w:val="22"/>
          <w:szCs w:val="22"/>
        </w:rPr>
      </w:pPr>
      <w:r w:rsidRPr="005E44B6">
        <w:rPr>
          <w:rFonts w:ascii="Tahoma" w:hAnsi="Tahoma" w:cs="Tahoma"/>
          <w:sz w:val="22"/>
          <w:szCs w:val="22"/>
        </w:rPr>
        <w:t>Sobre B: Debe tener la inscripción “PROPUESTA TÉCNICA” debe incluir todos los requisitos y disposiciones solicitadas en las Especificaciones Técnicas (Parte II) y no debe contener precios totales, parciales o referenciales de ningún tipo.</w:t>
      </w:r>
    </w:p>
    <w:p w14:paraId="13E3E909" w14:textId="77777777" w:rsidR="007E396A" w:rsidRPr="00FF465E" w:rsidRDefault="007E396A" w:rsidP="007E396A">
      <w:pPr>
        <w:numPr>
          <w:ilvl w:val="1"/>
          <w:numId w:val="42"/>
        </w:numPr>
        <w:spacing w:after="240"/>
        <w:ind w:left="709" w:hanging="709"/>
        <w:jc w:val="both"/>
        <w:outlineLvl w:val="2"/>
        <w:rPr>
          <w:rFonts w:ascii="Tahoma" w:hAnsi="Tahoma" w:cs="Tahoma"/>
          <w:sz w:val="22"/>
          <w:szCs w:val="22"/>
          <w:lang w:eastAsia="en-US"/>
        </w:rPr>
      </w:pPr>
      <w:r w:rsidRPr="00FF465E">
        <w:rPr>
          <w:rFonts w:ascii="Tahoma" w:hAnsi="Tahoma" w:cs="Tahoma"/>
          <w:sz w:val="22"/>
          <w:szCs w:val="22"/>
          <w:lang w:eastAsia="en-US"/>
        </w:rPr>
        <w:t xml:space="preserve">Sobre C: Debe tener la inscripción “PROPUESTA ECONÓMICA” y debe presentar un resumen global y el </w:t>
      </w:r>
      <w:r w:rsidRPr="00EA640C">
        <w:rPr>
          <w:rFonts w:ascii="Tahoma" w:hAnsi="Tahoma" w:cs="Tahoma"/>
          <w:b/>
          <w:sz w:val="22"/>
          <w:szCs w:val="22"/>
          <w:lang w:eastAsia="en-US"/>
        </w:rPr>
        <w:t>desglose</w:t>
      </w:r>
      <w:r w:rsidRPr="00FF465E">
        <w:rPr>
          <w:rFonts w:ascii="Tahoma" w:hAnsi="Tahoma" w:cs="Tahoma"/>
          <w:sz w:val="22"/>
          <w:szCs w:val="22"/>
          <w:lang w:eastAsia="en-US"/>
        </w:rPr>
        <w:t xml:space="preserve"> de los ítems, en concordancia con la propuesta técnica, además de indicar los montos en numeral y literal. </w:t>
      </w:r>
    </w:p>
    <w:p w14:paraId="296FAD07"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bookmarkStart w:id="56" w:name="_Toc130955263"/>
      <w:bookmarkStart w:id="57" w:name="_Toc130955322"/>
      <w:bookmarkStart w:id="58" w:name="_Toc304889404"/>
      <w:bookmarkStart w:id="59" w:name="_Toc304889483"/>
      <w:bookmarkStart w:id="60" w:name="_Toc304909210"/>
      <w:bookmarkStart w:id="61" w:name="_Toc305014204"/>
      <w:bookmarkStart w:id="62" w:name="_Toc305014355"/>
      <w:r w:rsidRPr="00FF465E">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F465E">
        <w:rPr>
          <w:rFonts w:ascii="Tahoma" w:hAnsi="Tahoma" w:cs="Tahoma"/>
          <w:b/>
          <w:sz w:val="22"/>
          <w:szCs w:val="22"/>
          <w:lang w:val="es-ES"/>
        </w:rPr>
        <w:t>incluir los impuestos de ley</w:t>
      </w:r>
      <w:r w:rsidRPr="00FF465E">
        <w:rPr>
          <w:rFonts w:ascii="Tahoma" w:hAnsi="Tahoma" w:cs="Tahoma"/>
          <w:sz w:val="22"/>
          <w:szCs w:val="22"/>
          <w:lang w:val="es-ES"/>
        </w:rPr>
        <w:t>.</w:t>
      </w:r>
    </w:p>
    <w:p w14:paraId="3C4DA635"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09EE0FBB"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En caso de discrepancia entre un precio unitario y el total se considera el precio menor como el correcto. </w:t>
      </w:r>
    </w:p>
    <w:p w14:paraId="0CDE2F8F" w14:textId="77777777" w:rsidR="007E396A" w:rsidRPr="00FF465E" w:rsidRDefault="007E396A" w:rsidP="007E396A">
      <w:pPr>
        <w:pStyle w:val="ww-textoindependiente2"/>
        <w:spacing w:after="240" w:line="240" w:lineRule="auto"/>
        <w:ind w:left="709"/>
        <w:rPr>
          <w:rFonts w:ascii="Tahoma" w:hAnsi="Tahoma" w:cs="Tahoma"/>
          <w:b/>
          <w:sz w:val="22"/>
          <w:szCs w:val="22"/>
          <w:lang w:val="es-ES"/>
        </w:rPr>
      </w:pPr>
      <w:r w:rsidRPr="00FF465E">
        <w:rPr>
          <w:rFonts w:ascii="Tahoma" w:hAnsi="Tahoma" w:cs="Tahoma"/>
          <w:b/>
          <w:sz w:val="22"/>
          <w:szCs w:val="22"/>
          <w:lang w:val="es-ES"/>
        </w:rPr>
        <w:t>La omisión de cualquier ítem que corresponda a la Propuesta Económica, da lugar a la desestimación de la oferta.</w:t>
      </w:r>
    </w:p>
    <w:p w14:paraId="42D34463" w14:textId="77777777" w:rsidR="007E396A" w:rsidRPr="00E113E2" w:rsidRDefault="007E396A" w:rsidP="007E396A">
      <w:pPr>
        <w:pStyle w:val="ww-textoindependiente2"/>
        <w:spacing w:after="240" w:line="240" w:lineRule="auto"/>
        <w:ind w:left="709"/>
        <w:rPr>
          <w:rFonts w:ascii="Tahoma" w:hAnsi="Tahoma" w:cs="Tahoma"/>
          <w:b/>
          <w:color w:val="1F497D" w:themeColor="text2"/>
          <w:sz w:val="22"/>
          <w:szCs w:val="22"/>
          <w:lang w:val="es-ES"/>
        </w:rPr>
      </w:pPr>
      <w:r w:rsidRPr="00E113E2">
        <w:rPr>
          <w:rFonts w:ascii="Tahoma" w:hAnsi="Tahoma" w:cs="Tahoma"/>
          <w:b/>
          <w:color w:val="1F497D" w:themeColor="text2"/>
          <w:sz w:val="22"/>
          <w:szCs w:val="22"/>
          <w:lang w:val="es-ES"/>
        </w:rPr>
        <w:t>En caso de ser necesario, ENTEL S.A. puede solicitar al proponente una mayor desagregación de los precios, quien está en la obligación de suministrar oportunamente toda la información requerida.</w:t>
      </w:r>
    </w:p>
    <w:p w14:paraId="3DF34FB9" w14:textId="77777777" w:rsidR="007E396A" w:rsidRPr="00FF465E" w:rsidRDefault="007E396A" w:rsidP="007E396A">
      <w:pPr>
        <w:pStyle w:val="ww-textoindependiente2"/>
        <w:spacing w:after="240" w:line="240" w:lineRule="auto"/>
        <w:ind w:left="709"/>
        <w:rPr>
          <w:rFonts w:ascii="Tahoma" w:hAnsi="Tahoma" w:cs="Tahoma"/>
          <w:sz w:val="22"/>
          <w:szCs w:val="22"/>
          <w:lang w:val="es-ES"/>
        </w:rPr>
      </w:pPr>
      <w:r w:rsidRPr="00FF465E">
        <w:rPr>
          <w:rFonts w:ascii="Tahoma" w:hAnsi="Tahoma" w:cs="Tahoma"/>
          <w:sz w:val="22"/>
          <w:szCs w:val="22"/>
          <w:lang w:val="es-ES"/>
        </w:rPr>
        <w:t xml:space="preserve">Empresas extranjeras y/o nacionales que consideren en su propuesta económica pagos al extranjero que generen </w:t>
      </w:r>
      <w:r w:rsidRPr="00FF465E">
        <w:rPr>
          <w:rFonts w:ascii="Tahoma" w:hAnsi="Tahoma" w:cs="Tahoma"/>
          <w:b/>
          <w:sz w:val="22"/>
          <w:szCs w:val="22"/>
          <w:lang w:val="es-ES"/>
        </w:rPr>
        <w:t xml:space="preserve">impuestos por remesas al exterior </w:t>
      </w:r>
      <w:r w:rsidRPr="00FF465E">
        <w:rPr>
          <w:rFonts w:ascii="Tahoma" w:hAnsi="Tahoma" w:cs="Tahoma"/>
          <w:sz w:val="22"/>
          <w:szCs w:val="22"/>
          <w:lang w:val="es-ES"/>
        </w:rPr>
        <w:t xml:space="preserve">ya sea por concepto de servicios, licencias de software (bienes intangibles) y otros </w:t>
      </w:r>
      <w:r w:rsidRPr="00FF465E">
        <w:rPr>
          <w:rFonts w:ascii="Tahoma" w:hAnsi="Tahoma" w:cs="Tahoma"/>
          <w:b/>
          <w:sz w:val="22"/>
          <w:szCs w:val="22"/>
          <w:lang w:val="es-ES"/>
        </w:rPr>
        <w:t>deben incluirlos en su propuesta económica</w:t>
      </w:r>
      <w:r w:rsidRPr="00FF465E">
        <w:rPr>
          <w:rFonts w:ascii="Tahoma" w:hAnsi="Tahoma" w:cs="Tahoma"/>
          <w:sz w:val="22"/>
          <w:szCs w:val="22"/>
          <w:lang w:val="es-ES"/>
        </w:rPr>
        <w:t xml:space="preserve"> de acuerdo a los porcentajes y/o montos que son establecidos en la normativa vigente en Bolivia.</w:t>
      </w:r>
    </w:p>
    <w:bookmarkEnd w:id="56"/>
    <w:bookmarkEnd w:id="57"/>
    <w:p w14:paraId="3A464A2B" w14:textId="77777777" w:rsidR="007E396A" w:rsidRPr="00FF465E" w:rsidRDefault="007E396A" w:rsidP="007E396A">
      <w:pPr>
        <w:numPr>
          <w:ilvl w:val="0"/>
          <w:numId w:val="42"/>
        </w:numPr>
        <w:ind w:left="567" w:hanging="567"/>
        <w:jc w:val="both"/>
        <w:rPr>
          <w:rFonts w:ascii="Tahoma" w:hAnsi="Tahoma" w:cs="Tahoma"/>
          <w:b/>
          <w:sz w:val="22"/>
          <w:szCs w:val="22"/>
        </w:rPr>
      </w:pPr>
      <w:r w:rsidRPr="00FF465E">
        <w:rPr>
          <w:rFonts w:ascii="Tahoma" w:hAnsi="Tahoma" w:cs="Tahoma"/>
          <w:b/>
          <w:sz w:val="22"/>
          <w:szCs w:val="22"/>
        </w:rPr>
        <w:t>Garantías Requeridas</w:t>
      </w:r>
    </w:p>
    <w:p w14:paraId="359824EB" w14:textId="77777777" w:rsidR="007E396A" w:rsidRPr="00FF465E" w:rsidRDefault="007E396A" w:rsidP="007E396A">
      <w:pPr>
        <w:pStyle w:val="ww-textoindependiente2"/>
        <w:spacing w:line="240" w:lineRule="auto"/>
        <w:ind w:left="567"/>
        <w:rPr>
          <w:rFonts w:ascii="Tahoma" w:hAnsi="Tahoma" w:cs="Tahoma"/>
          <w:i/>
          <w:sz w:val="22"/>
          <w:szCs w:val="22"/>
          <w:lang w:val="es-ES" w:eastAsia="es-ES"/>
        </w:rPr>
      </w:pPr>
      <w:r w:rsidRPr="00FF465E">
        <w:rPr>
          <w:rFonts w:ascii="Tahoma" w:hAnsi="Tahoma" w:cs="Tahoma"/>
          <w:sz w:val="22"/>
          <w:szCs w:val="22"/>
          <w:lang w:val="es-ES" w:eastAsia="es-ES"/>
        </w:rPr>
        <w:t>La(s) empresa(s) adjudicada(s) debe(n) presentar la(s) siguiente(s) garantía(s)</w:t>
      </w:r>
      <w:r w:rsidRPr="00FF465E">
        <w:rPr>
          <w:rFonts w:ascii="Tahoma" w:hAnsi="Tahoma" w:cs="Tahoma"/>
          <w:i/>
          <w:sz w:val="22"/>
          <w:szCs w:val="22"/>
          <w:lang w:val="es-ES" w:eastAsia="es-ES"/>
        </w:rPr>
        <w:t xml:space="preserve">. </w:t>
      </w:r>
    </w:p>
    <w:p w14:paraId="28CD2849" w14:textId="77777777" w:rsidR="007E396A" w:rsidRPr="00FF465E" w:rsidRDefault="007E396A" w:rsidP="007E396A">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618F34FC" w14:textId="77777777" w:rsidR="007E396A" w:rsidRPr="00FF465E" w:rsidRDefault="007E396A" w:rsidP="007E396A">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ES"/>
        </w:rPr>
        <w:t>Fotocopia de la Póliza de seguro de responsabilidad civil anual vigente.</w:t>
      </w:r>
    </w:p>
    <w:p w14:paraId="4DF097CA" w14:textId="77777777" w:rsidR="007E396A" w:rsidRPr="00FF465E" w:rsidRDefault="007E396A" w:rsidP="007E396A">
      <w:pPr>
        <w:pStyle w:val="ww-textoindependiente2"/>
        <w:numPr>
          <w:ilvl w:val="0"/>
          <w:numId w:val="27"/>
        </w:numPr>
        <w:spacing w:after="240" w:line="240" w:lineRule="auto"/>
        <w:rPr>
          <w:rFonts w:ascii="Tahoma" w:hAnsi="Tahoma" w:cs="Tahoma"/>
          <w:sz w:val="22"/>
          <w:szCs w:val="22"/>
          <w:lang w:val="es-ES"/>
        </w:rPr>
      </w:pPr>
      <w:r w:rsidRPr="00FF465E">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14:paraId="21FBFDF8" w14:textId="77777777" w:rsidR="007E396A" w:rsidRPr="00FF465E" w:rsidRDefault="007E396A" w:rsidP="007E396A">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5B4AE7E9" w14:textId="77777777" w:rsidR="007E396A" w:rsidRPr="00FF465E" w:rsidRDefault="007E396A" w:rsidP="007E396A">
      <w:pPr>
        <w:numPr>
          <w:ilvl w:val="0"/>
          <w:numId w:val="42"/>
        </w:numPr>
        <w:ind w:left="567" w:hanging="567"/>
        <w:jc w:val="both"/>
        <w:rPr>
          <w:rFonts w:ascii="Tahoma" w:hAnsi="Tahoma" w:cs="Tahoma"/>
          <w:b/>
          <w:sz w:val="22"/>
          <w:szCs w:val="22"/>
        </w:rPr>
      </w:pPr>
      <w:r w:rsidRPr="00FF465E">
        <w:rPr>
          <w:rFonts w:ascii="Tahoma" w:hAnsi="Tahoma" w:cs="Tahoma"/>
          <w:b/>
          <w:sz w:val="22"/>
          <w:szCs w:val="22"/>
        </w:rPr>
        <w:t>Apertura de sobres</w:t>
      </w:r>
    </w:p>
    <w:p w14:paraId="63AFC729" w14:textId="77777777" w:rsidR="007E396A" w:rsidRPr="00FF465E" w:rsidRDefault="007E396A" w:rsidP="007E396A">
      <w:pPr>
        <w:pStyle w:val="ww-textoindependiente2"/>
        <w:spacing w:line="240" w:lineRule="auto"/>
        <w:ind w:left="360"/>
        <w:rPr>
          <w:rFonts w:ascii="Tahoma" w:hAnsi="Tahoma" w:cs="Tahoma"/>
          <w:sz w:val="22"/>
          <w:szCs w:val="22"/>
          <w:lang w:val="es-ES"/>
        </w:rPr>
      </w:pPr>
      <w:r w:rsidRPr="00FF465E">
        <w:rPr>
          <w:rFonts w:ascii="Tahoma" w:hAnsi="Tahoma" w:cs="Tahoma"/>
          <w:sz w:val="22"/>
          <w:szCs w:val="22"/>
          <w:lang w:val="es-ES"/>
        </w:rPr>
        <w:t xml:space="preserve">Se realizará simultáneamente la apertura de los sobres A y B bajo las condiciones establecidas en los numerales 7.1 y 7.2  </w:t>
      </w:r>
    </w:p>
    <w:p w14:paraId="697850D9" w14:textId="77777777" w:rsidR="007E396A" w:rsidRPr="00FF465E" w:rsidRDefault="007E396A" w:rsidP="007E396A">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00893D51" w:rsidRPr="00FF465E">
        <w:rPr>
          <w:rFonts w:ascii="Tahoma" w:hAnsi="Tahoma" w:cs="Tahoma"/>
          <w:sz w:val="22"/>
          <w:szCs w:val="22"/>
          <w:lang w:val="es-ES"/>
        </w:rPr>
        <w:t>se</w:t>
      </w:r>
      <w:r w:rsidRPr="00FF465E">
        <w:rPr>
          <w:rFonts w:ascii="Tahoma" w:hAnsi="Tahoma" w:cs="Tahoma"/>
          <w:sz w:val="22"/>
          <w:szCs w:val="22"/>
          <w:lang w:val="es-ES"/>
        </w:rPr>
        <w:t xml:space="preserve"> procede a la apertura de los sobres B de los oferentes habilitados en el sobre A.</w:t>
      </w:r>
    </w:p>
    <w:p w14:paraId="47C296AF" w14:textId="77777777" w:rsidR="007E396A" w:rsidRPr="00FF465E" w:rsidRDefault="007E396A" w:rsidP="007E396A">
      <w:pPr>
        <w:pStyle w:val="ww-textoindependiente2"/>
        <w:spacing w:after="240" w:line="240" w:lineRule="auto"/>
        <w:ind w:left="360"/>
        <w:rPr>
          <w:rFonts w:ascii="Tahoma" w:hAnsi="Tahoma" w:cs="Tahoma"/>
          <w:sz w:val="22"/>
          <w:szCs w:val="22"/>
          <w:lang w:val="es-ES"/>
        </w:rPr>
      </w:pPr>
      <w:r w:rsidRPr="00FF465E">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14:paraId="0F1B8919" w14:textId="77777777" w:rsidR="007E396A" w:rsidRPr="00FF465E" w:rsidRDefault="007E396A" w:rsidP="007E396A">
      <w:pPr>
        <w:numPr>
          <w:ilvl w:val="0"/>
          <w:numId w:val="42"/>
        </w:numPr>
        <w:ind w:left="567" w:hanging="567"/>
        <w:jc w:val="both"/>
        <w:rPr>
          <w:rFonts w:ascii="Tahoma" w:hAnsi="Tahoma" w:cs="Tahoma"/>
          <w:b/>
          <w:sz w:val="22"/>
          <w:szCs w:val="22"/>
        </w:rPr>
      </w:pPr>
      <w:bookmarkStart w:id="63" w:name="_Toc305051190"/>
      <w:bookmarkEnd w:id="58"/>
      <w:bookmarkEnd w:id="59"/>
      <w:bookmarkEnd w:id="60"/>
      <w:bookmarkEnd w:id="61"/>
      <w:bookmarkEnd w:id="62"/>
      <w:r w:rsidRPr="00FF465E">
        <w:rPr>
          <w:rFonts w:ascii="Tahoma" w:hAnsi="Tahoma" w:cs="Tahoma"/>
          <w:b/>
          <w:sz w:val="22"/>
          <w:szCs w:val="22"/>
        </w:rPr>
        <w:t>Evaluación y Calificación de las Ofertas</w:t>
      </w:r>
      <w:bookmarkEnd w:id="63"/>
    </w:p>
    <w:p w14:paraId="2E674F89" w14:textId="77777777" w:rsidR="007E396A" w:rsidRPr="00FF465E" w:rsidRDefault="007E396A" w:rsidP="007E396A">
      <w:pPr>
        <w:pStyle w:val="ww-textoindependiente2"/>
        <w:spacing w:line="240" w:lineRule="auto"/>
        <w:ind w:left="567"/>
        <w:rPr>
          <w:rFonts w:ascii="Tahoma" w:hAnsi="Tahoma" w:cs="Tahoma"/>
          <w:sz w:val="22"/>
          <w:szCs w:val="22"/>
          <w:lang w:val="es-ES"/>
        </w:rPr>
      </w:pPr>
      <w:r w:rsidRPr="00FF465E">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14:paraId="4C63113D" w14:textId="77777777" w:rsidR="007E396A" w:rsidRPr="00FF465E" w:rsidRDefault="007E396A" w:rsidP="007E396A">
      <w:pPr>
        <w:pStyle w:val="ww-textoindependiente2"/>
        <w:spacing w:after="240" w:line="240" w:lineRule="auto"/>
        <w:ind w:left="567"/>
        <w:rPr>
          <w:rFonts w:ascii="Tahoma" w:hAnsi="Tahoma" w:cs="Tahoma"/>
          <w:sz w:val="22"/>
          <w:szCs w:val="22"/>
          <w:lang w:val="es-ES"/>
        </w:rPr>
      </w:pPr>
      <w:r w:rsidRPr="00FF465E">
        <w:rPr>
          <w:rFonts w:ascii="Tahoma" w:hAnsi="Tahoma" w:cs="Tahoma"/>
          <w:sz w:val="22"/>
          <w:szCs w:val="22"/>
          <w:lang w:val="es-ES"/>
        </w:rPr>
        <w:t xml:space="preserve">La secuencia de las condiciones de evaluación es la siguiente: </w:t>
      </w:r>
    </w:p>
    <w:p w14:paraId="0F991C2B" w14:textId="77777777" w:rsidR="007E396A" w:rsidRPr="00FF465E" w:rsidRDefault="007E396A" w:rsidP="007E396A">
      <w:pPr>
        <w:pStyle w:val="ww-textoindependiente2"/>
        <w:numPr>
          <w:ilvl w:val="1"/>
          <w:numId w:val="42"/>
        </w:numPr>
        <w:spacing w:after="240" w:line="240" w:lineRule="auto"/>
        <w:ind w:left="567" w:hanging="432"/>
        <w:rPr>
          <w:rFonts w:ascii="Tahoma" w:hAnsi="Tahoma" w:cs="Tahoma"/>
          <w:sz w:val="22"/>
          <w:szCs w:val="22"/>
          <w:lang w:val="es-ES"/>
        </w:rPr>
      </w:pPr>
      <w:r w:rsidRPr="00FF465E">
        <w:rPr>
          <w:rFonts w:ascii="Tahoma" w:hAnsi="Tahoma" w:cs="Tahoma"/>
          <w:b/>
          <w:sz w:val="22"/>
          <w:szCs w:val="22"/>
          <w:u w:val="single"/>
          <w:lang w:val="es-BO"/>
        </w:rPr>
        <w:t>Sobre A - Documentos Administrativos:</w:t>
      </w:r>
      <w:bookmarkStart w:id="64" w:name="_Toc130955333"/>
      <w:bookmarkStart w:id="65" w:name="_Toc130955274"/>
      <w:bookmarkStart w:id="66" w:name="_Toc304275207"/>
      <w:r w:rsidRPr="00FF465E">
        <w:rPr>
          <w:rFonts w:ascii="Tahoma" w:hAnsi="Tahoma" w:cs="Tahoma"/>
          <w:sz w:val="22"/>
          <w:szCs w:val="22"/>
          <w:lang w:val="es-BO"/>
        </w:rPr>
        <w:t xml:space="preserve"> La evaluación de los documentos se lo hace en un (1) día hábil y comprende el análisis de los siguientes aspectos:</w:t>
      </w:r>
      <w:r w:rsidRPr="00FF465E">
        <w:rPr>
          <w:rFonts w:ascii="Tahoma" w:hAnsi="Tahoma" w:cs="Tahoma"/>
          <w:sz w:val="22"/>
          <w:szCs w:val="22"/>
          <w:lang w:val="es-ES"/>
        </w:rPr>
        <w:t xml:space="preserve">                   </w:t>
      </w:r>
    </w:p>
    <w:p w14:paraId="7FDA4A46" w14:textId="77777777" w:rsidR="007E396A" w:rsidRPr="00FF465E" w:rsidRDefault="007E396A" w:rsidP="007E396A">
      <w:pPr>
        <w:pStyle w:val="Prrafodelista"/>
        <w:numPr>
          <w:ilvl w:val="2"/>
          <w:numId w:val="42"/>
        </w:numPr>
        <w:spacing w:after="240"/>
        <w:ind w:left="2268" w:hanging="851"/>
        <w:jc w:val="both"/>
        <w:outlineLvl w:val="2"/>
        <w:rPr>
          <w:rFonts w:ascii="Tahoma" w:hAnsi="Tahoma" w:cs="Tahoma"/>
          <w:sz w:val="22"/>
          <w:szCs w:val="22"/>
        </w:rPr>
      </w:pPr>
      <w:r w:rsidRPr="00FF465E">
        <w:rPr>
          <w:rFonts w:ascii="Tahoma" w:hAnsi="Tahoma" w:cs="Tahoma"/>
          <w:sz w:val="22"/>
          <w:szCs w:val="22"/>
        </w:rPr>
        <w:t>Verificación de documentos solicitados, de acuerdo al sistema “Cumple” o   “No Cumple”.</w:t>
      </w:r>
    </w:p>
    <w:p w14:paraId="74606985" w14:textId="77777777" w:rsidR="007E396A" w:rsidRPr="00FF465E" w:rsidRDefault="007E396A" w:rsidP="007E396A">
      <w:pPr>
        <w:numPr>
          <w:ilvl w:val="2"/>
          <w:numId w:val="42"/>
        </w:numPr>
        <w:spacing w:after="240"/>
        <w:ind w:left="2268" w:hanging="851"/>
        <w:jc w:val="both"/>
        <w:outlineLvl w:val="2"/>
        <w:rPr>
          <w:rFonts w:ascii="Tahoma" w:hAnsi="Tahoma" w:cs="Tahoma"/>
          <w:sz w:val="22"/>
          <w:szCs w:val="22"/>
        </w:rPr>
      </w:pPr>
      <w:r w:rsidRPr="00FF465E">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14:paraId="31BD0A87" w14:textId="77777777" w:rsidR="007E396A" w:rsidRPr="00FF465E" w:rsidRDefault="007E396A" w:rsidP="007E396A">
      <w:pPr>
        <w:pStyle w:val="ww-textoindependiente2"/>
        <w:spacing w:after="240" w:line="240" w:lineRule="auto"/>
        <w:ind w:left="1134"/>
        <w:rPr>
          <w:rFonts w:ascii="Tahoma" w:hAnsi="Tahoma" w:cs="Tahoma"/>
          <w:sz w:val="22"/>
          <w:szCs w:val="22"/>
          <w:lang w:val="es-ES" w:eastAsia="es-ES"/>
        </w:rPr>
      </w:pPr>
      <w:r w:rsidRPr="00FF465E">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64"/>
      <w:bookmarkEnd w:id="65"/>
      <w:bookmarkEnd w:id="66"/>
    </w:p>
    <w:p w14:paraId="3C49B695" w14:textId="77777777" w:rsidR="007E396A" w:rsidRPr="00FF465E" w:rsidRDefault="007E396A" w:rsidP="007E396A">
      <w:pPr>
        <w:pStyle w:val="ww-textoindependiente2"/>
        <w:numPr>
          <w:ilvl w:val="1"/>
          <w:numId w:val="42"/>
        </w:numPr>
        <w:spacing w:after="240" w:line="240" w:lineRule="auto"/>
        <w:ind w:left="709" w:hanging="567"/>
        <w:rPr>
          <w:rFonts w:ascii="Tahoma" w:hAnsi="Tahoma" w:cs="Tahoma"/>
          <w:sz w:val="22"/>
          <w:szCs w:val="22"/>
          <w:lang w:val="es-ES" w:eastAsia="es-ES"/>
        </w:rPr>
      </w:pPr>
      <w:r w:rsidRPr="00FF465E">
        <w:rPr>
          <w:rFonts w:ascii="Tahoma" w:hAnsi="Tahoma" w:cs="Tahoma"/>
          <w:b/>
          <w:sz w:val="22"/>
          <w:szCs w:val="22"/>
          <w:u w:val="single"/>
          <w:lang w:val="es-BO"/>
        </w:rPr>
        <w:t>Sobre B - Propuesta Técnica</w:t>
      </w:r>
      <w:r w:rsidRPr="00FF465E">
        <w:rPr>
          <w:rFonts w:ascii="Tahoma" w:hAnsi="Tahoma" w:cs="Tahoma"/>
          <w:b/>
          <w:sz w:val="22"/>
          <w:szCs w:val="22"/>
          <w:lang w:val="es-BO"/>
        </w:rPr>
        <w:t>:</w:t>
      </w:r>
      <w:r w:rsidRPr="00FF465E">
        <w:rPr>
          <w:rFonts w:ascii="Tahoma" w:hAnsi="Tahoma" w:cs="Tahoma"/>
          <w:sz w:val="22"/>
          <w:szCs w:val="22"/>
          <w:lang w:val="es-BO"/>
        </w:rPr>
        <w:t xml:space="preserve"> A esta evaluación ingresan las propuestas habilitadas en la apertura del sobre A y se realiza sobre una ponderación del cien</w:t>
      </w:r>
      <w:r w:rsidRPr="00FF465E">
        <w:rPr>
          <w:rFonts w:ascii="Tahoma" w:hAnsi="Tahoma" w:cs="Tahoma"/>
          <w:sz w:val="22"/>
          <w:szCs w:val="22"/>
          <w:lang w:val="es-ES" w:eastAsia="es-ES"/>
        </w:rPr>
        <w:t xml:space="preserve">     </w:t>
      </w:r>
      <w:r w:rsidRPr="00FF465E">
        <w:rPr>
          <w:rFonts w:ascii="Tahoma" w:hAnsi="Tahoma" w:cs="Tahoma"/>
          <w:sz w:val="22"/>
          <w:szCs w:val="22"/>
          <w:lang w:val="es-BO"/>
        </w:rPr>
        <w:t>(100) por ciento. El proceso comprende:</w:t>
      </w:r>
    </w:p>
    <w:p w14:paraId="72EE4E4A" w14:textId="77777777" w:rsidR="007E396A" w:rsidRPr="00E113E2" w:rsidRDefault="007E396A" w:rsidP="007E396A">
      <w:pPr>
        <w:numPr>
          <w:ilvl w:val="2"/>
          <w:numId w:val="40"/>
        </w:numPr>
        <w:spacing w:after="240"/>
        <w:ind w:left="2127"/>
        <w:jc w:val="both"/>
        <w:outlineLvl w:val="2"/>
        <w:rPr>
          <w:rFonts w:ascii="Tahoma" w:hAnsi="Tahoma" w:cs="Tahoma"/>
          <w:b/>
          <w:sz w:val="22"/>
          <w:szCs w:val="22"/>
        </w:rPr>
      </w:pPr>
      <w:r w:rsidRPr="00E113E2">
        <w:rPr>
          <w:rFonts w:ascii="Tahoma" w:hAnsi="Tahoma" w:cs="Tahoma"/>
          <w:b/>
          <w:sz w:val="22"/>
          <w:szCs w:val="22"/>
        </w:rPr>
        <w:t xml:space="preserve">Entrega del Sobre B a la Comisión Técnica por tres (3) días para la evaluación correspondiente. </w:t>
      </w:r>
    </w:p>
    <w:p w14:paraId="3B3E56C2" w14:textId="77777777" w:rsidR="007E396A" w:rsidRPr="00FF465E" w:rsidRDefault="007E396A" w:rsidP="007E396A">
      <w:pPr>
        <w:numPr>
          <w:ilvl w:val="2"/>
          <w:numId w:val="40"/>
        </w:numPr>
        <w:spacing w:after="240"/>
        <w:ind w:left="2127"/>
        <w:jc w:val="both"/>
        <w:outlineLvl w:val="2"/>
        <w:rPr>
          <w:rFonts w:ascii="Tahoma" w:hAnsi="Tahoma" w:cs="Tahoma"/>
          <w:sz w:val="22"/>
          <w:szCs w:val="22"/>
        </w:rPr>
      </w:pPr>
      <w:r w:rsidRPr="00FF465E">
        <w:rPr>
          <w:rFonts w:ascii="Tahoma" w:hAnsi="Tahoma" w:cs="Tahoma"/>
          <w:sz w:val="22"/>
          <w:szCs w:val="22"/>
        </w:rPr>
        <w:t xml:space="preserve"> Análisis racional de los requerimientos técnicos, calificados bajo el sistema “Cumple” o “No Cumple” según éstos sean mandatorios y/o calificables. (Parte II).  </w:t>
      </w:r>
    </w:p>
    <w:p w14:paraId="61931D47" w14:textId="77777777" w:rsidR="007E396A" w:rsidRPr="00FF465E" w:rsidRDefault="007E396A" w:rsidP="007E396A">
      <w:pPr>
        <w:numPr>
          <w:ilvl w:val="0"/>
          <w:numId w:val="41"/>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Mandatorios:</w:t>
      </w:r>
      <w:r w:rsidRPr="00FF465E">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63D70D99" w14:textId="77777777" w:rsidR="007E396A" w:rsidRPr="00FF465E" w:rsidRDefault="007E396A" w:rsidP="007E396A">
      <w:pPr>
        <w:numPr>
          <w:ilvl w:val="0"/>
          <w:numId w:val="41"/>
        </w:numPr>
        <w:tabs>
          <w:tab w:val="left" w:pos="2268"/>
        </w:tabs>
        <w:spacing w:after="240"/>
        <w:ind w:left="2127" w:firstLine="0"/>
        <w:jc w:val="both"/>
        <w:rPr>
          <w:rFonts w:ascii="Tahoma" w:hAnsi="Tahoma" w:cs="Tahoma"/>
          <w:sz w:val="22"/>
          <w:szCs w:val="22"/>
        </w:rPr>
      </w:pPr>
      <w:r w:rsidRPr="00FF465E">
        <w:rPr>
          <w:rFonts w:ascii="Tahoma" w:hAnsi="Tahoma" w:cs="Tahoma"/>
          <w:b/>
          <w:sz w:val="22"/>
          <w:szCs w:val="22"/>
        </w:rPr>
        <w:t>Criterios Calificables:</w:t>
      </w:r>
      <w:r w:rsidRPr="00FF465E">
        <w:rPr>
          <w:rFonts w:ascii="Tahoma" w:hAnsi="Tahoma" w:cs="Tahoma"/>
          <w:sz w:val="22"/>
          <w:szCs w:val="22"/>
        </w:rPr>
        <w:t xml:space="preserve"> Son los criterios no excluyentes que brindan un valor agregado a la oferta de cada proponente, calificados sobre un porcentaje máximo de treinta (30) por ciento.  </w:t>
      </w:r>
    </w:p>
    <w:p w14:paraId="4C319A7F" w14:textId="77777777" w:rsidR="007E396A" w:rsidRPr="00FF465E" w:rsidRDefault="007E396A" w:rsidP="007E396A">
      <w:pPr>
        <w:tabs>
          <w:tab w:val="left" w:pos="2268"/>
        </w:tabs>
        <w:spacing w:after="240"/>
        <w:ind w:left="1134"/>
        <w:jc w:val="both"/>
        <w:rPr>
          <w:rFonts w:ascii="Tahoma" w:hAnsi="Tahoma" w:cs="Tahoma"/>
          <w:sz w:val="22"/>
          <w:szCs w:val="22"/>
        </w:rPr>
      </w:pPr>
      <w:r w:rsidRPr="00FF465E">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600D3E7" w14:textId="77777777" w:rsidR="007E396A" w:rsidRPr="00FF465E" w:rsidRDefault="007E396A" w:rsidP="007E396A">
      <w:pPr>
        <w:pStyle w:val="Prrafodelista"/>
        <w:numPr>
          <w:ilvl w:val="1"/>
          <w:numId w:val="39"/>
        </w:numPr>
        <w:spacing w:after="240"/>
        <w:ind w:left="1134" w:hanging="567"/>
        <w:jc w:val="both"/>
        <w:outlineLvl w:val="2"/>
        <w:rPr>
          <w:rFonts w:ascii="Tahoma" w:hAnsi="Tahoma" w:cs="Tahoma"/>
          <w:b/>
          <w:sz w:val="22"/>
          <w:szCs w:val="22"/>
        </w:rPr>
      </w:pPr>
      <w:r w:rsidRPr="00FF465E">
        <w:rPr>
          <w:rFonts w:ascii="Tahoma" w:hAnsi="Tahoma" w:cs="Tahoma"/>
          <w:b/>
          <w:sz w:val="22"/>
          <w:szCs w:val="22"/>
          <w:u w:val="single"/>
        </w:rPr>
        <w:t>Sobre C - Propuesta Económica:</w:t>
      </w:r>
      <w:r w:rsidRPr="00FF465E">
        <w:rPr>
          <w:rFonts w:ascii="Tahoma" w:hAnsi="Tahoma" w:cs="Tahoma"/>
          <w:sz w:val="22"/>
          <w:szCs w:val="22"/>
        </w:rPr>
        <w:t xml:space="preserve"> </w:t>
      </w:r>
      <w:r w:rsidRPr="00585C71">
        <w:rPr>
          <w:rFonts w:ascii="Tahoma" w:hAnsi="Tahoma" w:cs="Tahoma"/>
          <w:b/>
          <w:color w:val="1F497D" w:themeColor="text2"/>
          <w:sz w:val="22"/>
          <w:szCs w:val="22"/>
        </w:rPr>
        <w:t>Posterior a la Evaluación Técnica, el criterio de calificación económico es el de Menor Costo. Para tal efecto los responsables de la Evaluación Económica tienen 3 días hábiles para presentar sus resultados.</w:t>
      </w:r>
    </w:p>
    <w:p w14:paraId="08CE0FA0" w14:textId="77777777" w:rsidR="007E396A" w:rsidRPr="00FF465E" w:rsidRDefault="007E396A" w:rsidP="007E396A">
      <w:pPr>
        <w:pStyle w:val="Prrafodelista"/>
        <w:numPr>
          <w:ilvl w:val="1"/>
          <w:numId w:val="39"/>
        </w:numPr>
        <w:spacing w:after="240"/>
        <w:ind w:left="1134" w:hanging="567"/>
        <w:jc w:val="both"/>
        <w:outlineLvl w:val="2"/>
        <w:rPr>
          <w:rFonts w:ascii="Tahoma" w:hAnsi="Tahoma" w:cs="Tahoma"/>
          <w:b/>
          <w:sz w:val="22"/>
          <w:szCs w:val="22"/>
          <w:u w:val="single"/>
        </w:rPr>
      </w:pPr>
      <w:r w:rsidRPr="00FF465E">
        <w:rPr>
          <w:rFonts w:ascii="Tahoma" w:hAnsi="Tahoma" w:cs="Tahoma"/>
          <w:b/>
          <w:sz w:val="22"/>
          <w:szCs w:val="22"/>
          <w:u w:val="single"/>
        </w:rPr>
        <w:t>Calificación Final:</w:t>
      </w:r>
      <w:r w:rsidRPr="00FF465E">
        <w:rPr>
          <w:rFonts w:ascii="Tahoma" w:hAnsi="Tahoma" w:cs="Tahoma"/>
          <w:b/>
          <w:sz w:val="22"/>
          <w:szCs w:val="22"/>
        </w:rPr>
        <w:t xml:space="preserve"> </w:t>
      </w:r>
      <w:r w:rsidRPr="00FF465E">
        <w:rPr>
          <w:rFonts w:ascii="Tahoma" w:hAnsi="Tahoma" w:cs="Tahoma"/>
          <w:sz w:val="22"/>
          <w:szCs w:val="22"/>
        </w:rPr>
        <w:t>Es el resultado del promedio ponderado de las calificaciones obtenidas en la evaluación técnica (60%) y la evaluación económica (40%).</w:t>
      </w:r>
    </w:p>
    <w:p w14:paraId="643A2445" w14:textId="77777777" w:rsidR="007E396A" w:rsidRPr="00FF465E" w:rsidRDefault="007E396A" w:rsidP="007E396A">
      <w:pPr>
        <w:pStyle w:val="Prrafodelista"/>
        <w:numPr>
          <w:ilvl w:val="1"/>
          <w:numId w:val="39"/>
        </w:numPr>
        <w:spacing w:after="240"/>
        <w:ind w:left="1134" w:hanging="578"/>
        <w:jc w:val="both"/>
        <w:outlineLvl w:val="2"/>
        <w:rPr>
          <w:rFonts w:ascii="Tahoma" w:hAnsi="Tahoma" w:cs="Tahoma"/>
          <w:b/>
          <w:sz w:val="22"/>
          <w:szCs w:val="22"/>
          <w:u w:val="single"/>
        </w:rPr>
      </w:pPr>
      <w:r w:rsidRPr="00FF465E">
        <w:rPr>
          <w:rFonts w:ascii="Tahoma" w:hAnsi="Tahoma" w:cs="Tahoma"/>
          <w:b/>
          <w:sz w:val="22"/>
          <w:szCs w:val="22"/>
          <w:u w:val="single"/>
        </w:rPr>
        <w:t>Adjudicación:</w:t>
      </w:r>
      <w:r w:rsidRPr="00FF465E">
        <w:rPr>
          <w:rFonts w:ascii="Tahoma" w:hAnsi="Tahoma" w:cs="Tahoma"/>
          <w:b/>
          <w:sz w:val="22"/>
          <w:szCs w:val="22"/>
        </w:rPr>
        <w:t xml:space="preserve"> </w:t>
      </w:r>
      <w:r w:rsidRPr="00FF465E">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14:paraId="258E5F48"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Nacionales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61EA1C6E"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 xml:space="preserve">El o los proponentes adjudicados Extranjeros  contarán con un plazo no mayor a cinco </w:t>
      </w:r>
      <w:r w:rsidRPr="00FF465E">
        <w:rPr>
          <w:rFonts w:ascii="Tahoma" w:hAnsi="Tahoma" w:cs="Tahoma"/>
          <w:b/>
          <w:sz w:val="22"/>
          <w:szCs w:val="22"/>
        </w:rPr>
        <w:t>(5) días hábiles</w:t>
      </w:r>
      <w:r w:rsidRPr="00FF465E">
        <w:rPr>
          <w:rFonts w:ascii="Tahoma" w:hAnsi="Tahoma" w:cs="Tahoma"/>
          <w:sz w:val="22"/>
          <w:szCs w:val="22"/>
        </w:rPr>
        <w:t xml:space="preserve"> para dar respuesta de Aceptación/Rechazo a la nota de adjudicación. En caso de aceptación, se les otorgará diez </w:t>
      </w:r>
      <w:r w:rsidRPr="00FF465E">
        <w:rPr>
          <w:rFonts w:ascii="Tahoma" w:hAnsi="Tahoma" w:cs="Tahoma"/>
          <w:b/>
          <w:sz w:val="22"/>
          <w:szCs w:val="22"/>
        </w:rPr>
        <w:t>(10)</w:t>
      </w:r>
      <w:r w:rsidRPr="00FF465E">
        <w:rPr>
          <w:rFonts w:ascii="Tahoma" w:hAnsi="Tahoma" w:cs="Tahoma"/>
          <w:sz w:val="22"/>
          <w:szCs w:val="22"/>
        </w:rPr>
        <w:t xml:space="preserve"> </w:t>
      </w:r>
      <w:r w:rsidRPr="00FF465E">
        <w:rPr>
          <w:rFonts w:ascii="Tahoma" w:hAnsi="Tahoma" w:cs="Tahoma"/>
          <w:b/>
          <w:sz w:val="22"/>
          <w:szCs w:val="22"/>
        </w:rPr>
        <w:t>días hábiles</w:t>
      </w:r>
      <w:r w:rsidRPr="00FF465E">
        <w:rPr>
          <w:rFonts w:ascii="Tahoma" w:hAnsi="Tahoma" w:cs="Tahoma"/>
          <w:sz w:val="22"/>
          <w:szCs w:val="22"/>
        </w:rPr>
        <w:t xml:space="preserve"> adicionales para enviar toda la documentación solicitada en la carta de adjudicación.</w:t>
      </w:r>
    </w:p>
    <w:p w14:paraId="6D51888B" w14:textId="77777777" w:rsidR="007E396A" w:rsidRPr="00FF465E" w:rsidRDefault="007E396A" w:rsidP="007E396A">
      <w:pPr>
        <w:spacing w:after="240"/>
        <w:ind w:left="1134"/>
        <w:jc w:val="both"/>
        <w:rPr>
          <w:rFonts w:ascii="Tahoma" w:hAnsi="Tahoma" w:cs="Tahoma"/>
          <w:b/>
          <w:sz w:val="22"/>
          <w:szCs w:val="22"/>
        </w:rPr>
      </w:pPr>
      <w:r w:rsidRPr="00FF465E">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14:paraId="6BF01B81" w14:textId="77777777" w:rsidR="007E396A" w:rsidRPr="00FF465E" w:rsidRDefault="007E396A" w:rsidP="007E396A">
      <w:pPr>
        <w:pStyle w:val="Prrafodelista"/>
        <w:numPr>
          <w:ilvl w:val="1"/>
          <w:numId w:val="39"/>
        </w:numPr>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Formalización (Documento de Compra):</w:t>
      </w:r>
    </w:p>
    <w:p w14:paraId="755C09FD" w14:textId="77777777" w:rsidR="007E396A" w:rsidRPr="00FF465E" w:rsidRDefault="007E396A" w:rsidP="007E396A">
      <w:pPr>
        <w:ind w:left="1134"/>
        <w:jc w:val="both"/>
        <w:rPr>
          <w:rFonts w:ascii="Tahoma" w:hAnsi="Tahoma" w:cs="Tahoma"/>
          <w:sz w:val="22"/>
          <w:szCs w:val="22"/>
        </w:rPr>
      </w:pPr>
      <w:r w:rsidRPr="00FF465E">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66F81EED"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El proponente debe adherirse a los términos y condiciones establecidos en el contrato elaborado por ENTEL S.A. dichos documentos son parte de este Términos Básicos de Contratación.</w:t>
      </w:r>
    </w:p>
    <w:p w14:paraId="57C75937" w14:textId="77777777" w:rsidR="007E396A" w:rsidRPr="00FF465E" w:rsidRDefault="007E396A" w:rsidP="007E396A">
      <w:pPr>
        <w:pStyle w:val="Prrafodelista"/>
        <w:numPr>
          <w:ilvl w:val="1"/>
          <w:numId w:val="39"/>
        </w:numPr>
        <w:ind w:left="1134" w:hanging="578"/>
        <w:jc w:val="both"/>
        <w:outlineLvl w:val="2"/>
        <w:rPr>
          <w:rFonts w:ascii="Tahoma" w:hAnsi="Tahoma" w:cs="Tahoma"/>
          <w:b/>
          <w:sz w:val="22"/>
          <w:szCs w:val="22"/>
          <w:u w:val="single"/>
        </w:rPr>
      </w:pPr>
      <w:r w:rsidRPr="00FF465E">
        <w:rPr>
          <w:rFonts w:ascii="Tahoma" w:hAnsi="Tahoma" w:cs="Tahoma"/>
          <w:b/>
          <w:sz w:val="22"/>
          <w:szCs w:val="22"/>
          <w:u w:val="single"/>
        </w:rPr>
        <w:t>Documentos que debe Presentar el Proponente</w:t>
      </w:r>
    </w:p>
    <w:p w14:paraId="15B67B22" w14:textId="77777777" w:rsidR="007E396A" w:rsidRPr="00FF465E" w:rsidRDefault="007E396A" w:rsidP="007E396A">
      <w:pPr>
        <w:pStyle w:val="Prrafodelista"/>
        <w:numPr>
          <w:ilvl w:val="0"/>
          <w:numId w:val="6"/>
        </w:numPr>
        <w:tabs>
          <w:tab w:val="num" w:pos="1080"/>
        </w:tabs>
        <w:ind w:left="1134" w:hanging="567"/>
        <w:jc w:val="both"/>
        <w:rPr>
          <w:rFonts w:ascii="Tahoma" w:hAnsi="Tahoma" w:cs="Tahoma"/>
          <w:vanish/>
          <w:sz w:val="22"/>
          <w:szCs w:val="22"/>
          <w:lang w:eastAsia="es-ES"/>
        </w:rPr>
      </w:pPr>
    </w:p>
    <w:p w14:paraId="149E8D43"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219E08E0"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46C7426E"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654C539F" w14:textId="77777777" w:rsidR="007E396A" w:rsidRPr="00FF465E" w:rsidRDefault="007E396A" w:rsidP="007E396A">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14:paraId="3C30D68D" w14:textId="77777777" w:rsidR="007E396A" w:rsidRPr="00FF465E" w:rsidRDefault="007E396A" w:rsidP="007E396A">
      <w:pPr>
        <w:spacing w:after="240"/>
        <w:ind w:left="1134"/>
        <w:jc w:val="both"/>
        <w:rPr>
          <w:rFonts w:ascii="Tahoma" w:hAnsi="Tahoma" w:cs="Tahoma"/>
          <w:sz w:val="22"/>
          <w:szCs w:val="22"/>
        </w:rPr>
      </w:pPr>
      <w:r w:rsidRPr="00FF465E">
        <w:rPr>
          <w:rFonts w:ascii="Tahoma" w:hAnsi="Tahoma" w:cs="Tahoma"/>
          <w:sz w:val="22"/>
          <w:szCs w:val="22"/>
        </w:rPr>
        <w:t xml:space="preserve">La(s) empresa(s) adjudicada(s) debe(n) presentar la siguiente documentación para la elaboración del Documento de Compra: </w:t>
      </w:r>
    </w:p>
    <w:p w14:paraId="38A3A641"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792DECF1"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71E7D7E1"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6651B62B"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67C66AF5" w14:textId="77777777" w:rsidR="007E396A" w:rsidRPr="00FF465E" w:rsidRDefault="007E396A" w:rsidP="007E396A">
      <w:pPr>
        <w:pStyle w:val="Prrafodelista"/>
        <w:numPr>
          <w:ilvl w:val="0"/>
          <w:numId w:val="6"/>
        </w:numPr>
        <w:tabs>
          <w:tab w:val="num" w:pos="1080"/>
        </w:tabs>
        <w:spacing w:after="240"/>
        <w:jc w:val="both"/>
        <w:rPr>
          <w:rFonts w:ascii="Tahoma" w:hAnsi="Tahoma" w:cs="Tahoma"/>
          <w:vanish/>
          <w:sz w:val="22"/>
          <w:szCs w:val="22"/>
          <w:lang w:eastAsia="es-ES"/>
        </w:rPr>
      </w:pPr>
    </w:p>
    <w:p w14:paraId="420222F4" w14:textId="77777777" w:rsidR="007E396A" w:rsidRPr="00FF465E" w:rsidRDefault="007E396A" w:rsidP="007E396A">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naturales son:</w:t>
      </w:r>
    </w:p>
    <w:p w14:paraId="6703BE55" w14:textId="77777777" w:rsidR="007E396A" w:rsidRPr="00FF465E" w:rsidRDefault="007E396A" w:rsidP="007E396A">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Cedula de Identidad (fotocopia simple).</w:t>
      </w:r>
    </w:p>
    <w:p w14:paraId="15A9BEF7" w14:textId="77777777" w:rsidR="007E396A" w:rsidRPr="00FF465E" w:rsidRDefault="007E396A" w:rsidP="007E396A">
      <w:pPr>
        <w:pStyle w:val="Prrafodelista"/>
        <w:numPr>
          <w:ilvl w:val="1"/>
          <w:numId w:val="16"/>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Términos Básicos de Contratación. </w:t>
      </w:r>
    </w:p>
    <w:p w14:paraId="2C0FB56A" w14:textId="77777777" w:rsidR="007E396A" w:rsidRPr="00FF465E" w:rsidRDefault="007E396A" w:rsidP="007E396A">
      <w:pPr>
        <w:pStyle w:val="Prrafodelista"/>
        <w:numPr>
          <w:ilvl w:val="0"/>
          <w:numId w:val="16"/>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Los documentos que deben presentar las personas jurídicas son:</w:t>
      </w:r>
    </w:p>
    <w:p w14:paraId="71AF795F"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Copia legalizada de la escritura de Constitución de la Sociedad o firma comercial y con el resellado de inscripción ante Fundempresa (si corresponde).</w:t>
      </w:r>
    </w:p>
    <w:p w14:paraId="73D037DB"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Copia legalizada del Testimonio de Poder del Representante Legal debidamente inscrito ante Fundempresa (si corresponde).</w:t>
      </w:r>
    </w:p>
    <w:p w14:paraId="15FBC0A0"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Certificado original de actualización de la matrícula de comercio emitido por FUNDEMPRESA vigente.</w:t>
      </w:r>
    </w:p>
    <w:p w14:paraId="76197B89" w14:textId="77777777" w:rsidR="007E396A" w:rsidRPr="00FF465E" w:rsidRDefault="007E396A" w:rsidP="007E396A">
      <w:pPr>
        <w:numPr>
          <w:ilvl w:val="0"/>
          <w:numId w:val="18"/>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 Básico de Contratación. </w:t>
      </w:r>
    </w:p>
    <w:p w14:paraId="4AA52690" w14:textId="77777777" w:rsidR="007E396A" w:rsidRPr="00FF465E" w:rsidRDefault="007E396A" w:rsidP="007E396A">
      <w:pPr>
        <w:pStyle w:val="Prrafodelista"/>
        <w:numPr>
          <w:ilvl w:val="1"/>
          <w:numId w:val="17"/>
        </w:numPr>
        <w:tabs>
          <w:tab w:val="left" w:pos="1701"/>
        </w:tabs>
        <w:spacing w:after="240"/>
        <w:ind w:left="1701" w:hanging="567"/>
        <w:jc w:val="both"/>
        <w:rPr>
          <w:rFonts w:ascii="Tahoma" w:hAnsi="Tahoma" w:cs="Tahoma"/>
          <w:sz w:val="22"/>
          <w:szCs w:val="22"/>
        </w:rPr>
      </w:pPr>
      <w:r w:rsidRPr="00FF465E">
        <w:rPr>
          <w:rFonts w:ascii="Tahoma" w:hAnsi="Tahoma" w:cs="Tahoma"/>
          <w:sz w:val="22"/>
          <w:szCs w:val="22"/>
        </w:rPr>
        <w:t>En el caso de Asociaciones Accidentales, los documentos deberán presentarse diferenciando los que corresponden a la asociación y los que corresponden a cada asociado.</w:t>
      </w:r>
    </w:p>
    <w:p w14:paraId="3CC53C74" w14:textId="77777777" w:rsidR="007E396A" w:rsidRPr="00FF465E" w:rsidRDefault="007E396A" w:rsidP="007E396A">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conjunta: Debe ser firmada por el Representante Legal de la Asociación Accidental, y es la siguiente:</w:t>
      </w:r>
    </w:p>
    <w:p w14:paraId="75ACF552"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074C3A10"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Poder del Representante Legal de la Asociación Accidental, en fotocopia simple, con facultades expresas para presentar propuestas, negociar y suscribir contratos.</w:t>
      </w:r>
    </w:p>
    <w:p w14:paraId="125C2140"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Propuesta en base al Términos Básicos de Contratación señalados en el presente documento</w:t>
      </w:r>
    </w:p>
    <w:p w14:paraId="737458E2" w14:textId="77777777" w:rsidR="007E396A" w:rsidRPr="00FF465E" w:rsidRDefault="007E396A" w:rsidP="007E396A">
      <w:pPr>
        <w:pStyle w:val="Prrafodelista"/>
        <w:numPr>
          <w:ilvl w:val="2"/>
          <w:numId w:val="21"/>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Garantías requeridas de acuerdo a lo señalado en el punto 8 del presente Término Básico de Contratación. </w:t>
      </w:r>
    </w:p>
    <w:p w14:paraId="5182BEA0" w14:textId="77777777" w:rsidR="007E396A" w:rsidRPr="00FF465E" w:rsidRDefault="007E396A" w:rsidP="007E396A">
      <w:pPr>
        <w:pStyle w:val="Prrafodelista"/>
        <w:numPr>
          <w:ilvl w:val="1"/>
          <w:numId w:val="19"/>
        </w:numPr>
        <w:tabs>
          <w:tab w:val="left" w:pos="2268"/>
        </w:tabs>
        <w:spacing w:after="240"/>
        <w:ind w:left="2268" w:hanging="567"/>
        <w:jc w:val="both"/>
        <w:rPr>
          <w:rFonts w:ascii="Tahoma" w:hAnsi="Tahoma" w:cs="Tahoma"/>
          <w:sz w:val="22"/>
          <w:szCs w:val="22"/>
        </w:rPr>
      </w:pPr>
      <w:r w:rsidRPr="00FF465E">
        <w:rPr>
          <w:rFonts w:ascii="Tahoma" w:hAnsi="Tahoma" w:cs="Tahoma"/>
          <w:sz w:val="22"/>
          <w:szCs w:val="22"/>
        </w:rPr>
        <w:t>Documentación independiente: Debe presentarse la siguiente documentación, firmada por el Representante Legal de cada asociado y no por el Representante Legal de la Asociación:</w:t>
      </w:r>
    </w:p>
    <w:p w14:paraId="1FD7E8F4" w14:textId="77777777" w:rsidR="007E396A" w:rsidRPr="00FF465E" w:rsidRDefault="007E396A" w:rsidP="007E396A">
      <w:pPr>
        <w:pStyle w:val="Prrafodelista"/>
        <w:numPr>
          <w:ilvl w:val="0"/>
          <w:numId w:val="20"/>
        </w:numPr>
        <w:tabs>
          <w:tab w:val="left" w:pos="2835"/>
        </w:tabs>
        <w:spacing w:after="240"/>
        <w:ind w:left="2835" w:hanging="567"/>
        <w:jc w:val="both"/>
        <w:outlineLvl w:val="0"/>
        <w:rPr>
          <w:rFonts w:ascii="Tahoma" w:hAnsi="Tahoma" w:cs="Tahoma"/>
          <w:sz w:val="22"/>
          <w:szCs w:val="22"/>
        </w:rPr>
      </w:pPr>
      <w:r w:rsidRPr="00FF465E">
        <w:rPr>
          <w:rFonts w:ascii="Tahoma" w:hAnsi="Tahoma" w:cs="Tahoma"/>
          <w:sz w:val="22"/>
          <w:szCs w:val="22"/>
        </w:rPr>
        <w:t xml:space="preserve">Poder del Representante Legal, en fotocopia simple. </w:t>
      </w:r>
    </w:p>
    <w:p w14:paraId="3910908A" w14:textId="77777777" w:rsidR="007E396A" w:rsidRPr="00FF465E" w:rsidRDefault="007E396A" w:rsidP="007E396A">
      <w:pPr>
        <w:spacing w:after="240"/>
        <w:ind w:left="708"/>
        <w:jc w:val="both"/>
        <w:rPr>
          <w:rFonts w:ascii="Tahoma" w:hAnsi="Tahoma" w:cs="Tahoma"/>
          <w:sz w:val="22"/>
          <w:szCs w:val="22"/>
        </w:rPr>
      </w:pPr>
      <w:r w:rsidRPr="00FF465E">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4B85C4F1" w14:textId="77777777" w:rsidR="007E396A" w:rsidRPr="00FF465E" w:rsidRDefault="007E396A" w:rsidP="007E396A">
      <w:pPr>
        <w:pStyle w:val="Prrafodelista"/>
        <w:numPr>
          <w:ilvl w:val="1"/>
          <w:numId w:val="39"/>
        </w:numPr>
        <w:ind w:left="1134" w:hanging="578"/>
        <w:jc w:val="both"/>
        <w:outlineLvl w:val="2"/>
        <w:rPr>
          <w:rFonts w:ascii="Tahoma" w:hAnsi="Tahoma" w:cs="Tahoma"/>
          <w:b/>
          <w:sz w:val="22"/>
          <w:szCs w:val="22"/>
          <w:u w:val="single"/>
        </w:rPr>
      </w:pPr>
      <w:r w:rsidRPr="00FF465E">
        <w:rPr>
          <w:rFonts w:ascii="Tahoma" w:hAnsi="Tahoma" w:cs="Tahoma"/>
          <w:b/>
          <w:sz w:val="22"/>
          <w:szCs w:val="22"/>
          <w:u w:val="single"/>
        </w:rPr>
        <w:t>Forma de Pago</w:t>
      </w:r>
    </w:p>
    <w:p w14:paraId="65E11DFA" w14:textId="77777777" w:rsidR="007E396A" w:rsidRPr="00147544" w:rsidRDefault="007E396A" w:rsidP="007E396A">
      <w:pPr>
        <w:ind w:left="708" w:firstLine="426"/>
        <w:jc w:val="both"/>
        <w:rPr>
          <w:rFonts w:ascii="Tahoma" w:hAnsi="Tahoma" w:cs="Tahoma"/>
          <w:sz w:val="22"/>
          <w:szCs w:val="22"/>
        </w:rPr>
      </w:pPr>
      <w:r w:rsidRPr="00147544">
        <w:rPr>
          <w:rFonts w:ascii="Tahoma" w:hAnsi="Tahoma" w:cs="Tahoma"/>
          <w:sz w:val="22"/>
          <w:szCs w:val="22"/>
        </w:rPr>
        <w:t>La forma de pago será realizada de la siguiente forma:</w:t>
      </w:r>
    </w:p>
    <w:p w14:paraId="0847E427" w14:textId="77777777" w:rsidR="007E396A" w:rsidRPr="00147544" w:rsidRDefault="007E396A" w:rsidP="007E396A">
      <w:pPr>
        <w:ind w:left="708" w:firstLine="426"/>
        <w:jc w:val="both"/>
        <w:rPr>
          <w:rFonts w:ascii="Tahoma" w:hAnsi="Tahoma" w:cs="Tahoma"/>
          <w:sz w:val="22"/>
          <w:szCs w:val="22"/>
        </w:rPr>
      </w:pPr>
    </w:p>
    <w:p w14:paraId="490867F6" w14:textId="77777777" w:rsidR="007E396A" w:rsidRPr="004E66BA" w:rsidRDefault="007E396A" w:rsidP="007E396A">
      <w:pPr>
        <w:pStyle w:val="Prrafodelista"/>
        <w:tabs>
          <w:tab w:val="left" w:pos="1560"/>
        </w:tabs>
        <w:ind w:left="1134"/>
        <w:jc w:val="both"/>
        <w:rPr>
          <w:rFonts w:ascii="Tahoma" w:hAnsi="Tahoma" w:cs="Tahoma"/>
          <w:sz w:val="22"/>
          <w:lang w:val="es-ES_tradnl"/>
        </w:rPr>
      </w:pPr>
      <w:r w:rsidRPr="00147544">
        <w:rPr>
          <w:rFonts w:ascii="Tahoma" w:hAnsi="Tahoma" w:cs="Tahoma"/>
          <w:sz w:val="22"/>
          <w:szCs w:val="22"/>
        </w:rPr>
        <w:t xml:space="preserve">Pago </w:t>
      </w:r>
      <w:r w:rsidR="004B68BD" w:rsidRPr="00147544">
        <w:rPr>
          <w:rFonts w:ascii="Tahoma" w:hAnsi="Tahoma" w:cs="Tahoma"/>
          <w:sz w:val="22"/>
          <w:szCs w:val="22"/>
        </w:rPr>
        <w:t>100%</w:t>
      </w:r>
      <w:r w:rsidR="00B74806" w:rsidRPr="00147544">
        <w:rPr>
          <w:rFonts w:ascii="Tahoma" w:hAnsi="Tahoma" w:cs="Tahoma"/>
          <w:sz w:val="22"/>
          <w:szCs w:val="22"/>
        </w:rPr>
        <w:t xml:space="preserve"> </w:t>
      </w:r>
      <w:r w:rsidRPr="00147544">
        <w:rPr>
          <w:rFonts w:ascii="Tahoma" w:hAnsi="Tahoma" w:cs="Tahoma"/>
          <w:sz w:val="22"/>
          <w:szCs w:val="22"/>
        </w:rPr>
        <w:t>contra entrega de</w:t>
      </w:r>
      <w:r w:rsidR="004B68BD" w:rsidRPr="00147544">
        <w:rPr>
          <w:rFonts w:ascii="Tahoma" w:hAnsi="Tahoma" w:cs="Tahoma"/>
          <w:sz w:val="22"/>
          <w:szCs w:val="22"/>
        </w:rPr>
        <w:t>l</w:t>
      </w:r>
      <w:r w:rsidRPr="00147544">
        <w:rPr>
          <w:rFonts w:ascii="Tahoma" w:hAnsi="Tahoma" w:cs="Tahoma"/>
          <w:sz w:val="22"/>
          <w:szCs w:val="22"/>
        </w:rPr>
        <w:t xml:space="preserve"> </w:t>
      </w:r>
      <w:r w:rsidR="004B68BD" w:rsidRPr="00147544">
        <w:rPr>
          <w:rFonts w:ascii="Tahoma" w:hAnsi="Tahoma" w:cs="Tahoma"/>
          <w:sz w:val="22"/>
          <w:szCs w:val="22"/>
        </w:rPr>
        <w:t xml:space="preserve">total de </w:t>
      </w:r>
      <w:r w:rsidRPr="00147544">
        <w:rPr>
          <w:rFonts w:ascii="Tahoma" w:hAnsi="Tahoma" w:cs="Tahoma"/>
          <w:sz w:val="22"/>
          <w:szCs w:val="22"/>
        </w:rPr>
        <w:t>l</w:t>
      </w:r>
      <w:r w:rsidR="00B74806" w:rsidRPr="00147544">
        <w:rPr>
          <w:rFonts w:ascii="Tahoma" w:hAnsi="Tahoma" w:cs="Tahoma"/>
          <w:sz w:val="22"/>
          <w:szCs w:val="22"/>
        </w:rPr>
        <w:t xml:space="preserve">as </w:t>
      </w:r>
      <w:r w:rsidR="00147544" w:rsidRPr="00147544">
        <w:rPr>
          <w:rFonts w:ascii="Tahoma" w:hAnsi="Tahoma" w:cs="Tahoma"/>
          <w:sz w:val="22"/>
          <w:szCs w:val="22"/>
        </w:rPr>
        <w:t>Fusionadoras</w:t>
      </w:r>
      <w:r w:rsidR="00B74806" w:rsidRPr="00147544">
        <w:rPr>
          <w:rFonts w:ascii="Tahoma" w:hAnsi="Tahoma" w:cs="Tahoma"/>
          <w:sz w:val="22"/>
          <w:szCs w:val="22"/>
        </w:rPr>
        <w:t xml:space="preserve"> de Fibra Óptica</w:t>
      </w:r>
      <w:r w:rsidRPr="00147544">
        <w:rPr>
          <w:rFonts w:ascii="Tahoma" w:hAnsi="Tahoma" w:cs="Tahoma"/>
          <w:sz w:val="22"/>
          <w:szCs w:val="22"/>
        </w:rPr>
        <w:t xml:space="preserve">, previa emisión del certificado de Control de Calidad por parte de ENTEL S.A. y presentación de factura fiscal por el </w:t>
      </w:r>
      <w:commentRangeStart w:id="67"/>
      <w:r w:rsidRPr="00147544">
        <w:rPr>
          <w:rFonts w:ascii="Tahoma" w:hAnsi="Tahoma" w:cs="Tahoma"/>
          <w:sz w:val="22"/>
          <w:szCs w:val="22"/>
        </w:rPr>
        <w:t>proveedor</w:t>
      </w:r>
      <w:commentRangeEnd w:id="67"/>
      <w:r w:rsidR="00147544">
        <w:rPr>
          <w:rStyle w:val="Refdecomentario"/>
          <w:rFonts w:ascii="Century Gothic" w:hAnsi="Century Gothic"/>
          <w:lang w:eastAsia="es-ES"/>
        </w:rPr>
        <w:commentReference w:id="67"/>
      </w:r>
      <w:r w:rsidRPr="00147544">
        <w:rPr>
          <w:rFonts w:ascii="Tahoma" w:hAnsi="Tahoma" w:cs="Tahoma"/>
          <w:sz w:val="22"/>
          <w:szCs w:val="22"/>
        </w:rPr>
        <w:t>.</w:t>
      </w:r>
    </w:p>
    <w:p w14:paraId="62892042" w14:textId="77777777" w:rsidR="007E396A" w:rsidRPr="007C1AFD" w:rsidRDefault="007E396A" w:rsidP="007E396A">
      <w:pPr>
        <w:pStyle w:val="Prrafodelista"/>
        <w:tabs>
          <w:tab w:val="left" w:pos="1560"/>
        </w:tabs>
        <w:ind w:left="1134"/>
        <w:jc w:val="both"/>
        <w:rPr>
          <w:rFonts w:ascii="Tahoma" w:hAnsi="Tahoma" w:cs="Tahoma"/>
          <w:sz w:val="22"/>
          <w:lang w:val="es-ES_tradnl"/>
        </w:rPr>
      </w:pPr>
    </w:p>
    <w:p w14:paraId="41A7604A" w14:textId="77777777" w:rsidR="007E396A" w:rsidRDefault="007E396A" w:rsidP="007E396A">
      <w:pPr>
        <w:spacing w:after="240"/>
        <w:ind w:left="708"/>
        <w:jc w:val="both"/>
        <w:rPr>
          <w:rFonts w:ascii="Tahoma" w:hAnsi="Tahoma" w:cs="Tahoma"/>
          <w:sz w:val="22"/>
          <w:szCs w:val="22"/>
          <w:lang w:val="es-ES_tradnl"/>
        </w:rPr>
      </w:pPr>
      <w:r w:rsidRPr="00FF465E">
        <w:rPr>
          <w:rFonts w:ascii="Tahoma" w:hAnsi="Tahoma" w:cs="Tahoma"/>
          <w:b/>
          <w:sz w:val="22"/>
          <w:szCs w:val="22"/>
          <w:lang w:val="es-ES_tradnl"/>
        </w:rPr>
        <w:t>NOTA:</w:t>
      </w:r>
      <w:r w:rsidRPr="00FF465E">
        <w:rPr>
          <w:rFonts w:ascii="Tahoma" w:hAnsi="Tahoma" w:cs="Tahoma"/>
          <w:sz w:val="22"/>
          <w:szCs w:val="22"/>
          <w:lang w:val="es-ES_tradnl"/>
        </w:rPr>
        <w:t xml:space="preserve"> Para este proceso de contratación no aplica pagos adelantados por concepto de anticipos.</w:t>
      </w:r>
    </w:p>
    <w:p w14:paraId="4D25C854" w14:textId="77777777" w:rsidR="007E396A" w:rsidRPr="003E2841" w:rsidDel="00D874EE" w:rsidRDefault="007E396A" w:rsidP="007E396A">
      <w:pPr>
        <w:spacing w:after="240"/>
        <w:ind w:left="708"/>
        <w:jc w:val="both"/>
        <w:rPr>
          <w:del w:id="68" w:author="pvelasco" w:date="2015-09-11T10:31:00Z"/>
          <w:rFonts w:ascii="Tahoma" w:hAnsi="Tahoma" w:cs="Tahoma"/>
          <w:sz w:val="22"/>
          <w:szCs w:val="22"/>
          <w:lang w:val="es-ES_tradnl"/>
        </w:rPr>
      </w:pPr>
    </w:p>
    <w:p w14:paraId="3D83295D" w14:textId="77777777" w:rsidR="007E396A" w:rsidDel="00D874EE" w:rsidRDefault="007E396A" w:rsidP="00DA13B2">
      <w:pPr>
        <w:spacing w:after="240"/>
        <w:rPr>
          <w:del w:id="69" w:author="pvelasco" w:date="2015-09-11T10:31:00Z"/>
          <w:lang w:val="es-ES_tradnl"/>
        </w:rPr>
      </w:pPr>
    </w:p>
    <w:p w14:paraId="6BD6AF5F" w14:textId="77777777" w:rsidR="009A4E3D" w:rsidDel="00D874EE" w:rsidRDefault="009A4E3D" w:rsidP="00DA13B2">
      <w:pPr>
        <w:spacing w:after="240"/>
        <w:rPr>
          <w:del w:id="70" w:author="pvelasco" w:date="2015-09-11T10:31:00Z"/>
          <w:lang w:val="es-ES_tradnl"/>
        </w:rPr>
      </w:pPr>
    </w:p>
    <w:p w14:paraId="2612C081" w14:textId="77777777" w:rsidR="009A4E3D" w:rsidDel="00D874EE" w:rsidRDefault="009A4E3D" w:rsidP="00DA13B2">
      <w:pPr>
        <w:spacing w:after="240"/>
        <w:rPr>
          <w:del w:id="71" w:author="pvelasco" w:date="2015-09-11T10:31:00Z"/>
          <w:lang w:val="es-ES_tradnl"/>
        </w:rPr>
      </w:pPr>
    </w:p>
    <w:p w14:paraId="386FEB68" w14:textId="77777777" w:rsidR="009A4E3D" w:rsidDel="00D874EE" w:rsidRDefault="009A4E3D" w:rsidP="00DA13B2">
      <w:pPr>
        <w:spacing w:after="240"/>
        <w:rPr>
          <w:del w:id="72" w:author="pvelasco" w:date="2015-09-11T10:31:00Z"/>
          <w:lang w:val="es-ES_tradnl"/>
        </w:rPr>
      </w:pPr>
    </w:p>
    <w:p w14:paraId="38A6C6C1" w14:textId="77777777" w:rsidR="009A4E3D" w:rsidDel="00D874EE" w:rsidRDefault="009A4E3D" w:rsidP="00DA13B2">
      <w:pPr>
        <w:spacing w:after="240"/>
        <w:rPr>
          <w:del w:id="73" w:author="pvelasco" w:date="2015-09-11T10:31:00Z"/>
          <w:lang w:val="es-ES_tradnl"/>
        </w:rPr>
      </w:pPr>
    </w:p>
    <w:p w14:paraId="7123A903" w14:textId="77777777" w:rsidR="009A4E3D" w:rsidDel="00D874EE" w:rsidRDefault="009A4E3D" w:rsidP="00DA13B2">
      <w:pPr>
        <w:spacing w:after="240"/>
        <w:rPr>
          <w:del w:id="74" w:author="pvelasco" w:date="2015-09-11T10:31:00Z"/>
          <w:lang w:val="es-ES_tradnl"/>
        </w:rPr>
      </w:pPr>
    </w:p>
    <w:p w14:paraId="0017BC33" w14:textId="77777777" w:rsidR="009A4E3D" w:rsidDel="00D874EE" w:rsidRDefault="009A4E3D" w:rsidP="00DA13B2">
      <w:pPr>
        <w:spacing w:after="240"/>
        <w:rPr>
          <w:del w:id="75" w:author="pvelasco" w:date="2015-09-11T10:31:00Z"/>
          <w:lang w:val="es-ES_tradnl"/>
        </w:rPr>
      </w:pPr>
    </w:p>
    <w:p w14:paraId="299B976B" w14:textId="77777777" w:rsidR="009A4E3D" w:rsidDel="00D874EE" w:rsidRDefault="009A4E3D" w:rsidP="00DA13B2">
      <w:pPr>
        <w:spacing w:after="240"/>
        <w:rPr>
          <w:del w:id="76" w:author="pvelasco" w:date="2015-09-11T10:31:00Z"/>
          <w:lang w:val="es-ES_tradnl"/>
        </w:rPr>
      </w:pPr>
    </w:p>
    <w:p w14:paraId="510CA1C3" w14:textId="77777777" w:rsidR="009A4E3D" w:rsidDel="00D874EE" w:rsidRDefault="009A4E3D" w:rsidP="00DA13B2">
      <w:pPr>
        <w:spacing w:after="240"/>
        <w:rPr>
          <w:del w:id="77" w:author="pvelasco" w:date="2015-09-11T10:31:00Z"/>
          <w:lang w:val="es-ES_tradnl"/>
        </w:rPr>
      </w:pPr>
    </w:p>
    <w:p w14:paraId="6CA69EAA" w14:textId="77777777" w:rsidR="00163E20" w:rsidDel="00D874EE" w:rsidRDefault="00163E20" w:rsidP="00DA13B2">
      <w:pPr>
        <w:spacing w:after="240"/>
        <w:rPr>
          <w:del w:id="78" w:author="pvelasco" w:date="2015-09-11T10:31:00Z"/>
          <w:lang w:val="es-ES_tradnl"/>
        </w:rPr>
      </w:pPr>
    </w:p>
    <w:p w14:paraId="4F21BE04" w14:textId="77777777" w:rsidR="00163E20" w:rsidDel="00D874EE" w:rsidRDefault="00163E20" w:rsidP="00DA13B2">
      <w:pPr>
        <w:spacing w:after="240"/>
        <w:rPr>
          <w:del w:id="79" w:author="pvelasco" w:date="2015-09-11T10:31:00Z"/>
          <w:lang w:val="es-ES_tradnl"/>
        </w:rPr>
      </w:pPr>
    </w:p>
    <w:p w14:paraId="5C838CC6" w14:textId="77777777" w:rsidR="00163E20" w:rsidDel="00D874EE" w:rsidRDefault="00163E20" w:rsidP="00DA13B2">
      <w:pPr>
        <w:spacing w:after="240"/>
        <w:rPr>
          <w:del w:id="80" w:author="pvelasco" w:date="2015-09-11T10:31:00Z"/>
          <w:lang w:val="es-ES_tradnl"/>
        </w:rPr>
      </w:pPr>
    </w:p>
    <w:p w14:paraId="3DBC624B" w14:textId="77777777" w:rsidR="00163E20" w:rsidDel="00D874EE" w:rsidRDefault="00163E20" w:rsidP="00DA13B2">
      <w:pPr>
        <w:spacing w:after="240"/>
        <w:rPr>
          <w:del w:id="81" w:author="pvelasco" w:date="2015-09-11T10:31:00Z"/>
          <w:lang w:val="es-ES_tradnl"/>
        </w:rPr>
      </w:pPr>
    </w:p>
    <w:p w14:paraId="7F13B354" w14:textId="77777777" w:rsidR="00163E20" w:rsidDel="00D874EE" w:rsidRDefault="00163E20" w:rsidP="00DA13B2">
      <w:pPr>
        <w:spacing w:after="240"/>
        <w:rPr>
          <w:del w:id="82" w:author="pvelasco" w:date="2015-09-11T10:31:00Z"/>
          <w:lang w:val="es-ES_tradnl"/>
        </w:rPr>
      </w:pPr>
    </w:p>
    <w:p w14:paraId="31D3A6C9" w14:textId="77777777" w:rsidR="00163E20" w:rsidDel="00D874EE" w:rsidRDefault="00163E20" w:rsidP="00DA13B2">
      <w:pPr>
        <w:spacing w:after="240"/>
        <w:rPr>
          <w:del w:id="83" w:author="pvelasco" w:date="2015-09-11T10:31:00Z"/>
          <w:lang w:val="es-ES_tradnl"/>
        </w:rPr>
      </w:pPr>
    </w:p>
    <w:p w14:paraId="1FB23DDF" w14:textId="77777777" w:rsidR="00163E20" w:rsidDel="00D874EE" w:rsidRDefault="00163E20" w:rsidP="00DA13B2">
      <w:pPr>
        <w:spacing w:after="240"/>
        <w:rPr>
          <w:del w:id="84" w:author="pvelasco" w:date="2015-09-11T10:31:00Z"/>
          <w:lang w:val="es-ES_tradnl"/>
        </w:rPr>
      </w:pPr>
    </w:p>
    <w:p w14:paraId="13FC471E" w14:textId="77777777" w:rsidR="00F362FE" w:rsidDel="00D874EE" w:rsidRDefault="00F362FE" w:rsidP="00BB1C98">
      <w:pPr>
        <w:rPr>
          <w:del w:id="85" w:author="pvelasco" w:date="2015-09-11T10:31:00Z"/>
          <w:rFonts w:ascii="Tahoma" w:hAnsi="Tahoma" w:cs="Tahoma"/>
          <w:b/>
          <w:color w:val="004990"/>
          <w:sz w:val="28"/>
          <w:szCs w:val="28"/>
        </w:rPr>
      </w:pPr>
    </w:p>
    <w:p w14:paraId="5040F8BA" w14:textId="77777777" w:rsidR="00D6490B" w:rsidRPr="002251A4" w:rsidRDefault="00F74C1E" w:rsidP="00D6490B">
      <w:pPr>
        <w:jc w:val="center"/>
        <w:rPr>
          <w:rFonts w:ascii="Tahoma" w:hAnsi="Tahoma" w:cs="Tahoma"/>
          <w:b/>
          <w:sz w:val="28"/>
          <w:szCs w:val="28"/>
        </w:rPr>
      </w:pPr>
      <w:r w:rsidRPr="002251A4">
        <w:rPr>
          <w:rFonts w:ascii="Tahoma" w:hAnsi="Tahoma" w:cs="Tahoma"/>
          <w:b/>
          <w:sz w:val="28"/>
          <w:szCs w:val="28"/>
        </w:rPr>
        <w:t>P</w:t>
      </w:r>
      <w:r w:rsidR="00D6490B" w:rsidRPr="002251A4">
        <w:rPr>
          <w:rFonts w:ascii="Tahoma" w:hAnsi="Tahoma" w:cs="Tahoma"/>
          <w:b/>
          <w:sz w:val="28"/>
          <w:szCs w:val="28"/>
        </w:rPr>
        <w:t xml:space="preserve">ARTE II </w:t>
      </w:r>
    </w:p>
    <w:p w14:paraId="6792E590" w14:textId="77777777" w:rsidR="00D6490B" w:rsidRPr="002251A4" w:rsidRDefault="00D6490B" w:rsidP="00D6490B">
      <w:pPr>
        <w:jc w:val="center"/>
        <w:rPr>
          <w:rFonts w:ascii="Tahoma" w:hAnsi="Tahoma" w:cs="Tahoma"/>
          <w:b/>
          <w:sz w:val="28"/>
          <w:szCs w:val="28"/>
        </w:rPr>
      </w:pPr>
      <w:r w:rsidRPr="002251A4">
        <w:rPr>
          <w:rFonts w:ascii="Tahoma" w:hAnsi="Tahoma" w:cs="Tahoma"/>
          <w:b/>
          <w:sz w:val="28"/>
          <w:szCs w:val="28"/>
        </w:rPr>
        <w:t>INFORMACIÓN TÉCNICA DE LA CONTRATACIÓN</w:t>
      </w:r>
    </w:p>
    <w:p w14:paraId="097DB808" w14:textId="77777777" w:rsidR="00D6490B" w:rsidRPr="002251A4" w:rsidRDefault="00D6490B" w:rsidP="00D6490B">
      <w:pPr>
        <w:rPr>
          <w:rFonts w:ascii="Tahoma" w:hAnsi="Tahoma" w:cs="Tahoma"/>
          <w:b/>
          <w:sz w:val="20"/>
          <w:szCs w:val="28"/>
        </w:rPr>
      </w:pPr>
    </w:p>
    <w:p w14:paraId="3709C1E8" w14:textId="77777777" w:rsidR="00D6490B" w:rsidRPr="002251A4" w:rsidRDefault="00D6490B" w:rsidP="00741379">
      <w:pPr>
        <w:pStyle w:val="TITULOS"/>
        <w:numPr>
          <w:ilvl w:val="1"/>
          <w:numId w:val="7"/>
        </w:numPr>
        <w:spacing w:after="0"/>
        <w:ind w:left="426" w:hanging="426"/>
        <w:rPr>
          <w:rFonts w:ascii="Tahoma" w:hAnsi="Tahoma" w:cs="Tahoma"/>
          <w:sz w:val="22"/>
          <w:szCs w:val="22"/>
        </w:rPr>
      </w:pPr>
      <w:bookmarkStart w:id="86" w:name="_Toc309124151"/>
      <w:r w:rsidRPr="002251A4">
        <w:rPr>
          <w:rFonts w:ascii="Tahoma" w:hAnsi="Tahoma" w:cs="Tahoma"/>
          <w:sz w:val="22"/>
          <w:szCs w:val="22"/>
        </w:rPr>
        <w:t>CONDICIONES PARA LA PRESENTACIÓN DE PROPUESTAS TÉCNICAS</w:t>
      </w:r>
      <w:bookmarkEnd w:id="86"/>
    </w:p>
    <w:p w14:paraId="0C60A133" w14:textId="77777777" w:rsidR="00D6490B" w:rsidRPr="00FB7E92" w:rsidRDefault="00D6490B" w:rsidP="00D6490B">
      <w:pPr>
        <w:pStyle w:val="Continuarlista"/>
        <w:spacing w:after="0"/>
        <w:ind w:left="426"/>
        <w:rPr>
          <w:rFonts w:ascii="Tahoma" w:hAnsi="Tahoma" w:cs="Tahoma"/>
          <w:color w:val="004990"/>
          <w:sz w:val="22"/>
          <w:szCs w:val="22"/>
          <w:lang w:val="es-ES_tradnl" w:bidi="en-US"/>
        </w:rPr>
      </w:pPr>
    </w:p>
    <w:p w14:paraId="7214D2AD" w14:textId="77777777" w:rsidR="00D6490B" w:rsidRPr="00456EFE" w:rsidRDefault="00D6490B" w:rsidP="00D6490B">
      <w:pPr>
        <w:pStyle w:val="Continuarlista"/>
        <w:ind w:left="426"/>
        <w:rPr>
          <w:rFonts w:ascii="Tahoma" w:hAnsi="Tahoma" w:cs="Tahoma"/>
          <w:sz w:val="22"/>
          <w:szCs w:val="22"/>
          <w:lang w:val="es-ES_tradnl" w:bidi="en-US"/>
        </w:rPr>
      </w:pPr>
      <w:r w:rsidRPr="00456EFE">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23E33D0C" w14:textId="77777777" w:rsidR="00D6490B" w:rsidRPr="00456EFE" w:rsidRDefault="00D6490B" w:rsidP="00D6490B">
      <w:pPr>
        <w:pStyle w:val="Continuarlista"/>
        <w:ind w:left="426"/>
        <w:rPr>
          <w:rFonts w:ascii="Tahoma" w:hAnsi="Tahoma" w:cs="Tahoma"/>
          <w:sz w:val="22"/>
          <w:szCs w:val="22"/>
          <w:lang w:val="es-ES_tradnl" w:bidi="en-US"/>
        </w:rPr>
      </w:pPr>
      <w:r w:rsidRPr="00456EFE">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 descrita más adelante en el punto 2.2.</w:t>
      </w:r>
    </w:p>
    <w:p w14:paraId="5FA9B51F" w14:textId="77777777" w:rsidR="00D6490B" w:rsidRPr="00456EFE" w:rsidRDefault="00D6490B" w:rsidP="00D6490B">
      <w:pPr>
        <w:pStyle w:val="Continuarlista"/>
        <w:ind w:left="426"/>
        <w:rPr>
          <w:rFonts w:ascii="Tahoma" w:hAnsi="Tahoma" w:cs="Tahoma"/>
          <w:sz w:val="22"/>
          <w:szCs w:val="22"/>
          <w:lang w:val="es-ES_tradnl" w:bidi="en-US"/>
        </w:rPr>
      </w:pPr>
      <w:r w:rsidRPr="00456EFE">
        <w:rPr>
          <w:rFonts w:ascii="Tahoma" w:hAnsi="Tahoma" w:cs="Tahoma"/>
          <w:sz w:val="22"/>
          <w:szCs w:val="22"/>
          <w:lang w:val="es-ES_tradnl" w:bidi="en-US"/>
        </w:rPr>
        <w:t xml:space="preserve">En los requerimientos de ENTEL S.A. el Oferente debe tomar en cuenta las siguientes referencias para la interpretación de las tablas. </w:t>
      </w:r>
    </w:p>
    <w:p w14:paraId="0C965635" w14:textId="77777777" w:rsidR="00D6490B" w:rsidRPr="00456EFE" w:rsidRDefault="00D6490B" w:rsidP="00D6490B">
      <w:pPr>
        <w:ind w:left="295" w:firstLine="708"/>
        <w:rPr>
          <w:rFonts w:ascii="Tahoma" w:hAnsi="Tahoma" w:cs="Tahoma"/>
          <w:sz w:val="22"/>
          <w:lang w:val="es-ES_tradnl"/>
        </w:rPr>
      </w:pPr>
      <w:r w:rsidRPr="00456EFE">
        <w:rPr>
          <w:rFonts w:ascii="Tahoma" w:hAnsi="Tahoma" w:cs="Tahoma"/>
          <w:sz w:val="22"/>
          <w:lang w:val="es-ES_tradnl"/>
        </w:rPr>
        <w:t>Condición:</w:t>
      </w:r>
    </w:p>
    <w:p w14:paraId="7E75F0F6" w14:textId="77777777" w:rsidR="00D6490B" w:rsidRPr="00456EFE" w:rsidRDefault="00D6490B" w:rsidP="00D6490B">
      <w:pPr>
        <w:rPr>
          <w:rFonts w:ascii="Tahoma" w:hAnsi="Tahoma" w:cs="Tahoma"/>
          <w:sz w:val="10"/>
          <w:lang w:val="es-ES_tradnl"/>
        </w:rPr>
      </w:pPr>
    </w:p>
    <w:p w14:paraId="0DAA1909" w14:textId="77777777" w:rsidR="00D6490B" w:rsidRPr="00456EFE" w:rsidRDefault="00274496" w:rsidP="00D6490B">
      <w:pPr>
        <w:ind w:left="295" w:firstLine="708"/>
        <w:rPr>
          <w:rFonts w:ascii="Tahoma" w:hAnsi="Tahoma" w:cs="Tahoma"/>
          <w:sz w:val="22"/>
          <w:lang w:val="es-ES_tradnl"/>
        </w:rPr>
      </w:pPr>
      <w:r w:rsidRPr="00456EFE">
        <w:rPr>
          <w:rFonts w:ascii="Tahoma" w:hAnsi="Tahoma" w:cs="Tahoma"/>
          <w:sz w:val="22"/>
          <w:lang w:val="es-ES_tradnl"/>
        </w:rPr>
        <w:fldChar w:fldCharType="begin">
          <w:ffData>
            <w:name w:val="Casilla1"/>
            <w:enabled/>
            <w:calcOnExit w:val="0"/>
            <w:checkBox>
              <w:sizeAuto/>
              <w:default w:val="1"/>
            </w:checkBox>
          </w:ffData>
        </w:fldChar>
      </w:r>
      <w:r w:rsidR="00D6490B" w:rsidRPr="00456EFE">
        <w:rPr>
          <w:rFonts w:ascii="Tahoma" w:hAnsi="Tahoma" w:cs="Tahoma"/>
          <w:sz w:val="22"/>
          <w:lang w:val="es-ES_tradnl"/>
        </w:rPr>
        <w:instrText xml:space="preserve"> FORMCHECKBOX </w:instrText>
      </w:r>
      <w:r w:rsidR="0015787F">
        <w:rPr>
          <w:rFonts w:ascii="Tahoma" w:hAnsi="Tahoma" w:cs="Tahoma"/>
          <w:sz w:val="22"/>
          <w:lang w:val="es-ES_tradnl"/>
        </w:rPr>
      </w:r>
      <w:r w:rsidR="0015787F">
        <w:rPr>
          <w:rFonts w:ascii="Tahoma" w:hAnsi="Tahoma" w:cs="Tahoma"/>
          <w:sz w:val="22"/>
          <w:lang w:val="es-ES_tradnl"/>
        </w:rPr>
        <w:fldChar w:fldCharType="separate"/>
      </w:r>
      <w:r w:rsidRPr="00456EFE">
        <w:rPr>
          <w:rFonts w:ascii="Tahoma" w:hAnsi="Tahoma" w:cs="Tahoma"/>
          <w:sz w:val="22"/>
          <w:lang w:val="es-ES_tradnl"/>
        </w:rPr>
        <w:fldChar w:fldCharType="end"/>
      </w:r>
      <w:r w:rsidR="00D6490B" w:rsidRPr="00456EFE">
        <w:rPr>
          <w:rFonts w:ascii="Tahoma" w:hAnsi="Tahoma" w:cs="Tahoma"/>
          <w:sz w:val="22"/>
          <w:lang w:val="es-ES_tradnl"/>
        </w:rPr>
        <w:tab/>
        <w:t xml:space="preserve">: </w:t>
      </w:r>
      <w:r w:rsidR="00D6490B" w:rsidRPr="00456EFE">
        <w:rPr>
          <w:rFonts w:ascii="Tahoma" w:hAnsi="Tahoma" w:cs="Tahoma"/>
          <w:sz w:val="22"/>
          <w:lang w:val="es-ES_tradnl"/>
        </w:rPr>
        <w:tab/>
        <w:t xml:space="preserve">Requerido por ENTEL S.A. </w:t>
      </w:r>
      <w:r w:rsidR="00D6490B" w:rsidRPr="00456EFE">
        <w:rPr>
          <w:rFonts w:ascii="Tahoma" w:hAnsi="Tahoma" w:cs="Tahoma"/>
          <w:sz w:val="22"/>
          <w:lang w:val="es-ES_tradnl"/>
        </w:rPr>
        <w:tab/>
        <w:t>(Requiere respuesta y referencia)</w:t>
      </w:r>
    </w:p>
    <w:p w14:paraId="518F37EC" w14:textId="77777777" w:rsidR="00D6490B" w:rsidRPr="00456EFE" w:rsidRDefault="00D6490B" w:rsidP="00D6490B">
      <w:pPr>
        <w:ind w:left="295" w:firstLine="708"/>
        <w:jc w:val="both"/>
        <w:rPr>
          <w:rFonts w:ascii="Tahoma" w:hAnsi="Tahoma" w:cs="Tahoma"/>
          <w:sz w:val="20"/>
          <w:lang w:val="es-ES_tradnl"/>
        </w:rPr>
      </w:pPr>
      <w:r w:rsidRPr="00456EFE">
        <w:rPr>
          <w:rFonts w:ascii="Tahoma" w:hAnsi="Tahoma" w:cs="Tahoma"/>
          <w:sz w:val="22"/>
          <w:lang w:val="es-ES_tradnl"/>
        </w:rPr>
        <w:t>---</w:t>
      </w:r>
      <w:r w:rsidRPr="00456EFE">
        <w:rPr>
          <w:rFonts w:ascii="Tahoma" w:hAnsi="Tahoma" w:cs="Tahoma"/>
          <w:sz w:val="22"/>
          <w:lang w:val="es-ES_tradnl"/>
        </w:rPr>
        <w:tab/>
        <w:t xml:space="preserve">: </w:t>
      </w:r>
      <w:r w:rsidRPr="00456EFE">
        <w:rPr>
          <w:rFonts w:ascii="Tahoma" w:hAnsi="Tahoma" w:cs="Tahoma"/>
          <w:sz w:val="22"/>
          <w:lang w:val="es-ES_tradnl"/>
        </w:rPr>
        <w:tab/>
        <w:t>Informativo</w:t>
      </w:r>
      <w:r w:rsidRPr="00456EFE">
        <w:rPr>
          <w:rFonts w:ascii="Tahoma" w:hAnsi="Tahoma" w:cs="Tahoma"/>
          <w:sz w:val="22"/>
          <w:lang w:val="es-ES_tradnl"/>
        </w:rPr>
        <w:tab/>
      </w:r>
      <w:r w:rsidRPr="00456EFE">
        <w:rPr>
          <w:rFonts w:ascii="Tahoma" w:hAnsi="Tahoma" w:cs="Tahoma"/>
          <w:sz w:val="22"/>
          <w:lang w:val="es-ES_tradnl"/>
        </w:rPr>
        <w:tab/>
      </w:r>
      <w:r w:rsidRPr="00456EFE">
        <w:rPr>
          <w:rFonts w:ascii="Tahoma" w:hAnsi="Tahoma" w:cs="Tahoma"/>
          <w:sz w:val="22"/>
          <w:lang w:val="es-ES_tradnl"/>
        </w:rPr>
        <w:tab/>
        <w:t>(No requiere respuesta)</w:t>
      </w:r>
    </w:p>
    <w:p w14:paraId="7E6147C6" w14:textId="77777777" w:rsidR="00D6490B" w:rsidRPr="00456EFE" w:rsidRDefault="00D6490B" w:rsidP="00D6490B">
      <w:pPr>
        <w:jc w:val="both"/>
        <w:rPr>
          <w:rFonts w:ascii="Tahoma" w:hAnsi="Tahoma" w:cs="Tahoma"/>
          <w:sz w:val="10"/>
          <w:lang w:val="es-ES_tradnl"/>
        </w:rPr>
      </w:pPr>
    </w:p>
    <w:p w14:paraId="750B7E79" w14:textId="77777777" w:rsidR="00D6490B" w:rsidRPr="00456EFE" w:rsidRDefault="00D6490B" w:rsidP="00D6490B">
      <w:pPr>
        <w:pStyle w:val="Continuarlista"/>
        <w:spacing w:after="0"/>
        <w:ind w:left="426"/>
        <w:jc w:val="center"/>
        <w:rPr>
          <w:rFonts w:ascii="Tahoma" w:hAnsi="Tahoma" w:cs="Tahoma"/>
          <w:b/>
          <w:sz w:val="14"/>
          <w:szCs w:val="22"/>
          <w:lang w:val="es-ES_tradnl" w:bidi="en-US"/>
        </w:rPr>
      </w:pPr>
    </w:p>
    <w:p w14:paraId="54FFD86C" w14:textId="77777777" w:rsidR="00780F5C" w:rsidRPr="00D6490B" w:rsidRDefault="00780F5C" w:rsidP="00F70688">
      <w:pPr>
        <w:ind w:left="348"/>
        <w:jc w:val="both"/>
        <w:rPr>
          <w:rFonts w:ascii="Tahoma" w:hAnsi="Tahoma" w:cs="Tahoma"/>
          <w:color w:val="1F497D" w:themeColor="text2"/>
          <w:highlight w:val="yellow"/>
          <w:lang w:val="es-ES_tradnl"/>
        </w:rPr>
      </w:pPr>
    </w:p>
    <w:tbl>
      <w:tblPr>
        <w:tblW w:w="866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188"/>
      </w:tblGrid>
      <w:tr w:rsidR="00B707BB" w:rsidRPr="00F32857" w14:paraId="6C046BB5" w14:textId="77777777" w:rsidTr="00314E32">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61E99CC"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7188"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FF1CE6" w14:textId="77777777"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14:paraId="545FF421" w14:textId="77777777" w:rsidTr="00314E32">
        <w:trPr>
          <w:trHeight w:val="217"/>
          <w:tblHeader/>
          <w:jc w:val="center"/>
        </w:trPr>
        <w:tc>
          <w:tcPr>
            <w:tcW w:w="8660"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0A4FBE3" w14:textId="77777777"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14:paraId="35D8A551" w14:textId="77777777" w:rsidTr="00314E32">
        <w:trPr>
          <w:trHeight w:val="217"/>
          <w:tblHeader/>
          <w:jc w:val="center"/>
        </w:trPr>
        <w:tc>
          <w:tcPr>
            <w:tcW w:w="8660"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0256677" w14:textId="77777777" w:rsidR="00B707BB" w:rsidRPr="00F32857" w:rsidRDefault="00B707BB" w:rsidP="00896423">
            <w:pPr>
              <w:jc w:val="center"/>
              <w:rPr>
                <w:rFonts w:ascii="Tahoma" w:hAnsi="Tahoma" w:cs="Tahoma"/>
                <w:sz w:val="18"/>
                <w:szCs w:val="18"/>
                <w:lang w:eastAsia="es-BO"/>
              </w:rPr>
            </w:pPr>
          </w:p>
        </w:tc>
      </w:tr>
      <w:tr w:rsidR="00B707BB" w:rsidRPr="00F32857" w14:paraId="7DD4390D" w14:textId="77777777" w:rsidTr="00314E32">
        <w:trPr>
          <w:trHeight w:val="1394"/>
          <w:jc w:val="center"/>
        </w:trPr>
        <w:tc>
          <w:tcPr>
            <w:tcW w:w="8660" w:type="dxa"/>
            <w:gridSpan w:val="2"/>
            <w:tcBorders>
              <w:top w:val="single" w:sz="4" w:space="0" w:color="FFFFFF" w:themeColor="background1"/>
            </w:tcBorders>
            <w:shd w:val="clear" w:color="auto" w:fill="auto"/>
            <w:vAlign w:val="center"/>
          </w:tcPr>
          <w:p w14:paraId="534AF635"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w:t>
            </w:r>
            <w:r w:rsidR="009503D5" w:rsidRPr="00F32857">
              <w:rPr>
                <w:rFonts w:ascii="Tahoma" w:hAnsi="Tahoma" w:cs="Tahoma"/>
                <w:sz w:val="18"/>
              </w:rPr>
              <w:t>URL)</w:t>
            </w:r>
            <w:r w:rsidRPr="00F32857">
              <w:rPr>
                <w:rFonts w:ascii="Tahoma" w:hAnsi="Tahoma" w:cs="Tahoma"/>
                <w:sz w:val="18"/>
              </w:rPr>
              <w:t xml:space="preserve">.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B707BB" w:rsidRPr="00F32857" w14:paraId="253DA381" w14:textId="77777777" w:rsidTr="00314E32">
        <w:trPr>
          <w:trHeight w:val="315"/>
          <w:jc w:val="center"/>
        </w:trPr>
        <w:tc>
          <w:tcPr>
            <w:tcW w:w="8660" w:type="dxa"/>
            <w:gridSpan w:val="2"/>
            <w:shd w:val="clear" w:color="auto" w:fill="auto"/>
            <w:vAlign w:val="center"/>
          </w:tcPr>
          <w:p w14:paraId="519D93D8"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B707BB" w:rsidRPr="00F32857" w14:paraId="182C1EC8" w14:textId="77777777" w:rsidTr="00314E32">
        <w:trPr>
          <w:trHeight w:val="315"/>
          <w:jc w:val="center"/>
        </w:trPr>
        <w:tc>
          <w:tcPr>
            <w:tcW w:w="8660" w:type="dxa"/>
            <w:gridSpan w:val="2"/>
            <w:shd w:val="clear" w:color="auto" w:fill="auto"/>
            <w:vAlign w:val="center"/>
          </w:tcPr>
          <w:p w14:paraId="48B66421"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707BB" w:rsidRPr="00F32857" w14:paraId="3F4B43DC" w14:textId="77777777" w:rsidTr="00314E32">
        <w:trPr>
          <w:trHeight w:val="315"/>
          <w:jc w:val="center"/>
        </w:trPr>
        <w:tc>
          <w:tcPr>
            <w:tcW w:w="8660" w:type="dxa"/>
            <w:gridSpan w:val="2"/>
            <w:shd w:val="clear" w:color="auto" w:fill="auto"/>
            <w:vAlign w:val="center"/>
          </w:tcPr>
          <w:p w14:paraId="6FA59B7F" w14:textId="77777777"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B707BB" w:rsidRPr="00F32857" w14:paraId="04DFAF7C" w14:textId="77777777" w:rsidTr="00314E32">
        <w:trPr>
          <w:trHeight w:val="315"/>
          <w:jc w:val="center"/>
        </w:trPr>
        <w:tc>
          <w:tcPr>
            <w:tcW w:w="8660" w:type="dxa"/>
            <w:gridSpan w:val="2"/>
            <w:shd w:val="clear" w:color="auto" w:fill="auto"/>
            <w:vAlign w:val="center"/>
          </w:tcPr>
          <w:p w14:paraId="457717FA" w14:textId="77777777" w:rsidR="00B707BB" w:rsidRPr="00F32857" w:rsidRDefault="00B707BB" w:rsidP="0031298E">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w:t>
            </w:r>
            <w:r w:rsidR="0031298E">
              <w:rPr>
                <w:rFonts w:ascii="Tahoma" w:hAnsi="Tahoma" w:cs="Tahoma"/>
                <w:sz w:val="18"/>
              </w:rPr>
              <w:t>.</w:t>
            </w:r>
          </w:p>
        </w:tc>
      </w:tr>
    </w:tbl>
    <w:p w14:paraId="145BDD79" w14:textId="77777777" w:rsidR="00393ED2" w:rsidRDefault="00393ED2" w:rsidP="00F70688">
      <w:pPr>
        <w:ind w:left="348"/>
        <w:jc w:val="both"/>
        <w:rPr>
          <w:rFonts w:ascii="Tahoma" w:hAnsi="Tahoma" w:cs="Tahoma"/>
          <w:color w:val="1F497D" w:themeColor="text2"/>
          <w:highlight w:val="yellow"/>
        </w:rPr>
      </w:pPr>
    </w:p>
    <w:p w14:paraId="234C31FE" w14:textId="77777777" w:rsidR="000E4017" w:rsidRDefault="000E4017" w:rsidP="00F70688">
      <w:pPr>
        <w:ind w:left="348"/>
        <w:jc w:val="both"/>
        <w:rPr>
          <w:rFonts w:ascii="Tahoma" w:hAnsi="Tahoma" w:cs="Tahoma"/>
          <w:color w:val="1F497D" w:themeColor="text2"/>
          <w:highlight w:val="yellow"/>
        </w:rPr>
      </w:pPr>
    </w:p>
    <w:p w14:paraId="3D26983E" w14:textId="77777777" w:rsidR="000E4017" w:rsidRDefault="000E4017" w:rsidP="00F70688">
      <w:pPr>
        <w:ind w:left="348"/>
        <w:jc w:val="both"/>
        <w:rPr>
          <w:rFonts w:ascii="Tahoma" w:hAnsi="Tahoma" w:cs="Tahoma"/>
          <w:color w:val="1F497D" w:themeColor="text2"/>
          <w:highlight w:val="yellow"/>
        </w:rPr>
      </w:pPr>
    </w:p>
    <w:p w14:paraId="0CAB5A7E" w14:textId="77777777" w:rsidR="000E4017" w:rsidRDefault="000E4017" w:rsidP="00F70688">
      <w:pPr>
        <w:ind w:left="348"/>
        <w:jc w:val="both"/>
        <w:rPr>
          <w:rFonts w:ascii="Tahoma" w:hAnsi="Tahoma" w:cs="Tahoma"/>
          <w:color w:val="1F497D" w:themeColor="text2"/>
          <w:highlight w:val="yellow"/>
        </w:rPr>
      </w:pPr>
    </w:p>
    <w:p w14:paraId="24BB50B1" w14:textId="77777777" w:rsidR="000E4017" w:rsidRDefault="000E4017" w:rsidP="00F70688">
      <w:pPr>
        <w:ind w:left="348"/>
        <w:jc w:val="both"/>
        <w:rPr>
          <w:rFonts w:ascii="Tahoma" w:hAnsi="Tahoma" w:cs="Tahoma"/>
          <w:color w:val="1F497D" w:themeColor="text2"/>
          <w:highlight w:val="yellow"/>
        </w:rPr>
      </w:pPr>
    </w:p>
    <w:p w14:paraId="411363A1" w14:textId="77777777" w:rsidR="000E4017" w:rsidRDefault="000E4017" w:rsidP="00F70688">
      <w:pPr>
        <w:ind w:left="348"/>
        <w:jc w:val="both"/>
        <w:rPr>
          <w:rFonts w:ascii="Tahoma" w:hAnsi="Tahoma" w:cs="Tahoma"/>
          <w:color w:val="1F497D" w:themeColor="text2"/>
          <w:highlight w:val="yellow"/>
        </w:rPr>
      </w:pPr>
    </w:p>
    <w:p w14:paraId="1FE1DC5A" w14:textId="77777777" w:rsidR="000E4017" w:rsidRDefault="000E4017" w:rsidP="00F70688">
      <w:pPr>
        <w:ind w:left="348"/>
        <w:jc w:val="both"/>
        <w:rPr>
          <w:rFonts w:ascii="Tahoma" w:hAnsi="Tahoma" w:cs="Tahoma"/>
          <w:color w:val="1F497D" w:themeColor="text2"/>
          <w:highlight w:val="yellow"/>
        </w:rPr>
      </w:pPr>
    </w:p>
    <w:p w14:paraId="36CF1966" w14:textId="77777777" w:rsidR="000E4017" w:rsidRDefault="000E4017" w:rsidP="00F70688">
      <w:pPr>
        <w:ind w:left="348"/>
        <w:jc w:val="both"/>
        <w:rPr>
          <w:rFonts w:ascii="Tahoma" w:hAnsi="Tahoma" w:cs="Tahoma"/>
          <w:color w:val="1F497D" w:themeColor="text2"/>
          <w:highlight w:val="yellow"/>
        </w:rPr>
      </w:pPr>
    </w:p>
    <w:p w14:paraId="420E3A71" w14:textId="77777777" w:rsidR="000E4017" w:rsidRDefault="000E4017" w:rsidP="00F70688">
      <w:pPr>
        <w:ind w:left="348"/>
        <w:jc w:val="both"/>
        <w:rPr>
          <w:rFonts w:ascii="Tahoma" w:hAnsi="Tahoma" w:cs="Tahoma"/>
          <w:color w:val="1F497D" w:themeColor="text2"/>
          <w:highlight w:val="yellow"/>
        </w:rPr>
      </w:pPr>
    </w:p>
    <w:p w14:paraId="36E4D978" w14:textId="77777777" w:rsidR="000E4017" w:rsidRDefault="000E4017" w:rsidP="00F70688">
      <w:pPr>
        <w:ind w:left="348"/>
        <w:jc w:val="both"/>
        <w:rPr>
          <w:rFonts w:ascii="Tahoma" w:hAnsi="Tahoma" w:cs="Tahoma"/>
          <w:color w:val="1F497D" w:themeColor="text2"/>
          <w:highlight w:val="yellow"/>
        </w:rPr>
      </w:pPr>
    </w:p>
    <w:p w14:paraId="047790F6" w14:textId="77777777" w:rsidR="000E4017" w:rsidRDefault="000E4017" w:rsidP="00F70688">
      <w:pPr>
        <w:ind w:left="348"/>
        <w:jc w:val="both"/>
        <w:rPr>
          <w:rFonts w:ascii="Tahoma" w:hAnsi="Tahoma" w:cs="Tahoma"/>
          <w:color w:val="1F497D" w:themeColor="text2"/>
          <w:highlight w:val="yellow"/>
        </w:rPr>
      </w:pPr>
    </w:p>
    <w:p w14:paraId="7A00E1F7" w14:textId="77777777" w:rsidR="0036145B" w:rsidRDefault="0036145B" w:rsidP="00F70688">
      <w:pPr>
        <w:ind w:left="348"/>
        <w:jc w:val="both"/>
        <w:rPr>
          <w:rFonts w:ascii="Tahoma" w:hAnsi="Tahoma" w:cs="Tahoma"/>
          <w:color w:val="1F497D" w:themeColor="text2"/>
          <w:highlight w:val="yellow"/>
        </w:rPr>
      </w:pPr>
    </w:p>
    <w:p w14:paraId="0EE9AE34" w14:textId="77777777" w:rsidR="00BB1C98" w:rsidRPr="00A331C8" w:rsidRDefault="00BB1C98" w:rsidP="00BB1C98">
      <w:pPr>
        <w:pStyle w:val="TITULOS"/>
        <w:spacing w:after="0"/>
        <w:rPr>
          <w:rFonts w:ascii="Tahoma" w:hAnsi="Tahoma" w:cs="Tahoma"/>
          <w:sz w:val="22"/>
          <w:szCs w:val="22"/>
        </w:rPr>
      </w:pPr>
      <w:r>
        <w:rPr>
          <w:rFonts w:ascii="Tahoma" w:hAnsi="Tahoma" w:cs="Tahoma"/>
          <w:color w:val="004990"/>
          <w:sz w:val="22"/>
          <w:szCs w:val="22"/>
        </w:rPr>
        <w:t xml:space="preserve">2.   </w:t>
      </w:r>
      <w:r w:rsidRPr="00A331C8">
        <w:rPr>
          <w:rFonts w:ascii="Tahoma" w:hAnsi="Tahoma" w:cs="Tahoma"/>
          <w:sz w:val="22"/>
          <w:szCs w:val="22"/>
        </w:rPr>
        <w:t xml:space="preserve">FORMA DE CALIFICACIÓN   </w:t>
      </w:r>
    </w:p>
    <w:p w14:paraId="35CCC2E7" w14:textId="77777777" w:rsidR="00BB1C98" w:rsidRPr="00A331C8" w:rsidRDefault="00BB1C98" w:rsidP="00BB1C98">
      <w:pPr>
        <w:pStyle w:val="Continuarlista"/>
        <w:ind w:left="426"/>
        <w:rPr>
          <w:rFonts w:ascii="Tahoma" w:hAnsi="Tahoma" w:cs="Tahoma"/>
          <w:sz w:val="22"/>
          <w:szCs w:val="22"/>
        </w:rPr>
      </w:pPr>
      <w:r w:rsidRPr="00A331C8">
        <w:rPr>
          <w:rFonts w:ascii="Tahoma" w:hAnsi="Tahoma" w:cs="Tahoma"/>
          <w:sz w:val="22"/>
          <w:szCs w:val="22"/>
        </w:rPr>
        <w:t>Los incisos marcados como MANDATORIO, la calificación será CUMPLE o NO CUMPLE. Mientras que los incisos marcados como CALIFICABLE adicionalmente a la condición anterior de MANDATORIO, se basarán en la tabla de calificación de Criterios Calificables y las fórmulas de calificación adjuntas a este documento.</w:t>
      </w:r>
    </w:p>
    <w:p w14:paraId="0B5DF2BC" w14:textId="77777777" w:rsidR="00BB1C98" w:rsidRPr="00A331C8" w:rsidRDefault="00BB1C98" w:rsidP="00BB1C98">
      <w:pPr>
        <w:pStyle w:val="Continuarlista"/>
        <w:ind w:left="426"/>
        <w:rPr>
          <w:rFonts w:ascii="Tahoma" w:hAnsi="Tahoma" w:cs="Tahoma"/>
          <w:sz w:val="22"/>
          <w:szCs w:val="22"/>
        </w:rPr>
      </w:pPr>
      <w:r w:rsidRPr="00A331C8">
        <w:rPr>
          <w:rFonts w:ascii="Tahoma" w:hAnsi="Tahoma" w:cs="Tahoma"/>
          <w:sz w:val="22"/>
          <w:szCs w:val="22"/>
        </w:rPr>
        <w:t>A continuación se definen las palabras CUMPLE, NO CUMPLE:</w:t>
      </w:r>
    </w:p>
    <w:p w14:paraId="2E35CF78" w14:textId="77777777" w:rsidR="00BB1C98" w:rsidRPr="00A331C8" w:rsidRDefault="00BB1C98" w:rsidP="00BB1C98">
      <w:pPr>
        <w:pStyle w:val="Continuarlista"/>
        <w:ind w:left="426"/>
        <w:rPr>
          <w:rFonts w:ascii="Tahoma" w:hAnsi="Tahoma" w:cs="Tahoma"/>
          <w:sz w:val="22"/>
          <w:szCs w:val="22"/>
        </w:rPr>
      </w:pPr>
      <w:r w:rsidRPr="00A331C8">
        <w:rPr>
          <w:rFonts w:ascii="Tahoma" w:hAnsi="Tahoma" w:cs="Tahoma"/>
          <w:b/>
          <w:sz w:val="22"/>
          <w:szCs w:val="22"/>
        </w:rPr>
        <w:t>CUMPLE.</w:t>
      </w:r>
      <w:r w:rsidRPr="00A331C8">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164F8C5" w14:textId="77777777" w:rsidR="00BB1C98" w:rsidRPr="00A331C8" w:rsidRDefault="00BB1C98" w:rsidP="00BB1C98">
      <w:pPr>
        <w:pStyle w:val="Continuarlista"/>
        <w:ind w:left="426"/>
        <w:rPr>
          <w:rFonts w:ascii="Tahoma" w:hAnsi="Tahoma" w:cs="Tahoma"/>
          <w:sz w:val="22"/>
          <w:szCs w:val="22"/>
        </w:rPr>
      </w:pPr>
      <w:r w:rsidRPr="00A331C8">
        <w:rPr>
          <w:rFonts w:ascii="Tahoma" w:hAnsi="Tahoma" w:cs="Tahoma"/>
          <w:b/>
          <w:sz w:val="22"/>
          <w:szCs w:val="22"/>
        </w:rPr>
        <w:t>NO CUMPLE.</w:t>
      </w:r>
      <w:r w:rsidRPr="00A331C8">
        <w:rPr>
          <w:rFonts w:ascii="Tahoma" w:hAnsi="Tahoma" w:cs="Tahoma"/>
          <w:sz w:val="22"/>
          <w:szCs w:val="22"/>
        </w:rPr>
        <w:t xml:space="preserve"> Define que no satisface parcial o completamente el requisito técnico solicitado.</w:t>
      </w:r>
    </w:p>
    <w:p w14:paraId="79A89706" w14:textId="77777777" w:rsidR="00BB1C98" w:rsidRPr="000E4017" w:rsidRDefault="00BB1C98" w:rsidP="00BB1C98">
      <w:pPr>
        <w:pStyle w:val="Continuarlista"/>
        <w:numPr>
          <w:ilvl w:val="0"/>
          <w:numId w:val="45"/>
        </w:numPr>
        <w:ind w:hanging="654"/>
        <w:rPr>
          <w:rFonts w:ascii="Tahoma" w:hAnsi="Tahoma" w:cs="Tahoma"/>
          <w:color w:val="1F497D" w:themeColor="text2"/>
          <w:sz w:val="22"/>
          <w:szCs w:val="22"/>
        </w:rPr>
      </w:pPr>
      <w:r w:rsidRPr="00A331C8">
        <w:rPr>
          <w:rFonts w:ascii="Tahoma" w:hAnsi="Tahoma" w:cs="Tahoma"/>
          <w:sz w:val="22"/>
          <w:szCs w:val="22"/>
        </w:rPr>
        <w:t>La fórmula para los puntos CALIFICABLES,  en los que ENTEL S.A. requiere menor tiempo/sensibilidad y otros es</w:t>
      </w:r>
      <w:r w:rsidRPr="000E4017">
        <w:rPr>
          <w:rFonts w:ascii="Tahoma" w:hAnsi="Tahoma" w:cs="Tahoma"/>
          <w:color w:val="1F497D" w:themeColor="text2"/>
          <w:sz w:val="22"/>
          <w:szCs w:val="22"/>
        </w:rPr>
        <w:t>:</w:t>
      </w:r>
    </w:p>
    <w:p w14:paraId="53B6ABE0" w14:textId="77777777" w:rsidR="00BB1C98" w:rsidRPr="000E4017" w:rsidRDefault="00BB1C98" w:rsidP="00BB1C98">
      <w:pPr>
        <w:pStyle w:val="Continuarlista"/>
        <w:spacing w:after="0"/>
        <w:ind w:left="0"/>
        <w:rPr>
          <w:rFonts w:ascii="Tahoma" w:hAnsi="Tahoma" w:cs="Tahoma"/>
          <w:color w:val="1F497D" w:themeColor="text2"/>
          <w:sz w:val="22"/>
          <w:szCs w:val="22"/>
        </w:rPr>
      </w:pPr>
    </w:p>
    <w:p w14:paraId="21ECA364" w14:textId="77777777" w:rsidR="00BB1C98" w:rsidRPr="000E4017" w:rsidRDefault="00BB1C98" w:rsidP="00BB1C98">
      <w:pPr>
        <w:pStyle w:val="Continuarlista"/>
        <w:spacing w:after="0"/>
        <w:ind w:left="1080"/>
        <w:jc w:val="center"/>
        <w:rPr>
          <w:rFonts w:ascii="Tahoma" w:hAnsi="Tahoma" w:cs="Tahoma"/>
          <w:color w:val="1F497D" w:themeColor="text2"/>
          <w:sz w:val="22"/>
          <w:szCs w:val="22"/>
        </w:rPr>
      </w:pPr>
      <w:r w:rsidRPr="000E4017">
        <w:rPr>
          <w:rFonts w:ascii="Tahoma" w:hAnsi="Tahoma" w:cs="Tahoma"/>
          <w:color w:val="1F497D" w:themeColor="text2"/>
          <w:position w:val="-28"/>
          <w:sz w:val="22"/>
          <w:szCs w:val="22"/>
        </w:rPr>
        <w:object w:dxaOrig="2720" w:dyaOrig="660" w14:anchorId="35745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2.25pt" o:ole="">
            <v:imagedata r:id="rId17" o:title=""/>
          </v:shape>
          <o:OLEObject Type="Embed" ProgID="Equation.3" ShapeID="_x0000_i1025" DrawAspect="Content" ObjectID="_1504429467" r:id="rId18"/>
        </w:object>
      </w:r>
    </w:p>
    <w:p w14:paraId="0E450634" w14:textId="77777777" w:rsidR="00BB1C98" w:rsidRPr="000E4017" w:rsidRDefault="00BB1C98" w:rsidP="00BB1C98">
      <w:pPr>
        <w:pStyle w:val="Continuarlista"/>
        <w:spacing w:after="0"/>
        <w:ind w:left="1351" w:firstLine="65"/>
        <w:jc w:val="left"/>
        <w:rPr>
          <w:rFonts w:ascii="Tahoma" w:hAnsi="Tahoma" w:cs="Tahoma"/>
          <w:sz w:val="22"/>
          <w:szCs w:val="22"/>
        </w:rPr>
      </w:pPr>
      <w:r w:rsidRPr="000E4017">
        <w:rPr>
          <w:rFonts w:ascii="Tahoma" w:hAnsi="Tahoma" w:cs="Tahoma"/>
          <w:sz w:val="22"/>
          <w:szCs w:val="22"/>
        </w:rPr>
        <w:t>Dónde:</w:t>
      </w:r>
    </w:p>
    <w:p w14:paraId="090BA853" w14:textId="77777777" w:rsidR="00BB1C98" w:rsidRPr="000E4017" w:rsidRDefault="00BB1C98" w:rsidP="00BB1C98">
      <w:pPr>
        <w:pStyle w:val="Continuarlista"/>
        <w:spacing w:after="0"/>
        <w:ind w:left="1843"/>
        <w:jc w:val="left"/>
        <w:rPr>
          <w:rFonts w:ascii="Tahoma" w:hAnsi="Tahoma" w:cs="Tahoma"/>
          <w:sz w:val="22"/>
          <w:szCs w:val="22"/>
        </w:rPr>
      </w:pPr>
      <w:r w:rsidRPr="000E4017">
        <w:rPr>
          <w:rFonts w:ascii="Tahoma" w:hAnsi="Tahoma" w:cs="Tahoma"/>
          <w:sz w:val="22"/>
          <w:szCs w:val="22"/>
        </w:rPr>
        <w:t>C_Mínima = Cantidad mínima ofrecida de todas las propuestas.</w:t>
      </w:r>
    </w:p>
    <w:p w14:paraId="1F452ACE" w14:textId="77777777" w:rsidR="00BB1C98" w:rsidRPr="000E4017" w:rsidRDefault="00BB1C98" w:rsidP="00BB1C98">
      <w:pPr>
        <w:pStyle w:val="Continuarlista"/>
        <w:spacing w:after="0"/>
        <w:ind w:left="1843"/>
        <w:jc w:val="left"/>
        <w:rPr>
          <w:rFonts w:ascii="Tahoma" w:hAnsi="Tahoma" w:cs="Tahoma"/>
          <w:sz w:val="22"/>
          <w:szCs w:val="22"/>
        </w:rPr>
      </w:pPr>
      <w:r w:rsidRPr="000E4017">
        <w:rPr>
          <w:rFonts w:ascii="Tahoma" w:hAnsi="Tahoma" w:cs="Tahoma"/>
          <w:sz w:val="22"/>
          <w:szCs w:val="22"/>
        </w:rPr>
        <w:t>C_Ofrecida = Cantidad ofrecida en la propuesta.</w:t>
      </w:r>
    </w:p>
    <w:p w14:paraId="3B87F295" w14:textId="77777777" w:rsidR="00BB1C98" w:rsidRPr="000E4017" w:rsidRDefault="00BB1C98" w:rsidP="00BB1C98">
      <w:pPr>
        <w:pStyle w:val="Continuarlista"/>
        <w:spacing w:after="0"/>
        <w:ind w:left="1843"/>
        <w:jc w:val="left"/>
        <w:rPr>
          <w:rFonts w:ascii="Tahoma" w:hAnsi="Tahoma" w:cs="Tahoma"/>
          <w:sz w:val="22"/>
          <w:szCs w:val="22"/>
        </w:rPr>
      </w:pPr>
      <w:r w:rsidRPr="000E4017">
        <w:rPr>
          <w:rFonts w:ascii="Tahoma" w:hAnsi="Tahoma" w:cs="Tahoma"/>
          <w:sz w:val="22"/>
          <w:szCs w:val="22"/>
        </w:rPr>
        <w:t xml:space="preserve">Ponderación = De acuerdo a tabla de Calificación Técnica. </w:t>
      </w:r>
    </w:p>
    <w:p w14:paraId="69721E7C" w14:textId="77777777" w:rsidR="00BB1C98" w:rsidRPr="000E4017" w:rsidRDefault="00BB1C98" w:rsidP="00BB1C98">
      <w:pPr>
        <w:pStyle w:val="Continuarlista"/>
        <w:spacing w:after="0"/>
        <w:ind w:left="643"/>
        <w:jc w:val="left"/>
        <w:rPr>
          <w:rFonts w:ascii="Tahoma" w:hAnsi="Tahoma" w:cs="Tahoma"/>
          <w:sz w:val="22"/>
          <w:szCs w:val="22"/>
        </w:rPr>
      </w:pPr>
    </w:p>
    <w:p w14:paraId="5A086B83" w14:textId="77777777" w:rsidR="00BB1C98" w:rsidRPr="000E4017" w:rsidRDefault="00BB1C98" w:rsidP="00BB1C98">
      <w:pPr>
        <w:pStyle w:val="Continuarlista"/>
        <w:numPr>
          <w:ilvl w:val="0"/>
          <w:numId w:val="45"/>
        </w:numPr>
        <w:spacing w:after="0"/>
        <w:ind w:hanging="654"/>
        <w:rPr>
          <w:rFonts w:ascii="Tahoma" w:hAnsi="Tahoma" w:cs="Tahoma"/>
          <w:sz w:val="22"/>
          <w:szCs w:val="22"/>
        </w:rPr>
      </w:pPr>
      <w:r w:rsidRPr="000E4017">
        <w:rPr>
          <w:rFonts w:ascii="Tahoma" w:hAnsi="Tahoma" w:cs="Tahoma"/>
          <w:sz w:val="22"/>
          <w:szCs w:val="22"/>
        </w:rPr>
        <w:t>La fórmula para la calificación de ítems en los que ENTEL S.A. requiere la mayor cantidad/capacidad y otros es:</w:t>
      </w:r>
    </w:p>
    <w:p w14:paraId="10117315" w14:textId="77777777" w:rsidR="00BB1C98" w:rsidRPr="000E4017" w:rsidRDefault="00BB1C98" w:rsidP="00BB1C98">
      <w:pPr>
        <w:pStyle w:val="Continuarlista"/>
        <w:spacing w:after="0"/>
        <w:ind w:left="643"/>
        <w:jc w:val="left"/>
        <w:rPr>
          <w:rFonts w:ascii="Tahoma" w:hAnsi="Tahoma" w:cs="Tahoma"/>
          <w:sz w:val="22"/>
          <w:szCs w:val="22"/>
        </w:rPr>
      </w:pPr>
    </w:p>
    <w:p w14:paraId="0878B517" w14:textId="77777777" w:rsidR="00BB1C98" w:rsidRPr="000E4017" w:rsidRDefault="00BB1C98" w:rsidP="00BB1C98">
      <w:pPr>
        <w:pStyle w:val="Continuarlista"/>
        <w:spacing w:after="0"/>
        <w:ind w:left="1134"/>
        <w:jc w:val="center"/>
        <w:rPr>
          <w:rFonts w:ascii="Tahoma" w:hAnsi="Tahoma" w:cs="Tahoma"/>
          <w:sz w:val="22"/>
          <w:szCs w:val="22"/>
        </w:rPr>
      </w:pPr>
      <w:r w:rsidRPr="000E4017">
        <w:rPr>
          <w:rFonts w:ascii="Tahoma" w:hAnsi="Tahoma" w:cs="Tahoma"/>
          <w:position w:val="-28"/>
          <w:sz w:val="22"/>
          <w:szCs w:val="22"/>
        </w:rPr>
        <w:object w:dxaOrig="2720" w:dyaOrig="660" w14:anchorId="4B6FFC06">
          <v:shape id="_x0000_i1026" type="#_x0000_t75" style="width:135pt;height:32.25pt" o:ole="">
            <v:imagedata r:id="rId19" o:title=""/>
          </v:shape>
          <o:OLEObject Type="Embed" ProgID="Equation.3" ShapeID="_x0000_i1026" DrawAspect="Content" ObjectID="_1504429468" r:id="rId20"/>
        </w:object>
      </w:r>
    </w:p>
    <w:p w14:paraId="19C7D946" w14:textId="77777777" w:rsidR="00BB1C98" w:rsidRPr="000E4017" w:rsidRDefault="00BB1C98" w:rsidP="00BB1C98">
      <w:pPr>
        <w:pStyle w:val="Continuarlista"/>
        <w:spacing w:after="0"/>
        <w:ind w:left="1351" w:firstLine="65"/>
        <w:jc w:val="left"/>
        <w:rPr>
          <w:rFonts w:ascii="Tahoma" w:hAnsi="Tahoma" w:cs="Tahoma"/>
          <w:sz w:val="22"/>
          <w:szCs w:val="22"/>
        </w:rPr>
      </w:pPr>
      <w:r w:rsidRPr="000E4017">
        <w:rPr>
          <w:rFonts w:ascii="Tahoma" w:hAnsi="Tahoma" w:cs="Tahoma"/>
          <w:sz w:val="22"/>
          <w:szCs w:val="22"/>
        </w:rPr>
        <w:t>Dónde:</w:t>
      </w:r>
    </w:p>
    <w:p w14:paraId="22E70276" w14:textId="77777777" w:rsidR="00BB1C98" w:rsidRPr="000E4017" w:rsidRDefault="00BB1C98" w:rsidP="00BB1C98">
      <w:pPr>
        <w:pStyle w:val="Continuarlista"/>
        <w:spacing w:after="0"/>
        <w:ind w:left="1843"/>
        <w:jc w:val="left"/>
        <w:rPr>
          <w:rFonts w:ascii="Tahoma" w:hAnsi="Tahoma" w:cs="Tahoma"/>
          <w:sz w:val="22"/>
          <w:szCs w:val="22"/>
        </w:rPr>
      </w:pPr>
      <w:r w:rsidRPr="000E4017">
        <w:rPr>
          <w:rFonts w:ascii="Tahoma" w:hAnsi="Tahoma" w:cs="Tahoma"/>
          <w:sz w:val="22"/>
          <w:szCs w:val="22"/>
        </w:rPr>
        <w:t>C_Ofrecida = Cantidad ofrecida en la propuesta.</w:t>
      </w:r>
    </w:p>
    <w:p w14:paraId="13562CE8" w14:textId="77777777" w:rsidR="00BB1C98" w:rsidRPr="000E4017" w:rsidRDefault="00BB1C98" w:rsidP="00BB1C98">
      <w:pPr>
        <w:pStyle w:val="Continuarlista"/>
        <w:spacing w:after="0"/>
        <w:ind w:left="1843"/>
        <w:jc w:val="left"/>
        <w:rPr>
          <w:rFonts w:ascii="Tahoma" w:hAnsi="Tahoma" w:cs="Tahoma"/>
          <w:sz w:val="24"/>
          <w:szCs w:val="24"/>
        </w:rPr>
      </w:pPr>
      <w:r w:rsidRPr="000E4017">
        <w:rPr>
          <w:rFonts w:ascii="Tahoma" w:hAnsi="Tahoma" w:cs="Tahoma"/>
          <w:sz w:val="24"/>
          <w:szCs w:val="24"/>
        </w:rPr>
        <w:t>C_Máxima = Cantidad máxima ofrecida de todas las propuestas.</w:t>
      </w:r>
    </w:p>
    <w:p w14:paraId="6C05710F" w14:textId="77777777" w:rsidR="00BB1C98" w:rsidRPr="000E4017" w:rsidRDefault="00BB1C98" w:rsidP="00BB1C98">
      <w:pPr>
        <w:pStyle w:val="Continuarlista"/>
        <w:spacing w:after="0"/>
        <w:ind w:left="1843"/>
        <w:jc w:val="left"/>
        <w:rPr>
          <w:rFonts w:ascii="Tahoma" w:hAnsi="Tahoma" w:cs="Tahoma"/>
          <w:sz w:val="22"/>
          <w:szCs w:val="22"/>
        </w:rPr>
      </w:pPr>
      <w:r w:rsidRPr="000E4017">
        <w:rPr>
          <w:rFonts w:ascii="Tahoma" w:hAnsi="Tahoma" w:cs="Tahoma"/>
          <w:sz w:val="24"/>
          <w:szCs w:val="24"/>
        </w:rPr>
        <w:t>Ponderación = De acuerdo a tabla de Calificación Técnica.</w:t>
      </w:r>
      <w:r w:rsidRPr="000E4017">
        <w:rPr>
          <w:rFonts w:ascii="Tahoma" w:hAnsi="Tahoma" w:cs="Tahoma"/>
          <w:sz w:val="22"/>
          <w:szCs w:val="22"/>
        </w:rPr>
        <w:t xml:space="preserve">  </w:t>
      </w:r>
    </w:p>
    <w:p w14:paraId="27CF2FCE" w14:textId="77777777" w:rsidR="00BB1C98" w:rsidRPr="000E4017" w:rsidRDefault="00BB1C98" w:rsidP="00BB1C98">
      <w:pPr>
        <w:pStyle w:val="TITULOS"/>
        <w:spacing w:after="0"/>
        <w:ind w:left="720" w:firstLine="0"/>
        <w:rPr>
          <w:rFonts w:ascii="Tahoma" w:hAnsi="Tahoma" w:cs="Tahoma"/>
        </w:rPr>
      </w:pPr>
    </w:p>
    <w:p w14:paraId="5269C648" w14:textId="77777777" w:rsidR="00BB1C98" w:rsidRPr="000E4017" w:rsidRDefault="00BB1C98" w:rsidP="000E4017">
      <w:pPr>
        <w:pStyle w:val="TITULOS"/>
        <w:numPr>
          <w:ilvl w:val="0"/>
          <w:numId w:val="7"/>
        </w:numPr>
        <w:spacing w:after="0"/>
        <w:ind w:left="567" w:hanging="567"/>
        <w:rPr>
          <w:rFonts w:ascii="Tahoma" w:hAnsi="Tahoma" w:cs="Tahoma"/>
          <w:sz w:val="22"/>
          <w:szCs w:val="22"/>
        </w:rPr>
      </w:pPr>
      <w:r w:rsidRPr="000E4017">
        <w:rPr>
          <w:rFonts w:ascii="Tahoma" w:hAnsi="Tahoma" w:cs="Tahoma"/>
          <w:sz w:val="22"/>
          <w:szCs w:val="22"/>
        </w:rPr>
        <w:t>REQUERIMIENTOS GENERALES</w:t>
      </w:r>
    </w:p>
    <w:p w14:paraId="3EE886D5" w14:textId="77777777" w:rsidR="00BB1C98" w:rsidRDefault="00BB1C98" w:rsidP="00BB1C98">
      <w:pPr>
        <w:pStyle w:val="Continuarlista"/>
        <w:ind w:left="426"/>
        <w:rPr>
          <w:rFonts w:ascii="Tahoma" w:hAnsi="Tahoma" w:cs="Tahoma"/>
          <w:sz w:val="22"/>
          <w:szCs w:val="22"/>
        </w:rPr>
      </w:pPr>
      <w:r w:rsidRPr="000E4017">
        <w:rPr>
          <w:rFonts w:ascii="Tahoma" w:hAnsi="Tahoma" w:cs="Tahoma"/>
          <w:sz w:val="22"/>
          <w:szCs w:val="22"/>
        </w:rPr>
        <w:t>Se requieren los siguientes equipos de medición:</w:t>
      </w:r>
    </w:p>
    <w:p w14:paraId="79896893" w14:textId="77777777" w:rsidR="000E4017" w:rsidRPr="000E4017" w:rsidRDefault="000E4017" w:rsidP="00BB1C98">
      <w:pPr>
        <w:pStyle w:val="Continuarlista"/>
        <w:ind w:left="426"/>
        <w:rPr>
          <w:rFonts w:ascii="Tahoma" w:hAnsi="Tahoma" w:cs="Tahoma"/>
          <w:sz w:val="22"/>
          <w:szCs w:val="22"/>
        </w:rPr>
      </w:pPr>
    </w:p>
    <w:tbl>
      <w:tblPr>
        <w:tblW w:w="6391" w:type="dxa"/>
        <w:jc w:val="center"/>
        <w:tblCellMar>
          <w:left w:w="70" w:type="dxa"/>
          <w:right w:w="70" w:type="dxa"/>
        </w:tblCellMar>
        <w:tblLook w:val="04A0" w:firstRow="1" w:lastRow="0" w:firstColumn="1" w:lastColumn="0" w:noHBand="0" w:noVBand="1"/>
      </w:tblPr>
      <w:tblGrid>
        <w:gridCol w:w="4938"/>
        <w:gridCol w:w="1453"/>
      </w:tblGrid>
      <w:tr w:rsidR="00632875" w:rsidRPr="00123A50" w14:paraId="5AB3BEE6" w14:textId="77777777" w:rsidTr="00632875">
        <w:trPr>
          <w:trHeight w:val="472"/>
          <w:jc w:val="center"/>
        </w:trPr>
        <w:tc>
          <w:tcPr>
            <w:tcW w:w="4938" w:type="dxa"/>
            <w:tcBorders>
              <w:top w:val="single" w:sz="4" w:space="0" w:color="auto"/>
              <w:left w:val="single" w:sz="4" w:space="0" w:color="auto"/>
              <w:bottom w:val="single" w:sz="4" w:space="0" w:color="auto"/>
              <w:right w:val="single" w:sz="4" w:space="0" w:color="auto"/>
            </w:tcBorders>
            <w:shd w:val="clear" w:color="000000" w:fill="365F91" w:themeFill="accent1" w:themeFillShade="BF"/>
            <w:noWrap/>
            <w:vAlign w:val="center"/>
          </w:tcPr>
          <w:p w14:paraId="277DCF62" w14:textId="77777777" w:rsidR="00632875" w:rsidRPr="000E4017" w:rsidRDefault="00632875" w:rsidP="00815794">
            <w:pPr>
              <w:jc w:val="center"/>
              <w:rPr>
                <w:rFonts w:ascii="Tahoma" w:hAnsi="Tahoma" w:cs="Tahoma"/>
                <w:b/>
                <w:bCs/>
                <w:color w:val="FFFFFF" w:themeColor="background1"/>
                <w:sz w:val="22"/>
                <w:szCs w:val="22"/>
                <w:lang w:eastAsia="es-BO"/>
              </w:rPr>
            </w:pPr>
            <w:r w:rsidRPr="000E4017">
              <w:rPr>
                <w:rFonts w:ascii="Tahoma" w:hAnsi="Tahoma" w:cs="Tahoma"/>
                <w:b/>
                <w:bCs/>
                <w:color w:val="FFFFFF" w:themeColor="background1"/>
                <w:sz w:val="22"/>
                <w:szCs w:val="22"/>
                <w:lang w:eastAsia="es-BO"/>
              </w:rPr>
              <w:t>DESCRIPCIÓN</w:t>
            </w:r>
          </w:p>
        </w:tc>
        <w:tc>
          <w:tcPr>
            <w:tcW w:w="1453" w:type="dxa"/>
            <w:tcBorders>
              <w:top w:val="single" w:sz="4" w:space="0" w:color="auto"/>
              <w:left w:val="nil"/>
              <w:bottom w:val="single" w:sz="4" w:space="0" w:color="auto"/>
              <w:right w:val="single" w:sz="4" w:space="0" w:color="auto"/>
            </w:tcBorders>
            <w:shd w:val="clear" w:color="000000" w:fill="365F91" w:themeFill="accent1" w:themeFillShade="BF"/>
            <w:noWrap/>
            <w:vAlign w:val="center"/>
          </w:tcPr>
          <w:p w14:paraId="20899F5F" w14:textId="77777777" w:rsidR="00632875" w:rsidRPr="000E4017" w:rsidRDefault="00632875" w:rsidP="00815794">
            <w:pPr>
              <w:jc w:val="center"/>
              <w:rPr>
                <w:rFonts w:ascii="Tahoma" w:hAnsi="Tahoma" w:cs="Tahoma"/>
                <w:b/>
                <w:bCs/>
                <w:color w:val="FFFFFF" w:themeColor="background1"/>
                <w:sz w:val="22"/>
                <w:szCs w:val="22"/>
                <w:lang w:eastAsia="es-BO"/>
              </w:rPr>
            </w:pPr>
            <w:r w:rsidRPr="000E4017">
              <w:rPr>
                <w:rFonts w:ascii="Tahoma" w:hAnsi="Tahoma" w:cs="Tahoma"/>
                <w:b/>
                <w:bCs/>
                <w:color w:val="FFFFFF" w:themeColor="background1"/>
                <w:sz w:val="22"/>
                <w:szCs w:val="22"/>
                <w:lang w:eastAsia="es-BO"/>
              </w:rPr>
              <w:t>CANTIDAD</w:t>
            </w:r>
          </w:p>
        </w:tc>
      </w:tr>
      <w:tr w:rsidR="00632875" w:rsidRPr="00123A50" w14:paraId="6E7232C7" w14:textId="77777777" w:rsidTr="00632875">
        <w:trPr>
          <w:trHeight w:val="149"/>
          <w:jc w:val="center"/>
        </w:trPr>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F7105" w14:textId="77777777" w:rsidR="00632875" w:rsidRPr="000E4017" w:rsidRDefault="00632875" w:rsidP="00815794">
            <w:pPr>
              <w:rPr>
                <w:rFonts w:ascii="Tahoma" w:hAnsi="Tahoma" w:cs="Tahoma"/>
                <w:color w:val="1F497D"/>
                <w:sz w:val="22"/>
                <w:szCs w:val="22"/>
                <w:lang w:eastAsia="es-BO"/>
              </w:rPr>
            </w:pPr>
            <w:r w:rsidRPr="000E4017">
              <w:rPr>
                <w:rFonts w:ascii="Tahoma" w:hAnsi="Tahoma" w:cs="Tahoma"/>
                <w:color w:val="1F497D"/>
                <w:sz w:val="22"/>
                <w:szCs w:val="22"/>
                <w:lang w:eastAsia="es-BO"/>
              </w:rPr>
              <w:t>FUSIONADORAS</w:t>
            </w:r>
          </w:p>
        </w:tc>
        <w:tc>
          <w:tcPr>
            <w:tcW w:w="1453" w:type="dxa"/>
            <w:tcBorders>
              <w:top w:val="single" w:sz="4" w:space="0" w:color="auto"/>
              <w:left w:val="nil"/>
              <w:bottom w:val="single" w:sz="4" w:space="0" w:color="auto"/>
              <w:right w:val="single" w:sz="4" w:space="0" w:color="auto"/>
            </w:tcBorders>
            <w:shd w:val="clear" w:color="auto" w:fill="auto"/>
            <w:noWrap/>
            <w:vAlign w:val="center"/>
          </w:tcPr>
          <w:p w14:paraId="318FA323" w14:textId="77777777" w:rsidR="00632875" w:rsidRPr="000E4017" w:rsidRDefault="00632875" w:rsidP="00815794">
            <w:pPr>
              <w:jc w:val="center"/>
              <w:rPr>
                <w:rFonts w:ascii="Tahoma" w:hAnsi="Tahoma" w:cs="Tahoma"/>
                <w:color w:val="1F497D"/>
                <w:sz w:val="22"/>
                <w:szCs w:val="22"/>
                <w:lang w:eastAsia="es-BO"/>
              </w:rPr>
            </w:pPr>
            <w:r w:rsidRPr="000E4017">
              <w:rPr>
                <w:rFonts w:ascii="Tahoma" w:hAnsi="Tahoma" w:cs="Tahoma"/>
                <w:color w:val="1F497D"/>
                <w:sz w:val="22"/>
                <w:szCs w:val="22"/>
                <w:lang w:eastAsia="es-BO"/>
              </w:rPr>
              <w:t>11</w:t>
            </w:r>
          </w:p>
        </w:tc>
      </w:tr>
    </w:tbl>
    <w:p w14:paraId="2E12FDEC" w14:textId="77777777" w:rsidR="00BB1C98" w:rsidRDefault="00BB1C98" w:rsidP="00BB1C98">
      <w:pPr>
        <w:rPr>
          <w:rFonts w:ascii="Tahoma" w:hAnsi="Tahoma" w:cs="Tahoma"/>
          <w:color w:val="365F91"/>
          <w:lang w:val="pt-BR"/>
        </w:rPr>
      </w:pPr>
    </w:p>
    <w:p w14:paraId="29A40381" w14:textId="77777777" w:rsidR="00BB1C98" w:rsidRDefault="00BB1C98" w:rsidP="00BB1C98">
      <w:pPr>
        <w:rPr>
          <w:rFonts w:ascii="Tahoma" w:hAnsi="Tahoma" w:cs="Tahoma"/>
          <w:color w:val="365F91"/>
          <w:lang w:val="pt-BR"/>
        </w:rPr>
      </w:pPr>
    </w:p>
    <w:p w14:paraId="14272B41" w14:textId="77777777" w:rsidR="00AD77AD" w:rsidRDefault="00AD77AD" w:rsidP="00AD77AD">
      <w:pPr>
        <w:jc w:val="both"/>
        <w:rPr>
          <w:rFonts w:ascii="Tahoma" w:hAnsi="Tahoma" w:cs="Tahoma"/>
          <w:color w:val="004990"/>
          <w:highlight w:val="yellow"/>
          <w:lang w:val="es-BO"/>
        </w:rPr>
      </w:pPr>
    </w:p>
    <w:p w14:paraId="3DB329B7" w14:textId="77777777" w:rsidR="000E4017" w:rsidRDefault="000E4017" w:rsidP="00AD77AD">
      <w:pPr>
        <w:jc w:val="both"/>
        <w:rPr>
          <w:rFonts w:ascii="Tahoma" w:hAnsi="Tahoma" w:cs="Tahoma"/>
          <w:color w:val="004990"/>
          <w:highlight w:val="yellow"/>
          <w:lang w:val="es-BO"/>
        </w:rPr>
      </w:pPr>
    </w:p>
    <w:p w14:paraId="1D5427CD" w14:textId="77777777" w:rsidR="000E4017" w:rsidRDefault="000E4017" w:rsidP="00AD77AD">
      <w:pPr>
        <w:jc w:val="both"/>
        <w:rPr>
          <w:rFonts w:ascii="Tahoma" w:hAnsi="Tahoma" w:cs="Tahoma"/>
          <w:color w:val="004990"/>
          <w:highlight w:val="yellow"/>
          <w:lang w:val="es-BO"/>
        </w:rPr>
      </w:pPr>
    </w:p>
    <w:p w14:paraId="4087A08A" w14:textId="77777777" w:rsidR="000E4017" w:rsidRDefault="000E4017" w:rsidP="00AD77AD">
      <w:pPr>
        <w:jc w:val="both"/>
        <w:rPr>
          <w:rFonts w:ascii="Tahoma" w:hAnsi="Tahoma" w:cs="Tahoma"/>
          <w:color w:val="004990"/>
          <w:highlight w:val="yellow"/>
          <w:lang w:val="es-BO"/>
        </w:rPr>
      </w:pPr>
    </w:p>
    <w:p w14:paraId="2E26A966" w14:textId="77777777" w:rsidR="00AD77AD" w:rsidRDefault="00AD77AD" w:rsidP="00AD77AD">
      <w:pPr>
        <w:jc w:val="both"/>
        <w:rPr>
          <w:rFonts w:ascii="Tahoma" w:hAnsi="Tahoma" w:cs="Tahoma"/>
          <w:color w:val="004990"/>
          <w:highlight w:val="yellow"/>
          <w:lang w:val="es-BO"/>
        </w:rPr>
      </w:pPr>
    </w:p>
    <w:p w14:paraId="1C3D6AAD" w14:textId="77777777" w:rsidR="00AD77AD" w:rsidRDefault="00AD77AD" w:rsidP="00AD77AD">
      <w:pPr>
        <w:rPr>
          <w:rFonts w:ascii="Tahoma" w:hAnsi="Tahoma" w:cs="Tahoma"/>
          <w:color w:val="365F91"/>
          <w:lang w:val="pt-BR"/>
        </w:rPr>
      </w:pPr>
    </w:p>
    <w:p w14:paraId="7B32204C" w14:textId="77777777" w:rsidR="00AD77AD" w:rsidRDefault="00AD77AD" w:rsidP="00AD77AD">
      <w:pPr>
        <w:rPr>
          <w:rFonts w:ascii="Tahoma" w:hAnsi="Tahoma" w:cs="Tahoma"/>
          <w:color w:val="365F91"/>
          <w:lang w:val="pt-BR"/>
        </w:rPr>
      </w:pPr>
    </w:p>
    <w:p w14:paraId="4D0DFF51" w14:textId="77777777" w:rsidR="00AD77AD" w:rsidRDefault="00AD77AD" w:rsidP="00AD77AD">
      <w:pPr>
        <w:rPr>
          <w:rFonts w:ascii="Tahoma" w:hAnsi="Tahoma" w:cs="Tahoma"/>
          <w:color w:val="365F91"/>
          <w:lang w:val="pt-BR"/>
        </w:rPr>
      </w:pPr>
    </w:p>
    <w:p w14:paraId="2D089C12" w14:textId="77777777" w:rsidR="00AD77AD" w:rsidRDefault="00AD77AD" w:rsidP="00AD77AD">
      <w:pPr>
        <w:rPr>
          <w:rFonts w:ascii="Tahoma" w:hAnsi="Tahoma" w:cs="Tahoma"/>
          <w:color w:val="365F91"/>
          <w:lang w:val="pt-BR"/>
        </w:rPr>
      </w:pPr>
    </w:p>
    <w:p w14:paraId="3E58299E" w14:textId="77777777" w:rsidR="00AD77AD" w:rsidDel="00D874EE" w:rsidRDefault="00AD77AD" w:rsidP="00AD77AD">
      <w:pPr>
        <w:rPr>
          <w:del w:id="87" w:author="pvelasco" w:date="2015-09-11T10:31:00Z"/>
          <w:rFonts w:ascii="Tahoma" w:hAnsi="Tahoma" w:cs="Tahoma"/>
          <w:color w:val="365F91"/>
          <w:lang w:val="pt-BR"/>
        </w:rPr>
      </w:pPr>
    </w:p>
    <w:p w14:paraId="57416C63" w14:textId="77777777" w:rsidR="00AD77AD" w:rsidRPr="00E95DBA" w:rsidRDefault="00AD77AD" w:rsidP="000E4017">
      <w:pPr>
        <w:pStyle w:val="TITULOS"/>
        <w:numPr>
          <w:ilvl w:val="0"/>
          <w:numId w:val="7"/>
        </w:numPr>
        <w:spacing w:after="0"/>
        <w:ind w:left="426" w:hanging="426"/>
        <w:rPr>
          <w:rFonts w:ascii="Tahoma" w:hAnsi="Tahoma" w:cs="Tahoma"/>
          <w:color w:val="004990"/>
          <w:sz w:val="22"/>
          <w:szCs w:val="22"/>
        </w:rPr>
      </w:pPr>
      <w:r w:rsidRPr="00E95DBA">
        <w:rPr>
          <w:rFonts w:ascii="Tahoma" w:hAnsi="Tahoma" w:cs="Tahoma"/>
          <w:color w:val="004990"/>
          <w:sz w:val="22"/>
          <w:szCs w:val="22"/>
        </w:rPr>
        <w:t>ESPECIFICACIONES TECNICAS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8"/>
        <w:gridCol w:w="1134"/>
        <w:gridCol w:w="850"/>
        <w:gridCol w:w="1560"/>
      </w:tblGrid>
      <w:tr w:rsidR="00AD77AD" w:rsidRPr="002B7CF2" w14:paraId="1AABE664" w14:textId="77777777" w:rsidTr="001F03BF">
        <w:trPr>
          <w:trHeight w:val="46"/>
          <w:tblHeader/>
        </w:trPr>
        <w:tc>
          <w:tcPr>
            <w:tcW w:w="7372"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14:paraId="03E7F194"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REQUERIMIENTO DE ENTEL S.A.</w:t>
            </w:r>
          </w:p>
          <w:p w14:paraId="742B658C"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ESPECIFICACIONES TECNICAS</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FE3A133"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RESPUESTA DEL OFERENTE</w:t>
            </w:r>
          </w:p>
        </w:tc>
      </w:tr>
      <w:tr w:rsidR="00AD77AD" w:rsidRPr="002B7CF2" w14:paraId="43B3C91F" w14:textId="77777777" w:rsidTr="001F03BF">
        <w:trPr>
          <w:trHeight w:val="98"/>
          <w:tblHeader/>
        </w:trPr>
        <w:tc>
          <w:tcPr>
            <w:tcW w:w="623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FB23B08" w14:textId="77777777" w:rsidR="00AD77AD" w:rsidRPr="00E6409B" w:rsidRDefault="00AD77AD" w:rsidP="001F03BF">
            <w:pPr>
              <w:jc w:val="center"/>
              <w:rPr>
                <w:rFonts w:ascii="Tahoma" w:hAnsi="Tahoma" w:cs="Tahoma"/>
                <w:color w:val="FFFFFF" w:themeColor="background1"/>
                <w:sz w:val="18"/>
                <w:szCs w:val="18"/>
                <w:lang w:eastAsia="es-BO"/>
              </w:rPr>
            </w:pPr>
            <w:r w:rsidRPr="00E6409B">
              <w:rPr>
                <w:rFonts w:ascii="Tahoma" w:hAnsi="Tahoma" w:cs="Tahoma"/>
                <w:b/>
                <w:bCs/>
                <w:color w:val="FFFFFF" w:themeColor="background1"/>
                <w:szCs w:val="18"/>
                <w:lang w:eastAsia="es-BO"/>
              </w:rPr>
              <w:t>CONDICIONES PARA LA PRESENTACIÓN DE PROPUESTAS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38F7E4C"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CONDICIÓN</w:t>
            </w:r>
            <w:r>
              <w:rPr>
                <w:rFonts w:ascii="Tahoma" w:hAnsi="Tahoma" w:cs="Tahoma"/>
                <w:b/>
                <w:bCs/>
                <w:color w:val="FFFFFF" w:themeColor="background1"/>
                <w:sz w:val="12"/>
                <w:szCs w:val="12"/>
                <w:lang w:val="en-GB" w:eastAsia="es-BO"/>
              </w:rPr>
              <w:t xml:space="preserve"> REQUERIDA</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2ECDBAA" w14:textId="77777777" w:rsidR="00AD77AD" w:rsidRPr="00E6409B" w:rsidRDefault="00AD77AD" w:rsidP="001F03BF">
            <w:pPr>
              <w:jc w:val="center"/>
              <w:rPr>
                <w:rFonts w:ascii="Tahoma" w:hAnsi="Tahoma" w:cs="Tahoma"/>
                <w:color w:val="FFFFFF" w:themeColor="background1"/>
                <w:sz w:val="12"/>
                <w:szCs w:val="12"/>
                <w:lang w:eastAsia="es-BO"/>
              </w:rPr>
            </w:pPr>
            <w:r w:rsidRPr="00E6409B">
              <w:rPr>
                <w:rFonts w:ascii="Tahoma" w:hAnsi="Tahoma" w:cs="Tahoma"/>
                <w:b/>
                <w:bCs/>
                <w:color w:val="FFFFFF" w:themeColor="background1"/>
                <w:sz w:val="12"/>
                <w:szCs w:val="12"/>
                <w:lang w:eastAsia="es-BO"/>
              </w:rPr>
              <w:t>(Llenado Obligatorio)</w:t>
            </w:r>
          </w:p>
        </w:tc>
      </w:tr>
      <w:tr w:rsidR="00AD77AD" w:rsidRPr="002B7CF2" w14:paraId="5A7A3C75" w14:textId="77777777" w:rsidTr="001F03BF">
        <w:trPr>
          <w:trHeight w:val="217"/>
          <w:tblHeader/>
        </w:trPr>
        <w:tc>
          <w:tcPr>
            <w:tcW w:w="6238"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63378539" w14:textId="77777777" w:rsidR="00AD77AD" w:rsidRPr="00E6409B" w:rsidRDefault="00AD77AD" w:rsidP="001F03BF">
            <w:pPr>
              <w:jc w:val="center"/>
              <w:rPr>
                <w:rFonts w:ascii="Tahoma" w:hAnsi="Tahoma" w:cs="Tahoma"/>
                <w:color w:val="FFFFFF" w:themeColor="background1"/>
                <w:sz w:val="18"/>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3FEC92D" w14:textId="77777777" w:rsidR="00AD77AD" w:rsidRPr="00E6409B" w:rsidRDefault="00AD77AD" w:rsidP="001F03BF">
            <w:pPr>
              <w:jc w:val="center"/>
              <w:rPr>
                <w:rFonts w:ascii="Tahoma" w:hAnsi="Tahoma" w:cs="Tahoma"/>
                <w:b/>
                <w:bCs/>
                <w:color w:val="FFFFFF" w:themeColor="background1"/>
                <w:sz w:val="12"/>
                <w:szCs w:val="12"/>
                <w:lang w:val="en-GB" w:eastAsia="es-BO"/>
              </w:rPr>
            </w:pPr>
            <w:r w:rsidRPr="00E6409B">
              <w:rPr>
                <w:rFonts w:ascii="Tahoma" w:hAnsi="Tahoma" w:cs="Tahoma"/>
                <w:b/>
                <w:bCs/>
                <w:color w:val="FFFFFF" w:themeColor="background1"/>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78ABA6"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05DD326"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DOCUMENTO, PÁGINA, REFERENCIA</w:t>
            </w:r>
          </w:p>
        </w:tc>
      </w:tr>
      <w:tr w:rsidR="00AD77AD" w:rsidRPr="002B7CF2" w14:paraId="4869EF3D"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6E44D3" w14:textId="77777777" w:rsidR="00AD77AD" w:rsidRPr="00DC055D" w:rsidRDefault="00AD77AD" w:rsidP="00632875">
            <w:pPr>
              <w:rPr>
                <w:rFonts w:ascii="Tahoma" w:hAnsi="Tahoma" w:cs="Tahoma"/>
                <w:b/>
                <w:color w:val="1F497D" w:themeColor="text2"/>
                <w:lang w:val="pt-BR"/>
              </w:rPr>
            </w:pPr>
            <w:r w:rsidRPr="00DC055D">
              <w:rPr>
                <w:rFonts w:ascii="Tahoma" w:hAnsi="Tahoma" w:cs="Tahoma"/>
                <w:b/>
                <w:color w:val="1F497D" w:themeColor="text2"/>
                <w:lang w:val="pt-BR"/>
              </w:rPr>
              <w:t xml:space="preserve">FUSIONADORA - ÍTEM </w:t>
            </w:r>
            <w:r w:rsidR="00632875">
              <w:rPr>
                <w:rFonts w:ascii="Tahoma" w:hAnsi="Tahoma" w:cs="Tahoma"/>
                <w:b/>
                <w:color w:val="1F497D" w:themeColor="text2"/>
                <w:lang w:val="pt-BR"/>
              </w:rPr>
              <w:t>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5310D9" w14:textId="77777777" w:rsidR="00AD77AD" w:rsidRPr="00DC055D" w:rsidRDefault="00AD77AD" w:rsidP="001F03BF">
            <w:pPr>
              <w:jc w:val="center"/>
              <w:rPr>
                <w:rFonts w:ascii="Tahoma" w:hAnsi="Tahoma" w:cs="Tahoma"/>
                <w:color w:val="1F497D" w:themeColor="text2"/>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B9FF2B"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7EE026"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4A3E22C6"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0BE468" w14:textId="77777777" w:rsidR="00AD77AD" w:rsidRPr="002B7CF2" w:rsidDel="00C12E68" w:rsidRDefault="00AD77AD">
            <w:pPr>
              <w:autoSpaceDE w:val="0"/>
              <w:autoSpaceDN w:val="0"/>
              <w:adjustRightInd w:val="0"/>
              <w:contextualSpacing/>
              <w:jc w:val="both"/>
              <w:rPr>
                <w:del w:id="88" w:author="pvelasco" w:date="2015-09-22T12:09:00Z"/>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Tipo</w:t>
            </w:r>
            <w:ins w:id="89" w:author="pvelasco" w:date="2015-09-22T12:09:00Z">
              <w:r w:rsidR="00C12E68">
                <w:rPr>
                  <w:rFonts w:ascii="AkzidenzGroteskBE-Regular" w:hAnsi="AkzidenzGroteskBE-Regular" w:cs="AkzidenzGroteskBE-Regular"/>
                  <w:color w:val="1F497D" w:themeColor="text2"/>
                  <w:sz w:val="18"/>
                  <w:szCs w:val="18"/>
                  <w:lang w:eastAsia="es-BO"/>
                </w:rPr>
                <w:t>s</w:t>
              </w:r>
            </w:ins>
            <w:r w:rsidRPr="002B7CF2">
              <w:rPr>
                <w:rFonts w:ascii="AkzidenzGroteskBE-Regular" w:hAnsi="AkzidenzGroteskBE-Regular" w:cs="AkzidenzGroteskBE-Regular"/>
                <w:color w:val="1F497D" w:themeColor="text2"/>
                <w:sz w:val="18"/>
                <w:szCs w:val="18"/>
                <w:lang w:eastAsia="es-BO"/>
              </w:rPr>
              <w:t xml:space="preserve"> de fibra:  SMF (ITU-T G.652), MMF (ITU-T G.651), </w:t>
            </w:r>
            <w:del w:id="90" w:author="pvelasco" w:date="2015-09-22T12:08:00Z">
              <w:r w:rsidRPr="002B7CF2" w:rsidDel="00C12E68">
                <w:rPr>
                  <w:rFonts w:ascii="AkzidenzGroteskBE-Regular" w:hAnsi="AkzidenzGroteskBE-Regular" w:cs="AkzidenzGroteskBE-Regular"/>
                  <w:color w:val="1F497D" w:themeColor="text2"/>
                  <w:sz w:val="18"/>
                  <w:szCs w:val="18"/>
                  <w:lang w:eastAsia="es-BO"/>
                </w:rPr>
                <w:delText xml:space="preserve">DSF (ITU-T G.653), </w:delText>
              </w:r>
            </w:del>
            <w:r w:rsidRPr="002B7CF2">
              <w:rPr>
                <w:rFonts w:ascii="AkzidenzGroteskBE-Regular" w:hAnsi="AkzidenzGroteskBE-Regular" w:cs="AkzidenzGroteskBE-Regular"/>
                <w:color w:val="1F497D" w:themeColor="text2"/>
                <w:sz w:val="18"/>
                <w:szCs w:val="18"/>
                <w:lang w:eastAsia="es-BO"/>
              </w:rPr>
              <w:t xml:space="preserve">NZDSF (ITU-TG.655), </w:t>
            </w:r>
            <w:del w:id="91" w:author="pvelasco" w:date="2015-09-22T12:09:00Z">
              <w:r w:rsidRPr="002B7CF2" w:rsidDel="00C12E68">
                <w:rPr>
                  <w:rFonts w:ascii="AkzidenzGroteskBE-Regular" w:hAnsi="AkzidenzGroteskBE-Regular" w:cs="AkzidenzGroteskBE-Regular"/>
                  <w:color w:val="1F497D" w:themeColor="text2"/>
                  <w:sz w:val="18"/>
                  <w:szCs w:val="18"/>
                  <w:lang w:eastAsia="es-BO"/>
                </w:rPr>
                <w:delText xml:space="preserve">CSF (ITU-T G.654), </w:delText>
              </w:r>
            </w:del>
            <w:r w:rsidRPr="002B7CF2">
              <w:rPr>
                <w:rFonts w:ascii="AkzidenzGroteskBE-Regular" w:hAnsi="AkzidenzGroteskBE-Regular" w:cs="AkzidenzGroteskBE-Regular"/>
                <w:color w:val="1F497D" w:themeColor="text2"/>
                <w:sz w:val="18"/>
                <w:szCs w:val="18"/>
                <w:lang w:eastAsia="es-BO"/>
              </w:rPr>
              <w:t>Fibra con baja</w:t>
            </w:r>
            <w:del w:id="92" w:author="pvelasco" w:date="2015-09-22T12:09:00Z">
              <w:r w:rsidRPr="002B7CF2" w:rsidDel="00C12E68">
                <w:rPr>
                  <w:rFonts w:ascii="AkzidenzGroteskBE-Regular" w:hAnsi="AkzidenzGroteskBE-Regular" w:cs="AkzidenzGroteskBE-Regular"/>
                  <w:color w:val="1F497D" w:themeColor="text2"/>
                  <w:sz w:val="18"/>
                  <w:szCs w:val="18"/>
                  <w:lang w:eastAsia="es-BO"/>
                </w:rPr>
                <w:delText xml:space="preserve">  </w:delText>
              </w:r>
            </w:del>
          </w:p>
          <w:p w14:paraId="1A463D2E" w14:textId="77777777" w:rsidR="00AD77AD" w:rsidRPr="002B7CF2" w:rsidRDefault="00C12E68" w:rsidP="00C12E68">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ins w:id="93" w:author="pvelasco" w:date="2015-09-22T12:09:00Z">
              <w:r>
                <w:rPr>
                  <w:rFonts w:ascii="AkzidenzGroteskBE-Regular" w:hAnsi="AkzidenzGroteskBE-Regular" w:cs="AkzidenzGroteskBE-Regular"/>
                  <w:color w:val="1F497D" w:themeColor="text2"/>
                  <w:sz w:val="18"/>
                  <w:szCs w:val="18"/>
                  <w:lang w:eastAsia="es-BO"/>
                </w:rPr>
                <w:t xml:space="preserve"> </w:t>
              </w:r>
            </w:ins>
            <w:r w:rsidR="00AD77AD" w:rsidRPr="002B7CF2">
              <w:rPr>
                <w:rFonts w:ascii="AkzidenzGroteskBE-Regular" w:hAnsi="AkzidenzGroteskBE-Regular" w:cs="AkzidenzGroteskBE-Regular"/>
                <w:color w:val="1F497D" w:themeColor="text2"/>
                <w:sz w:val="18"/>
                <w:szCs w:val="18"/>
                <w:lang w:eastAsia="es-BO"/>
              </w:rPr>
              <w:t>sensibilidad a las dobladuras (ITU-T G.657), fibras enriquecidas con erbio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A5C78F"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E5751E"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CAD444"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34D2106E"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C8D940"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Pérdida </w:t>
            </w:r>
            <w:r>
              <w:rPr>
                <w:rFonts w:ascii="AkzidenzGroteskBE-Regular" w:hAnsi="AkzidenzGroteskBE-Regular" w:cs="AkzidenzGroteskBE-Regular"/>
                <w:color w:val="1F497D" w:themeColor="text2"/>
                <w:sz w:val="18"/>
                <w:szCs w:val="18"/>
                <w:lang w:eastAsia="es-BO"/>
              </w:rPr>
              <w:t>de fusiones</w:t>
            </w:r>
            <w:r w:rsidRPr="002B7CF2">
              <w:rPr>
                <w:rFonts w:ascii="AkzidenzGroteskBE-Regular" w:hAnsi="AkzidenzGroteskBE-Regular" w:cs="AkzidenzGroteskBE-Regular"/>
                <w:color w:val="1F497D" w:themeColor="text2"/>
                <w:sz w:val="18"/>
                <w:szCs w:val="18"/>
                <w:lang w:eastAsia="es-BO"/>
              </w:rPr>
              <w:t>: 0,02 dB(SM) 0,01 dB(MM) 0,04 dB(DSF) 0,04 dB(NZDS)</w:t>
            </w:r>
            <w:r>
              <w:rPr>
                <w:rFonts w:ascii="AkzidenzGroteskBE-Regular" w:hAnsi="AkzidenzGroteskBE-Regular" w:cs="AkzidenzGroteskBE-Regular"/>
                <w:color w:val="1F497D" w:themeColor="text2"/>
                <w:sz w:val="18"/>
                <w:szCs w:val="18"/>
                <w:lang w:eastAsia="es-BO"/>
              </w:rPr>
              <w:t xml:space="preserve"> o valores menores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3457D"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CDB310"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5B40CE"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6C21E649"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CD0D85"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Diámetro del recubrimiento</w:t>
            </w:r>
            <w:r w:rsidRPr="002B7CF2">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80-150</w:t>
            </w:r>
            <w:r w:rsidRPr="002B7CF2">
              <w:rPr>
                <w:rFonts w:ascii="AkzidenzGroteskBE-Regular" w:hAnsi="AkzidenzGroteskBE-Regular" w:cs="AkzidenzGroteskBE-Regular"/>
                <w:color w:val="1F497D" w:themeColor="text2"/>
                <w:sz w:val="18"/>
                <w:szCs w:val="18"/>
                <w:lang w:eastAsia="es-BO"/>
              </w:rPr>
              <w:t>μ</w:t>
            </w:r>
            <w:r>
              <w:rPr>
                <w:rFonts w:ascii="AkzidenzGroteskBE-Regular" w:hAnsi="AkzidenzGroteskBE-Regular" w:cs="AkzidenzGroteskBE-Regular"/>
                <w:color w:val="1F497D" w:themeColor="text2"/>
                <w:sz w:val="18"/>
                <w:szCs w:val="18"/>
                <w:lang w:eastAsia="es-BO"/>
              </w:rPr>
              <w:t xml:space="preserve">m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8CA50C"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A48F69"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1E5EA7"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36817BA1"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8C7282"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Número de fusiones a carga completa de batería: 200 ciclos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11C5F6"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E43506"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D30C09"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51920E40"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709878"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Tiempo de vida de electrodo: 3 000 fusiones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960A4A"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15726E"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3AC9F"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3D57FFA6"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3999D2" w14:textId="77777777" w:rsidR="00AD77AD"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Tiempo de fusión / Tiempo de calentado de electrodo: </w:t>
            </w:r>
          </w:p>
          <w:p w14:paraId="1BCEEEB3" w14:textId="77777777" w:rsidR="00AD77AD" w:rsidRPr="008F4F37"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Pr>
                <w:rFonts w:ascii="AkzidenzGroteskBE-Regular" w:hAnsi="AkzidenzGroteskBE-Regular" w:cs="AkzidenzGroteskBE-Regular"/>
                <w:color w:val="1F497D" w:themeColor="text2"/>
                <w:sz w:val="18"/>
                <w:szCs w:val="18"/>
                <w:lang w:eastAsia="es-BO"/>
              </w:rPr>
              <w:t xml:space="preserve">Menores a 8 </w:t>
            </w:r>
            <w:r w:rsidRPr="008F4F37">
              <w:rPr>
                <w:rFonts w:ascii="AkzidenzGroteskBE-Regular" w:hAnsi="AkzidenzGroteskBE-Regular" w:cs="AkzidenzGroteskBE-Regular"/>
                <w:color w:val="1F497D" w:themeColor="text2"/>
                <w:sz w:val="18"/>
                <w:szCs w:val="18"/>
                <w:lang w:eastAsia="es-BO"/>
              </w:rPr>
              <w:t>se</w:t>
            </w:r>
            <w:r>
              <w:rPr>
                <w:rFonts w:ascii="AkzidenzGroteskBE-Regular" w:hAnsi="AkzidenzGroteskBE-Regular" w:cs="AkzidenzGroteskBE-Regular"/>
                <w:color w:val="1F497D" w:themeColor="text2"/>
                <w:sz w:val="18"/>
                <w:szCs w:val="18"/>
                <w:lang w:eastAsia="es-BO"/>
              </w:rPr>
              <w:t xml:space="preserve">gundos </w:t>
            </w:r>
            <w:r w:rsidRPr="008F4F37">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Menores a </w:t>
            </w:r>
            <w:r w:rsidRPr="008F4F37">
              <w:rPr>
                <w:rFonts w:ascii="AkzidenzGroteskBE-Regular" w:hAnsi="AkzidenzGroteskBE-Regular" w:cs="AkzidenzGroteskBE-Regular"/>
                <w:color w:val="1F497D" w:themeColor="text2"/>
                <w:sz w:val="18"/>
                <w:szCs w:val="18"/>
                <w:lang w:eastAsia="es-BO"/>
              </w:rPr>
              <w:t>1</w:t>
            </w:r>
            <w:r>
              <w:rPr>
                <w:rFonts w:ascii="AkzidenzGroteskBE-Regular" w:hAnsi="AkzidenzGroteskBE-Regular" w:cs="AkzidenzGroteskBE-Regular"/>
                <w:color w:val="1F497D" w:themeColor="text2"/>
                <w:sz w:val="18"/>
                <w:szCs w:val="18"/>
                <w:lang w:eastAsia="es-BO"/>
              </w:rPr>
              <w:t xml:space="preserve">5 </w:t>
            </w:r>
            <w:r w:rsidRPr="008F4F37">
              <w:rPr>
                <w:rFonts w:ascii="AkzidenzGroteskBE-Regular" w:hAnsi="AkzidenzGroteskBE-Regular" w:cs="AkzidenzGroteskBE-Regular"/>
                <w:color w:val="1F497D" w:themeColor="text2"/>
                <w:sz w:val="18"/>
                <w:szCs w:val="18"/>
                <w:lang w:eastAsia="es-BO"/>
              </w:rPr>
              <w:t>se</w:t>
            </w:r>
            <w:r>
              <w:rPr>
                <w:rFonts w:ascii="AkzidenzGroteskBE-Regular" w:hAnsi="AkzidenzGroteskBE-Regular" w:cs="AkzidenzGroteskBE-Regular"/>
                <w:color w:val="1F497D" w:themeColor="text2"/>
                <w:sz w:val="18"/>
                <w:szCs w:val="18"/>
                <w:lang w:eastAsia="es-BO"/>
              </w:rPr>
              <w:t xml:space="preserve">gundos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80199"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5229BF"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182BDF"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4FC354A5"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F763E2" w14:textId="77777777" w:rsidR="00AD77AD" w:rsidRPr="00DC055D"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 xml:space="preserve">Condiciones operativas: </w:t>
            </w:r>
            <w:r w:rsidRPr="00DC055D">
              <w:rPr>
                <w:rFonts w:ascii="AkzidenzGroteskBE-Regular" w:hAnsi="AkzidenzGroteskBE-Regular" w:cs="AkzidenzGroteskBE-Regular"/>
                <w:color w:val="1F497D" w:themeColor="text2"/>
                <w:sz w:val="18"/>
                <w:szCs w:val="18"/>
                <w:lang w:eastAsia="es-BO"/>
              </w:rPr>
              <w:tab/>
            </w:r>
            <w:r w:rsidRPr="00DC055D">
              <w:rPr>
                <w:rFonts w:ascii="AkzidenzGroteskBE-Regular" w:hAnsi="AkzidenzGroteskBE-Regular" w:cs="AkzidenzGroteskBE-Regular"/>
                <w:color w:val="1F497D" w:themeColor="text2"/>
                <w:sz w:val="18"/>
                <w:szCs w:val="18"/>
                <w:lang w:eastAsia="es-BO"/>
              </w:rPr>
              <w:tab/>
            </w:r>
            <w:r w:rsidRPr="00DC055D">
              <w:rPr>
                <w:rFonts w:ascii="AkzidenzGroteskBE-Regular" w:hAnsi="AkzidenzGroteskBE-Regular" w:cs="AkzidenzGroteskBE-Regular"/>
                <w:color w:val="1F497D" w:themeColor="text2"/>
                <w:sz w:val="18"/>
                <w:szCs w:val="18"/>
                <w:lang w:eastAsia="es-BO"/>
              </w:rPr>
              <w:tab/>
            </w:r>
          </w:p>
          <w:p w14:paraId="74BFDA79" w14:textId="77777777" w:rsidR="00AD77AD" w:rsidRPr="00DC055D" w:rsidRDefault="00AD77AD" w:rsidP="00AD77AD">
            <w:pPr>
              <w:pStyle w:val="Prrafodelista"/>
              <w:numPr>
                <w:ilvl w:val="0"/>
                <w:numId w:val="44"/>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Operatividad en altitudes entre 0m a 5.000m sobre el nivel del mar.</w:t>
            </w:r>
          </w:p>
          <w:p w14:paraId="7F2D3A15" w14:textId="77777777" w:rsidR="00AD77AD" w:rsidRPr="00DC055D" w:rsidRDefault="00AD77AD" w:rsidP="00AD77AD">
            <w:pPr>
              <w:pStyle w:val="Prrafodelista"/>
              <w:numPr>
                <w:ilvl w:val="0"/>
                <w:numId w:val="44"/>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Operatividad con humedades relativas entre 0 y 95%</w:t>
            </w:r>
          </w:p>
          <w:p w14:paraId="051A27A7" w14:textId="77777777" w:rsidR="00AD77AD" w:rsidRPr="00DC055D" w:rsidRDefault="00AD77AD" w:rsidP="00AD77AD">
            <w:pPr>
              <w:pStyle w:val="Prrafodelista"/>
              <w:numPr>
                <w:ilvl w:val="0"/>
                <w:numId w:val="44"/>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Operatividad entre -10ºC y 50ºC</w:t>
            </w:r>
          </w:p>
          <w:p w14:paraId="576FD40F" w14:textId="77777777" w:rsidR="00AD77AD" w:rsidRPr="00DC055D" w:rsidRDefault="00AD77AD" w:rsidP="00AD77AD">
            <w:pPr>
              <w:pStyle w:val="Prrafodelista"/>
              <w:numPr>
                <w:ilvl w:val="0"/>
                <w:numId w:val="44"/>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 en condiciones de viento de hasta 15m/s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272B99"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078DB"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E92F2B"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4C78D381"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93177C"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Test de prueba:</w:t>
            </w:r>
            <w:r w:rsidRPr="002B7CF2">
              <w:rPr>
                <w:rFonts w:ascii="AkzidenzGroteskBE-Regular" w:hAnsi="AkzidenzGroteskBE-Regular" w:cs="AkzidenzGroteskBE-Regular"/>
                <w:color w:val="1F497D" w:themeColor="text2"/>
                <w:sz w:val="18"/>
                <w:szCs w:val="18"/>
                <w:lang w:eastAsia="es-BO"/>
              </w:rPr>
              <w:tab/>
              <w:t>Estándar 1.96N (200gf) hasta 2.25</w:t>
            </w:r>
            <w:r>
              <w:rPr>
                <w:rFonts w:ascii="AkzidenzGroteskBE-Regular" w:hAnsi="AkzidenzGroteskBE-Regular" w:cs="AkzidenzGroteskBE-Regular"/>
                <w:color w:val="1F497D" w:themeColor="text2"/>
                <w:sz w:val="18"/>
                <w:szCs w:val="18"/>
                <w:lang w:eastAsia="es-BO"/>
              </w:rPr>
              <w:t>N</w:t>
            </w:r>
            <w:r w:rsidRPr="002B7CF2">
              <w:rPr>
                <w:rFonts w:ascii="AkzidenzGroteskBE-Regular" w:hAnsi="AkzidenzGroteskBE-Regular" w:cs="AkzidenzGroteskBE-Regular"/>
                <w:color w:val="1F497D" w:themeColor="text2"/>
                <w:sz w:val="18"/>
                <w:szCs w:val="18"/>
                <w:lang w:eastAsia="es-BO"/>
              </w:rPr>
              <w:t xml:space="preserve"> (230gf)</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F8A5D9"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FF3958"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47B1B3"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7D7D7FFD"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56CD89" w14:textId="77777777" w:rsidR="00AD77AD" w:rsidRPr="008F4F37" w:rsidRDefault="00AD77AD" w:rsidP="001F03BF">
            <w:pPr>
              <w:autoSpaceDE w:val="0"/>
              <w:autoSpaceDN w:val="0"/>
              <w:adjustRightInd w:val="0"/>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Método de vis</w:t>
            </w:r>
            <w:r>
              <w:rPr>
                <w:rFonts w:ascii="AkzidenzGroteskBE-Regular" w:hAnsi="AkzidenzGroteskBE-Regular" w:cs="AkzidenzGroteskBE-Regular"/>
                <w:color w:val="1F497D" w:themeColor="text2"/>
                <w:sz w:val="18"/>
                <w:szCs w:val="18"/>
                <w:lang w:eastAsia="es-BO"/>
              </w:rPr>
              <w:t>ualización</w:t>
            </w:r>
            <w:r w:rsidRPr="002B7CF2">
              <w:rPr>
                <w:rFonts w:ascii="AkzidenzGroteskBE-Regular" w:hAnsi="AkzidenzGroteskBE-Regular" w:cs="AkzidenzGroteskBE-Regular"/>
                <w:color w:val="1F497D" w:themeColor="text2"/>
                <w:sz w:val="18"/>
                <w:szCs w:val="18"/>
                <w:lang w:eastAsia="es-BO"/>
              </w:rPr>
              <w:t xml:space="preserve">: </w:t>
            </w:r>
            <w:r w:rsidRPr="008F4F37">
              <w:rPr>
                <w:rFonts w:ascii="AkzidenzGroteskBE-Regular" w:hAnsi="AkzidenzGroteskBE-Regular" w:cs="AkzidenzGroteskBE-Regular"/>
                <w:color w:val="1F497D" w:themeColor="text2"/>
                <w:sz w:val="18"/>
                <w:szCs w:val="18"/>
                <w:lang w:eastAsia="es-BO"/>
              </w:rPr>
              <w:t xml:space="preserve">2 </w:t>
            </w:r>
            <w:r>
              <w:rPr>
                <w:rFonts w:ascii="AkzidenzGroteskBE-Regular" w:hAnsi="AkzidenzGroteskBE-Regular" w:cs="AkzidenzGroteskBE-Regular"/>
                <w:color w:val="1F497D" w:themeColor="text2"/>
                <w:sz w:val="18"/>
                <w:szCs w:val="18"/>
                <w:lang w:eastAsia="es-BO"/>
              </w:rPr>
              <w:t>ejes con cámara</w:t>
            </w:r>
            <w:r w:rsidRPr="008F4F37">
              <w:rPr>
                <w:rFonts w:ascii="AkzidenzGroteskBE-Regular" w:hAnsi="AkzidenzGroteskBE-Regular" w:cs="AkzidenzGroteskBE-Regular"/>
                <w:color w:val="1F497D" w:themeColor="text2"/>
                <w:sz w:val="18"/>
                <w:szCs w:val="18"/>
                <w:lang w:eastAsia="es-BO"/>
              </w:rPr>
              <w:t xml:space="preserve"> CMOS.</w:t>
            </w:r>
          </w:p>
          <w:p w14:paraId="6717DA28" w14:textId="77777777" w:rsidR="00AD77AD" w:rsidRPr="008F4F37"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8F4F37">
              <w:rPr>
                <w:rFonts w:ascii="AkzidenzGroteskBE-Regular" w:hAnsi="AkzidenzGroteskBE-Regular" w:cs="AkzidenzGroteskBE-Regular"/>
                <w:color w:val="1F497D" w:themeColor="text2"/>
                <w:sz w:val="18"/>
                <w:szCs w:val="18"/>
                <w:lang w:eastAsia="es-BO"/>
              </w:rPr>
              <w:t xml:space="preserve">X/Y (320X </w:t>
            </w:r>
            <w:r>
              <w:rPr>
                <w:rFonts w:ascii="AkzidenzGroteskBE-Regular" w:hAnsi="AkzidenzGroteskBE-Regular" w:cs="AkzidenzGroteskBE-Regular"/>
                <w:color w:val="1F497D" w:themeColor="text2"/>
                <w:sz w:val="18"/>
                <w:szCs w:val="18"/>
                <w:lang w:eastAsia="es-BO"/>
              </w:rPr>
              <w:t>acercamiento o mayor</w:t>
            </w:r>
            <w:r w:rsidRPr="008F4F37">
              <w:rPr>
                <w:rFonts w:ascii="AkzidenzGroteskBE-Regular" w:hAnsi="AkzidenzGroteskBE-Regular" w:cs="AkzidenzGroteskBE-Regular"/>
                <w:color w:val="1F497D" w:themeColor="text2"/>
                <w:sz w:val="18"/>
                <w:szCs w:val="18"/>
                <w:lang w:eastAsia="es-BO"/>
              </w:rPr>
              <w:t xml:space="preserve">), o </w:t>
            </w:r>
            <w:r>
              <w:rPr>
                <w:rFonts w:ascii="AkzidenzGroteskBE-Regular" w:hAnsi="AkzidenzGroteskBE-Regular" w:cs="AkzidenzGroteskBE-Regular"/>
                <w:color w:val="1F497D" w:themeColor="text2"/>
                <w:sz w:val="18"/>
                <w:szCs w:val="18"/>
                <w:lang w:eastAsia="es-BO"/>
              </w:rPr>
              <w:t>ambos</w:t>
            </w:r>
            <w:r w:rsidRPr="008F4F37">
              <w:rPr>
                <w:rFonts w:ascii="AkzidenzGroteskBE-Regular" w:hAnsi="AkzidenzGroteskBE-Regular" w:cs="AkzidenzGroteskBE-Regular"/>
                <w:color w:val="1F497D" w:themeColor="text2"/>
                <w:sz w:val="18"/>
                <w:szCs w:val="18"/>
                <w:lang w:eastAsia="es-BO"/>
              </w:rPr>
              <w:t xml:space="preserve"> X </w:t>
            </w:r>
            <w:r>
              <w:rPr>
                <w:rFonts w:ascii="AkzidenzGroteskBE-Regular" w:hAnsi="AkzidenzGroteskBE-Regular" w:cs="AkzidenzGroteskBE-Regular"/>
                <w:color w:val="1F497D" w:themeColor="text2"/>
                <w:sz w:val="18"/>
                <w:szCs w:val="18"/>
                <w:lang w:eastAsia="es-BO"/>
              </w:rPr>
              <w:t>y</w:t>
            </w:r>
            <w:r w:rsidRPr="008F4F37">
              <w:rPr>
                <w:rFonts w:ascii="AkzidenzGroteskBE-Regular" w:hAnsi="AkzidenzGroteskBE-Regular" w:cs="AkzidenzGroteskBE-Regular"/>
                <w:color w:val="1F497D" w:themeColor="text2"/>
                <w:sz w:val="18"/>
                <w:szCs w:val="18"/>
                <w:lang w:eastAsia="es-BO"/>
              </w:rPr>
              <w:t xml:space="preserve"> Y </w:t>
            </w:r>
            <w:r>
              <w:rPr>
                <w:rFonts w:ascii="AkzidenzGroteskBE-Regular" w:hAnsi="AkzidenzGroteskBE-Regular" w:cs="AkzidenzGroteskBE-Regular"/>
                <w:color w:val="1F497D" w:themeColor="text2"/>
                <w:sz w:val="18"/>
                <w:szCs w:val="18"/>
                <w:lang w:eastAsia="es-BO"/>
              </w:rPr>
              <w:t>simultaneo</w:t>
            </w:r>
            <w:r w:rsidRPr="008F4F37">
              <w:rPr>
                <w:rFonts w:ascii="AkzidenzGroteskBE-Regular" w:hAnsi="AkzidenzGroteskBE-Regular" w:cs="AkzidenzGroteskBE-Regular"/>
                <w:color w:val="1F497D" w:themeColor="text2"/>
                <w:sz w:val="18"/>
                <w:szCs w:val="18"/>
                <w:lang w:eastAsia="es-BO"/>
              </w:rPr>
              <w:t xml:space="preserve"> (200X </w:t>
            </w:r>
            <w:r>
              <w:rPr>
                <w:rFonts w:ascii="AkzidenzGroteskBE-Regular" w:hAnsi="AkzidenzGroteskBE-Regular" w:cs="AkzidenzGroteskBE-Regular"/>
                <w:color w:val="1F497D" w:themeColor="text2"/>
                <w:sz w:val="18"/>
                <w:szCs w:val="18"/>
                <w:lang w:eastAsia="es-BO"/>
              </w:rPr>
              <w:t>acercamiento o mayor</w:t>
            </w:r>
            <w:r w:rsidRPr="008F4F37">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19251F"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1E203"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87F6E"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0488CDF5"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A415BA"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Almacenaje de datos de fusión: 2</w:t>
            </w:r>
            <w:r>
              <w:rPr>
                <w:rFonts w:ascii="AkzidenzGroteskBE-Regular" w:hAnsi="AkzidenzGroteskBE-Regular" w:cs="AkzidenzGroteskBE-Regular"/>
                <w:color w:val="1F497D" w:themeColor="text2"/>
                <w:sz w:val="18"/>
                <w:szCs w:val="18"/>
                <w:lang w:eastAsia="es-BO"/>
              </w:rPr>
              <w:t xml:space="preserve"> </w:t>
            </w:r>
            <w:r w:rsidRPr="002B7CF2">
              <w:rPr>
                <w:rFonts w:ascii="AkzidenzGroteskBE-Regular" w:hAnsi="AkzidenzGroteskBE-Regular" w:cs="AkzidenzGroteskBE-Regular"/>
                <w:color w:val="1F497D" w:themeColor="text2"/>
                <w:sz w:val="18"/>
                <w:szCs w:val="18"/>
                <w:lang w:eastAsia="es-BO"/>
              </w:rPr>
              <w:t>000 fusiones</w:t>
            </w:r>
            <w:r>
              <w:rPr>
                <w:rFonts w:ascii="AkzidenzGroteskBE-Regular" w:hAnsi="AkzidenzGroteskBE-Regular" w:cs="AkzidenzGroteskBE-Regular"/>
                <w:color w:val="1F497D" w:themeColor="text2"/>
                <w:sz w:val="18"/>
                <w:szCs w:val="18"/>
                <w:lang w:eastAsia="es-BO"/>
              </w:rPr>
              <w:t xml:space="preserve">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2747B"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9B92D0"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5C006B"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0DA11A6B"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51F59E"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Interface</w:t>
            </w:r>
            <w:r>
              <w:rPr>
                <w:rFonts w:ascii="AkzidenzGroteskBE-Regular" w:hAnsi="AkzidenzGroteskBE-Regular" w:cs="AkzidenzGroteskBE-Regular"/>
                <w:color w:val="1F497D" w:themeColor="text2"/>
                <w:sz w:val="18"/>
                <w:szCs w:val="18"/>
                <w:lang w:eastAsia="es-BO"/>
              </w:rPr>
              <w:t>s</w:t>
            </w:r>
            <w:r w:rsidRPr="002B7CF2">
              <w:rPr>
                <w:rFonts w:ascii="AkzidenzGroteskBE-Regular" w:hAnsi="AkzidenzGroteskBE-Regular" w:cs="AkzidenzGroteskBE-Regular"/>
                <w:color w:val="1F497D" w:themeColor="text2"/>
                <w:sz w:val="18"/>
                <w:szCs w:val="18"/>
                <w:lang w:eastAsia="es-BO"/>
              </w:rPr>
              <w:t xml:space="preserve"> USB para </w:t>
            </w:r>
            <w:r>
              <w:rPr>
                <w:rFonts w:ascii="AkzidenzGroteskBE-Regular" w:hAnsi="AkzidenzGroteskBE-Regular" w:cs="AkzidenzGroteskBE-Regular"/>
                <w:color w:val="1F497D" w:themeColor="text2"/>
                <w:sz w:val="18"/>
                <w:szCs w:val="18"/>
                <w:lang w:eastAsia="es-BO"/>
              </w:rPr>
              <w:t>comunicación con</w:t>
            </w:r>
            <w:r w:rsidRPr="002B7CF2">
              <w:rPr>
                <w:rFonts w:ascii="AkzidenzGroteskBE-Regular" w:hAnsi="AkzidenzGroteskBE-Regular" w:cs="AkzidenzGroteskBE-Regular"/>
                <w:color w:val="1F497D" w:themeColor="text2"/>
                <w:sz w:val="18"/>
                <w:szCs w:val="18"/>
                <w:lang w:eastAsia="es-BO"/>
              </w:rPr>
              <w:t xml:space="preserve"> PC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48580F"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6710FD"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039612"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7A1C9226"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7F214E"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2DB482"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72ACC7"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5B280F"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621BB963"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1FBFAE" w14:textId="77777777" w:rsidR="00AD77AD"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Cortadora </w:t>
            </w:r>
            <w:r>
              <w:rPr>
                <w:rFonts w:ascii="AkzidenzGroteskBE-Regular" w:hAnsi="AkzidenzGroteskBE-Regular" w:cs="AkzidenzGroteskBE-Regular"/>
                <w:color w:val="1F497D" w:themeColor="text2"/>
                <w:sz w:val="18"/>
                <w:szCs w:val="18"/>
                <w:lang w:eastAsia="es-BO"/>
              </w:rPr>
              <w:t xml:space="preserve">de fibra óptica </w:t>
            </w:r>
            <w:r w:rsidRPr="002B7CF2">
              <w:rPr>
                <w:rFonts w:ascii="AkzidenzGroteskBE-Regular" w:hAnsi="AkzidenzGroteskBE-Regular" w:cs="AkzidenzGroteskBE-Regular"/>
                <w:color w:val="1F497D" w:themeColor="text2"/>
                <w:sz w:val="18"/>
                <w:szCs w:val="18"/>
                <w:lang w:eastAsia="es-BO"/>
              </w:rPr>
              <w:t>de precisión</w:t>
            </w:r>
            <w:r>
              <w:rPr>
                <w:rFonts w:ascii="AkzidenzGroteskBE-Regular" w:hAnsi="AkzidenzGroteskBE-Regular" w:cs="AkzidenzGroteskBE-Regular"/>
                <w:color w:val="1F497D" w:themeColor="text2"/>
                <w:sz w:val="18"/>
                <w:szCs w:val="18"/>
                <w:lang w:eastAsia="es-BO"/>
              </w:rPr>
              <w:t>:</w:t>
            </w:r>
          </w:p>
          <w:p w14:paraId="1E094410" w14:textId="77777777" w:rsidR="00AD77AD"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Diámetro de fibra: 125</w:t>
            </w:r>
            <w:r w:rsidRPr="002B7CF2">
              <w:rPr>
                <w:rFonts w:ascii="AkzidenzGroteskBE-Regular" w:hAnsi="AkzidenzGroteskBE-Regular" w:cs="AkzidenzGroteskBE-Regular"/>
                <w:color w:val="1F497D" w:themeColor="text2"/>
                <w:sz w:val="18"/>
                <w:szCs w:val="18"/>
                <w:lang w:eastAsia="es-BO"/>
              </w:rPr>
              <w:t>μ</w:t>
            </w:r>
            <w:r>
              <w:rPr>
                <w:rFonts w:ascii="AkzidenzGroteskBE-Regular" w:hAnsi="AkzidenzGroteskBE-Regular" w:cs="AkzidenzGroteskBE-Regular"/>
                <w:color w:val="1F497D" w:themeColor="text2"/>
                <w:sz w:val="18"/>
                <w:szCs w:val="18"/>
                <w:lang w:eastAsia="es-BO"/>
              </w:rPr>
              <w:t xml:space="preserve">m </w:t>
            </w:r>
          </w:p>
          <w:p w14:paraId="6484E916" w14:textId="77777777" w:rsidR="00AD77AD"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Diámetro de recubrimiento: De 250 a 900</w:t>
            </w:r>
            <w:r w:rsidRPr="002B7CF2">
              <w:rPr>
                <w:rFonts w:ascii="AkzidenzGroteskBE-Regular" w:hAnsi="AkzidenzGroteskBE-Regular" w:cs="AkzidenzGroteskBE-Regular"/>
                <w:color w:val="1F497D" w:themeColor="text2"/>
                <w:sz w:val="18"/>
                <w:szCs w:val="18"/>
                <w:lang w:eastAsia="es-BO"/>
              </w:rPr>
              <w:t>μ</w:t>
            </w:r>
            <w:r>
              <w:rPr>
                <w:rFonts w:ascii="AkzidenzGroteskBE-Regular" w:hAnsi="AkzidenzGroteskBE-Regular" w:cs="AkzidenzGroteskBE-Regular"/>
                <w:color w:val="1F497D" w:themeColor="text2"/>
                <w:sz w:val="18"/>
                <w:szCs w:val="18"/>
                <w:lang w:eastAsia="es-BO"/>
              </w:rPr>
              <w:t xml:space="preserve">m </w:t>
            </w:r>
          </w:p>
          <w:p w14:paraId="59EED193" w14:textId="77777777" w:rsidR="00AD77AD"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Ángulo de corte medio: 0.5° o menor</w:t>
            </w:r>
          </w:p>
          <w:p w14:paraId="39EAD36A"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Recurso de cuchilla: 48 000 cortes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BD4947"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B0CC02"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8F50CE"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34273A49"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400E7" w14:textId="77777777" w:rsidR="00AD77AD" w:rsidRPr="002B7CF2" w:rsidRDefault="00AD77AD" w:rsidP="001F03B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DOCUMENTACION TÉCNICA - Manuales de operación y mantenimiento:</w:t>
            </w:r>
          </w:p>
          <w:p w14:paraId="1AC37403" w14:textId="77777777" w:rsidR="00AD77AD" w:rsidRPr="002C51F4" w:rsidRDefault="00AD77AD" w:rsidP="00AD77AD">
            <w:pPr>
              <w:pStyle w:val="Prrafodelista"/>
              <w:numPr>
                <w:ilvl w:val="0"/>
                <w:numId w:val="44"/>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C51F4">
              <w:rPr>
                <w:rFonts w:ascii="AkzidenzGroteskBE-Regular" w:hAnsi="AkzidenzGroteskBE-Regular" w:cs="AkzidenzGroteskBE-Regular"/>
                <w:color w:val="1F497D" w:themeColor="text2"/>
                <w:sz w:val="18"/>
                <w:szCs w:val="18"/>
                <w:lang w:eastAsia="es-BO"/>
              </w:rPr>
              <w:t>Se debe proveer los manuales de operación y mantenimiento</w:t>
            </w:r>
            <w:del w:id="94" w:author="pvelasco" w:date="2015-09-22T12:10:00Z">
              <w:r w:rsidRPr="002C51F4" w:rsidDel="00C12E68">
                <w:rPr>
                  <w:rFonts w:ascii="AkzidenzGroteskBE-Regular" w:hAnsi="AkzidenzGroteskBE-Regular" w:cs="AkzidenzGroteskBE-Regular"/>
                  <w:color w:val="1F497D" w:themeColor="text2"/>
                  <w:sz w:val="18"/>
                  <w:szCs w:val="18"/>
                  <w:lang w:eastAsia="es-BO"/>
                </w:rPr>
                <w:delText>, adicionando el software de edición de trazas</w:delText>
              </w:r>
            </w:del>
            <w:r w:rsidRPr="002C51F4">
              <w:rPr>
                <w:rFonts w:ascii="AkzidenzGroteskBE-Regular" w:hAnsi="AkzidenzGroteskBE-Regular" w:cs="AkzidenzGroteskBE-Regular"/>
                <w:color w:val="1F497D" w:themeColor="text2"/>
                <w:sz w:val="18"/>
                <w:szCs w:val="18"/>
                <w:lang w:eastAsia="es-BO"/>
              </w:rPr>
              <w:t>.</w:t>
            </w:r>
          </w:p>
          <w:p w14:paraId="5746659D" w14:textId="77777777" w:rsidR="00AD77AD" w:rsidRPr="002B7CF2" w:rsidRDefault="00AD77AD" w:rsidP="00AD77AD">
            <w:pPr>
              <w:pStyle w:val="Prrafodelista"/>
              <w:numPr>
                <w:ilvl w:val="0"/>
                <w:numId w:val="44"/>
              </w:numPr>
              <w:autoSpaceDE w:val="0"/>
              <w:autoSpaceDN w:val="0"/>
              <w:adjustRightInd w:val="0"/>
              <w:contextualSpacing/>
              <w:rPr>
                <w:rFonts w:ascii="Arial" w:hAnsi="Arial" w:cs="Arial"/>
                <w:color w:val="1F497D" w:themeColor="text2"/>
              </w:rPr>
            </w:pPr>
            <w:r w:rsidRPr="002C51F4">
              <w:rPr>
                <w:rFonts w:ascii="AkzidenzGroteskBE-Regular" w:hAnsi="AkzidenzGroteskBE-Regular" w:cs="AkzidenzGroteskBE-Regular"/>
                <w:color w:val="1F497D" w:themeColor="text2"/>
                <w:sz w:val="18"/>
                <w:szCs w:val="18"/>
                <w:lang w:eastAsia="es-BO"/>
              </w:rPr>
              <w:t>Se debe proveer  todos los certificados de calibración</w:t>
            </w:r>
            <w:r>
              <w:rPr>
                <w:rFonts w:ascii="AkzidenzGroteskBE-Regular" w:hAnsi="AkzidenzGroteskBE-Regular" w:cs="AkzidenzGroteskBE-Regular"/>
                <w:color w:val="1F497D" w:themeColor="text2"/>
                <w:sz w:val="18"/>
                <w:szCs w:val="18"/>
                <w:lang w:eastAsia="es-BO"/>
              </w:rPr>
              <w:t>,</w:t>
            </w:r>
            <w:r w:rsidRPr="002C51F4">
              <w:rPr>
                <w:rFonts w:ascii="AkzidenzGroteskBE-Regular" w:hAnsi="AkzidenzGroteskBE-Regular" w:cs="AkzidenzGroteskBE-Regular"/>
                <w:color w:val="1F497D" w:themeColor="text2"/>
                <w:sz w:val="18"/>
                <w:szCs w:val="18"/>
                <w:lang w:eastAsia="es-BO"/>
              </w:rPr>
              <w:t xml:space="preserve"> certificados de garantía</w:t>
            </w:r>
            <w:r>
              <w:rPr>
                <w:rFonts w:ascii="AkzidenzGroteskBE-Regular" w:hAnsi="AkzidenzGroteskBE-Regular" w:cs="AkzidenzGroteskBE-Regular"/>
                <w:color w:val="1F497D" w:themeColor="text2"/>
                <w:sz w:val="18"/>
                <w:szCs w:val="18"/>
                <w:lang w:eastAsia="es-BO"/>
              </w:rPr>
              <w:t xml:space="preserve"> y certificados de representación de fábrica</w:t>
            </w:r>
            <w:r w:rsidRPr="002C51F4">
              <w:rPr>
                <w:rFonts w:ascii="AkzidenzGroteskBE-Regular" w:hAnsi="AkzidenzGroteskBE-Regular" w:cs="AkzidenzGroteskBE-Regular"/>
                <w:color w:val="1F497D" w:themeColor="text2"/>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B51FA9"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8C7840"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EE11A1"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02A52D1B"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F3D277" w14:textId="77777777" w:rsidR="00AD77AD" w:rsidRPr="009C6820"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MALETIN DE TRANSPORTE Y ACCESORIOS.- </w:t>
            </w:r>
            <w:r>
              <w:rPr>
                <w:rFonts w:ascii="AkzidenzGroteskBE-Regular" w:hAnsi="AkzidenzGroteskBE-Regular" w:cs="AkzidenzGroteskBE-Regular"/>
                <w:color w:val="1F497D" w:themeColor="text2"/>
                <w:sz w:val="18"/>
                <w:szCs w:val="18"/>
                <w:lang w:eastAsia="es-BO"/>
              </w:rPr>
              <w:t>D</w:t>
            </w:r>
            <w:r w:rsidRPr="009C6820">
              <w:rPr>
                <w:rFonts w:ascii="AkzidenzGroteskBE-Regular" w:hAnsi="AkzidenzGroteskBE-Regular" w:cs="AkzidenzGroteskBE-Regular"/>
                <w:color w:val="1F497D" w:themeColor="text2"/>
                <w:sz w:val="18"/>
                <w:szCs w:val="18"/>
                <w:lang w:eastAsia="es-BO"/>
              </w:rPr>
              <w:t>eberá proveerse en un maletín apropiado para transporte y trabajo en campo, con todos sus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DE182B"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51E38B"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930EA1"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53B809A6"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0069B"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PERIODO DE GARANTIA CONTRA DEFECTOS DE FUNCIONAMIENTO Y DEFECTOS DE FÁBRICA.- El periodo de garantía  contra defectos de funcionamiento y defectos de fabricación es mayor ó igual a un año. En este periodo, cualquier defecto o falla de funcionamiento atribuible a la fabricación ó mala calibración, será  reparado por el proveedor (fabricante), 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CA18B8"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22FC00"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2A4579" w14:textId="77777777" w:rsidR="00AD77AD" w:rsidRPr="002B7CF2" w:rsidRDefault="00AD77AD" w:rsidP="001F03BF">
            <w:pPr>
              <w:jc w:val="center"/>
              <w:rPr>
                <w:rFonts w:ascii="Tahoma" w:hAnsi="Tahoma" w:cs="Tahoma"/>
                <w:b/>
                <w:bCs/>
                <w:color w:val="1F497D" w:themeColor="text2"/>
                <w:sz w:val="18"/>
                <w:szCs w:val="18"/>
                <w:lang w:val="es-BO" w:eastAsia="es-BO"/>
              </w:rPr>
            </w:pPr>
          </w:p>
        </w:tc>
      </w:tr>
      <w:tr w:rsidR="00AD77AD" w:rsidRPr="002B7CF2" w14:paraId="67C681AE" w14:textId="77777777" w:rsidTr="001F03B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570536"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PRUEBAS DE CALIDAD Y ACEPTACION.- ENTEL S.A. establecerá en función a la fecha prevista de entrega, la realización de pruebas de calidad y aceptación de los equipos, las mimas se realizaran en las instalaciones de ENTEL S.A. en horarios preestablecidos.</w:t>
            </w:r>
            <w:r>
              <w:rPr>
                <w:rFonts w:ascii="AkzidenzGroteskBE-Regular" w:hAnsi="AkzidenzGroteskBE-Regular" w:cs="AkzidenzGroteskBE-Regular"/>
                <w:color w:val="1F497D" w:themeColor="text2"/>
                <w:sz w:val="18"/>
                <w:szCs w:val="18"/>
                <w:lang w:eastAsia="es-BO"/>
              </w:rPr>
              <w:t xml:space="preserve"> El proveedor de manera previa deberá entregar a ENTEL S.A. para su evaluación el protocolo de pruebas de aceptación (ATP), misma que de acuerdo a requerimiento podrá ser modificada. </w:t>
            </w:r>
          </w:p>
          <w:p w14:paraId="636FD5A3" w14:textId="77777777" w:rsidR="00AD77AD" w:rsidRPr="002B7CF2"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Como producto de las pruebas se emitirá el acta de conformidad por parte del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63B311" w14:textId="77777777" w:rsidR="00AD77AD" w:rsidRPr="00DC055D" w:rsidRDefault="00274496" w:rsidP="001F03B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00AD77AD" w:rsidRPr="002B7CF2">
              <w:rPr>
                <w:rFonts w:ascii="Tahoma" w:hAnsi="Tahoma" w:cs="Tahoma"/>
                <w:color w:val="1F497D" w:themeColor="text2"/>
                <w:sz w:val="18"/>
                <w:szCs w:val="18"/>
              </w:rPr>
              <w:instrText xml:space="preserve"> FORMCHECKBOX </w:instrText>
            </w:r>
            <w:r w:rsidR="0015787F">
              <w:rPr>
                <w:rFonts w:ascii="Tahoma" w:hAnsi="Tahoma" w:cs="Tahoma"/>
                <w:color w:val="1F497D" w:themeColor="text2"/>
                <w:sz w:val="18"/>
                <w:szCs w:val="18"/>
              </w:rPr>
            </w:r>
            <w:r w:rsidR="0015787F">
              <w:rPr>
                <w:rFonts w:ascii="Tahoma" w:hAnsi="Tahoma" w:cs="Tahoma"/>
                <w:color w:val="1F497D" w:themeColor="text2"/>
                <w:sz w:val="18"/>
                <w:szCs w:val="18"/>
              </w:rPr>
              <w:fldChar w:fldCharType="separate"/>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97FC0" w14:textId="77777777" w:rsidR="00AD77AD" w:rsidRPr="002B7CF2" w:rsidRDefault="00AD77AD" w:rsidP="001F03B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06A3CC" w14:textId="77777777" w:rsidR="00AD77AD" w:rsidRPr="002B7CF2" w:rsidRDefault="00AD77AD" w:rsidP="001F03BF">
            <w:pPr>
              <w:jc w:val="center"/>
              <w:rPr>
                <w:rFonts w:ascii="Tahoma" w:hAnsi="Tahoma" w:cs="Tahoma"/>
                <w:b/>
                <w:bCs/>
                <w:color w:val="1F497D" w:themeColor="text2"/>
                <w:sz w:val="18"/>
                <w:szCs w:val="18"/>
                <w:lang w:val="es-BO" w:eastAsia="es-BO"/>
              </w:rPr>
            </w:pPr>
          </w:p>
        </w:tc>
      </w:tr>
    </w:tbl>
    <w:p w14:paraId="4569CF5F" w14:textId="77777777" w:rsidR="00AD77AD" w:rsidRPr="00D32B37" w:rsidRDefault="00AD77AD" w:rsidP="00AD77AD">
      <w:pPr>
        <w:autoSpaceDE w:val="0"/>
        <w:autoSpaceDN w:val="0"/>
        <w:adjustRightInd w:val="0"/>
        <w:contextualSpacing/>
        <w:jc w:val="both"/>
        <w:rPr>
          <w:rFonts w:ascii="Tahoma" w:hAnsi="Tahoma" w:cs="Tahoma"/>
          <w:color w:val="004990"/>
          <w:sz w:val="24"/>
        </w:rPr>
      </w:pPr>
    </w:p>
    <w:p w14:paraId="07453D37" w14:textId="77777777" w:rsidR="00AD77AD" w:rsidRDefault="00AD77AD" w:rsidP="000E4017">
      <w:pPr>
        <w:pStyle w:val="TITULOS"/>
        <w:numPr>
          <w:ilvl w:val="0"/>
          <w:numId w:val="7"/>
        </w:numPr>
        <w:spacing w:after="0"/>
        <w:ind w:left="426" w:hanging="426"/>
        <w:rPr>
          <w:rFonts w:ascii="Tahoma" w:hAnsi="Tahoma" w:cs="Tahoma"/>
          <w:color w:val="004990"/>
          <w:sz w:val="22"/>
          <w:szCs w:val="22"/>
        </w:rPr>
      </w:pPr>
      <w:r>
        <w:rPr>
          <w:rFonts w:ascii="Tahoma" w:hAnsi="Tahoma" w:cs="Tahoma"/>
          <w:color w:val="004990"/>
          <w:sz w:val="22"/>
          <w:szCs w:val="22"/>
        </w:rPr>
        <w:t>PLAN DE ENTRENAMIENTO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7"/>
        <w:gridCol w:w="1128"/>
        <w:gridCol w:w="6"/>
        <w:gridCol w:w="851"/>
        <w:gridCol w:w="1560"/>
      </w:tblGrid>
      <w:tr w:rsidR="00AD77AD" w:rsidRPr="00E6409B" w14:paraId="06E01D67" w14:textId="77777777" w:rsidTr="001F03BF">
        <w:trPr>
          <w:trHeight w:val="46"/>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64A2852"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REQUERIMIENTO DE ENTEL S.A.</w:t>
            </w:r>
          </w:p>
          <w:p w14:paraId="65F99440"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ESPECIFICACIONES TECNICAS</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2B93983"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RESPUESTA DEL OFERENTE</w:t>
            </w:r>
          </w:p>
        </w:tc>
      </w:tr>
      <w:tr w:rsidR="00AD77AD" w:rsidRPr="00E6409B" w14:paraId="72026AC6" w14:textId="77777777" w:rsidTr="001F03BF">
        <w:trPr>
          <w:trHeight w:val="98"/>
          <w:tblHeader/>
        </w:trPr>
        <w:tc>
          <w:tcPr>
            <w:tcW w:w="623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ED49E7B" w14:textId="77777777" w:rsidR="00AD77AD" w:rsidRPr="00E6409B" w:rsidRDefault="00AD77AD" w:rsidP="001F03BF">
            <w:pPr>
              <w:jc w:val="center"/>
              <w:rPr>
                <w:rFonts w:ascii="Tahoma" w:hAnsi="Tahoma" w:cs="Tahoma"/>
                <w:color w:val="FFFFFF" w:themeColor="background1"/>
                <w:sz w:val="18"/>
                <w:szCs w:val="18"/>
                <w:lang w:eastAsia="es-BO"/>
              </w:rPr>
            </w:pPr>
            <w:r w:rsidRPr="00E6409B">
              <w:rPr>
                <w:rFonts w:ascii="Tahoma" w:hAnsi="Tahoma" w:cs="Tahoma"/>
                <w:b/>
                <w:bCs/>
                <w:color w:val="FFFFFF" w:themeColor="background1"/>
                <w:szCs w:val="18"/>
                <w:lang w:eastAsia="es-BO"/>
              </w:rPr>
              <w:t>CONDICIONES PARA LA PRESENTACIÓN DE PROPUESTAS TÉCNICAS</w:t>
            </w: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DD0B904"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CONDICIÓN</w:t>
            </w:r>
            <w:r>
              <w:rPr>
                <w:rFonts w:ascii="Tahoma" w:hAnsi="Tahoma" w:cs="Tahoma"/>
                <w:b/>
                <w:bCs/>
                <w:color w:val="FFFFFF" w:themeColor="background1"/>
                <w:sz w:val="12"/>
                <w:szCs w:val="12"/>
                <w:lang w:val="en-GB" w:eastAsia="es-BO"/>
              </w:rPr>
              <w:t xml:space="preserve"> REQUERIDA</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B568A3E" w14:textId="77777777" w:rsidR="00AD77AD" w:rsidRPr="00E6409B" w:rsidRDefault="00AD77AD" w:rsidP="001F03BF">
            <w:pPr>
              <w:jc w:val="center"/>
              <w:rPr>
                <w:rFonts w:ascii="Tahoma" w:hAnsi="Tahoma" w:cs="Tahoma"/>
                <w:color w:val="FFFFFF" w:themeColor="background1"/>
                <w:sz w:val="12"/>
                <w:szCs w:val="12"/>
                <w:lang w:eastAsia="es-BO"/>
              </w:rPr>
            </w:pPr>
            <w:r w:rsidRPr="00E6409B">
              <w:rPr>
                <w:rFonts w:ascii="Tahoma" w:hAnsi="Tahoma" w:cs="Tahoma"/>
                <w:b/>
                <w:bCs/>
                <w:color w:val="FFFFFF" w:themeColor="background1"/>
                <w:sz w:val="12"/>
                <w:szCs w:val="12"/>
                <w:lang w:eastAsia="es-BO"/>
              </w:rPr>
              <w:t>(Llenado Obligatorio)</w:t>
            </w:r>
          </w:p>
        </w:tc>
      </w:tr>
      <w:tr w:rsidR="00AD77AD" w:rsidRPr="00E6409B" w14:paraId="01699135" w14:textId="77777777" w:rsidTr="001F03BF">
        <w:trPr>
          <w:trHeight w:val="217"/>
          <w:tblHeader/>
        </w:trPr>
        <w:tc>
          <w:tcPr>
            <w:tcW w:w="6237"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61C730AE" w14:textId="77777777" w:rsidR="00AD77AD" w:rsidRPr="00E6409B" w:rsidRDefault="00AD77AD" w:rsidP="001F03BF">
            <w:pPr>
              <w:jc w:val="center"/>
              <w:rPr>
                <w:rFonts w:ascii="Tahoma" w:hAnsi="Tahoma" w:cs="Tahoma"/>
                <w:color w:val="FFFFFF" w:themeColor="background1"/>
                <w:sz w:val="18"/>
                <w:szCs w:val="18"/>
                <w:lang w:eastAsia="es-BO"/>
              </w:rPr>
            </w:pP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1A35BB4" w14:textId="77777777" w:rsidR="00AD77AD" w:rsidRPr="00E6409B" w:rsidRDefault="00AD77AD" w:rsidP="001F03BF">
            <w:pPr>
              <w:jc w:val="center"/>
              <w:rPr>
                <w:rFonts w:ascii="Tahoma" w:hAnsi="Tahoma" w:cs="Tahoma"/>
                <w:b/>
                <w:bCs/>
                <w:color w:val="FFFFFF" w:themeColor="background1"/>
                <w:sz w:val="12"/>
                <w:szCs w:val="12"/>
                <w:lang w:val="en-GB" w:eastAsia="es-BO"/>
              </w:rPr>
            </w:pPr>
            <w:r w:rsidRPr="00E6409B">
              <w:rPr>
                <w:rFonts w:ascii="Tahoma" w:hAnsi="Tahoma" w:cs="Tahoma"/>
                <w:b/>
                <w:bCs/>
                <w:color w:val="FFFFFF" w:themeColor="background1"/>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301CFB8"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78AC30C"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DOCUMENTO, PÁGINA, REFERENCIA</w:t>
            </w:r>
          </w:p>
        </w:tc>
      </w:tr>
      <w:tr w:rsidR="00AD77AD" w:rsidRPr="009C2DE5" w14:paraId="1A5D6283" w14:textId="77777777" w:rsidTr="001F0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F45CAB" w14:textId="77777777" w:rsidR="00AD77AD" w:rsidRPr="00D32B37"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 xml:space="preserve">El OFERENTE debe considerar en su oferta un plan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local</w:t>
            </w:r>
            <w:r>
              <w:rPr>
                <w:rFonts w:ascii="AkzidenzGroteskBE-Regular" w:hAnsi="AkzidenzGroteskBE-Regular" w:cs="AkzidenzGroteskBE-Regular"/>
                <w:color w:val="1F497D" w:themeColor="text2"/>
                <w:sz w:val="18"/>
                <w:szCs w:val="18"/>
                <w:lang w:eastAsia="es-BO"/>
              </w:rPr>
              <w:t xml:space="preserve"> a realizarse en ambientes del proveedor con</w:t>
            </w:r>
            <w:r w:rsidRPr="00D32B37">
              <w:rPr>
                <w:rFonts w:ascii="AkzidenzGroteskBE-Regular" w:hAnsi="AkzidenzGroteskBE-Regular" w:cs="AkzidenzGroteskBE-Regular"/>
                <w:color w:val="1F497D" w:themeColor="text2"/>
                <w:sz w:val="18"/>
                <w:szCs w:val="18"/>
                <w:lang w:eastAsia="es-BO"/>
              </w:rPr>
              <w:t xml:space="preserve"> un contenido teórico-práctico y sin que ello represente costo alguno para ENTEL S.A</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14:paraId="3E93F1BA" w14:textId="77777777" w:rsidR="00AD77AD" w:rsidRPr="009C2DE5" w:rsidRDefault="00274496" w:rsidP="001F03B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D77AD" w:rsidRPr="009C2DE5">
              <w:rPr>
                <w:rFonts w:ascii="Tahoma" w:hAnsi="Tahoma" w:cs="Tahoma"/>
                <w:color w:val="004990"/>
                <w:sz w:val="18"/>
                <w:szCs w:val="18"/>
              </w:rPr>
              <w:instrText xml:space="preserve"> FORMCHECKBOX </w:instrText>
            </w:r>
            <w:r w:rsidR="0015787F">
              <w:rPr>
                <w:rFonts w:ascii="Tahoma" w:hAnsi="Tahoma" w:cs="Tahoma"/>
                <w:color w:val="004990"/>
                <w:sz w:val="18"/>
                <w:szCs w:val="18"/>
              </w:rPr>
            </w:r>
            <w:r w:rsidR="001578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14:paraId="4CAD3733" w14:textId="77777777" w:rsidR="00AD77AD" w:rsidRPr="009C2DE5" w:rsidRDefault="00AD77AD" w:rsidP="001F03B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2B7612" w14:textId="77777777" w:rsidR="00AD77AD" w:rsidRPr="009C2DE5" w:rsidRDefault="00AD77AD" w:rsidP="001F03BF">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AD77AD" w:rsidRPr="009C2DE5" w14:paraId="1CF33BA2" w14:textId="77777777" w:rsidTr="001F0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990A7E" w14:textId="77777777" w:rsidR="00AD77AD" w:rsidRPr="00D32B37"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 xml:space="preserve">El curso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local deberá ser dictado </w:t>
            </w:r>
            <w:r>
              <w:rPr>
                <w:rFonts w:ascii="AkzidenzGroteskBE-Regular" w:hAnsi="AkzidenzGroteskBE-Regular" w:cs="AkzidenzGroteskBE-Regular"/>
                <w:color w:val="1F497D" w:themeColor="text2"/>
                <w:sz w:val="18"/>
                <w:szCs w:val="18"/>
                <w:lang w:eastAsia="es-BO"/>
              </w:rPr>
              <w:t xml:space="preserve">en la ciudad de La Paz, </w:t>
            </w:r>
            <w:r w:rsidRPr="00D32B37">
              <w:rPr>
                <w:rFonts w:ascii="AkzidenzGroteskBE-Regular" w:hAnsi="AkzidenzGroteskBE-Regular" w:cs="AkzidenzGroteskBE-Regular"/>
                <w:color w:val="1F497D" w:themeColor="text2"/>
                <w:sz w:val="18"/>
                <w:szCs w:val="18"/>
                <w:lang w:eastAsia="es-BO"/>
              </w:rPr>
              <w:t xml:space="preserve">en </w:t>
            </w:r>
            <w:r>
              <w:rPr>
                <w:rFonts w:ascii="AkzidenzGroteskBE-Regular" w:hAnsi="AkzidenzGroteskBE-Regular" w:cs="AkzidenzGroteskBE-Regular"/>
                <w:color w:val="1F497D" w:themeColor="text2"/>
                <w:sz w:val="18"/>
                <w:szCs w:val="18"/>
                <w:lang w:eastAsia="es-BO"/>
              </w:rPr>
              <w:t xml:space="preserve">idioma </w:t>
            </w:r>
            <w:r w:rsidRPr="00D32B37">
              <w:rPr>
                <w:rFonts w:ascii="AkzidenzGroteskBE-Regular" w:hAnsi="AkzidenzGroteskBE-Regular" w:cs="AkzidenzGroteskBE-Regular"/>
                <w:color w:val="1F497D" w:themeColor="text2"/>
                <w:sz w:val="18"/>
                <w:szCs w:val="18"/>
                <w:lang w:eastAsia="es-BO"/>
              </w:rPr>
              <w:t>español y estar orientado a proveer la descripción de</w:t>
            </w:r>
            <w:r>
              <w:rPr>
                <w:rFonts w:ascii="AkzidenzGroteskBE-Regular" w:hAnsi="AkzidenzGroteskBE-Regular" w:cs="AkzidenzGroteskBE-Regular"/>
                <w:color w:val="1F497D" w:themeColor="text2"/>
                <w:sz w:val="18"/>
                <w:szCs w:val="18"/>
                <w:lang w:eastAsia="es-BO"/>
              </w:rPr>
              <w:t xml:space="preserve"> todo e</w:t>
            </w:r>
            <w:r w:rsidRPr="00D32B37">
              <w:rPr>
                <w:rFonts w:ascii="AkzidenzGroteskBE-Regular" w:hAnsi="AkzidenzGroteskBE-Regular" w:cs="AkzidenzGroteskBE-Regular"/>
                <w:color w:val="1F497D" w:themeColor="text2"/>
                <w:sz w:val="18"/>
                <w:szCs w:val="18"/>
                <w:lang w:eastAsia="es-BO"/>
              </w:rPr>
              <w:t xml:space="preserve">l equipamiento </w:t>
            </w:r>
            <w:r>
              <w:rPr>
                <w:rFonts w:ascii="AkzidenzGroteskBE-Regular" w:hAnsi="AkzidenzGroteskBE-Regular" w:cs="AkzidenzGroteskBE-Regular"/>
                <w:color w:val="1F497D" w:themeColor="text2"/>
                <w:sz w:val="18"/>
                <w:szCs w:val="18"/>
                <w:lang w:eastAsia="es-BO"/>
              </w:rPr>
              <w:t>adquirido</w:t>
            </w:r>
            <w:r w:rsidRPr="00D32B37">
              <w:rPr>
                <w:rFonts w:ascii="AkzidenzGroteskBE-Regular" w:hAnsi="AkzidenzGroteskBE-Regular" w:cs="AkzidenzGroteskBE-Regular"/>
                <w:color w:val="1F497D" w:themeColor="text2"/>
                <w:sz w:val="18"/>
                <w:szCs w:val="18"/>
                <w:lang w:eastAsia="es-BO"/>
              </w:rPr>
              <w:t>, operación, mantenimiento y gestión.</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14:paraId="09344185" w14:textId="77777777" w:rsidR="00AD77AD" w:rsidRPr="009C2DE5" w:rsidRDefault="00274496" w:rsidP="001F03B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D77AD" w:rsidRPr="009C2DE5">
              <w:rPr>
                <w:rFonts w:ascii="Tahoma" w:hAnsi="Tahoma" w:cs="Tahoma"/>
                <w:color w:val="004990"/>
                <w:sz w:val="18"/>
                <w:szCs w:val="18"/>
              </w:rPr>
              <w:instrText xml:space="preserve"> FORMCHECKBOX </w:instrText>
            </w:r>
            <w:r w:rsidR="0015787F">
              <w:rPr>
                <w:rFonts w:ascii="Tahoma" w:hAnsi="Tahoma" w:cs="Tahoma"/>
                <w:color w:val="004990"/>
                <w:sz w:val="18"/>
                <w:szCs w:val="18"/>
              </w:rPr>
            </w:r>
            <w:r w:rsidR="001578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14:paraId="34C23235" w14:textId="77777777" w:rsidR="00AD77AD" w:rsidRPr="009C2DE5" w:rsidRDefault="00AD77AD" w:rsidP="001F03B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0CD926" w14:textId="77777777" w:rsidR="00AD77AD" w:rsidRPr="009C2DE5" w:rsidRDefault="00AD77AD" w:rsidP="001F03BF">
            <w:pPr>
              <w:jc w:val="center"/>
              <w:rPr>
                <w:rFonts w:ascii="Tahoma" w:hAnsi="Tahoma" w:cs="Tahoma"/>
                <w:color w:val="004990"/>
                <w:sz w:val="18"/>
                <w:szCs w:val="18"/>
                <w:lang w:eastAsia="es-BO"/>
              </w:rPr>
            </w:pPr>
          </w:p>
        </w:tc>
      </w:tr>
      <w:tr w:rsidR="00AD77AD" w:rsidRPr="009C2DE5" w14:paraId="45767DFA" w14:textId="77777777" w:rsidTr="001F0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436B80" w14:textId="77777777" w:rsidR="00AD77AD" w:rsidRPr="00D32B37"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 xml:space="preserve">El OFERENTE debe presentar un cronograma detallado del curso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a seguir. La duración </w:t>
            </w:r>
            <w:r>
              <w:rPr>
                <w:rFonts w:ascii="AkzidenzGroteskBE-Regular" w:hAnsi="AkzidenzGroteskBE-Regular" w:cs="AkzidenzGroteskBE-Regular"/>
                <w:color w:val="1F497D" w:themeColor="text2"/>
                <w:sz w:val="18"/>
                <w:szCs w:val="18"/>
                <w:lang w:eastAsia="es-BO"/>
              </w:rPr>
              <w:t xml:space="preserve">total </w:t>
            </w:r>
            <w:r w:rsidRPr="00D32B37">
              <w:rPr>
                <w:rFonts w:ascii="AkzidenzGroteskBE-Regular" w:hAnsi="AkzidenzGroteskBE-Regular" w:cs="AkzidenzGroteskBE-Regular"/>
                <w:color w:val="1F497D" w:themeColor="text2"/>
                <w:sz w:val="18"/>
                <w:szCs w:val="18"/>
                <w:lang w:eastAsia="es-BO"/>
              </w:rPr>
              <w:t>de</w:t>
            </w:r>
            <w:r>
              <w:rPr>
                <w:rFonts w:ascii="AkzidenzGroteskBE-Regular" w:hAnsi="AkzidenzGroteskBE-Regular" w:cs="AkzidenzGroteskBE-Regular"/>
                <w:color w:val="1F497D" w:themeColor="text2"/>
                <w:sz w:val="18"/>
                <w:szCs w:val="18"/>
                <w:lang w:eastAsia="es-BO"/>
              </w:rPr>
              <w:t>l</w:t>
            </w:r>
            <w:r w:rsidRPr="00D32B37">
              <w:rPr>
                <w:rFonts w:ascii="AkzidenzGroteskBE-Regular" w:hAnsi="AkzidenzGroteskBE-Regular" w:cs="AkzidenzGroteskBE-Regular"/>
                <w:color w:val="1F497D" w:themeColor="text2"/>
                <w:sz w:val="18"/>
                <w:szCs w:val="18"/>
                <w:lang w:eastAsia="es-BO"/>
              </w:rPr>
              <w:t xml:space="preserve"> curso deberá ser mínimamente de </w:t>
            </w:r>
            <w:r>
              <w:rPr>
                <w:rFonts w:ascii="AkzidenzGroteskBE-Regular" w:hAnsi="AkzidenzGroteskBE-Regular" w:cs="AkzidenzGroteskBE-Regular"/>
                <w:color w:val="1F497D" w:themeColor="text2"/>
                <w:sz w:val="18"/>
                <w:szCs w:val="18"/>
                <w:lang w:eastAsia="es-BO"/>
              </w:rPr>
              <w:t>24</w:t>
            </w:r>
            <w:r w:rsidRPr="00D32B37">
              <w:rPr>
                <w:rFonts w:ascii="AkzidenzGroteskBE-Regular" w:hAnsi="AkzidenzGroteskBE-Regular" w:cs="AkzidenzGroteskBE-Regular"/>
                <w:color w:val="1F497D" w:themeColor="text2"/>
                <w:sz w:val="18"/>
                <w:szCs w:val="18"/>
                <w:lang w:eastAsia="es-BO"/>
              </w:rPr>
              <w:t xml:space="preserve"> horas.</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14:paraId="477FE970" w14:textId="77777777" w:rsidR="00AD77AD" w:rsidRPr="009C2DE5" w:rsidRDefault="00274496" w:rsidP="001F03B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D77AD" w:rsidRPr="009C2DE5">
              <w:rPr>
                <w:rFonts w:ascii="Tahoma" w:hAnsi="Tahoma" w:cs="Tahoma"/>
                <w:color w:val="004990"/>
                <w:sz w:val="18"/>
                <w:szCs w:val="18"/>
              </w:rPr>
              <w:instrText xml:space="preserve"> FORMCHECKBOX </w:instrText>
            </w:r>
            <w:r w:rsidR="0015787F">
              <w:rPr>
                <w:rFonts w:ascii="Tahoma" w:hAnsi="Tahoma" w:cs="Tahoma"/>
                <w:color w:val="004990"/>
                <w:sz w:val="18"/>
                <w:szCs w:val="18"/>
              </w:rPr>
            </w:r>
            <w:r w:rsidR="001578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14:paraId="112B42A9" w14:textId="77777777" w:rsidR="00AD77AD" w:rsidRPr="009C2DE5" w:rsidRDefault="00AD77AD" w:rsidP="001F03B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A9001F" w14:textId="77777777" w:rsidR="00AD77AD" w:rsidRPr="009C2DE5" w:rsidRDefault="00AD77AD" w:rsidP="001F03BF">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AD77AD" w:rsidRPr="009C2DE5" w14:paraId="4DA1A042" w14:textId="77777777" w:rsidTr="001F0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CBBC0E" w14:textId="77777777" w:rsidR="00AD77AD" w:rsidRPr="00D32B37"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El número total de plazas requeridas por ENTEL S.A., para desarrollar el plan de cursos de entrenamiento es de 12.</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14:paraId="3BFA55EE" w14:textId="77777777" w:rsidR="00AD77AD" w:rsidRPr="009C2DE5" w:rsidRDefault="00274496" w:rsidP="001F03B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D77AD" w:rsidRPr="009C2DE5">
              <w:rPr>
                <w:rFonts w:ascii="Tahoma" w:hAnsi="Tahoma" w:cs="Tahoma"/>
                <w:color w:val="004990"/>
                <w:sz w:val="18"/>
                <w:szCs w:val="18"/>
              </w:rPr>
              <w:instrText xml:space="preserve"> FORMCHECKBOX </w:instrText>
            </w:r>
            <w:r w:rsidR="0015787F">
              <w:rPr>
                <w:rFonts w:ascii="Tahoma" w:hAnsi="Tahoma" w:cs="Tahoma"/>
                <w:color w:val="004990"/>
                <w:sz w:val="18"/>
                <w:szCs w:val="18"/>
              </w:rPr>
            </w:r>
            <w:r w:rsidR="001578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14:paraId="0DBF5438" w14:textId="77777777" w:rsidR="00AD77AD" w:rsidRPr="009C2DE5" w:rsidRDefault="00AD77AD" w:rsidP="001F03B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0EAA23" w14:textId="77777777" w:rsidR="00AD77AD" w:rsidRPr="009C2DE5" w:rsidRDefault="00AD77AD" w:rsidP="001F03BF">
            <w:pPr>
              <w:jc w:val="center"/>
              <w:rPr>
                <w:rFonts w:ascii="Tahoma" w:hAnsi="Tahoma" w:cs="Tahoma"/>
                <w:color w:val="004990"/>
                <w:sz w:val="18"/>
                <w:szCs w:val="18"/>
                <w:lang w:eastAsia="es-BO"/>
              </w:rPr>
            </w:pPr>
          </w:p>
        </w:tc>
      </w:tr>
      <w:tr w:rsidR="00AD77AD" w:rsidRPr="009C2DE5" w14:paraId="04B1422A" w14:textId="77777777" w:rsidTr="001F0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8DEFE0" w14:textId="77777777" w:rsidR="00AD77AD" w:rsidRPr="00D32B37" w:rsidRDefault="00AD77AD" w:rsidP="00C12E68">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Los gastos asociados al desarrollo de</w:t>
            </w:r>
            <w:r>
              <w:rPr>
                <w:rFonts w:ascii="AkzidenzGroteskBE-Regular" w:hAnsi="AkzidenzGroteskBE-Regular" w:cs="AkzidenzGroteskBE-Regular"/>
                <w:color w:val="1F497D" w:themeColor="text2"/>
                <w:sz w:val="18"/>
                <w:szCs w:val="18"/>
                <w:lang w:eastAsia="es-BO"/>
              </w:rPr>
              <w:t>l</w:t>
            </w:r>
            <w:r w:rsidRPr="00D32B37">
              <w:rPr>
                <w:rFonts w:ascii="AkzidenzGroteskBE-Regular" w:hAnsi="AkzidenzGroteskBE-Regular" w:cs="AkzidenzGroteskBE-Regular"/>
                <w:color w:val="1F497D" w:themeColor="text2"/>
                <w:sz w:val="18"/>
                <w:szCs w:val="18"/>
                <w:lang w:eastAsia="es-BO"/>
              </w:rPr>
              <w:t xml:space="preserve"> curso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como ser: alimentación, refrigerio, </w:t>
            </w:r>
            <w:del w:id="95" w:author="pvelasco" w:date="2015-09-22T12:10:00Z">
              <w:r w:rsidRPr="00D32B37" w:rsidDel="00C12E68">
                <w:rPr>
                  <w:rFonts w:ascii="AkzidenzGroteskBE-Regular" w:hAnsi="AkzidenzGroteskBE-Regular" w:cs="AkzidenzGroteskBE-Regular"/>
                  <w:color w:val="1F497D" w:themeColor="text2"/>
                  <w:sz w:val="18"/>
                  <w:szCs w:val="18"/>
                  <w:lang w:eastAsia="es-BO"/>
                </w:rPr>
                <w:delText xml:space="preserve">hospedaje, </w:delText>
              </w:r>
            </w:del>
            <w:r w:rsidRPr="00D32B37">
              <w:rPr>
                <w:rFonts w:ascii="AkzidenzGroteskBE-Regular" w:hAnsi="AkzidenzGroteskBE-Regular" w:cs="AkzidenzGroteskBE-Regular"/>
                <w:color w:val="1F497D" w:themeColor="text2"/>
                <w:sz w:val="18"/>
                <w:szCs w:val="18"/>
                <w:lang w:eastAsia="es-BO"/>
              </w:rPr>
              <w:t>aulas, laboratorios, material didáctico, instrumentos de medición y otros deberán correr por cuenta del OFERENTE.</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14:paraId="7C383B10" w14:textId="77777777" w:rsidR="00AD77AD" w:rsidRPr="009C2DE5" w:rsidRDefault="00274496" w:rsidP="001F03B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D77AD" w:rsidRPr="009C2DE5">
              <w:rPr>
                <w:rFonts w:ascii="Tahoma" w:hAnsi="Tahoma" w:cs="Tahoma"/>
                <w:color w:val="004990"/>
                <w:sz w:val="18"/>
                <w:szCs w:val="18"/>
              </w:rPr>
              <w:instrText xml:space="preserve"> FORMCHECKBOX </w:instrText>
            </w:r>
            <w:r w:rsidR="0015787F">
              <w:rPr>
                <w:rFonts w:ascii="Tahoma" w:hAnsi="Tahoma" w:cs="Tahoma"/>
                <w:color w:val="004990"/>
                <w:sz w:val="18"/>
                <w:szCs w:val="18"/>
              </w:rPr>
            </w:r>
            <w:r w:rsidR="0015787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14:paraId="143EDB16" w14:textId="77777777" w:rsidR="00AD77AD" w:rsidRPr="009C2DE5" w:rsidRDefault="00AD77AD" w:rsidP="001F03B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67A1A6" w14:textId="77777777" w:rsidR="00AD77AD" w:rsidRPr="009C2DE5" w:rsidRDefault="00AD77AD" w:rsidP="001F03BF">
            <w:pPr>
              <w:jc w:val="center"/>
              <w:rPr>
                <w:rFonts w:ascii="Tahoma" w:hAnsi="Tahoma" w:cs="Tahoma"/>
                <w:color w:val="004990"/>
                <w:sz w:val="18"/>
                <w:szCs w:val="18"/>
                <w:lang w:eastAsia="es-BO"/>
              </w:rPr>
            </w:pPr>
          </w:p>
        </w:tc>
      </w:tr>
    </w:tbl>
    <w:p w14:paraId="1F43E51B" w14:textId="77777777" w:rsidR="00AD77AD" w:rsidRDefault="00AD77AD" w:rsidP="00AD77AD">
      <w:pPr>
        <w:autoSpaceDE w:val="0"/>
        <w:autoSpaceDN w:val="0"/>
        <w:adjustRightInd w:val="0"/>
        <w:contextualSpacing/>
        <w:jc w:val="both"/>
        <w:rPr>
          <w:sz w:val="24"/>
          <w:lang w:val="es-BO"/>
        </w:rPr>
      </w:pPr>
    </w:p>
    <w:p w14:paraId="0AB8F7DB" w14:textId="77777777" w:rsidR="00AD77AD" w:rsidRPr="00AF7813" w:rsidRDefault="00AD77AD" w:rsidP="000E4017">
      <w:pPr>
        <w:pStyle w:val="TITULOS"/>
        <w:numPr>
          <w:ilvl w:val="0"/>
          <w:numId w:val="7"/>
        </w:numPr>
        <w:spacing w:after="0"/>
        <w:ind w:left="426" w:hanging="426"/>
        <w:rPr>
          <w:rFonts w:ascii="Tahoma" w:hAnsi="Tahoma" w:cs="Tahoma"/>
          <w:color w:val="004990"/>
          <w:sz w:val="22"/>
          <w:szCs w:val="22"/>
        </w:rPr>
      </w:pPr>
      <w:r w:rsidRPr="00AF7813">
        <w:rPr>
          <w:rFonts w:ascii="Tahoma" w:hAnsi="Tahoma" w:cs="Tahoma"/>
          <w:color w:val="004990"/>
          <w:sz w:val="22"/>
          <w:szCs w:val="22"/>
        </w:rPr>
        <w:t xml:space="preserve">TIEMPOS DE ENTREGA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8"/>
        <w:gridCol w:w="992"/>
        <w:gridCol w:w="851"/>
        <w:gridCol w:w="992"/>
        <w:gridCol w:w="851"/>
        <w:gridCol w:w="1417"/>
      </w:tblGrid>
      <w:tr w:rsidR="00AD77AD" w:rsidRPr="00363D85" w14:paraId="6D189161" w14:textId="77777777" w:rsidTr="001F03BF">
        <w:trPr>
          <w:trHeight w:val="202"/>
          <w:tblHeader/>
        </w:trPr>
        <w:tc>
          <w:tcPr>
            <w:tcW w:w="6521" w:type="dxa"/>
            <w:gridSpan w:val="3"/>
            <w:tcBorders>
              <w:top w:val="single" w:sz="4" w:space="0" w:color="004990"/>
              <w:left w:val="single" w:sz="4" w:space="0" w:color="004990"/>
              <w:bottom w:val="single" w:sz="4" w:space="0" w:color="FFFFFF"/>
              <w:right w:val="single" w:sz="4" w:space="0" w:color="FFFFFF"/>
            </w:tcBorders>
            <w:shd w:val="clear" w:color="auto" w:fill="004990"/>
          </w:tcPr>
          <w:p w14:paraId="75094520" w14:textId="77777777" w:rsidR="00AD77AD" w:rsidRPr="00E6409B" w:rsidRDefault="00AD77AD" w:rsidP="001F03B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REQUERIMIENTO DE ENTEL S.A.</w:t>
            </w:r>
          </w:p>
          <w:p w14:paraId="7FADE225" w14:textId="77777777" w:rsidR="00AD77AD" w:rsidRPr="00363D85" w:rsidRDefault="00AD77AD" w:rsidP="001F03BF">
            <w:pPr>
              <w:jc w:val="center"/>
              <w:rPr>
                <w:rFonts w:ascii="Tahoma" w:hAnsi="Tahoma" w:cs="Tahoma"/>
                <w:b/>
                <w:bCs/>
                <w:color w:val="FFFFFF"/>
                <w:sz w:val="18"/>
                <w:szCs w:val="18"/>
                <w:lang w:eastAsia="es-BO"/>
              </w:rPr>
            </w:pPr>
            <w:r w:rsidRPr="00E6409B">
              <w:rPr>
                <w:rFonts w:ascii="Tahoma" w:hAnsi="Tahoma" w:cs="Tahoma"/>
                <w:b/>
                <w:bCs/>
                <w:color w:val="FFFFFF" w:themeColor="background1"/>
                <w:szCs w:val="18"/>
                <w:lang w:eastAsia="es-BO"/>
              </w:rPr>
              <w:t>ESPECIFICACIONES TECNICAS</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4CC999A8" w14:textId="77777777" w:rsidR="00AD77AD" w:rsidRPr="00363D85" w:rsidRDefault="00AD77AD" w:rsidP="001F03B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AD77AD" w:rsidRPr="00363D85" w14:paraId="281954E2" w14:textId="77777777" w:rsidTr="001F03BF">
        <w:trPr>
          <w:trHeight w:val="113"/>
          <w:tblHeader/>
        </w:trPr>
        <w:tc>
          <w:tcPr>
            <w:tcW w:w="4678" w:type="dxa"/>
            <w:vMerge w:val="restart"/>
            <w:tcBorders>
              <w:top w:val="single" w:sz="4" w:space="0" w:color="FFFFFF"/>
              <w:left w:val="single" w:sz="4" w:space="0" w:color="004990"/>
              <w:right w:val="single" w:sz="4" w:space="0" w:color="FFFFFF"/>
            </w:tcBorders>
            <w:shd w:val="clear" w:color="auto" w:fill="004990"/>
            <w:vAlign w:val="center"/>
          </w:tcPr>
          <w:p w14:paraId="628E1DCA" w14:textId="77777777" w:rsidR="00AD77AD" w:rsidRPr="00363D85" w:rsidRDefault="00AD77AD" w:rsidP="001F03BF">
            <w:pPr>
              <w:jc w:val="center"/>
              <w:rPr>
                <w:rFonts w:ascii="Tahoma" w:hAnsi="Tahoma" w:cs="Tahoma"/>
                <w:color w:val="FFFFFF"/>
                <w:sz w:val="18"/>
                <w:szCs w:val="18"/>
                <w:lang w:eastAsia="es-BO"/>
              </w:rPr>
            </w:pPr>
            <w:r w:rsidRPr="00E6409B">
              <w:rPr>
                <w:rFonts w:ascii="Tahoma" w:hAnsi="Tahoma" w:cs="Tahoma"/>
                <w:b/>
                <w:bCs/>
                <w:color w:val="FFFFFF" w:themeColor="background1"/>
                <w:szCs w:val="18"/>
                <w:lang w:eastAsia="es-BO"/>
              </w:rPr>
              <w:t>CONDICIONES PARA LA PRESENTACIÓN DE PROPUESTAS TÉCNICAS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119A96D" w14:textId="77777777" w:rsidR="00AD77AD" w:rsidRPr="00E6409B" w:rsidRDefault="00AD77AD" w:rsidP="001F03B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CONDICIÓN</w:t>
            </w:r>
            <w:r>
              <w:rPr>
                <w:rFonts w:ascii="Tahoma" w:hAnsi="Tahoma" w:cs="Tahoma"/>
                <w:b/>
                <w:bCs/>
                <w:color w:val="FFFFFF" w:themeColor="background1"/>
                <w:sz w:val="12"/>
                <w:szCs w:val="12"/>
                <w:lang w:val="en-GB" w:eastAsia="es-BO"/>
              </w:rPr>
              <w:t xml:space="preserve"> REQUERIDA</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085624F" w14:textId="77777777" w:rsidR="00AD77AD" w:rsidRPr="00363D85" w:rsidRDefault="00AD77AD" w:rsidP="001F03BF">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(Llenado Obligatorio)</w:t>
            </w:r>
            <w:r w:rsidRPr="00363D85">
              <w:rPr>
                <w:rFonts w:ascii="Tahoma" w:hAnsi="Tahoma" w:cs="Tahoma"/>
                <w:color w:val="FFFFFF"/>
                <w:sz w:val="18"/>
                <w:szCs w:val="18"/>
                <w:lang w:val="en-GB" w:eastAsia="es-BO"/>
              </w:rPr>
              <w:t> </w:t>
            </w:r>
          </w:p>
        </w:tc>
      </w:tr>
      <w:tr w:rsidR="00AD77AD" w:rsidRPr="00363D85" w14:paraId="336AC387" w14:textId="77777777" w:rsidTr="001F03BF">
        <w:trPr>
          <w:trHeight w:val="172"/>
          <w:tblHeader/>
        </w:trPr>
        <w:tc>
          <w:tcPr>
            <w:tcW w:w="4678" w:type="dxa"/>
            <w:vMerge/>
            <w:tcBorders>
              <w:left w:val="single" w:sz="4" w:space="0" w:color="004990"/>
              <w:right w:val="single" w:sz="4" w:space="0" w:color="FFFFFF"/>
            </w:tcBorders>
            <w:shd w:val="clear" w:color="auto" w:fill="004990"/>
            <w:vAlign w:val="center"/>
          </w:tcPr>
          <w:p w14:paraId="6EDA1B6B" w14:textId="77777777" w:rsidR="00AD77AD" w:rsidRPr="00363D85" w:rsidRDefault="00AD77AD" w:rsidP="001F03BF">
            <w:pPr>
              <w:jc w:val="center"/>
              <w:rPr>
                <w:rFonts w:ascii="Tahoma" w:hAnsi="Tahoma" w:cs="Tahoma"/>
                <w:color w:val="FFFFFF"/>
                <w:sz w:val="18"/>
                <w:szCs w:val="18"/>
                <w:lang w:eastAsia="es-BO"/>
              </w:rPr>
            </w:pP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14:paraId="405AD65A" w14:textId="77777777" w:rsidR="00AD77AD" w:rsidRPr="002B30E9" w:rsidRDefault="00AD77AD" w:rsidP="001F03BF">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14:paraId="77DE058C" w14:textId="77777777" w:rsidR="00AD77AD" w:rsidRPr="002B30E9" w:rsidRDefault="00AD77AD" w:rsidP="001F03BF">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14:paraId="1B87B74F" w14:textId="77777777" w:rsidR="00AD77AD" w:rsidRPr="002B30E9" w:rsidRDefault="00AD77AD" w:rsidP="001F03BF">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14:paraId="40901775" w14:textId="77777777" w:rsidR="00AD77AD" w:rsidRPr="002B30E9" w:rsidRDefault="00AD77AD" w:rsidP="001F03BF">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1417" w:type="dxa"/>
            <w:vMerge w:val="restart"/>
            <w:tcBorders>
              <w:top w:val="single" w:sz="4" w:space="0" w:color="FFFFFF"/>
              <w:left w:val="single" w:sz="4" w:space="0" w:color="FFFFFF"/>
              <w:right w:val="single" w:sz="4" w:space="0" w:color="004990"/>
            </w:tcBorders>
            <w:shd w:val="clear" w:color="auto" w:fill="004990"/>
            <w:vAlign w:val="center"/>
          </w:tcPr>
          <w:p w14:paraId="72E0C176" w14:textId="77777777" w:rsidR="00AD77AD" w:rsidRPr="00363D85" w:rsidRDefault="00AD77AD" w:rsidP="001F03BF">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AD77AD" w:rsidRPr="00363D85" w14:paraId="7FC637CD" w14:textId="77777777" w:rsidTr="001F03BF">
        <w:trPr>
          <w:trHeight w:val="178"/>
          <w:tblHeader/>
        </w:trPr>
        <w:tc>
          <w:tcPr>
            <w:tcW w:w="4678" w:type="dxa"/>
            <w:vMerge/>
            <w:tcBorders>
              <w:left w:val="single" w:sz="4" w:space="0" w:color="004990"/>
              <w:bottom w:val="single" w:sz="4" w:space="0" w:color="FFFFFF"/>
              <w:right w:val="single" w:sz="4" w:space="0" w:color="FFFFFF"/>
            </w:tcBorders>
            <w:shd w:val="clear" w:color="auto" w:fill="004990"/>
            <w:vAlign w:val="center"/>
          </w:tcPr>
          <w:p w14:paraId="21DBEF08" w14:textId="77777777" w:rsidR="00AD77AD" w:rsidRPr="00363D85" w:rsidRDefault="00AD77AD" w:rsidP="001F03BF">
            <w:pPr>
              <w:jc w:val="center"/>
              <w:rPr>
                <w:rFonts w:ascii="Tahoma" w:hAnsi="Tahoma" w:cs="Tahoma"/>
                <w:b/>
                <w:bCs/>
                <w:color w:val="FFFFFF"/>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14:paraId="0D6DC958" w14:textId="77777777" w:rsidR="00AD77AD" w:rsidRPr="002B30E9" w:rsidRDefault="00AD77AD" w:rsidP="001F03BF">
            <w:pPr>
              <w:jc w:val="center"/>
              <w:rPr>
                <w:rFonts w:ascii="Tahoma" w:hAnsi="Tahoma" w:cs="Tahoma"/>
                <w:b/>
                <w:bCs/>
                <w:color w:val="FFFFFF"/>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14:paraId="47D1FABA" w14:textId="77777777" w:rsidR="00AD77AD" w:rsidRDefault="00AD77AD" w:rsidP="001F03BF">
            <w:pPr>
              <w:jc w:val="center"/>
              <w:rPr>
                <w:rFonts w:ascii="Tahoma" w:hAnsi="Tahoma" w:cs="Tahoma"/>
                <w:b/>
                <w:bCs/>
                <w:color w:val="FFFFFF"/>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14:paraId="5D8C8F87" w14:textId="77777777" w:rsidR="00AD77AD" w:rsidRPr="002B30E9" w:rsidRDefault="00AD77AD" w:rsidP="001F03BF">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851" w:type="dxa"/>
            <w:tcBorders>
              <w:top w:val="single" w:sz="4" w:space="0" w:color="FFFFFF" w:themeColor="background1"/>
              <w:left w:val="single" w:sz="4" w:space="0" w:color="FFFFFF" w:themeColor="background1"/>
              <w:right w:val="single" w:sz="4" w:space="0" w:color="FFFFFF"/>
            </w:tcBorders>
            <w:shd w:val="clear" w:color="auto" w:fill="004990"/>
            <w:vAlign w:val="center"/>
          </w:tcPr>
          <w:p w14:paraId="746B25B3" w14:textId="77777777" w:rsidR="00AD77AD" w:rsidRPr="002B30E9" w:rsidRDefault="00AD77AD" w:rsidP="001F03BF">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1417" w:type="dxa"/>
            <w:vMerge/>
            <w:tcBorders>
              <w:left w:val="single" w:sz="4" w:space="0" w:color="FFFFFF"/>
              <w:right w:val="single" w:sz="4" w:space="0" w:color="004990"/>
            </w:tcBorders>
            <w:shd w:val="clear" w:color="auto" w:fill="004990"/>
            <w:vAlign w:val="center"/>
          </w:tcPr>
          <w:p w14:paraId="4D92474D" w14:textId="77777777" w:rsidR="00AD77AD" w:rsidRPr="00363D85" w:rsidRDefault="00AD77AD" w:rsidP="001F03BF">
            <w:pPr>
              <w:jc w:val="center"/>
              <w:rPr>
                <w:rFonts w:ascii="Tahoma" w:hAnsi="Tahoma" w:cs="Tahoma"/>
                <w:b/>
                <w:bCs/>
                <w:color w:val="FFFFFF"/>
                <w:sz w:val="10"/>
                <w:szCs w:val="10"/>
                <w:lang w:val="en-GB" w:eastAsia="es-BO"/>
              </w:rPr>
            </w:pPr>
          </w:p>
        </w:tc>
      </w:tr>
      <w:tr w:rsidR="00815794" w:rsidRPr="009C2DE5" w14:paraId="21993032" w14:textId="77777777" w:rsidTr="001F03BF">
        <w:trPr>
          <w:trHeight w:val="315"/>
        </w:trPr>
        <w:tc>
          <w:tcPr>
            <w:tcW w:w="4678" w:type="dxa"/>
            <w:tcBorders>
              <w:top w:val="single" w:sz="4" w:space="0" w:color="FFFFFF"/>
            </w:tcBorders>
            <w:shd w:val="clear" w:color="auto" w:fill="auto"/>
            <w:vAlign w:val="center"/>
          </w:tcPr>
          <w:p w14:paraId="7257A3B6" w14:textId="77777777" w:rsidR="00815794" w:rsidRDefault="00815794"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La entrega de todo el equipamiento adquirido debe realizarse en almacenes de ENTEL S.A. en la ciudad de El Alto (Almacen Técnico).</w:t>
            </w:r>
          </w:p>
          <w:p w14:paraId="27308138" w14:textId="77777777" w:rsidR="00815794" w:rsidRPr="00C74B15" w:rsidRDefault="00815794" w:rsidP="00815794">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E</w:t>
            </w:r>
            <w:r w:rsidRPr="00C74B15">
              <w:rPr>
                <w:rFonts w:ascii="AkzidenzGroteskBE-Regular" w:hAnsi="AkzidenzGroteskBE-Regular" w:cs="AkzidenzGroteskBE-Regular"/>
                <w:color w:val="1F497D" w:themeColor="text2"/>
                <w:sz w:val="18"/>
                <w:szCs w:val="18"/>
                <w:lang w:eastAsia="es-BO"/>
              </w:rPr>
              <w:t xml:space="preserve">l tiempo para la provisión de instrumentos para infraestructura de </w:t>
            </w:r>
            <w:r>
              <w:rPr>
                <w:rFonts w:ascii="AkzidenzGroteskBE-Regular" w:hAnsi="AkzidenzGroteskBE-Regular" w:cs="AkzidenzGroteskBE-Regular"/>
                <w:color w:val="1F497D" w:themeColor="text2"/>
                <w:sz w:val="18"/>
                <w:szCs w:val="18"/>
                <w:lang w:eastAsia="es-BO"/>
              </w:rPr>
              <w:t>F</w:t>
            </w:r>
            <w:r w:rsidRPr="00C74B15">
              <w:rPr>
                <w:rFonts w:ascii="AkzidenzGroteskBE-Regular" w:hAnsi="AkzidenzGroteskBE-Regular" w:cs="AkzidenzGroteskBE-Regular"/>
                <w:color w:val="1F497D" w:themeColor="text2"/>
                <w:sz w:val="18"/>
                <w:szCs w:val="18"/>
                <w:lang w:eastAsia="es-BO"/>
              </w:rPr>
              <w:t xml:space="preserve">ibra </w:t>
            </w:r>
            <w:r>
              <w:rPr>
                <w:rFonts w:ascii="AkzidenzGroteskBE-Regular" w:hAnsi="AkzidenzGroteskBE-Regular" w:cs="AkzidenzGroteskBE-Regular"/>
                <w:color w:val="1F497D" w:themeColor="text2"/>
                <w:sz w:val="18"/>
                <w:szCs w:val="18"/>
                <w:lang w:eastAsia="es-BO"/>
              </w:rPr>
              <w:t>Ó</w:t>
            </w:r>
            <w:r w:rsidRPr="00C74B15">
              <w:rPr>
                <w:rFonts w:ascii="AkzidenzGroteskBE-Regular" w:hAnsi="AkzidenzGroteskBE-Regular" w:cs="AkzidenzGroteskBE-Regular"/>
                <w:color w:val="1F497D" w:themeColor="text2"/>
                <w:sz w:val="18"/>
                <w:szCs w:val="18"/>
                <w:lang w:eastAsia="es-BO"/>
              </w:rPr>
              <w:t xml:space="preserve">ptica Fusionadora es de </w:t>
            </w:r>
            <w:r>
              <w:rPr>
                <w:rFonts w:ascii="AkzidenzGroteskBE-Regular" w:hAnsi="AkzidenzGroteskBE-Regular" w:cs="AkzidenzGroteskBE-Regular"/>
                <w:color w:val="1F497D" w:themeColor="text2"/>
                <w:sz w:val="18"/>
                <w:szCs w:val="18"/>
                <w:lang w:eastAsia="es-BO"/>
              </w:rPr>
              <w:t>cuarenta y cinco</w:t>
            </w:r>
            <w:r w:rsidRPr="00C74B15">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45</w:t>
            </w:r>
            <w:r w:rsidRPr="00C74B15">
              <w:rPr>
                <w:rFonts w:ascii="AkzidenzGroteskBE-Regular" w:hAnsi="AkzidenzGroteskBE-Regular" w:cs="AkzidenzGroteskBE-Regular"/>
                <w:color w:val="1F497D" w:themeColor="text2"/>
                <w:sz w:val="18"/>
                <w:szCs w:val="18"/>
                <w:lang w:eastAsia="es-BO"/>
              </w:rPr>
              <w:t xml:space="preserve">) días </w:t>
            </w:r>
            <w:r>
              <w:rPr>
                <w:rFonts w:ascii="AkzidenzGroteskBE-Regular" w:hAnsi="AkzidenzGroteskBE-Regular" w:cs="AkzidenzGroteskBE-Regular"/>
                <w:color w:val="1F497D" w:themeColor="text2"/>
                <w:sz w:val="18"/>
                <w:szCs w:val="18"/>
                <w:lang w:eastAsia="es-BO"/>
              </w:rPr>
              <w:t>habiles,</w:t>
            </w:r>
            <w:r w:rsidRPr="00C74B15">
              <w:rPr>
                <w:rFonts w:ascii="AkzidenzGroteskBE-Regular" w:hAnsi="AkzidenzGroteskBE-Regular" w:cs="AkzidenzGroteskBE-Regular"/>
                <w:color w:val="1F497D" w:themeColor="text2"/>
                <w:sz w:val="18"/>
                <w:szCs w:val="18"/>
                <w:lang w:eastAsia="es-BO"/>
              </w:rPr>
              <w:t xml:space="preserve"> a partir de la firma de contrato.</w:t>
            </w:r>
          </w:p>
        </w:tc>
        <w:tc>
          <w:tcPr>
            <w:tcW w:w="992" w:type="dxa"/>
            <w:tcBorders>
              <w:top w:val="single" w:sz="4" w:space="0" w:color="FFFFFF"/>
              <w:right w:val="single" w:sz="4" w:space="0" w:color="365F91" w:themeColor="accent1" w:themeShade="BF"/>
            </w:tcBorders>
            <w:shd w:val="clear" w:color="auto" w:fill="auto"/>
            <w:vAlign w:val="center"/>
          </w:tcPr>
          <w:p w14:paraId="0AD9FDD1" w14:textId="77777777" w:rsidR="00815794" w:rsidRPr="00FB7E92" w:rsidRDefault="00274496" w:rsidP="00815794">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00815794" w:rsidRPr="00FB7E92">
              <w:rPr>
                <w:rFonts w:ascii="Tahoma" w:hAnsi="Tahoma" w:cs="Tahoma"/>
                <w:color w:val="004990"/>
                <w:sz w:val="18"/>
                <w:szCs w:val="18"/>
              </w:rPr>
              <w:instrText xml:space="preserve"> FORMCHECKBOX </w:instrText>
            </w:r>
            <w:r w:rsidR="0015787F">
              <w:rPr>
                <w:rFonts w:ascii="Tahoma" w:hAnsi="Tahoma" w:cs="Tahoma"/>
                <w:color w:val="004990"/>
                <w:sz w:val="18"/>
                <w:szCs w:val="18"/>
              </w:rPr>
            </w:r>
            <w:r w:rsidR="0015787F">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851" w:type="dxa"/>
            <w:tcBorders>
              <w:top w:val="single" w:sz="4" w:space="0" w:color="FFFFFF"/>
              <w:left w:val="single" w:sz="4" w:space="0" w:color="365F91" w:themeColor="accent1" w:themeShade="BF"/>
            </w:tcBorders>
            <w:shd w:val="clear" w:color="auto" w:fill="auto"/>
            <w:vAlign w:val="center"/>
          </w:tcPr>
          <w:p w14:paraId="67EADE71" w14:textId="77777777" w:rsidR="00815794" w:rsidRPr="00FB7E92" w:rsidRDefault="00815794" w:rsidP="001F03BF">
            <w:pPr>
              <w:jc w:val="center"/>
              <w:rPr>
                <w:rFonts w:ascii="Tahoma" w:hAnsi="Tahoma" w:cs="Tahoma"/>
                <w:color w:val="004990"/>
                <w:sz w:val="18"/>
                <w:szCs w:val="18"/>
                <w:lang w:eastAsia="es-BO"/>
              </w:rPr>
            </w:pPr>
          </w:p>
        </w:tc>
        <w:tc>
          <w:tcPr>
            <w:tcW w:w="992" w:type="dxa"/>
            <w:tcBorders>
              <w:top w:val="single" w:sz="4" w:space="0" w:color="FFFFFF"/>
              <w:right w:val="single" w:sz="4" w:space="0" w:color="365F91" w:themeColor="accent1" w:themeShade="BF"/>
            </w:tcBorders>
            <w:shd w:val="clear" w:color="auto" w:fill="auto"/>
            <w:vAlign w:val="center"/>
          </w:tcPr>
          <w:p w14:paraId="386472A3" w14:textId="77777777" w:rsidR="00815794" w:rsidRPr="009C2DE5" w:rsidRDefault="00815794" w:rsidP="001F03BF">
            <w:pPr>
              <w:jc w:val="center"/>
              <w:rPr>
                <w:rFonts w:ascii="Tahoma" w:hAnsi="Tahoma" w:cs="Tahoma"/>
                <w:b/>
                <w:bCs/>
                <w:color w:val="004990"/>
                <w:sz w:val="18"/>
                <w:szCs w:val="18"/>
                <w:lang w:eastAsia="es-BO"/>
              </w:rPr>
            </w:pPr>
          </w:p>
        </w:tc>
        <w:tc>
          <w:tcPr>
            <w:tcW w:w="851" w:type="dxa"/>
            <w:tcBorders>
              <w:top w:val="single" w:sz="4" w:space="0" w:color="FFFFFF"/>
              <w:left w:val="single" w:sz="4" w:space="0" w:color="365F91" w:themeColor="accent1" w:themeShade="BF"/>
            </w:tcBorders>
            <w:shd w:val="clear" w:color="auto" w:fill="auto"/>
            <w:vAlign w:val="center"/>
          </w:tcPr>
          <w:p w14:paraId="008EAC0A" w14:textId="77777777" w:rsidR="00815794" w:rsidRPr="009C2DE5" w:rsidRDefault="00815794" w:rsidP="001F03B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417" w:type="dxa"/>
            <w:tcBorders>
              <w:top w:val="single" w:sz="4" w:space="0" w:color="FFFFFF"/>
            </w:tcBorders>
            <w:shd w:val="clear" w:color="auto" w:fill="auto"/>
            <w:vAlign w:val="center"/>
          </w:tcPr>
          <w:p w14:paraId="7C6AA06B" w14:textId="77777777" w:rsidR="00815794" w:rsidRPr="009C2DE5" w:rsidRDefault="00815794" w:rsidP="001F03B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0CDAAED5" w14:textId="77777777" w:rsidR="00815794" w:rsidRDefault="00815794" w:rsidP="00815794">
      <w:pPr>
        <w:pStyle w:val="TITULOS"/>
        <w:spacing w:after="0"/>
        <w:ind w:left="426" w:firstLine="0"/>
        <w:rPr>
          <w:rFonts w:ascii="Tahoma" w:hAnsi="Tahoma" w:cs="Tahoma"/>
          <w:color w:val="004990"/>
          <w:sz w:val="22"/>
          <w:szCs w:val="22"/>
        </w:rPr>
      </w:pPr>
    </w:p>
    <w:p w14:paraId="3C71CB7D" w14:textId="77777777" w:rsidR="00AD77AD" w:rsidRPr="00AF7813" w:rsidRDefault="00AD77AD" w:rsidP="000E4017">
      <w:pPr>
        <w:pStyle w:val="TITULOS"/>
        <w:numPr>
          <w:ilvl w:val="0"/>
          <w:numId w:val="7"/>
        </w:numPr>
        <w:spacing w:after="0"/>
        <w:ind w:left="426" w:hanging="426"/>
        <w:rPr>
          <w:rFonts w:ascii="Tahoma" w:hAnsi="Tahoma" w:cs="Tahoma"/>
          <w:color w:val="004990"/>
          <w:sz w:val="22"/>
          <w:szCs w:val="22"/>
        </w:rPr>
      </w:pPr>
      <w:r w:rsidRPr="00AF7813">
        <w:rPr>
          <w:rFonts w:ascii="Tahoma" w:hAnsi="Tahoma" w:cs="Tahoma"/>
          <w:color w:val="004990"/>
          <w:sz w:val="22"/>
          <w:szCs w:val="22"/>
        </w:rPr>
        <w:t>CUADRO DE CALIFICACIÓN RESUMEN DE CRITERIOS MANDATORIOS</w:t>
      </w:r>
    </w:p>
    <w:tbl>
      <w:tblPr>
        <w:tblW w:w="9781" w:type="dxa"/>
        <w:tblInd w:w="70" w:type="dxa"/>
        <w:tblLayout w:type="fixed"/>
        <w:tblCellMar>
          <w:left w:w="70" w:type="dxa"/>
          <w:right w:w="70" w:type="dxa"/>
        </w:tblCellMar>
        <w:tblLook w:val="04A0" w:firstRow="1" w:lastRow="0" w:firstColumn="1" w:lastColumn="0" w:noHBand="0" w:noVBand="1"/>
      </w:tblPr>
      <w:tblGrid>
        <w:gridCol w:w="426"/>
        <w:gridCol w:w="7087"/>
        <w:gridCol w:w="2268"/>
      </w:tblGrid>
      <w:tr w:rsidR="00AD77AD" w:rsidRPr="00FB7E92" w14:paraId="58FA2C72" w14:textId="77777777" w:rsidTr="001F03BF">
        <w:trPr>
          <w:trHeight w:val="409"/>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4985765" w14:textId="77777777" w:rsidR="00AD77AD" w:rsidRPr="00FB7E92" w:rsidRDefault="00AD77AD" w:rsidP="001F03BF">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35DA77E" w14:textId="77777777" w:rsidR="00AD77AD" w:rsidRPr="00FB7E92" w:rsidRDefault="00AD77AD" w:rsidP="001F03B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2268"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0AEF5289" w14:textId="77777777" w:rsidR="00AD77AD" w:rsidRPr="00FB7E92" w:rsidRDefault="00AD77AD" w:rsidP="001F03B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14:paraId="1A3E095E" w14:textId="77777777" w:rsidR="00AD77AD" w:rsidRPr="00FB7E92" w:rsidRDefault="00AD77AD" w:rsidP="00815794">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sidR="00815794">
              <w:rPr>
                <w:rFonts w:ascii="Tahoma" w:hAnsi="Tahoma" w:cs="Tahoma"/>
                <w:b/>
                <w:bCs/>
                <w:color w:val="FFFFFF"/>
                <w:sz w:val="18"/>
                <w:szCs w:val="18"/>
                <w:lang w:val="es-BO" w:eastAsia="es-BO"/>
              </w:rPr>
              <w:t>100</w:t>
            </w:r>
            <w:r w:rsidRPr="00FB7E92">
              <w:rPr>
                <w:rFonts w:ascii="Tahoma" w:hAnsi="Tahoma" w:cs="Tahoma"/>
                <w:b/>
                <w:bCs/>
                <w:color w:val="FFFFFF"/>
                <w:sz w:val="18"/>
                <w:szCs w:val="18"/>
                <w:lang w:val="es-BO" w:eastAsia="es-BO"/>
              </w:rPr>
              <w:t>%)</w:t>
            </w:r>
          </w:p>
        </w:tc>
      </w:tr>
      <w:tr w:rsidR="00AD77AD" w:rsidRPr="00FB7E92" w14:paraId="526B742F" w14:textId="77777777" w:rsidTr="001F03BF">
        <w:trPr>
          <w:trHeight w:val="154"/>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1087EE54" w14:textId="77777777" w:rsidR="00AD77AD" w:rsidRPr="00730E2A" w:rsidRDefault="00AD77AD" w:rsidP="001F03BF">
            <w:pPr>
              <w:jc w:val="center"/>
              <w:rPr>
                <w:rFonts w:ascii="Tahoma" w:hAnsi="Tahoma" w:cs="Tahoma"/>
                <w:color w:val="004990"/>
                <w:sz w:val="18"/>
              </w:rPr>
            </w:pPr>
            <w:r w:rsidRPr="00730E2A">
              <w:rPr>
                <w:rFonts w:ascii="Tahoma" w:hAnsi="Tahoma" w:cs="Tahoma"/>
                <w:color w:val="004990"/>
                <w:sz w:val="18"/>
              </w:rPr>
              <w:t>1</w:t>
            </w:r>
          </w:p>
        </w:tc>
        <w:tc>
          <w:tcPr>
            <w:tcW w:w="70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49CEC8FC" w14:textId="77777777" w:rsidR="00AD77AD" w:rsidRPr="0080722B" w:rsidRDefault="00AD77AD" w:rsidP="001F03B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80722B">
              <w:rPr>
                <w:rFonts w:ascii="AkzidenzGroteskBE-Regular" w:hAnsi="AkzidenzGroteskBE-Regular" w:cs="AkzidenzGroteskBE-Regular"/>
                <w:color w:val="1F497D" w:themeColor="text2"/>
                <w:sz w:val="18"/>
                <w:szCs w:val="18"/>
                <w:lang w:eastAsia="es-BO"/>
              </w:rPr>
              <w:t>Cumplimiento de todos los puntos MANDATORIOS</w:t>
            </w:r>
          </w:p>
        </w:tc>
        <w:tc>
          <w:tcPr>
            <w:tcW w:w="2268"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D01356E" w14:textId="77777777" w:rsidR="00AD77AD" w:rsidRPr="0080131B" w:rsidRDefault="00815794" w:rsidP="00815794">
            <w:pPr>
              <w:jc w:val="center"/>
              <w:rPr>
                <w:rFonts w:ascii="Tahoma" w:hAnsi="Tahoma" w:cs="Tahoma"/>
                <w:sz w:val="18"/>
                <w:szCs w:val="18"/>
                <w:lang w:val="es-BO" w:eastAsia="es-BO"/>
              </w:rPr>
            </w:pPr>
            <w:r>
              <w:rPr>
                <w:rFonts w:ascii="Tahoma" w:hAnsi="Tahoma" w:cs="Tahoma"/>
                <w:b/>
                <w:bCs/>
                <w:color w:val="004990"/>
                <w:sz w:val="18"/>
                <w:szCs w:val="18"/>
                <w:lang w:val="es-BO" w:eastAsia="es-BO"/>
              </w:rPr>
              <w:t>100</w:t>
            </w:r>
            <w:r w:rsidR="00AD77AD" w:rsidRPr="0080131B">
              <w:rPr>
                <w:rFonts w:ascii="Tahoma" w:hAnsi="Tahoma" w:cs="Tahoma"/>
                <w:b/>
                <w:bCs/>
                <w:color w:val="004990"/>
                <w:sz w:val="18"/>
                <w:szCs w:val="18"/>
                <w:lang w:val="es-BO" w:eastAsia="es-BO"/>
              </w:rPr>
              <w:t>%</w:t>
            </w:r>
          </w:p>
        </w:tc>
      </w:tr>
      <w:tr w:rsidR="00AD77AD" w:rsidRPr="00FB7E92" w14:paraId="73559800" w14:textId="77777777" w:rsidTr="001F03BF">
        <w:trPr>
          <w:trHeight w:val="261"/>
        </w:trPr>
        <w:tc>
          <w:tcPr>
            <w:tcW w:w="7513"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F5503E4" w14:textId="77777777" w:rsidR="00AD77AD" w:rsidRPr="00FB7E92" w:rsidRDefault="00AD77AD" w:rsidP="001F03BF">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w:t>
            </w:r>
          </w:p>
        </w:tc>
        <w:tc>
          <w:tcPr>
            <w:tcW w:w="2268"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7B833357" w14:textId="77777777" w:rsidR="00AD77AD" w:rsidRPr="0080131B" w:rsidRDefault="00815794" w:rsidP="0081579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100</w:t>
            </w:r>
            <w:r w:rsidR="00AD77AD" w:rsidRPr="0080131B">
              <w:rPr>
                <w:rFonts w:ascii="Tahoma" w:hAnsi="Tahoma" w:cs="Tahoma"/>
                <w:b/>
                <w:bCs/>
                <w:color w:val="004990"/>
                <w:sz w:val="18"/>
                <w:szCs w:val="18"/>
                <w:lang w:val="es-BO" w:eastAsia="es-BO"/>
              </w:rPr>
              <w:t>%</w:t>
            </w:r>
          </w:p>
        </w:tc>
      </w:tr>
      <w:tr w:rsidR="00AD77AD" w:rsidRPr="00FB7E92" w14:paraId="297F24DF" w14:textId="77777777" w:rsidTr="001F03BF">
        <w:trPr>
          <w:trHeight w:val="64"/>
        </w:trPr>
        <w:tc>
          <w:tcPr>
            <w:tcW w:w="7513"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35B51A88" w14:textId="77777777" w:rsidR="00AD77AD" w:rsidRPr="00FB7E92" w:rsidRDefault="00AD77AD" w:rsidP="001F03BF">
            <w:pPr>
              <w:jc w:val="center"/>
              <w:rPr>
                <w:rFonts w:ascii="Tahoma" w:hAnsi="Tahoma" w:cs="Tahoma"/>
                <w:b/>
                <w:bCs/>
                <w:color w:val="004990"/>
                <w:sz w:val="20"/>
                <w:szCs w:val="20"/>
                <w:lang w:val="es-BO" w:eastAsia="es-BO"/>
              </w:rPr>
            </w:pPr>
          </w:p>
        </w:tc>
        <w:tc>
          <w:tcPr>
            <w:tcW w:w="2268"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7FC7A7D9" w14:textId="77777777" w:rsidR="00AD77AD" w:rsidRPr="00FB7E92" w:rsidRDefault="00AD77AD" w:rsidP="001F03BF">
            <w:pPr>
              <w:jc w:val="center"/>
              <w:rPr>
                <w:rFonts w:ascii="Tahoma" w:hAnsi="Tahoma" w:cs="Tahoma"/>
                <w:b/>
                <w:bCs/>
                <w:color w:val="004990"/>
                <w:sz w:val="20"/>
                <w:szCs w:val="20"/>
                <w:lang w:val="es-BO" w:eastAsia="es-BO"/>
              </w:rPr>
            </w:pPr>
          </w:p>
        </w:tc>
      </w:tr>
    </w:tbl>
    <w:p w14:paraId="0DB64E5D" w14:textId="77777777" w:rsidR="00AD77AD" w:rsidRDefault="00AD77AD" w:rsidP="00AD77AD">
      <w:pPr>
        <w:rPr>
          <w:lang w:val="es-MX"/>
        </w:rPr>
      </w:pPr>
    </w:p>
    <w:p w14:paraId="25E906FA" w14:textId="77777777" w:rsidR="00AD77AD" w:rsidRDefault="00AD77AD" w:rsidP="00AD77AD">
      <w:pPr>
        <w:autoSpaceDE w:val="0"/>
        <w:autoSpaceDN w:val="0"/>
        <w:adjustRightInd w:val="0"/>
        <w:ind w:left="284"/>
        <w:jc w:val="both"/>
        <w:rPr>
          <w:rFonts w:ascii="Arial" w:hAnsi="Arial"/>
        </w:rPr>
      </w:pPr>
    </w:p>
    <w:p w14:paraId="77BD5958" w14:textId="77777777" w:rsidR="00AD77AD" w:rsidRPr="00AD77AD" w:rsidRDefault="00AD77AD" w:rsidP="00745D76">
      <w:pPr>
        <w:pStyle w:val="Continuarlista"/>
        <w:spacing w:after="0"/>
        <w:ind w:left="1080"/>
        <w:rPr>
          <w:rFonts w:ascii="Tahoma" w:hAnsi="Tahoma" w:cs="Tahoma"/>
          <w:color w:val="004990"/>
          <w:sz w:val="22"/>
          <w:lang w:val="es-ES" w:bidi="en-US"/>
        </w:rPr>
        <w:sectPr w:rsidR="00AD77AD" w:rsidRPr="00AD77AD" w:rsidSect="00385371">
          <w:headerReference w:type="default" r:id="rId21"/>
          <w:footerReference w:type="default" r:id="rId22"/>
          <w:pgSz w:w="12240" w:h="15840"/>
          <w:pgMar w:top="1418" w:right="1247" w:bottom="1134" w:left="1418" w:header="811" w:footer="709" w:gutter="0"/>
          <w:pgNumType w:start="0"/>
          <w:cols w:space="708"/>
          <w:titlePg/>
          <w:docGrid w:linePitch="360"/>
        </w:sectPr>
      </w:pPr>
    </w:p>
    <w:p w14:paraId="36196B79" w14:textId="77777777" w:rsidR="00D874EE" w:rsidRDefault="00D874EE" w:rsidP="007860FB">
      <w:pPr>
        <w:pStyle w:val="T1"/>
        <w:ind w:left="0"/>
        <w:rPr>
          <w:ins w:id="102" w:author="pvelasco" w:date="2015-09-11T10:32:00Z"/>
          <w:color w:val="auto"/>
        </w:rPr>
      </w:pPr>
      <w:bookmarkStart w:id="103" w:name="_Toc418616533"/>
    </w:p>
    <w:p w14:paraId="083CC705" w14:textId="77777777" w:rsidR="00B16F2D" w:rsidRPr="00A331C8" w:rsidRDefault="00B16F2D" w:rsidP="007860FB">
      <w:pPr>
        <w:pStyle w:val="T1"/>
        <w:ind w:left="0"/>
        <w:rPr>
          <w:color w:val="auto"/>
        </w:rPr>
      </w:pPr>
      <w:r w:rsidRPr="00A331C8">
        <w:rPr>
          <w:color w:val="auto"/>
        </w:rPr>
        <w:t>PARTE III</w:t>
      </w:r>
      <w:bookmarkEnd w:id="103"/>
    </w:p>
    <w:p w14:paraId="1EABB7ED" w14:textId="77777777" w:rsidR="00B16F2D" w:rsidRPr="00A331C8" w:rsidRDefault="00B16F2D" w:rsidP="00B16F2D">
      <w:pPr>
        <w:ind w:left="348"/>
        <w:rPr>
          <w:sz w:val="28"/>
          <w:szCs w:val="28"/>
          <w:lang w:val="es-MX"/>
        </w:rPr>
      </w:pPr>
    </w:p>
    <w:p w14:paraId="3CBBBFE9" w14:textId="77777777" w:rsidR="00B16F2D" w:rsidRPr="00A331C8" w:rsidRDefault="00B16F2D" w:rsidP="00B16F2D">
      <w:pPr>
        <w:ind w:left="348"/>
        <w:jc w:val="center"/>
        <w:rPr>
          <w:rFonts w:ascii="Tahoma" w:hAnsi="Tahoma" w:cs="Tahoma"/>
          <w:b/>
          <w:sz w:val="28"/>
          <w:szCs w:val="28"/>
        </w:rPr>
      </w:pPr>
      <w:r w:rsidRPr="00A331C8">
        <w:rPr>
          <w:rFonts w:ascii="Tahoma" w:hAnsi="Tahoma" w:cs="Tahoma"/>
          <w:b/>
          <w:sz w:val="28"/>
          <w:szCs w:val="28"/>
        </w:rPr>
        <w:t>ANEXOS</w:t>
      </w:r>
    </w:p>
    <w:p w14:paraId="09BE2C0F" w14:textId="77777777" w:rsidR="00B16F2D" w:rsidRPr="00A331C8" w:rsidRDefault="00B16F2D" w:rsidP="00B16F2D">
      <w:pPr>
        <w:ind w:left="348"/>
        <w:rPr>
          <w:rFonts w:ascii="Arial" w:hAnsi="Arial" w:cs="Arial"/>
          <w:i/>
          <w:szCs w:val="20"/>
        </w:rPr>
      </w:pPr>
    </w:p>
    <w:p w14:paraId="5FACE9D4" w14:textId="77777777" w:rsidR="00B16F2D" w:rsidRPr="00A331C8" w:rsidRDefault="00B16F2D" w:rsidP="00B16F2D">
      <w:pPr>
        <w:ind w:left="348"/>
        <w:rPr>
          <w:rFonts w:ascii="Arial" w:hAnsi="Arial" w:cs="Arial"/>
          <w:i/>
          <w:szCs w:val="20"/>
        </w:rPr>
      </w:pPr>
    </w:p>
    <w:p w14:paraId="07935491" w14:textId="77777777" w:rsidR="00B16F2D" w:rsidRPr="00A331C8" w:rsidRDefault="00B16F2D" w:rsidP="00B16F2D">
      <w:pPr>
        <w:ind w:left="348"/>
        <w:rPr>
          <w:rFonts w:ascii="Arial" w:hAnsi="Arial" w:cs="Arial"/>
          <w:i/>
          <w:szCs w:val="20"/>
        </w:rPr>
      </w:pPr>
    </w:p>
    <w:p w14:paraId="3A1FFD64" w14:textId="77777777" w:rsidR="00B16F2D" w:rsidRPr="00A331C8" w:rsidRDefault="00B16F2D" w:rsidP="00B16F2D">
      <w:pPr>
        <w:ind w:left="348"/>
        <w:rPr>
          <w:rFonts w:ascii="Tahoma" w:hAnsi="Tahoma" w:cs="Tahoma"/>
          <w:sz w:val="22"/>
          <w:szCs w:val="22"/>
        </w:rPr>
      </w:pPr>
      <w:r w:rsidRPr="00A331C8">
        <w:rPr>
          <w:rFonts w:ascii="Tahoma" w:hAnsi="Tahoma" w:cs="Tahoma"/>
          <w:sz w:val="22"/>
          <w:szCs w:val="22"/>
        </w:rPr>
        <w:t>Anexo No. 1 – Consideraciones Generales del Proceso de Contratación</w:t>
      </w:r>
    </w:p>
    <w:p w14:paraId="7848C070" w14:textId="77777777" w:rsidR="00B16F2D" w:rsidRPr="00A331C8" w:rsidRDefault="00B16F2D" w:rsidP="00B16F2D">
      <w:pPr>
        <w:ind w:left="348"/>
        <w:rPr>
          <w:rFonts w:ascii="Tahoma" w:hAnsi="Tahoma" w:cs="Tahoma"/>
          <w:sz w:val="22"/>
          <w:szCs w:val="22"/>
        </w:rPr>
      </w:pPr>
      <w:r w:rsidRPr="00A331C8">
        <w:rPr>
          <w:rFonts w:ascii="Tahoma" w:hAnsi="Tahoma" w:cs="Tahoma"/>
          <w:sz w:val="22"/>
          <w:szCs w:val="22"/>
        </w:rPr>
        <w:t>Anexo No. 2 – Declaración de Integridad del Personal de la Empresa proponente</w:t>
      </w:r>
    </w:p>
    <w:p w14:paraId="1A0B8419" w14:textId="77777777" w:rsidR="00B16F2D" w:rsidRPr="00A331C8" w:rsidRDefault="00B16F2D" w:rsidP="00B16F2D">
      <w:pPr>
        <w:ind w:left="348"/>
        <w:rPr>
          <w:rFonts w:ascii="Tahoma" w:hAnsi="Tahoma" w:cs="Tahoma"/>
          <w:sz w:val="22"/>
          <w:szCs w:val="22"/>
        </w:rPr>
      </w:pPr>
      <w:r w:rsidRPr="00A331C8">
        <w:rPr>
          <w:rFonts w:ascii="Tahoma" w:hAnsi="Tahoma" w:cs="Tahoma"/>
          <w:sz w:val="22"/>
          <w:szCs w:val="22"/>
        </w:rPr>
        <w:t>Anexo No. 3 – Modelo del documento de compra</w:t>
      </w:r>
    </w:p>
    <w:p w14:paraId="46D76CDA" w14:textId="77777777" w:rsidR="00B16F2D" w:rsidRPr="00F245CB" w:rsidRDefault="00B16F2D" w:rsidP="00B16F2D">
      <w:pPr>
        <w:ind w:left="348"/>
        <w:rPr>
          <w:rFonts w:ascii="Tahoma" w:hAnsi="Tahoma" w:cs="Tahoma"/>
          <w:color w:val="1F497D" w:themeColor="text2"/>
          <w:sz w:val="22"/>
          <w:szCs w:val="22"/>
        </w:rPr>
      </w:pPr>
    </w:p>
    <w:p w14:paraId="5177C2C2" w14:textId="77777777" w:rsidR="00B16F2D" w:rsidRPr="00F245CB" w:rsidRDefault="00B16F2D" w:rsidP="00B16F2D">
      <w:pPr>
        <w:ind w:left="348"/>
        <w:rPr>
          <w:rFonts w:ascii="Tahoma" w:hAnsi="Tahoma" w:cs="Tahoma"/>
          <w:color w:val="1F497D" w:themeColor="text2"/>
          <w:sz w:val="22"/>
          <w:szCs w:val="22"/>
        </w:rPr>
      </w:pPr>
    </w:p>
    <w:p w14:paraId="7A7764F7" w14:textId="77777777" w:rsidR="00B16F2D" w:rsidRPr="00F245CB" w:rsidRDefault="00B16F2D" w:rsidP="00B16F2D">
      <w:pPr>
        <w:ind w:left="348"/>
        <w:rPr>
          <w:rFonts w:ascii="Tahoma" w:hAnsi="Tahoma" w:cs="Tahoma"/>
          <w:color w:val="1F497D" w:themeColor="text2"/>
          <w:sz w:val="22"/>
          <w:szCs w:val="22"/>
        </w:rPr>
      </w:pPr>
    </w:p>
    <w:p w14:paraId="5169456D" w14:textId="77777777" w:rsidR="00B16F2D" w:rsidRPr="00F245CB" w:rsidRDefault="00B16F2D" w:rsidP="00B16F2D">
      <w:pPr>
        <w:ind w:left="348"/>
        <w:rPr>
          <w:rFonts w:ascii="Tahoma" w:hAnsi="Tahoma" w:cs="Tahoma"/>
          <w:color w:val="1F497D" w:themeColor="text2"/>
          <w:sz w:val="22"/>
          <w:szCs w:val="22"/>
        </w:rPr>
      </w:pPr>
    </w:p>
    <w:p w14:paraId="4E993D70" w14:textId="77777777" w:rsidR="00B16F2D" w:rsidRPr="00F245CB" w:rsidRDefault="00B16F2D" w:rsidP="00B16F2D">
      <w:pPr>
        <w:ind w:left="348"/>
        <w:rPr>
          <w:rFonts w:ascii="Tahoma" w:hAnsi="Tahoma" w:cs="Tahoma"/>
          <w:color w:val="1F497D" w:themeColor="text2"/>
          <w:sz w:val="22"/>
          <w:szCs w:val="22"/>
        </w:rPr>
      </w:pPr>
    </w:p>
    <w:p w14:paraId="67D6DF88" w14:textId="77777777" w:rsidR="00B16F2D" w:rsidRPr="00F245CB" w:rsidRDefault="00B16F2D" w:rsidP="00B16F2D">
      <w:pPr>
        <w:ind w:left="348"/>
        <w:rPr>
          <w:rFonts w:ascii="Tahoma" w:hAnsi="Tahoma" w:cs="Tahoma"/>
          <w:color w:val="1F497D" w:themeColor="text2"/>
          <w:sz w:val="22"/>
          <w:szCs w:val="22"/>
        </w:rPr>
      </w:pPr>
    </w:p>
    <w:p w14:paraId="394A492F" w14:textId="77777777" w:rsidR="00B16F2D" w:rsidRPr="00F245CB" w:rsidRDefault="00B16F2D" w:rsidP="00B16F2D">
      <w:pPr>
        <w:ind w:left="348"/>
        <w:rPr>
          <w:rFonts w:ascii="Tahoma" w:hAnsi="Tahoma" w:cs="Tahoma"/>
          <w:color w:val="1F497D" w:themeColor="text2"/>
          <w:sz w:val="22"/>
          <w:szCs w:val="22"/>
        </w:rPr>
      </w:pPr>
    </w:p>
    <w:p w14:paraId="71E675AD" w14:textId="77777777" w:rsidR="00B16F2D" w:rsidRPr="00F245CB" w:rsidRDefault="00B16F2D" w:rsidP="00B16F2D">
      <w:pPr>
        <w:ind w:left="348"/>
        <w:rPr>
          <w:rFonts w:ascii="Tahoma" w:hAnsi="Tahoma" w:cs="Tahoma"/>
          <w:color w:val="1F497D" w:themeColor="text2"/>
          <w:sz w:val="22"/>
          <w:szCs w:val="22"/>
        </w:rPr>
      </w:pPr>
    </w:p>
    <w:p w14:paraId="313D5360" w14:textId="77777777" w:rsidR="00B16F2D" w:rsidRPr="00F245CB" w:rsidRDefault="00B16F2D" w:rsidP="00B16F2D">
      <w:pPr>
        <w:ind w:left="348"/>
        <w:rPr>
          <w:rFonts w:ascii="Tahoma" w:hAnsi="Tahoma" w:cs="Tahoma"/>
          <w:color w:val="1F497D" w:themeColor="text2"/>
          <w:sz w:val="22"/>
          <w:szCs w:val="22"/>
        </w:rPr>
      </w:pPr>
    </w:p>
    <w:p w14:paraId="18B46883" w14:textId="77777777" w:rsidR="00B16F2D" w:rsidRPr="00F245CB" w:rsidRDefault="00B16F2D" w:rsidP="00B16F2D">
      <w:pPr>
        <w:ind w:left="348"/>
        <w:rPr>
          <w:rFonts w:ascii="Tahoma" w:hAnsi="Tahoma" w:cs="Tahoma"/>
          <w:color w:val="1F497D" w:themeColor="text2"/>
          <w:sz w:val="22"/>
          <w:szCs w:val="22"/>
        </w:rPr>
      </w:pPr>
    </w:p>
    <w:p w14:paraId="5C1A2CE0" w14:textId="77777777" w:rsidR="00B16F2D" w:rsidRPr="00F245CB" w:rsidRDefault="00B16F2D" w:rsidP="00B16F2D">
      <w:pPr>
        <w:ind w:left="348"/>
        <w:rPr>
          <w:rFonts w:ascii="Tahoma" w:hAnsi="Tahoma" w:cs="Tahoma"/>
          <w:color w:val="1F497D" w:themeColor="text2"/>
          <w:sz w:val="22"/>
          <w:szCs w:val="22"/>
        </w:rPr>
      </w:pPr>
    </w:p>
    <w:p w14:paraId="73386B8F" w14:textId="77777777" w:rsidR="00B16F2D" w:rsidRPr="00F245CB" w:rsidRDefault="00B16F2D" w:rsidP="00B16F2D">
      <w:pPr>
        <w:ind w:left="348"/>
        <w:rPr>
          <w:rFonts w:ascii="Tahoma" w:hAnsi="Tahoma" w:cs="Tahoma"/>
          <w:color w:val="1F497D" w:themeColor="text2"/>
          <w:sz w:val="22"/>
          <w:szCs w:val="22"/>
        </w:rPr>
      </w:pPr>
    </w:p>
    <w:p w14:paraId="56833326" w14:textId="77777777" w:rsidR="00B16F2D" w:rsidRPr="00F245CB" w:rsidRDefault="00B16F2D" w:rsidP="00B16F2D">
      <w:pPr>
        <w:ind w:left="348"/>
        <w:rPr>
          <w:rFonts w:ascii="Tahoma" w:hAnsi="Tahoma" w:cs="Tahoma"/>
          <w:color w:val="1F497D" w:themeColor="text2"/>
          <w:sz w:val="22"/>
          <w:szCs w:val="22"/>
        </w:rPr>
      </w:pPr>
    </w:p>
    <w:p w14:paraId="024E2FB8" w14:textId="77777777" w:rsidR="00B16F2D" w:rsidRPr="00F245CB" w:rsidRDefault="00B16F2D" w:rsidP="00B16F2D">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B16F2D" w:rsidRPr="00F245CB" w14:paraId="79ED267D" w14:textId="77777777" w:rsidTr="007860FB">
        <w:trPr>
          <w:trHeight w:val="617"/>
        </w:trPr>
        <w:tc>
          <w:tcPr>
            <w:tcW w:w="2410" w:type="dxa"/>
            <w:shd w:val="clear" w:color="auto" w:fill="004990"/>
            <w:vAlign w:val="center"/>
          </w:tcPr>
          <w:p w14:paraId="0C896370" w14:textId="77777777" w:rsidR="00B16F2D" w:rsidRPr="00F245CB" w:rsidRDefault="00B16F2D" w:rsidP="00AF4A7A">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t>ANEXO No. 1</w:t>
            </w:r>
          </w:p>
        </w:tc>
        <w:tc>
          <w:tcPr>
            <w:tcW w:w="7158" w:type="dxa"/>
            <w:vAlign w:val="center"/>
          </w:tcPr>
          <w:p w14:paraId="0DB87F02" w14:textId="77777777" w:rsidR="00B16F2D" w:rsidRPr="00F245CB" w:rsidRDefault="00B16F2D" w:rsidP="00AF4A7A">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14:paraId="19EA71E6" w14:textId="77777777" w:rsidR="00B16F2D" w:rsidRPr="00F245CB" w:rsidRDefault="00B16F2D" w:rsidP="00B16F2D">
      <w:pPr>
        <w:ind w:left="348"/>
        <w:jc w:val="both"/>
        <w:rPr>
          <w:rFonts w:ascii="Tahoma" w:hAnsi="Tahoma" w:cs="Tahoma"/>
          <w:b/>
          <w:color w:val="1F497D" w:themeColor="text2"/>
          <w:lang w:val="pt-BR"/>
        </w:rPr>
      </w:pPr>
    </w:p>
    <w:p w14:paraId="522056C0" w14:textId="77777777" w:rsidR="00B16F2D" w:rsidRPr="00F245CB" w:rsidRDefault="00B16F2D" w:rsidP="00B16F2D">
      <w:pPr>
        <w:ind w:left="348"/>
        <w:jc w:val="both"/>
        <w:rPr>
          <w:rFonts w:ascii="Tahoma" w:hAnsi="Tahoma" w:cs="Tahoma"/>
          <w:b/>
          <w:color w:val="1F497D" w:themeColor="text2"/>
          <w:sz w:val="22"/>
          <w:szCs w:val="22"/>
        </w:rPr>
      </w:pPr>
    </w:p>
    <w:p w14:paraId="3DACE78E" w14:textId="77777777" w:rsidR="00B16F2D" w:rsidRPr="000A6771" w:rsidRDefault="00B16F2D" w:rsidP="00B16F2D">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14:paraId="2D3C0A54" w14:textId="77777777" w:rsidR="00B16F2D" w:rsidRPr="000A6771" w:rsidRDefault="00B16F2D" w:rsidP="00B16F2D">
      <w:pPr>
        <w:jc w:val="both"/>
        <w:rPr>
          <w:rFonts w:ascii="Tahoma" w:hAnsi="Tahoma" w:cs="Tahoma"/>
          <w:b/>
          <w:color w:val="C00000"/>
          <w:sz w:val="22"/>
          <w:szCs w:val="22"/>
        </w:rPr>
      </w:pPr>
    </w:p>
    <w:p w14:paraId="736506E3"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5C63285"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4" w:name="_Toc130955312"/>
      <w:bookmarkStart w:id="105" w:name="_Toc130955253"/>
    </w:p>
    <w:p w14:paraId="1F8CDC21"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04"/>
      <w:bookmarkEnd w:id="105"/>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9E5A039"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06" w:name="_Toc130955313"/>
      <w:bookmarkStart w:id="107" w:name="_Toc130955254"/>
    </w:p>
    <w:p w14:paraId="79409A6C"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106"/>
      <w:bookmarkEnd w:id="107"/>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E711AD8" w14:textId="77777777" w:rsidR="00B16F2D" w:rsidRPr="000A6771" w:rsidRDefault="00B16F2D" w:rsidP="00B16F2D">
      <w:pPr>
        <w:numPr>
          <w:ilvl w:val="0"/>
          <w:numId w:val="9"/>
        </w:numPr>
        <w:spacing w:after="200"/>
        <w:ind w:left="567" w:hanging="567"/>
        <w:jc w:val="both"/>
        <w:rPr>
          <w:rFonts w:ascii="Tahoma" w:hAnsi="Tahoma" w:cs="Tahoma"/>
          <w:color w:val="365F91"/>
          <w:sz w:val="22"/>
          <w:szCs w:val="22"/>
        </w:rPr>
      </w:pPr>
      <w:bookmarkStart w:id="108" w:name="_Toc301514304"/>
      <w:bookmarkStart w:id="109" w:name="_Toc280114083"/>
      <w:bookmarkStart w:id="110" w:name="_Toc273432959"/>
      <w:bookmarkStart w:id="111" w:name="_Toc301514303"/>
      <w:bookmarkStart w:id="112" w:name="_Toc280114082"/>
      <w:bookmarkStart w:id="113" w:name="_Toc273432958"/>
      <w:bookmarkStart w:id="114" w:name="_Toc247462134"/>
      <w:r w:rsidRPr="000A6771">
        <w:rPr>
          <w:rFonts w:ascii="Tahoma" w:hAnsi="Tahoma" w:cs="Tahoma"/>
          <w:b/>
          <w:color w:val="365F91"/>
          <w:sz w:val="22"/>
          <w:szCs w:val="22"/>
        </w:rPr>
        <w:t>Prohibición de Competencia</w:t>
      </w:r>
      <w:bookmarkEnd w:id="108"/>
      <w:bookmarkEnd w:id="109"/>
      <w:bookmarkEnd w:id="110"/>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14:paraId="141FA2D1" w14:textId="77777777" w:rsidR="00B16F2D" w:rsidRPr="000A6771" w:rsidRDefault="00B16F2D" w:rsidP="00B16F2D">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1CB5F74E" w14:textId="77777777" w:rsidR="00B16F2D" w:rsidRPr="000A6771" w:rsidRDefault="00B16F2D" w:rsidP="00B16F2D">
      <w:pPr>
        <w:ind w:left="567"/>
        <w:jc w:val="both"/>
        <w:rPr>
          <w:rFonts w:ascii="Tahoma" w:hAnsi="Tahoma" w:cs="Tahoma"/>
          <w:color w:val="365F91"/>
          <w:sz w:val="22"/>
          <w:szCs w:val="22"/>
        </w:rPr>
      </w:pPr>
    </w:p>
    <w:p w14:paraId="0BDD3AD7" w14:textId="77777777" w:rsidR="00B16F2D" w:rsidRPr="000A6771" w:rsidRDefault="00B16F2D" w:rsidP="00B16F2D">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14:paraId="4126F2DE" w14:textId="77777777" w:rsidR="00B16F2D" w:rsidRPr="000A6771" w:rsidRDefault="00B16F2D" w:rsidP="00B16F2D">
      <w:pPr>
        <w:ind w:left="567"/>
        <w:jc w:val="both"/>
        <w:rPr>
          <w:rFonts w:ascii="Tahoma" w:hAnsi="Tahoma" w:cs="Tahoma"/>
          <w:color w:val="365F91"/>
          <w:sz w:val="22"/>
          <w:szCs w:val="22"/>
        </w:rPr>
      </w:pPr>
    </w:p>
    <w:p w14:paraId="0E40014C" w14:textId="77777777" w:rsidR="00B16F2D" w:rsidRPr="000A6771" w:rsidRDefault="00B16F2D" w:rsidP="00B16F2D">
      <w:pPr>
        <w:numPr>
          <w:ilvl w:val="0"/>
          <w:numId w:val="9"/>
        </w:numPr>
        <w:ind w:left="567" w:hanging="567"/>
        <w:jc w:val="both"/>
        <w:rPr>
          <w:rFonts w:ascii="Tahoma" w:hAnsi="Tahoma" w:cs="Tahoma"/>
          <w:b/>
          <w:color w:val="365F91"/>
          <w:sz w:val="22"/>
          <w:szCs w:val="22"/>
        </w:rPr>
      </w:pPr>
      <w:bookmarkStart w:id="115" w:name="_Toc301514305"/>
      <w:bookmarkStart w:id="116" w:name="_Toc280114084"/>
      <w:bookmarkStart w:id="117" w:name="_Toc278876163"/>
      <w:r w:rsidRPr="000A6771">
        <w:rPr>
          <w:rFonts w:ascii="Tahoma" w:hAnsi="Tahoma" w:cs="Tahoma"/>
          <w:b/>
          <w:color w:val="365F91"/>
          <w:sz w:val="22"/>
          <w:szCs w:val="22"/>
        </w:rPr>
        <w:t>Impedidos de Participar</w:t>
      </w:r>
      <w:bookmarkEnd w:id="115"/>
      <w:bookmarkEnd w:id="116"/>
      <w:bookmarkEnd w:id="117"/>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14:paraId="487E817F" w14:textId="77777777" w:rsidR="00B16F2D" w:rsidRPr="000A6771" w:rsidRDefault="00B16F2D" w:rsidP="00B16F2D">
      <w:pPr>
        <w:ind w:left="567"/>
        <w:jc w:val="both"/>
        <w:rPr>
          <w:rFonts w:ascii="Tahoma" w:hAnsi="Tahoma" w:cs="Tahoma"/>
          <w:b/>
          <w:color w:val="365F91"/>
          <w:sz w:val="22"/>
          <w:szCs w:val="22"/>
        </w:rPr>
      </w:pPr>
    </w:p>
    <w:p w14:paraId="383ACA84" w14:textId="77777777" w:rsidR="00B16F2D" w:rsidRPr="000A6771" w:rsidRDefault="00B16F2D" w:rsidP="00B16F2D">
      <w:pPr>
        <w:rPr>
          <w:rFonts w:ascii="Tahoma" w:hAnsi="Tahoma" w:cs="Tahoma"/>
          <w:b/>
          <w:color w:val="365F91"/>
          <w:sz w:val="22"/>
          <w:szCs w:val="22"/>
        </w:rPr>
      </w:pPr>
      <w:bookmarkStart w:id="118" w:name="_Toc304889409"/>
      <w:bookmarkStart w:id="119" w:name="_Toc304889488"/>
      <w:bookmarkStart w:id="120" w:name="_Toc304909215"/>
      <w:bookmarkStart w:id="121" w:name="_Toc305014209"/>
      <w:r w:rsidRPr="000A6771">
        <w:rPr>
          <w:rFonts w:ascii="Tahoma" w:hAnsi="Tahoma" w:cs="Tahoma"/>
          <w:b/>
          <w:color w:val="365F91"/>
          <w:sz w:val="22"/>
          <w:szCs w:val="22"/>
        </w:rPr>
        <w:t>Consideraciones previas a la presentación de propuestas</w:t>
      </w:r>
      <w:bookmarkEnd w:id="118"/>
      <w:bookmarkEnd w:id="119"/>
      <w:bookmarkEnd w:id="120"/>
      <w:bookmarkEnd w:id="121"/>
    </w:p>
    <w:p w14:paraId="4277FA93" w14:textId="77777777" w:rsidR="00B16F2D" w:rsidRPr="000A6771" w:rsidRDefault="00B16F2D" w:rsidP="00B16F2D">
      <w:pPr>
        <w:rPr>
          <w:rFonts w:ascii="Tahoma" w:hAnsi="Tahoma" w:cs="Tahoma"/>
          <w:b/>
          <w:color w:val="365F91"/>
          <w:sz w:val="22"/>
          <w:szCs w:val="22"/>
        </w:rPr>
      </w:pPr>
    </w:p>
    <w:p w14:paraId="0FD4C454" w14:textId="77777777" w:rsidR="00B16F2D" w:rsidRPr="000A6771" w:rsidRDefault="00B16F2D" w:rsidP="00B16F2D">
      <w:pPr>
        <w:numPr>
          <w:ilvl w:val="0"/>
          <w:numId w:val="9"/>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707C85B5" w14:textId="77777777" w:rsidR="00B16F2D" w:rsidRPr="000A6771" w:rsidRDefault="00B16F2D" w:rsidP="00B16F2D">
      <w:pPr>
        <w:ind w:left="567" w:hanging="567"/>
        <w:jc w:val="both"/>
        <w:rPr>
          <w:rFonts w:ascii="Tahoma" w:hAnsi="Tahoma" w:cs="Tahoma"/>
          <w:b/>
          <w:color w:val="365F91"/>
          <w:sz w:val="22"/>
          <w:szCs w:val="22"/>
        </w:rPr>
      </w:pPr>
    </w:p>
    <w:p w14:paraId="74225D9F"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656E9A1D" w14:textId="77777777" w:rsidR="00B16F2D" w:rsidRPr="000A6771" w:rsidRDefault="00B16F2D" w:rsidP="00B16F2D">
      <w:pPr>
        <w:ind w:left="567" w:hanging="567"/>
        <w:jc w:val="both"/>
        <w:rPr>
          <w:rFonts w:ascii="Tahoma" w:hAnsi="Tahoma" w:cs="Tahoma"/>
          <w:color w:val="365F91"/>
          <w:sz w:val="22"/>
          <w:szCs w:val="22"/>
        </w:rPr>
      </w:pPr>
    </w:p>
    <w:p w14:paraId="5F1B4664"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34684DD5" w14:textId="77777777" w:rsidR="00B16F2D" w:rsidRPr="000A6771" w:rsidRDefault="00B16F2D" w:rsidP="00B16F2D">
      <w:pPr>
        <w:ind w:left="567" w:hanging="567"/>
        <w:jc w:val="both"/>
        <w:rPr>
          <w:rFonts w:ascii="Tahoma" w:hAnsi="Tahoma" w:cs="Tahoma"/>
          <w:color w:val="365F91"/>
          <w:sz w:val="22"/>
          <w:szCs w:val="22"/>
        </w:rPr>
      </w:pPr>
    </w:p>
    <w:p w14:paraId="207EC69D"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14:paraId="3A962D88" w14:textId="77777777" w:rsidR="00B16F2D" w:rsidRPr="000A6771" w:rsidRDefault="00B16F2D" w:rsidP="00B16F2D">
      <w:pPr>
        <w:ind w:left="720"/>
        <w:jc w:val="both"/>
        <w:rPr>
          <w:rFonts w:ascii="Tahoma" w:hAnsi="Tahoma" w:cs="Tahoma"/>
          <w:color w:val="365F91"/>
          <w:sz w:val="22"/>
          <w:szCs w:val="22"/>
        </w:rPr>
      </w:pPr>
    </w:p>
    <w:bookmarkEnd w:id="111"/>
    <w:bookmarkEnd w:id="112"/>
    <w:bookmarkEnd w:id="113"/>
    <w:bookmarkEnd w:id="114"/>
    <w:p w14:paraId="2E5D9299" w14:textId="77777777" w:rsidR="00B16F2D" w:rsidRPr="000A6771" w:rsidRDefault="00B16F2D" w:rsidP="00B16F2D">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14:paraId="56CDC967" w14:textId="77777777" w:rsidR="00B16F2D" w:rsidRPr="000A6771" w:rsidRDefault="00B16F2D" w:rsidP="00B16F2D">
      <w:pPr>
        <w:jc w:val="both"/>
        <w:rPr>
          <w:rFonts w:ascii="Tahoma" w:hAnsi="Tahoma" w:cs="Tahoma"/>
          <w:b/>
          <w:color w:val="365F91"/>
          <w:sz w:val="22"/>
          <w:szCs w:val="22"/>
        </w:rPr>
      </w:pPr>
    </w:p>
    <w:p w14:paraId="2FB45BBF"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14:paraId="3530745F" w14:textId="77777777" w:rsidR="00B16F2D" w:rsidRPr="000A6771" w:rsidRDefault="00B16F2D" w:rsidP="00B16F2D">
      <w:pPr>
        <w:ind w:left="567" w:hanging="567"/>
        <w:jc w:val="both"/>
        <w:rPr>
          <w:rFonts w:ascii="Tahoma" w:hAnsi="Tahoma" w:cs="Tahoma"/>
          <w:color w:val="365F91"/>
          <w:sz w:val="22"/>
          <w:szCs w:val="22"/>
        </w:rPr>
      </w:pPr>
    </w:p>
    <w:p w14:paraId="1EED2D04"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0BE4B764" w14:textId="77777777" w:rsidR="00B16F2D" w:rsidRPr="000A6771" w:rsidRDefault="00B16F2D" w:rsidP="00B16F2D">
      <w:pPr>
        <w:pStyle w:val="Prrafodelista"/>
        <w:rPr>
          <w:rFonts w:ascii="Tahoma" w:hAnsi="Tahoma" w:cs="Tahoma"/>
          <w:color w:val="365F91"/>
          <w:sz w:val="22"/>
          <w:szCs w:val="22"/>
        </w:rPr>
      </w:pPr>
    </w:p>
    <w:p w14:paraId="605C2F00"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4B83EB44"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14:paraId="1EE5687F" w14:textId="77777777" w:rsidR="00B16F2D" w:rsidRPr="000A6771" w:rsidRDefault="00B16F2D" w:rsidP="00B16F2D">
      <w:pPr>
        <w:pStyle w:val="Prrafodelista"/>
        <w:rPr>
          <w:rFonts w:ascii="Tahoma" w:hAnsi="Tahoma" w:cs="Tahoma"/>
          <w:color w:val="365F91"/>
          <w:sz w:val="22"/>
          <w:szCs w:val="22"/>
        </w:rPr>
      </w:pPr>
    </w:p>
    <w:p w14:paraId="61E68CFA" w14:textId="77777777" w:rsidR="00B16F2D" w:rsidRPr="000A6771" w:rsidRDefault="00B16F2D" w:rsidP="00B16F2D">
      <w:pPr>
        <w:pStyle w:val="Prrafodelista"/>
        <w:numPr>
          <w:ilvl w:val="0"/>
          <w:numId w:val="31"/>
        </w:numPr>
        <w:spacing w:after="200" w:line="276" w:lineRule="auto"/>
        <w:jc w:val="both"/>
        <w:rPr>
          <w:rFonts w:ascii="Tahoma" w:hAnsi="Tahoma" w:cs="Tahoma"/>
          <w:color w:val="1F497D"/>
          <w:sz w:val="22"/>
          <w:szCs w:val="22"/>
        </w:rPr>
      </w:pPr>
      <w:r w:rsidRPr="000A6771">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14:paraId="64BB3F8A" w14:textId="77777777" w:rsidR="00B16F2D" w:rsidRPr="000A6771" w:rsidRDefault="00B16F2D" w:rsidP="00B16F2D">
      <w:pPr>
        <w:pStyle w:val="Prrafodelista"/>
        <w:numPr>
          <w:ilvl w:val="0"/>
          <w:numId w:val="31"/>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14:paraId="7E818079"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14:paraId="492A9F03"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14:paraId="03231614"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14:paraId="7412A486"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14:paraId="0A3EAFC8"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14:paraId="21EA42E1"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14:paraId="3314868F"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14:paraId="357AE71A" w14:textId="77777777" w:rsidR="00B16F2D" w:rsidRPr="000A6771" w:rsidRDefault="00B16F2D" w:rsidP="00B16F2D">
      <w:pPr>
        <w:pStyle w:val="Prrafodelista"/>
        <w:numPr>
          <w:ilvl w:val="1"/>
          <w:numId w:val="31"/>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14:paraId="4700B167" w14:textId="77777777" w:rsidR="00B16F2D" w:rsidRPr="000A6771" w:rsidRDefault="00B16F2D" w:rsidP="00B16F2D">
      <w:pPr>
        <w:pStyle w:val="Prrafodelista"/>
        <w:tabs>
          <w:tab w:val="left" w:pos="1701"/>
        </w:tabs>
        <w:ind w:left="1134"/>
        <w:jc w:val="both"/>
        <w:rPr>
          <w:rFonts w:ascii="Tahoma" w:hAnsi="Tahoma" w:cs="Tahoma"/>
          <w:color w:val="365F91"/>
          <w:sz w:val="22"/>
          <w:szCs w:val="22"/>
          <w:lang w:val="es-BO"/>
        </w:rPr>
      </w:pPr>
    </w:p>
    <w:p w14:paraId="00A297E9" w14:textId="77777777" w:rsidR="00B16F2D" w:rsidRPr="000A6771" w:rsidRDefault="00B16F2D" w:rsidP="00B16F2D">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14:paraId="78AA70CD" w14:textId="77777777" w:rsidR="00B16F2D" w:rsidRPr="000A6771" w:rsidRDefault="00B16F2D" w:rsidP="00B16F2D">
      <w:pPr>
        <w:pStyle w:val="Continuarlista"/>
        <w:ind w:left="426"/>
        <w:rPr>
          <w:rFonts w:ascii="Tahoma" w:hAnsi="Tahoma" w:cs="Tahoma"/>
          <w:color w:val="004990"/>
          <w:sz w:val="22"/>
          <w:szCs w:val="22"/>
        </w:rPr>
      </w:pPr>
    </w:p>
    <w:p w14:paraId="3DB65A4A"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17B2AAF7" w14:textId="77777777" w:rsidR="00B16F2D" w:rsidRPr="000A6771" w:rsidRDefault="00B16F2D" w:rsidP="00B16F2D">
      <w:pPr>
        <w:pStyle w:val="Continuarlista"/>
        <w:ind w:left="426"/>
        <w:rPr>
          <w:rFonts w:ascii="Tahoma" w:hAnsi="Tahoma" w:cs="Tahoma"/>
          <w:color w:val="365F91"/>
          <w:sz w:val="22"/>
          <w:szCs w:val="22"/>
        </w:rPr>
      </w:pPr>
    </w:p>
    <w:p w14:paraId="3C5596A7" w14:textId="77777777" w:rsidR="00B16F2D" w:rsidRPr="000A6771" w:rsidRDefault="00B16F2D" w:rsidP="00B16F2D">
      <w:pPr>
        <w:pStyle w:val="Prrafodelista"/>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14:paraId="3A81651A" w14:textId="77777777" w:rsidR="00B16F2D" w:rsidRPr="000A6771" w:rsidRDefault="00B16F2D" w:rsidP="00B16F2D">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14:paraId="11106785" w14:textId="77777777" w:rsidR="00B16F2D" w:rsidRPr="000A6771" w:rsidRDefault="00B16F2D" w:rsidP="00B16F2D">
      <w:pPr>
        <w:numPr>
          <w:ilvl w:val="0"/>
          <w:numId w:val="12"/>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3D602153" w14:textId="77777777" w:rsidR="00B16F2D" w:rsidRPr="000A6771" w:rsidRDefault="00B16F2D" w:rsidP="00B16F2D">
      <w:pPr>
        <w:ind w:left="1068"/>
        <w:jc w:val="both"/>
        <w:rPr>
          <w:rFonts w:ascii="Tahoma" w:hAnsi="Tahoma" w:cs="Tahoma"/>
          <w:color w:val="365F91"/>
          <w:sz w:val="22"/>
          <w:szCs w:val="22"/>
        </w:rPr>
      </w:pPr>
    </w:p>
    <w:p w14:paraId="2BEB35FC"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122" w:name="_Toc130955328"/>
      <w:bookmarkStart w:id="123" w:name="_Toc130955269"/>
      <w:r w:rsidRPr="000A6771">
        <w:rPr>
          <w:rFonts w:ascii="Tahoma" w:hAnsi="Tahoma" w:cs="Tahoma"/>
          <w:b/>
          <w:color w:val="365F91"/>
          <w:sz w:val="22"/>
          <w:szCs w:val="22"/>
        </w:rPr>
        <w:t xml:space="preserve">Anulación </w:t>
      </w:r>
      <w:bookmarkEnd w:id="122"/>
      <w:bookmarkEnd w:id="123"/>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7982CD4D" w14:textId="77777777" w:rsidR="00B16F2D" w:rsidRPr="000A6771" w:rsidRDefault="00B16F2D" w:rsidP="00B16F2D">
      <w:pPr>
        <w:jc w:val="both"/>
        <w:rPr>
          <w:rFonts w:ascii="Tahoma" w:hAnsi="Tahoma" w:cs="Tahoma"/>
          <w:color w:val="365F91"/>
          <w:sz w:val="22"/>
          <w:szCs w:val="22"/>
        </w:rPr>
      </w:pPr>
    </w:p>
    <w:p w14:paraId="2A0AEB20" w14:textId="77777777" w:rsidR="00B16F2D" w:rsidRPr="000A6771" w:rsidRDefault="00B16F2D" w:rsidP="00B16F2D">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7FEAF0AE" w14:textId="77777777" w:rsidR="00B16F2D" w:rsidRPr="000A6771" w:rsidRDefault="00B16F2D" w:rsidP="00B16F2D">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73203D0B" w14:textId="77777777" w:rsidR="00B16F2D" w:rsidRPr="000A6771" w:rsidRDefault="00B16F2D" w:rsidP="00B16F2D">
      <w:pPr>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14:paraId="36D2B653" w14:textId="77777777" w:rsidR="00B16F2D" w:rsidRPr="000A6771" w:rsidRDefault="00B16F2D" w:rsidP="00B16F2D">
      <w:pPr>
        <w:ind w:left="1418"/>
        <w:jc w:val="both"/>
        <w:rPr>
          <w:rFonts w:ascii="Tahoma" w:hAnsi="Tahoma" w:cs="Tahoma"/>
          <w:color w:val="004990"/>
          <w:sz w:val="22"/>
          <w:szCs w:val="22"/>
        </w:rPr>
      </w:pPr>
    </w:p>
    <w:p w14:paraId="4CA95436" w14:textId="77777777" w:rsidR="00B16F2D" w:rsidRPr="000A6771" w:rsidRDefault="00B16F2D" w:rsidP="00B16F2D">
      <w:pPr>
        <w:numPr>
          <w:ilvl w:val="0"/>
          <w:numId w:val="9"/>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14:paraId="17106F17" w14:textId="77777777" w:rsidR="00B16F2D" w:rsidRPr="000A6771" w:rsidRDefault="00B16F2D" w:rsidP="00B16F2D">
      <w:pPr>
        <w:ind w:left="567"/>
        <w:jc w:val="both"/>
        <w:rPr>
          <w:rFonts w:ascii="Tahoma" w:hAnsi="Tahoma" w:cs="Tahoma"/>
          <w:color w:val="365F91"/>
          <w:sz w:val="22"/>
          <w:szCs w:val="22"/>
        </w:rPr>
      </w:pPr>
    </w:p>
    <w:p w14:paraId="6C82862B"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14:paraId="6661FE07"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14:paraId="585B4DA6"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14:paraId="41BEC3DA"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14:paraId="4E6C6746" w14:textId="77777777" w:rsidR="00B16F2D" w:rsidRPr="000A6771" w:rsidRDefault="00B16F2D" w:rsidP="00B16F2D">
      <w:pPr>
        <w:pStyle w:val="Prrafodelista"/>
        <w:numPr>
          <w:ilvl w:val="0"/>
          <w:numId w:val="11"/>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2FC2C38B" w14:textId="77777777" w:rsidR="00B16F2D" w:rsidRPr="000A6771" w:rsidRDefault="00B16F2D" w:rsidP="00B16F2D">
      <w:pPr>
        <w:pStyle w:val="Prrafodelista"/>
        <w:numPr>
          <w:ilvl w:val="0"/>
          <w:numId w:val="11"/>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14:paraId="5DD4808A" w14:textId="77777777" w:rsidR="00B16F2D" w:rsidRPr="000A6771" w:rsidRDefault="00B16F2D" w:rsidP="00B16F2D">
      <w:pPr>
        <w:jc w:val="both"/>
        <w:rPr>
          <w:rFonts w:ascii="Tahoma" w:hAnsi="Tahoma" w:cs="Tahoma"/>
          <w:color w:val="365F91"/>
          <w:sz w:val="22"/>
          <w:szCs w:val="22"/>
        </w:rPr>
      </w:pPr>
    </w:p>
    <w:p w14:paraId="3C540E31" w14:textId="77777777" w:rsidR="00B16F2D" w:rsidRPr="000A6771" w:rsidRDefault="00B16F2D" w:rsidP="00B16F2D">
      <w:pPr>
        <w:numPr>
          <w:ilvl w:val="0"/>
          <w:numId w:val="9"/>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7FB14264" w14:textId="77777777" w:rsidR="00B16F2D" w:rsidRPr="000A6771" w:rsidRDefault="00B16F2D" w:rsidP="00B16F2D">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B16F2D" w:rsidRPr="000A6771" w14:paraId="29E9D39C" w14:textId="77777777" w:rsidTr="00AF4A7A">
        <w:trPr>
          <w:trHeight w:val="617"/>
        </w:trPr>
        <w:tc>
          <w:tcPr>
            <w:tcW w:w="2410" w:type="dxa"/>
            <w:shd w:val="clear" w:color="auto" w:fill="004990"/>
            <w:vAlign w:val="center"/>
          </w:tcPr>
          <w:p w14:paraId="4E4CF94D" w14:textId="77777777" w:rsidR="00B16F2D" w:rsidRPr="000A6771" w:rsidRDefault="00B16F2D" w:rsidP="00AF4A7A">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t>ANEXO No. 2</w:t>
            </w:r>
          </w:p>
        </w:tc>
        <w:tc>
          <w:tcPr>
            <w:tcW w:w="7016" w:type="dxa"/>
            <w:vAlign w:val="center"/>
          </w:tcPr>
          <w:p w14:paraId="7A04EC4A" w14:textId="77777777" w:rsidR="00B16F2D" w:rsidRPr="000A6771" w:rsidRDefault="00B16F2D" w:rsidP="00AF4A7A">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14:paraId="0A67E3EA" w14:textId="77777777" w:rsidR="00B16F2D" w:rsidRPr="000A6771" w:rsidRDefault="00B16F2D" w:rsidP="00B16F2D">
      <w:pPr>
        <w:ind w:left="348"/>
        <w:jc w:val="both"/>
        <w:rPr>
          <w:rFonts w:ascii="Tahoma" w:hAnsi="Tahoma" w:cs="Tahoma"/>
          <w:b/>
          <w:color w:val="1F497D" w:themeColor="text2"/>
          <w:sz w:val="22"/>
          <w:szCs w:val="22"/>
          <w:lang w:val="pt-BR"/>
        </w:rPr>
      </w:pPr>
    </w:p>
    <w:p w14:paraId="4E9F2C1F" w14:textId="77777777" w:rsidR="00B16F2D" w:rsidRPr="000A6771" w:rsidRDefault="00B16F2D" w:rsidP="00B16F2D">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B16F2D" w:rsidRPr="000A6771" w14:paraId="06D98323" w14:textId="77777777" w:rsidTr="00AF4A7A">
        <w:trPr>
          <w:trHeight w:val="261"/>
        </w:trPr>
        <w:tc>
          <w:tcPr>
            <w:tcW w:w="2691" w:type="dxa"/>
            <w:tcBorders>
              <w:top w:val="nil"/>
              <w:left w:val="nil"/>
              <w:bottom w:val="nil"/>
              <w:right w:val="nil"/>
            </w:tcBorders>
            <w:tcMar>
              <w:left w:w="0" w:type="dxa"/>
              <w:right w:w="0" w:type="dxa"/>
            </w:tcMar>
            <w:vAlign w:val="center"/>
          </w:tcPr>
          <w:p w14:paraId="4B6C903B"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14:paraId="1EE601A6"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78DA0B74"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F64C49" w14:textId="77777777" w:rsidR="00B16F2D" w:rsidRPr="000A6771" w:rsidRDefault="00B16F2D" w:rsidP="00AF4A7A">
            <w:pPr>
              <w:rPr>
                <w:rFonts w:ascii="Tahoma" w:hAnsi="Tahoma" w:cs="Tahoma"/>
                <w:color w:val="1F497D" w:themeColor="text2"/>
                <w:sz w:val="22"/>
                <w:szCs w:val="22"/>
              </w:rPr>
            </w:pPr>
          </w:p>
        </w:tc>
      </w:tr>
      <w:tr w:rsidR="00B16F2D" w:rsidRPr="000A6771" w14:paraId="63B7A453" w14:textId="77777777" w:rsidTr="00AF4A7A">
        <w:trPr>
          <w:trHeight w:val="246"/>
        </w:trPr>
        <w:tc>
          <w:tcPr>
            <w:tcW w:w="2691" w:type="dxa"/>
            <w:tcBorders>
              <w:top w:val="nil"/>
              <w:left w:val="nil"/>
              <w:bottom w:val="nil"/>
              <w:right w:val="nil"/>
            </w:tcBorders>
            <w:tcMar>
              <w:left w:w="0" w:type="dxa"/>
              <w:right w:w="0" w:type="dxa"/>
            </w:tcMar>
            <w:vAlign w:val="center"/>
          </w:tcPr>
          <w:p w14:paraId="6188776E"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14:paraId="4B5AAD1F"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70B06942"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AC2F181" w14:textId="77777777" w:rsidR="00B16F2D" w:rsidRPr="000A6771" w:rsidRDefault="00B16F2D" w:rsidP="00AF4A7A">
            <w:pPr>
              <w:jc w:val="center"/>
              <w:rPr>
                <w:rFonts w:ascii="Tahoma" w:hAnsi="Tahoma" w:cs="Tahoma"/>
                <w:color w:val="1F497D" w:themeColor="text2"/>
                <w:sz w:val="22"/>
                <w:szCs w:val="22"/>
              </w:rPr>
            </w:pPr>
          </w:p>
        </w:tc>
      </w:tr>
      <w:tr w:rsidR="00B16F2D" w:rsidRPr="000A6771" w14:paraId="28035FEA" w14:textId="77777777" w:rsidTr="00AF4A7A">
        <w:trPr>
          <w:trHeight w:val="261"/>
        </w:trPr>
        <w:tc>
          <w:tcPr>
            <w:tcW w:w="2691" w:type="dxa"/>
            <w:tcBorders>
              <w:top w:val="nil"/>
              <w:left w:val="nil"/>
              <w:bottom w:val="nil"/>
              <w:right w:val="nil"/>
            </w:tcBorders>
            <w:tcMar>
              <w:left w:w="0" w:type="dxa"/>
              <w:right w:w="0" w:type="dxa"/>
            </w:tcMar>
            <w:vAlign w:val="center"/>
          </w:tcPr>
          <w:p w14:paraId="1727E26A"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14:paraId="7025C350"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73C2C6DA"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2537D87"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B16F2D" w:rsidRPr="000A6771" w14:paraId="4ADCECA8" w14:textId="77777777" w:rsidTr="00AF4A7A">
        <w:trPr>
          <w:trHeight w:val="261"/>
        </w:trPr>
        <w:tc>
          <w:tcPr>
            <w:tcW w:w="2691" w:type="dxa"/>
            <w:tcBorders>
              <w:top w:val="nil"/>
              <w:left w:val="nil"/>
              <w:bottom w:val="nil"/>
              <w:right w:val="nil"/>
            </w:tcBorders>
            <w:tcMar>
              <w:left w:w="0" w:type="dxa"/>
              <w:right w:w="0" w:type="dxa"/>
            </w:tcMar>
            <w:vAlign w:val="center"/>
          </w:tcPr>
          <w:p w14:paraId="24834C81" w14:textId="77777777" w:rsidR="00B16F2D" w:rsidRPr="000A6771" w:rsidRDefault="00B16F2D" w:rsidP="00AF4A7A">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14:paraId="5C1AC90D" w14:textId="77777777" w:rsidR="00B16F2D" w:rsidRPr="000A6771" w:rsidRDefault="00B16F2D" w:rsidP="00AF4A7A">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0A9FEFE9" w14:textId="77777777" w:rsidR="00B16F2D" w:rsidRPr="000A6771" w:rsidRDefault="00B16F2D" w:rsidP="00AF4A7A">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4C37E9C" w14:textId="77777777" w:rsidR="00B16F2D" w:rsidRPr="000A6771" w:rsidRDefault="00B16F2D" w:rsidP="00AF4A7A">
            <w:pPr>
              <w:rPr>
                <w:rFonts w:ascii="Tahoma" w:hAnsi="Tahoma" w:cs="Tahoma"/>
                <w:color w:val="1F497D" w:themeColor="text2"/>
                <w:sz w:val="22"/>
                <w:szCs w:val="22"/>
              </w:rPr>
            </w:pPr>
          </w:p>
        </w:tc>
      </w:tr>
    </w:tbl>
    <w:p w14:paraId="186FB589" w14:textId="77777777" w:rsidR="00B16F2D" w:rsidRPr="000A6771" w:rsidRDefault="00B16F2D" w:rsidP="00B16F2D">
      <w:pPr>
        <w:ind w:left="348"/>
        <w:jc w:val="both"/>
        <w:rPr>
          <w:rFonts w:ascii="Tahoma" w:hAnsi="Tahoma" w:cs="Tahoma"/>
          <w:color w:val="1F497D" w:themeColor="text2"/>
          <w:sz w:val="22"/>
          <w:szCs w:val="22"/>
          <w:lang w:val="es-ES_tradnl"/>
        </w:rPr>
      </w:pPr>
    </w:p>
    <w:p w14:paraId="10940DB5" w14:textId="77777777" w:rsidR="00B16F2D" w:rsidRPr="000A6771" w:rsidRDefault="00B16F2D" w:rsidP="00B16F2D">
      <w:pPr>
        <w:ind w:left="348"/>
        <w:jc w:val="both"/>
        <w:rPr>
          <w:rFonts w:ascii="Tahoma" w:hAnsi="Tahoma" w:cs="Tahoma"/>
          <w:color w:val="1F497D" w:themeColor="text2"/>
          <w:sz w:val="22"/>
          <w:szCs w:val="22"/>
          <w:lang w:val="es-ES_tradnl"/>
        </w:rPr>
      </w:pPr>
    </w:p>
    <w:p w14:paraId="1ADE906E" w14:textId="77777777" w:rsidR="00B16F2D" w:rsidRPr="000A6771" w:rsidRDefault="00B16F2D" w:rsidP="00B16F2D">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14:paraId="67577DDC" w14:textId="77777777" w:rsidR="00B16F2D" w:rsidRPr="000A6771" w:rsidRDefault="00B16F2D" w:rsidP="00B16F2D">
      <w:pPr>
        <w:jc w:val="both"/>
        <w:rPr>
          <w:rFonts w:ascii="Tahoma" w:hAnsi="Tahoma" w:cs="Tahoma"/>
          <w:color w:val="365F91"/>
          <w:sz w:val="22"/>
          <w:szCs w:val="22"/>
          <w:lang w:val="es-ES_tradnl"/>
        </w:rPr>
      </w:pPr>
    </w:p>
    <w:p w14:paraId="22846014" w14:textId="77777777" w:rsidR="00B16F2D" w:rsidRPr="000A6771" w:rsidRDefault="00B16F2D" w:rsidP="00B16F2D">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4B669C1B" w14:textId="77777777" w:rsidR="00B16F2D" w:rsidRPr="000A6771" w:rsidRDefault="00B16F2D" w:rsidP="00B16F2D">
      <w:pPr>
        <w:jc w:val="both"/>
        <w:rPr>
          <w:rFonts w:ascii="Tahoma" w:hAnsi="Tahoma" w:cs="Tahoma"/>
          <w:color w:val="365F91"/>
          <w:sz w:val="22"/>
          <w:szCs w:val="22"/>
          <w:lang w:val="es-ES_tradnl"/>
        </w:rPr>
      </w:pPr>
    </w:p>
    <w:p w14:paraId="3A7FA488" w14:textId="77777777" w:rsidR="00B16F2D" w:rsidRPr="000A6771" w:rsidRDefault="00B16F2D" w:rsidP="00B16F2D">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14:paraId="4DD7BE63" w14:textId="77777777" w:rsidR="00B16F2D" w:rsidRPr="000A6771" w:rsidRDefault="00B16F2D" w:rsidP="00B16F2D">
      <w:pPr>
        <w:suppressAutoHyphens/>
        <w:jc w:val="both"/>
        <w:rPr>
          <w:rFonts w:ascii="Tahoma" w:hAnsi="Tahoma" w:cs="Tahoma"/>
          <w:color w:val="365F91"/>
          <w:sz w:val="22"/>
          <w:szCs w:val="22"/>
          <w:lang w:val="es-ES_tradnl"/>
        </w:rPr>
      </w:pPr>
    </w:p>
    <w:p w14:paraId="68AFB2A8" w14:textId="77777777" w:rsidR="00B16F2D" w:rsidRPr="000A6771" w:rsidRDefault="00B16F2D" w:rsidP="00B16F2D">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14:paraId="3765B6F1" w14:textId="77777777" w:rsidR="00B16F2D" w:rsidRPr="000A6771" w:rsidRDefault="00B16F2D" w:rsidP="00B16F2D">
      <w:pPr>
        <w:tabs>
          <w:tab w:val="num" w:pos="709"/>
        </w:tabs>
        <w:ind w:left="709" w:hanging="425"/>
        <w:jc w:val="both"/>
        <w:rPr>
          <w:rFonts w:ascii="Tahoma" w:hAnsi="Tahoma" w:cs="Tahoma"/>
          <w:color w:val="365F91"/>
          <w:sz w:val="22"/>
          <w:szCs w:val="22"/>
          <w:lang w:val="es-ES_tradnl"/>
        </w:rPr>
      </w:pPr>
    </w:p>
    <w:p w14:paraId="54280235" w14:textId="77777777" w:rsidR="00B16F2D" w:rsidRPr="000A6771" w:rsidRDefault="00B16F2D" w:rsidP="00B16F2D">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DE9901C" w14:textId="77777777" w:rsidR="00B16F2D" w:rsidRPr="000A6771" w:rsidRDefault="00B16F2D" w:rsidP="00B16F2D">
      <w:pPr>
        <w:tabs>
          <w:tab w:val="num" w:pos="709"/>
        </w:tabs>
        <w:ind w:left="709" w:hanging="425"/>
        <w:jc w:val="both"/>
        <w:rPr>
          <w:rFonts w:ascii="Tahoma" w:hAnsi="Tahoma" w:cs="Tahoma"/>
          <w:color w:val="365F91"/>
          <w:sz w:val="22"/>
          <w:szCs w:val="22"/>
          <w:lang w:val="es-ES_tradnl"/>
        </w:rPr>
      </w:pPr>
    </w:p>
    <w:p w14:paraId="244A4862" w14:textId="77777777" w:rsidR="00B16F2D" w:rsidRPr="000A6771" w:rsidRDefault="00B16F2D" w:rsidP="00B16F2D">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50C792A5" w14:textId="77777777" w:rsidR="00B16F2D" w:rsidRPr="000A6771" w:rsidRDefault="00B16F2D" w:rsidP="00B16F2D">
      <w:pPr>
        <w:jc w:val="both"/>
        <w:rPr>
          <w:rFonts w:ascii="Tahoma" w:hAnsi="Tahoma" w:cs="Tahoma"/>
          <w:color w:val="365F91"/>
          <w:sz w:val="22"/>
          <w:szCs w:val="22"/>
          <w:lang w:val="es-ES_tradnl"/>
        </w:rPr>
      </w:pPr>
    </w:p>
    <w:p w14:paraId="1351A2E1" w14:textId="77777777" w:rsidR="00B16F2D" w:rsidRPr="000A6771" w:rsidRDefault="00B16F2D" w:rsidP="00B16F2D">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14:paraId="3DE24A89" w14:textId="77777777" w:rsidR="00B16F2D" w:rsidRPr="000A6771" w:rsidRDefault="00B16F2D" w:rsidP="00B16F2D">
      <w:pPr>
        <w:jc w:val="both"/>
        <w:rPr>
          <w:rFonts w:ascii="Tahoma" w:hAnsi="Tahoma" w:cs="Tahoma"/>
          <w:color w:val="365F91"/>
          <w:sz w:val="22"/>
          <w:szCs w:val="22"/>
          <w:lang w:val="es-ES_tradnl"/>
        </w:rPr>
      </w:pPr>
    </w:p>
    <w:p w14:paraId="2D523779" w14:textId="77777777" w:rsidR="00B16F2D" w:rsidRPr="000A6771" w:rsidRDefault="00B16F2D" w:rsidP="00B16F2D">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626DE4B" w14:textId="77777777" w:rsidR="00B16F2D" w:rsidRPr="000A6771" w:rsidRDefault="00B16F2D" w:rsidP="00B16F2D">
      <w:pPr>
        <w:tabs>
          <w:tab w:val="num" w:pos="709"/>
        </w:tabs>
        <w:ind w:left="709" w:hanging="425"/>
        <w:jc w:val="both"/>
        <w:rPr>
          <w:rFonts w:ascii="Tahoma" w:hAnsi="Tahoma" w:cs="Tahoma"/>
          <w:color w:val="365F91"/>
          <w:sz w:val="22"/>
          <w:szCs w:val="22"/>
          <w:lang w:val="es-ES_tradnl"/>
        </w:rPr>
      </w:pPr>
    </w:p>
    <w:p w14:paraId="5C2ACC12" w14:textId="77777777" w:rsidR="00B16F2D" w:rsidRPr="000A6771" w:rsidRDefault="00B16F2D" w:rsidP="00B16F2D">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0E3ACCC" w14:textId="77777777" w:rsidR="00B16F2D" w:rsidRPr="000A6771" w:rsidRDefault="00B16F2D" w:rsidP="00B16F2D">
      <w:pPr>
        <w:numPr>
          <w:ilvl w:val="0"/>
          <w:numId w:val="14"/>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968FB47" w14:textId="77777777" w:rsidR="00B16F2D" w:rsidRPr="000A6771" w:rsidRDefault="00B16F2D" w:rsidP="00B16F2D">
      <w:pPr>
        <w:tabs>
          <w:tab w:val="right" w:pos="6663"/>
        </w:tabs>
        <w:jc w:val="center"/>
        <w:rPr>
          <w:rFonts w:ascii="Tahoma" w:hAnsi="Tahoma" w:cs="Tahoma"/>
          <w:color w:val="365F91"/>
          <w:sz w:val="22"/>
          <w:szCs w:val="22"/>
          <w:lang w:val="es-ES_tradnl"/>
        </w:rPr>
      </w:pPr>
    </w:p>
    <w:p w14:paraId="7B7CC5A8" w14:textId="77777777" w:rsidR="00B16F2D" w:rsidRPr="000A6771" w:rsidRDefault="00B16F2D" w:rsidP="00B16F2D">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CB7A953" w14:textId="77777777" w:rsidR="00B16F2D" w:rsidRPr="000A6771" w:rsidRDefault="00B16F2D" w:rsidP="00B16F2D">
      <w:pPr>
        <w:ind w:left="632"/>
        <w:jc w:val="both"/>
        <w:rPr>
          <w:rFonts w:ascii="Tahoma" w:hAnsi="Tahoma" w:cs="Tahoma"/>
          <w:color w:val="1F497D" w:themeColor="text2"/>
          <w:sz w:val="22"/>
          <w:szCs w:val="22"/>
          <w:lang w:val="es-ES_tradnl"/>
        </w:rPr>
      </w:pPr>
    </w:p>
    <w:p w14:paraId="2CE7D98D" w14:textId="77777777" w:rsidR="00B16F2D" w:rsidRPr="000A6771" w:rsidRDefault="00B16F2D" w:rsidP="00B16F2D">
      <w:pPr>
        <w:tabs>
          <w:tab w:val="right" w:pos="6663"/>
        </w:tabs>
        <w:ind w:left="348"/>
        <w:jc w:val="center"/>
        <w:rPr>
          <w:rFonts w:ascii="Tahoma" w:hAnsi="Tahoma" w:cs="Tahoma"/>
          <w:color w:val="1F497D" w:themeColor="text2"/>
          <w:sz w:val="22"/>
          <w:szCs w:val="22"/>
          <w:lang w:val="es-ES_tradnl"/>
        </w:rPr>
      </w:pPr>
    </w:p>
    <w:p w14:paraId="5591CE90" w14:textId="77777777" w:rsidR="00B16F2D" w:rsidRPr="000A6771" w:rsidRDefault="00B16F2D" w:rsidP="00B16F2D">
      <w:pPr>
        <w:tabs>
          <w:tab w:val="right" w:pos="6663"/>
        </w:tabs>
        <w:ind w:left="348"/>
        <w:jc w:val="center"/>
        <w:rPr>
          <w:rFonts w:ascii="Tahoma" w:hAnsi="Tahoma" w:cs="Tahoma"/>
          <w:color w:val="1F497D" w:themeColor="text2"/>
          <w:sz w:val="22"/>
          <w:szCs w:val="22"/>
          <w:lang w:val="es-ES_tradnl"/>
        </w:rPr>
      </w:pPr>
    </w:p>
    <w:p w14:paraId="55AE4A12" w14:textId="77777777" w:rsidR="00B16F2D" w:rsidRPr="000A6771" w:rsidRDefault="00B16F2D" w:rsidP="00B16F2D">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14:paraId="1A5C73A0"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67CC87DB"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2C84C862"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7D0819AF" w14:textId="77777777" w:rsidR="00B16F2D" w:rsidRPr="000A6771" w:rsidRDefault="00B16F2D" w:rsidP="00B16F2D">
      <w:pPr>
        <w:ind w:left="348"/>
        <w:jc w:val="both"/>
        <w:rPr>
          <w:rFonts w:ascii="Tahoma" w:hAnsi="Tahoma" w:cs="Tahoma"/>
          <w:color w:val="1F497D" w:themeColor="text2"/>
          <w:sz w:val="22"/>
          <w:szCs w:val="22"/>
          <w:lang w:val="es-ES_tradnl"/>
        </w:rPr>
      </w:pPr>
    </w:p>
    <w:p w14:paraId="3ACE56B8"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14:paraId="18E1AC55" w14:textId="77777777" w:rsidR="00B16F2D" w:rsidRPr="000A6771" w:rsidRDefault="00B16F2D" w:rsidP="00B16F2D">
      <w:pPr>
        <w:ind w:left="348"/>
        <w:jc w:val="both"/>
        <w:rPr>
          <w:rFonts w:ascii="Tahoma" w:hAnsi="Tahoma" w:cs="Tahoma"/>
          <w:color w:val="1F497D" w:themeColor="text2"/>
          <w:sz w:val="22"/>
          <w:szCs w:val="22"/>
          <w:lang w:val="es-ES_tradnl"/>
        </w:rPr>
      </w:pPr>
    </w:p>
    <w:p w14:paraId="249D0A67"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37A4DCDF" w14:textId="77777777" w:rsidR="00B16F2D" w:rsidRPr="000A6771" w:rsidRDefault="00B16F2D" w:rsidP="00B16F2D">
      <w:pPr>
        <w:ind w:left="348"/>
        <w:jc w:val="both"/>
        <w:rPr>
          <w:rFonts w:ascii="Tahoma" w:hAnsi="Tahoma" w:cs="Tahoma"/>
          <w:color w:val="1F497D" w:themeColor="text2"/>
          <w:sz w:val="22"/>
          <w:szCs w:val="22"/>
          <w:lang w:val="es-ES_tradnl"/>
        </w:rPr>
      </w:pPr>
    </w:p>
    <w:p w14:paraId="4ABA2D7B"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636F92AF" w14:textId="77777777" w:rsidR="00B16F2D" w:rsidRPr="000A6771" w:rsidRDefault="00B16F2D" w:rsidP="00B16F2D">
      <w:pPr>
        <w:ind w:left="348"/>
        <w:jc w:val="both"/>
        <w:rPr>
          <w:rFonts w:ascii="Tahoma" w:hAnsi="Tahoma" w:cs="Tahoma"/>
          <w:color w:val="1F497D" w:themeColor="text2"/>
          <w:sz w:val="22"/>
          <w:szCs w:val="22"/>
          <w:lang w:val="es-ES_tradnl"/>
        </w:rPr>
      </w:pPr>
    </w:p>
    <w:p w14:paraId="4A5B3CF5" w14:textId="77777777" w:rsidR="00B16F2D" w:rsidRPr="000A6771" w:rsidRDefault="00B16F2D" w:rsidP="00B16F2D">
      <w:pPr>
        <w:ind w:left="348"/>
        <w:jc w:val="both"/>
        <w:rPr>
          <w:rFonts w:ascii="Tahoma" w:hAnsi="Tahoma" w:cs="Tahoma"/>
          <w:color w:val="1F497D" w:themeColor="text2"/>
          <w:sz w:val="22"/>
          <w:szCs w:val="22"/>
          <w:lang w:val="es-ES_tradnl"/>
        </w:rPr>
      </w:pPr>
    </w:p>
    <w:p w14:paraId="293E66BC" w14:textId="77777777" w:rsidR="00B16F2D" w:rsidRPr="000A6771" w:rsidRDefault="00B16F2D" w:rsidP="00B16F2D">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14:paraId="59F80B11"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1BCD840A" w14:textId="77777777" w:rsidR="00B16F2D" w:rsidRPr="000A6771" w:rsidRDefault="00B16F2D" w:rsidP="00B16F2D">
      <w:pPr>
        <w:ind w:left="348"/>
        <w:jc w:val="center"/>
        <w:rPr>
          <w:rFonts w:ascii="Tahoma" w:hAnsi="Tahoma" w:cs="Tahoma"/>
          <w:b/>
          <w:color w:val="1F497D" w:themeColor="text2"/>
          <w:sz w:val="22"/>
          <w:szCs w:val="22"/>
          <w:lang w:val="es-ES_tradnl"/>
        </w:rPr>
      </w:pPr>
    </w:p>
    <w:p w14:paraId="364F2696"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14:paraId="15880FC0" w14:textId="77777777" w:rsidR="00B16F2D" w:rsidRPr="000A6771" w:rsidRDefault="00B16F2D" w:rsidP="00B16F2D">
      <w:pPr>
        <w:ind w:left="348"/>
        <w:jc w:val="both"/>
        <w:rPr>
          <w:rFonts w:ascii="Tahoma" w:hAnsi="Tahoma" w:cs="Tahoma"/>
          <w:color w:val="1F497D" w:themeColor="text2"/>
          <w:sz w:val="22"/>
          <w:szCs w:val="22"/>
          <w:lang w:val="es-ES_tradnl"/>
        </w:rPr>
      </w:pPr>
    </w:p>
    <w:p w14:paraId="1FD108A0"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14:paraId="3144ADBB" w14:textId="77777777" w:rsidR="00B16F2D" w:rsidRPr="000A6771" w:rsidRDefault="00B16F2D" w:rsidP="00B16F2D">
      <w:pPr>
        <w:ind w:left="348"/>
        <w:jc w:val="both"/>
        <w:rPr>
          <w:rFonts w:ascii="Tahoma" w:hAnsi="Tahoma" w:cs="Tahoma"/>
          <w:color w:val="1F497D" w:themeColor="text2"/>
          <w:sz w:val="22"/>
          <w:szCs w:val="22"/>
          <w:lang w:val="es-ES_tradnl"/>
        </w:rPr>
      </w:pPr>
    </w:p>
    <w:p w14:paraId="32C99CFA"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7B97E594" w14:textId="77777777" w:rsidR="00B16F2D" w:rsidRPr="000A6771" w:rsidRDefault="00B16F2D" w:rsidP="00B16F2D">
      <w:pPr>
        <w:ind w:left="348"/>
        <w:jc w:val="both"/>
        <w:rPr>
          <w:rFonts w:ascii="Tahoma" w:hAnsi="Tahoma" w:cs="Tahoma"/>
          <w:color w:val="1F497D" w:themeColor="text2"/>
          <w:sz w:val="22"/>
          <w:szCs w:val="22"/>
          <w:lang w:val="es-ES_tradnl"/>
        </w:rPr>
      </w:pPr>
    </w:p>
    <w:p w14:paraId="0D4F58E7"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38124C64" w14:textId="77777777" w:rsidR="00B16F2D" w:rsidRPr="000A6771" w:rsidRDefault="00B16F2D" w:rsidP="00B16F2D">
      <w:pPr>
        <w:ind w:left="348"/>
        <w:jc w:val="both"/>
        <w:rPr>
          <w:rFonts w:ascii="Tahoma" w:hAnsi="Tahoma" w:cs="Tahoma"/>
          <w:color w:val="1F497D" w:themeColor="text2"/>
          <w:sz w:val="22"/>
          <w:szCs w:val="22"/>
          <w:lang w:val="es-ES_tradnl"/>
        </w:rPr>
      </w:pPr>
    </w:p>
    <w:p w14:paraId="31097431" w14:textId="77777777" w:rsidR="00B16F2D" w:rsidRPr="000A6771" w:rsidRDefault="00B16F2D" w:rsidP="00B16F2D">
      <w:pPr>
        <w:ind w:left="348"/>
        <w:jc w:val="both"/>
        <w:rPr>
          <w:rFonts w:ascii="Tahoma" w:hAnsi="Tahoma" w:cs="Tahoma"/>
          <w:color w:val="1F497D" w:themeColor="text2"/>
          <w:sz w:val="22"/>
          <w:szCs w:val="22"/>
          <w:lang w:val="es-ES_tradnl"/>
        </w:rPr>
      </w:pPr>
    </w:p>
    <w:p w14:paraId="52BB49CD" w14:textId="77777777" w:rsidR="00B16F2D" w:rsidRPr="000A6771" w:rsidRDefault="00B16F2D" w:rsidP="00B16F2D">
      <w:pPr>
        <w:ind w:left="348"/>
        <w:jc w:val="both"/>
        <w:rPr>
          <w:rFonts w:ascii="Tahoma" w:hAnsi="Tahoma" w:cs="Tahoma"/>
          <w:color w:val="1F497D" w:themeColor="text2"/>
          <w:sz w:val="22"/>
          <w:szCs w:val="22"/>
          <w:lang w:val="es-ES_tradnl"/>
        </w:rPr>
      </w:pPr>
    </w:p>
    <w:p w14:paraId="760B1AAE"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14:paraId="230B83EB" w14:textId="77777777" w:rsidR="00B16F2D" w:rsidRPr="000A6771" w:rsidRDefault="00B16F2D" w:rsidP="00B16F2D">
      <w:pPr>
        <w:ind w:left="348"/>
        <w:jc w:val="both"/>
        <w:rPr>
          <w:rFonts w:ascii="Tahoma" w:hAnsi="Tahoma" w:cs="Tahoma"/>
          <w:color w:val="1F497D" w:themeColor="text2"/>
          <w:sz w:val="22"/>
          <w:szCs w:val="22"/>
          <w:lang w:val="es-ES_tradnl"/>
        </w:rPr>
      </w:pPr>
    </w:p>
    <w:p w14:paraId="0BD087D8"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14:paraId="59F82928" w14:textId="77777777" w:rsidR="00B16F2D" w:rsidRPr="000A6771" w:rsidRDefault="00B16F2D" w:rsidP="00B16F2D">
      <w:pPr>
        <w:ind w:left="348"/>
        <w:jc w:val="both"/>
        <w:rPr>
          <w:rFonts w:ascii="Tahoma" w:hAnsi="Tahoma" w:cs="Tahoma"/>
          <w:color w:val="1F497D" w:themeColor="text2"/>
          <w:sz w:val="22"/>
          <w:szCs w:val="22"/>
          <w:lang w:val="es-ES_tradnl"/>
        </w:rPr>
      </w:pPr>
    </w:p>
    <w:p w14:paraId="204FCC82"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30655D10" w14:textId="77777777" w:rsidR="00B16F2D" w:rsidRPr="000A6771" w:rsidRDefault="00B16F2D" w:rsidP="00B16F2D">
      <w:pPr>
        <w:ind w:left="348"/>
        <w:jc w:val="both"/>
        <w:rPr>
          <w:rFonts w:ascii="Tahoma" w:hAnsi="Tahoma" w:cs="Tahoma"/>
          <w:color w:val="1F497D" w:themeColor="text2"/>
          <w:sz w:val="22"/>
          <w:szCs w:val="22"/>
          <w:lang w:val="es-ES_tradnl"/>
        </w:rPr>
      </w:pPr>
    </w:p>
    <w:p w14:paraId="3BAFED61" w14:textId="77777777" w:rsidR="00B16F2D" w:rsidRPr="000A6771" w:rsidRDefault="00B16F2D" w:rsidP="00B16F2D">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14:paraId="67326F6A" w14:textId="77777777" w:rsidR="00B16F2D" w:rsidRPr="000A6771" w:rsidRDefault="00B16F2D" w:rsidP="00B16F2D">
      <w:pPr>
        <w:ind w:left="348"/>
        <w:jc w:val="both"/>
        <w:rPr>
          <w:rFonts w:ascii="Tahoma" w:hAnsi="Tahoma" w:cs="Tahoma"/>
          <w:color w:val="1F497D" w:themeColor="text2"/>
          <w:sz w:val="22"/>
          <w:szCs w:val="22"/>
          <w:lang w:val="es-ES_tradnl"/>
        </w:rPr>
      </w:pPr>
    </w:p>
    <w:p w14:paraId="14E912CC" w14:textId="77777777" w:rsidR="00B16F2D" w:rsidRPr="000A6771" w:rsidRDefault="00B16F2D" w:rsidP="00B16F2D">
      <w:pPr>
        <w:jc w:val="both"/>
        <w:rPr>
          <w:rFonts w:ascii="Tahoma" w:hAnsi="Tahoma" w:cs="Tahoma"/>
          <w:color w:val="1F497D" w:themeColor="text2"/>
          <w:sz w:val="22"/>
          <w:szCs w:val="22"/>
          <w:lang w:val="es-ES_tradnl"/>
        </w:rPr>
      </w:pPr>
    </w:p>
    <w:p w14:paraId="4C82D50E" w14:textId="77777777" w:rsidR="00B16F2D" w:rsidRPr="000A6771" w:rsidRDefault="00B16F2D" w:rsidP="00B16F2D">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14:paraId="523455B9" w14:textId="77777777" w:rsidR="00B16F2D" w:rsidRPr="000A6771" w:rsidRDefault="00B16F2D" w:rsidP="00B16F2D">
      <w:pPr>
        <w:ind w:left="348"/>
        <w:rPr>
          <w:rFonts w:ascii="Tahoma" w:hAnsi="Tahoma" w:cs="Tahoma"/>
          <w:color w:val="1F497D" w:themeColor="text2"/>
          <w:sz w:val="22"/>
          <w:szCs w:val="22"/>
          <w:lang w:val="es-ES_tradnl"/>
        </w:rPr>
        <w:sectPr w:rsidR="00B16F2D" w:rsidRPr="000A6771" w:rsidSect="00AF4A7A">
          <w:headerReference w:type="default" r:id="rId23"/>
          <w:footerReference w:type="default" r:id="rId24"/>
          <w:pgSz w:w="12240" w:h="15840"/>
          <w:pgMar w:top="1418" w:right="1418" w:bottom="1418" w:left="1418" w:header="811" w:footer="709" w:gutter="0"/>
          <w:cols w:space="708"/>
          <w:docGrid w:linePitch="360"/>
        </w:sect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B16F2D" w:rsidRPr="000A6771" w14:paraId="6A428C18" w14:textId="77777777" w:rsidTr="00F95235">
        <w:trPr>
          <w:trHeight w:val="617"/>
        </w:trPr>
        <w:tc>
          <w:tcPr>
            <w:tcW w:w="2410" w:type="dxa"/>
            <w:shd w:val="clear" w:color="auto" w:fill="004990"/>
            <w:vAlign w:val="center"/>
          </w:tcPr>
          <w:p w14:paraId="3CC979AB" w14:textId="77777777" w:rsidR="00B16F2D" w:rsidRPr="000A6771" w:rsidRDefault="00B16F2D" w:rsidP="00AF4A7A">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t>ANEXO No. 3</w:t>
            </w:r>
          </w:p>
        </w:tc>
        <w:tc>
          <w:tcPr>
            <w:tcW w:w="7158" w:type="dxa"/>
            <w:vAlign w:val="center"/>
          </w:tcPr>
          <w:p w14:paraId="184D5856" w14:textId="77777777" w:rsidR="00B16F2D" w:rsidRPr="000A6771" w:rsidRDefault="00B16F2D" w:rsidP="00AF4A7A">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14:paraId="16055F0B" w14:textId="77777777" w:rsidR="00B16F2D" w:rsidRPr="000A6771" w:rsidRDefault="00B16F2D" w:rsidP="00B16F2D">
      <w:pPr>
        <w:ind w:left="348"/>
        <w:jc w:val="center"/>
        <w:rPr>
          <w:rFonts w:ascii="Tahoma" w:hAnsi="Tahoma" w:cs="Tahoma"/>
          <w:b/>
          <w:color w:val="1F497D" w:themeColor="text2"/>
          <w:sz w:val="22"/>
          <w:szCs w:val="22"/>
        </w:rPr>
      </w:pPr>
    </w:p>
    <w:p w14:paraId="671BF92B" w14:textId="77777777" w:rsidR="00B16F2D" w:rsidRPr="000A6771" w:rsidRDefault="00B16F2D" w:rsidP="00B16F2D">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14:paraId="3732CE19" w14:textId="77777777" w:rsidR="00B16F2D" w:rsidRPr="000A6771" w:rsidRDefault="00B16F2D" w:rsidP="00B16F2D">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14:paraId="33196901" w14:textId="77777777" w:rsidR="00B16F2D" w:rsidRPr="000A6771" w:rsidRDefault="00B16F2D" w:rsidP="00B16F2D">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14:paraId="70DE0F9F"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Fundempresa N° 00013290, con NIT 1020703023, legalmente representada por los señores Oscar Coca Antezana, Gerente General, conforme del Testimonio Poder General de Administración N° 319/2013 de 12/04/13, 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14:paraId="120A32D0" w14:textId="77777777" w:rsidR="00B16F2D" w:rsidRPr="000A6771" w:rsidRDefault="00B16F2D" w:rsidP="00B16F2D">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14:paraId="2C4C0658" w14:textId="77777777" w:rsidR="00B16F2D" w:rsidRPr="000A6771" w:rsidRDefault="00B16F2D" w:rsidP="00B16F2D">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14:paraId="7B9C1AF5" w14:textId="77777777" w:rsidR="00B16F2D" w:rsidRPr="000A6771" w:rsidRDefault="00B16F2D" w:rsidP="00B16F2D">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14:paraId="2EC323AA"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14:paraId="0F3BF193"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14:paraId="09AF4C74"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14:paraId="2514AC86"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14:paraId="252B54DE" w14:textId="77777777" w:rsidR="00B16F2D" w:rsidRPr="000A6771" w:rsidRDefault="00B16F2D" w:rsidP="00B16F2D">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14:paraId="0A63875E" w14:textId="77777777" w:rsidR="00B16F2D" w:rsidRPr="000A6771" w:rsidRDefault="00B16F2D" w:rsidP="00B16F2D">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14:paraId="274CD5E6" w14:textId="77777777" w:rsidR="00B16F2D" w:rsidRPr="000A6771" w:rsidRDefault="00B16F2D" w:rsidP="00B16F2D">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14:paraId="49B6AD99" w14:textId="77777777" w:rsidR="00B16F2D" w:rsidRPr="000A6771" w:rsidRDefault="00B16F2D" w:rsidP="00B16F2D">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14:paraId="002EA6A5" w14:textId="77777777" w:rsidR="00B16F2D" w:rsidRPr="000A6771" w:rsidRDefault="00B16F2D" w:rsidP="00B16F2D">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14:paraId="18BBB62D" w14:textId="77777777" w:rsidR="00B16F2D" w:rsidRPr="000A6771" w:rsidRDefault="00B16F2D" w:rsidP="00B16F2D">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14:paraId="74489298" w14:textId="77777777" w:rsidR="00B16F2D" w:rsidRPr="000A6771" w:rsidRDefault="00B16F2D" w:rsidP="00B16F2D">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14:paraId="1F2CCCE9" w14:textId="77777777" w:rsidR="00B16F2D" w:rsidRPr="000A6771" w:rsidRDefault="00B16F2D" w:rsidP="00B16F2D">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14:paraId="14BDBDB8" w14:textId="77777777" w:rsidR="00B16F2D" w:rsidRPr="000A6771" w:rsidRDefault="00B16F2D" w:rsidP="00B16F2D">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14:paraId="4E2402BA" w14:textId="77777777" w:rsidR="00B16F2D" w:rsidRPr="000A6771" w:rsidRDefault="00B16F2D" w:rsidP="00B16F2D">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14:paraId="56896CF7" w14:textId="77777777" w:rsidR="00B16F2D" w:rsidRPr="000A6771" w:rsidRDefault="00B16F2D" w:rsidP="00B16F2D">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14:paraId="71261FF0"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 moneda de pago objeto del presente contrato será el Dólar Americano o su equivalente en Bolivianos de acuerdo al tipo de cambio oficial dispuesto por el Banco Central de Bolivia el día de pago, según a los siguientes términos:</w:t>
      </w:r>
    </w:p>
    <w:p w14:paraId="5EA41CB7" w14:textId="77777777" w:rsidR="00B16F2D" w:rsidRPr="000A6771" w:rsidRDefault="00B16F2D" w:rsidP="00B16F2D">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14:paraId="58EE9349"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ENTEL S.A. pagará al PROVEEDOR el……………………….. % del valor total de los equipos, contra entrega de los mismos, hasta los 15 días calendario posteriores de la emisión por parte de ENTEL de las Actas de Recepción de los equipos y presentación la Factura Fiscal.</w:t>
      </w:r>
    </w:p>
    <w:p w14:paraId="53954C8F"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6.1.2 </w:t>
      </w:r>
      <w:r w:rsidRPr="000A6771">
        <w:rPr>
          <w:rFonts w:ascii="Tahoma" w:hAnsi="Tahoma" w:cs="Tahoma"/>
          <w:iCs/>
          <w:color w:val="1F497D" w:themeColor="text2"/>
          <w:sz w:val="22"/>
          <w:szCs w:val="22"/>
          <w:lang w:val="es-BO"/>
        </w:rPr>
        <w:tab/>
        <w:t>ENTEL S.A., pagara al PROVEEDOR el restante…………….% hasta los 30 calendario hábiles posteriores de la emisión del Certificado de Aceptación Provisional y la presentación de la Factura Fiscal.</w:t>
      </w:r>
    </w:p>
    <w:p w14:paraId="21A6D927" w14:textId="77777777" w:rsidR="00B16F2D" w:rsidRPr="000A6771" w:rsidRDefault="00B16F2D" w:rsidP="00B16F2D">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14:paraId="18E5606C"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14:paraId="32B0CC01" w14:textId="77777777" w:rsidR="00B16F2D" w:rsidRPr="000A6771" w:rsidRDefault="00B16F2D" w:rsidP="00B16F2D">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14:paraId="438F01C1"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14:paraId="60431636"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14:paraId="08B8124D"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14:paraId="18A2D10B" w14:textId="77777777" w:rsidR="00B16F2D" w:rsidRPr="000A6771" w:rsidRDefault="00B16F2D" w:rsidP="00B16F2D">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El presente contrato tendrá una vigencia de……………….. y se extenderá desde el día de la suscripción del contrato, hasta que ambas partes hayan dado cumplimiento a todas las condiciones y estipulaciones contenidas en el mismo.</w:t>
      </w:r>
    </w:p>
    <w:p w14:paraId="393A47E5"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14:paraId="0BE4FF2D"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14:paraId="6B1E12CC"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14:paraId="7BC417D0"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PROVEEDOR presenta a ENTEL S.A. la Boleta de Garantía N° ……………por el monto de USD…………….. (……………………………..00/100 Dólares 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14:paraId="2CD28292"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14:paraId="22E7E632" w14:textId="77777777" w:rsidR="00B16F2D" w:rsidRPr="000A6771" w:rsidRDefault="00B16F2D" w:rsidP="00B16F2D">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14:paraId="3576C6C2" w14:textId="77777777" w:rsidR="00B16F2D" w:rsidRPr="000A6771" w:rsidRDefault="00B16F2D" w:rsidP="00B16F2D">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14:paraId="28B3DBF7"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14:paraId="170A6441" w14:textId="77777777" w:rsidR="00B16F2D" w:rsidRPr="000A6771" w:rsidRDefault="00B16F2D" w:rsidP="00B16F2D">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14:paraId="04B4DD12"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14:paraId="2991ABA5"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14:paraId="5472A3F2"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14:paraId="4D084DEF" w14:textId="77777777" w:rsidR="00B16F2D" w:rsidRPr="000A6771" w:rsidRDefault="00B16F2D" w:rsidP="00B16F2D">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14:paraId="52A2AD8E" w14:textId="77777777" w:rsidR="00B16F2D" w:rsidRPr="000A6771" w:rsidRDefault="00B16F2D" w:rsidP="00B16F2D">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14:paraId="45E8F15C" w14:textId="77777777" w:rsidR="00B16F2D" w:rsidRPr="000A6771" w:rsidRDefault="00B16F2D" w:rsidP="00B16F2D">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14:paraId="148028EC" w14:textId="77777777" w:rsidR="00B16F2D" w:rsidRPr="000A6771" w:rsidRDefault="00B16F2D" w:rsidP="00B16F2D">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14:paraId="13AE98B0"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14:paraId="2C245F32"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14:paraId="0A64D10B"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14:paraId="58B4383C"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14:paraId="14DE3A34"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14:paraId="2C6B9FA7" w14:textId="77777777" w:rsidR="00B16F2D" w:rsidRPr="000A6771" w:rsidRDefault="00B16F2D" w:rsidP="00B16F2D">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14:paraId="37D89D70"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14:paraId="0C1CAE61"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14:paraId="435A66CD"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14:paraId="7E269CB6"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14:paraId="2A56F4F2"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14:paraId="64FFA115" w14:textId="77777777" w:rsidR="00B16F2D" w:rsidRPr="000A6771" w:rsidRDefault="00B16F2D" w:rsidP="00B16F2D">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14:paraId="3DD3932C"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14:paraId="78C1D214"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14:paraId="3EA533F7"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14:paraId="62C75761" w14:textId="77777777" w:rsidR="00B16F2D" w:rsidRPr="000A6771" w:rsidRDefault="00B16F2D" w:rsidP="00B16F2D">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14:paraId="14701D7A" w14:textId="77777777" w:rsidR="00B16F2D" w:rsidRPr="000A6771" w:rsidRDefault="00B16F2D" w:rsidP="00B16F2D">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14:paraId="2C2780C0" w14:textId="77777777" w:rsidR="00B16F2D" w:rsidRPr="000A6771" w:rsidRDefault="00B16F2D" w:rsidP="00B16F2D">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14:paraId="02831EC5"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14:paraId="7B4016F2"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14:paraId="64BD48A3"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14:paraId="4C987665"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14:paraId="1002F116"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Para fines de transporte y traslado de los equipos, el PROVEEDOR entregara a ENTEL S.A. copias legalizadas del documento único de Importación DUI, copias legalizadas de la factura entregada a ENTEL S.A., copias del Paking List.</w:t>
      </w:r>
    </w:p>
    <w:p w14:paraId="5BE79E26" w14:textId="77777777" w:rsidR="00B16F2D" w:rsidRPr="000A6771" w:rsidRDefault="00B16F2D" w:rsidP="00B16F2D">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14:paraId="5FAB0ABE" w14:textId="77777777" w:rsidR="00B16F2D" w:rsidRPr="000A6771" w:rsidRDefault="00B16F2D" w:rsidP="00B16F2D">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14:paraId="3FC80D4A" w14:textId="77777777" w:rsidR="00B16F2D" w:rsidRPr="000A6771" w:rsidRDefault="00B16F2D" w:rsidP="00B16F2D">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14:paraId="78B2A9CB" w14:textId="77777777" w:rsidR="00B16F2D" w:rsidRPr="000A6771" w:rsidRDefault="00B16F2D" w:rsidP="00B16F2D">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14:paraId="7928CFBF" w14:textId="77777777" w:rsidR="00B16F2D" w:rsidRPr="000A6771" w:rsidRDefault="00B16F2D" w:rsidP="00B16F2D">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14:paraId="2DB6CE18" w14:textId="77777777" w:rsidR="00B16F2D" w:rsidRPr="000A6771" w:rsidRDefault="00B16F2D" w:rsidP="00B16F2D">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14:paraId="590D445C" w14:textId="77777777" w:rsidR="00B16F2D" w:rsidRPr="000A6771" w:rsidRDefault="00B16F2D" w:rsidP="00B16F2D">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14:paraId="6D046EDC" w14:textId="77777777" w:rsidR="00B16F2D" w:rsidRPr="000A6771" w:rsidRDefault="00B16F2D" w:rsidP="00B16F2D">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14:paraId="5E1DEE46"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14:paraId="3D4AD31D" w14:textId="77777777" w:rsidR="00B16F2D"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14:paraId="7A91D7A6" w14:textId="77777777" w:rsidR="00F62E61" w:rsidRPr="000A6771" w:rsidRDefault="00F62E61" w:rsidP="00B16F2D">
      <w:pPr>
        <w:tabs>
          <w:tab w:val="left" w:pos="708"/>
        </w:tabs>
        <w:spacing w:before="120"/>
        <w:jc w:val="both"/>
        <w:rPr>
          <w:rFonts w:ascii="Tahoma" w:hAnsi="Tahoma" w:cs="Tahoma"/>
          <w:color w:val="1F497D" w:themeColor="text2"/>
          <w:sz w:val="22"/>
          <w:szCs w:val="22"/>
          <w:lang w:val="es-BO"/>
        </w:rPr>
      </w:pPr>
    </w:p>
    <w:p w14:paraId="480AEC85" w14:textId="77777777" w:rsidR="00B16F2D" w:rsidRPr="000A6771" w:rsidRDefault="00B16F2D" w:rsidP="00B16F2D">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14:paraId="662095D6" w14:textId="77777777" w:rsidR="00B16F2D" w:rsidRPr="000A6771" w:rsidRDefault="00B16F2D" w:rsidP="00B16F2D">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14:paraId="0B2125B0"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14:paraId="11AF767B"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361003D" w14:textId="77777777" w:rsidR="00B16F2D" w:rsidRPr="000A6771"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14:paraId="0B52D671"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14:paraId="03F95BF6" w14:textId="77777777" w:rsidR="00B16F2D" w:rsidRPr="000A6771" w:rsidRDefault="00B16F2D" w:rsidP="00B16F2D">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14:paraId="1049949B" w14:textId="77777777" w:rsidR="00B16F2D" w:rsidRPr="000A6771" w:rsidRDefault="00B16F2D" w:rsidP="00B16F2D">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14:paraId="71D6C689"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14:paraId="578B79DE" w14:textId="77777777" w:rsidR="00B16F2D" w:rsidRPr="000A6771" w:rsidRDefault="00B16F2D" w:rsidP="00B16F2D">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14:paraId="1CCF1C7B" w14:textId="77777777" w:rsidR="00B16F2D" w:rsidRPr="000A6771" w:rsidRDefault="00B16F2D" w:rsidP="00B16F2D">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14:paraId="50846490" w14:textId="77777777" w:rsidR="00B16F2D" w:rsidRPr="000A6771" w:rsidRDefault="00B16F2D" w:rsidP="00B16F2D">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14:paraId="0212C5E7" w14:textId="77777777" w:rsidR="00B16F2D" w:rsidRPr="000A6771" w:rsidRDefault="00B16F2D" w:rsidP="00B16F2D">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Si EL PROVEEDOR, se disuelve como sociedad.</w:t>
      </w:r>
    </w:p>
    <w:p w14:paraId="253EDD60" w14:textId="77777777" w:rsidR="00B16F2D" w:rsidRPr="000A6771" w:rsidRDefault="00B16F2D" w:rsidP="00B16F2D">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14:paraId="77BF7707" w14:textId="77777777" w:rsidR="00B16F2D" w:rsidRPr="000A6771" w:rsidRDefault="00B16F2D" w:rsidP="00B16F2D">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14:paraId="07463F82" w14:textId="77777777" w:rsidR="00B16F2D" w:rsidRPr="000A6771" w:rsidRDefault="00B16F2D" w:rsidP="00B16F2D">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14:paraId="2CFF0A5C"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ENTEL S.A. realizará la evaluación del incumplimiento y podrá definir si es aplicable la Resolución del contrato ya sea parcial o totalmente, según el resultado de la evaluación, sin que el PROVEEDOR tenga la posibilidad de impugnar la decisión.</w:t>
      </w:r>
    </w:p>
    <w:p w14:paraId="4F3D44BC"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C82CDEA" w14:textId="77777777" w:rsidR="00B16F2D" w:rsidRPr="000A6771" w:rsidRDefault="00B16F2D" w:rsidP="00B16F2D">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14:paraId="4122803F" w14:textId="77777777" w:rsidR="00B16F2D" w:rsidRPr="000A6771" w:rsidRDefault="00B16F2D" w:rsidP="00B16F2D">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14:paraId="639EBCA3" w14:textId="77777777" w:rsidR="00B16F2D" w:rsidRPr="000A6771" w:rsidRDefault="00B16F2D" w:rsidP="00B16F2D">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BB7AB8E" w14:textId="77777777" w:rsidR="00B16F2D" w:rsidRPr="000A6771"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14:paraId="303D4778" w14:textId="77777777" w:rsidR="00B16F2D" w:rsidRPr="000A6771" w:rsidRDefault="00B16F2D" w:rsidP="00B16F2D">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14:paraId="39EB9B1D" w14:textId="77777777" w:rsidR="00B16F2D" w:rsidRPr="000A6771" w:rsidRDefault="00B16F2D" w:rsidP="00B16F2D">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14:paraId="1EAA7D2E" w14:textId="77777777" w:rsidR="00B16F2D" w:rsidRPr="000A6771" w:rsidRDefault="00B16F2D" w:rsidP="00B16F2D">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14:paraId="0D9118CB" w14:textId="77777777" w:rsidR="00B16F2D" w:rsidRPr="000A6771" w:rsidRDefault="00B16F2D" w:rsidP="00B16F2D">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14:paraId="1270D760"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Calle Federico Zuazo N° 1771 Edificio Tower</w:t>
      </w:r>
    </w:p>
    <w:p w14:paraId="0E033720"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14:paraId="2C667169" w14:textId="77777777" w:rsidR="00B16F2D" w:rsidRPr="000A6771" w:rsidRDefault="00B16F2D" w:rsidP="00B16F2D">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14:paraId="7119981E" w14:textId="77777777" w:rsidR="00B16F2D" w:rsidRPr="000A6771" w:rsidRDefault="00B16F2D" w:rsidP="00B16F2D">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14:paraId="7DEDA1F8"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14:paraId="206B96AA"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14:paraId="5A7FBD11" w14:textId="77777777" w:rsidR="00B16F2D" w:rsidRPr="000A6771" w:rsidRDefault="00B16F2D" w:rsidP="00B16F2D">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14:paraId="71850FB0" w14:textId="77777777" w:rsidR="00B16F2D" w:rsidRPr="000A6771" w:rsidRDefault="00B16F2D" w:rsidP="00B16F2D">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14:paraId="18B7BCF7" w14:textId="77777777" w:rsidR="00B16F2D" w:rsidRPr="000A6771" w:rsidRDefault="00B16F2D" w:rsidP="00B16F2D">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14:paraId="5BD9041B" w14:textId="77777777" w:rsidR="00B16F2D" w:rsidRPr="000A6771" w:rsidRDefault="00B16F2D" w:rsidP="00B16F2D">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Nosotros, Oscar Coca Antezana,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w:t>
      </w:r>
      <w:r w:rsidR="00A331C8">
        <w:rPr>
          <w:rFonts w:ascii="Tahoma" w:hAnsi="Tahoma" w:cs="Tahoma"/>
          <w:color w:val="1F497D" w:themeColor="text2"/>
          <w:sz w:val="22"/>
          <w:szCs w:val="22"/>
          <w:lang w:val="es-BO"/>
        </w:rPr>
        <w:t>quince</w:t>
      </w:r>
      <w:r w:rsidRPr="000A6771">
        <w:rPr>
          <w:rFonts w:ascii="Tahoma" w:hAnsi="Tahoma" w:cs="Tahoma"/>
          <w:color w:val="1F497D" w:themeColor="text2"/>
          <w:sz w:val="22"/>
          <w:szCs w:val="22"/>
          <w:lang w:val="es-BO"/>
        </w:rPr>
        <w:t>.</w:t>
      </w:r>
    </w:p>
    <w:p w14:paraId="2F7F5860" w14:textId="77777777" w:rsidR="00B16F2D" w:rsidRPr="00B16F2D" w:rsidRDefault="00B16F2D" w:rsidP="00A67561">
      <w:pPr>
        <w:ind w:left="348"/>
        <w:rPr>
          <w:rFonts w:ascii="Arial" w:hAnsi="Arial" w:cs="Arial"/>
          <w:i/>
          <w:color w:val="1F497D" w:themeColor="text2"/>
          <w:szCs w:val="20"/>
          <w:lang w:val="es-BO"/>
        </w:rPr>
      </w:pPr>
    </w:p>
    <w:sectPr w:rsidR="00B16F2D" w:rsidRPr="00B16F2D" w:rsidSect="00780F5C">
      <w:pgSz w:w="12240" w:h="15840"/>
      <w:pgMar w:top="238" w:right="1418" w:bottom="244" w:left="1418" w:header="810" w:footer="1015" w:gutter="0"/>
      <w:cols w:space="708"/>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Adela Serrano Coronel" w:date="2015-09-09T15:57:00Z" w:initials="ASC">
    <w:p w14:paraId="22244A26" w14:textId="77777777" w:rsidR="00815794" w:rsidRDefault="00815794">
      <w:pPr>
        <w:pStyle w:val="Textocomentario"/>
      </w:pPr>
      <w:r>
        <w:rPr>
          <w:rStyle w:val="Refdecomentario"/>
        </w:rPr>
        <w:annotationRef/>
      </w:r>
    </w:p>
  </w:comment>
  <w:comment w:id="42" w:author="Adela Serrano Coronel" w:date="2015-09-09T16:00:00Z" w:initials="ASC">
    <w:p w14:paraId="653D50B8" w14:textId="77777777" w:rsidR="00815794" w:rsidRDefault="00815794">
      <w:pPr>
        <w:pStyle w:val="Textocomentario"/>
      </w:pPr>
      <w:r>
        <w:rPr>
          <w:rStyle w:val="Refdecomentario"/>
        </w:rPr>
        <w:annotationRef/>
      </w:r>
      <w:r>
        <w:t>Cual es tiempo de garantía que solicitas</w:t>
      </w:r>
    </w:p>
  </w:comment>
  <w:comment w:id="67" w:author="Adela Serrano Coronel" w:date="2015-09-09T18:09:00Z" w:initials="ASC">
    <w:p w14:paraId="7C4E9688" w14:textId="77777777" w:rsidR="00815794" w:rsidRDefault="00815794">
      <w:pPr>
        <w:pStyle w:val="Textocomentario"/>
      </w:pPr>
      <w:r>
        <w:rPr>
          <w:rStyle w:val="Refdecomentario"/>
        </w:rPr>
        <w:annotationRef/>
      </w:r>
      <w:r>
        <w:t>Favor indicar si estas de acuerdo con la forma de pago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244A26" w15:done="0"/>
  <w15:commentEx w15:paraId="653D50B8" w15:done="0"/>
  <w15:commentEx w15:paraId="7C4E96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1D67E" w14:textId="77777777" w:rsidR="0015787F" w:rsidRDefault="0015787F">
      <w:r>
        <w:separator/>
      </w:r>
    </w:p>
  </w:endnote>
  <w:endnote w:type="continuationSeparator" w:id="0">
    <w:p w14:paraId="54AEF183" w14:textId="77777777" w:rsidR="0015787F" w:rsidRDefault="0015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 w:name="AkzidenzGroteskBE-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364856"/>
      <w:docPartObj>
        <w:docPartGallery w:val="Page Numbers (Bottom of Page)"/>
        <w:docPartUnique/>
      </w:docPartObj>
    </w:sdtPr>
    <w:sdtEndPr/>
    <w:sdtContent>
      <w:sdt>
        <w:sdtPr>
          <w:id w:val="-1669238322"/>
          <w:docPartObj>
            <w:docPartGallery w:val="Page Numbers (Top of Page)"/>
            <w:docPartUnique/>
          </w:docPartObj>
        </w:sdtPr>
        <w:sdtEndPr/>
        <w:sdtContent>
          <w:p w14:paraId="7B16CC6F" w14:textId="77777777" w:rsidR="00815794" w:rsidRDefault="00815794">
            <w:pPr>
              <w:pStyle w:val="Piedepgina"/>
              <w:jc w:val="center"/>
            </w:pPr>
            <w:r>
              <w:t xml:space="preserve">Página </w:t>
            </w:r>
            <w:r w:rsidR="00274496">
              <w:rPr>
                <w:b/>
                <w:bCs/>
                <w:sz w:val="24"/>
                <w:szCs w:val="24"/>
              </w:rPr>
              <w:fldChar w:fldCharType="begin"/>
            </w:r>
            <w:r>
              <w:rPr>
                <w:b/>
                <w:bCs/>
              </w:rPr>
              <w:instrText>PAGE</w:instrText>
            </w:r>
            <w:r w:rsidR="00274496">
              <w:rPr>
                <w:b/>
                <w:bCs/>
                <w:sz w:val="24"/>
                <w:szCs w:val="24"/>
              </w:rPr>
              <w:fldChar w:fldCharType="separate"/>
            </w:r>
            <w:r w:rsidR="00CA1906">
              <w:rPr>
                <w:b/>
                <w:bCs/>
                <w:noProof/>
              </w:rPr>
              <w:t>1</w:t>
            </w:r>
            <w:r w:rsidR="00274496">
              <w:rPr>
                <w:b/>
                <w:bCs/>
                <w:sz w:val="24"/>
                <w:szCs w:val="24"/>
              </w:rPr>
              <w:fldChar w:fldCharType="end"/>
            </w:r>
            <w:r>
              <w:t xml:space="preserve"> de </w:t>
            </w:r>
            <w:del w:id="96" w:author="pvelasco" w:date="2015-09-11T10:57:00Z">
              <w:r w:rsidR="00274496" w:rsidRPr="00274496" w:rsidDel="00C26E9B">
                <w:rPr>
                  <w:b/>
                  <w:bCs/>
                  <w:noProof/>
                  <w:rPrChange w:id="97" w:author="pvelasco" w:date="2015-09-11T10:57:00Z">
                    <w:rPr>
                      <w:b/>
                      <w:bCs/>
                      <w:sz w:val="24"/>
                      <w:szCs w:val="24"/>
                    </w:rPr>
                  </w:rPrChange>
                </w:rPr>
                <w:fldChar w:fldCharType="begin"/>
              </w:r>
              <w:r w:rsidDel="00C26E9B">
                <w:rPr>
                  <w:b/>
                  <w:bCs/>
                  <w:noProof/>
                </w:rPr>
                <w:delInstrText>NUMPAGES</w:delInstrText>
              </w:r>
              <w:r w:rsidR="00274496" w:rsidRPr="00274496" w:rsidDel="00C26E9B">
                <w:rPr>
                  <w:b/>
                  <w:bCs/>
                  <w:noProof/>
                  <w:rPrChange w:id="98" w:author="pvelasco" w:date="2015-09-11T10:57:00Z">
                    <w:rPr>
                      <w:b/>
                      <w:bCs/>
                      <w:sz w:val="24"/>
                      <w:szCs w:val="24"/>
                    </w:rPr>
                  </w:rPrChange>
                </w:rPr>
                <w:fldChar w:fldCharType="separate"/>
              </w:r>
              <w:r w:rsidR="00C26E9B" w:rsidDel="00C26E9B">
                <w:rPr>
                  <w:b/>
                  <w:bCs/>
                  <w:noProof/>
                </w:rPr>
                <w:delText>31</w:delText>
              </w:r>
              <w:r w:rsidR="00274496" w:rsidRPr="00274496" w:rsidDel="00C26E9B">
                <w:rPr>
                  <w:b/>
                  <w:bCs/>
                  <w:noProof/>
                  <w:rPrChange w:id="99" w:author="pvelasco" w:date="2015-09-11T10:57:00Z">
                    <w:rPr>
                      <w:b/>
                      <w:bCs/>
                      <w:sz w:val="24"/>
                      <w:szCs w:val="24"/>
                    </w:rPr>
                  </w:rPrChange>
                </w:rPr>
                <w:fldChar w:fldCharType="end"/>
              </w:r>
            </w:del>
            <w:ins w:id="100" w:author="pvelasco" w:date="2015-09-11T10:57:00Z">
              <w:r w:rsidR="00274496" w:rsidRPr="00274496">
                <w:rPr>
                  <w:b/>
                  <w:bCs/>
                  <w:noProof/>
                  <w:rPrChange w:id="101" w:author="pvelasco" w:date="2015-09-11T10:57:00Z">
                    <w:rPr>
                      <w:b/>
                      <w:bCs/>
                      <w:sz w:val="24"/>
                      <w:szCs w:val="24"/>
                    </w:rPr>
                  </w:rPrChange>
                </w:rPr>
                <w:t>30</w:t>
              </w:r>
            </w:ins>
          </w:p>
        </w:sdtContent>
      </w:sdt>
    </w:sdtContent>
  </w:sdt>
  <w:p w14:paraId="34ADB756" w14:textId="77777777" w:rsidR="00815794" w:rsidRDefault="0081579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14:paraId="6639FFA8" w14:textId="4919013C" w:rsidR="00815794" w:rsidRDefault="00CA1906">
            <w:pPr>
              <w:pStyle w:val="Piedepgina"/>
              <w:jc w:val="right"/>
            </w:pPr>
            <w:r>
              <w:rPr>
                <w:noProof/>
                <w:lang w:val="es-BO" w:eastAsia="es-BO"/>
              </w:rPr>
              <mc:AlternateContent>
                <mc:Choice Requires="wps">
                  <w:drawing>
                    <wp:anchor distT="4294967293" distB="4294967293" distL="114300" distR="114300" simplePos="0" relativeHeight="251661312" behindDoc="0" locked="0" layoutInCell="1" allowOverlap="1" wp14:anchorId="1CC2C66C" wp14:editId="52635DF9">
                      <wp:simplePos x="0" y="0"/>
                      <wp:positionH relativeFrom="column">
                        <wp:posOffset>23495</wp:posOffset>
                      </wp:positionH>
                      <wp:positionV relativeFrom="paragraph">
                        <wp:posOffset>77469</wp:posOffset>
                      </wp:positionV>
                      <wp:extent cx="5962650" cy="0"/>
                      <wp:effectExtent l="0" t="0" r="19050" b="19050"/>
                      <wp:wrapNone/>
                      <wp:docPr id="4"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709733E" id="3 Conector recto" o:spid="_x0000_s1026" style="position:absolute;flip:x;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PcwN67KAQAA5QMAAA4AAAAAAAAAAAAA&#10;AAAALgIAAGRycy9lMm9Eb2MueG1sUEsBAi0AFAAGAAgAAAAhAOenYVTYAAAABwEAAA8AAAAAAAAA&#10;AAAAAAAAJAQAAGRycy9kb3ducmV2LnhtbFBLBQYAAAAABAAEAPMAAAApBQAAAAA=&#10;" strokecolor="#4579b8 [3044]">
                      <o:lock v:ext="edit" shapetype="f"/>
                    </v:line>
                  </w:pict>
                </mc:Fallback>
              </mc:AlternateContent>
            </w:r>
            <w:r w:rsidR="00815794">
              <w:ptab w:relativeTo="margin" w:alignment="center" w:leader="none"/>
            </w:r>
          </w:p>
          <w:p w14:paraId="5A11BCC1" w14:textId="77777777" w:rsidR="00815794" w:rsidRDefault="00815794" w:rsidP="00AF4A7A">
            <w:pPr>
              <w:pStyle w:val="Piedepgina"/>
              <w:jc w:val="center"/>
            </w:pPr>
            <w:r>
              <w:t xml:space="preserve">Página </w:t>
            </w:r>
            <w:r w:rsidR="00274496">
              <w:rPr>
                <w:b/>
                <w:bCs/>
                <w:sz w:val="24"/>
                <w:szCs w:val="24"/>
              </w:rPr>
              <w:fldChar w:fldCharType="begin"/>
            </w:r>
            <w:r>
              <w:rPr>
                <w:b/>
                <w:bCs/>
              </w:rPr>
              <w:instrText>PAGE</w:instrText>
            </w:r>
            <w:r w:rsidR="00274496">
              <w:rPr>
                <w:b/>
                <w:bCs/>
                <w:sz w:val="24"/>
                <w:szCs w:val="24"/>
              </w:rPr>
              <w:fldChar w:fldCharType="separate"/>
            </w:r>
            <w:r w:rsidR="00C12E68">
              <w:rPr>
                <w:b/>
                <w:bCs/>
                <w:noProof/>
              </w:rPr>
              <w:t>30</w:t>
            </w:r>
            <w:r w:rsidR="00274496">
              <w:rPr>
                <w:b/>
                <w:bCs/>
                <w:sz w:val="24"/>
                <w:szCs w:val="24"/>
              </w:rPr>
              <w:fldChar w:fldCharType="end"/>
            </w:r>
            <w:r>
              <w:t xml:space="preserve"> de</w:t>
            </w:r>
            <w:r w:rsidRPr="0039738D">
              <w:t xml:space="preserve"> </w:t>
            </w:r>
            <w:r w:rsidRPr="0039738D">
              <w:rPr>
                <w:b/>
                <w:bCs/>
              </w:rPr>
              <w:t>3</w:t>
            </w:r>
            <w:ins w:id="130" w:author="pvelasco" w:date="2015-09-11T10:33:00Z">
              <w:r w:rsidR="001818A4">
                <w:rPr>
                  <w:b/>
                  <w:bCs/>
                </w:rPr>
                <w:t>0</w:t>
              </w:r>
            </w:ins>
            <w:del w:id="131" w:author="pvelasco" w:date="2015-09-11T10:33:00Z">
              <w:r w:rsidRPr="0039738D" w:rsidDel="001818A4">
                <w:rPr>
                  <w:b/>
                  <w:bCs/>
                </w:rPr>
                <w:delText>6</w:delText>
              </w:r>
            </w:del>
          </w:p>
        </w:sdtContent>
      </w:sdt>
    </w:sdtContent>
  </w:sdt>
  <w:p w14:paraId="75831818" w14:textId="77777777" w:rsidR="00815794" w:rsidRDefault="00815794">
    <w:pPr>
      <w:pStyle w:val="Piedepgina"/>
    </w:pPr>
  </w:p>
  <w:p w14:paraId="414044B5" w14:textId="77777777" w:rsidR="00815794" w:rsidRDefault="008157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43A56" w14:textId="77777777" w:rsidR="0015787F" w:rsidRDefault="0015787F">
      <w:r>
        <w:separator/>
      </w:r>
    </w:p>
  </w:footnote>
  <w:footnote w:type="continuationSeparator" w:id="0">
    <w:p w14:paraId="16BE90F5" w14:textId="77777777" w:rsidR="0015787F" w:rsidRDefault="0015787F">
      <w:r>
        <w:continuationSeparator/>
      </w:r>
    </w:p>
  </w:footnote>
  <w:footnote w:id="1">
    <w:p w14:paraId="7742D3B4" w14:textId="77777777" w:rsidR="00815794" w:rsidRPr="00A01647" w:rsidRDefault="00815794" w:rsidP="007E396A">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59C0A29D" w14:textId="77777777" w:rsidR="00815794" w:rsidRPr="00353B1C" w:rsidRDefault="00815794" w:rsidP="00B16F2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11483" w14:textId="77777777" w:rsidR="00815794" w:rsidRPr="00070058" w:rsidRDefault="00815794" w:rsidP="00E675EF">
    <w:pPr>
      <w:pStyle w:val="Encabezado"/>
      <w:pBdr>
        <w:bottom w:val="single" w:sz="4" w:space="1" w:color="auto"/>
      </w:pBdr>
      <w:tabs>
        <w:tab w:val="clear" w:pos="8838"/>
      </w:tabs>
      <w:jc w:val="right"/>
      <w:rPr>
        <w:rFonts w:ascii="Tahoma" w:hAnsi="Tahoma" w:cs="Tahoma"/>
        <w:b/>
        <w:lang w:val="es-BO"/>
      </w:rPr>
    </w:pPr>
    <w:r>
      <w:rPr>
        <w:noProof/>
        <w:lang w:val="es-BO" w:eastAsia="es-BO"/>
      </w:rPr>
      <w:drawing>
        <wp:anchor distT="0" distB="0" distL="114300" distR="114300" simplePos="0" relativeHeight="251658752" behindDoc="0" locked="0" layoutInCell="1" allowOverlap="1" wp14:anchorId="04941F2A" wp14:editId="417C3239">
          <wp:simplePos x="0" y="0"/>
          <wp:positionH relativeFrom="column">
            <wp:posOffset>-24130</wp:posOffset>
          </wp:positionH>
          <wp:positionV relativeFrom="paragraph">
            <wp:posOffset>-375920</wp:posOffset>
          </wp:positionV>
          <wp:extent cx="933450" cy="613646"/>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613646"/>
                  </a:xfrm>
                  <a:prstGeom prst="rect">
                    <a:avLst/>
                  </a:prstGeom>
                  <a:noFill/>
                  <a:ln>
                    <a:noFill/>
                  </a:ln>
                </pic:spPr>
              </pic:pic>
            </a:graphicData>
          </a:graphic>
        </wp:anchor>
      </w:drawing>
    </w:r>
    <w:r w:rsidRPr="00070058">
      <w:rPr>
        <w:rFonts w:ascii="Tahoma" w:hAnsi="Tahoma" w:cs="Tahoma"/>
        <w:b/>
        <w:lang w:val="es-BO"/>
      </w:rPr>
      <w:t xml:space="preserve">LICITACIÓN PÚBLICA N° </w:t>
    </w:r>
    <w:r>
      <w:rPr>
        <w:rFonts w:ascii="Tahoma" w:hAnsi="Tahoma" w:cs="Tahoma"/>
        <w:b/>
        <w:lang w:val="es-BO"/>
      </w:rPr>
      <w:t>74</w:t>
    </w:r>
    <w:r w:rsidRPr="00070058">
      <w:rPr>
        <w:rFonts w:ascii="Tahoma" w:hAnsi="Tahoma" w:cs="Tahoma"/>
        <w:b/>
        <w:lang w:val="es-BO"/>
      </w:rPr>
      <w:t>/2015</w:t>
    </w:r>
  </w:p>
  <w:p w14:paraId="76ECE6EA" w14:textId="77777777" w:rsidR="00815794" w:rsidRPr="00E675EF" w:rsidRDefault="00815794" w:rsidP="00E675EF">
    <w:pPr>
      <w:pStyle w:val="Encabezado"/>
      <w:pBdr>
        <w:bottom w:val="single" w:sz="4" w:space="1" w:color="auto"/>
      </w:pBdr>
      <w:tabs>
        <w:tab w:val="clear" w:pos="8838"/>
      </w:tabs>
      <w:jc w:val="right"/>
      <w:rPr>
        <w:rFonts w:ascii="Tahoma" w:hAnsi="Tahoma" w:cs="Tahoma"/>
        <w:b/>
        <w:noProof/>
        <w:color w:val="000000" w:themeColor="text1"/>
        <w:lang w:val="es-BO" w:eastAsia="es-BO"/>
      </w:rPr>
    </w:pPr>
    <w:r w:rsidRPr="00070058">
      <w:rPr>
        <w:rFonts w:ascii="Tahoma" w:hAnsi="Tahoma" w:cs="Tahoma"/>
        <w:b/>
        <w:lang w:val="es-BO"/>
      </w:rPr>
      <w:tab/>
      <w:t xml:space="preserve">PROVISIÓN </w:t>
    </w:r>
    <w:r>
      <w:rPr>
        <w:rFonts w:ascii="Tahoma" w:hAnsi="Tahoma" w:cs="Tahoma"/>
        <w:b/>
        <w:noProof/>
        <w:color w:val="000000" w:themeColor="text1"/>
        <w:lang w:val="es-BO" w:eastAsia="es-BO"/>
      </w:rPr>
      <w:t xml:space="preserve">DE FUSIONADORAS PARA </w:t>
    </w:r>
    <w:r w:rsidRPr="00070058">
      <w:rPr>
        <w:rFonts w:ascii="Tahoma" w:hAnsi="Tahoma" w:cs="Tahoma"/>
        <w:b/>
        <w:noProof/>
        <w:color w:val="000000" w:themeColor="text1"/>
        <w:lang w:val="es-BO" w:eastAsia="es-BO"/>
      </w:rPr>
      <w:t xml:space="preserve"> ÓPTICA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CFA3C" w14:textId="77777777" w:rsidR="00815794" w:rsidRPr="00E46C8D" w:rsidRDefault="00815794" w:rsidP="00AF4A7A">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2336" behindDoc="0" locked="0" layoutInCell="1" allowOverlap="1" wp14:anchorId="549F95BD" wp14:editId="0940561F">
          <wp:simplePos x="0" y="0"/>
          <wp:positionH relativeFrom="column">
            <wp:posOffset>-24130</wp:posOffset>
          </wp:positionH>
          <wp:positionV relativeFrom="paragraph">
            <wp:posOffset>-36195</wp:posOffset>
          </wp:positionV>
          <wp:extent cx="714375" cy="541655"/>
          <wp:effectExtent l="0" t="0" r="9525" b="0"/>
          <wp:wrapNone/>
          <wp:docPr id="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rotWithShape="1">
                  <a:blip r:embed="rId1">
                    <a:extLst>
                      <a:ext uri="{28A0092B-C50C-407E-A947-70E740481C1C}">
                        <a14:useLocalDpi xmlns:a14="http://schemas.microsoft.com/office/drawing/2010/main" val="0"/>
                      </a:ext>
                    </a:extLst>
                  </a:blip>
                  <a:srcRect r="13300"/>
                  <a:stretch/>
                </pic:blipFill>
                <pic:spPr bwMode="auto">
                  <a:xfrm>
                    <a:off x="0" y="0"/>
                    <a:ext cx="714375" cy="541655"/>
                  </a:xfrm>
                  <a:prstGeom prst="rect">
                    <a:avLst/>
                  </a:prstGeom>
                  <a:noFill/>
                  <a:ln>
                    <a:noFill/>
                  </a:ln>
                  <a:extLst>
                    <a:ext uri="{53640926-AAD7-44D8-BBD7-CCE9431645EC}">
                      <a14:shadowObscured xmlns:a14="http://schemas.microsoft.com/office/drawing/2010/main"/>
                    </a:ext>
                  </a:extLst>
                </pic:spPr>
              </pic:pic>
            </a:graphicData>
          </a:graphic>
        </wp:anchor>
      </w:drawing>
    </w:r>
  </w:p>
  <w:p w14:paraId="2958C2AA" w14:textId="77777777" w:rsidR="00815794" w:rsidRDefault="00815794" w:rsidP="00AF4A7A">
    <w:pPr>
      <w:pStyle w:val="Encabezado"/>
      <w:pBdr>
        <w:bottom w:val="single" w:sz="4" w:space="1" w:color="auto"/>
      </w:pBdr>
      <w:tabs>
        <w:tab w:val="clear" w:pos="8838"/>
      </w:tabs>
      <w:wordWrap w:val="0"/>
      <w:rPr>
        <w:rFonts w:ascii="Tahoma" w:hAnsi="Tahoma" w:cs="Tahoma"/>
        <w:b/>
        <w:lang w:val="es-BO"/>
      </w:rPr>
    </w:pPr>
    <w:r>
      <w:rPr>
        <w:rFonts w:ascii="Tahoma" w:hAnsi="Tahoma" w:cs="Tahoma"/>
        <w:b/>
        <w:lang w:val="es-BO"/>
      </w:rPr>
      <w:t xml:space="preserve">                                                                                                                                          </w:t>
    </w:r>
  </w:p>
  <w:p w14:paraId="4D30B8B1" w14:textId="77777777" w:rsidR="00C26E9B" w:rsidRPr="00070058" w:rsidRDefault="00316BD9" w:rsidP="00C26E9B">
    <w:pPr>
      <w:pStyle w:val="Encabezado"/>
      <w:pBdr>
        <w:bottom w:val="single" w:sz="4" w:space="1" w:color="auto"/>
      </w:pBdr>
      <w:tabs>
        <w:tab w:val="clear" w:pos="8838"/>
      </w:tabs>
      <w:jc w:val="right"/>
      <w:rPr>
        <w:ins w:id="124" w:author="pvelasco" w:date="2015-09-11T10:59:00Z"/>
        <w:rFonts w:ascii="Tahoma" w:hAnsi="Tahoma" w:cs="Tahoma"/>
        <w:b/>
        <w:lang w:val="es-BO"/>
      </w:rPr>
    </w:pPr>
    <w:ins w:id="125" w:author="pvelasco" w:date="2015-09-11T10:59:00Z">
      <w:r>
        <w:rPr>
          <w:noProof/>
          <w:lang w:val="es-BO" w:eastAsia="es-BO"/>
        </w:rPr>
        <w:drawing>
          <wp:anchor distT="0" distB="0" distL="114300" distR="114300" simplePos="0" relativeHeight="251664384" behindDoc="0" locked="0" layoutInCell="1" allowOverlap="1" wp14:anchorId="04348A4E" wp14:editId="6EAA77CC">
            <wp:simplePos x="0" y="0"/>
            <wp:positionH relativeFrom="column">
              <wp:posOffset>-24130</wp:posOffset>
            </wp:positionH>
            <wp:positionV relativeFrom="paragraph">
              <wp:posOffset>-375920</wp:posOffset>
            </wp:positionV>
            <wp:extent cx="933450" cy="613646"/>
            <wp:effectExtent l="0" t="0" r="0" b="0"/>
            <wp:wrapNone/>
            <wp:docPr id="2"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613646"/>
                    </a:xfrm>
                    <a:prstGeom prst="rect">
                      <a:avLst/>
                    </a:prstGeom>
                    <a:noFill/>
                    <a:ln>
                      <a:noFill/>
                    </a:ln>
                  </pic:spPr>
                </pic:pic>
              </a:graphicData>
            </a:graphic>
          </wp:anchor>
        </w:drawing>
      </w:r>
      <w:r w:rsidR="00C26E9B" w:rsidRPr="00070058">
        <w:rPr>
          <w:rFonts w:ascii="Tahoma" w:hAnsi="Tahoma" w:cs="Tahoma"/>
          <w:b/>
          <w:lang w:val="es-BO"/>
        </w:rPr>
        <w:t xml:space="preserve">LICITACIÓN PÚBLICA N° </w:t>
      </w:r>
      <w:r w:rsidR="00C26E9B">
        <w:rPr>
          <w:rFonts w:ascii="Tahoma" w:hAnsi="Tahoma" w:cs="Tahoma"/>
          <w:b/>
          <w:lang w:val="es-BO"/>
        </w:rPr>
        <w:t>74</w:t>
      </w:r>
      <w:r w:rsidR="00C26E9B" w:rsidRPr="00070058">
        <w:rPr>
          <w:rFonts w:ascii="Tahoma" w:hAnsi="Tahoma" w:cs="Tahoma"/>
          <w:b/>
          <w:lang w:val="es-BO"/>
        </w:rPr>
        <w:t>/2015</w:t>
      </w:r>
    </w:ins>
  </w:p>
  <w:p w14:paraId="612A3C56" w14:textId="77777777" w:rsidR="00815794" w:rsidRPr="00070058" w:rsidDel="00C26E9B" w:rsidRDefault="00C26E9B" w:rsidP="00C26E9B">
    <w:pPr>
      <w:pStyle w:val="Encabezado"/>
      <w:pBdr>
        <w:bottom w:val="single" w:sz="4" w:space="1" w:color="auto"/>
      </w:pBdr>
      <w:tabs>
        <w:tab w:val="clear" w:pos="8838"/>
      </w:tabs>
      <w:jc w:val="right"/>
      <w:rPr>
        <w:del w:id="126" w:author="pvelasco" w:date="2015-09-11T10:59:00Z"/>
        <w:rFonts w:ascii="Tahoma" w:hAnsi="Tahoma" w:cs="Tahoma"/>
        <w:b/>
        <w:lang w:val="es-BO"/>
      </w:rPr>
    </w:pPr>
    <w:ins w:id="127" w:author="pvelasco" w:date="2015-09-11T10:59:00Z">
      <w:r w:rsidRPr="00070058">
        <w:rPr>
          <w:rFonts w:ascii="Tahoma" w:hAnsi="Tahoma" w:cs="Tahoma"/>
          <w:b/>
          <w:lang w:val="es-BO"/>
        </w:rPr>
        <w:tab/>
        <w:t xml:space="preserve">PROVISIÓN </w:t>
      </w:r>
      <w:r>
        <w:rPr>
          <w:rFonts w:ascii="Tahoma" w:hAnsi="Tahoma" w:cs="Tahoma"/>
          <w:b/>
          <w:noProof/>
          <w:color w:val="000000" w:themeColor="text1"/>
          <w:lang w:val="es-BO" w:eastAsia="es-BO"/>
        </w:rPr>
        <w:t xml:space="preserve">DE FUSIONADORAS PARA </w:t>
      </w:r>
      <w:r w:rsidRPr="00070058">
        <w:rPr>
          <w:rFonts w:ascii="Tahoma" w:hAnsi="Tahoma" w:cs="Tahoma"/>
          <w:b/>
          <w:noProof/>
          <w:color w:val="000000" w:themeColor="text1"/>
          <w:lang w:val="es-BO" w:eastAsia="es-BO"/>
        </w:rPr>
        <w:t xml:space="preserve"> ÓPTICA  </w:t>
      </w:r>
    </w:ins>
    <w:del w:id="128" w:author="pvelasco" w:date="2015-09-11T10:59:00Z">
      <w:r w:rsidR="00815794" w:rsidDel="00C26E9B">
        <w:rPr>
          <w:rFonts w:ascii="Tahoma" w:hAnsi="Tahoma" w:cs="Tahoma"/>
          <w:b/>
          <w:lang w:val="es-BO"/>
        </w:rPr>
        <w:delText xml:space="preserve"> </w:delText>
      </w:r>
      <w:r w:rsidR="00815794" w:rsidRPr="00070058" w:rsidDel="00C26E9B">
        <w:rPr>
          <w:rFonts w:ascii="Tahoma" w:hAnsi="Tahoma" w:cs="Tahoma"/>
          <w:b/>
          <w:lang w:val="es-BO"/>
        </w:rPr>
        <w:delText>LICITACIÓN PÚBLICA N° 0</w:delText>
      </w:r>
      <w:r w:rsidR="00815794" w:rsidDel="00C26E9B">
        <w:rPr>
          <w:rFonts w:ascii="Tahoma" w:hAnsi="Tahoma" w:cs="Tahoma"/>
          <w:b/>
          <w:lang w:val="es-BO"/>
        </w:rPr>
        <w:delText>67</w:delText>
      </w:r>
      <w:r w:rsidR="00815794" w:rsidRPr="00070058" w:rsidDel="00C26E9B">
        <w:rPr>
          <w:rFonts w:ascii="Tahoma" w:hAnsi="Tahoma" w:cs="Tahoma"/>
          <w:b/>
          <w:lang w:val="es-BO"/>
        </w:rPr>
        <w:delText>/2015</w:delText>
      </w:r>
    </w:del>
  </w:p>
  <w:p w14:paraId="2C598782" w14:textId="77777777" w:rsidR="00815794" w:rsidRPr="007C06D2" w:rsidRDefault="00815794" w:rsidP="00C26E9B">
    <w:pPr>
      <w:pStyle w:val="Encabezado"/>
      <w:pBdr>
        <w:bottom w:val="single" w:sz="4" w:space="1" w:color="auto"/>
      </w:pBdr>
      <w:tabs>
        <w:tab w:val="clear" w:pos="8838"/>
      </w:tabs>
      <w:jc w:val="right"/>
      <w:rPr>
        <w:rFonts w:ascii="Tahoma" w:hAnsi="Tahoma" w:cs="Tahoma"/>
        <w:b/>
        <w:noProof/>
        <w:color w:val="000000" w:themeColor="text1"/>
        <w:lang w:val="es-BO" w:eastAsia="es-BO"/>
      </w:rPr>
    </w:pPr>
    <w:del w:id="129" w:author="pvelasco" w:date="2015-09-11T10:59:00Z">
      <w:r w:rsidRPr="00070058" w:rsidDel="00C26E9B">
        <w:rPr>
          <w:rFonts w:ascii="Tahoma" w:hAnsi="Tahoma" w:cs="Tahoma"/>
          <w:b/>
          <w:lang w:val="es-BO"/>
        </w:rPr>
        <w:tab/>
        <w:delText xml:space="preserve">PROVISIÓN </w:delText>
      </w:r>
      <w:r w:rsidRPr="00070058" w:rsidDel="00C26E9B">
        <w:rPr>
          <w:rFonts w:ascii="Tahoma" w:hAnsi="Tahoma" w:cs="Tahoma"/>
          <w:b/>
          <w:noProof/>
          <w:color w:val="000000" w:themeColor="text1"/>
          <w:lang w:val="es-BO" w:eastAsia="es-BO"/>
        </w:rPr>
        <w:delText>DE</w:delText>
      </w:r>
      <w:r w:rsidDel="00C26E9B">
        <w:rPr>
          <w:rFonts w:ascii="Tahoma" w:hAnsi="Tahoma" w:cs="Tahoma"/>
          <w:b/>
          <w:noProof/>
          <w:color w:val="000000" w:themeColor="text1"/>
          <w:lang w:val="es-BO" w:eastAsia="es-BO"/>
        </w:rPr>
        <w:delText xml:space="preserve"> CABLE DE</w:delText>
      </w:r>
      <w:r w:rsidRPr="00070058" w:rsidDel="00C26E9B">
        <w:rPr>
          <w:rFonts w:ascii="Tahoma" w:hAnsi="Tahoma" w:cs="Tahoma"/>
          <w:b/>
          <w:noProof/>
          <w:color w:val="000000" w:themeColor="text1"/>
          <w:lang w:val="es-BO" w:eastAsia="es-BO"/>
        </w:rPr>
        <w:delText xml:space="preserve"> FIBRA ÓPTICA  </w:delText>
      </w:r>
      <w:r w:rsidDel="00C26E9B">
        <w:rPr>
          <w:rFonts w:ascii="Tahoma" w:hAnsi="Tahoma" w:cs="Tahoma"/>
          <w:b/>
          <w:noProof/>
          <w:color w:val="000000" w:themeColor="text1"/>
          <w:lang w:val="es-BO" w:eastAsia="es-BO"/>
        </w:rPr>
        <w:delText>PARA LA EXPANSION DE COBERTURA MOVIL – EL ALTO</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6655"/>
    <w:multiLevelType w:val="multilevel"/>
    <w:tmpl w:val="2E92F71C"/>
    <w:lvl w:ilvl="0">
      <w:start w:val="3"/>
      <w:numFmt w:val="decimal"/>
      <w:lvlText w:val="%1"/>
      <w:lvlJc w:val="left"/>
      <w:pPr>
        <w:ind w:left="375" w:hanging="375"/>
      </w:pPr>
      <w:rPr>
        <w:rFonts w:hint="default"/>
      </w:rPr>
    </w:lvl>
    <w:lvl w:ilvl="1">
      <w:start w:val="1"/>
      <w:numFmt w:val="decimal"/>
      <w:lvlText w:val="%1.%2"/>
      <w:lvlJc w:val="left"/>
      <w:pPr>
        <w:ind w:left="2064" w:hanging="720"/>
      </w:pPr>
      <w:rPr>
        <w:rFonts w:hint="default"/>
      </w:rPr>
    </w:lvl>
    <w:lvl w:ilvl="2">
      <w:start w:val="1"/>
      <w:numFmt w:val="decimal"/>
      <w:lvlText w:val="%1.%2.%3"/>
      <w:lvlJc w:val="left"/>
      <w:pPr>
        <w:ind w:left="3768" w:hanging="1080"/>
      </w:pPr>
      <w:rPr>
        <w:rFonts w:hint="default"/>
      </w:rPr>
    </w:lvl>
    <w:lvl w:ilvl="3">
      <w:start w:val="1"/>
      <w:numFmt w:val="decimal"/>
      <w:lvlText w:val="%1.%2.%3.%4"/>
      <w:lvlJc w:val="left"/>
      <w:pPr>
        <w:ind w:left="5112" w:hanging="1080"/>
      </w:pPr>
      <w:rPr>
        <w:rFonts w:hint="default"/>
      </w:rPr>
    </w:lvl>
    <w:lvl w:ilvl="4">
      <w:start w:val="1"/>
      <w:numFmt w:val="decimal"/>
      <w:lvlText w:val="%1.%2.%3.%4.%5"/>
      <w:lvlJc w:val="left"/>
      <w:pPr>
        <w:ind w:left="6816" w:hanging="1440"/>
      </w:pPr>
      <w:rPr>
        <w:rFonts w:hint="default"/>
      </w:rPr>
    </w:lvl>
    <w:lvl w:ilvl="5">
      <w:start w:val="1"/>
      <w:numFmt w:val="decimal"/>
      <w:lvlText w:val="%1.%2.%3.%4.%5.%6"/>
      <w:lvlJc w:val="left"/>
      <w:pPr>
        <w:ind w:left="8520" w:hanging="1800"/>
      </w:pPr>
      <w:rPr>
        <w:rFonts w:hint="default"/>
      </w:rPr>
    </w:lvl>
    <w:lvl w:ilvl="6">
      <w:start w:val="1"/>
      <w:numFmt w:val="decimal"/>
      <w:lvlText w:val="%1.%2.%3.%4.%5.%6.%7"/>
      <w:lvlJc w:val="left"/>
      <w:pPr>
        <w:ind w:left="10224" w:hanging="2160"/>
      </w:pPr>
      <w:rPr>
        <w:rFonts w:hint="default"/>
      </w:rPr>
    </w:lvl>
    <w:lvl w:ilvl="7">
      <w:start w:val="1"/>
      <w:numFmt w:val="decimal"/>
      <w:lvlText w:val="%1.%2.%3.%4.%5.%6.%7.%8"/>
      <w:lvlJc w:val="left"/>
      <w:pPr>
        <w:ind w:left="11568" w:hanging="2160"/>
      </w:pPr>
      <w:rPr>
        <w:rFonts w:hint="default"/>
      </w:rPr>
    </w:lvl>
    <w:lvl w:ilvl="8">
      <w:start w:val="1"/>
      <w:numFmt w:val="decimal"/>
      <w:lvlText w:val="%1.%2.%3.%4.%5.%6.%7.%8.%9"/>
      <w:lvlJc w:val="left"/>
      <w:pPr>
        <w:ind w:left="13272" w:hanging="252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AE15EE0"/>
    <w:multiLevelType w:val="hybridMultilevel"/>
    <w:tmpl w:val="ECE4B042"/>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nsid w:val="3D983A08"/>
    <w:multiLevelType w:val="multilevel"/>
    <w:tmpl w:val="073CC7FC"/>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1">
    <w:nsid w:val="639179EE"/>
    <w:multiLevelType w:val="hybridMultilevel"/>
    <w:tmpl w:val="C690313C"/>
    <w:lvl w:ilvl="0" w:tplc="4D46F968">
      <w:start w:val="1"/>
      <w:numFmt w:val="decimal"/>
      <w:lvlText w:val="%1."/>
      <w:lvlJc w:val="left"/>
      <w:pPr>
        <w:ind w:left="1069"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89D29D0"/>
    <w:multiLevelType w:val="hybridMultilevel"/>
    <w:tmpl w:val="5B1EFDBE"/>
    <w:lvl w:ilvl="0" w:tplc="2C96E08A">
      <w:start w:val="1"/>
      <w:numFmt w:val="bullet"/>
      <w:lvlText w:val="-"/>
      <w:lvlJc w:val="left"/>
      <w:pPr>
        <w:ind w:left="720" w:hanging="360"/>
      </w:pPr>
      <w:rPr>
        <w:rFonts w:ascii="Tahoma" w:hAnsi="Tahoma"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6"/>
  </w:num>
  <w:num w:numId="2">
    <w:abstractNumId w:val="15"/>
  </w:num>
  <w:num w:numId="3">
    <w:abstractNumId w:val="28"/>
  </w:num>
  <w:num w:numId="4">
    <w:abstractNumId w:val="27"/>
  </w:num>
  <w:num w:numId="5">
    <w:abstractNumId w:val="5"/>
  </w:num>
  <w:num w:numId="6">
    <w:abstractNumId w:val="20"/>
  </w:num>
  <w:num w:numId="7">
    <w:abstractNumId w:val="10"/>
  </w:num>
  <w:num w:numId="8">
    <w:abstractNumId w:val="4"/>
  </w:num>
  <w:num w:numId="9">
    <w:abstractNumId w:val="40"/>
  </w:num>
  <w:num w:numId="10">
    <w:abstractNumId w:val="14"/>
  </w:num>
  <w:num w:numId="11">
    <w:abstractNumId w:val="32"/>
  </w:num>
  <w:num w:numId="12">
    <w:abstractNumId w:val="41"/>
  </w:num>
  <w:num w:numId="13">
    <w:abstractNumId w:val="12"/>
  </w:num>
  <w:num w:numId="14">
    <w:abstractNumId w:val="13"/>
  </w:num>
  <w:num w:numId="15">
    <w:abstractNumId w:val="9"/>
  </w:num>
  <w:num w:numId="16">
    <w:abstractNumId w:val="25"/>
  </w:num>
  <w:num w:numId="17">
    <w:abstractNumId w:val="29"/>
  </w:num>
  <w:num w:numId="18">
    <w:abstractNumId w:val="34"/>
  </w:num>
  <w:num w:numId="19">
    <w:abstractNumId w:val="24"/>
  </w:num>
  <w:num w:numId="20">
    <w:abstractNumId w:val="18"/>
  </w:num>
  <w:num w:numId="21">
    <w:abstractNumId w:val="7"/>
  </w:num>
  <w:num w:numId="22">
    <w:abstractNumId w:val="36"/>
  </w:num>
  <w:num w:numId="23">
    <w:abstractNumId w:val="35"/>
  </w:num>
  <w:num w:numId="24">
    <w:abstractNumId w:val="37"/>
  </w:num>
  <w:num w:numId="25">
    <w:abstractNumId w:val="38"/>
  </w:num>
  <w:num w:numId="26">
    <w:abstractNumId w:val="42"/>
  </w:num>
  <w:num w:numId="27">
    <w:abstractNumId w:val="1"/>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39"/>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1"/>
  </w:num>
  <w:num w:numId="34">
    <w:abstractNumId w:val="26"/>
  </w:num>
  <w:num w:numId="35">
    <w:abstractNumId w:val="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2"/>
  </w:num>
  <w:num w:numId="39">
    <w:abstractNumId w:val="16"/>
  </w:num>
  <w:num w:numId="40">
    <w:abstractNumId w:val="2"/>
  </w:num>
  <w:num w:numId="41">
    <w:abstractNumId w:val="8"/>
  </w:num>
  <w:num w:numId="42">
    <w:abstractNumId w:val="17"/>
  </w:num>
  <w:num w:numId="43">
    <w:abstractNumId w:val="31"/>
  </w:num>
  <w:num w:numId="44">
    <w:abstractNumId w:val="11"/>
  </w:num>
  <w:num w:numId="45">
    <w:abstractNumId w:val="3"/>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ela Serrano Coronel">
    <w15:presenceInfo w15:providerId="AD" w15:userId="S-1-5-21-59184239-1140552701-328618392-206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7591"/>
    <w:rsid w:val="00010A89"/>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679E"/>
    <w:rsid w:val="00057B37"/>
    <w:rsid w:val="00062AA5"/>
    <w:rsid w:val="00062BEA"/>
    <w:rsid w:val="00071FE3"/>
    <w:rsid w:val="000723A5"/>
    <w:rsid w:val="00072C1C"/>
    <w:rsid w:val="000733FE"/>
    <w:rsid w:val="00074471"/>
    <w:rsid w:val="00074DCB"/>
    <w:rsid w:val="000829EE"/>
    <w:rsid w:val="00085B92"/>
    <w:rsid w:val="00086388"/>
    <w:rsid w:val="00091433"/>
    <w:rsid w:val="000A09C9"/>
    <w:rsid w:val="000A7417"/>
    <w:rsid w:val="000B6395"/>
    <w:rsid w:val="000C2F76"/>
    <w:rsid w:val="000C4932"/>
    <w:rsid w:val="000C7B95"/>
    <w:rsid w:val="000C7C9E"/>
    <w:rsid w:val="000D08D2"/>
    <w:rsid w:val="000D11C9"/>
    <w:rsid w:val="000D1536"/>
    <w:rsid w:val="000D1C24"/>
    <w:rsid w:val="000D2C3E"/>
    <w:rsid w:val="000D42F2"/>
    <w:rsid w:val="000D6FDE"/>
    <w:rsid w:val="000E0217"/>
    <w:rsid w:val="000E0DE2"/>
    <w:rsid w:val="000E1807"/>
    <w:rsid w:val="000E20B0"/>
    <w:rsid w:val="000E304E"/>
    <w:rsid w:val="000E3EE9"/>
    <w:rsid w:val="000E4017"/>
    <w:rsid w:val="000E592F"/>
    <w:rsid w:val="000F2A28"/>
    <w:rsid w:val="000F3217"/>
    <w:rsid w:val="000F41EA"/>
    <w:rsid w:val="000F45EF"/>
    <w:rsid w:val="000F751E"/>
    <w:rsid w:val="00100FD0"/>
    <w:rsid w:val="00100FD5"/>
    <w:rsid w:val="00101E78"/>
    <w:rsid w:val="00102B68"/>
    <w:rsid w:val="0010494D"/>
    <w:rsid w:val="00105811"/>
    <w:rsid w:val="00107538"/>
    <w:rsid w:val="00107965"/>
    <w:rsid w:val="001109C9"/>
    <w:rsid w:val="00110DD5"/>
    <w:rsid w:val="001124CC"/>
    <w:rsid w:val="0011558D"/>
    <w:rsid w:val="0012026A"/>
    <w:rsid w:val="00124183"/>
    <w:rsid w:val="00130434"/>
    <w:rsid w:val="001336A2"/>
    <w:rsid w:val="0013428C"/>
    <w:rsid w:val="00136EFB"/>
    <w:rsid w:val="00140667"/>
    <w:rsid w:val="00140BA9"/>
    <w:rsid w:val="0014101D"/>
    <w:rsid w:val="00141FB3"/>
    <w:rsid w:val="00147544"/>
    <w:rsid w:val="00147AAA"/>
    <w:rsid w:val="00152E5F"/>
    <w:rsid w:val="0015787F"/>
    <w:rsid w:val="0016265C"/>
    <w:rsid w:val="0016265F"/>
    <w:rsid w:val="00163803"/>
    <w:rsid w:val="00163E20"/>
    <w:rsid w:val="0016534F"/>
    <w:rsid w:val="001702A0"/>
    <w:rsid w:val="00171CF6"/>
    <w:rsid w:val="0017367B"/>
    <w:rsid w:val="001754B0"/>
    <w:rsid w:val="00181640"/>
    <w:rsid w:val="001818A4"/>
    <w:rsid w:val="00183A3E"/>
    <w:rsid w:val="00183EF5"/>
    <w:rsid w:val="00184062"/>
    <w:rsid w:val="0018564F"/>
    <w:rsid w:val="00186F2B"/>
    <w:rsid w:val="001911F5"/>
    <w:rsid w:val="0019128F"/>
    <w:rsid w:val="00192B92"/>
    <w:rsid w:val="00196127"/>
    <w:rsid w:val="001A36D2"/>
    <w:rsid w:val="001A7715"/>
    <w:rsid w:val="001B20E2"/>
    <w:rsid w:val="001B2591"/>
    <w:rsid w:val="001B4843"/>
    <w:rsid w:val="001B66CE"/>
    <w:rsid w:val="001C1336"/>
    <w:rsid w:val="001C15E7"/>
    <w:rsid w:val="001C3239"/>
    <w:rsid w:val="001C32D7"/>
    <w:rsid w:val="001C35BD"/>
    <w:rsid w:val="001C3E93"/>
    <w:rsid w:val="001C3F80"/>
    <w:rsid w:val="001C5772"/>
    <w:rsid w:val="001C6005"/>
    <w:rsid w:val="001C6100"/>
    <w:rsid w:val="001C6979"/>
    <w:rsid w:val="001D0F27"/>
    <w:rsid w:val="001D170F"/>
    <w:rsid w:val="001D5A7C"/>
    <w:rsid w:val="001D6665"/>
    <w:rsid w:val="001E147E"/>
    <w:rsid w:val="001E1EF2"/>
    <w:rsid w:val="001E2FC8"/>
    <w:rsid w:val="001E4F0B"/>
    <w:rsid w:val="001E7518"/>
    <w:rsid w:val="001F03BF"/>
    <w:rsid w:val="001F16E1"/>
    <w:rsid w:val="001F18B3"/>
    <w:rsid w:val="001F26FD"/>
    <w:rsid w:val="001F286C"/>
    <w:rsid w:val="001F2C1F"/>
    <w:rsid w:val="001F54A8"/>
    <w:rsid w:val="001F6474"/>
    <w:rsid w:val="002014A5"/>
    <w:rsid w:val="0020241C"/>
    <w:rsid w:val="00202D5F"/>
    <w:rsid w:val="002041AD"/>
    <w:rsid w:val="002076CF"/>
    <w:rsid w:val="00210823"/>
    <w:rsid w:val="002128D9"/>
    <w:rsid w:val="00212A0A"/>
    <w:rsid w:val="00212F70"/>
    <w:rsid w:val="00212F9F"/>
    <w:rsid w:val="00220F24"/>
    <w:rsid w:val="00221F45"/>
    <w:rsid w:val="00223209"/>
    <w:rsid w:val="002240FD"/>
    <w:rsid w:val="00224726"/>
    <w:rsid w:val="00224732"/>
    <w:rsid w:val="002251A4"/>
    <w:rsid w:val="002275B2"/>
    <w:rsid w:val="00230485"/>
    <w:rsid w:val="00231396"/>
    <w:rsid w:val="00231C20"/>
    <w:rsid w:val="00232ABF"/>
    <w:rsid w:val="00234A8A"/>
    <w:rsid w:val="00235AEB"/>
    <w:rsid w:val="00236015"/>
    <w:rsid w:val="00236822"/>
    <w:rsid w:val="002412B6"/>
    <w:rsid w:val="002420CE"/>
    <w:rsid w:val="0024258D"/>
    <w:rsid w:val="00242C43"/>
    <w:rsid w:val="00243D58"/>
    <w:rsid w:val="00246345"/>
    <w:rsid w:val="00246C85"/>
    <w:rsid w:val="00247013"/>
    <w:rsid w:val="00247FFD"/>
    <w:rsid w:val="00254075"/>
    <w:rsid w:val="002551B1"/>
    <w:rsid w:val="00256562"/>
    <w:rsid w:val="00257599"/>
    <w:rsid w:val="0025778B"/>
    <w:rsid w:val="00260215"/>
    <w:rsid w:val="002625F4"/>
    <w:rsid w:val="00266740"/>
    <w:rsid w:val="002673F2"/>
    <w:rsid w:val="002705DF"/>
    <w:rsid w:val="00272CF3"/>
    <w:rsid w:val="00274496"/>
    <w:rsid w:val="002747FD"/>
    <w:rsid w:val="0027510F"/>
    <w:rsid w:val="00276748"/>
    <w:rsid w:val="002803B1"/>
    <w:rsid w:val="00280778"/>
    <w:rsid w:val="0028113B"/>
    <w:rsid w:val="0028188C"/>
    <w:rsid w:val="002837F3"/>
    <w:rsid w:val="0028399F"/>
    <w:rsid w:val="0028520E"/>
    <w:rsid w:val="00286AF5"/>
    <w:rsid w:val="00290E92"/>
    <w:rsid w:val="00291BC9"/>
    <w:rsid w:val="002973D2"/>
    <w:rsid w:val="00297954"/>
    <w:rsid w:val="002A0C10"/>
    <w:rsid w:val="002A1C2F"/>
    <w:rsid w:val="002A739A"/>
    <w:rsid w:val="002B2462"/>
    <w:rsid w:val="002B51D8"/>
    <w:rsid w:val="002C1074"/>
    <w:rsid w:val="002C1093"/>
    <w:rsid w:val="002C130F"/>
    <w:rsid w:val="002C1A8B"/>
    <w:rsid w:val="002C2677"/>
    <w:rsid w:val="002C3226"/>
    <w:rsid w:val="002C3600"/>
    <w:rsid w:val="002C3D35"/>
    <w:rsid w:val="002C47C9"/>
    <w:rsid w:val="002D3D46"/>
    <w:rsid w:val="002D608C"/>
    <w:rsid w:val="002D622B"/>
    <w:rsid w:val="002E0082"/>
    <w:rsid w:val="002E5ABC"/>
    <w:rsid w:val="002E7001"/>
    <w:rsid w:val="002F1204"/>
    <w:rsid w:val="002F1800"/>
    <w:rsid w:val="002F1C7D"/>
    <w:rsid w:val="002F3600"/>
    <w:rsid w:val="002F4B7C"/>
    <w:rsid w:val="002F5046"/>
    <w:rsid w:val="002F6316"/>
    <w:rsid w:val="002F77BF"/>
    <w:rsid w:val="0030079D"/>
    <w:rsid w:val="003019C3"/>
    <w:rsid w:val="00301A70"/>
    <w:rsid w:val="003034C8"/>
    <w:rsid w:val="00306913"/>
    <w:rsid w:val="00311142"/>
    <w:rsid w:val="00311BFD"/>
    <w:rsid w:val="0031298E"/>
    <w:rsid w:val="00312B81"/>
    <w:rsid w:val="0031331E"/>
    <w:rsid w:val="00314014"/>
    <w:rsid w:val="00314E32"/>
    <w:rsid w:val="00316BD9"/>
    <w:rsid w:val="00320D48"/>
    <w:rsid w:val="0032182A"/>
    <w:rsid w:val="00321867"/>
    <w:rsid w:val="00322885"/>
    <w:rsid w:val="003245C2"/>
    <w:rsid w:val="00326B0C"/>
    <w:rsid w:val="00327D41"/>
    <w:rsid w:val="00327DA0"/>
    <w:rsid w:val="0033024B"/>
    <w:rsid w:val="0033141A"/>
    <w:rsid w:val="00332B68"/>
    <w:rsid w:val="00333CD9"/>
    <w:rsid w:val="0033524D"/>
    <w:rsid w:val="003374E2"/>
    <w:rsid w:val="0034393A"/>
    <w:rsid w:val="00353AD0"/>
    <w:rsid w:val="003543A2"/>
    <w:rsid w:val="0036145B"/>
    <w:rsid w:val="00363ABC"/>
    <w:rsid w:val="0036430B"/>
    <w:rsid w:val="00365802"/>
    <w:rsid w:val="00365F48"/>
    <w:rsid w:val="003668DE"/>
    <w:rsid w:val="00370549"/>
    <w:rsid w:val="00372253"/>
    <w:rsid w:val="003735ED"/>
    <w:rsid w:val="00373C1B"/>
    <w:rsid w:val="0038027F"/>
    <w:rsid w:val="00380F9D"/>
    <w:rsid w:val="00381511"/>
    <w:rsid w:val="00384A55"/>
    <w:rsid w:val="00385371"/>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398C"/>
    <w:rsid w:val="003C4319"/>
    <w:rsid w:val="003C4F7E"/>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3D7C"/>
    <w:rsid w:val="00404283"/>
    <w:rsid w:val="00404F7F"/>
    <w:rsid w:val="004056D4"/>
    <w:rsid w:val="004115F6"/>
    <w:rsid w:val="00411DF3"/>
    <w:rsid w:val="004136A9"/>
    <w:rsid w:val="0041370A"/>
    <w:rsid w:val="00413998"/>
    <w:rsid w:val="00413FAD"/>
    <w:rsid w:val="0041662D"/>
    <w:rsid w:val="004167E9"/>
    <w:rsid w:val="0041790A"/>
    <w:rsid w:val="004233F1"/>
    <w:rsid w:val="004238F2"/>
    <w:rsid w:val="00423B92"/>
    <w:rsid w:val="00423D46"/>
    <w:rsid w:val="0042492C"/>
    <w:rsid w:val="00425049"/>
    <w:rsid w:val="00426F58"/>
    <w:rsid w:val="0043082F"/>
    <w:rsid w:val="00432F4D"/>
    <w:rsid w:val="00434B5B"/>
    <w:rsid w:val="00435402"/>
    <w:rsid w:val="0043584D"/>
    <w:rsid w:val="00436E5F"/>
    <w:rsid w:val="0043727C"/>
    <w:rsid w:val="00440018"/>
    <w:rsid w:val="0044423C"/>
    <w:rsid w:val="00447653"/>
    <w:rsid w:val="00447A35"/>
    <w:rsid w:val="00450A1E"/>
    <w:rsid w:val="00454933"/>
    <w:rsid w:val="00455E74"/>
    <w:rsid w:val="00455EE3"/>
    <w:rsid w:val="00456EFE"/>
    <w:rsid w:val="004571AF"/>
    <w:rsid w:val="00462D6B"/>
    <w:rsid w:val="0046308D"/>
    <w:rsid w:val="0046662C"/>
    <w:rsid w:val="0046748A"/>
    <w:rsid w:val="00471D72"/>
    <w:rsid w:val="00473E69"/>
    <w:rsid w:val="004757D0"/>
    <w:rsid w:val="00477DB8"/>
    <w:rsid w:val="0048280A"/>
    <w:rsid w:val="0048285E"/>
    <w:rsid w:val="00486600"/>
    <w:rsid w:val="00490CEA"/>
    <w:rsid w:val="00490E42"/>
    <w:rsid w:val="004933D3"/>
    <w:rsid w:val="004A0A88"/>
    <w:rsid w:val="004A3997"/>
    <w:rsid w:val="004A69E3"/>
    <w:rsid w:val="004B1CCE"/>
    <w:rsid w:val="004B2377"/>
    <w:rsid w:val="004B423D"/>
    <w:rsid w:val="004B5906"/>
    <w:rsid w:val="004B602A"/>
    <w:rsid w:val="004B68BD"/>
    <w:rsid w:val="004B7ECC"/>
    <w:rsid w:val="004C086B"/>
    <w:rsid w:val="004C2B3D"/>
    <w:rsid w:val="004C38F5"/>
    <w:rsid w:val="004C3D81"/>
    <w:rsid w:val="004C4476"/>
    <w:rsid w:val="004C5AD7"/>
    <w:rsid w:val="004C607A"/>
    <w:rsid w:val="004C6F4F"/>
    <w:rsid w:val="004D07BD"/>
    <w:rsid w:val="004D11AE"/>
    <w:rsid w:val="004D144D"/>
    <w:rsid w:val="004D499C"/>
    <w:rsid w:val="004D7985"/>
    <w:rsid w:val="004E2966"/>
    <w:rsid w:val="004E599D"/>
    <w:rsid w:val="004E672C"/>
    <w:rsid w:val="004E7992"/>
    <w:rsid w:val="004F04D2"/>
    <w:rsid w:val="004F0AD3"/>
    <w:rsid w:val="004F0DE8"/>
    <w:rsid w:val="004F477A"/>
    <w:rsid w:val="004F4AF8"/>
    <w:rsid w:val="004F6038"/>
    <w:rsid w:val="00503092"/>
    <w:rsid w:val="005059F9"/>
    <w:rsid w:val="00505B10"/>
    <w:rsid w:val="005101FD"/>
    <w:rsid w:val="00510D3A"/>
    <w:rsid w:val="00510FE8"/>
    <w:rsid w:val="005113EF"/>
    <w:rsid w:val="00511895"/>
    <w:rsid w:val="00512EBB"/>
    <w:rsid w:val="00513E67"/>
    <w:rsid w:val="005153B4"/>
    <w:rsid w:val="00515538"/>
    <w:rsid w:val="00517194"/>
    <w:rsid w:val="0051797E"/>
    <w:rsid w:val="00521169"/>
    <w:rsid w:val="00522850"/>
    <w:rsid w:val="00524273"/>
    <w:rsid w:val="00524A15"/>
    <w:rsid w:val="00530DFC"/>
    <w:rsid w:val="0053296E"/>
    <w:rsid w:val="0053434D"/>
    <w:rsid w:val="00536485"/>
    <w:rsid w:val="0054357D"/>
    <w:rsid w:val="00544E2F"/>
    <w:rsid w:val="0054591C"/>
    <w:rsid w:val="00545E6C"/>
    <w:rsid w:val="00547972"/>
    <w:rsid w:val="00550A03"/>
    <w:rsid w:val="00552B0E"/>
    <w:rsid w:val="00555A58"/>
    <w:rsid w:val="00561143"/>
    <w:rsid w:val="00562834"/>
    <w:rsid w:val="005649CE"/>
    <w:rsid w:val="005656DF"/>
    <w:rsid w:val="00574BFA"/>
    <w:rsid w:val="005755A2"/>
    <w:rsid w:val="00575C0F"/>
    <w:rsid w:val="00576395"/>
    <w:rsid w:val="005817F3"/>
    <w:rsid w:val="005822A1"/>
    <w:rsid w:val="0058313F"/>
    <w:rsid w:val="00585C71"/>
    <w:rsid w:val="00586013"/>
    <w:rsid w:val="005908C5"/>
    <w:rsid w:val="00591092"/>
    <w:rsid w:val="005911CF"/>
    <w:rsid w:val="00591C34"/>
    <w:rsid w:val="0059447A"/>
    <w:rsid w:val="00594D44"/>
    <w:rsid w:val="005966C3"/>
    <w:rsid w:val="005A05E5"/>
    <w:rsid w:val="005A1B2D"/>
    <w:rsid w:val="005A567A"/>
    <w:rsid w:val="005A6600"/>
    <w:rsid w:val="005B0CC8"/>
    <w:rsid w:val="005B0E63"/>
    <w:rsid w:val="005B4100"/>
    <w:rsid w:val="005B4B68"/>
    <w:rsid w:val="005B5FA2"/>
    <w:rsid w:val="005B6346"/>
    <w:rsid w:val="005C0D9C"/>
    <w:rsid w:val="005C1576"/>
    <w:rsid w:val="005C4B37"/>
    <w:rsid w:val="005C6FF3"/>
    <w:rsid w:val="005D06B6"/>
    <w:rsid w:val="005D1CF3"/>
    <w:rsid w:val="005D6CD8"/>
    <w:rsid w:val="005E0184"/>
    <w:rsid w:val="005E0C19"/>
    <w:rsid w:val="005E137F"/>
    <w:rsid w:val="005E1529"/>
    <w:rsid w:val="005E45C1"/>
    <w:rsid w:val="005F3973"/>
    <w:rsid w:val="005F3F98"/>
    <w:rsid w:val="005F5807"/>
    <w:rsid w:val="005F7726"/>
    <w:rsid w:val="005F7AA6"/>
    <w:rsid w:val="00600128"/>
    <w:rsid w:val="006027BE"/>
    <w:rsid w:val="00612356"/>
    <w:rsid w:val="006136EC"/>
    <w:rsid w:val="00614FDE"/>
    <w:rsid w:val="006155DF"/>
    <w:rsid w:val="00621811"/>
    <w:rsid w:val="006243B0"/>
    <w:rsid w:val="00627D7C"/>
    <w:rsid w:val="00630560"/>
    <w:rsid w:val="00631E72"/>
    <w:rsid w:val="006321F5"/>
    <w:rsid w:val="00632875"/>
    <w:rsid w:val="00634F10"/>
    <w:rsid w:val="0063683F"/>
    <w:rsid w:val="00637143"/>
    <w:rsid w:val="0063736B"/>
    <w:rsid w:val="0064150D"/>
    <w:rsid w:val="006460F4"/>
    <w:rsid w:val="00653147"/>
    <w:rsid w:val="00653B29"/>
    <w:rsid w:val="006543CF"/>
    <w:rsid w:val="00654BEB"/>
    <w:rsid w:val="00654E08"/>
    <w:rsid w:val="00655D39"/>
    <w:rsid w:val="006569CC"/>
    <w:rsid w:val="00662AB4"/>
    <w:rsid w:val="0066355D"/>
    <w:rsid w:val="00667D29"/>
    <w:rsid w:val="00671401"/>
    <w:rsid w:val="006736CF"/>
    <w:rsid w:val="006736F7"/>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39A2"/>
    <w:rsid w:val="006C59BB"/>
    <w:rsid w:val="006C5ED5"/>
    <w:rsid w:val="006D0D8C"/>
    <w:rsid w:val="006D2CFF"/>
    <w:rsid w:val="006D2E44"/>
    <w:rsid w:val="006D3D4D"/>
    <w:rsid w:val="006D693B"/>
    <w:rsid w:val="006E1FF1"/>
    <w:rsid w:val="006E35AD"/>
    <w:rsid w:val="006E40F9"/>
    <w:rsid w:val="006E7349"/>
    <w:rsid w:val="006F0C5C"/>
    <w:rsid w:val="006F1EDD"/>
    <w:rsid w:val="006F30EC"/>
    <w:rsid w:val="006F5494"/>
    <w:rsid w:val="006F68F7"/>
    <w:rsid w:val="00700A64"/>
    <w:rsid w:val="00702610"/>
    <w:rsid w:val="00702AF3"/>
    <w:rsid w:val="00703E68"/>
    <w:rsid w:val="00704408"/>
    <w:rsid w:val="00714752"/>
    <w:rsid w:val="00722883"/>
    <w:rsid w:val="00723550"/>
    <w:rsid w:val="007244DF"/>
    <w:rsid w:val="00724AF4"/>
    <w:rsid w:val="007259DC"/>
    <w:rsid w:val="0072607F"/>
    <w:rsid w:val="00730E9D"/>
    <w:rsid w:val="00730EE4"/>
    <w:rsid w:val="007314F6"/>
    <w:rsid w:val="00731825"/>
    <w:rsid w:val="00732DAD"/>
    <w:rsid w:val="00733472"/>
    <w:rsid w:val="00734538"/>
    <w:rsid w:val="00741379"/>
    <w:rsid w:val="00741E49"/>
    <w:rsid w:val="007420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860FB"/>
    <w:rsid w:val="00790B4B"/>
    <w:rsid w:val="0079131E"/>
    <w:rsid w:val="007916D8"/>
    <w:rsid w:val="007978DB"/>
    <w:rsid w:val="00797E9E"/>
    <w:rsid w:val="007A1760"/>
    <w:rsid w:val="007A3E4E"/>
    <w:rsid w:val="007A601D"/>
    <w:rsid w:val="007B011B"/>
    <w:rsid w:val="007B1933"/>
    <w:rsid w:val="007B4D77"/>
    <w:rsid w:val="007B521C"/>
    <w:rsid w:val="007B60A3"/>
    <w:rsid w:val="007B6DB1"/>
    <w:rsid w:val="007B75FB"/>
    <w:rsid w:val="007B7AC2"/>
    <w:rsid w:val="007B7EB8"/>
    <w:rsid w:val="007C06D2"/>
    <w:rsid w:val="007C08A2"/>
    <w:rsid w:val="007C1A0C"/>
    <w:rsid w:val="007C3B60"/>
    <w:rsid w:val="007D0A76"/>
    <w:rsid w:val="007D1257"/>
    <w:rsid w:val="007D2A2D"/>
    <w:rsid w:val="007D640D"/>
    <w:rsid w:val="007D6426"/>
    <w:rsid w:val="007E0512"/>
    <w:rsid w:val="007E0A55"/>
    <w:rsid w:val="007E2CEC"/>
    <w:rsid w:val="007E317F"/>
    <w:rsid w:val="007E396A"/>
    <w:rsid w:val="007E5AA1"/>
    <w:rsid w:val="007F25A8"/>
    <w:rsid w:val="007F2C70"/>
    <w:rsid w:val="007F2EEF"/>
    <w:rsid w:val="007F4763"/>
    <w:rsid w:val="007F4A49"/>
    <w:rsid w:val="007F5BC5"/>
    <w:rsid w:val="00801B09"/>
    <w:rsid w:val="008026A5"/>
    <w:rsid w:val="00803492"/>
    <w:rsid w:val="00803F32"/>
    <w:rsid w:val="008042CE"/>
    <w:rsid w:val="00804EFB"/>
    <w:rsid w:val="00807054"/>
    <w:rsid w:val="0081384E"/>
    <w:rsid w:val="00814A26"/>
    <w:rsid w:val="00815794"/>
    <w:rsid w:val="00816395"/>
    <w:rsid w:val="008175F1"/>
    <w:rsid w:val="00817708"/>
    <w:rsid w:val="00823116"/>
    <w:rsid w:val="00824E01"/>
    <w:rsid w:val="008251E1"/>
    <w:rsid w:val="00825C7C"/>
    <w:rsid w:val="00831091"/>
    <w:rsid w:val="00831EF4"/>
    <w:rsid w:val="00832A1C"/>
    <w:rsid w:val="00833AD9"/>
    <w:rsid w:val="00835203"/>
    <w:rsid w:val="008358BD"/>
    <w:rsid w:val="00835B61"/>
    <w:rsid w:val="00837B8A"/>
    <w:rsid w:val="00842EC2"/>
    <w:rsid w:val="0084401D"/>
    <w:rsid w:val="008463D3"/>
    <w:rsid w:val="00846A8A"/>
    <w:rsid w:val="00852D4B"/>
    <w:rsid w:val="00857738"/>
    <w:rsid w:val="00857DF9"/>
    <w:rsid w:val="00861B0C"/>
    <w:rsid w:val="00862201"/>
    <w:rsid w:val="0086302F"/>
    <w:rsid w:val="00866814"/>
    <w:rsid w:val="00871205"/>
    <w:rsid w:val="008718AD"/>
    <w:rsid w:val="0087448E"/>
    <w:rsid w:val="00874CD7"/>
    <w:rsid w:val="008806CF"/>
    <w:rsid w:val="00882A3D"/>
    <w:rsid w:val="00883224"/>
    <w:rsid w:val="00883B9D"/>
    <w:rsid w:val="0088432C"/>
    <w:rsid w:val="00884664"/>
    <w:rsid w:val="008851E0"/>
    <w:rsid w:val="00886CB5"/>
    <w:rsid w:val="00887B9C"/>
    <w:rsid w:val="00890D37"/>
    <w:rsid w:val="00891DE9"/>
    <w:rsid w:val="00893483"/>
    <w:rsid w:val="00893D51"/>
    <w:rsid w:val="00895377"/>
    <w:rsid w:val="00895C41"/>
    <w:rsid w:val="00896423"/>
    <w:rsid w:val="00897697"/>
    <w:rsid w:val="00897DF6"/>
    <w:rsid w:val="008A0BB8"/>
    <w:rsid w:val="008B0604"/>
    <w:rsid w:val="008B3986"/>
    <w:rsid w:val="008B4DF8"/>
    <w:rsid w:val="008B7B25"/>
    <w:rsid w:val="008C0A5C"/>
    <w:rsid w:val="008C1529"/>
    <w:rsid w:val="008C1E03"/>
    <w:rsid w:val="008C36C9"/>
    <w:rsid w:val="008C4000"/>
    <w:rsid w:val="008C40E5"/>
    <w:rsid w:val="008C4103"/>
    <w:rsid w:val="008C4290"/>
    <w:rsid w:val="008C4765"/>
    <w:rsid w:val="008C5004"/>
    <w:rsid w:val="008C5CFC"/>
    <w:rsid w:val="008C6DF1"/>
    <w:rsid w:val="008D0E9A"/>
    <w:rsid w:val="008D45ED"/>
    <w:rsid w:val="008D49F1"/>
    <w:rsid w:val="008E3D9D"/>
    <w:rsid w:val="008E57ED"/>
    <w:rsid w:val="008E5C28"/>
    <w:rsid w:val="008E6FBA"/>
    <w:rsid w:val="008E7DBF"/>
    <w:rsid w:val="008F1F33"/>
    <w:rsid w:val="008F291D"/>
    <w:rsid w:val="008F3575"/>
    <w:rsid w:val="00900546"/>
    <w:rsid w:val="00900DAD"/>
    <w:rsid w:val="0090438E"/>
    <w:rsid w:val="0091296A"/>
    <w:rsid w:val="00914E9D"/>
    <w:rsid w:val="0091582C"/>
    <w:rsid w:val="00916954"/>
    <w:rsid w:val="0092418A"/>
    <w:rsid w:val="0092720E"/>
    <w:rsid w:val="00931015"/>
    <w:rsid w:val="00933175"/>
    <w:rsid w:val="009334D9"/>
    <w:rsid w:val="00935E01"/>
    <w:rsid w:val="00935EB6"/>
    <w:rsid w:val="009361F0"/>
    <w:rsid w:val="00936A15"/>
    <w:rsid w:val="00936D8A"/>
    <w:rsid w:val="00937066"/>
    <w:rsid w:val="00937E95"/>
    <w:rsid w:val="00944038"/>
    <w:rsid w:val="00944F79"/>
    <w:rsid w:val="00945E23"/>
    <w:rsid w:val="009503D5"/>
    <w:rsid w:val="00951591"/>
    <w:rsid w:val="00954B27"/>
    <w:rsid w:val="00955375"/>
    <w:rsid w:val="00957316"/>
    <w:rsid w:val="00961168"/>
    <w:rsid w:val="009647FF"/>
    <w:rsid w:val="00965CD6"/>
    <w:rsid w:val="0096738C"/>
    <w:rsid w:val="00971338"/>
    <w:rsid w:val="00971ECA"/>
    <w:rsid w:val="00973758"/>
    <w:rsid w:val="00977AD7"/>
    <w:rsid w:val="00982AC2"/>
    <w:rsid w:val="009913BD"/>
    <w:rsid w:val="00991C09"/>
    <w:rsid w:val="00992BDC"/>
    <w:rsid w:val="00992E3F"/>
    <w:rsid w:val="009A06AB"/>
    <w:rsid w:val="009A1030"/>
    <w:rsid w:val="009A1222"/>
    <w:rsid w:val="009A1D89"/>
    <w:rsid w:val="009A4E3D"/>
    <w:rsid w:val="009A6382"/>
    <w:rsid w:val="009A6C09"/>
    <w:rsid w:val="009A6CD4"/>
    <w:rsid w:val="009B0729"/>
    <w:rsid w:val="009B2DC2"/>
    <w:rsid w:val="009C15E0"/>
    <w:rsid w:val="009C17B4"/>
    <w:rsid w:val="009C19E5"/>
    <w:rsid w:val="009C6B2C"/>
    <w:rsid w:val="009C6CF6"/>
    <w:rsid w:val="009D0626"/>
    <w:rsid w:val="009D1748"/>
    <w:rsid w:val="009D785D"/>
    <w:rsid w:val="009E18C9"/>
    <w:rsid w:val="009E2A97"/>
    <w:rsid w:val="009E4C9B"/>
    <w:rsid w:val="009E5096"/>
    <w:rsid w:val="009E55D2"/>
    <w:rsid w:val="009E7998"/>
    <w:rsid w:val="009E7D8F"/>
    <w:rsid w:val="009F0E4A"/>
    <w:rsid w:val="009F119B"/>
    <w:rsid w:val="009F2940"/>
    <w:rsid w:val="009F369F"/>
    <w:rsid w:val="009F3FC2"/>
    <w:rsid w:val="009F4713"/>
    <w:rsid w:val="009F5015"/>
    <w:rsid w:val="00A00635"/>
    <w:rsid w:val="00A02BEC"/>
    <w:rsid w:val="00A108EB"/>
    <w:rsid w:val="00A16471"/>
    <w:rsid w:val="00A20AF1"/>
    <w:rsid w:val="00A239BD"/>
    <w:rsid w:val="00A2459D"/>
    <w:rsid w:val="00A27303"/>
    <w:rsid w:val="00A277CD"/>
    <w:rsid w:val="00A31827"/>
    <w:rsid w:val="00A331C8"/>
    <w:rsid w:val="00A338C1"/>
    <w:rsid w:val="00A342A8"/>
    <w:rsid w:val="00A400FC"/>
    <w:rsid w:val="00A41BD6"/>
    <w:rsid w:val="00A50D9F"/>
    <w:rsid w:val="00A5167E"/>
    <w:rsid w:val="00A52FDB"/>
    <w:rsid w:val="00A536F0"/>
    <w:rsid w:val="00A55784"/>
    <w:rsid w:val="00A567C9"/>
    <w:rsid w:val="00A57522"/>
    <w:rsid w:val="00A60E94"/>
    <w:rsid w:val="00A61175"/>
    <w:rsid w:val="00A61BBA"/>
    <w:rsid w:val="00A63185"/>
    <w:rsid w:val="00A63446"/>
    <w:rsid w:val="00A64E40"/>
    <w:rsid w:val="00A66969"/>
    <w:rsid w:val="00A67561"/>
    <w:rsid w:val="00A71400"/>
    <w:rsid w:val="00A72FB0"/>
    <w:rsid w:val="00A748F5"/>
    <w:rsid w:val="00A76619"/>
    <w:rsid w:val="00A817C8"/>
    <w:rsid w:val="00A8381A"/>
    <w:rsid w:val="00A864A4"/>
    <w:rsid w:val="00A865A1"/>
    <w:rsid w:val="00A87744"/>
    <w:rsid w:val="00A90C80"/>
    <w:rsid w:val="00A91EED"/>
    <w:rsid w:val="00A92032"/>
    <w:rsid w:val="00A975BD"/>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7AD"/>
    <w:rsid w:val="00AD7D96"/>
    <w:rsid w:val="00AE0C87"/>
    <w:rsid w:val="00AE16EC"/>
    <w:rsid w:val="00AE4715"/>
    <w:rsid w:val="00AE616B"/>
    <w:rsid w:val="00AF1A15"/>
    <w:rsid w:val="00AF4A7A"/>
    <w:rsid w:val="00AF4FE3"/>
    <w:rsid w:val="00AF5724"/>
    <w:rsid w:val="00AF5D20"/>
    <w:rsid w:val="00AF5D48"/>
    <w:rsid w:val="00B01A87"/>
    <w:rsid w:val="00B024CD"/>
    <w:rsid w:val="00B02FA3"/>
    <w:rsid w:val="00B074EB"/>
    <w:rsid w:val="00B07503"/>
    <w:rsid w:val="00B1156A"/>
    <w:rsid w:val="00B1226A"/>
    <w:rsid w:val="00B12354"/>
    <w:rsid w:val="00B139E5"/>
    <w:rsid w:val="00B1444C"/>
    <w:rsid w:val="00B16F2D"/>
    <w:rsid w:val="00B20171"/>
    <w:rsid w:val="00B20273"/>
    <w:rsid w:val="00B2439E"/>
    <w:rsid w:val="00B2495B"/>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76A"/>
    <w:rsid w:val="00B53B00"/>
    <w:rsid w:val="00B54782"/>
    <w:rsid w:val="00B550AC"/>
    <w:rsid w:val="00B64271"/>
    <w:rsid w:val="00B6464F"/>
    <w:rsid w:val="00B652F1"/>
    <w:rsid w:val="00B707BB"/>
    <w:rsid w:val="00B72C54"/>
    <w:rsid w:val="00B7372A"/>
    <w:rsid w:val="00B74806"/>
    <w:rsid w:val="00B76B16"/>
    <w:rsid w:val="00B76D25"/>
    <w:rsid w:val="00B77F5E"/>
    <w:rsid w:val="00B8049D"/>
    <w:rsid w:val="00B84C53"/>
    <w:rsid w:val="00B86D68"/>
    <w:rsid w:val="00B87E50"/>
    <w:rsid w:val="00B90E02"/>
    <w:rsid w:val="00B91024"/>
    <w:rsid w:val="00B91985"/>
    <w:rsid w:val="00B95AF4"/>
    <w:rsid w:val="00B962D0"/>
    <w:rsid w:val="00B96C0E"/>
    <w:rsid w:val="00B97C3F"/>
    <w:rsid w:val="00B97FE7"/>
    <w:rsid w:val="00BA4786"/>
    <w:rsid w:val="00BA530E"/>
    <w:rsid w:val="00BB1C98"/>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E0F69"/>
    <w:rsid w:val="00BF3095"/>
    <w:rsid w:val="00BF353F"/>
    <w:rsid w:val="00BF555C"/>
    <w:rsid w:val="00C017AA"/>
    <w:rsid w:val="00C01932"/>
    <w:rsid w:val="00C020C6"/>
    <w:rsid w:val="00C02198"/>
    <w:rsid w:val="00C0304D"/>
    <w:rsid w:val="00C03B9E"/>
    <w:rsid w:val="00C03CBD"/>
    <w:rsid w:val="00C04CAD"/>
    <w:rsid w:val="00C06BF3"/>
    <w:rsid w:val="00C12D73"/>
    <w:rsid w:val="00C12E68"/>
    <w:rsid w:val="00C162C5"/>
    <w:rsid w:val="00C17ECE"/>
    <w:rsid w:val="00C204C8"/>
    <w:rsid w:val="00C240DD"/>
    <w:rsid w:val="00C26E9B"/>
    <w:rsid w:val="00C35A3D"/>
    <w:rsid w:val="00C37CFE"/>
    <w:rsid w:val="00C40521"/>
    <w:rsid w:val="00C41605"/>
    <w:rsid w:val="00C436C4"/>
    <w:rsid w:val="00C47A4F"/>
    <w:rsid w:val="00C52D1D"/>
    <w:rsid w:val="00C54958"/>
    <w:rsid w:val="00C56190"/>
    <w:rsid w:val="00C577AF"/>
    <w:rsid w:val="00C61025"/>
    <w:rsid w:val="00C61EDC"/>
    <w:rsid w:val="00C639D6"/>
    <w:rsid w:val="00C63DD8"/>
    <w:rsid w:val="00C64260"/>
    <w:rsid w:val="00C644D6"/>
    <w:rsid w:val="00C653AE"/>
    <w:rsid w:val="00C705FF"/>
    <w:rsid w:val="00C712C0"/>
    <w:rsid w:val="00C71386"/>
    <w:rsid w:val="00C76794"/>
    <w:rsid w:val="00C846CC"/>
    <w:rsid w:val="00C8519F"/>
    <w:rsid w:val="00C8522A"/>
    <w:rsid w:val="00C859B9"/>
    <w:rsid w:val="00C869DC"/>
    <w:rsid w:val="00C86EAF"/>
    <w:rsid w:val="00C875F8"/>
    <w:rsid w:val="00C876C9"/>
    <w:rsid w:val="00C9127F"/>
    <w:rsid w:val="00C916E8"/>
    <w:rsid w:val="00C95678"/>
    <w:rsid w:val="00C96037"/>
    <w:rsid w:val="00C96E57"/>
    <w:rsid w:val="00C97B6D"/>
    <w:rsid w:val="00CA137B"/>
    <w:rsid w:val="00CA160E"/>
    <w:rsid w:val="00CA1906"/>
    <w:rsid w:val="00CA32D3"/>
    <w:rsid w:val="00CA373C"/>
    <w:rsid w:val="00CA49CA"/>
    <w:rsid w:val="00CA5955"/>
    <w:rsid w:val="00CA5A40"/>
    <w:rsid w:val="00CB09AF"/>
    <w:rsid w:val="00CB0FD4"/>
    <w:rsid w:val="00CB46E2"/>
    <w:rsid w:val="00CB5744"/>
    <w:rsid w:val="00CB63B3"/>
    <w:rsid w:val="00CB70B7"/>
    <w:rsid w:val="00CC2AF7"/>
    <w:rsid w:val="00CC369F"/>
    <w:rsid w:val="00CC583D"/>
    <w:rsid w:val="00CC6DE8"/>
    <w:rsid w:val="00CD2F54"/>
    <w:rsid w:val="00CE1C09"/>
    <w:rsid w:val="00CE46C5"/>
    <w:rsid w:val="00CE4C44"/>
    <w:rsid w:val="00CE546B"/>
    <w:rsid w:val="00CF04A8"/>
    <w:rsid w:val="00CF1744"/>
    <w:rsid w:val="00CF1DE6"/>
    <w:rsid w:val="00CF31B6"/>
    <w:rsid w:val="00CF34EA"/>
    <w:rsid w:val="00CF5149"/>
    <w:rsid w:val="00CF569F"/>
    <w:rsid w:val="00CF5788"/>
    <w:rsid w:val="00CF7568"/>
    <w:rsid w:val="00D00C16"/>
    <w:rsid w:val="00D017F4"/>
    <w:rsid w:val="00D04BF3"/>
    <w:rsid w:val="00D04FFA"/>
    <w:rsid w:val="00D10039"/>
    <w:rsid w:val="00D10A27"/>
    <w:rsid w:val="00D113A8"/>
    <w:rsid w:val="00D122A7"/>
    <w:rsid w:val="00D130DB"/>
    <w:rsid w:val="00D16413"/>
    <w:rsid w:val="00D207E3"/>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56D68"/>
    <w:rsid w:val="00D6490B"/>
    <w:rsid w:val="00D64BA8"/>
    <w:rsid w:val="00D660E3"/>
    <w:rsid w:val="00D66ED2"/>
    <w:rsid w:val="00D71528"/>
    <w:rsid w:val="00D77D83"/>
    <w:rsid w:val="00D81E08"/>
    <w:rsid w:val="00D822C4"/>
    <w:rsid w:val="00D82F2B"/>
    <w:rsid w:val="00D874EE"/>
    <w:rsid w:val="00D926E4"/>
    <w:rsid w:val="00DA02AE"/>
    <w:rsid w:val="00DA13B2"/>
    <w:rsid w:val="00DA6126"/>
    <w:rsid w:val="00DA648E"/>
    <w:rsid w:val="00DA72A3"/>
    <w:rsid w:val="00DB0D40"/>
    <w:rsid w:val="00DB561E"/>
    <w:rsid w:val="00DB767A"/>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184B"/>
    <w:rsid w:val="00DE2DFB"/>
    <w:rsid w:val="00DE3110"/>
    <w:rsid w:val="00DF089D"/>
    <w:rsid w:val="00DF100F"/>
    <w:rsid w:val="00DF2DB4"/>
    <w:rsid w:val="00DF487E"/>
    <w:rsid w:val="00DF5DAF"/>
    <w:rsid w:val="00DF6BEB"/>
    <w:rsid w:val="00DF7624"/>
    <w:rsid w:val="00DF7A2E"/>
    <w:rsid w:val="00DF7BF4"/>
    <w:rsid w:val="00DF7C63"/>
    <w:rsid w:val="00DF7FD8"/>
    <w:rsid w:val="00E000CB"/>
    <w:rsid w:val="00E03FA5"/>
    <w:rsid w:val="00E07C79"/>
    <w:rsid w:val="00E1059E"/>
    <w:rsid w:val="00E113E2"/>
    <w:rsid w:val="00E11CDD"/>
    <w:rsid w:val="00E13707"/>
    <w:rsid w:val="00E156AE"/>
    <w:rsid w:val="00E20C80"/>
    <w:rsid w:val="00E21727"/>
    <w:rsid w:val="00E236D7"/>
    <w:rsid w:val="00E2370A"/>
    <w:rsid w:val="00E25AD3"/>
    <w:rsid w:val="00E26538"/>
    <w:rsid w:val="00E27B86"/>
    <w:rsid w:val="00E30070"/>
    <w:rsid w:val="00E31CE6"/>
    <w:rsid w:val="00E32D88"/>
    <w:rsid w:val="00E336FF"/>
    <w:rsid w:val="00E338D1"/>
    <w:rsid w:val="00E365FA"/>
    <w:rsid w:val="00E36987"/>
    <w:rsid w:val="00E46465"/>
    <w:rsid w:val="00E471B3"/>
    <w:rsid w:val="00E51A65"/>
    <w:rsid w:val="00E531AE"/>
    <w:rsid w:val="00E537E8"/>
    <w:rsid w:val="00E537F3"/>
    <w:rsid w:val="00E54076"/>
    <w:rsid w:val="00E55452"/>
    <w:rsid w:val="00E557E2"/>
    <w:rsid w:val="00E557EF"/>
    <w:rsid w:val="00E568F1"/>
    <w:rsid w:val="00E5706B"/>
    <w:rsid w:val="00E60D44"/>
    <w:rsid w:val="00E61F92"/>
    <w:rsid w:val="00E65E6C"/>
    <w:rsid w:val="00E65FFD"/>
    <w:rsid w:val="00E675EF"/>
    <w:rsid w:val="00E70295"/>
    <w:rsid w:val="00E71D6C"/>
    <w:rsid w:val="00E7318F"/>
    <w:rsid w:val="00E73C38"/>
    <w:rsid w:val="00E746F8"/>
    <w:rsid w:val="00E7673C"/>
    <w:rsid w:val="00E86C18"/>
    <w:rsid w:val="00E87713"/>
    <w:rsid w:val="00E90405"/>
    <w:rsid w:val="00E90B4A"/>
    <w:rsid w:val="00E913B6"/>
    <w:rsid w:val="00E93472"/>
    <w:rsid w:val="00E93E2B"/>
    <w:rsid w:val="00EA25B7"/>
    <w:rsid w:val="00EA30C7"/>
    <w:rsid w:val="00EA640C"/>
    <w:rsid w:val="00EB08BE"/>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06F9"/>
    <w:rsid w:val="00F125D8"/>
    <w:rsid w:val="00F12892"/>
    <w:rsid w:val="00F15B56"/>
    <w:rsid w:val="00F169A9"/>
    <w:rsid w:val="00F17940"/>
    <w:rsid w:val="00F17E14"/>
    <w:rsid w:val="00F211B8"/>
    <w:rsid w:val="00F21250"/>
    <w:rsid w:val="00F217D1"/>
    <w:rsid w:val="00F2253F"/>
    <w:rsid w:val="00F242EB"/>
    <w:rsid w:val="00F25606"/>
    <w:rsid w:val="00F25EE8"/>
    <w:rsid w:val="00F26F2F"/>
    <w:rsid w:val="00F271E3"/>
    <w:rsid w:val="00F30EB2"/>
    <w:rsid w:val="00F3136D"/>
    <w:rsid w:val="00F31D6D"/>
    <w:rsid w:val="00F352E8"/>
    <w:rsid w:val="00F362FE"/>
    <w:rsid w:val="00F375A3"/>
    <w:rsid w:val="00F379B3"/>
    <w:rsid w:val="00F40C82"/>
    <w:rsid w:val="00F418A0"/>
    <w:rsid w:val="00F41A08"/>
    <w:rsid w:val="00F60654"/>
    <w:rsid w:val="00F62E61"/>
    <w:rsid w:val="00F63231"/>
    <w:rsid w:val="00F63C93"/>
    <w:rsid w:val="00F63DE0"/>
    <w:rsid w:val="00F6462C"/>
    <w:rsid w:val="00F70688"/>
    <w:rsid w:val="00F70DB5"/>
    <w:rsid w:val="00F728B0"/>
    <w:rsid w:val="00F74C1E"/>
    <w:rsid w:val="00F7515E"/>
    <w:rsid w:val="00F75D05"/>
    <w:rsid w:val="00F8211E"/>
    <w:rsid w:val="00F82734"/>
    <w:rsid w:val="00F84050"/>
    <w:rsid w:val="00F860B7"/>
    <w:rsid w:val="00F901F3"/>
    <w:rsid w:val="00F90AB4"/>
    <w:rsid w:val="00F90C36"/>
    <w:rsid w:val="00F9115A"/>
    <w:rsid w:val="00F917F5"/>
    <w:rsid w:val="00F945E5"/>
    <w:rsid w:val="00F94CB1"/>
    <w:rsid w:val="00F95235"/>
    <w:rsid w:val="00F960D9"/>
    <w:rsid w:val="00FA02DD"/>
    <w:rsid w:val="00FA25B2"/>
    <w:rsid w:val="00FA28C0"/>
    <w:rsid w:val="00FA3BBD"/>
    <w:rsid w:val="00FA3DA9"/>
    <w:rsid w:val="00FA4DAB"/>
    <w:rsid w:val="00FA5BD1"/>
    <w:rsid w:val="00FB1ADB"/>
    <w:rsid w:val="00FB27FE"/>
    <w:rsid w:val="00FB2F7A"/>
    <w:rsid w:val="00FB3796"/>
    <w:rsid w:val="00FB4D57"/>
    <w:rsid w:val="00FB5896"/>
    <w:rsid w:val="00FC2517"/>
    <w:rsid w:val="00FC2E8F"/>
    <w:rsid w:val="00FC2F47"/>
    <w:rsid w:val="00FC3983"/>
    <w:rsid w:val="00FC3D51"/>
    <w:rsid w:val="00FC4137"/>
    <w:rsid w:val="00FD0247"/>
    <w:rsid w:val="00FD4D1C"/>
    <w:rsid w:val="00FD6353"/>
    <w:rsid w:val="00FD6485"/>
    <w:rsid w:val="00FD74E6"/>
    <w:rsid w:val="00FD775B"/>
    <w:rsid w:val="00FD7A4B"/>
    <w:rsid w:val="00FE0D2B"/>
    <w:rsid w:val="00FE1327"/>
    <w:rsid w:val="00FE49C0"/>
    <w:rsid w:val="00FE5605"/>
    <w:rsid w:val="00FE6380"/>
    <w:rsid w:val="00FE65CB"/>
    <w:rsid w:val="00FE7EF9"/>
    <w:rsid w:val="00FF0B45"/>
    <w:rsid w:val="00FF117E"/>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867D3"/>
  <w15:docId w15:val="{777836A1-2D07-48E4-8096-D1659E20C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Descripcin">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B16F2D"/>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B16F2D"/>
    <w:rPr>
      <w:rFonts w:ascii="Tahoma" w:hAnsi="Tahoma"/>
      <w:b/>
      <w:caps/>
      <w:color w:val="1F497D" w:themeColor="text2"/>
      <w:sz w:val="28"/>
      <w:szCs w:val="28"/>
      <w:lang w:val="es-MX"/>
    </w:rPr>
  </w:style>
  <w:style w:type="paragraph" w:styleId="Revisin">
    <w:name w:val="Revision"/>
    <w:hidden/>
    <w:uiPriority w:val="99"/>
    <w:semiHidden/>
    <w:rsid w:val="00F15B56"/>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065833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8063771">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01984927">
      <w:bodyDiv w:val="1"/>
      <w:marLeft w:val="0"/>
      <w:marRight w:val="0"/>
      <w:marTop w:val="0"/>
      <w:marBottom w:val="0"/>
      <w:divBdr>
        <w:top w:val="none" w:sz="0" w:space="0" w:color="auto"/>
        <w:left w:val="none" w:sz="0" w:space="0" w:color="auto"/>
        <w:bottom w:val="none" w:sz="0" w:space="0" w:color="auto"/>
        <w:right w:val="none" w:sz="0" w:space="0" w:color="auto"/>
      </w:divBdr>
    </w:div>
    <w:div w:id="16121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oleObject" Target="embeddings/oleObject1.bin"/><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cserrano@entel.bo"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B71CA035-5818-46F6-B2E4-1101E23DD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11404</Words>
  <Characters>62722</Characters>
  <Application>Microsoft Office Word</Application>
  <DocSecurity>0</DocSecurity>
  <Lines>522</Lines>
  <Paragraphs>147</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73979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Adela Serrano Coronel</cp:lastModifiedBy>
  <cp:revision>3</cp:revision>
  <cp:lastPrinted>2015-07-29T22:20:00Z</cp:lastPrinted>
  <dcterms:created xsi:type="dcterms:W3CDTF">2015-09-22T16:18:00Z</dcterms:created>
  <dcterms:modified xsi:type="dcterms:W3CDTF">2015-09-22T16:18:00Z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