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1D3A4" w14:textId="77777777" w:rsidR="00D274F9" w:rsidRDefault="00D274F9" w:rsidP="00F9009F">
      <w:pPr>
        <w:ind w:left="709" w:hanging="709"/>
        <w:jc w:val="center"/>
        <w:rPr>
          <w:rFonts w:ascii="Tahoma" w:hAnsi="Tahoma" w:cs="Tahoma"/>
          <w:b/>
          <w:color w:val="365F91"/>
          <w:sz w:val="28"/>
          <w:szCs w:val="28"/>
        </w:rPr>
      </w:pPr>
      <w:bookmarkStart w:id="0" w:name="_GoBack"/>
      <w:bookmarkEnd w:id="0"/>
    </w:p>
    <w:p w14:paraId="2BD1250E" w14:textId="77777777" w:rsidR="00D274F9" w:rsidRDefault="00D274F9" w:rsidP="0025778B">
      <w:pPr>
        <w:jc w:val="center"/>
        <w:rPr>
          <w:rFonts w:ascii="Tahoma" w:hAnsi="Tahoma" w:cs="Tahoma"/>
          <w:b/>
          <w:color w:val="365F91"/>
          <w:sz w:val="28"/>
          <w:szCs w:val="28"/>
        </w:rPr>
      </w:pPr>
    </w:p>
    <w:p w14:paraId="118741D6" w14:textId="77777777" w:rsidR="0025778B" w:rsidRPr="008C0BAC" w:rsidRDefault="0025778B" w:rsidP="0025778B">
      <w:pPr>
        <w:jc w:val="center"/>
        <w:rPr>
          <w:rFonts w:ascii="Tahoma" w:hAnsi="Tahoma" w:cs="Tahoma"/>
          <w:b/>
          <w:color w:val="1F497D"/>
          <w:sz w:val="28"/>
          <w:szCs w:val="28"/>
        </w:rPr>
      </w:pPr>
      <w:r w:rsidRPr="008C0BAC">
        <w:rPr>
          <w:rFonts w:ascii="Tahoma" w:hAnsi="Tahoma" w:cs="Tahoma"/>
          <w:b/>
          <w:color w:val="1F497D"/>
          <w:sz w:val="28"/>
          <w:szCs w:val="28"/>
        </w:rPr>
        <w:t>EMPRESA NACIONAL DE TELECOMUNICACIONES</w:t>
      </w:r>
    </w:p>
    <w:p w14:paraId="0CF5679E" w14:textId="77777777" w:rsidR="0025778B" w:rsidRPr="008C0BAC" w:rsidRDefault="00835479" w:rsidP="0025778B">
      <w:pPr>
        <w:jc w:val="center"/>
        <w:rPr>
          <w:rFonts w:ascii="Tahoma" w:hAnsi="Tahoma" w:cs="Tahoma"/>
          <w:b/>
          <w:color w:val="1F497D"/>
          <w:sz w:val="32"/>
          <w:szCs w:val="32"/>
        </w:rPr>
      </w:pPr>
      <w:r>
        <w:rPr>
          <w:rFonts w:ascii="Tahoma" w:hAnsi="Tahoma" w:cs="Tahoma"/>
          <w:b/>
          <w:color w:val="1F497D"/>
          <w:sz w:val="32"/>
          <w:szCs w:val="32"/>
        </w:rPr>
        <w:t>ENTEL</w:t>
      </w:r>
      <w:r w:rsidR="0025778B" w:rsidRPr="008C0BAC">
        <w:rPr>
          <w:rFonts w:ascii="Tahoma" w:hAnsi="Tahoma" w:cs="Tahoma"/>
          <w:b/>
          <w:color w:val="1F497D"/>
          <w:sz w:val="32"/>
          <w:szCs w:val="32"/>
        </w:rPr>
        <w:t xml:space="preserve"> S.A.</w:t>
      </w:r>
    </w:p>
    <w:p w14:paraId="3D94C6B4" w14:textId="77777777" w:rsidR="0025778B" w:rsidRDefault="0025778B" w:rsidP="0025778B">
      <w:pPr>
        <w:jc w:val="center"/>
        <w:rPr>
          <w:rFonts w:ascii="Tahoma" w:hAnsi="Tahoma" w:cs="Tahoma"/>
          <w:b/>
          <w:color w:val="365F91"/>
        </w:rPr>
      </w:pPr>
    </w:p>
    <w:p w14:paraId="0F97CAF9" w14:textId="77777777" w:rsidR="0025778B" w:rsidRDefault="0025778B" w:rsidP="0025778B">
      <w:pPr>
        <w:jc w:val="center"/>
        <w:rPr>
          <w:rFonts w:ascii="Tahoma" w:hAnsi="Tahoma" w:cs="Tahoma"/>
          <w:b/>
          <w:color w:val="365F91"/>
        </w:rPr>
      </w:pPr>
    </w:p>
    <w:p w14:paraId="4D52754B" w14:textId="77777777" w:rsidR="0025778B" w:rsidRDefault="0025778B" w:rsidP="0025778B">
      <w:pPr>
        <w:jc w:val="center"/>
        <w:rPr>
          <w:rFonts w:ascii="Tahoma" w:hAnsi="Tahoma" w:cs="Tahoma"/>
          <w:b/>
          <w:color w:val="365F91"/>
        </w:rPr>
      </w:pPr>
    </w:p>
    <w:p w14:paraId="6F6A98FB" w14:textId="77777777" w:rsidR="0025778B" w:rsidRDefault="0025778B" w:rsidP="0025778B">
      <w:pPr>
        <w:jc w:val="center"/>
        <w:rPr>
          <w:rFonts w:ascii="Tahoma" w:hAnsi="Tahoma" w:cs="Tahoma"/>
          <w:b/>
          <w:color w:val="365F91"/>
        </w:rPr>
      </w:pPr>
    </w:p>
    <w:p w14:paraId="677BD41C" w14:textId="77777777" w:rsidR="0025778B" w:rsidRPr="003E21C0" w:rsidRDefault="0025778B" w:rsidP="0025778B">
      <w:pPr>
        <w:jc w:val="center"/>
        <w:rPr>
          <w:rFonts w:ascii="Tahoma" w:hAnsi="Tahoma" w:cs="Tahoma"/>
          <w:b/>
          <w:color w:val="365F91"/>
        </w:rPr>
      </w:pPr>
    </w:p>
    <w:p w14:paraId="14852AFD"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7216" behindDoc="0" locked="0" layoutInCell="1" allowOverlap="1" wp14:anchorId="009F98D6" wp14:editId="05B70038">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3CEE634" w14:textId="77777777" w:rsidR="0025778B" w:rsidRDefault="0025778B" w:rsidP="0025778B">
      <w:pPr>
        <w:jc w:val="center"/>
        <w:rPr>
          <w:rFonts w:ascii="Tahoma" w:hAnsi="Tahoma" w:cs="Tahoma"/>
          <w:snapToGrid w:val="0"/>
          <w:color w:val="365F91"/>
        </w:rPr>
      </w:pPr>
    </w:p>
    <w:p w14:paraId="43623EDE" w14:textId="77777777" w:rsidR="0025778B" w:rsidRDefault="0025778B" w:rsidP="0025778B">
      <w:pPr>
        <w:jc w:val="center"/>
        <w:rPr>
          <w:rFonts w:ascii="Tahoma" w:hAnsi="Tahoma" w:cs="Tahoma"/>
          <w:snapToGrid w:val="0"/>
          <w:color w:val="365F91"/>
        </w:rPr>
      </w:pPr>
    </w:p>
    <w:p w14:paraId="2B12ACA8" w14:textId="77777777" w:rsidR="0025778B" w:rsidRDefault="0025778B" w:rsidP="0025778B">
      <w:pPr>
        <w:jc w:val="center"/>
        <w:rPr>
          <w:rFonts w:ascii="Tahoma" w:hAnsi="Tahoma" w:cs="Tahoma"/>
          <w:snapToGrid w:val="0"/>
          <w:color w:val="365F91"/>
        </w:rPr>
      </w:pPr>
    </w:p>
    <w:p w14:paraId="067672FD" w14:textId="77777777" w:rsidR="0025778B" w:rsidRDefault="0025778B" w:rsidP="0025778B">
      <w:pPr>
        <w:jc w:val="center"/>
        <w:rPr>
          <w:rFonts w:ascii="Tahoma" w:hAnsi="Tahoma" w:cs="Tahoma"/>
          <w:snapToGrid w:val="0"/>
          <w:color w:val="365F91"/>
        </w:rPr>
      </w:pPr>
    </w:p>
    <w:p w14:paraId="0926121B" w14:textId="77777777" w:rsidR="0025778B" w:rsidRDefault="0025778B" w:rsidP="0025778B">
      <w:pPr>
        <w:jc w:val="center"/>
        <w:rPr>
          <w:rFonts w:ascii="Tahoma" w:hAnsi="Tahoma" w:cs="Tahoma"/>
          <w:snapToGrid w:val="0"/>
          <w:color w:val="365F91"/>
        </w:rPr>
      </w:pPr>
    </w:p>
    <w:p w14:paraId="14914025" w14:textId="77777777" w:rsidR="0025778B" w:rsidRDefault="0025778B" w:rsidP="0025778B">
      <w:pPr>
        <w:jc w:val="center"/>
        <w:rPr>
          <w:rFonts w:ascii="Tahoma" w:hAnsi="Tahoma" w:cs="Tahoma"/>
          <w:snapToGrid w:val="0"/>
          <w:color w:val="365F91"/>
        </w:rPr>
      </w:pPr>
    </w:p>
    <w:p w14:paraId="235696F9" w14:textId="77777777" w:rsidR="0025778B" w:rsidRDefault="0025778B" w:rsidP="0025778B">
      <w:pPr>
        <w:jc w:val="center"/>
        <w:rPr>
          <w:rFonts w:ascii="Tahoma" w:hAnsi="Tahoma" w:cs="Tahoma"/>
          <w:snapToGrid w:val="0"/>
          <w:color w:val="365F91"/>
        </w:rPr>
      </w:pPr>
    </w:p>
    <w:p w14:paraId="4BEA8587" w14:textId="77777777" w:rsidR="0025778B" w:rsidRDefault="0025778B" w:rsidP="0025778B">
      <w:pPr>
        <w:jc w:val="center"/>
        <w:rPr>
          <w:rFonts w:ascii="Tahoma" w:hAnsi="Tahoma" w:cs="Tahoma"/>
          <w:snapToGrid w:val="0"/>
          <w:color w:val="365F91"/>
        </w:rPr>
      </w:pPr>
    </w:p>
    <w:p w14:paraId="7F117949" w14:textId="77777777" w:rsidR="0025778B" w:rsidRDefault="0025778B" w:rsidP="0025778B">
      <w:pPr>
        <w:jc w:val="center"/>
        <w:rPr>
          <w:rFonts w:ascii="Tahoma" w:hAnsi="Tahoma" w:cs="Tahoma"/>
          <w:snapToGrid w:val="0"/>
          <w:color w:val="365F91"/>
        </w:rPr>
      </w:pPr>
    </w:p>
    <w:p w14:paraId="5C66DF47" w14:textId="77777777" w:rsidR="0025778B" w:rsidRDefault="0025778B" w:rsidP="0025778B">
      <w:pPr>
        <w:jc w:val="center"/>
        <w:rPr>
          <w:rFonts w:ascii="Tahoma" w:hAnsi="Tahoma" w:cs="Tahoma"/>
          <w:snapToGrid w:val="0"/>
          <w:color w:val="365F91"/>
        </w:rPr>
      </w:pPr>
    </w:p>
    <w:p w14:paraId="71908713" w14:textId="77777777" w:rsidR="0025778B" w:rsidRDefault="0025778B" w:rsidP="0025778B">
      <w:pPr>
        <w:jc w:val="center"/>
        <w:rPr>
          <w:rFonts w:ascii="Tahoma" w:hAnsi="Tahoma" w:cs="Tahoma"/>
          <w:snapToGrid w:val="0"/>
          <w:color w:val="365F91"/>
        </w:rPr>
      </w:pPr>
    </w:p>
    <w:p w14:paraId="509ACD67" w14:textId="77777777" w:rsidR="0025778B" w:rsidRDefault="0025778B" w:rsidP="0025778B">
      <w:pPr>
        <w:jc w:val="center"/>
        <w:rPr>
          <w:rFonts w:ascii="Tahoma" w:hAnsi="Tahoma" w:cs="Tahoma"/>
          <w:snapToGrid w:val="0"/>
          <w:color w:val="365F91"/>
        </w:rPr>
      </w:pPr>
    </w:p>
    <w:p w14:paraId="5DC6B8AA" w14:textId="77777777" w:rsidR="0025778B" w:rsidRDefault="0025778B" w:rsidP="0025778B">
      <w:pPr>
        <w:jc w:val="center"/>
        <w:rPr>
          <w:rFonts w:ascii="Tahoma" w:hAnsi="Tahoma" w:cs="Tahoma"/>
          <w:snapToGrid w:val="0"/>
          <w:color w:val="365F91"/>
        </w:rPr>
      </w:pPr>
    </w:p>
    <w:p w14:paraId="2BA74034" w14:textId="77777777" w:rsidR="0025778B" w:rsidRDefault="0025778B" w:rsidP="0025778B">
      <w:pPr>
        <w:jc w:val="center"/>
        <w:rPr>
          <w:rFonts w:ascii="Tahoma" w:hAnsi="Tahoma" w:cs="Tahoma"/>
          <w:snapToGrid w:val="0"/>
          <w:color w:val="365F91"/>
        </w:rPr>
      </w:pPr>
    </w:p>
    <w:p w14:paraId="4A56DAB0" w14:textId="77777777" w:rsidR="0025778B" w:rsidRDefault="0025778B" w:rsidP="0025778B">
      <w:pPr>
        <w:jc w:val="center"/>
        <w:rPr>
          <w:rFonts w:ascii="Tahoma" w:hAnsi="Tahoma" w:cs="Tahoma"/>
          <w:snapToGrid w:val="0"/>
          <w:color w:val="365F91"/>
        </w:rPr>
      </w:pPr>
    </w:p>
    <w:p w14:paraId="01107CF0" w14:textId="77777777" w:rsidR="0025778B" w:rsidRDefault="0025778B" w:rsidP="0025778B">
      <w:pPr>
        <w:jc w:val="center"/>
        <w:rPr>
          <w:rFonts w:ascii="Tahoma" w:hAnsi="Tahoma" w:cs="Tahoma"/>
          <w:snapToGrid w:val="0"/>
          <w:color w:val="365F91"/>
        </w:rPr>
      </w:pPr>
    </w:p>
    <w:p w14:paraId="7095C559" w14:textId="77777777" w:rsidR="0025778B" w:rsidRDefault="0025778B" w:rsidP="0025778B">
      <w:pPr>
        <w:jc w:val="center"/>
        <w:rPr>
          <w:rFonts w:ascii="Tahoma" w:hAnsi="Tahoma" w:cs="Tahoma"/>
          <w:snapToGrid w:val="0"/>
          <w:color w:val="365F91"/>
        </w:rPr>
      </w:pPr>
    </w:p>
    <w:p w14:paraId="3CC0D015" w14:textId="77777777" w:rsidR="0025778B" w:rsidRPr="003E21C0" w:rsidRDefault="0025778B" w:rsidP="0025778B">
      <w:pPr>
        <w:jc w:val="center"/>
        <w:rPr>
          <w:rFonts w:ascii="Tahoma" w:hAnsi="Tahoma" w:cs="Tahoma"/>
          <w:snapToGrid w:val="0"/>
          <w:color w:val="365F91"/>
        </w:rPr>
      </w:pPr>
    </w:p>
    <w:p w14:paraId="4BFB9875" w14:textId="77777777" w:rsidR="00FA28C0" w:rsidRDefault="00FA28C0" w:rsidP="0025778B">
      <w:pPr>
        <w:jc w:val="center"/>
        <w:rPr>
          <w:rFonts w:ascii="Tahoma" w:hAnsi="Tahoma" w:cs="Tahoma"/>
          <w:b/>
          <w:color w:val="365F91"/>
        </w:rPr>
      </w:pPr>
    </w:p>
    <w:p w14:paraId="0E14B0C0" w14:textId="77777777" w:rsidR="00FA28C0" w:rsidRDefault="00FA28C0" w:rsidP="0025778B">
      <w:pPr>
        <w:jc w:val="center"/>
        <w:rPr>
          <w:rFonts w:ascii="Tahoma" w:hAnsi="Tahoma" w:cs="Tahoma"/>
          <w:b/>
          <w:color w:val="365F91"/>
        </w:rPr>
      </w:pPr>
    </w:p>
    <w:p w14:paraId="4ACD6CF9" w14:textId="77777777" w:rsidR="00FA28C0" w:rsidRDefault="00FA28C0" w:rsidP="0025778B">
      <w:pPr>
        <w:jc w:val="center"/>
        <w:rPr>
          <w:rFonts w:ascii="Tahoma" w:hAnsi="Tahoma" w:cs="Tahoma"/>
          <w:b/>
          <w:color w:val="365F91"/>
        </w:rPr>
      </w:pPr>
    </w:p>
    <w:p w14:paraId="45DA6147" w14:textId="77777777" w:rsidR="00FA28C0" w:rsidRDefault="00FA28C0" w:rsidP="0025778B">
      <w:pPr>
        <w:jc w:val="center"/>
        <w:rPr>
          <w:rFonts w:ascii="Tahoma" w:hAnsi="Tahoma" w:cs="Tahoma"/>
          <w:b/>
          <w:color w:val="365F91"/>
        </w:rPr>
      </w:pPr>
    </w:p>
    <w:p w14:paraId="65D2ABF2" w14:textId="77777777" w:rsidR="00FA28C0" w:rsidRDefault="00FA28C0" w:rsidP="0025778B">
      <w:pPr>
        <w:jc w:val="center"/>
        <w:rPr>
          <w:rFonts w:ascii="Tahoma" w:hAnsi="Tahoma" w:cs="Tahoma"/>
          <w:b/>
          <w:color w:val="365F91"/>
        </w:rPr>
      </w:pPr>
    </w:p>
    <w:p w14:paraId="5E1B43DF" w14:textId="77777777" w:rsidR="00FA28C0" w:rsidRDefault="00FA28C0" w:rsidP="0025778B">
      <w:pPr>
        <w:jc w:val="center"/>
        <w:rPr>
          <w:rFonts w:ascii="Tahoma" w:hAnsi="Tahoma" w:cs="Tahoma"/>
          <w:b/>
          <w:color w:val="365F91"/>
        </w:rPr>
      </w:pPr>
    </w:p>
    <w:p w14:paraId="57079D80" w14:textId="77777777" w:rsidR="0025778B" w:rsidRPr="008C0BAC" w:rsidRDefault="0025778B" w:rsidP="0025778B">
      <w:pPr>
        <w:jc w:val="center"/>
        <w:rPr>
          <w:rFonts w:ascii="Tahoma" w:hAnsi="Tahoma" w:cs="Tahoma"/>
          <w:color w:val="1F497D"/>
        </w:rPr>
      </w:pPr>
    </w:p>
    <w:p w14:paraId="5A320905" w14:textId="77777777" w:rsidR="0025778B" w:rsidRPr="008C0BAC" w:rsidRDefault="0025778B" w:rsidP="0025778B">
      <w:pPr>
        <w:jc w:val="center"/>
        <w:rPr>
          <w:rFonts w:ascii="Tahoma" w:hAnsi="Tahoma" w:cs="Tahoma"/>
          <w:color w:val="1F497D"/>
        </w:rPr>
      </w:pPr>
    </w:p>
    <w:p w14:paraId="4C90F6A2" w14:textId="77777777" w:rsidR="0025778B" w:rsidRPr="008C0BAC" w:rsidRDefault="0025778B" w:rsidP="0025778B">
      <w:pPr>
        <w:jc w:val="center"/>
        <w:rPr>
          <w:rFonts w:ascii="Tahoma" w:hAnsi="Tahoma" w:cs="Tahoma"/>
          <w:color w:val="1F497D"/>
        </w:rPr>
      </w:pPr>
    </w:p>
    <w:p w14:paraId="70527B51" w14:textId="77777777" w:rsidR="00DD4E69" w:rsidRPr="00DD4E69" w:rsidRDefault="00DD4E69" w:rsidP="00DD4E69">
      <w:pPr>
        <w:spacing w:after="240"/>
        <w:jc w:val="center"/>
        <w:rPr>
          <w:rFonts w:ascii="Tahoma" w:hAnsi="Tahoma" w:cs="Tahoma"/>
          <w:b/>
          <w:color w:val="1F497D"/>
          <w:sz w:val="28"/>
          <w:szCs w:val="28"/>
        </w:rPr>
      </w:pPr>
      <w:r w:rsidRPr="00DD4E69">
        <w:rPr>
          <w:rFonts w:ascii="Tahoma" w:hAnsi="Tahoma" w:cs="Tahoma"/>
          <w:b/>
          <w:color w:val="1F497D"/>
          <w:sz w:val="28"/>
          <w:szCs w:val="28"/>
        </w:rPr>
        <w:t>TÉRMINOS BÁSICOS DE CONTRATACIÓN (TBC)</w:t>
      </w:r>
    </w:p>
    <w:p w14:paraId="2751C3CB" w14:textId="77777777" w:rsidR="0025778B" w:rsidRPr="008C0BAC" w:rsidRDefault="0025778B" w:rsidP="0025778B">
      <w:pPr>
        <w:jc w:val="center"/>
        <w:rPr>
          <w:rFonts w:ascii="Tahoma" w:hAnsi="Tahoma" w:cs="Tahoma"/>
          <w:color w:val="1F497D"/>
        </w:rPr>
      </w:pPr>
    </w:p>
    <w:p w14:paraId="06D115D8" w14:textId="77777777" w:rsidR="0025778B" w:rsidRPr="008C0BAC" w:rsidRDefault="0025778B" w:rsidP="0025778B">
      <w:pPr>
        <w:jc w:val="center"/>
        <w:rPr>
          <w:rFonts w:ascii="Tahoma" w:hAnsi="Tahoma" w:cs="Tahoma"/>
          <w:b/>
          <w:color w:val="1F497D"/>
        </w:rPr>
      </w:pPr>
    </w:p>
    <w:p w14:paraId="1E3FC3CE" w14:textId="77777777" w:rsidR="0025778B" w:rsidRPr="008C0BAC" w:rsidRDefault="0025778B" w:rsidP="0025778B">
      <w:pPr>
        <w:jc w:val="center"/>
        <w:rPr>
          <w:rFonts w:ascii="Tahoma" w:hAnsi="Tahoma" w:cs="Tahoma"/>
          <w:b/>
          <w:color w:val="1F497D"/>
        </w:rPr>
      </w:pPr>
    </w:p>
    <w:p w14:paraId="0F47827E" w14:textId="77777777" w:rsidR="0025778B" w:rsidRPr="008C0BAC" w:rsidRDefault="0025778B" w:rsidP="0025778B">
      <w:pPr>
        <w:jc w:val="center"/>
        <w:rPr>
          <w:rFonts w:ascii="Tahoma" w:hAnsi="Tahoma" w:cs="Tahoma"/>
          <w:b/>
          <w:color w:val="1F497D"/>
        </w:rPr>
      </w:pPr>
    </w:p>
    <w:p w14:paraId="4565C848" w14:textId="77777777" w:rsidR="0025778B" w:rsidRPr="008C0BAC" w:rsidRDefault="0025778B" w:rsidP="0025778B">
      <w:pPr>
        <w:jc w:val="center"/>
        <w:rPr>
          <w:rFonts w:ascii="Tahoma" w:hAnsi="Tahoma" w:cs="Tahoma"/>
          <w:b/>
          <w:color w:val="1F497D"/>
        </w:rPr>
      </w:pPr>
    </w:p>
    <w:p w14:paraId="6CC147F2" w14:textId="77777777" w:rsidR="0025778B" w:rsidRPr="008C0BAC" w:rsidRDefault="0025778B" w:rsidP="0025778B">
      <w:pPr>
        <w:jc w:val="center"/>
        <w:rPr>
          <w:rFonts w:ascii="Tahoma" w:hAnsi="Tahoma" w:cs="Tahoma"/>
          <w:b/>
          <w:color w:val="1F497D"/>
        </w:rPr>
      </w:pPr>
    </w:p>
    <w:p w14:paraId="4DF20E4B" w14:textId="77777777" w:rsidR="0025778B" w:rsidRPr="008C0BAC" w:rsidRDefault="0025778B" w:rsidP="0025778B">
      <w:pPr>
        <w:jc w:val="center"/>
        <w:rPr>
          <w:rFonts w:ascii="Tahoma" w:hAnsi="Tahoma" w:cs="Tahoma"/>
          <w:color w:val="1F497D"/>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25778B" w:rsidRPr="008C0BAC" w14:paraId="20DE7722" w14:textId="77777777" w:rsidTr="002B5010">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14:paraId="58F2ADBB" w14:textId="3072C3FE" w:rsidR="00577984" w:rsidRDefault="00577984" w:rsidP="002B5010">
            <w:pPr>
              <w:jc w:val="center"/>
              <w:rPr>
                <w:rFonts w:ascii="Tahoma" w:hAnsi="Tahoma" w:cs="Tahoma"/>
                <w:b/>
                <w:color w:val="1F497D"/>
                <w:sz w:val="28"/>
                <w:szCs w:val="28"/>
              </w:rPr>
            </w:pPr>
          </w:p>
          <w:p w14:paraId="0C313A01" w14:textId="77777777" w:rsidR="002325F7" w:rsidRDefault="00577984" w:rsidP="002B5010">
            <w:pPr>
              <w:jc w:val="center"/>
              <w:rPr>
                <w:rFonts w:ascii="Tahoma" w:hAnsi="Tahoma" w:cs="Tahoma"/>
                <w:b/>
                <w:color w:val="1F497D"/>
                <w:sz w:val="28"/>
                <w:szCs w:val="28"/>
              </w:rPr>
            </w:pPr>
            <w:r>
              <w:rPr>
                <w:rFonts w:ascii="Tahoma" w:hAnsi="Tahoma" w:cs="Tahoma"/>
                <w:b/>
                <w:color w:val="1F497D"/>
                <w:sz w:val="28"/>
                <w:szCs w:val="28"/>
              </w:rPr>
              <w:t xml:space="preserve"> </w:t>
            </w:r>
            <w:r w:rsidR="002325F7" w:rsidRPr="002325F7">
              <w:rPr>
                <w:rFonts w:ascii="Tahoma" w:hAnsi="Tahoma" w:cs="Tahoma"/>
                <w:b/>
                <w:color w:val="1F497D"/>
                <w:sz w:val="28"/>
                <w:szCs w:val="28"/>
              </w:rPr>
              <w:t>LICITACIÓN PÚBLICA N° 0</w:t>
            </w:r>
            <w:r w:rsidR="002325F7">
              <w:rPr>
                <w:rFonts w:ascii="Tahoma" w:hAnsi="Tahoma" w:cs="Tahoma"/>
                <w:b/>
                <w:color w:val="1F497D"/>
                <w:sz w:val="28"/>
                <w:szCs w:val="28"/>
              </w:rPr>
              <w:t>40</w:t>
            </w:r>
            <w:r w:rsidR="002325F7" w:rsidRPr="002325F7">
              <w:rPr>
                <w:rFonts w:ascii="Tahoma" w:hAnsi="Tahoma" w:cs="Tahoma"/>
                <w:b/>
                <w:color w:val="1F497D"/>
                <w:sz w:val="28"/>
                <w:szCs w:val="28"/>
              </w:rPr>
              <w:t>/2017</w:t>
            </w:r>
          </w:p>
          <w:p w14:paraId="5E6704A1" w14:textId="578AFCB2" w:rsidR="002B5010" w:rsidRPr="008C0BAC" w:rsidRDefault="00DD4E69" w:rsidP="002B5010">
            <w:pPr>
              <w:jc w:val="center"/>
              <w:rPr>
                <w:rFonts w:ascii="Tahoma" w:hAnsi="Tahoma" w:cs="Tahoma"/>
                <w:b/>
                <w:color w:val="1F497D"/>
                <w:sz w:val="28"/>
                <w:szCs w:val="28"/>
              </w:rPr>
            </w:pPr>
            <w:r>
              <w:rPr>
                <w:rFonts w:ascii="Tahoma" w:hAnsi="Tahoma" w:cs="Tahoma"/>
                <w:b/>
                <w:color w:val="1F497D"/>
                <w:sz w:val="28"/>
                <w:szCs w:val="28"/>
              </w:rPr>
              <w:t>“</w:t>
            </w:r>
            <w:r w:rsidR="002B5010" w:rsidRPr="008C0BAC">
              <w:rPr>
                <w:rFonts w:ascii="Tahoma" w:hAnsi="Tahoma" w:cs="Tahoma"/>
                <w:b/>
                <w:color w:val="1F497D"/>
                <w:sz w:val="28"/>
                <w:szCs w:val="28"/>
              </w:rPr>
              <w:t>PROVISIÓN E INSTALA</w:t>
            </w:r>
            <w:r w:rsidR="008B40CF">
              <w:rPr>
                <w:rFonts w:ascii="Tahoma" w:hAnsi="Tahoma" w:cs="Tahoma"/>
                <w:b/>
                <w:color w:val="1F497D"/>
                <w:sz w:val="28"/>
                <w:szCs w:val="28"/>
              </w:rPr>
              <w:t>CIÓN DE SISTEMAS DE ENERGÍA AC/</w:t>
            </w:r>
            <w:r w:rsidR="002B5010" w:rsidRPr="008C0BAC">
              <w:rPr>
                <w:rFonts w:ascii="Tahoma" w:hAnsi="Tahoma" w:cs="Tahoma"/>
                <w:b/>
                <w:color w:val="1F497D"/>
                <w:sz w:val="28"/>
                <w:szCs w:val="28"/>
              </w:rPr>
              <w:t>DC</w:t>
            </w:r>
            <w:r w:rsidR="00580F33">
              <w:rPr>
                <w:rFonts w:ascii="Tahoma" w:hAnsi="Tahoma" w:cs="Tahoma"/>
                <w:b/>
                <w:color w:val="1F497D"/>
                <w:sz w:val="28"/>
                <w:szCs w:val="28"/>
              </w:rPr>
              <w:t xml:space="preserve"> Y CLIMATIZACIÓN</w:t>
            </w:r>
            <w:r>
              <w:rPr>
                <w:rFonts w:ascii="Tahoma" w:hAnsi="Tahoma" w:cs="Tahoma"/>
                <w:b/>
                <w:color w:val="1F497D"/>
                <w:sz w:val="28"/>
                <w:szCs w:val="28"/>
              </w:rPr>
              <w:t>- CAPITALES DE MUNICIPIO”</w:t>
            </w:r>
          </w:p>
          <w:p w14:paraId="312984F5" w14:textId="2BDD2292" w:rsidR="00C7203C" w:rsidRPr="008C0BAC" w:rsidRDefault="002B5010" w:rsidP="00DD4E69">
            <w:pPr>
              <w:jc w:val="center"/>
              <w:rPr>
                <w:rFonts w:ascii="Tahoma" w:hAnsi="Tahoma" w:cs="Tahoma"/>
                <w:b/>
                <w:color w:val="1F497D"/>
              </w:rPr>
            </w:pPr>
            <w:r w:rsidRPr="008C0BAC">
              <w:rPr>
                <w:rFonts w:ascii="Tahoma" w:hAnsi="Tahoma" w:cs="Tahoma"/>
                <w:b/>
                <w:color w:val="1F497D"/>
                <w:sz w:val="28"/>
                <w:szCs w:val="28"/>
              </w:rPr>
              <w:t>PROYECTO</w:t>
            </w:r>
            <w:r w:rsidR="000968A9">
              <w:rPr>
                <w:rFonts w:ascii="Tahoma" w:hAnsi="Tahoma" w:cs="Tahoma"/>
                <w:b/>
                <w:color w:val="1F497D"/>
                <w:sz w:val="28"/>
                <w:szCs w:val="28"/>
              </w:rPr>
              <w:t>:</w:t>
            </w:r>
            <w:r w:rsidRPr="008C0BAC">
              <w:rPr>
                <w:rFonts w:ascii="Tahoma" w:hAnsi="Tahoma" w:cs="Tahoma"/>
                <w:b/>
                <w:color w:val="1F497D"/>
                <w:sz w:val="28"/>
                <w:szCs w:val="28"/>
              </w:rPr>
              <w:t xml:space="preserve"> </w:t>
            </w:r>
            <w:r w:rsidR="00E01C33">
              <w:rPr>
                <w:rFonts w:ascii="Tahoma" w:hAnsi="Tahoma" w:cs="Tahoma"/>
                <w:b/>
                <w:color w:val="1F497D"/>
                <w:sz w:val="28"/>
                <w:szCs w:val="28"/>
              </w:rPr>
              <w:t>RN-2017</w:t>
            </w:r>
            <w:r w:rsidR="0060479C">
              <w:rPr>
                <w:rFonts w:ascii="Tahoma" w:hAnsi="Tahoma" w:cs="Tahoma"/>
                <w:b/>
                <w:color w:val="1F497D"/>
                <w:sz w:val="28"/>
                <w:szCs w:val="28"/>
              </w:rPr>
              <w:t>-IFO</w:t>
            </w:r>
          </w:p>
        </w:tc>
      </w:tr>
    </w:tbl>
    <w:p w14:paraId="118D1BCF" w14:textId="77777777" w:rsidR="00A817C8" w:rsidRPr="002C3600" w:rsidRDefault="00A817C8" w:rsidP="002C3600"/>
    <w:p w14:paraId="6D70A079" w14:textId="77777777" w:rsidR="00A817C8" w:rsidRPr="002C3600" w:rsidRDefault="00A817C8" w:rsidP="002C3600"/>
    <w:p w14:paraId="14C93EB7" w14:textId="77777777" w:rsidR="007F4A49" w:rsidRDefault="007F4A49" w:rsidP="007F4A49">
      <w:pPr>
        <w:jc w:val="right"/>
        <w:outlineLvl w:val="0"/>
        <w:rPr>
          <w:rFonts w:cs="Arial"/>
          <w:b/>
          <w:sz w:val="18"/>
          <w:szCs w:val="18"/>
          <w:lang w:val="es-BO"/>
        </w:rPr>
        <w:sectPr w:rsidR="007F4A49" w:rsidSect="00D274F9">
          <w:footerReference w:type="default" r:id="rId13"/>
          <w:pgSz w:w="12240" w:h="15840"/>
          <w:pgMar w:top="1417" w:right="1701" w:bottom="1417" w:left="1701" w:header="709" w:footer="709" w:gutter="0"/>
          <w:cols w:space="708"/>
          <w:docGrid w:linePitch="360"/>
        </w:sectPr>
      </w:pPr>
    </w:p>
    <w:p w14:paraId="0777B698" w14:textId="77777777" w:rsidR="00DD4E69" w:rsidRDefault="00DD4E69" w:rsidP="00FA28C0">
      <w:pPr>
        <w:jc w:val="center"/>
        <w:rPr>
          <w:rFonts w:ascii="Tahoma" w:hAnsi="Tahoma" w:cs="Tahoma"/>
          <w:b/>
          <w:color w:val="1F497E"/>
          <w:sz w:val="32"/>
          <w:szCs w:val="32"/>
        </w:rPr>
      </w:pPr>
    </w:p>
    <w:p w14:paraId="16A49CF8" w14:textId="77777777" w:rsidR="00DD4E69" w:rsidRDefault="00DD4E69" w:rsidP="00FA28C0">
      <w:pPr>
        <w:jc w:val="center"/>
        <w:rPr>
          <w:rFonts w:ascii="Tahoma" w:hAnsi="Tahoma" w:cs="Tahoma"/>
          <w:b/>
          <w:color w:val="1F497E"/>
          <w:sz w:val="32"/>
          <w:szCs w:val="32"/>
        </w:rPr>
      </w:pPr>
    </w:p>
    <w:p w14:paraId="44268EF7" w14:textId="77777777" w:rsidR="00DD4E69" w:rsidRDefault="00DD4E69" w:rsidP="00FA28C0">
      <w:pPr>
        <w:jc w:val="center"/>
        <w:rPr>
          <w:rFonts w:ascii="Tahoma" w:hAnsi="Tahoma" w:cs="Tahoma"/>
          <w:b/>
          <w:color w:val="1F497E"/>
          <w:sz w:val="32"/>
          <w:szCs w:val="32"/>
        </w:rPr>
      </w:pPr>
    </w:p>
    <w:p w14:paraId="16476E67" w14:textId="77777777" w:rsidR="00DD4E69" w:rsidRDefault="00DD4E69" w:rsidP="00FA28C0">
      <w:pPr>
        <w:jc w:val="center"/>
        <w:rPr>
          <w:rFonts w:ascii="Tahoma" w:hAnsi="Tahoma" w:cs="Tahoma"/>
          <w:b/>
          <w:color w:val="1F497E"/>
          <w:sz w:val="32"/>
          <w:szCs w:val="32"/>
        </w:rPr>
      </w:pPr>
    </w:p>
    <w:p w14:paraId="4D6322A2" w14:textId="77777777" w:rsidR="00DD4E69" w:rsidRDefault="00DD4E69" w:rsidP="00FA28C0">
      <w:pPr>
        <w:jc w:val="center"/>
        <w:rPr>
          <w:rFonts w:ascii="Tahoma" w:hAnsi="Tahoma" w:cs="Tahoma"/>
          <w:b/>
          <w:color w:val="1F497E"/>
          <w:sz w:val="32"/>
          <w:szCs w:val="32"/>
        </w:rPr>
      </w:pPr>
    </w:p>
    <w:p w14:paraId="6F348A0C" w14:textId="77777777" w:rsidR="00DD4E69" w:rsidRDefault="00DD4E69" w:rsidP="00FA28C0">
      <w:pPr>
        <w:jc w:val="center"/>
        <w:rPr>
          <w:rFonts w:ascii="Tahoma" w:hAnsi="Tahoma" w:cs="Tahoma"/>
          <w:b/>
          <w:color w:val="1F497E"/>
          <w:sz w:val="32"/>
          <w:szCs w:val="32"/>
        </w:rPr>
      </w:pPr>
    </w:p>
    <w:p w14:paraId="4DA0EF76" w14:textId="77777777" w:rsidR="00DD4E69" w:rsidRDefault="00DD4E69" w:rsidP="00FA28C0">
      <w:pPr>
        <w:jc w:val="center"/>
        <w:rPr>
          <w:rFonts w:ascii="Tahoma" w:hAnsi="Tahoma" w:cs="Tahoma"/>
          <w:b/>
          <w:color w:val="1F497E"/>
          <w:sz w:val="32"/>
          <w:szCs w:val="32"/>
        </w:rPr>
      </w:pPr>
    </w:p>
    <w:p w14:paraId="320F5A82" w14:textId="77777777" w:rsidR="00DD4E69" w:rsidRDefault="00DD4E69" w:rsidP="00FA28C0">
      <w:pPr>
        <w:jc w:val="center"/>
        <w:rPr>
          <w:rFonts w:ascii="Tahoma" w:hAnsi="Tahoma" w:cs="Tahoma"/>
          <w:b/>
          <w:color w:val="1F497E"/>
          <w:sz w:val="32"/>
          <w:szCs w:val="32"/>
        </w:rPr>
      </w:pPr>
    </w:p>
    <w:p w14:paraId="12100280" w14:textId="77777777" w:rsidR="00DD4E69" w:rsidRDefault="00DD4E69" w:rsidP="00FA28C0">
      <w:pPr>
        <w:jc w:val="center"/>
        <w:rPr>
          <w:rFonts w:ascii="Tahoma" w:hAnsi="Tahoma" w:cs="Tahoma"/>
          <w:b/>
          <w:color w:val="1F497E"/>
          <w:sz w:val="32"/>
          <w:szCs w:val="32"/>
        </w:rPr>
      </w:pPr>
    </w:p>
    <w:p w14:paraId="0B3C90BD" w14:textId="77777777" w:rsidR="00FA28C0" w:rsidRPr="008C0BAC" w:rsidRDefault="00FA28C0" w:rsidP="00FA28C0">
      <w:pPr>
        <w:jc w:val="center"/>
        <w:rPr>
          <w:rFonts w:ascii="Tahoma" w:hAnsi="Tahoma" w:cs="Tahoma"/>
          <w:b/>
          <w:color w:val="1F497E"/>
          <w:sz w:val="32"/>
          <w:szCs w:val="32"/>
        </w:rPr>
      </w:pPr>
      <w:r w:rsidRPr="008C0BAC">
        <w:rPr>
          <w:rFonts w:ascii="Tahoma" w:hAnsi="Tahoma" w:cs="Tahoma"/>
          <w:b/>
          <w:color w:val="1F497E"/>
          <w:sz w:val="32"/>
          <w:szCs w:val="32"/>
        </w:rPr>
        <w:t>Términos Básicos de Contratación (TBC)</w:t>
      </w:r>
    </w:p>
    <w:p w14:paraId="2D896AE4" w14:textId="77777777" w:rsidR="00FA28C0" w:rsidRPr="008C0BAC" w:rsidRDefault="00FA28C0" w:rsidP="00FA28C0">
      <w:pPr>
        <w:rPr>
          <w:color w:val="1F497E"/>
        </w:rPr>
      </w:pPr>
    </w:p>
    <w:p w14:paraId="0BD68A91" w14:textId="77777777" w:rsidR="00FA28C0" w:rsidRPr="008C0BAC" w:rsidRDefault="00FA28C0" w:rsidP="00FA28C0">
      <w:pPr>
        <w:rPr>
          <w:color w:val="1F497E"/>
        </w:rPr>
      </w:pPr>
    </w:p>
    <w:p w14:paraId="408E9911" w14:textId="77777777" w:rsidR="00FA28C0" w:rsidRPr="008C0BAC" w:rsidRDefault="00FA28C0" w:rsidP="00FA28C0">
      <w:pPr>
        <w:rPr>
          <w:color w:val="1F497E"/>
        </w:rPr>
      </w:pPr>
    </w:p>
    <w:p w14:paraId="39930A73" w14:textId="77777777" w:rsidR="00FA28C0" w:rsidRPr="008C0BAC" w:rsidRDefault="00FA28C0" w:rsidP="00FA28C0">
      <w:pPr>
        <w:rPr>
          <w:color w:val="1F497E"/>
        </w:rPr>
      </w:pPr>
    </w:p>
    <w:p w14:paraId="5904BF7C" w14:textId="77777777" w:rsidR="00FA28C0" w:rsidRPr="008C0BAC" w:rsidRDefault="00FA28C0" w:rsidP="00FA28C0">
      <w:pPr>
        <w:rPr>
          <w:color w:val="1F497E"/>
        </w:rPr>
      </w:pPr>
    </w:p>
    <w:p w14:paraId="2632CC7E" w14:textId="77777777" w:rsidR="00FA28C0" w:rsidRPr="008C0BAC" w:rsidRDefault="00FA28C0" w:rsidP="002C3600">
      <w:pPr>
        <w:rPr>
          <w:rFonts w:ascii="Tahoma" w:hAnsi="Tahoma" w:cs="Tahoma"/>
          <w:b/>
          <w:color w:val="1F497E"/>
          <w:sz w:val="28"/>
          <w:szCs w:val="28"/>
        </w:rPr>
      </w:pPr>
      <w:r w:rsidRPr="008C0BAC">
        <w:rPr>
          <w:rFonts w:ascii="Tahoma" w:hAnsi="Tahoma" w:cs="Tahoma"/>
          <w:b/>
          <w:color w:val="1F497E"/>
          <w:sz w:val="28"/>
          <w:szCs w:val="28"/>
        </w:rPr>
        <w:t>Contenido</w:t>
      </w:r>
    </w:p>
    <w:p w14:paraId="05DBCC74" w14:textId="77777777" w:rsidR="00FA28C0" w:rsidRPr="008C0BAC" w:rsidRDefault="00FA28C0" w:rsidP="00FA28C0">
      <w:pPr>
        <w:rPr>
          <w:color w:val="1F497E"/>
        </w:rPr>
      </w:pPr>
    </w:p>
    <w:p w14:paraId="5C3F26FA" w14:textId="2A4CC5D2" w:rsidR="004D07BD" w:rsidRPr="00577984" w:rsidRDefault="003464C6">
      <w:pPr>
        <w:pStyle w:val="TDC1"/>
        <w:rPr>
          <w:rStyle w:val="Hipervnculo"/>
          <w:color w:val="1F497E"/>
          <w:u w:val="none"/>
        </w:rPr>
      </w:pPr>
      <w:r w:rsidRPr="00577984">
        <w:rPr>
          <w:rStyle w:val="Hipervnculo"/>
          <w:noProof/>
          <w:color w:val="1F497E"/>
          <w:u w:val="none"/>
        </w:rPr>
        <w:fldChar w:fldCharType="begin"/>
      </w:r>
      <w:r w:rsidR="00FA28C0" w:rsidRPr="00577984">
        <w:rPr>
          <w:rStyle w:val="Hipervnculo"/>
          <w:noProof/>
          <w:color w:val="1F497E"/>
          <w:u w:val="none"/>
        </w:rPr>
        <w:instrText xml:space="preserve"> TOC \o "1-1" \h \z \t "Título 2,2,Título 3,3" </w:instrText>
      </w:r>
      <w:r w:rsidRPr="00577984">
        <w:rPr>
          <w:rStyle w:val="Hipervnculo"/>
          <w:noProof/>
          <w:color w:val="1F497E"/>
          <w:u w:val="none"/>
        </w:rPr>
        <w:fldChar w:fldCharType="separate"/>
      </w:r>
      <w:hyperlink w:anchor="_Toc330030630" w:history="1">
        <w:r w:rsidR="004D07BD" w:rsidRPr="00577984">
          <w:rPr>
            <w:rStyle w:val="Hipervnculo"/>
            <w:noProof/>
            <w:color w:val="1F497E"/>
            <w:u w:val="none"/>
          </w:rPr>
          <w:t>PARTE I</w:t>
        </w:r>
        <w:r w:rsidR="004D07BD" w:rsidRPr="00577984">
          <w:rPr>
            <w:rStyle w:val="Hipervnculo"/>
            <w:webHidden/>
            <w:color w:val="1F497E"/>
            <w:u w:val="none"/>
          </w:rPr>
          <w:tab/>
        </w:r>
      </w:hyperlink>
      <w:r w:rsidR="005007F2">
        <w:rPr>
          <w:rStyle w:val="Hipervnculo"/>
          <w:color w:val="1F497E"/>
          <w:u w:val="none"/>
        </w:rPr>
        <w:t>3</w:t>
      </w:r>
    </w:p>
    <w:p w14:paraId="7DC71E6E" w14:textId="351507BC" w:rsidR="004D07BD" w:rsidRPr="00577984" w:rsidRDefault="008E1D7F">
      <w:pPr>
        <w:pStyle w:val="TDC1"/>
        <w:rPr>
          <w:rStyle w:val="Hipervnculo"/>
          <w:color w:val="1F497E"/>
          <w:u w:val="none"/>
        </w:rPr>
      </w:pPr>
      <w:hyperlink w:anchor="_Toc330030631" w:history="1">
        <w:r w:rsidR="004D07BD" w:rsidRPr="00577984">
          <w:rPr>
            <w:rStyle w:val="Hipervnculo"/>
            <w:noProof/>
            <w:color w:val="1F497E"/>
            <w:u w:val="none"/>
          </w:rPr>
          <w:t>PARTE II</w:t>
        </w:r>
        <w:r w:rsidR="004D07BD" w:rsidRPr="00577984">
          <w:rPr>
            <w:rStyle w:val="Hipervnculo"/>
            <w:webHidden/>
            <w:color w:val="1F497E"/>
            <w:u w:val="none"/>
          </w:rPr>
          <w:tab/>
        </w:r>
      </w:hyperlink>
      <w:r w:rsidR="005007F2">
        <w:rPr>
          <w:rStyle w:val="Hipervnculo"/>
          <w:color w:val="1F497E"/>
          <w:u w:val="none"/>
        </w:rPr>
        <w:t>13</w:t>
      </w:r>
    </w:p>
    <w:p w14:paraId="46DB6EAE" w14:textId="02D6866D" w:rsidR="00577984" w:rsidRPr="00577984" w:rsidRDefault="003464C6" w:rsidP="00577984">
      <w:pPr>
        <w:pStyle w:val="TDC1"/>
        <w:rPr>
          <w:rStyle w:val="Hipervnculo"/>
          <w:noProof/>
          <w:color w:val="1F497E"/>
          <w:u w:val="none"/>
        </w:rPr>
      </w:pPr>
      <w:r w:rsidRPr="00577984">
        <w:rPr>
          <w:rStyle w:val="Hipervnculo"/>
          <w:noProof/>
          <w:color w:val="1F497E"/>
          <w:u w:val="none"/>
        </w:rPr>
        <w:fldChar w:fldCharType="end"/>
      </w:r>
      <w:hyperlink w:anchor="_Toc330030631" w:history="1">
        <w:r w:rsidR="00577984" w:rsidRPr="00577984">
          <w:rPr>
            <w:rStyle w:val="Hipervnculo"/>
            <w:noProof/>
            <w:color w:val="1F497E"/>
            <w:u w:val="none"/>
          </w:rPr>
          <w:t>PARTE III</w:t>
        </w:r>
        <w:r w:rsidR="00577984" w:rsidRPr="00577984">
          <w:rPr>
            <w:rStyle w:val="Hipervnculo"/>
            <w:noProof/>
            <w:webHidden/>
            <w:color w:val="1F497E"/>
            <w:u w:val="none"/>
          </w:rPr>
          <w:tab/>
        </w:r>
      </w:hyperlink>
      <w:r w:rsidR="005007F2">
        <w:rPr>
          <w:rStyle w:val="Hipervnculo"/>
          <w:noProof/>
          <w:color w:val="1F497E"/>
          <w:u w:val="none"/>
        </w:rPr>
        <w:t>32</w:t>
      </w:r>
    </w:p>
    <w:p w14:paraId="18E65761" w14:textId="77777777" w:rsidR="00577984" w:rsidRDefault="00577984" w:rsidP="00FA28C0">
      <w:pPr>
        <w:rPr>
          <w:b/>
          <w:color w:val="004990"/>
          <w:highlight w:val="yellow"/>
        </w:rPr>
      </w:pPr>
    </w:p>
    <w:p w14:paraId="7B1226F7" w14:textId="77777777" w:rsidR="00A72FB0" w:rsidRPr="008C0BAC" w:rsidRDefault="00FA28C0" w:rsidP="00DC1DA3">
      <w:pPr>
        <w:jc w:val="center"/>
        <w:rPr>
          <w:rFonts w:ascii="Tahoma" w:hAnsi="Tahoma" w:cs="Tahoma"/>
          <w:b/>
          <w:color w:val="1F497E"/>
          <w:sz w:val="28"/>
          <w:szCs w:val="28"/>
        </w:rPr>
      </w:pPr>
      <w:r>
        <w:rPr>
          <w:b/>
          <w:color w:val="004990"/>
          <w:highlight w:val="yellow"/>
        </w:rPr>
        <w:br w:type="page"/>
      </w:r>
      <w:bookmarkStart w:id="1" w:name="_Toc330030630"/>
      <w:r w:rsidR="00A72FB0" w:rsidRPr="008C0BAC">
        <w:rPr>
          <w:rFonts w:ascii="Tahoma" w:hAnsi="Tahoma" w:cs="Tahoma"/>
          <w:b/>
          <w:color w:val="1F497E"/>
          <w:sz w:val="28"/>
          <w:szCs w:val="28"/>
        </w:rPr>
        <w:t>PARTE I</w:t>
      </w:r>
      <w:bookmarkEnd w:id="1"/>
    </w:p>
    <w:p w14:paraId="026DCC2B" w14:textId="77777777" w:rsidR="002C3600" w:rsidRPr="008C0BAC" w:rsidRDefault="002C3600" w:rsidP="002C3600">
      <w:pPr>
        <w:rPr>
          <w:color w:val="1F497E"/>
          <w:lang w:val="es-MX"/>
        </w:rPr>
      </w:pPr>
    </w:p>
    <w:p w14:paraId="493E399B" w14:textId="77777777" w:rsidR="00A72FB0" w:rsidRPr="008C0BAC" w:rsidRDefault="00BD32B1" w:rsidP="002C3600">
      <w:pPr>
        <w:jc w:val="center"/>
        <w:rPr>
          <w:rFonts w:ascii="Tahoma" w:hAnsi="Tahoma" w:cs="Tahoma"/>
          <w:b/>
          <w:color w:val="1F497E"/>
          <w:sz w:val="28"/>
          <w:szCs w:val="28"/>
        </w:rPr>
      </w:pPr>
      <w:r w:rsidRPr="008C0BAC">
        <w:rPr>
          <w:rFonts w:ascii="Tahoma" w:hAnsi="Tahoma" w:cs="Tahoma"/>
          <w:b/>
          <w:color w:val="1F497E"/>
          <w:sz w:val="28"/>
          <w:szCs w:val="28"/>
        </w:rPr>
        <w:t>INFORMACIÓN GENERAL A LOS PROPONENTES</w:t>
      </w:r>
    </w:p>
    <w:p w14:paraId="7334BAB0" w14:textId="77777777" w:rsidR="00BD32B1" w:rsidRPr="008C0BAC" w:rsidRDefault="00BD32B1" w:rsidP="00BD32B1">
      <w:pPr>
        <w:jc w:val="center"/>
        <w:rPr>
          <w:rFonts w:cs="Arial"/>
          <w:b/>
          <w:color w:val="1F497E"/>
          <w:sz w:val="18"/>
          <w:szCs w:val="18"/>
        </w:rPr>
      </w:pPr>
    </w:p>
    <w:p w14:paraId="48EAD870"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Antecedentes</w:t>
      </w:r>
      <w:r w:rsidR="00DD27C0" w:rsidRPr="008C0BAC">
        <w:rPr>
          <w:rFonts w:ascii="Tahoma" w:hAnsi="Tahoma" w:cs="Tahoma"/>
          <w:b/>
          <w:color w:val="1F497E"/>
          <w:sz w:val="28"/>
          <w:szCs w:val="28"/>
          <w:lang w:eastAsia="en-US" w:bidi="en-US"/>
        </w:rPr>
        <w:t>.</w:t>
      </w:r>
    </w:p>
    <w:p w14:paraId="747E2D1B" w14:textId="77777777" w:rsidR="00510D3A" w:rsidRPr="008C0BAC" w:rsidRDefault="00510D3A" w:rsidP="00D05E76">
      <w:pPr>
        <w:tabs>
          <w:tab w:val="left" w:pos="567"/>
        </w:tabs>
        <w:ind w:left="360"/>
        <w:jc w:val="both"/>
        <w:rPr>
          <w:rFonts w:cs="Arial"/>
          <w:color w:val="1F497E"/>
          <w:sz w:val="18"/>
          <w:szCs w:val="18"/>
        </w:rPr>
      </w:pPr>
    </w:p>
    <w:p w14:paraId="27955EA5" w14:textId="77777777" w:rsidR="00510D3A" w:rsidRPr="008C0BAC" w:rsidRDefault="00835479" w:rsidP="00D05E76">
      <w:pPr>
        <w:tabs>
          <w:tab w:val="left" w:pos="567"/>
        </w:tabs>
        <w:ind w:left="567"/>
        <w:jc w:val="both"/>
        <w:rPr>
          <w:rFonts w:ascii="Tahoma" w:hAnsi="Tahoma" w:cs="Tahoma"/>
          <w:color w:val="1F497E"/>
          <w:sz w:val="22"/>
          <w:szCs w:val="22"/>
        </w:rPr>
      </w:pPr>
      <w:r>
        <w:rPr>
          <w:rFonts w:ascii="Tahoma" w:hAnsi="Tahoma" w:cs="Tahoma"/>
          <w:color w:val="1F497E"/>
          <w:sz w:val="22"/>
          <w:szCs w:val="22"/>
        </w:rPr>
        <w:t>ENTEL</w:t>
      </w:r>
      <w:r w:rsidR="002B5010" w:rsidRPr="008C0BAC">
        <w:rPr>
          <w:rFonts w:ascii="Tahoma" w:hAnsi="Tahoma" w:cs="Tahoma"/>
          <w:color w:val="1F497E"/>
          <w:sz w:val="22"/>
          <w:szCs w:val="22"/>
        </w:rPr>
        <w:t xml:space="preserve"> S.A. tiene en proyecto la implem</w:t>
      </w:r>
      <w:r w:rsidR="00A53964">
        <w:rPr>
          <w:rFonts w:ascii="Tahoma" w:hAnsi="Tahoma" w:cs="Tahoma"/>
          <w:color w:val="1F497E"/>
          <w:sz w:val="22"/>
          <w:szCs w:val="22"/>
        </w:rPr>
        <w:t>entación de sistemas de energía</w:t>
      </w:r>
      <w:r w:rsidR="002B5010" w:rsidRPr="008C0BAC">
        <w:rPr>
          <w:rFonts w:ascii="Tahoma" w:hAnsi="Tahoma" w:cs="Tahoma"/>
          <w:color w:val="1F497E"/>
          <w:sz w:val="22"/>
          <w:szCs w:val="22"/>
        </w:rPr>
        <w:t xml:space="preserve"> </w:t>
      </w:r>
      <w:r w:rsidR="002069A0">
        <w:rPr>
          <w:rFonts w:ascii="Tahoma" w:hAnsi="Tahoma" w:cs="Tahoma"/>
          <w:color w:val="1F497E"/>
          <w:sz w:val="22"/>
          <w:szCs w:val="22"/>
        </w:rPr>
        <w:t xml:space="preserve">en </w:t>
      </w:r>
      <w:r w:rsidR="002B5010" w:rsidRPr="008C0BAC">
        <w:rPr>
          <w:rFonts w:ascii="Tahoma" w:hAnsi="Tahoma" w:cs="Tahoma"/>
          <w:color w:val="1F497E"/>
          <w:sz w:val="22"/>
          <w:szCs w:val="22"/>
        </w:rPr>
        <w:t>Corriente Alterna AC y Corriente Continua DC</w:t>
      </w:r>
      <w:r w:rsidR="002C4EA3">
        <w:rPr>
          <w:rFonts w:ascii="Tahoma" w:hAnsi="Tahoma" w:cs="Tahoma"/>
          <w:color w:val="1F497E"/>
          <w:sz w:val="22"/>
          <w:szCs w:val="22"/>
        </w:rPr>
        <w:t>, y sistemas de climatización</w:t>
      </w:r>
      <w:r w:rsidR="00B94E8C">
        <w:rPr>
          <w:rFonts w:ascii="Tahoma" w:hAnsi="Tahoma" w:cs="Tahoma"/>
          <w:color w:val="1F497E"/>
          <w:sz w:val="22"/>
          <w:szCs w:val="22"/>
        </w:rPr>
        <w:t xml:space="preserve"> en estaciones rurales a nivel nacional.</w:t>
      </w:r>
    </w:p>
    <w:p w14:paraId="285CA0E8" w14:textId="77777777" w:rsidR="00510D3A" w:rsidRPr="008C0BAC" w:rsidRDefault="00510D3A" w:rsidP="00D05E76">
      <w:pPr>
        <w:tabs>
          <w:tab w:val="left" w:pos="567"/>
        </w:tabs>
        <w:ind w:left="360"/>
        <w:jc w:val="both"/>
        <w:rPr>
          <w:rFonts w:ascii="Tahoma" w:hAnsi="Tahoma" w:cs="Tahoma"/>
          <w:color w:val="1F497E"/>
          <w:sz w:val="22"/>
          <w:szCs w:val="22"/>
        </w:rPr>
      </w:pPr>
    </w:p>
    <w:p w14:paraId="0495AA45"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Objeto de la Contratación</w:t>
      </w:r>
      <w:r w:rsidR="00DD27C0" w:rsidRPr="008C0BAC">
        <w:rPr>
          <w:rFonts w:ascii="Tahoma" w:hAnsi="Tahoma" w:cs="Tahoma"/>
          <w:b/>
          <w:color w:val="1F497E"/>
          <w:sz w:val="28"/>
          <w:szCs w:val="28"/>
          <w:lang w:eastAsia="en-US" w:bidi="en-US"/>
        </w:rPr>
        <w:t>.</w:t>
      </w:r>
    </w:p>
    <w:p w14:paraId="7CB1BF34" w14:textId="77777777" w:rsidR="00510D3A" w:rsidRPr="008C0BAC" w:rsidRDefault="00510D3A" w:rsidP="00D05E76">
      <w:pPr>
        <w:tabs>
          <w:tab w:val="left" w:pos="567"/>
        </w:tabs>
        <w:jc w:val="both"/>
        <w:rPr>
          <w:rFonts w:ascii="Tahoma" w:hAnsi="Tahoma" w:cs="Tahoma"/>
          <w:b/>
          <w:color w:val="1F497E"/>
          <w:sz w:val="22"/>
          <w:szCs w:val="22"/>
          <w:lang w:eastAsia="en-US" w:bidi="en-US"/>
        </w:rPr>
      </w:pPr>
    </w:p>
    <w:p w14:paraId="4A011930" w14:textId="77777777" w:rsidR="002B5010" w:rsidRPr="008C0BAC" w:rsidRDefault="002B5010" w:rsidP="00D05E76">
      <w:pPr>
        <w:tabs>
          <w:tab w:val="left" w:pos="567"/>
        </w:tabs>
        <w:ind w:left="567"/>
        <w:jc w:val="both"/>
        <w:rPr>
          <w:rFonts w:ascii="Tahoma" w:hAnsi="Tahoma" w:cs="Tahoma"/>
          <w:color w:val="1F497E"/>
          <w:sz w:val="22"/>
          <w:szCs w:val="22"/>
        </w:rPr>
      </w:pPr>
      <w:r w:rsidRPr="008C0BAC">
        <w:rPr>
          <w:rFonts w:ascii="Tahoma" w:hAnsi="Tahoma" w:cs="Tahoma"/>
          <w:color w:val="1F497E"/>
          <w:sz w:val="22"/>
          <w:szCs w:val="22"/>
        </w:rPr>
        <w:t xml:space="preserve">El objeto de esta contratación </w:t>
      </w:r>
      <w:r w:rsidR="009431FA" w:rsidRPr="008C0BAC">
        <w:rPr>
          <w:rFonts w:ascii="Tahoma" w:hAnsi="Tahoma" w:cs="Tahoma"/>
          <w:color w:val="1F497E"/>
          <w:sz w:val="22"/>
          <w:szCs w:val="22"/>
        </w:rPr>
        <w:t>está</w:t>
      </w:r>
      <w:r w:rsidRPr="008C0BAC">
        <w:rPr>
          <w:rFonts w:ascii="Tahoma" w:hAnsi="Tahoma" w:cs="Tahoma"/>
          <w:color w:val="1F497E"/>
          <w:sz w:val="22"/>
          <w:szCs w:val="22"/>
        </w:rPr>
        <w:t xml:space="preserve"> orientada a adquirir </w:t>
      </w:r>
      <w:r w:rsidR="00676D02">
        <w:rPr>
          <w:rFonts w:ascii="Tahoma" w:hAnsi="Tahoma" w:cs="Tahoma"/>
          <w:color w:val="1F497E"/>
          <w:sz w:val="22"/>
          <w:szCs w:val="22"/>
        </w:rPr>
        <w:t>Sistemas de Energía AC/DC</w:t>
      </w:r>
      <w:r w:rsidR="00CC5F9E">
        <w:rPr>
          <w:rFonts w:ascii="Tahoma" w:hAnsi="Tahoma" w:cs="Tahoma"/>
          <w:color w:val="1F497E"/>
          <w:sz w:val="22"/>
          <w:szCs w:val="22"/>
        </w:rPr>
        <w:t xml:space="preserve"> y climatización, compuesto por:</w:t>
      </w:r>
      <w:r w:rsidR="00676D02">
        <w:rPr>
          <w:rFonts w:ascii="Tahoma" w:hAnsi="Tahoma" w:cs="Tahoma"/>
          <w:color w:val="1F497E"/>
          <w:sz w:val="22"/>
          <w:szCs w:val="22"/>
        </w:rPr>
        <w:t xml:space="preserve"> </w:t>
      </w:r>
      <w:r w:rsidR="003563A1">
        <w:rPr>
          <w:rFonts w:ascii="Tahoma" w:hAnsi="Tahoma" w:cs="Tahoma"/>
          <w:color w:val="1F497E"/>
          <w:sz w:val="22"/>
          <w:szCs w:val="22"/>
        </w:rPr>
        <w:t>Plantas rectificadores</w:t>
      </w:r>
      <w:r w:rsidR="00C6321A">
        <w:rPr>
          <w:rFonts w:ascii="Tahoma" w:hAnsi="Tahoma" w:cs="Tahoma"/>
          <w:color w:val="1F497E"/>
          <w:sz w:val="22"/>
          <w:szCs w:val="22"/>
        </w:rPr>
        <w:t>,</w:t>
      </w:r>
      <w:r w:rsidR="003563A1">
        <w:rPr>
          <w:rFonts w:ascii="Tahoma" w:hAnsi="Tahoma" w:cs="Tahoma"/>
          <w:color w:val="1F497E"/>
          <w:sz w:val="22"/>
          <w:szCs w:val="22"/>
        </w:rPr>
        <w:t xml:space="preserve"> bancos de baterías</w:t>
      </w:r>
      <w:r w:rsidR="00CC5F9E">
        <w:rPr>
          <w:rFonts w:ascii="Tahoma" w:hAnsi="Tahoma" w:cs="Tahoma"/>
          <w:color w:val="1F497E"/>
          <w:sz w:val="22"/>
          <w:szCs w:val="22"/>
        </w:rPr>
        <w:t>,</w:t>
      </w:r>
      <w:r w:rsidR="003563A1">
        <w:rPr>
          <w:rFonts w:ascii="Tahoma" w:hAnsi="Tahoma" w:cs="Tahoma"/>
          <w:color w:val="1F497E"/>
          <w:sz w:val="22"/>
          <w:szCs w:val="22"/>
        </w:rPr>
        <w:t xml:space="preserve"> </w:t>
      </w:r>
      <w:r w:rsidR="00ED7FC7">
        <w:rPr>
          <w:rFonts w:ascii="Tahoma" w:hAnsi="Tahoma" w:cs="Tahoma"/>
          <w:color w:val="1F497E"/>
          <w:sz w:val="22"/>
          <w:szCs w:val="22"/>
        </w:rPr>
        <w:t>grupos electrógenos</w:t>
      </w:r>
      <w:r w:rsidR="00360353">
        <w:rPr>
          <w:rFonts w:ascii="Tahoma" w:hAnsi="Tahoma" w:cs="Tahoma"/>
          <w:color w:val="1F497E"/>
          <w:sz w:val="22"/>
          <w:szCs w:val="22"/>
        </w:rPr>
        <w:t xml:space="preserve"> y</w:t>
      </w:r>
      <w:r w:rsidR="002C4EA3">
        <w:rPr>
          <w:rFonts w:ascii="Tahoma" w:hAnsi="Tahoma" w:cs="Tahoma"/>
          <w:color w:val="1F497E"/>
          <w:sz w:val="22"/>
          <w:szCs w:val="22"/>
        </w:rPr>
        <w:t xml:space="preserve"> </w:t>
      </w:r>
      <w:r w:rsidR="00CC5F9E">
        <w:rPr>
          <w:rFonts w:ascii="Tahoma" w:hAnsi="Tahoma" w:cs="Tahoma"/>
          <w:color w:val="1F497E"/>
          <w:sz w:val="22"/>
          <w:szCs w:val="22"/>
        </w:rPr>
        <w:t xml:space="preserve">equipos de </w:t>
      </w:r>
      <w:r w:rsidR="002C4EA3">
        <w:rPr>
          <w:rFonts w:ascii="Tahoma" w:hAnsi="Tahoma" w:cs="Tahoma"/>
          <w:color w:val="1F497E"/>
          <w:sz w:val="22"/>
          <w:szCs w:val="22"/>
        </w:rPr>
        <w:t>climatización</w:t>
      </w:r>
      <w:r w:rsidR="00CC5F9E">
        <w:rPr>
          <w:rFonts w:ascii="Tahoma" w:hAnsi="Tahoma" w:cs="Tahoma"/>
          <w:color w:val="1F497E"/>
          <w:sz w:val="22"/>
          <w:szCs w:val="22"/>
        </w:rPr>
        <w:t>,</w:t>
      </w:r>
      <w:r w:rsidR="003563A1">
        <w:rPr>
          <w:rFonts w:ascii="Tahoma" w:hAnsi="Tahoma" w:cs="Tahoma"/>
          <w:color w:val="1F497E"/>
          <w:sz w:val="22"/>
          <w:szCs w:val="22"/>
        </w:rPr>
        <w:t xml:space="preserve"> </w:t>
      </w:r>
      <w:r w:rsidR="009431FA" w:rsidRPr="008C0BAC">
        <w:rPr>
          <w:rFonts w:ascii="Tahoma" w:hAnsi="Tahoma" w:cs="Tahoma"/>
          <w:color w:val="1F497E"/>
          <w:sz w:val="22"/>
          <w:szCs w:val="22"/>
        </w:rPr>
        <w:t>que incluya</w:t>
      </w:r>
      <w:r w:rsidR="00B94E8C">
        <w:rPr>
          <w:rFonts w:ascii="Tahoma" w:hAnsi="Tahoma" w:cs="Tahoma"/>
          <w:color w:val="1F497E"/>
          <w:sz w:val="22"/>
          <w:szCs w:val="22"/>
        </w:rPr>
        <w:t>n</w:t>
      </w:r>
      <w:r w:rsidR="009431FA" w:rsidRPr="008C0BAC">
        <w:rPr>
          <w:rFonts w:ascii="Tahoma" w:hAnsi="Tahoma" w:cs="Tahoma"/>
          <w:color w:val="1F497E"/>
          <w:sz w:val="22"/>
          <w:szCs w:val="22"/>
        </w:rPr>
        <w:t xml:space="preserve"> servicios de: </w:t>
      </w:r>
      <w:r w:rsidR="00B90636">
        <w:rPr>
          <w:rFonts w:ascii="Tahoma" w:hAnsi="Tahoma" w:cs="Tahoma"/>
          <w:color w:val="1F497E"/>
          <w:sz w:val="22"/>
          <w:szCs w:val="22"/>
        </w:rPr>
        <w:t>Diseño de proyecto, r</w:t>
      </w:r>
      <w:r w:rsidRPr="008C0BAC">
        <w:rPr>
          <w:rFonts w:ascii="Tahoma" w:hAnsi="Tahoma" w:cs="Tahoma"/>
          <w:color w:val="1F497E"/>
          <w:sz w:val="22"/>
          <w:szCs w:val="22"/>
        </w:rPr>
        <w:t xml:space="preserve">elevamientos en sitio, </w:t>
      </w:r>
      <w:r w:rsidR="005441CD">
        <w:rPr>
          <w:rFonts w:ascii="Tahoma" w:hAnsi="Tahoma" w:cs="Tahoma"/>
          <w:color w:val="1F497E"/>
          <w:sz w:val="22"/>
          <w:szCs w:val="22"/>
        </w:rPr>
        <w:t xml:space="preserve">provisión, </w:t>
      </w:r>
      <w:r w:rsidRPr="008C0BAC">
        <w:rPr>
          <w:rFonts w:ascii="Tahoma" w:hAnsi="Tahoma" w:cs="Tahoma"/>
          <w:color w:val="1F497E"/>
          <w:sz w:val="22"/>
          <w:szCs w:val="22"/>
        </w:rPr>
        <w:t xml:space="preserve">transporte, </w:t>
      </w:r>
      <w:r w:rsidR="00153332">
        <w:rPr>
          <w:rFonts w:ascii="Tahoma" w:hAnsi="Tahoma" w:cs="Tahoma"/>
          <w:color w:val="1F497E"/>
          <w:sz w:val="22"/>
          <w:szCs w:val="22"/>
        </w:rPr>
        <w:t xml:space="preserve">servicios de </w:t>
      </w:r>
      <w:r w:rsidRPr="008C0BAC">
        <w:rPr>
          <w:rFonts w:ascii="Tahoma" w:hAnsi="Tahoma" w:cs="Tahoma"/>
          <w:color w:val="1F497E"/>
          <w:sz w:val="22"/>
          <w:szCs w:val="22"/>
        </w:rPr>
        <w:t>instalación, pruebas, puesta en operación y entrega de documentación, de acuerdo a las condiciones técnicas descritas en el presente documento.</w:t>
      </w:r>
    </w:p>
    <w:p w14:paraId="27302479" w14:textId="77777777" w:rsidR="002B5010" w:rsidRPr="008C0BAC" w:rsidRDefault="002B5010" w:rsidP="00D05E76">
      <w:pPr>
        <w:tabs>
          <w:tab w:val="left" w:pos="567"/>
        </w:tabs>
        <w:ind w:left="709"/>
        <w:jc w:val="both"/>
        <w:rPr>
          <w:rFonts w:ascii="Tahoma" w:hAnsi="Tahoma" w:cs="Tahoma"/>
          <w:color w:val="1F497E"/>
          <w:sz w:val="22"/>
          <w:szCs w:val="22"/>
        </w:rPr>
      </w:pPr>
    </w:p>
    <w:p w14:paraId="7CF40E38"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Lugar de Entrega</w:t>
      </w:r>
      <w:r w:rsidR="00DD27C0" w:rsidRPr="008C0BAC">
        <w:rPr>
          <w:rFonts w:ascii="Tahoma" w:hAnsi="Tahoma" w:cs="Tahoma"/>
          <w:b/>
          <w:color w:val="1F497E"/>
          <w:sz w:val="28"/>
          <w:szCs w:val="28"/>
          <w:lang w:eastAsia="en-US" w:bidi="en-US"/>
        </w:rPr>
        <w:t>.</w:t>
      </w:r>
    </w:p>
    <w:p w14:paraId="39D2797F" w14:textId="77777777" w:rsidR="00510D3A" w:rsidRPr="008C0BAC" w:rsidRDefault="00510D3A" w:rsidP="00D05E76">
      <w:pPr>
        <w:tabs>
          <w:tab w:val="left" w:pos="567"/>
        </w:tabs>
        <w:jc w:val="both"/>
        <w:rPr>
          <w:rFonts w:ascii="Tahoma" w:hAnsi="Tahoma" w:cs="Tahoma"/>
          <w:b/>
          <w:color w:val="1F497E"/>
          <w:sz w:val="22"/>
          <w:szCs w:val="22"/>
          <w:lang w:eastAsia="en-US" w:bidi="en-US"/>
        </w:rPr>
      </w:pPr>
    </w:p>
    <w:p w14:paraId="5A8BE06A" w14:textId="77777777" w:rsidR="0018769F" w:rsidRPr="008C0BAC" w:rsidRDefault="00AF68E5" w:rsidP="00085925">
      <w:pPr>
        <w:ind w:left="567"/>
        <w:jc w:val="both"/>
        <w:rPr>
          <w:rFonts w:ascii="Tahoma" w:hAnsi="Tahoma" w:cs="Tahoma"/>
          <w:color w:val="1F497E"/>
          <w:sz w:val="22"/>
          <w:szCs w:val="22"/>
        </w:rPr>
      </w:pPr>
      <w:r w:rsidRPr="008C0BAC">
        <w:rPr>
          <w:rFonts w:ascii="Tahoma" w:hAnsi="Tahoma" w:cs="Tahoma"/>
          <w:color w:val="1F497E"/>
          <w:sz w:val="22"/>
          <w:szCs w:val="22"/>
        </w:rPr>
        <w:t>El proveedor adjudicado debe</w:t>
      </w:r>
      <w:r>
        <w:rPr>
          <w:rFonts w:ascii="Tahoma" w:hAnsi="Tahoma" w:cs="Tahoma"/>
          <w:color w:val="1F497E"/>
          <w:sz w:val="22"/>
          <w:szCs w:val="22"/>
        </w:rPr>
        <w:t>rá</w:t>
      </w:r>
      <w:r w:rsidRPr="008C0BAC">
        <w:rPr>
          <w:rFonts w:ascii="Tahoma" w:hAnsi="Tahoma" w:cs="Tahoma"/>
          <w:color w:val="1F497E"/>
          <w:sz w:val="22"/>
          <w:szCs w:val="22"/>
        </w:rPr>
        <w:t xml:space="preserve"> entregar el equipamiento y material ofertado en la ciudad de </w:t>
      </w:r>
      <w:r>
        <w:rPr>
          <w:rFonts w:ascii="Tahoma" w:hAnsi="Tahoma" w:cs="Tahoma"/>
          <w:color w:val="1F497E"/>
          <w:sz w:val="22"/>
          <w:szCs w:val="22"/>
        </w:rPr>
        <w:t>La Paz</w:t>
      </w:r>
      <w:r w:rsidRPr="008C0BAC">
        <w:rPr>
          <w:rFonts w:ascii="Tahoma" w:hAnsi="Tahoma" w:cs="Tahoma"/>
          <w:color w:val="1F497E"/>
          <w:sz w:val="22"/>
          <w:szCs w:val="22"/>
        </w:rPr>
        <w:t xml:space="preserve"> en almacenes de </w:t>
      </w:r>
      <w:r>
        <w:rPr>
          <w:rFonts w:ascii="Tahoma" w:hAnsi="Tahoma" w:cs="Tahoma"/>
          <w:color w:val="1F497E"/>
          <w:sz w:val="22"/>
          <w:szCs w:val="22"/>
        </w:rPr>
        <w:t>ENTEL</w:t>
      </w:r>
      <w:r w:rsidRPr="008C0BAC">
        <w:rPr>
          <w:rFonts w:ascii="Tahoma" w:hAnsi="Tahoma" w:cs="Tahoma"/>
          <w:color w:val="1F497E"/>
          <w:sz w:val="22"/>
          <w:szCs w:val="22"/>
        </w:rPr>
        <w:t xml:space="preserve"> S.A.</w:t>
      </w:r>
      <w:r w:rsidR="005646EB">
        <w:rPr>
          <w:rFonts w:ascii="Tahoma" w:hAnsi="Tahoma" w:cs="Tahoma"/>
          <w:color w:val="1F497E"/>
          <w:sz w:val="22"/>
          <w:szCs w:val="22"/>
        </w:rPr>
        <w:t xml:space="preserve"> y del Proveedor adjudicado,</w:t>
      </w:r>
      <w:r w:rsidRPr="008C0BAC">
        <w:rPr>
          <w:rFonts w:ascii="Tahoma" w:hAnsi="Tahoma" w:cs="Tahoma"/>
          <w:color w:val="1F497E"/>
          <w:sz w:val="22"/>
          <w:szCs w:val="22"/>
        </w:rPr>
        <w:t xml:space="preserve"> posteriormente deberá transportarlos a los sitios de instalación </w:t>
      </w:r>
      <w:r w:rsidR="00B94E8C">
        <w:rPr>
          <w:rFonts w:ascii="Tahoma" w:hAnsi="Tahoma" w:cs="Tahoma"/>
          <w:color w:val="1F497E"/>
          <w:sz w:val="22"/>
          <w:szCs w:val="22"/>
        </w:rPr>
        <w:t>designados por ENTEL SA.</w:t>
      </w:r>
    </w:p>
    <w:p w14:paraId="432D3632" w14:textId="77777777" w:rsidR="00510D3A" w:rsidRPr="008C0BAC" w:rsidRDefault="00510D3A" w:rsidP="00D05E76">
      <w:pPr>
        <w:tabs>
          <w:tab w:val="left" w:pos="567"/>
        </w:tabs>
        <w:ind w:left="708"/>
        <w:jc w:val="both"/>
        <w:rPr>
          <w:rFonts w:ascii="Tahoma" w:hAnsi="Tahoma" w:cs="Tahoma"/>
          <w:color w:val="1F497E"/>
          <w:sz w:val="22"/>
          <w:szCs w:val="22"/>
          <w:lang w:eastAsia="en-US" w:bidi="en-US"/>
        </w:rPr>
      </w:pPr>
    </w:p>
    <w:p w14:paraId="38850763" w14:textId="77777777" w:rsidR="00510D3A" w:rsidRPr="00E6245E" w:rsidRDefault="00E6245E" w:rsidP="00E6245E">
      <w:pPr>
        <w:numPr>
          <w:ilvl w:val="0"/>
          <w:numId w:val="6"/>
        </w:numPr>
        <w:ind w:left="567" w:hanging="567"/>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Referente del proceso</w:t>
      </w:r>
    </w:p>
    <w:p w14:paraId="62793808" w14:textId="77777777" w:rsidR="00510D3A" w:rsidRPr="008C0BAC" w:rsidRDefault="00510D3A" w:rsidP="00510D3A">
      <w:pPr>
        <w:jc w:val="both"/>
        <w:rPr>
          <w:rFonts w:cs="Arial"/>
          <w:b/>
          <w:color w:val="1F497E"/>
          <w:sz w:val="18"/>
          <w:szCs w:val="18"/>
          <w:lang w:val="es-BO" w:eastAsia="en-US"/>
        </w:rPr>
      </w:pPr>
    </w:p>
    <w:p w14:paraId="5F67674B" w14:textId="77777777" w:rsidR="00E6245E" w:rsidRDefault="00E6245E" w:rsidP="00E6245E">
      <w:pPr>
        <w:ind w:left="567"/>
        <w:jc w:val="both"/>
        <w:rPr>
          <w:rFonts w:ascii="Tahoma" w:hAnsi="Tahoma" w:cs="Tahoma"/>
          <w:color w:val="1F497E"/>
          <w:sz w:val="22"/>
          <w:szCs w:val="22"/>
        </w:rPr>
      </w:pPr>
      <w:r w:rsidRPr="00E6245E">
        <w:rPr>
          <w:rFonts w:ascii="Tahoma" w:hAnsi="Tahoma" w:cs="Tahoma"/>
          <w:color w:val="1F497E"/>
          <w:sz w:val="22"/>
          <w:szCs w:val="22"/>
        </w:rPr>
        <w:t xml:space="preserve">La coordinación del presente proceso hasta su adjudicación estará a cargo de la Subgerencia de Adquisiciones. </w:t>
      </w:r>
    </w:p>
    <w:p w14:paraId="1CF280AA" w14:textId="77777777" w:rsidR="00E6245E" w:rsidRPr="00E6245E" w:rsidRDefault="00E6245E" w:rsidP="00E6245E">
      <w:pPr>
        <w:ind w:left="567"/>
        <w:jc w:val="both"/>
        <w:rPr>
          <w:rFonts w:ascii="Tahoma" w:hAnsi="Tahoma" w:cs="Tahoma"/>
          <w:color w:val="1F497E"/>
          <w:sz w:val="22"/>
          <w:szCs w:val="22"/>
        </w:rPr>
      </w:pPr>
    </w:p>
    <w:p w14:paraId="1E3EBA20" w14:textId="3C89D3D3" w:rsidR="00E6245E" w:rsidRDefault="00E6245E" w:rsidP="00E6245E">
      <w:pPr>
        <w:ind w:left="567"/>
        <w:jc w:val="both"/>
        <w:rPr>
          <w:rFonts w:ascii="Tahoma" w:hAnsi="Tahoma" w:cs="Tahoma"/>
          <w:color w:val="1F497E"/>
          <w:sz w:val="22"/>
          <w:szCs w:val="22"/>
        </w:rPr>
      </w:pPr>
      <w:r w:rsidRPr="00E6245E">
        <w:rPr>
          <w:rFonts w:ascii="Tahoma" w:hAnsi="Tahoma" w:cs="Tahoma"/>
          <w:color w:val="1F497E"/>
          <w:sz w:val="22"/>
          <w:szCs w:val="22"/>
        </w:rPr>
        <w:t xml:space="preserve">Posterior a su </w:t>
      </w:r>
      <w:r w:rsidRPr="005007F2">
        <w:rPr>
          <w:rFonts w:ascii="Tahoma" w:hAnsi="Tahoma" w:cs="Tahoma"/>
          <w:color w:val="1F497E"/>
          <w:sz w:val="22"/>
          <w:szCs w:val="22"/>
        </w:rPr>
        <w:t xml:space="preserve">adjudicación y firma de contrato, estará a cargo de la Subgerencia de </w:t>
      </w:r>
      <w:r w:rsidR="005007F2" w:rsidRPr="005007F2">
        <w:rPr>
          <w:rFonts w:ascii="Tahoma" w:hAnsi="Tahoma" w:cs="Tahoma"/>
          <w:color w:val="1F497E"/>
          <w:sz w:val="22"/>
          <w:szCs w:val="22"/>
        </w:rPr>
        <w:t>Red de Acceso Movil y Core</w:t>
      </w:r>
      <w:r w:rsidRPr="005007F2">
        <w:rPr>
          <w:rFonts w:ascii="Tahoma" w:hAnsi="Tahoma" w:cs="Tahoma"/>
          <w:color w:val="1F497E"/>
          <w:sz w:val="22"/>
          <w:szCs w:val="22"/>
        </w:rPr>
        <w:t>.</w:t>
      </w:r>
    </w:p>
    <w:p w14:paraId="67771239" w14:textId="77777777" w:rsidR="00510D3A" w:rsidRPr="008C0BAC" w:rsidRDefault="00510D3A" w:rsidP="005007F2">
      <w:pPr>
        <w:tabs>
          <w:tab w:val="left" w:pos="567"/>
        </w:tabs>
        <w:ind w:left="567"/>
        <w:jc w:val="center"/>
        <w:rPr>
          <w:rFonts w:ascii="Tahoma" w:hAnsi="Tahoma" w:cs="Tahoma"/>
          <w:color w:val="1F497E"/>
          <w:sz w:val="22"/>
          <w:szCs w:val="22"/>
        </w:rPr>
      </w:pPr>
    </w:p>
    <w:p w14:paraId="5E03022D" w14:textId="77777777" w:rsidR="00B8458D" w:rsidRPr="008C0BAC" w:rsidRDefault="00B8458D" w:rsidP="00E338D1">
      <w:pPr>
        <w:ind w:firstLine="709"/>
        <w:jc w:val="both"/>
        <w:rPr>
          <w:rFonts w:ascii="Tahoma" w:hAnsi="Tahoma" w:cs="Tahoma"/>
          <w:color w:val="1F497E"/>
          <w:sz w:val="22"/>
          <w:szCs w:val="22"/>
        </w:rPr>
      </w:pPr>
    </w:p>
    <w:p w14:paraId="347760A6" w14:textId="77777777" w:rsidR="00373C1B" w:rsidRPr="008C0BAC" w:rsidRDefault="00E6245E" w:rsidP="00E6245E">
      <w:pPr>
        <w:numPr>
          <w:ilvl w:val="0"/>
          <w:numId w:val="6"/>
        </w:numPr>
        <w:ind w:left="567" w:hanging="567"/>
        <w:jc w:val="both"/>
        <w:rPr>
          <w:rFonts w:ascii="Tahoma" w:hAnsi="Tahoma" w:cs="Tahoma"/>
          <w:b/>
          <w:color w:val="1F497E"/>
          <w:sz w:val="28"/>
          <w:szCs w:val="28"/>
          <w:lang w:eastAsia="en-US" w:bidi="en-US"/>
        </w:rPr>
      </w:pPr>
      <w:r w:rsidRPr="00E6245E">
        <w:t xml:space="preserve"> </w:t>
      </w:r>
      <w:r w:rsidRPr="00E6245E">
        <w:rPr>
          <w:rFonts w:ascii="Tahoma" w:hAnsi="Tahoma" w:cs="Tahoma"/>
          <w:b/>
          <w:color w:val="1F497E"/>
          <w:sz w:val="28"/>
          <w:szCs w:val="28"/>
          <w:lang w:eastAsia="en-US" w:bidi="en-US"/>
        </w:rPr>
        <w:t>Proponentes Elegibles</w:t>
      </w:r>
    </w:p>
    <w:p w14:paraId="62C39426" w14:textId="77777777" w:rsidR="00E6245E" w:rsidRDefault="00E6245E" w:rsidP="00E6245E">
      <w:pPr>
        <w:jc w:val="both"/>
        <w:rPr>
          <w:rFonts w:ascii="Tahoma" w:hAnsi="Tahoma" w:cs="Tahoma"/>
          <w:color w:val="1F497E"/>
          <w:sz w:val="22"/>
          <w:szCs w:val="22"/>
        </w:rPr>
      </w:pPr>
    </w:p>
    <w:p w14:paraId="04175977" w14:textId="77777777" w:rsidR="00E6245E" w:rsidRDefault="00E6245E" w:rsidP="00E6245E">
      <w:pPr>
        <w:ind w:left="567"/>
        <w:jc w:val="both"/>
        <w:rPr>
          <w:rFonts w:ascii="Tahoma" w:hAnsi="Tahoma" w:cs="Tahoma"/>
          <w:color w:val="365F91"/>
          <w:sz w:val="22"/>
          <w:szCs w:val="22"/>
        </w:rPr>
      </w:pPr>
      <w:r w:rsidRPr="008C0BAC">
        <w:rPr>
          <w:rFonts w:ascii="Tahoma" w:hAnsi="Tahoma" w:cs="Tahoma"/>
          <w:color w:val="1F497E"/>
          <w:sz w:val="22"/>
          <w:szCs w:val="22"/>
        </w:rPr>
        <w:t>En esta convocatoria podrán participar los proponentes</w:t>
      </w:r>
      <w:r>
        <w:rPr>
          <w:rFonts w:ascii="Tahoma" w:hAnsi="Tahoma" w:cs="Tahoma"/>
          <w:color w:val="1F497E"/>
          <w:sz w:val="22"/>
          <w:szCs w:val="22"/>
        </w:rPr>
        <w:t xml:space="preserve"> que tengan representación en Bolivia para la provisión de equipos de energía </w:t>
      </w:r>
      <w:r w:rsidRPr="008C50BB">
        <w:rPr>
          <w:rFonts w:ascii="Tahoma" w:hAnsi="Tahoma" w:cs="Tahoma"/>
          <w:color w:val="365F91"/>
          <w:sz w:val="22"/>
          <w:szCs w:val="22"/>
        </w:rPr>
        <w:t>y climatización.</w:t>
      </w:r>
    </w:p>
    <w:p w14:paraId="5AC5A22E" w14:textId="77777777" w:rsidR="002325F7" w:rsidRPr="0065239B" w:rsidRDefault="002325F7" w:rsidP="002325F7">
      <w:pPr>
        <w:spacing w:before="120" w:after="120"/>
        <w:ind w:left="567" w:firstLine="142"/>
        <w:jc w:val="both"/>
        <w:rPr>
          <w:rFonts w:ascii="Tahoma" w:hAnsi="Tahoma" w:cs="Tahoma"/>
          <w:color w:val="004A90"/>
          <w:sz w:val="22"/>
          <w:szCs w:val="22"/>
        </w:rPr>
      </w:pPr>
      <w:bookmarkStart w:id="2" w:name="_Toc330030631"/>
      <w:r w:rsidRPr="0065239B">
        <w:rPr>
          <w:rFonts w:ascii="Tahoma" w:hAnsi="Tahoma" w:cs="Tahoma"/>
          <w:color w:val="004A90"/>
          <w:sz w:val="22"/>
          <w:szCs w:val="22"/>
        </w:rPr>
        <w:t>En esta convocatoria podrán participar los siguientes proponentes:</w:t>
      </w:r>
    </w:p>
    <w:p w14:paraId="6AEB9ED7" w14:textId="77777777" w:rsidR="002325F7" w:rsidRPr="0065239B" w:rsidRDefault="002325F7" w:rsidP="005A26F7">
      <w:pPr>
        <w:pStyle w:val="Prrafodelista"/>
        <w:numPr>
          <w:ilvl w:val="0"/>
          <w:numId w:val="65"/>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t>Personas Naturales o jurídicas con capacidad de contratar.</w:t>
      </w:r>
    </w:p>
    <w:p w14:paraId="6C39A007" w14:textId="77777777" w:rsidR="002325F7" w:rsidRPr="0065239B" w:rsidRDefault="002325F7" w:rsidP="005A26F7">
      <w:pPr>
        <w:pStyle w:val="Prrafodelista"/>
        <w:numPr>
          <w:ilvl w:val="0"/>
          <w:numId w:val="65"/>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t>Empresas nacionales legalmente constituidas.</w:t>
      </w:r>
    </w:p>
    <w:p w14:paraId="79BD2B8B" w14:textId="77777777" w:rsidR="002325F7" w:rsidRPr="0065239B" w:rsidRDefault="002325F7" w:rsidP="005A26F7">
      <w:pPr>
        <w:pStyle w:val="Prrafodelista"/>
        <w:numPr>
          <w:ilvl w:val="0"/>
          <w:numId w:val="65"/>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t>Asociaciones Accidentales legalmente constituidas en Bolivia.</w:t>
      </w:r>
    </w:p>
    <w:p w14:paraId="693C6F33" w14:textId="77777777" w:rsidR="002325F7" w:rsidRPr="0065239B" w:rsidRDefault="002325F7" w:rsidP="002325F7">
      <w:pPr>
        <w:spacing w:before="120" w:after="120"/>
        <w:ind w:left="567"/>
        <w:jc w:val="both"/>
        <w:rPr>
          <w:rFonts w:ascii="Tahoma" w:hAnsi="Tahoma" w:cs="Tahoma"/>
          <w:b/>
          <w:color w:val="004A90"/>
          <w:sz w:val="28"/>
          <w:szCs w:val="28"/>
          <w:lang w:eastAsia="en-US" w:bidi="en-US"/>
        </w:rPr>
      </w:pPr>
      <w:r w:rsidRPr="0065239B">
        <w:rPr>
          <w:rFonts w:ascii="Tahoma" w:hAnsi="Tahoma" w:cs="Tahoma"/>
          <w:b/>
          <w:color w:val="004A90"/>
          <w:sz w:val="22"/>
          <w:szCs w:val="22"/>
        </w:rPr>
        <w:t>Están impedidos de participar, directa o</w:t>
      </w:r>
      <w:r w:rsidRPr="0065239B">
        <w:rPr>
          <w:rFonts w:ascii="Tahoma" w:hAnsi="Tahoma" w:cs="Tahoma"/>
          <w:color w:val="004A90"/>
          <w:sz w:val="22"/>
          <w:szCs w:val="22"/>
        </w:rPr>
        <w:t xml:space="preserve"> indirectamente, en los procesos de adquisición de bienes y/o contratación de servicios, las personas naturales o jurídicas comprendidas en los siguientes casos:</w:t>
      </w:r>
    </w:p>
    <w:p w14:paraId="4E82F388" w14:textId="77777777" w:rsidR="002325F7" w:rsidRPr="0065239B"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tengan:</w:t>
      </w:r>
    </w:p>
    <w:p w14:paraId="10C599DA" w14:textId="77777777" w:rsidR="002325F7" w:rsidRPr="0065239B" w:rsidRDefault="002325F7" w:rsidP="005A26F7">
      <w:pPr>
        <w:pStyle w:val="Prrafodelista"/>
        <w:numPr>
          <w:ilvl w:val="1"/>
          <w:numId w:val="69"/>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Cuentas por pagar a ENTEL S.A.</w:t>
      </w:r>
    </w:p>
    <w:p w14:paraId="07ABF3D3" w14:textId="77777777" w:rsidR="002325F7" w:rsidRPr="0065239B" w:rsidRDefault="002325F7" w:rsidP="005A26F7">
      <w:pPr>
        <w:pStyle w:val="Prrafodelista"/>
        <w:numPr>
          <w:ilvl w:val="1"/>
          <w:numId w:val="69"/>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Observaciones en la calidad de sus Productos o Servicios.</w:t>
      </w:r>
    </w:p>
    <w:p w14:paraId="6AB59EE5" w14:textId="77777777" w:rsidR="002325F7" w:rsidRPr="0065239B" w:rsidRDefault="002325F7" w:rsidP="005A26F7">
      <w:pPr>
        <w:pStyle w:val="Prrafodelista"/>
        <w:numPr>
          <w:ilvl w:val="1"/>
          <w:numId w:val="69"/>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Procesos administrativos y/o judiciales con ENTEL S.A.</w:t>
      </w:r>
    </w:p>
    <w:p w14:paraId="549DAEB3" w14:textId="77777777" w:rsidR="002325F7" w:rsidRPr="0065239B"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se encuentren asociados con consultores que hayan asesorado en la elaboración del contenido de los Términos Básicos de Contratación, Especificaciones Técnicas o Términos de Referencias.</w:t>
      </w:r>
    </w:p>
    <w:p w14:paraId="4043FE5E" w14:textId="77777777" w:rsidR="002325F7" w:rsidRPr="0065239B"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hubiesen declarado su disolución o quiebra.</w:t>
      </w:r>
    </w:p>
    <w:p w14:paraId="0B8220DC" w14:textId="77777777" w:rsidR="002325F7" w:rsidRPr="0065239B"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ex trabajadores de la empresa, desvinculados hasta dos (2) años antes de la publicación de la convocatoria, así como las empresas controladas por éstos.</w:t>
      </w:r>
    </w:p>
    <w:p w14:paraId="401F145A" w14:textId="77777777" w:rsidR="002325F7" w:rsidRPr="0065239B"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proponentes adjudicados que no hayan presentado su documentación legal o desistida de suscribir el contrato o pedido de compra, no podrán participar hasta un (1) año posterior a la fecha de vencimiento.</w:t>
      </w:r>
    </w:p>
    <w:p w14:paraId="13E180A0" w14:textId="77777777" w:rsidR="00A469EE" w:rsidRDefault="002325F7" w:rsidP="00A469EE">
      <w:pPr>
        <w:pStyle w:val="Prrafodelista"/>
        <w:numPr>
          <w:ilvl w:val="0"/>
          <w:numId w:val="68"/>
        </w:numPr>
        <w:spacing w:before="120"/>
        <w:ind w:left="1134" w:hanging="283"/>
        <w:contextualSpacing/>
        <w:jc w:val="both"/>
        <w:rPr>
          <w:rFonts w:ascii="Tahoma" w:hAnsi="Tahoma" w:cs="Tahoma"/>
          <w:iCs/>
          <w:color w:val="004990"/>
          <w:sz w:val="22"/>
          <w:szCs w:val="22"/>
        </w:rPr>
      </w:pPr>
      <w:r w:rsidRPr="0065239B">
        <w:rPr>
          <w:rFonts w:ascii="Tahoma" w:hAnsi="Tahoma" w:cs="Tahoma"/>
          <w:iCs/>
          <w:color w:val="004A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1E519FD9" w14:textId="4D103B76" w:rsidR="00A469EE" w:rsidRPr="006F7F16" w:rsidRDefault="00A469EE" w:rsidP="00A469EE">
      <w:pPr>
        <w:pStyle w:val="Prrafodelista"/>
        <w:numPr>
          <w:ilvl w:val="0"/>
          <w:numId w:val="68"/>
        </w:numPr>
        <w:spacing w:before="120"/>
        <w:ind w:left="1134" w:hanging="283"/>
        <w:contextualSpacing/>
        <w:jc w:val="both"/>
        <w:rPr>
          <w:rFonts w:ascii="Tahoma" w:hAnsi="Tahoma" w:cs="Tahoma"/>
          <w:iCs/>
          <w:color w:val="004990"/>
          <w:sz w:val="22"/>
          <w:szCs w:val="22"/>
        </w:rPr>
      </w:pPr>
      <w:r w:rsidRPr="006F7F16">
        <w:rPr>
          <w:rFonts w:ascii="Tahoma" w:hAnsi="Tahoma" w:cs="Tahoma"/>
          <w:iCs/>
          <w:color w:val="004990"/>
          <w:sz w:val="22"/>
          <w:szCs w:val="22"/>
        </w:rPr>
        <w:t>Los Proveedores que tengan cuentas por pagar a ENTEL S.A.</w:t>
      </w:r>
    </w:p>
    <w:p w14:paraId="035C985E" w14:textId="3C6E02E0" w:rsidR="002325F7" w:rsidRPr="0065239B" w:rsidRDefault="00A469EE" w:rsidP="00A469EE">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F7F16">
        <w:rPr>
          <w:rFonts w:ascii="Tahoma" w:hAnsi="Tahoma" w:cs="Tahoma"/>
          <w:iCs/>
          <w:color w:val="004990"/>
          <w:sz w:val="22"/>
          <w:szCs w:val="22"/>
        </w:rPr>
        <w:t>Los Proveedores que tengan procesos administrativos o judiciales con ENTEL S.A.</w:t>
      </w:r>
    </w:p>
    <w:p w14:paraId="124DEF32" w14:textId="2B326520" w:rsidR="002325F7" w:rsidRPr="0065239B"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 xml:space="preserve">Los proveedores que tengan problemas </w:t>
      </w:r>
      <w:r w:rsidR="00A469EE" w:rsidRPr="006F7F16">
        <w:rPr>
          <w:rFonts w:ascii="Tahoma" w:hAnsi="Tahoma" w:cs="Tahoma"/>
          <w:iCs/>
          <w:color w:val="004990"/>
          <w:sz w:val="22"/>
          <w:szCs w:val="22"/>
        </w:rPr>
        <w:t xml:space="preserve">legales y sean </w:t>
      </w:r>
      <w:r w:rsidRPr="0065239B">
        <w:rPr>
          <w:rFonts w:ascii="Tahoma" w:hAnsi="Tahoma" w:cs="Tahoma"/>
          <w:iCs/>
          <w:color w:val="004A90"/>
          <w:sz w:val="22"/>
          <w:szCs w:val="22"/>
        </w:rPr>
        <w:t>de conocimiento público.</w:t>
      </w:r>
    </w:p>
    <w:p w14:paraId="52DE089C" w14:textId="77777777" w:rsidR="002325F7" w:rsidRPr="0065239B"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cuyos socios o propietarios estén impedidos de participar en los procesos de contratación.</w:t>
      </w:r>
    </w:p>
    <w:p w14:paraId="2AFD3266" w14:textId="77777777" w:rsidR="002325F7"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desistieron total o parcialmente la adjudicación o contrato.</w:t>
      </w:r>
    </w:p>
    <w:p w14:paraId="4E8331D8" w14:textId="77777777" w:rsidR="002325F7" w:rsidRPr="0065239B" w:rsidRDefault="002325F7" w:rsidP="005A26F7">
      <w:pPr>
        <w:pStyle w:val="Prrafodelista"/>
        <w:numPr>
          <w:ilvl w:val="0"/>
          <w:numId w:val="68"/>
        </w:numPr>
        <w:spacing w:before="120" w:after="120"/>
        <w:ind w:left="1134" w:hanging="283"/>
        <w:contextualSpacing/>
        <w:jc w:val="both"/>
        <w:rPr>
          <w:rFonts w:ascii="Tahoma" w:hAnsi="Tahoma" w:cs="Tahoma"/>
          <w:iCs/>
          <w:color w:val="004A90"/>
          <w:sz w:val="22"/>
          <w:szCs w:val="22"/>
        </w:rPr>
      </w:pPr>
      <w:r w:rsidRPr="0068021D">
        <w:rPr>
          <w:rFonts w:ascii="Tahoma" w:hAnsi="Tahoma" w:cs="Tahoma"/>
          <w:color w:val="004990"/>
          <w:sz w:val="22"/>
          <w:szCs w:val="22"/>
        </w:rPr>
        <w:t>Los proveedores cuyos propietarios, socios o representantes legales tengan relación directa, indirecta, comercial, vinculación matrimonial o parentesco hasta el tercer grado de consanguinidad, segundo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p>
    <w:p w14:paraId="1A1C0D8D" w14:textId="77777777" w:rsidR="002325F7" w:rsidRPr="0065239B" w:rsidRDefault="002325F7" w:rsidP="002325F7">
      <w:pPr>
        <w:numPr>
          <w:ilvl w:val="0"/>
          <w:numId w:val="6"/>
        </w:numPr>
        <w:spacing w:before="120" w:after="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Actividades Previas a la Presentación de Propuestas</w:t>
      </w:r>
    </w:p>
    <w:p w14:paraId="4140AB25" w14:textId="61771F1E" w:rsidR="002325F7" w:rsidRPr="0065239B" w:rsidRDefault="002325F7" w:rsidP="005A26F7">
      <w:pPr>
        <w:pStyle w:val="Prrafodelista"/>
        <w:numPr>
          <w:ilvl w:val="0"/>
          <w:numId w:val="70"/>
        </w:numPr>
        <w:tabs>
          <w:tab w:val="left" w:pos="1134"/>
        </w:tabs>
        <w:spacing w:before="120" w:after="120"/>
        <w:jc w:val="both"/>
        <w:rPr>
          <w:rFonts w:ascii="Tahoma" w:hAnsi="Tahoma" w:cs="Tahoma"/>
          <w:color w:val="004A90"/>
          <w:sz w:val="22"/>
          <w:szCs w:val="22"/>
        </w:rPr>
      </w:pPr>
      <w:r w:rsidRPr="0065239B">
        <w:rPr>
          <w:rFonts w:ascii="Tahoma" w:hAnsi="Tahoma" w:cs="Tahoma"/>
          <w:color w:val="004A90"/>
          <w:sz w:val="22"/>
          <w:szCs w:val="22"/>
          <w:u w:val="single"/>
        </w:rPr>
        <w:t xml:space="preserve">Consultas escritas sobre </w:t>
      </w:r>
      <w:r w:rsidRPr="0065239B">
        <w:rPr>
          <w:rFonts w:ascii="Tahoma" w:hAnsi="Tahoma" w:cs="Tahoma"/>
          <w:iCs/>
          <w:color w:val="004A90"/>
          <w:sz w:val="22"/>
          <w:szCs w:val="22"/>
          <w:u w:val="single"/>
        </w:rPr>
        <w:t>los Términos Básicos de Contratación</w:t>
      </w:r>
      <w:r w:rsidRPr="0065239B">
        <w:rPr>
          <w:rFonts w:ascii="Tahoma" w:hAnsi="Tahoma" w:cs="Tahoma"/>
          <w:color w:val="004A90"/>
          <w:sz w:val="22"/>
          <w:szCs w:val="22"/>
          <w:u w:val="single"/>
        </w:rPr>
        <w:t>:</w:t>
      </w:r>
      <w:r w:rsidRPr="0065239B">
        <w:rPr>
          <w:rFonts w:ascii="Tahoma" w:hAnsi="Tahoma" w:cs="Tahoma"/>
          <w:color w:val="004A90"/>
          <w:sz w:val="22"/>
          <w:szCs w:val="22"/>
        </w:rPr>
        <w:t xml:space="preserve"> Cualquier potencial proponente deberá formular consultas escritas dirigidas a la Subgerencia de Adquisiciones, hasta el día </w:t>
      </w:r>
      <w:r>
        <w:rPr>
          <w:rFonts w:ascii="Tahoma" w:hAnsi="Tahoma" w:cs="Tahoma"/>
          <w:color w:val="004A90"/>
          <w:sz w:val="22"/>
          <w:szCs w:val="22"/>
        </w:rPr>
        <w:t>11</w:t>
      </w:r>
      <w:r w:rsidRPr="0065239B">
        <w:rPr>
          <w:rFonts w:ascii="Tahoma" w:hAnsi="Tahoma" w:cs="Tahoma"/>
          <w:color w:val="004A90"/>
          <w:sz w:val="22"/>
          <w:szCs w:val="22"/>
        </w:rPr>
        <w:t xml:space="preserve"> de </w:t>
      </w:r>
      <w:r>
        <w:rPr>
          <w:rFonts w:ascii="Tahoma" w:hAnsi="Tahoma" w:cs="Tahoma"/>
          <w:color w:val="004A90"/>
          <w:sz w:val="22"/>
          <w:szCs w:val="22"/>
        </w:rPr>
        <w:t>mayo</w:t>
      </w:r>
      <w:r w:rsidRPr="0065239B">
        <w:rPr>
          <w:rFonts w:ascii="Tahoma" w:hAnsi="Tahoma" w:cs="Tahoma"/>
          <w:color w:val="004A90"/>
          <w:sz w:val="22"/>
          <w:szCs w:val="22"/>
        </w:rPr>
        <w:t xml:space="preserve"> de 2017, hrs 14:30, a los correos electrónicos </w:t>
      </w:r>
      <w:hyperlink r:id="rId14" w:history="1">
        <w:r w:rsidRPr="0065239B">
          <w:rPr>
            <w:rStyle w:val="Hipervnculo"/>
            <w:rFonts w:ascii="Tahoma" w:hAnsi="Tahoma" w:cs="Tahoma"/>
            <w:color w:val="004A90"/>
            <w:sz w:val="22"/>
            <w:szCs w:val="22"/>
          </w:rPr>
          <w:t>worellana@entel.bo</w:t>
        </w:r>
      </w:hyperlink>
      <w:r w:rsidRPr="0065239B">
        <w:rPr>
          <w:rFonts w:ascii="Tahoma" w:hAnsi="Tahoma" w:cs="Tahoma"/>
          <w:color w:val="004A90"/>
          <w:sz w:val="22"/>
          <w:szCs w:val="22"/>
        </w:rPr>
        <w:t xml:space="preserve">  con copia </w:t>
      </w:r>
      <w:hyperlink r:id="rId15" w:history="1">
        <w:r w:rsidRPr="0065239B">
          <w:rPr>
            <w:rStyle w:val="Hipervnculo"/>
            <w:rFonts w:ascii="Tahoma" w:hAnsi="Tahoma" w:cs="Tahoma"/>
            <w:color w:val="004A90"/>
            <w:sz w:val="22"/>
            <w:szCs w:val="22"/>
          </w:rPr>
          <w:t>acoronel@entel.bo</w:t>
        </w:r>
      </w:hyperlink>
      <w:r w:rsidRPr="0065239B">
        <w:rPr>
          <w:rFonts w:ascii="Tahoma" w:hAnsi="Tahoma" w:cs="Tahoma"/>
          <w:color w:val="004A90"/>
          <w:sz w:val="22"/>
          <w:szCs w:val="22"/>
        </w:rPr>
        <w:t xml:space="preserve">  o a la dirección: Calle Federico Suazo, Edificio Tower de ENTEL N° 1771 Piso 6, Subgerencia de Adquisiciones. (Si corresponde)</w:t>
      </w:r>
    </w:p>
    <w:p w14:paraId="68F28ADF" w14:textId="77777777" w:rsidR="002325F7" w:rsidRPr="0065239B" w:rsidRDefault="002325F7" w:rsidP="005A26F7">
      <w:pPr>
        <w:pStyle w:val="Prrafodelista"/>
        <w:numPr>
          <w:ilvl w:val="0"/>
          <w:numId w:val="70"/>
        </w:numPr>
        <w:tabs>
          <w:tab w:val="left" w:pos="1134"/>
        </w:tabs>
        <w:spacing w:before="120" w:after="120"/>
        <w:jc w:val="both"/>
        <w:rPr>
          <w:rFonts w:ascii="Tahoma" w:hAnsi="Tahoma" w:cs="Tahoma"/>
          <w:color w:val="004A90"/>
          <w:sz w:val="22"/>
          <w:szCs w:val="22"/>
        </w:rPr>
      </w:pPr>
      <w:r w:rsidRPr="0065239B">
        <w:rPr>
          <w:rFonts w:ascii="Tahoma" w:hAnsi="Tahoma" w:cs="Tahoma"/>
          <w:color w:val="004A90"/>
          <w:sz w:val="22"/>
          <w:szCs w:val="22"/>
          <w:u w:val="single"/>
        </w:rPr>
        <w:t>Reunión de Aclaración:</w:t>
      </w:r>
      <w:r w:rsidRPr="0065239B">
        <w:rPr>
          <w:rFonts w:ascii="Tahoma" w:hAnsi="Tahoma" w:cs="Tahoma"/>
          <w:color w:val="004A90"/>
          <w:sz w:val="22"/>
          <w:szCs w:val="22"/>
        </w:rPr>
        <w:t xml:space="preserve"> Con la finalidad de responder a las consultas realizadas sobre </w:t>
      </w:r>
      <w:r w:rsidRPr="0065239B">
        <w:rPr>
          <w:rFonts w:ascii="Tahoma" w:hAnsi="Tahoma" w:cs="Tahoma"/>
          <w:iCs/>
          <w:color w:val="004A90"/>
          <w:sz w:val="22"/>
          <w:szCs w:val="22"/>
        </w:rPr>
        <w:t>los Términos Básicos de Contratación dentro</w:t>
      </w:r>
      <w:r w:rsidRPr="0065239B">
        <w:rPr>
          <w:rFonts w:ascii="Tahoma" w:hAnsi="Tahoma" w:cs="Tahoma"/>
          <w:color w:val="004A90"/>
          <w:sz w:val="22"/>
          <w:szCs w:val="22"/>
        </w:rPr>
        <w:t xml:space="preserve">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2325F7" w:rsidRPr="0065239B" w14:paraId="63D5A2D9" w14:textId="77777777" w:rsidTr="002325F7">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BC68473"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4562" w:type="dxa"/>
            <w:tcBorders>
              <w:top w:val="single" w:sz="4" w:space="0" w:color="004990"/>
              <w:left w:val="single" w:sz="4" w:space="0" w:color="FFFFFF"/>
            </w:tcBorders>
            <w:vAlign w:val="center"/>
          </w:tcPr>
          <w:p w14:paraId="49D3F7C8" w14:textId="1D9A0BB4" w:rsidR="002325F7" w:rsidRPr="0065239B" w:rsidRDefault="002325F7" w:rsidP="002325F7">
            <w:pPr>
              <w:outlineLvl w:val="2"/>
              <w:rPr>
                <w:rFonts w:ascii="Tahoma" w:hAnsi="Tahoma" w:cs="Tahoma"/>
                <w:color w:val="004A90"/>
                <w:sz w:val="22"/>
                <w:szCs w:val="22"/>
              </w:rPr>
            </w:pPr>
            <w:r>
              <w:rPr>
                <w:rFonts w:ascii="Tahoma" w:hAnsi="Tahoma" w:cs="Tahoma"/>
                <w:color w:val="004A90"/>
                <w:sz w:val="22"/>
                <w:szCs w:val="22"/>
              </w:rPr>
              <w:t>12</w:t>
            </w:r>
            <w:r w:rsidRPr="0065239B">
              <w:rPr>
                <w:rFonts w:ascii="Tahoma" w:hAnsi="Tahoma" w:cs="Tahoma"/>
                <w:color w:val="004A90"/>
                <w:sz w:val="22"/>
                <w:szCs w:val="22"/>
              </w:rPr>
              <w:t xml:space="preserve"> de </w:t>
            </w:r>
            <w:r>
              <w:rPr>
                <w:rFonts w:ascii="Tahoma" w:hAnsi="Tahoma" w:cs="Tahoma"/>
                <w:color w:val="004A90"/>
                <w:sz w:val="22"/>
                <w:szCs w:val="22"/>
              </w:rPr>
              <w:t>mayo</w:t>
            </w:r>
            <w:r w:rsidRPr="0065239B">
              <w:rPr>
                <w:rFonts w:ascii="Tahoma" w:hAnsi="Tahoma" w:cs="Tahoma"/>
                <w:color w:val="004A90"/>
                <w:sz w:val="22"/>
                <w:szCs w:val="22"/>
              </w:rPr>
              <w:t xml:space="preserve"> de 2017</w:t>
            </w:r>
          </w:p>
        </w:tc>
      </w:tr>
      <w:tr w:rsidR="002325F7" w:rsidRPr="0065239B" w14:paraId="5F8680DE" w14:textId="77777777" w:rsidTr="002325F7">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5D54DF4"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4562" w:type="dxa"/>
            <w:tcBorders>
              <w:left w:val="single" w:sz="4" w:space="0" w:color="FFFFFF"/>
            </w:tcBorders>
            <w:vAlign w:val="center"/>
          </w:tcPr>
          <w:p w14:paraId="331C4B6E" w14:textId="77777777" w:rsidR="002325F7" w:rsidRPr="0065239B" w:rsidRDefault="002325F7" w:rsidP="002325F7">
            <w:pPr>
              <w:outlineLvl w:val="2"/>
              <w:rPr>
                <w:rFonts w:ascii="Tahoma" w:hAnsi="Tahoma" w:cs="Tahoma"/>
                <w:color w:val="004A90"/>
                <w:sz w:val="22"/>
                <w:szCs w:val="22"/>
              </w:rPr>
            </w:pPr>
            <w:r>
              <w:rPr>
                <w:rFonts w:ascii="Tahoma" w:hAnsi="Tahoma" w:cs="Tahoma"/>
                <w:color w:val="004A90"/>
                <w:sz w:val="22"/>
                <w:szCs w:val="22"/>
              </w:rPr>
              <w:t>15:00 p</w:t>
            </w:r>
            <w:r w:rsidRPr="0065239B">
              <w:rPr>
                <w:rFonts w:ascii="Tahoma" w:hAnsi="Tahoma" w:cs="Tahoma"/>
                <w:color w:val="004A90"/>
                <w:sz w:val="22"/>
                <w:szCs w:val="22"/>
              </w:rPr>
              <w:t>.m.</w:t>
            </w:r>
          </w:p>
        </w:tc>
      </w:tr>
      <w:tr w:rsidR="002325F7" w:rsidRPr="0065239B" w14:paraId="2BB9F5AB" w14:textId="77777777" w:rsidTr="002325F7">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60AB08C"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Dirección:</w:t>
            </w:r>
          </w:p>
        </w:tc>
        <w:tc>
          <w:tcPr>
            <w:tcW w:w="4562" w:type="dxa"/>
            <w:tcBorders>
              <w:left w:val="single" w:sz="4" w:space="0" w:color="FFFFFF"/>
            </w:tcBorders>
            <w:vAlign w:val="center"/>
          </w:tcPr>
          <w:p w14:paraId="2323B3EB" w14:textId="77777777" w:rsidR="002325F7" w:rsidRPr="0065239B" w:rsidRDefault="002325F7" w:rsidP="002325F7">
            <w:pPr>
              <w:outlineLvl w:val="2"/>
              <w:rPr>
                <w:rFonts w:ascii="Tahoma" w:hAnsi="Tahoma" w:cs="Tahoma"/>
                <w:color w:val="004A90"/>
                <w:sz w:val="22"/>
              </w:rPr>
            </w:pPr>
            <w:r w:rsidRPr="0065239B">
              <w:rPr>
                <w:rFonts w:ascii="Tahoma" w:hAnsi="Tahoma" w:cs="Tahoma"/>
                <w:color w:val="004A90"/>
                <w:sz w:val="22"/>
              </w:rPr>
              <w:t>ENTEL S.A., Edificio Tower, Calle Federico Suazo N° 1771 Piso 6 (Sub Gerencia de Adquisiciones).</w:t>
            </w:r>
          </w:p>
        </w:tc>
      </w:tr>
      <w:tr w:rsidR="002325F7" w:rsidRPr="0065239B" w14:paraId="1FCF772F" w14:textId="77777777" w:rsidTr="002325F7">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8127CE9"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Ciudad:</w:t>
            </w:r>
          </w:p>
        </w:tc>
        <w:tc>
          <w:tcPr>
            <w:tcW w:w="4562" w:type="dxa"/>
            <w:tcBorders>
              <w:left w:val="single" w:sz="4" w:space="0" w:color="FFFFFF"/>
            </w:tcBorders>
            <w:vAlign w:val="center"/>
          </w:tcPr>
          <w:p w14:paraId="184EBDAE" w14:textId="77777777" w:rsidR="002325F7" w:rsidRPr="0065239B" w:rsidRDefault="002325F7" w:rsidP="002325F7">
            <w:pPr>
              <w:outlineLvl w:val="2"/>
              <w:rPr>
                <w:rFonts w:ascii="Tahoma" w:hAnsi="Tahoma" w:cs="Tahoma"/>
                <w:color w:val="004A90"/>
              </w:rPr>
            </w:pPr>
            <w:r w:rsidRPr="0065239B">
              <w:rPr>
                <w:rFonts w:ascii="Tahoma" w:hAnsi="Tahoma" w:cs="Tahoma"/>
                <w:color w:val="004A90"/>
                <w:sz w:val="22"/>
              </w:rPr>
              <w:t>La Paz, Bolivia</w:t>
            </w:r>
          </w:p>
        </w:tc>
      </w:tr>
      <w:tr w:rsidR="002325F7" w:rsidRPr="0065239B" w14:paraId="1C5B3E64" w14:textId="77777777" w:rsidTr="002325F7">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51BF7AD"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Nombre del Encargado de la Reunión de Aclaración:</w:t>
            </w:r>
          </w:p>
        </w:tc>
        <w:tc>
          <w:tcPr>
            <w:tcW w:w="4562" w:type="dxa"/>
            <w:tcBorders>
              <w:left w:val="single" w:sz="4" w:space="0" w:color="FFFFFF"/>
              <w:bottom w:val="single" w:sz="4" w:space="0" w:color="004990"/>
            </w:tcBorders>
            <w:vAlign w:val="center"/>
          </w:tcPr>
          <w:p w14:paraId="4CF98B21" w14:textId="77777777" w:rsidR="002325F7" w:rsidRPr="0065239B" w:rsidRDefault="002325F7" w:rsidP="002325F7">
            <w:pPr>
              <w:outlineLvl w:val="2"/>
              <w:rPr>
                <w:rFonts w:ascii="Tahoma" w:hAnsi="Tahoma" w:cs="Tahoma"/>
                <w:color w:val="004A90"/>
              </w:rPr>
            </w:pPr>
            <w:r w:rsidRPr="0065239B">
              <w:rPr>
                <w:rFonts w:ascii="Tahoma" w:hAnsi="Tahoma" w:cs="Tahoma"/>
                <w:color w:val="004A90"/>
                <w:sz w:val="22"/>
                <w:szCs w:val="20"/>
                <w:lang w:val="es-BO" w:eastAsia="en-US"/>
              </w:rPr>
              <w:t>Alberto Coronel</w:t>
            </w:r>
          </w:p>
        </w:tc>
      </w:tr>
    </w:tbl>
    <w:p w14:paraId="73754E27" w14:textId="77777777" w:rsidR="002325F7" w:rsidRPr="0065239B" w:rsidRDefault="002325F7" w:rsidP="002325F7">
      <w:pPr>
        <w:pStyle w:val="Continuarlista"/>
        <w:spacing w:before="120" w:after="0"/>
        <w:ind w:left="709"/>
        <w:rPr>
          <w:rFonts w:ascii="Tahoma" w:hAnsi="Tahoma" w:cs="Tahoma"/>
          <w:color w:val="004A90"/>
          <w:sz w:val="22"/>
        </w:rPr>
      </w:pPr>
      <w:r w:rsidRPr="0065239B">
        <w:rPr>
          <w:rFonts w:ascii="Tahoma" w:hAnsi="Tahoma" w:cs="Tahoma"/>
          <w:color w:val="004A90"/>
          <w:sz w:val="22"/>
        </w:rPr>
        <w:t>Las consultas por escrito y las efectuadas verbalmente en la Reunión de Aclaración serán respondidas e incluidas en el Acta de reunión y publicadas en la página WEB de ENTEL S.A.</w:t>
      </w:r>
    </w:p>
    <w:p w14:paraId="76442779" w14:textId="77777777" w:rsidR="002325F7" w:rsidRPr="0065239B" w:rsidRDefault="002325F7" w:rsidP="002325F7">
      <w:pPr>
        <w:spacing w:before="120"/>
        <w:ind w:left="709"/>
        <w:jc w:val="both"/>
        <w:rPr>
          <w:rFonts w:ascii="Tahoma" w:hAnsi="Tahoma" w:cs="Tahoma"/>
          <w:color w:val="004A90"/>
          <w:sz w:val="22"/>
          <w:szCs w:val="22"/>
        </w:rPr>
      </w:pPr>
      <w:r w:rsidRPr="0065239B">
        <w:rPr>
          <w:rFonts w:ascii="Tahoma" w:hAnsi="Tahoma" w:cs="Tahoma"/>
          <w:color w:val="004A90"/>
          <w:sz w:val="22"/>
        </w:rPr>
        <w:t>Una vez elaborada y aprobada el Acta de Reunión, formará parte del presente documento y será de aceptación obligatoria sin modificaciones posteriores por parte de los proponentes</w:t>
      </w:r>
      <w:r w:rsidRPr="0065239B">
        <w:rPr>
          <w:rFonts w:ascii="Tahoma" w:hAnsi="Tahoma" w:cs="Tahoma"/>
          <w:color w:val="004A90"/>
          <w:sz w:val="22"/>
          <w:szCs w:val="22"/>
        </w:rPr>
        <w:t>.</w:t>
      </w:r>
    </w:p>
    <w:p w14:paraId="2FAB5028" w14:textId="77777777" w:rsidR="002325F7" w:rsidRPr="0065239B" w:rsidRDefault="002325F7" w:rsidP="002325F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Presentación de Propuestas</w:t>
      </w:r>
    </w:p>
    <w:p w14:paraId="5A2EEA78" w14:textId="77777777" w:rsidR="002325F7" w:rsidRPr="0065239B" w:rsidRDefault="002325F7" w:rsidP="002325F7">
      <w:pPr>
        <w:pStyle w:val="Prrafodelista"/>
        <w:spacing w:before="120"/>
        <w:ind w:left="567"/>
        <w:jc w:val="both"/>
        <w:rPr>
          <w:rFonts w:ascii="Tahoma" w:hAnsi="Tahoma" w:cs="Tahoma"/>
          <w:color w:val="004A90"/>
          <w:sz w:val="22"/>
          <w:szCs w:val="22"/>
        </w:rPr>
      </w:pPr>
      <w:r w:rsidRPr="0065239B">
        <w:rPr>
          <w:rFonts w:ascii="Tahoma" w:hAnsi="Tahoma" w:cs="Tahoma"/>
          <w:color w:val="004A90"/>
          <w:sz w:val="22"/>
          <w:szCs w:val="22"/>
        </w:rPr>
        <w:t xml:space="preserve">Las propuestas deben presentarse sólo en las oficinas de ENTEL S.A. (Calle Federico Suazo N° 1771, Piso 6 </w:t>
      </w:r>
      <w:r w:rsidRPr="0065239B">
        <w:rPr>
          <w:rFonts w:ascii="Tahoma" w:hAnsi="Tahoma" w:cs="Tahoma"/>
          <w:b/>
          <w:color w:val="004A90"/>
          <w:sz w:val="22"/>
          <w:szCs w:val="22"/>
        </w:rPr>
        <w:t>(Subgerencia de Adquisiciones)</w:t>
      </w:r>
      <w:r w:rsidRPr="0065239B">
        <w:rPr>
          <w:rFonts w:ascii="Tahoma" w:hAnsi="Tahoma" w:cs="Tahoma"/>
          <w:color w:val="004A90"/>
          <w:sz w:val="22"/>
          <w:szCs w:val="22"/>
        </w:rPr>
        <w:t>, hasta el día:</w:t>
      </w:r>
    </w:p>
    <w:p w14:paraId="54E5D290" w14:textId="77777777" w:rsidR="002325F7" w:rsidRPr="0065239B" w:rsidRDefault="002325F7" w:rsidP="002325F7">
      <w:pPr>
        <w:pStyle w:val="Prrafodelista"/>
        <w:spacing w:before="120"/>
        <w:ind w:left="567"/>
        <w:jc w:val="both"/>
        <w:rPr>
          <w:rFonts w:ascii="Tahoma" w:hAnsi="Tahoma" w:cs="Tahoma"/>
          <w:color w:val="004A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325F7" w:rsidRPr="0065239B" w14:paraId="7D15CB96" w14:textId="77777777" w:rsidTr="002325F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FCBB768" w14:textId="77777777" w:rsidR="002325F7" w:rsidRPr="0065239B" w:rsidRDefault="002325F7" w:rsidP="002325F7">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1547C323" w14:textId="0CEE6A42" w:rsidR="002325F7" w:rsidRPr="0065239B" w:rsidRDefault="002325F7" w:rsidP="002325F7">
            <w:pPr>
              <w:ind w:left="1276" w:hanging="1276"/>
              <w:jc w:val="both"/>
              <w:rPr>
                <w:rFonts w:ascii="Tahoma" w:hAnsi="Tahoma" w:cs="Tahoma"/>
                <w:color w:val="004A90"/>
                <w:sz w:val="22"/>
                <w:szCs w:val="22"/>
              </w:rPr>
            </w:pPr>
            <w:r>
              <w:rPr>
                <w:rFonts w:ascii="Tahoma" w:hAnsi="Tahoma" w:cs="Tahoma"/>
                <w:color w:val="004A90"/>
                <w:sz w:val="22"/>
                <w:szCs w:val="22"/>
              </w:rPr>
              <w:t>19</w:t>
            </w:r>
            <w:r w:rsidRPr="0065239B">
              <w:rPr>
                <w:rFonts w:ascii="Tahoma" w:hAnsi="Tahoma" w:cs="Tahoma"/>
                <w:color w:val="004A90"/>
                <w:sz w:val="22"/>
                <w:szCs w:val="22"/>
              </w:rPr>
              <w:t xml:space="preserve"> de </w:t>
            </w:r>
            <w:r>
              <w:rPr>
                <w:rFonts w:ascii="Tahoma" w:hAnsi="Tahoma" w:cs="Tahoma"/>
                <w:color w:val="004A90"/>
                <w:sz w:val="22"/>
                <w:szCs w:val="22"/>
              </w:rPr>
              <w:t>mayo</w:t>
            </w:r>
            <w:r w:rsidRPr="0065239B">
              <w:rPr>
                <w:rFonts w:ascii="Tahoma" w:hAnsi="Tahoma" w:cs="Tahoma"/>
                <w:color w:val="004A90"/>
                <w:sz w:val="22"/>
                <w:szCs w:val="22"/>
              </w:rPr>
              <w:t xml:space="preserve"> de 2017</w:t>
            </w:r>
          </w:p>
        </w:tc>
      </w:tr>
      <w:tr w:rsidR="002325F7" w:rsidRPr="0065239B" w14:paraId="55BB37C9" w14:textId="77777777" w:rsidTr="002325F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8302A56" w14:textId="77777777" w:rsidR="002325F7" w:rsidRPr="0065239B" w:rsidRDefault="002325F7" w:rsidP="002325F7">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7AD4EDFF" w14:textId="77777777" w:rsidR="002325F7" w:rsidRPr="0065239B" w:rsidRDefault="002325F7" w:rsidP="002325F7">
            <w:pPr>
              <w:ind w:left="1276" w:hanging="1276"/>
              <w:jc w:val="both"/>
              <w:rPr>
                <w:rFonts w:ascii="Tahoma" w:hAnsi="Tahoma" w:cs="Tahoma"/>
                <w:color w:val="004A90"/>
                <w:sz w:val="22"/>
                <w:szCs w:val="22"/>
              </w:rPr>
            </w:pPr>
            <w:r w:rsidRPr="0065239B">
              <w:rPr>
                <w:rFonts w:ascii="Tahoma" w:hAnsi="Tahoma" w:cs="Tahoma"/>
                <w:color w:val="004A90"/>
                <w:sz w:val="22"/>
                <w:szCs w:val="22"/>
              </w:rPr>
              <w:t>15:30</w:t>
            </w:r>
          </w:p>
        </w:tc>
      </w:tr>
    </w:tbl>
    <w:p w14:paraId="0A580672" w14:textId="77777777" w:rsidR="002325F7" w:rsidRPr="0065239B" w:rsidRDefault="002325F7" w:rsidP="002325F7">
      <w:pPr>
        <w:spacing w:before="120"/>
        <w:ind w:left="709"/>
        <w:jc w:val="both"/>
        <w:rPr>
          <w:rFonts w:ascii="Tahoma" w:hAnsi="Tahoma" w:cs="Tahoma"/>
          <w:color w:val="004A90"/>
          <w:sz w:val="22"/>
          <w:szCs w:val="24"/>
        </w:rPr>
      </w:pPr>
      <w:r w:rsidRPr="0065239B">
        <w:rPr>
          <w:rFonts w:ascii="Tahoma" w:hAnsi="Tahoma" w:cs="Tahoma"/>
          <w:color w:val="004A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6DFBF085" w14:textId="77777777" w:rsidR="002325F7" w:rsidRPr="0065239B" w:rsidRDefault="002325F7" w:rsidP="002325F7">
      <w:pPr>
        <w:spacing w:before="120"/>
        <w:ind w:left="709"/>
        <w:jc w:val="both"/>
        <w:rPr>
          <w:rFonts w:ascii="Tahoma" w:hAnsi="Tahoma" w:cs="Tahoma"/>
          <w:color w:val="004A90"/>
          <w:sz w:val="22"/>
          <w:szCs w:val="24"/>
        </w:rPr>
      </w:pPr>
      <w:r w:rsidRPr="0065239B">
        <w:rPr>
          <w:rFonts w:ascii="Tahoma" w:hAnsi="Tahoma" w:cs="Tahoma"/>
          <w:color w:val="004A90"/>
          <w:sz w:val="22"/>
          <w:szCs w:val="24"/>
        </w:rPr>
        <w:t>Las ofertas de los proponentes deberán estructurarse de acuerdo a las siguientes instrucciones:</w:t>
      </w:r>
    </w:p>
    <w:p w14:paraId="7547057D" w14:textId="77777777" w:rsidR="002325F7" w:rsidRPr="0065239B" w:rsidRDefault="002325F7" w:rsidP="002325F7">
      <w:pPr>
        <w:spacing w:before="120"/>
        <w:ind w:left="709" w:firstLine="707"/>
        <w:rPr>
          <w:rFonts w:ascii="Tahoma" w:hAnsi="Tahoma" w:cs="Tahoma"/>
          <w:b/>
          <w:color w:val="004A90"/>
          <w:sz w:val="22"/>
          <w:szCs w:val="24"/>
        </w:rPr>
      </w:pPr>
      <w:r w:rsidRPr="0065239B">
        <w:rPr>
          <w:rFonts w:ascii="Tahoma" w:hAnsi="Tahoma" w:cs="Tahoma"/>
          <w:b/>
          <w:color w:val="004A90"/>
          <w:sz w:val="22"/>
          <w:szCs w:val="24"/>
        </w:rPr>
        <w:t>SOBRE “A” – DOCUMENTOS ADMINISTRATIVOS.</w:t>
      </w:r>
    </w:p>
    <w:p w14:paraId="40AA9142" w14:textId="77777777" w:rsidR="002325F7" w:rsidRPr="0065239B" w:rsidRDefault="002325F7" w:rsidP="002325F7">
      <w:pPr>
        <w:spacing w:before="120"/>
        <w:ind w:left="709" w:firstLine="707"/>
        <w:rPr>
          <w:rFonts w:ascii="Tahoma" w:hAnsi="Tahoma" w:cs="Tahoma"/>
          <w:b/>
          <w:color w:val="004A90"/>
          <w:sz w:val="22"/>
          <w:szCs w:val="24"/>
        </w:rPr>
      </w:pPr>
      <w:r w:rsidRPr="0065239B">
        <w:rPr>
          <w:rFonts w:ascii="Tahoma" w:hAnsi="Tahoma" w:cs="Tahoma"/>
          <w:b/>
          <w:color w:val="004A90"/>
          <w:sz w:val="22"/>
          <w:szCs w:val="24"/>
        </w:rPr>
        <w:t>SOBRE “B” – PROPUESTA TÉCNICA (Original + Copia Digital).</w:t>
      </w:r>
    </w:p>
    <w:p w14:paraId="6A936CC3" w14:textId="77777777" w:rsidR="002325F7" w:rsidRPr="0065239B" w:rsidRDefault="002325F7" w:rsidP="002325F7">
      <w:pPr>
        <w:spacing w:before="120"/>
        <w:ind w:left="709" w:firstLine="707"/>
        <w:rPr>
          <w:rFonts w:ascii="Tahoma" w:hAnsi="Tahoma" w:cs="Tahoma"/>
          <w:b/>
          <w:color w:val="004A90"/>
          <w:sz w:val="22"/>
          <w:szCs w:val="24"/>
        </w:rPr>
      </w:pPr>
      <w:r w:rsidRPr="0065239B">
        <w:rPr>
          <w:rFonts w:ascii="Tahoma" w:hAnsi="Tahoma" w:cs="Tahoma"/>
          <w:b/>
          <w:color w:val="004A90"/>
          <w:sz w:val="22"/>
          <w:szCs w:val="24"/>
        </w:rPr>
        <w:t>SOBRE “C” – PROPUESTA ECONÓMICA (Original + Copia Digital).</w:t>
      </w:r>
    </w:p>
    <w:p w14:paraId="34C0623C" w14:textId="77777777" w:rsidR="002325F7" w:rsidRPr="0065239B" w:rsidRDefault="002325F7" w:rsidP="002325F7">
      <w:pPr>
        <w:spacing w:before="120"/>
        <w:ind w:left="709"/>
        <w:jc w:val="both"/>
        <w:rPr>
          <w:rFonts w:ascii="Tahoma" w:hAnsi="Tahoma" w:cs="Tahoma"/>
          <w:color w:val="004A90"/>
          <w:sz w:val="22"/>
          <w:szCs w:val="24"/>
        </w:rPr>
      </w:pPr>
      <w:r w:rsidRPr="0065239B">
        <w:rPr>
          <w:rFonts w:ascii="Tahoma" w:hAnsi="Tahoma" w:cs="Tahoma"/>
          <w:color w:val="004A90"/>
          <w:sz w:val="22"/>
          <w:szCs w:val="24"/>
        </w:rPr>
        <w:t xml:space="preserve">Cada parte será presentada en un sobre o paquete cerrado, de manera separada; </w:t>
      </w:r>
      <w:r w:rsidRPr="006F7F16">
        <w:rPr>
          <w:rFonts w:ascii="Tahoma" w:hAnsi="Tahoma" w:cs="Tahoma"/>
          <w:color w:val="004990"/>
          <w:sz w:val="22"/>
          <w:szCs w:val="22"/>
          <w:lang w:val="es-BO" w:bidi="en-US"/>
        </w:rPr>
        <w:t>tanto</w:t>
      </w:r>
      <w:r w:rsidRPr="0065239B">
        <w:rPr>
          <w:rFonts w:ascii="Tahoma" w:hAnsi="Tahoma" w:cs="Tahoma"/>
          <w:color w:val="004A90"/>
          <w:sz w:val="22"/>
          <w:szCs w:val="24"/>
        </w:rPr>
        <w:t xml:space="preserve"> la Parte Técnica y la Parte Económica deberán contener </w:t>
      </w:r>
      <w:r w:rsidRPr="006F7F16">
        <w:rPr>
          <w:rFonts w:ascii="Tahoma" w:hAnsi="Tahoma" w:cs="Tahoma"/>
          <w:color w:val="004990"/>
          <w:sz w:val="22"/>
          <w:szCs w:val="22"/>
          <w:lang w:val="es-BO" w:bidi="en-US"/>
        </w:rPr>
        <w:t xml:space="preserve">obligatoriamente una </w:t>
      </w:r>
      <w:r w:rsidRPr="0065239B">
        <w:rPr>
          <w:rFonts w:ascii="Tahoma" w:hAnsi="Tahoma" w:cs="Tahoma"/>
          <w:color w:val="004A90"/>
          <w:sz w:val="22"/>
          <w:szCs w:val="24"/>
        </w:rPr>
        <w:t xml:space="preserve">copia digital </w:t>
      </w:r>
      <w:r w:rsidRPr="006F7F16">
        <w:rPr>
          <w:rFonts w:ascii="Tahoma" w:hAnsi="Tahoma" w:cs="Tahoma"/>
          <w:color w:val="004990"/>
          <w:sz w:val="22"/>
          <w:szCs w:val="22"/>
          <w:lang w:val="es-BO" w:bidi="en-US"/>
        </w:rPr>
        <w:t>idéntica a la presentada de manera impresa</w:t>
      </w:r>
      <w:r>
        <w:rPr>
          <w:rFonts w:ascii="Tahoma" w:hAnsi="Tahoma" w:cs="Tahoma"/>
          <w:color w:val="004990"/>
          <w:sz w:val="22"/>
          <w:szCs w:val="22"/>
          <w:lang w:val="es-BO" w:bidi="en-US"/>
        </w:rPr>
        <w:t xml:space="preserve"> </w:t>
      </w:r>
      <w:r w:rsidRPr="0065239B">
        <w:rPr>
          <w:rFonts w:ascii="Tahoma" w:hAnsi="Tahoma" w:cs="Tahoma"/>
          <w:color w:val="004A90"/>
          <w:sz w:val="22"/>
          <w:szCs w:val="24"/>
        </w:rPr>
        <w:t>de los documentos correspondientes debidamente marcados como "ORIGINAL" y "COPIA DIGITAL" los cuales deberán estar foliados, sellados y presentados con la siguiente inscripción:</w:t>
      </w:r>
    </w:p>
    <w:p w14:paraId="53857921" w14:textId="77777777" w:rsidR="002325F7" w:rsidRPr="0065239B" w:rsidRDefault="002325F7" w:rsidP="002325F7">
      <w:pPr>
        <w:spacing w:before="120"/>
        <w:ind w:left="709"/>
        <w:jc w:val="both"/>
        <w:rPr>
          <w:rFonts w:ascii="Tahoma" w:hAnsi="Tahoma" w:cs="Tahoma"/>
          <w:color w:val="004A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2325F7" w:rsidRPr="0065239B" w14:paraId="20935917" w14:textId="77777777" w:rsidTr="002325F7">
        <w:trPr>
          <w:trHeight w:val="1836"/>
          <w:jc w:val="center"/>
        </w:trPr>
        <w:tc>
          <w:tcPr>
            <w:tcW w:w="7690" w:type="dxa"/>
            <w:vAlign w:val="center"/>
          </w:tcPr>
          <w:p w14:paraId="4284BEF4" w14:textId="77777777"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ENTEL S.A.</w:t>
            </w:r>
          </w:p>
          <w:p w14:paraId="799E79EB" w14:textId="0F6F5A76"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LICITACIÓN PUBLICA N° 0</w:t>
            </w:r>
            <w:r>
              <w:rPr>
                <w:rFonts w:ascii="Tahoma" w:hAnsi="Tahoma" w:cs="Tahoma"/>
                <w:color w:val="004A90"/>
                <w:sz w:val="22"/>
                <w:szCs w:val="22"/>
              </w:rPr>
              <w:t>40</w:t>
            </w:r>
            <w:r w:rsidRPr="0065239B">
              <w:rPr>
                <w:rFonts w:ascii="Tahoma" w:hAnsi="Tahoma" w:cs="Tahoma"/>
                <w:color w:val="004A90"/>
                <w:sz w:val="22"/>
                <w:szCs w:val="22"/>
              </w:rPr>
              <w:t>/2017</w:t>
            </w:r>
          </w:p>
          <w:p w14:paraId="45182E44" w14:textId="15D9FB05" w:rsidR="002325F7" w:rsidRPr="002325F7" w:rsidRDefault="002325F7" w:rsidP="002325F7">
            <w:pPr>
              <w:ind w:left="133"/>
              <w:jc w:val="center"/>
              <w:rPr>
                <w:rFonts w:ascii="Tahoma" w:hAnsi="Tahoma" w:cs="Tahoma"/>
                <w:b/>
                <w:color w:val="004A90"/>
                <w:sz w:val="22"/>
                <w:szCs w:val="22"/>
              </w:rPr>
            </w:pPr>
            <w:r w:rsidRPr="002325F7">
              <w:rPr>
                <w:rFonts w:ascii="Tahoma" w:hAnsi="Tahoma" w:cs="Tahoma"/>
                <w:b/>
                <w:color w:val="004A90"/>
                <w:sz w:val="22"/>
                <w:szCs w:val="22"/>
              </w:rPr>
              <w:t>“PROVISIÓN E INSTALACIÓN DE SISTEMAS DE ENERGÍA AC/DC Y CLIMATIZACIÓN- CAPITALES DE MUNICIPIO”</w:t>
            </w:r>
          </w:p>
          <w:p w14:paraId="4FB8200F" w14:textId="48D4B2D7" w:rsidR="002325F7" w:rsidRDefault="002325F7" w:rsidP="002325F7">
            <w:pPr>
              <w:ind w:left="133"/>
              <w:jc w:val="center"/>
              <w:rPr>
                <w:rFonts w:ascii="Tahoma" w:hAnsi="Tahoma" w:cs="Tahoma"/>
                <w:color w:val="004A90"/>
                <w:sz w:val="22"/>
                <w:szCs w:val="22"/>
              </w:rPr>
            </w:pPr>
            <w:r w:rsidRPr="002325F7">
              <w:rPr>
                <w:rFonts w:ascii="Tahoma" w:hAnsi="Tahoma" w:cs="Tahoma"/>
                <w:b/>
                <w:color w:val="004A90"/>
                <w:sz w:val="22"/>
                <w:szCs w:val="22"/>
              </w:rPr>
              <w:t>PROYECTO: RN-2017-IFO</w:t>
            </w:r>
            <w:r w:rsidRPr="0065239B">
              <w:rPr>
                <w:rFonts w:ascii="Tahoma" w:hAnsi="Tahoma" w:cs="Tahoma"/>
                <w:color w:val="004A90"/>
                <w:sz w:val="22"/>
                <w:szCs w:val="22"/>
              </w:rPr>
              <w:t xml:space="preserve"> </w:t>
            </w:r>
          </w:p>
          <w:p w14:paraId="63259D6B" w14:textId="77777777" w:rsidR="005007F2" w:rsidRPr="0065239B" w:rsidRDefault="005007F2" w:rsidP="002325F7">
            <w:pPr>
              <w:ind w:left="133"/>
              <w:jc w:val="center"/>
              <w:rPr>
                <w:rFonts w:ascii="Tahoma" w:hAnsi="Tahoma" w:cs="Tahoma"/>
                <w:color w:val="004A90"/>
                <w:sz w:val="22"/>
                <w:szCs w:val="22"/>
              </w:rPr>
            </w:pPr>
          </w:p>
          <w:p w14:paraId="65B2CAAB" w14:textId="77777777"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RAZÓN SOCIAL DEL PROPONENTE</w:t>
            </w:r>
          </w:p>
          <w:p w14:paraId="1715FF8E" w14:textId="77777777"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TELÉFONO FAX – EMAIL</w:t>
            </w:r>
          </w:p>
          <w:p w14:paraId="41F9A09C" w14:textId="77777777"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ORIGINAL</w:t>
            </w:r>
          </w:p>
        </w:tc>
      </w:tr>
    </w:tbl>
    <w:p w14:paraId="4FCD87B8" w14:textId="77777777" w:rsidR="002325F7" w:rsidRPr="0065239B" w:rsidRDefault="002325F7" w:rsidP="002325F7">
      <w:pPr>
        <w:spacing w:before="120"/>
        <w:ind w:left="567"/>
        <w:jc w:val="both"/>
        <w:rPr>
          <w:rFonts w:ascii="Tahoma" w:hAnsi="Tahoma" w:cs="Tahoma"/>
          <w:color w:val="004A90"/>
          <w:sz w:val="22"/>
          <w:szCs w:val="22"/>
          <w:lang w:eastAsia="en-US"/>
        </w:rPr>
      </w:pPr>
      <w:r w:rsidRPr="0065239B">
        <w:rPr>
          <w:rFonts w:ascii="Tahoma" w:hAnsi="Tahoma" w:cs="Tahoma"/>
          <w:color w:val="004A90"/>
          <w:sz w:val="22"/>
          <w:szCs w:val="22"/>
          <w:lang w:eastAsia="en-US"/>
        </w:rPr>
        <w:t>La apertura de sobres se efectuará en un acto público el día:</w:t>
      </w:r>
    </w:p>
    <w:p w14:paraId="1ADC78CF" w14:textId="77777777" w:rsidR="002325F7" w:rsidRPr="0065239B" w:rsidRDefault="002325F7" w:rsidP="002325F7">
      <w:pPr>
        <w:ind w:left="567"/>
        <w:jc w:val="both"/>
        <w:rPr>
          <w:rFonts w:ascii="Tahoma" w:hAnsi="Tahoma" w:cs="Tahoma"/>
          <w:strike/>
          <w:color w:val="004A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325F7" w:rsidRPr="0065239B" w14:paraId="24B1FD10" w14:textId="77777777" w:rsidTr="002325F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713644F" w14:textId="77777777" w:rsidR="002325F7" w:rsidRPr="0065239B" w:rsidRDefault="002325F7" w:rsidP="002325F7">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5DFBECA2" w14:textId="5499AB58" w:rsidR="002325F7" w:rsidRPr="0065239B" w:rsidRDefault="00DD3276" w:rsidP="002325F7">
            <w:pPr>
              <w:rPr>
                <w:rFonts w:ascii="Tahoma" w:hAnsi="Tahoma" w:cs="Tahoma"/>
                <w:color w:val="004A90"/>
                <w:sz w:val="22"/>
                <w:szCs w:val="22"/>
              </w:rPr>
            </w:pPr>
            <w:r>
              <w:rPr>
                <w:rFonts w:ascii="Tahoma" w:hAnsi="Tahoma" w:cs="Tahoma"/>
                <w:color w:val="004A90"/>
                <w:sz w:val="22"/>
                <w:szCs w:val="22"/>
              </w:rPr>
              <w:t>19</w:t>
            </w:r>
            <w:r w:rsidR="002325F7" w:rsidRPr="0065239B">
              <w:rPr>
                <w:rFonts w:ascii="Tahoma" w:hAnsi="Tahoma" w:cs="Tahoma"/>
                <w:color w:val="004A90"/>
                <w:sz w:val="22"/>
                <w:szCs w:val="22"/>
              </w:rPr>
              <w:t xml:space="preserve"> de </w:t>
            </w:r>
            <w:r w:rsidR="002325F7">
              <w:rPr>
                <w:rFonts w:ascii="Tahoma" w:hAnsi="Tahoma" w:cs="Tahoma"/>
                <w:color w:val="004A90"/>
                <w:sz w:val="22"/>
                <w:szCs w:val="22"/>
              </w:rPr>
              <w:t>mayo</w:t>
            </w:r>
            <w:r w:rsidR="002325F7" w:rsidRPr="0065239B">
              <w:rPr>
                <w:rFonts w:ascii="Tahoma" w:hAnsi="Tahoma" w:cs="Tahoma"/>
                <w:color w:val="004A90"/>
                <w:sz w:val="22"/>
                <w:szCs w:val="22"/>
              </w:rPr>
              <w:t xml:space="preserve"> de 2017</w:t>
            </w:r>
          </w:p>
        </w:tc>
      </w:tr>
      <w:tr w:rsidR="002325F7" w:rsidRPr="0065239B" w14:paraId="44BB2AA7" w14:textId="77777777" w:rsidTr="002325F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B460C1A" w14:textId="77777777" w:rsidR="002325F7" w:rsidRPr="0065239B" w:rsidRDefault="002325F7" w:rsidP="002325F7">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294B319D" w14:textId="77777777" w:rsidR="002325F7" w:rsidRPr="0065239B" w:rsidRDefault="002325F7" w:rsidP="002325F7">
            <w:pPr>
              <w:rPr>
                <w:rFonts w:ascii="Tahoma" w:hAnsi="Tahoma" w:cs="Tahoma"/>
                <w:color w:val="004A90"/>
                <w:sz w:val="22"/>
                <w:szCs w:val="22"/>
              </w:rPr>
            </w:pPr>
            <w:r w:rsidRPr="0065239B">
              <w:rPr>
                <w:rFonts w:ascii="Tahoma" w:hAnsi="Tahoma" w:cs="Tahoma"/>
                <w:color w:val="004A90"/>
                <w:sz w:val="22"/>
                <w:szCs w:val="22"/>
              </w:rPr>
              <w:t>16:00</w:t>
            </w:r>
          </w:p>
        </w:tc>
      </w:tr>
    </w:tbl>
    <w:p w14:paraId="5B60219B" w14:textId="77777777" w:rsidR="002325F7" w:rsidRPr="0065239B" w:rsidRDefault="002325F7" w:rsidP="002325F7">
      <w:pPr>
        <w:ind w:left="1843"/>
        <w:jc w:val="both"/>
        <w:rPr>
          <w:rFonts w:ascii="Tahoma" w:hAnsi="Tahoma" w:cs="Tahoma"/>
          <w:i/>
          <w:color w:val="004A90"/>
        </w:rPr>
      </w:pPr>
      <w:r w:rsidRPr="0065239B">
        <w:rPr>
          <w:rFonts w:ascii="Tahoma" w:hAnsi="Tahoma" w:cs="Tahoma"/>
          <w:i/>
          <w:color w:val="004A90"/>
        </w:rPr>
        <w:t>(*) Véase la secuencia establecida en el acápite 9 del presente documento</w:t>
      </w:r>
    </w:p>
    <w:p w14:paraId="11F62874" w14:textId="77777777" w:rsidR="002325F7" w:rsidRPr="0065239B" w:rsidRDefault="002325F7" w:rsidP="005A26F7">
      <w:pPr>
        <w:pStyle w:val="Prrafodelista"/>
        <w:numPr>
          <w:ilvl w:val="1"/>
          <w:numId w:val="72"/>
        </w:numPr>
        <w:spacing w:before="120"/>
        <w:ind w:left="1134" w:hanging="567"/>
        <w:jc w:val="both"/>
        <w:outlineLvl w:val="2"/>
        <w:rPr>
          <w:rFonts w:ascii="Tahoma" w:hAnsi="Tahoma" w:cs="Tahoma"/>
          <w:color w:val="004A90"/>
          <w:sz w:val="22"/>
          <w:szCs w:val="22"/>
        </w:rPr>
      </w:pPr>
      <w:r w:rsidRPr="0065239B">
        <w:rPr>
          <w:rFonts w:ascii="Tahoma" w:hAnsi="Tahoma" w:cs="Tahoma"/>
          <w:b/>
          <w:color w:val="004A90"/>
          <w:sz w:val="22"/>
          <w:szCs w:val="22"/>
          <w:u w:val="single"/>
          <w:lang w:bidi="en-US"/>
        </w:rPr>
        <w:t>Sobre A</w:t>
      </w:r>
      <w:r w:rsidRPr="0065239B">
        <w:rPr>
          <w:rFonts w:ascii="Tahoma" w:hAnsi="Tahoma" w:cs="Tahoma"/>
          <w:color w:val="004A90"/>
          <w:sz w:val="22"/>
          <w:szCs w:val="22"/>
          <w:u w:val="single"/>
          <w:lang w:bidi="en-US"/>
        </w:rPr>
        <w:t>:</w:t>
      </w:r>
      <w:r w:rsidRPr="0065239B">
        <w:rPr>
          <w:rFonts w:ascii="Tahoma" w:hAnsi="Tahoma" w:cs="Tahoma"/>
          <w:color w:val="004A90"/>
          <w:sz w:val="22"/>
          <w:szCs w:val="22"/>
          <w:lang w:bidi="en-US"/>
        </w:rPr>
        <w:t xml:space="preserve"> Debe tener la inscripción </w:t>
      </w:r>
      <w:r w:rsidRPr="0065239B">
        <w:rPr>
          <w:rFonts w:ascii="Tahoma" w:hAnsi="Tahoma" w:cs="Tahoma"/>
          <w:b/>
          <w:color w:val="004A90"/>
          <w:sz w:val="22"/>
          <w:szCs w:val="22"/>
          <w:lang w:bidi="en-US"/>
        </w:rPr>
        <w:t xml:space="preserve">“DOCUMENTOS ADMINISTRATIVOS” </w:t>
      </w:r>
      <w:r w:rsidRPr="0065239B">
        <w:rPr>
          <w:rFonts w:ascii="Tahoma" w:hAnsi="Tahoma" w:cs="Tahoma"/>
          <w:color w:val="004A90"/>
          <w:sz w:val="22"/>
          <w:szCs w:val="22"/>
        </w:rPr>
        <w:t xml:space="preserve">y debe contener la documentación de registro legal </w:t>
      </w:r>
      <w:r w:rsidRPr="0065239B">
        <w:rPr>
          <w:rFonts w:ascii="Tahoma" w:hAnsi="Tahoma" w:cs="Tahoma"/>
          <w:color w:val="004A90"/>
          <w:sz w:val="22"/>
          <w:szCs w:val="22"/>
          <w:u w:val="single"/>
        </w:rPr>
        <w:t xml:space="preserve">vigente </w:t>
      </w:r>
      <w:r w:rsidRPr="0065239B">
        <w:rPr>
          <w:rFonts w:ascii="Tahoma" w:hAnsi="Tahoma" w:cs="Tahoma"/>
          <w:color w:val="004A90"/>
          <w:sz w:val="22"/>
          <w:szCs w:val="22"/>
        </w:rPr>
        <w:t>del proponente, de acuerdo a requerimiento de ENTEL S.A.</w:t>
      </w:r>
      <w:r w:rsidRPr="005E18FD">
        <w:rPr>
          <w:rFonts w:ascii="Tahoma" w:hAnsi="Tahoma" w:cs="Tahoma"/>
          <w:color w:val="004990"/>
          <w:sz w:val="22"/>
          <w:szCs w:val="22"/>
          <w:lang w:val="es-BO" w:bidi="en-US"/>
        </w:rPr>
        <w:t xml:space="preserve"> </w:t>
      </w:r>
      <w:r w:rsidRPr="006F7F16">
        <w:rPr>
          <w:rFonts w:ascii="Tahoma" w:hAnsi="Tahoma" w:cs="Tahoma"/>
          <w:color w:val="004990"/>
          <w:sz w:val="22"/>
          <w:szCs w:val="22"/>
          <w:lang w:val="es-BO" w:bidi="en-US"/>
        </w:rPr>
        <w:t>la documentación presentada debe encontrarse foliada en su integridad, caso contrario la empresa proponente quedará inhabilitada</w:t>
      </w:r>
      <w:r w:rsidRPr="0065239B">
        <w:rPr>
          <w:rFonts w:ascii="Tahoma" w:hAnsi="Tahoma" w:cs="Tahoma"/>
          <w:color w:val="004A90"/>
          <w:sz w:val="22"/>
          <w:szCs w:val="22"/>
        </w:rPr>
        <w:t>:</w:t>
      </w:r>
    </w:p>
    <w:p w14:paraId="2B7AA842" w14:textId="77777777" w:rsidR="002325F7" w:rsidRPr="0065239B" w:rsidRDefault="002325F7" w:rsidP="005A26F7">
      <w:pPr>
        <w:pStyle w:val="Prrafodelista"/>
        <w:numPr>
          <w:ilvl w:val="2"/>
          <w:numId w:val="71"/>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Carta de Presentación firmada por el Representante Legal del proponente.</w:t>
      </w:r>
    </w:p>
    <w:p w14:paraId="1B95B5B5" w14:textId="77777777" w:rsidR="002325F7" w:rsidRPr="0065239B" w:rsidRDefault="002325F7" w:rsidP="005A26F7">
      <w:pPr>
        <w:pStyle w:val="Prrafodelista"/>
        <w:numPr>
          <w:ilvl w:val="2"/>
          <w:numId w:val="71"/>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del Testimonio de Constitución y modificaciones al mismo debidamente resellado en FUNDEMPRESA (Requisito no aplicado a empresas unipersonales).</w:t>
      </w:r>
    </w:p>
    <w:p w14:paraId="5968B067" w14:textId="77777777" w:rsidR="002325F7" w:rsidRPr="0065239B" w:rsidRDefault="002325F7" w:rsidP="005A26F7">
      <w:pPr>
        <w:pStyle w:val="Prrafodelista"/>
        <w:numPr>
          <w:ilvl w:val="2"/>
          <w:numId w:val="71"/>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20443C7B" w14:textId="556E578D" w:rsidR="002325F7" w:rsidRPr="0065239B" w:rsidRDefault="002325F7" w:rsidP="009558D2">
      <w:pPr>
        <w:pStyle w:val="Prrafodelista"/>
        <w:numPr>
          <w:ilvl w:val="2"/>
          <w:numId w:val="71"/>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 xml:space="preserve">Fotocopia simple del Certificado de Actualización de la Matrícula de Comercio ante FUNDEMPRESA debidamente actualizada y vigente a su presentación, la empresa deberá tener como objeto el rubro de </w:t>
      </w:r>
      <w:r w:rsidR="009558D2" w:rsidRPr="005007F2">
        <w:rPr>
          <w:rFonts w:ascii="Tahoma" w:hAnsi="Tahoma" w:cs="Tahoma"/>
          <w:color w:val="004A90"/>
          <w:sz w:val="22"/>
          <w:szCs w:val="22"/>
          <w:lang w:bidi="en-US"/>
        </w:rPr>
        <w:t>Telecomunicaciones relacionadas a Sistemas de Energía y Climatización</w:t>
      </w:r>
      <w:r w:rsidR="009558D2" w:rsidRPr="009558D2">
        <w:rPr>
          <w:rFonts w:ascii="Tahoma" w:hAnsi="Tahoma" w:cs="Tahoma"/>
          <w:color w:val="004A90"/>
          <w:sz w:val="22"/>
          <w:szCs w:val="22"/>
          <w:lang w:bidi="en-US"/>
        </w:rPr>
        <w:t xml:space="preserve"> </w:t>
      </w:r>
      <w:r w:rsidRPr="0065239B">
        <w:rPr>
          <w:rFonts w:ascii="Tahoma" w:hAnsi="Tahoma" w:cs="Tahoma"/>
          <w:color w:val="004A90"/>
          <w:sz w:val="22"/>
          <w:szCs w:val="22"/>
          <w:lang w:bidi="en-US"/>
        </w:rPr>
        <w:t>y/o actividades inherentes al objeto del presente proceso de contratación. (Matrícula de Registro de Empresa en Bolivia, si se trata de empresa constituida como Sociedad en cualquiera de las modalidades).</w:t>
      </w:r>
    </w:p>
    <w:p w14:paraId="74D10516" w14:textId="77777777" w:rsidR="002325F7" w:rsidRPr="0065239B" w:rsidRDefault="002325F7" w:rsidP="005A26F7">
      <w:pPr>
        <w:pStyle w:val="Prrafodelista"/>
        <w:numPr>
          <w:ilvl w:val="2"/>
          <w:numId w:val="71"/>
        </w:numPr>
        <w:spacing w:before="120"/>
        <w:jc w:val="both"/>
        <w:rPr>
          <w:rFonts w:ascii="Tahoma" w:hAnsi="Tahoma" w:cs="Tahoma"/>
          <w:color w:val="004A90"/>
          <w:sz w:val="22"/>
          <w:szCs w:val="22"/>
          <w:lang w:bidi="en-US"/>
        </w:rPr>
      </w:pPr>
      <w:r w:rsidRPr="0065239B">
        <w:rPr>
          <w:rFonts w:ascii="Tahoma" w:hAnsi="Tahoma" w:cs="Tahoma"/>
          <w:color w:val="004A90"/>
          <w:sz w:val="22"/>
          <w:szCs w:val="22"/>
          <w:lang w:bidi="en-US"/>
        </w:rPr>
        <w:t xml:space="preserve">Fotocopia simple de la certificación electrónica del Número de Identificación Tributaria (N.I.T.) vigente y actual al momento de la presentación. (El cual podrá ser impreso de la página WEB de impuestos máximo con un mes de anticipación). </w:t>
      </w:r>
    </w:p>
    <w:p w14:paraId="11BD04FF" w14:textId="77777777" w:rsidR="002325F7" w:rsidRPr="0065239B" w:rsidRDefault="002325F7" w:rsidP="005A26F7">
      <w:pPr>
        <w:pStyle w:val="Prrafodelista"/>
        <w:numPr>
          <w:ilvl w:val="2"/>
          <w:numId w:val="71"/>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 la Cédula de Identidad o Pasaporte del Representante Legal vigente a la fecha de presentación de la propuesta.</w:t>
      </w:r>
    </w:p>
    <w:p w14:paraId="1B75629C" w14:textId="77777777" w:rsidR="002325F7" w:rsidRPr="0065239B" w:rsidRDefault="002325F7" w:rsidP="005A26F7">
      <w:pPr>
        <w:pStyle w:val="Prrafodelista"/>
        <w:numPr>
          <w:ilvl w:val="2"/>
          <w:numId w:val="71"/>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0154C874" w14:textId="636F9789" w:rsidR="002325F7" w:rsidRDefault="002325F7" w:rsidP="005A26F7">
      <w:pPr>
        <w:pStyle w:val="Prrafodelista"/>
        <w:numPr>
          <w:ilvl w:val="2"/>
          <w:numId w:val="71"/>
        </w:numPr>
        <w:tabs>
          <w:tab w:val="left" w:pos="2268"/>
        </w:tabs>
        <w:spacing w:before="120"/>
        <w:jc w:val="both"/>
        <w:outlineLvl w:val="2"/>
        <w:rPr>
          <w:rFonts w:ascii="Tahoma" w:hAnsi="Tahoma" w:cs="Tahoma"/>
          <w:color w:val="004A90"/>
          <w:sz w:val="22"/>
          <w:szCs w:val="22"/>
          <w:lang w:bidi="en-US"/>
        </w:rPr>
      </w:pPr>
      <w:r w:rsidRPr="00AA2DC9">
        <w:rPr>
          <w:rFonts w:ascii="Tahoma" w:hAnsi="Tahoma" w:cs="Tahoma"/>
          <w:color w:val="004A90"/>
          <w:sz w:val="22"/>
          <w:szCs w:val="22"/>
        </w:rPr>
        <w:t xml:space="preserve">Boleta de Garantía de Seriedad de Propuesta con las características de: renovable, irrevocable, de ejecución inmediata y a primer requerimiento a favor de Entel S.A. y deben contar con una validez de 120 días calendario a partir de la fecha de presentación de su propuesta. Debe ser presentada en Dólares Americanos o su equivalente en bolivianos al tipo de cambio oficial a la fecha de presentación de propuestas. </w:t>
      </w:r>
    </w:p>
    <w:p w14:paraId="754A4B92" w14:textId="78F45FF7" w:rsidR="00594FBE" w:rsidRPr="0025606B" w:rsidRDefault="00594FBE" w:rsidP="00594FBE">
      <w:pPr>
        <w:pStyle w:val="Prrafodelista"/>
        <w:shd w:val="clear" w:color="auto" w:fill="FFFFFF"/>
        <w:spacing w:after="240"/>
        <w:ind w:left="2127"/>
        <w:jc w:val="both"/>
        <w:outlineLvl w:val="2"/>
        <w:rPr>
          <w:rFonts w:ascii="Tahoma" w:hAnsi="Tahoma" w:cs="Tahoma"/>
          <w:color w:val="365F91"/>
          <w:sz w:val="22"/>
          <w:szCs w:val="22"/>
        </w:rPr>
      </w:pPr>
      <w:r>
        <w:rPr>
          <w:rFonts w:ascii="Tahoma" w:hAnsi="Tahoma" w:cs="Tahoma"/>
          <w:color w:val="365F91"/>
          <w:sz w:val="22"/>
          <w:szCs w:val="22"/>
        </w:rPr>
        <w:t xml:space="preserve">Las </w:t>
      </w:r>
      <w:r w:rsidRPr="0025606B">
        <w:rPr>
          <w:rFonts w:ascii="Tahoma" w:hAnsi="Tahoma" w:cs="Tahoma"/>
          <w:color w:val="365F91"/>
          <w:sz w:val="22"/>
          <w:szCs w:val="22"/>
        </w:rPr>
        <w:t>garantías deben emitirse por ítem de acuerdo al siguiente detalle:</w:t>
      </w:r>
    </w:p>
    <w:p w14:paraId="3E42129B" w14:textId="77777777" w:rsidR="00594FBE" w:rsidRPr="000148AA" w:rsidRDefault="00594FBE" w:rsidP="00594FBE">
      <w:pPr>
        <w:pStyle w:val="Prrafodelista"/>
        <w:shd w:val="clear" w:color="auto" w:fill="FFFFFF"/>
        <w:spacing w:after="240"/>
        <w:ind w:left="1843"/>
        <w:jc w:val="both"/>
        <w:outlineLvl w:val="2"/>
        <w:rPr>
          <w:rFonts w:ascii="Tahoma" w:hAnsi="Tahoma" w:cs="Tahoma"/>
          <w:color w:val="365F91"/>
          <w:sz w:val="22"/>
          <w:szCs w:val="22"/>
          <w:highlight w:val="yellow"/>
        </w:rPr>
      </w:pPr>
    </w:p>
    <w:tbl>
      <w:tblPr>
        <w:tblW w:w="5188" w:type="dxa"/>
        <w:jc w:val="right"/>
        <w:tblCellMar>
          <w:left w:w="70" w:type="dxa"/>
          <w:right w:w="70" w:type="dxa"/>
        </w:tblCellMar>
        <w:tblLook w:val="04A0" w:firstRow="1" w:lastRow="0" w:firstColumn="1" w:lastColumn="0" w:noHBand="0" w:noVBand="1"/>
      </w:tblPr>
      <w:tblGrid>
        <w:gridCol w:w="609"/>
        <w:gridCol w:w="3340"/>
        <w:gridCol w:w="1239"/>
      </w:tblGrid>
      <w:tr w:rsidR="00594FBE" w:rsidRPr="000148AA" w14:paraId="47C7B1CC" w14:textId="77777777" w:rsidTr="00112CF4">
        <w:trPr>
          <w:trHeight w:val="849"/>
          <w:tblHeader/>
          <w:jc w:val="right"/>
        </w:trPr>
        <w:tc>
          <w:tcPr>
            <w:tcW w:w="5188" w:type="dxa"/>
            <w:gridSpan w:val="3"/>
            <w:tcBorders>
              <w:top w:val="single" w:sz="4" w:space="0" w:color="1F497D"/>
              <w:left w:val="single" w:sz="4" w:space="0" w:color="1F497D"/>
              <w:bottom w:val="single" w:sz="4" w:space="0" w:color="FFFFFF"/>
              <w:right w:val="single" w:sz="4" w:space="0" w:color="1F497D"/>
            </w:tcBorders>
            <w:shd w:val="clear" w:color="000000" w:fill="1F497D"/>
            <w:vAlign w:val="center"/>
            <w:hideMark/>
          </w:tcPr>
          <w:p w14:paraId="07D093D0" w14:textId="77777777" w:rsidR="00594FBE" w:rsidRPr="006B3B33" w:rsidRDefault="00594FBE" w:rsidP="00594FBE">
            <w:pPr>
              <w:jc w:val="center"/>
              <w:rPr>
                <w:rFonts w:ascii="Tahoma" w:hAnsi="Tahoma" w:cs="Tahoma"/>
                <w:b/>
                <w:bCs/>
                <w:color w:val="FFFFFF"/>
                <w:sz w:val="22"/>
                <w:szCs w:val="22"/>
                <w:lang w:val="es-BO" w:eastAsia="es-BO"/>
              </w:rPr>
            </w:pPr>
            <w:r w:rsidRPr="006B3B33">
              <w:rPr>
                <w:rFonts w:ascii="Tahoma" w:hAnsi="Tahoma" w:cs="Tahoma"/>
                <w:b/>
                <w:bCs/>
                <w:color w:val="FFFFFF"/>
                <w:sz w:val="22"/>
                <w:szCs w:val="22"/>
                <w:lang w:val="es-BO" w:eastAsia="es-BO"/>
              </w:rPr>
              <w:t>“PROVISIÓN E INSTALACIÓN DE SISTEMAS DE ENERGÍA AC/DC Y CLIMATIZACIÓN “</w:t>
            </w:r>
          </w:p>
          <w:p w14:paraId="67C33B52" w14:textId="678E4B79" w:rsidR="00594FBE" w:rsidRPr="0025606B" w:rsidRDefault="00112CF4" w:rsidP="00112CF4">
            <w:pPr>
              <w:jc w:val="center"/>
              <w:rPr>
                <w:rFonts w:ascii="Tahoma" w:hAnsi="Tahoma" w:cs="Tahoma"/>
                <w:b/>
                <w:bCs/>
                <w:color w:val="FFFFFF"/>
                <w:sz w:val="22"/>
                <w:szCs w:val="22"/>
                <w:lang w:val="es-BO" w:eastAsia="es-BO"/>
              </w:rPr>
            </w:pPr>
            <w:r>
              <w:rPr>
                <w:rFonts w:ascii="Tahoma" w:hAnsi="Tahoma" w:cs="Tahoma"/>
                <w:b/>
                <w:bCs/>
                <w:color w:val="FFFFFF"/>
                <w:sz w:val="22"/>
                <w:szCs w:val="22"/>
                <w:lang w:val="es-BO" w:eastAsia="es-BO"/>
              </w:rPr>
              <w:t xml:space="preserve"> PROYECTOS: RN-2017</w:t>
            </w:r>
            <w:r w:rsidR="00594FBE" w:rsidRPr="006B3B33">
              <w:rPr>
                <w:rFonts w:ascii="Tahoma" w:hAnsi="Tahoma" w:cs="Tahoma"/>
                <w:b/>
                <w:bCs/>
                <w:color w:val="FFFFFF"/>
                <w:sz w:val="22"/>
                <w:szCs w:val="22"/>
                <w:lang w:val="es-BO" w:eastAsia="es-BO"/>
              </w:rPr>
              <w:t>-</w:t>
            </w:r>
            <w:r>
              <w:rPr>
                <w:rFonts w:ascii="Tahoma" w:hAnsi="Tahoma" w:cs="Tahoma"/>
                <w:b/>
                <w:bCs/>
                <w:color w:val="FFFFFF"/>
                <w:sz w:val="22"/>
                <w:szCs w:val="22"/>
                <w:lang w:val="es-BO" w:eastAsia="es-BO"/>
              </w:rPr>
              <w:t>IFO</w:t>
            </w:r>
          </w:p>
        </w:tc>
      </w:tr>
      <w:tr w:rsidR="00112CF4" w:rsidRPr="0025606B" w14:paraId="1167A923" w14:textId="77777777" w:rsidTr="00112CF4">
        <w:trPr>
          <w:trHeight w:val="675"/>
          <w:tblHeader/>
          <w:jc w:val="right"/>
        </w:trPr>
        <w:tc>
          <w:tcPr>
            <w:tcW w:w="609" w:type="dxa"/>
            <w:tcBorders>
              <w:top w:val="nil"/>
              <w:left w:val="single" w:sz="4" w:space="0" w:color="1F497D"/>
              <w:bottom w:val="nil"/>
              <w:right w:val="single" w:sz="4" w:space="0" w:color="FFFFFF"/>
            </w:tcBorders>
            <w:shd w:val="clear" w:color="000000" w:fill="1F497D"/>
            <w:vAlign w:val="center"/>
            <w:hideMark/>
          </w:tcPr>
          <w:p w14:paraId="52FCC65C" w14:textId="77777777" w:rsidR="00112CF4" w:rsidRPr="0025606B" w:rsidRDefault="00112CF4" w:rsidP="00594FBE">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N°</w:t>
            </w:r>
            <w:r w:rsidRPr="0025606B">
              <w:rPr>
                <w:rFonts w:ascii="Tahoma" w:hAnsi="Tahoma" w:cs="Tahoma"/>
                <w:b/>
                <w:bCs/>
                <w:color w:val="FFFFFF"/>
                <w:sz w:val="18"/>
                <w:szCs w:val="18"/>
                <w:lang w:val="es-BO" w:eastAsia="es-BO"/>
              </w:rPr>
              <w:t xml:space="preserve"> </w:t>
            </w:r>
          </w:p>
        </w:tc>
        <w:tc>
          <w:tcPr>
            <w:tcW w:w="3340" w:type="dxa"/>
            <w:tcBorders>
              <w:top w:val="nil"/>
              <w:left w:val="nil"/>
              <w:bottom w:val="nil"/>
              <w:right w:val="single" w:sz="4" w:space="0" w:color="FFFFFF"/>
            </w:tcBorders>
            <w:shd w:val="clear" w:color="000000" w:fill="1F497D"/>
            <w:vAlign w:val="center"/>
            <w:hideMark/>
          </w:tcPr>
          <w:p w14:paraId="46529CCD" w14:textId="77777777" w:rsidR="00112CF4" w:rsidRPr="0025606B" w:rsidRDefault="00112CF4" w:rsidP="00594FBE">
            <w:pPr>
              <w:jc w:val="center"/>
              <w:rPr>
                <w:rFonts w:ascii="Tahoma" w:hAnsi="Tahoma" w:cs="Tahoma"/>
                <w:b/>
                <w:bCs/>
                <w:color w:val="FFFFFF"/>
                <w:sz w:val="18"/>
                <w:szCs w:val="18"/>
                <w:lang w:val="es-BO" w:eastAsia="es-BO"/>
              </w:rPr>
            </w:pPr>
            <w:r w:rsidRPr="0025606B">
              <w:rPr>
                <w:rFonts w:ascii="Tahoma" w:hAnsi="Tahoma" w:cs="Tahoma"/>
                <w:b/>
                <w:bCs/>
                <w:color w:val="FFFFFF"/>
                <w:sz w:val="18"/>
                <w:szCs w:val="18"/>
                <w:lang w:val="es-BO" w:eastAsia="es-BO"/>
              </w:rPr>
              <w:t>DESCRIPCIÓN</w:t>
            </w:r>
          </w:p>
        </w:tc>
        <w:tc>
          <w:tcPr>
            <w:tcW w:w="1239" w:type="dxa"/>
            <w:tcBorders>
              <w:top w:val="nil"/>
              <w:left w:val="nil"/>
              <w:bottom w:val="nil"/>
              <w:right w:val="single" w:sz="4" w:space="0" w:color="1F497D"/>
            </w:tcBorders>
            <w:shd w:val="clear" w:color="000000" w:fill="1F497D"/>
            <w:vAlign w:val="center"/>
            <w:hideMark/>
          </w:tcPr>
          <w:p w14:paraId="083FC4A5" w14:textId="77777777" w:rsidR="00112CF4" w:rsidRPr="0025606B" w:rsidRDefault="00112CF4" w:rsidP="00594FBE">
            <w:pPr>
              <w:jc w:val="center"/>
              <w:rPr>
                <w:rFonts w:ascii="Tahoma" w:hAnsi="Tahoma" w:cs="Tahoma"/>
                <w:b/>
                <w:bCs/>
                <w:color w:val="FFFFFF"/>
                <w:sz w:val="18"/>
                <w:szCs w:val="18"/>
                <w:lang w:val="es-BO" w:eastAsia="es-BO"/>
              </w:rPr>
            </w:pPr>
            <w:r w:rsidRPr="0025606B">
              <w:rPr>
                <w:rFonts w:ascii="Tahoma" w:hAnsi="Tahoma" w:cs="Tahoma"/>
                <w:b/>
                <w:bCs/>
                <w:color w:val="FFFFFF"/>
                <w:sz w:val="18"/>
                <w:szCs w:val="18"/>
                <w:lang w:val="es-BO" w:eastAsia="es-BO"/>
              </w:rPr>
              <w:t>MONTO</w:t>
            </w:r>
            <w:r w:rsidRPr="0025606B">
              <w:rPr>
                <w:rFonts w:ascii="Tahoma" w:hAnsi="Tahoma" w:cs="Tahoma"/>
                <w:b/>
                <w:bCs/>
                <w:color w:val="FFFFFF"/>
                <w:sz w:val="18"/>
                <w:szCs w:val="18"/>
                <w:lang w:val="es-BO" w:eastAsia="es-BO"/>
              </w:rPr>
              <w:br/>
              <w:t>[USD]</w:t>
            </w:r>
          </w:p>
        </w:tc>
      </w:tr>
      <w:tr w:rsidR="00112CF4" w:rsidRPr="0025606B" w14:paraId="38090B9B" w14:textId="77777777" w:rsidTr="00112CF4">
        <w:trPr>
          <w:trHeight w:val="419"/>
          <w:jc w:val="right"/>
        </w:trPr>
        <w:tc>
          <w:tcPr>
            <w:tcW w:w="609"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0D06A39" w14:textId="77777777" w:rsidR="00112CF4" w:rsidRPr="0025606B" w:rsidRDefault="00112CF4" w:rsidP="00594FBE">
            <w:pPr>
              <w:jc w:val="center"/>
              <w:rPr>
                <w:rFonts w:ascii="Tahoma" w:hAnsi="Tahoma" w:cs="Tahoma"/>
                <w:color w:val="004990"/>
                <w:sz w:val="18"/>
                <w:szCs w:val="18"/>
                <w:lang w:val="es-BO" w:eastAsia="es-BO"/>
              </w:rPr>
            </w:pPr>
            <w:r w:rsidRPr="0025606B">
              <w:rPr>
                <w:rFonts w:ascii="Tahoma" w:hAnsi="Tahoma" w:cs="Tahoma"/>
                <w:color w:val="004990"/>
                <w:sz w:val="18"/>
                <w:szCs w:val="18"/>
                <w:lang w:val="es-BO" w:eastAsia="es-BO"/>
              </w:rPr>
              <w:t>1</w:t>
            </w:r>
          </w:p>
        </w:tc>
        <w:tc>
          <w:tcPr>
            <w:tcW w:w="3340" w:type="dxa"/>
            <w:tcBorders>
              <w:top w:val="single" w:sz="4" w:space="0" w:color="1F497D"/>
              <w:left w:val="nil"/>
              <w:bottom w:val="single" w:sz="4" w:space="0" w:color="1F497D"/>
              <w:right w:val="single" w:sz="4" w:space="0" w:color="1F497D"/>
            </w:tcBorders>
            <w:shd w:val="clear" w:color="auto" w:fill="auto"/>
            <w:hideMark/>
          </w:tcPr>
          <w:p w14:paraId="06343F94" w14:textId="3E73AB22" w:rsidR="00112CF4" w:rsidRPr="00004E14" w:rsidRDefault="00004E14" w:rsidP="00004E14">
            <w:pPr>
              <w:rPr>
                <w:rFonts w:ascii="Tahoma" w:hAnsi="Tahoma" w:cs="Tahoma"/>
                <w:color w:val="1F497D" w:themeColor="text2"/>
                <w:sz w:val="18"/>
              </w:rPr>
            </w:pPr>
            <w:r w:rsidRPr="00004E14">
              <w:rPr>
                <w:rFonts w:ascii="Tahoma" w:hAnsi="Tahoma" w:cs="Tahoma"/>
                <w:color w:val="1F497D" w:themeColor="text2"/>
                <w:sz w:val="18"/>
              </w:rPr>
              <w:t xml:space="preserve">Provisión e instalación de plantas rectificadores 48B vdc, ítem 1. </w:t>
            </w:r>
          </w:p>
        </w:tc>
        <w:tc>
          <w:tcPr>
            <w:tcW w:w="1239" w:type="dxa"/>
            <w:tcBorders>
              <w:top w:val="single" w:sz="4" w:space="0" w:color="1F497D"/>
              <w:left w:val="nil"/>
              <w:bottom w:val="single" w:sz="4" w:space="0" w:color="1F497D"/>
              <w:right w:val="single" w:sz="4" w:space="0" w:color="1F497D"/>
            </w:tcBorders>
            <w:shd w:val="clear" w:color="auto" w:fill="auto"/>
            <w:noWrap/>
            <w:vAlign w:val="center"/>
            <w:hideMark/>
          </w:tcPr>
          <w:p w14:paraId="17B5E46E" w14:textId="7A80C0A8" w:rsidR="00112CF4" w:rsidRPr="0025606B" w:rsidRDefault="00112CF4" w:rsidP="00594FBE">
            <w:pPr>
              <w:jc w:val="right"/>
              <w:rPr>
                <w:rFonts w:ascii="Calibri" w:hAnsi="Calibri"/>
                <w:color w:val="004990"/>
                <w:sz w:val="22"/>
                <w:szCs w:val="22"/>
                <w:lang w:val="es-BO" w:eastAsia="es-BO"/>
              </w:rPr>
            </w:pPr>
            <w:r>
              <w:rPr>
                <w:rFonts w:ascii="Calibri" w:hAnsi="Calibri"/>
                <w:color w:val="004990"/>
                <w:sz w:val="22"/>
                <w:szCs w:val="22"/>
                <w:lang w:val="es-BO" w:eastAsia="es-BO"/>
              </w:rPr>
              <w:t>11.000</w:t>
            </w:r>
            <w:r w:rsidRPr="0025606B">
              <w:rPr>
                <w:rFonts w:ascii="Calibri" w:hAnsi="Calibri"/>
                <w:color w:val="004990"/>
                <w:sz w:val="22"/>
                <w:szCs w:val="22"/>
                <w:lang w:val="es-BO" w:eastAsia="es-BO"/>
              </w:rPr>
              <w:t>,00</w:t>
            </w:r>
          </w:p>
        </w:tc>
      </w:tr>
      <w:tr w:rsidR="00112CF4" w:rsidRPr="0025606B" w14:paraId="68852F17" w14:textId="77777777" w:rsidTr="00112CF4">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hideMark/>
          </w:tcPr>
          <w:p w14:paraId="4E0F0343" w14:textId="77777777" w:rsidR="00112CF4" w:rsidRPr="0025606B" w:rsidRDefault="00112CF4" w:rsidP="00594FBE">
            <w:pPr>
              <w:jc w:val="center"/>
              <w:rPr>
                <w:rFonts w:ascii="Tahoma" w:hAnsi="Tahoma" w:cs="Tahoma"/>
                <w:color w:val="004990"/>
                <w:sz w:val="18"/>
                <w:szCs w:val="18"/>
                <w:lang w:val="es-BO" w:eastAsia="es-BO"/>
              </w:rPr>
            </w:pPr>
            <w:r w:rsidRPr="0025606B">
              <w:rPr>
                <w:rFonts w:ascii="Tahoma" w:hAnsi="Tahoma" w:cs="Tahoma"/>
                <w:color w:val="004990"/>
                <w:sz w:val="18"/>
                <w:szCs w:val="18"/>
                <w:lang w:val="es-BO" w:eastAsia="es-BO"/>
              </w:rPr>
              <w:t>2</w:t>
            </w:r>
          </w:p>
        </w:tc>
        <w:tc>
          <w:tcPr>
            <w:tcW w:w="3340" w:type="dxa"/>
            <w:tcBorders>
              <w:top w:val="nil"/>
              <w:left w:val="nil"/>
              <w:bottom w:val="single" w:sz="4" w:space="0" w:color="1F497D"/>
              <w:right w:val="single" w:sz="4" w:space="0" w:color="1F497D"/>
            </w:tcBorders>
            <w:shd w:val="clear" w:color="auto" w:fill="auto"/>
            <w:hideMark/>
          </w:tcPr>
          <w:p w14:paraId="75D7F2E3" w14:textId="49CB1039" w:rsidR="00112CF4" w:rsidRPr="009B69B2" w:rsidRDefault="00004E14" w:rsidP="00004E14">
            <w:pPr>
              <w:rPr>
                <w:rFonts w:ascii="Tahoma" w:hAnsi="Tahoma" w:cs="Tahoma"/>
                <w:color w:val="1F497D" w:themeColor="text2"/>
                <w:sz w:val="18"/>
              </w:rPr>
            </w:pPr>
            <w:r w:rsidRPr="00004E14">
              <w:rPr>
                <w:rFonts w:ascii="Tahoma" w:hAnsi="Tahoma" w:cs="Tahoma"/>
                <w:color w:val="1F497D" w:themeColor="text2"/>
                <w:sz w:val="18"/>
              </w:rPr>
              <w:t>Provisión e instalación de grupos electrógenos, ítem 2.</w:t>
            </w:r>
            <w:r w:rsidRPr="00004E14">
              <w:rPr>
                <w:rFonts w:ascii="Tahoma" w:hAnsi="Tahoma" w:cs="Tahoma"/>
                <w:color w:val="1F497D" w:themeColor="text2"/>
                <w:sz w:val="18"/>
              </w:rPr>
              <w:tab/>
            </w:r>
          </w:p>
        </w:tc>
        <w:tc>
          <w:tcPr>
            <w:tcW w:w="1239" w:type="dxa"/>
            <w:tcBorders>
              <w:top w:val="nil"/>
              <w:left w:val="nil"/>
              <w:bottom w:val="single" w:sz="4" w:space="0" w:color="1F497D"/>
              <w:right w:val="single" w:sz="4" w:space="0" w:color="1F497D"/>
            </w:tcBorders>
            <w:shd w:val="clear" w:color="auto" w:fill="auto"/>
            <w:noWrap/>
            <w:vAlign w:val="center"/>
            <w:hideMark/>
          </w:tcPr>
          <w:p w14:paraId="75E4E07E" w14:textId="6EEF8631" w:rsidR="00112CF4" w:rsidRPr="0025606B" w:rsidRDefault="00112CF4" w:rsidP="00594FBE">
            <w:pPr>
              <w:jc w:val="right"/>
              <w:rPr>
                <w:rFonts w:ascii="Calibri" w:hAnsi="Calibri"/>
                <w:color w:val="004990"/>
                <w:sz w:val="22"/>
                <w:szCs w:val="22"/>
                <w:lang w:val="es-BO" w:eastAsia="es-BO"/>
              </w:rPr>
            </w:pPr>
            <w:r>
              <w:rPr>
                <w:rFonts w:ascii="Calibri" w:hAnsi="Calibri"/>
                <w:color w:val="004990"/>
                <w:sz w:val="22"/>
                <w:szCs w:val="22"/>
                <w:lang w:val="es-BO" w:eastAsia="es-BO"/>
              </w:rPr>
              <w:t>11.000</w:t>
            </w:r>
            <w:r w:rsidRPr="0025606B">
              <w:rPr>
                <w:rFonts w:ascii="Calibri" w:hAnsi="Calibri"/>
                <w:color w:val="004990"/>
                <w:sz w:val="22"/>
                <w:szCs w:val="22"/>
                <w:lang w:val="es-BO" w:eastAsia="es-BO"/>
              </w:rPr>
              <w:t>,00</w:t>
            </w:r>
          </w:p>
        </w:tc>
      </w:tr>
      <w:tr w:rsidR="00112CF4" w:rsidRPr="0025606B" w14:paraId="454CB5A5" w14:textId="77777777" w:rsidTr="00112CF4">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hideMark/>
          </w:tcPr>
          <w:p w14:paraId="586C8628" w14:textId="77777777" w:rsidR="00112CF4" w:rsidRPr="0025606B" w:rsidRDefault="00112CF4" w:rsidP="00594FBE">
            <w:pPr>
              <w:jc w:val="center"/>
              <w:rPr>
                <w:rFonts w:ascii="Tahoma" w:hAnsi="Tahoma" w:cs="Tahoma"/>
                <w:color w:val="004990"/>
                <w:sz w:val="18"/>
                <w:szCs w:val="18"/>
                <w:lang w:val="es-BO" w:eastAsia="es-BO"/>
              </w:rPr>
            </w:pPr>
            <w:r w:rsidRPr="0025606B">
              <w:rPr>
                <w:rFonts w:ascii="Tahoma" w:hAnsi="Tahoma" w:cs="Tahoma"/>
                <w:color w:val="004990"/>
                <w:sz w:val="18"/>
                <w:szCs w:val="18"/>
                <w:lang w:val="es-BO" w:eastAsia="es-BO"/>
              </w:rPr>
              <w:t>3</w:t>
            </w:r>
          </w:p>
        </w:tc>
        <w:tc>
          <w:tcPr>
            <w:tcW w:w="3340" w:type="dxa"/>
            <w:tcBorders>
              <w:top w:val="nil"/>
              <w:left w:val="nil"/>
              <w:bottom w:val="single" w:sz="4" w:space="0" w:color="1F497D"/>
              <w:right w:val="single" w:sz="4" w:space="0" w:color="1F497D"/>
            </w:tcBorders>
            <w:shd w:val="clear" w:color="auto" w:fill="auto"/>
            <w:hideMark/>
          </w:tcPr>
          <w:p w14:paraId="44884C47" w14:textId="774F5686" w:rsidR="00112CF4" w:rsidRPr="0025606B" w:rsidRDefault="00004E14" w:rsidP="00594FBE">
            <w:pPr>
              <w:rPr>
                <w:rFonts w:ascii="Tahoma" w:hAnsi="Tahoma" w:cs="Tahoma"/>
                <w:color w:val="004990"/>
                <w:sz w:val="18"/>
                <w:szCs w:val="18"/>
                <w:lang w:val="es-BO" w:eastAsia="es-BO"/>
              </w:rPr>
            </w:pPr>
            <w:r w:rsidRPr="00004E14">
              <w:rPr>
                <w:rFonts w:ascii="Tahoma" w:hAnsi="Tahoma" w:cs="Tahoma"/>
                <w:color w:val="1F497D" w:themeColor="text2"/>
                <w:sz w:val="18"/>
              </w:rPr>
              <w:t>Provisión e instalación de sistemas de climatización, ítem 3</w:t>
            </w:r>
          </w:p>
        </w:tc>
        <w:tc>
          <w:tcPr>
            <w:tcW w:w="1239" w:type="dxa"/>
            <w:tcBorders>
              <w:top w:val="nil"/>
              <w:left w:val="nil"/>
              <w:bottom w:val="single" w:sz="4" w:space="0" w:color="1F497D"/>
              <w:right w:val="single" w:sz="4" w:space="0" w:color="1F497D"/>
            </w:tcBorders>
            <w:shd w:val="clear" w:color="auto" w:fill="auto"/>
            <w:noWrap/>
            <w:vAlign w:val="center"/>
            <w:hideMark/>
          </w:tcPr>
          <w:p w14:paraId="11109C66" w14:textId="5C2E7A47" w:rsidR="00112CF4" w:rsidRPr="0025606B" w:rsidRDefault="00112CF4" w:rsidP="00594FBE">
            <w:pPr>
              <w:jc w:val="right"/>
              <w:rPr>
                <w:rFonts w:ascii="Calibri" w:hAnsi="Calibri"/>
                <w:color w:val="004990"/>
                <w:sz w:val="22"/>
                <w:szCs w:val="22"/>
                <w:lang w:val="es-BO" w:eastAsia="es-BO"/>
              </w:rPr>
            </w:pPr>
            <w:r>
              <w:rPr>
                <w:rFonts w:ascii="Calibri" w:hAnsi="Calibri"/>
                <w:color w:val="004990"/>
                <w:sz w:val="22"/>
                <w:szCs w:val="22"/>
                <w:lang w:val="es-BO" w:eastAsia="es-BO"/>
              </w:rPr>
              <w:t>5.000</w:t>
            </w:r>
            <w:r w:rsidRPr="0025606B">
              <w:rPr>
                <w:rFonts w:ascii="Calibri" w:hAnsi="Calibri"/>
                <w:color w:val="004990"/>
                <w:sz w:val="22"/>
                <w:szCs w:val="22"/>
                <w:lang w:val="es-BO" w:eastAsia="es-BO"/>
              </w:rPr>
              <w:t>,00</w:t>
            </w:r>
          </w:p>
        </w:tc>
      </w:tr>
    </w:tbl>
    <w:p w14:paraId="2AE14473" w14:textId="77777777" w:rsidR="00594FBE" w:rsidRPr="0025606B" w:rsidRDefault="00594FBE" w:rsidP="00594FBE">
      <w:pPr>
        <w:shd w:val="clear" w:color="auto" w:fill="FFFFFF"/>
        <w:spacing w:after="240"/>
        <w:jc w:val="both"/>
        <w:outlineLvl w:val="2"/>
        <w:rPr>
          <w:rFonts w:ascii="Tahoma" w:hAnsi="Tahoma" w:cs="Tahoma"/>
          <w:color w:val="365F91"/>
          <w:sz w:val="22"/>
          <w:szCs w:val="22"/>
        </w:rPr>
      </w:pPr>
    </w:p>
    <w:p w14:paraId="1F0BAA86" w14:textId="77777777" w:rsidR="00594FBE" w:rsidRPr="0025606B" w:rsidRDefault="00594FBE" w:rsidP="00594FBE">
      <w:pPr>
        <w:shd w:val="clear" w:color="auto" w:fill="FFFFFF"/>
        <w:spacing w:after="240"/>
        <w:ind w:left="1843"/>
        <w:jc w:val="both"/>
        <w:outlineLvl w:val="2"/>
        <w:rPr>
          <w:rFonts w:ascii="Tahoma" w:hAnsi="Tahoma" w:cs="Tahoma"/>
          <w:color w:val="365F91"/>
          <w:sz w:val="22"/>
          <w:szCs w:val="22"/>
        </w:rPr>
      </w:pPr>
      <w:r w:rsidRPr="0025606B">
        <w:rPr>
          <w:rFonts w:ascii="Tahoma" w:hAnsi="Tahoma" w:cs="Tahoma"/>
          <w:color w:val="365F91"/>
          <w:sz w:val="22"/>
          <w:szCs w:val="22"/>
        </w:rPr>
        <w:t xml:space="preserve">En el caso que los oferentes interesados presenten su propuesta: </w:t>
      </w:r>
    </w:p>
    <w:p w14:paraId="1D9999BE" w14:textId="3C948039" w:rsidR="00594FBE" w:rsidRPr="0025606B" w:rsidRDefault="00594FBE" w:rsidP="00112CF4">
      <w:pPr>
        <w:pStyle w:val="Prrafodelista"/>
        <w:shd w:val="clear" w:color="auto" w:fill="FFFFFF"/>
        <w:spacing w:after="240"/>
        <w:ind w:left="1843"/>
        <w:jc w:val="both"/>
        <w:outlineLvl w:val="2"/>
        <w:rPr>
          <w:rFonts w:ascii="Tahoma" w:hAnsi="Tahoma" w:cs="Tahoma"/>
          <w:color w:val="365F91"/>
          <w:sz w:val="22"/>
          <w:szCs w:val="22"/>
        </w:rPr>
      </w:pPr>
      <w:r w:rsidRPr="0025606B">
        <w:rPr>
          <w:rFonts w:ascii="Tahoma" w:hAnsi="Tahoma" w:cs="Tahoma"/>
          <w:color w:val="365F91"/>
          <w:sz w:val="22"/>
          <w:szCs w:val="22"/>
        </w:rPr>
        <w:t xml:space="preserve">Por el total de ítems Provisión e Instalación, pueden presentar una boleta garantía de seriedad de propuesta por el valor total (USD </w:t>
      </w:r>
      <w:r w:rsidR="00112CF4">
        <w:rPr>
          <w:rFonts w:ascii="Tahoma" w:hAnsi="Tahoma" w:cs="Tahoma"/>
          <w:color w:val="365F91"/>
          <w:sz w:val="22"/>
          <w:szCs w:val="22"/>
        </w:rPr>
        <w:t>27.000</w:t>
      </w:r>
      <w:r>
        <w:rPr>
          <w:rFonts w:ascii="Tahoma" w:hAnsi="Tahoma" w:cs="Tahoma"/>
          <w:color w:val="365F91"/>
          <w:sz w:val="22"/>
          <w:szCs w:val="22"/>
        </w:rPr>
        <w:t>0</w:t>
      </w:r>
      <w:r w:rsidRPr="0025606B">
        <w:rPr>
          <w:rFonts w:ascii="Tahoma" w:hAnsi="Tahoma" w:cs="Tahoma"/>
          <w:color w:val="365F91"/>
          <w:sz w:val="22"/>
          <w:szCs w:val="22"/>
        </w:rPr>
        <w:t>,00).</w:t>
      </w:r>
    </w:p>
    <w:p w14:paraId="2C9AAC16" w14:textId="77777777" w:rsidR="002325F7" w:rsidRPr="0065239B" w:rsidRDefault="002325F7" w:rsidP="002325F7">
      <w:pPr>
        <w:pStyle w:val="Prrafodelista"/>
        <w:tabs>
          <w:tab w:val="left" w:pos="2268"/>
        </w:tabs>
        <w:spacing w:before="120"/>
        <w:ind w:left="2138"/>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ab/>
        <w:t xml:space="preserve">La boleta bancaria debe ser emitida por una institución bancaria y/o financiera legalmente constituida en Bolivia. </w:t>
      </w:r>
    </w:p>
    <w:p w14:paraId="44C88655" w14:textId="77777777" w:rsidR="002325F7" w:rsidRPr="0065239B" w:rsidRDefault="002325F7" w:rsidP="005A26F7">
      <w:pPr>
        <w:pStyle w:val="Prrafodelista"/>
        <w:numPr>
          <w:ilvl w:val="2"/>
          <w:numId w:val="71"/>
        </w:numPr>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Declaración de Integridad provista por ENTEL S.A. y firmada por el Representante Legal. (Anexo N° 2)</w:t>
      </w:r>
    </w:p>
    <w:p w14:paraId="5BD65503" w14:textId="77777777" w:rsidR="002325F7" w:rsidRPr="0065239B" w:rsidRDefault="002325F7" w:rsidP="005A26F7">
      <w:pPr>
        <w:pStyle w:val="Prrafodelista"/>
        <w:numPr>
          <w:ilvl w:val="2"/>
          <w:numId w:val="71"/>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Periodo de validez de la propuesta</w:t>
      </w:r>
      <w:r w:rsidRPr="0065239B">
        <w:rPr>
          <w:rStyle w:val="Refdenotaalpie"/>
          <w:rFonts w:ascii="Tahoma" w:hAnsi="Tahoma" w:cs="Tahoma"/>
          <w:color w:val="004A90"/>
          <w:sz w:val="22"/>
          <w:szCs w:val="22"/>
          <w:lang w:bidi="en-US"/>
        </w:rPr>
        <w:footnoteReference w:id="1"/>
      </w:r>
      <w:r w:rsidRPr="0065239B">
        <w:rPr>
          <w:rFonts w:ascii="Tahoma" w:hAnsi="Tahoma" w:cs="Tahoma"/>
          <w:color w:val="004A90"/>
          <w:sz w:val="22"/>
          <w:szCs w:val="22"/>
          <w:lang w:bidi="en-US"/>
        </w:rPr>
        <w:t xml:space="preserve">, equivalente a noventa (90) días calendario, a partir de la fecha de presentación de la propuesta. </w:t>
      </w:r>
    </w:p>
    <w:p w14:paraId="48884C6D" w14:textId="77777777" w:rsidR="002325F7" w:rsidRPr="0065239B" w:rsidRDefault="002325F7" w:rsidP="002325F7">
      <w:pPr>
        <w:pStyle w:val="Prrafodelista"/>
        <w:tabs>
          <w:tab w:val="left" w:pos="1134"/>
        </w:tabs>
        <w:ind w:left="1146"/>
        <w:jc w:val="both"/>
        <w:outlineLvl w:val="2"/>
        <w:rPr>
          <w:rFonts w:ascii="Tahoma" w:hAnsi="Tahoma" w:cs="Tahoma"/>
          <w:color w:val="004A90"/>
          <w:sz w:val="22"/>
          <w:szCs w:val="22"/>
        </w:rPr>
      </w:pPr>
    </w:p>
    <w:p w14:paraId="2FE8C080" w14:textId="77777777" w:rsidR="002325F7" w:rsidRPr="0065239B" w:rsidRDefault="002325F7" w:rsidP="005A26F7">
      <w:pPr>
        <w:pStyle w:val="Prrafodelista"/>
        <w:numPr>
          <w:ilvl w:val="1"/>
          <w:numId w:val="72"/>
        </w:numPr>
        <w:tabs>
          <w:tab w:val="left" w:pos="1134"/>
        </w:tabs>
        <w:ind w:left="1134" w:hanging="567"/>
        <w:jc w:val="both"/>
        <w:outlineLvl w:val="2"/>
        <w:rPr>
          <w:rFonts w:ascii="Tahoma" w:hAnsi="Tahoma" w:cs="Tahoma"/>
          <w:color w:val="004A90"/>
          <w:sz w:val="22"/>
          <w:szCs w:val="22"/>
        </w:rPr>
      </w:pPr>
      <w:r w:rsidRPr="0065239B">
        <w:rPr>
          <w:rFonts w:ascii="Tahoma" w:hAnsi="Tahoma" w:cs="Tahoma"/>
          <w:b/>
          <w:color w:val="004A90"/>
          <w:sz w:val="22"/>
          <w:szCs w:val="22"/>
          <w:u w:val="single"/>
          <w:lang w:bidi="en-US"/>
        </w:rPr>
        <w:t>Sobre B:</w:t>
      </w:r>
      <w:r w:rsidRPr="0065239B">
        <w:rPr>
          <w:rFonts w:ascii="Tahoma" w:hAnsi="Tahoma" w:cs="Tahoma"/>
          <w:color w:val="004A90"/>
          <w:sz w:val="22"/>
          <w:szCs w:val="22"/>
        </w:rPr>
        <w:t xml:space="preserve"> Debe tener la inscripción </w:t>
      </w:r>
      <w:r w:rsidRPr="0065239B">
        <w:rPr>
          <w:rFonts w:ascii="Tahoma" w:hAnsi="Tahoma" w:cs="Tahoma"/>
          <w:b/>
          <w:color w:val="004A90"/>
          <w:sz w:val="22"/>
          <w:szCs w:val="22"/>
        </w:rPr>
        <w:t>“PROPUESTA TÉCNICA”</w:t>
      </w:r>
      <w:r w:rsidRPr="0065239B">
        <w:rPr>
          <w:rFonts w:ascii="Tahoma" w:hAnsi="Tahoma" w:cs="Tahoma"/>
          <w:color w:val="004A90"/>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r>
        <w:rPr>
          <w:rFonts w:ascii="Tahoma" w:hAnsi="Tahoma" w:cs="Tahoma"/>
          <w:color w:val="004A90"/>
          <w:sz w:val="22"/>
          <w:szCs w:val="22"/>
        </w:rPr>
        <w:t xml:space="preserve">, </w:t>
      </w:r>
      <w:r w:rsidRPr="006F7F16">
        <w:rPr>
          <w:rFonts w:ascii="Tahoma" w:hAnsi="Tahoma" w:cs="Tahoma"/>
          <w:color w:val="004990"/>
          <w:sz w:val="22"/>
          <w:szCs w:val="22"/>
          <w:lang w:val="es-BO" w:bidi="en-US"/>
        </w:rPr>
        <w:t>la totalidad de la documentación presentada debe encontrarse foliada, caso contrario la empresa proponente quedará inhabilitada</w:t>
      </w:r>
      <w:r>
        <w:rPr>
          <w:rFonts w:ascii="Tahoma" w:hAnsi="Tahoma" w:cs="Tahoma"/>
          <w:color w:val="004990"/>
          <w:sz w:val="22"/>
          <w:szCs w:val="22"/>
          <w:lang w:val="es-BO" w:bidi="en-US"/>
        </w:rPr>
        <w:t>.</w:t>
      </w:r>
    </w:p>
    <w:p w14:paraId="0F2DAC3F" w14:textId="77777777" w:rsidR="002325F7" w:rsidRPr="0065239B" w:rsidRDefault="002325F7" w:rsidP="002325F7">
      <w:pPr>
        <w:pStyle w:val="Prrafodelista"/>
        <w:tabs>
          <w:tab w:val="left" w:pos="1134"/>
        </w:tabs>
        <w:ind w:left="1146"/>
        <w:jc w:val="both"/>
        <w:outlineLvl w:val="2"/>
        <w:rPr>
          <w:rFonts w:ascii="Tahoma" w:hAnsi="Tahoma" w:cs="Tahoma"/>
          <w:color w:val="004A90"/>
          <w:sz w:val="22"/>
          <w:szCs w:val="22"/>
        </w:rPr>
      </w:pPr>
    </w:p>
    <w:p w14:paraId="663593C6" w14:textId="77777777" w:rsidR="002325F7" w:rsidRPr="0065239B" w:rsidRDefault="002325F7" w:rsidP="005A26F7">
      <w:pPr>
        <w:numPr>
          <w:ilvl w:val="1"/>
          <w:numId w:val="72"/>
        </w:numPr>
        <w:tabs>
          <w:tab w:val="left" w:pos="1134"/>
        </w:tabs>
        <w:ind w:left="1146" w:hanging="567"/>
        <w:jc w:val="both"/>
        <w:outlineLvl w:val="2"/>
        <w:rPr>
          <w:rFonts w:ascii="Tahoma" w:hAnsi="Tahoma" w:cs="Tahoma"/>
          <w:color w:val="004A90"/>
          <w:sz w:val="22"/>
          <w:szCs w:val="22"/>
        </w:rPr>
      </w:pPr>
      <w:r w:rsidRPr="0065239B">
        <w:rPr>
          <w:rFonts w:ascii="Tahoma" w:hAnsi="Tahoma" w:cs="Tahoma"/>
          <w:b/>
          <w:color w:val="004A90"/>
          <w:sz w:val="22"/>
          <w:szCs w:val="22"/>
          <w:u w:val="single"/>
        </w:rPr>
        <w:t xml:space="preserve"> Sobre C:</w:t>
      </w:r>
      <w:r w:rsidRPr="0065239B">
        <w:rPr>
          <w:rFonts w:ascii="Tahoma" w:hAnsi="Tahoma" w:cs="Tahoma"/>
          <w:color w:val="004A90"/>
          <w:sz w:val="22"/>
          <w:szCs w:val="22"/>
        </w:rPr>
        <w:t xml:space="preserve"> Debe tener la inscripción </w:t>
      </w:r>
      <w:r w:rsidRPr="0065239B">
        <w:rPr>
          <w:rFonts w:ascii="Tahoma" w:hAnsi="Tahoma" w:cs="Tahoma"/>
          <w:b/>
          <w:color w:val="004A90"/>
          <w:sz w:val="22"/>
          <w:szCs w:val="22"/>
        </w:rPr>
        <w:t>“PROPUESTA ECONÓMICA</w:t>
      </w:r>
      <w:r w:rsidRPr="0065239B">
        <w:rPr>
          <w:rFonts w:ascii="Tahoma" w:hAnsi="Tahoma" w:cs="Tahoma"/>
          <w:color w:val="004A90"/>
          <w:sz w:val="22"/>
          <w:szCs w:val="22"/>
        </w:rPr>
        <w:t>” y debe presentar un resumen global y el desglose de todos los ítems, en concordancia con la propuesta técnica, además de indicar los montos totales en numeral y literal</w:t>
      </w:r>
      <w:r>
        <w:rPr>
          <w:rFonts w:ascii="Tahoma" w:hAnsi="Tahoma" w:cs="Tahoma"/>
          <w:color w:val="004A90"/>
          <w:sz w:val="22"/>
          <w:szCs w:val="22"/>
        </w:rPr>
        <w:t xml:space="preserve">, </w:t>
      </w:r>
      <w:r w:rsidRPr="006F7F16">
        <w:rPr>
          <w:rFonts w:ascii="Tahoma" w:hAnsi="Tahoma" w:cs="Tahoma"/>
          <w:color w:val="004990"/>
          <w:sz w:val="22"/>
          <w:szCs w:val="22"/>
          <w:lang w:val="es-BO" w:bidi="en-US"/>
        </w:rPr>
        <w:t>la totalidad de la documentación presentada debe encontrarse foliada, caso contrario la empresa proponente quedará inhabilitada</w:t>
      </w:r>
      <w:r w:rsidRPr="0065239B">
        <w:rPr>
          <w:rFonts w:ascii="Tahoma" w:hAnsi="Tahoma" w:cs="Tahoma"/>
          <w:color w:val="004A90"/>
          <w:sz w:val="22"/>
          <w:szCs w:val="22"/>
        </w:rPr>
        <w:t xml:space="preserve">. </w:t>
      </w:r>
    </w:p>
    <w:p w14:paraId="3072F72F" w14:textId="77777777" w:rsidR="002325F7" w:rsidRPr="0065239B" w:rsidRDefault="002325F7" w:rsidP="002325F7">
      <w:pPr>
        <w:tabs>
          <w:tab w:val="left" w:pos="1134"/>
        </w:tabs>
        <w:jc w:val="both"/>
        <w:outlineLvl w:val="2"/>
        <w:rPr>
          <w:rFonts w:ascii="Tahoma" w:hAnsi="Tahoma" w:cs="Tahoma"/>
          <w:color w:val="004A90"/>
          <w:sz w:val="22"/>
          <w:szCs w:val="22"/>
        </w:rPr>
      </w:pPr>
    </w:p>
    <w:p w14:paraId="4581A143" w14:textId="77777777" w:rsidR="002325F7" w:rsidRPr="0065239B" w:rsidRDefault="002325F7" w:rsidP="002325F7">
      <w:pPr>
        <w:tabs>
          <w:tab w:val="left" w:pos="1134"/>
        </w:tabs>
        <w:ind w:left="1146"/>
        <w:jc w:val="both"/>
        <w:outlineLvl w:val="2"/>
        <w:rPr>
          <w:rFonts w:ascii="Tahoma" w:hAnsi="Tahoma" w:cs="Tahoma"/>
          <w:color w:val="004A90"/>
          <w:sz w:val="22"/>
          <w:szCs w:val="22"/>
        </w:rPr>
      </w:pPr>
      <w:r w:rsidRPr="0065239B">
        <w:rPr>
          <w:rFonts w:ascii="Tahoma" w:hAnsi="Tahoma" w:cs="Tahoma"/>
          <w:color w:val="004A90"/>
          <w:sz w:val="22"/>
          <w:szCs w:val="22"/>
        </w:rPr>
        <w:t xml:space="preserve">No debe hacer referencia a más de una propuesta económica o presentar opciones económicas, </w:t>
      </w:r>
      <w:r w:rsidRPr="0065239B">
        <w:rPr>
          <w:rFonts w:ascii="Tahoma" w:hAnsi="Tahoma" w:cs="Tahoma"/>
          <w:b/>
          <w:color w:val="004A90"/>
          <w:sz w:val="22"/>
          <w:szCs w:val="22"/>
        </w:rPr>
        <w:t>el mismo</w:t>
      </w:r>
      <w:r w:rsidRPr="0065239B">
        <w:rPr>
          <w:rFonts w:ascii="Tahoma" w:hAnsi="Tahoma" w:cs="Tahoma"/>
          <w:color w:val="004A90"/>
          <w:sz w:val="22"/>
          <w:szCs w:val="22"/>
        </w:rPr>
        <w:t xml:space="preserve"> </w:t>
      </w:r>
      <w:r w:rsidRPr="0065239B">
        <w:rPr>
          <w:rFonts w:ascii="Tahoma" w:hAnsi="Tahoma" w:cs="Tahoma"/>
          <w:b/>
          <w:color w:val="004A90"/>
          <w:sz w:val="22"/>
          <w:szCs w:val="22"/>
        </w:rPr>
        <w:t>dará lugar a la desestimación de la oferta.</w:t>
      </w:r>
    </w:p>
    <w:p w14:paraId="1914635B"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5239B">
        <w:rPr>
          <w:rFonts w:ascii="Tahoma" w:hAnsi="Tahoma" w:cs="Tahoma"/>
          <w:b/>
          <w:color w:val="004A90"/>
          <w:sz w:val="22"/>
          <w:szCs w:val="22"/>
          <w:lang w:val="es-ES"/>
        </w:rPr>
        <w:t>incluir todos los impuestos de ley</w:t>
      </w:r>
      <w:r w:rsidRPr="0065239B">
        <w:rPr>
          <w:rFonts w:ascii="Tahoma" w:hAnsi="Tahoma" w:cs="Tahoma"/>
          <w:color w:val="004A90"/>
          <w:sz w:val="22"/>
          <w:szCs w:val="22"/>
          <w:lang w:val="es-ES"/>
        </w:rPr>
        <w:t>.</w:t>
      </w:r>
    </w:p>
    <w:p w14:paraId="3E344FA2"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El proponente puede presentar toda consideración de índole económico-financiera que considere útil y apropiada para la evaluación de su propuesta. </w:t>
      </w:r>
    </w:p>
    <w:p w14:paraId="77DFCED1"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En caso de discrepancia entre un precio unitario y el total se considera el precio menor como el correcto. </w:t>
      </w:r>
    </w:p>
    <w:p w14:paraId="600E2761" w14:textId="77777777" w:rsidR="002325F7" w:rsidRPr="0065239B" w:rsidRDefault="002325F7" w:rsidP="002325F7">
      <w:pPr>
        <w:pStyle w:val="ww-textoindependiente2"/>
        <w:spacing w:before="120" w:line="240" w:lineRule="auto"/>
        <w:ind w:left="1134"/>
        <w:rPr>
          <w:rFonts w:ascii="Tahoma" w:hAnsi="Tahoma" w:cs="Tahoma"/>
          <w:b/>
          <w:color w:val="004A90"/>
          <w:sz w:val="22"/>
          <w:szCs w:val="22"/>
          <w:lang w:val="es-ES"/>
        </w:rPr>
      </w:pPr>
      <w:r w:rsidRPr="0065239B">
        <w:rPr>
          <w:rFonts w:ascii="Tahoma" w:hAnsi="Tahoma" w:cs="Tahoma"/>
          <w:b/>
          <w:color w:val="004A90"/>
          <w:sz w:val="22"/>
          <w:szCs w:val="22"/>
          <w:lang w:val="es-ES"/>
        </w:rPr>
        <w:t>La omisión de cualquier ítem que corresponda a la Oferta Económica, da lugar a la desestimación de la oferta.</w:t>
      </w:r>
    </w:p>
    <w:p w14:paraId="1A098D08"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En caso de ser necesario, ENTEL S.A. puede solicitar al proponente una mayor desagregación de los precios, quien está en la obligación de suministrar oportunamente toda la información requerida.</w:t>
      </w:r>
    </w:p>
    <w:p w14:paraId="7B7428BF" w14:textId="75D109AF"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Empresas nacionales que consideren en su propuesta económica pagos al extranjero que generen </w:t>
      </w:r>
      <w:r w:rsidRPr="0065239B">
        <w:rPr>
          <w:rFonts w:ascii="Tahoma" w:hAnsi="Tahoma" w:cs="Tahoma"/>
          <w:b/>
          <w:color w:val="004A90"/>
          <w:sz w:val="22"/>
          <w:szCs w:val="22"/>
          <w:lang w:val="es-ES"/>
        </w:rPr>
        <w:t>impuestos por remesas al exterior</w:t>
      </w:r>
      <w:r w:rsidRPr="0065239B">
        <w:rPr>
          <w:rFonts w:ascii="Tahoma" w:hAnsi="Tahoma" w:cs="Tahoma"/>
          <w:color w:val="004A90"/>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14:paraId="324C141C" w14:textId="77777777" w:rsidR="002325F7" w:rsidRPr="0065239B" w:rsidRDefault="002325F7" w:rsidP="002325F7">
      <w:pPr>
        <w:pStyle w:val="Prrafodelista"/>
        <w:tabs>
          <w:tab w:val="left" w:pos="1134"/>
        </w:tabs>
        <w:ind w:left="1146"/>
        <w:jc w:val="both"/>
        <w:outlineLvl w:val="2"/>
        <w:rPr>
          <w:rFonts w:ascii="Tahoma" w:hAnsi="Tahoma" w:cs="Tahoma"/>
          <w:color w:val="004A90"/>
          <w:sz w:val="22"/>
          <w:szCs w:val="22"/>
        </w:rPr>
      </w:pPr>
    </w:p>
    <w:p w14:paraId="2BAC3F3B" w14:textId="77777777" w:rsidR="002325F7" w:rsidRPr="0065239B" w:rsidRDefault="002325F7" w:rsidP="005A26F7">
      <w:pPr>
        <w:numPr>
          <w:ilvl w:val="1"/>
          <w:numId w:val="72"/>
        </w:numPr>
        <w:tabs>
          <w:tab w:val="left" w:pos="1134"/>
        </w:tabs>
        <w:spacing w:before="120"/>
        <w:ind w:left="1134" w:hanging="567"/>
        <w:jc w:val="both"/>
        <w:outlineLvl w:val="2"/>
        <w:rPr>
          <w:rFonts w:ascii="Tahoma" w:hAnsi="Tahoma" w:cs="Tahoma"/>
          <w:color w:val="004A90"/>
          <w:sz w:val="22"/>
          <w:szCs w:val="22"/>
        </w:rPr>
      </w:pPr>
      <w:r w:rsidRPr="0065239B">
        <w:rPr>
          <w:rFonts w:ascii="Tahoma" w:hAnsi="Tahoma" w:cs="Tahoma"/>
          <w:color w:val="004A90"/>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14:paraId="0A0271BC" w14:textId="77777777" w:rsidR="002325F7" w:rsidRPr="0065239B" w:rsidRDefault="002325F7" w:rsidP="002325F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 xml:space="preserve">Garantías Requeridas </w:t>
      </w:r>
    </w:p>
    <w:p w14:paraId="1AD1EEB9" w14:textId="77777777" w:rsidR="002325F7" w:rsidRDefault="002325F7" w:rsidP="002325F7">
      <w:pPr>
        <w:pStyle w:val="ww-textoindependiente2"/>
        <w:spacing w:before="120" w:line="240" w:lineRule="auto"/>
        <w:ind w:left="567"/>
        <w:rPr>
          <w:rFonts w:ascii="Tahoma" w:hAnsi="Tahoma" w:cs="Tahoma"/>
          <w:i/>
          <w:color w:val="004A90"/>
          <w:sz w:val="22"/>
          <w:szCs w:val="22"/>
          <w:lang w:val="es-ES" w:eastAsia="es-ES"/>
        </w:rPr>
      </w:pPr>
      <w:r w:rsidRPr="0065239B">
        <w:rPr>
          <w:rFonts w:ascii="Tahoma" w:hAnsi="Tahoma" w:cs="Tahoma"/>
          <w:color w:val="004A90"/>
          <w:sz w:val="22"/>
          <w:szCs w:val="22"/>
          <w:lang w:val="es-ES" w:eastAsia="es-ES"/>
        </w:rPr>
        <w:t>La(s) empresa(s) adjudicada(s) debe(n) presentar la(s) siguiente(s) garantía(s)</w:t>
      </w:r>
      <w:r w:rsidRPr="0065239B">
        <w:rPr>
          <w:rFonts w:ascii="Tahoma" w:hAnsi="Tahoma" w:cs="Tahoma"/>
          <w:i/>
          <w:color w:val="004A90"/>
          <w:sz w:val="22"/>
          <w:szCs w:val="22"/>
          <w:lang w:val="es-ES" w:eastAsia="es-ES"/>
        </w:rPr>
        <w:t xml:space="preserve">. </w:t>
      </w:r>
    </w:p>
    <w:p w14:paraId="02BFF63E" w14:textId="77777777" w:rsidR="002325F7" w:rsidRPr="0065239B" w:rsidRDefault="002325F7" w:rsidP="002325F7">
      <w:pPr>
        <w:pStyle w:val="ww-textoindependiente2"/>
        <w:spacing w:before="120" w:line="240" w:lineRule="auto"/>
        <w:ind w:left="567"/>
        <w:rPr>
          <w:rFonts w:ascii="Tahoma" w:hAnsi="Tahoma" w:cs="Tahoma"/>
          <w:i/>
          <w:color w:val="004A90"/>
          <w:sz w:val="22"/>
          <w:szCs w:val="22"/>
          <w:lang w:val="es-ES" w:eastAsia="es-ES"/>
        </w:rPr>
      </w:pPr>
    </w:p>
    <w:p w14:paraId="1956637F" w14:textId="0078EB14" w:rsidR="002325F7" w:rsidRPr="0065239B" w:rsidRDefault="002325F7" w:rsidP="005A26F7">
      <w:pPr>
        <w:pStyle w:val="Prrafodelista"/>
        <w:numPr>
          <w:ilvl w:val="0"/>
          <w:numId w:val="56"/>
        </w:numPr>
        <w:jc w:val="both"/>
        <w:rPr>
          <w:rFonts w:ascii="Tahoma" w:hAnsi="Tahoma" w:cs="Tahoma"/>
          <w:color w:val="004A90"/>
          <w:sz w:val="22"/>
          <w:szCs w:val="22"/>
        </w:rPr>
      </w:pPr>
      <w:r w:rsidRPr="0065239B">
        <w:rPr>
          <w:rFonts w:ascii="Tahoma" w:hAnsi="Tahoma" w:cs="Tahoma"/>
          <w:color w:val="004A90"/>
          <w:sz w:val="22"/>
          <w:szCs w:val="22"/>
        </w:rPr>
        <w:t xml:space="preserve">Boleta </w:t>
      </w:r>
      <w:r>
        <w:rPr>
          <w:rFonts w:ascii="Tahoma" w:hAnsi="Tahoma" w:cs="Tahoma"/>
          <w:color w:val="004A90"/>
          <w:sz w:val="22"/>
          <w:szCs w:val="22"/>
        </w:rPr>
        <w:t xml:space="preserve">de </w:t>
      </w:r>
      <w:r w:rsidRPr="0065239B">
        <w:rPr>
          <w:rFonts w:ascii="Tahoma" w:hAnsi="Tahoma" w:cs="Tahoma"/>
          <w:color w:val="004A90"/>
          <w:sz w:val="22"/>
          <w:szCs w:val="22"/>
        </w:rPr>
        <w:t xml:space="preserve">Garantía de Cumplimiento de Contrato emitida por el 10% del monto </w:t>
      </w:r>
      <w:r w:rsidRPr="0065239B">
        <w:rPr>
          <w:rFonts w:ascii="Tahoma" w:hAnsi="Tahoma" w:cs="Tahoma"/>
          <w:b/>
          <w:color w:val="004A90"/>
          <w:sz w:val="22"/>
          <w:szCs w:val="22"/>
        </w:rPr>
        <w:t>total</w:t>
      </w:r>
      <w:r w:rsidRPr="0065239B">
        <w:rPr>
          <w:rFonts w:ascii="Tahoma" w:hAnsi="Tahoma" w:cs="Tahoma"/>
          <w:color w:val="004A90"/>
          <w:sz w:val="22"/>
          <w:szCs w:val="22"/>
        </w:rPr>
        <w:t xml:space="preserve"> adjudicado, </w:t>
      </w:r>
      <w:r w:rsidRPr="0017542B">
        <w:rPr>
          <w:rFonts w:ascii="Tahoma" w:hAnsi="Tahoma" w:cs="Tahoma"/>
          <w:color w:val="004A90"/>
          <w:sz w:val="22"/>
          <w:szCs w:val="22"/>
        </w:rPr>
        <w:t>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w:t>
      </w:r>
      <w:r>
        <w:rPr>
          <w:rFonts w:ascii="Tahoma" w:hAnsi="Tahoma" w:cs="Tahoma"/>
          <w:color w:val="004A90"/>
          <w:sz w:val="22"/>
          <w:szCs w:val="22"/>
        </w:rPr>
        <w:t>e recepción del bien o servicio</w:t>
      </w:r>
      <w:r w:rsidRPr="0065239B">
        <w:rPr>
          <w:rFonts w:ascii="Tahoma" w:hAnsi="Tahoma" w:cs="Tahoma"/>
          <w:color w:val="004A90"/>
          <w:sz w:val="22"/>
          <w:szCs w:val="22"/>
        </w:rPr>
        <w:t>.</w:t>
      </w:r>
      <w:r w:rsidRPr="0065239B">
        <w:rPr>
          <w:rFonts w:ascii="Tahoma" w:hAnsi="Tahoma" w:cs="Tahoma"/>
          <w:b/>
          <w:color w:val="004A90"/>
          <w:sz w:val="22"/>
          <w:szCs w:val="22"/>
        </w:rPr>
        <w:t xml:space="preserve"> </w:t>
      </w:r>
    </w:p>
    <w:p w14:paraId="2233B0BE" w14:textId="77777777" w:rsidR="002325F7" w:rsidRPr="0065239B" w:rsidRDefault="002325F7" w:rsidP="005A26F7">
      <w:pPr>
        <w:pStyle w:val="ww-textoindependiente2"/>
        <w:numPr>
          <w:ilvl w:val="0"/>
          <w:numId w:val="56"/>
        </w:numPr>
        <w:spacing w:before="120" w:line="240" w:lineRule="auto"/>
        <w:rPr>
          <w:rFonts w:ascii="Tahoma" w:hAnsi="Tahoma" w:cs="Tahoma"/>
          <w:color w:val="004A90"/>
          <w:sz w:val="22"/>
          <w:szCs w:val="22"/>
          <w:lang w:val="es-ES"/>
        </w:rPr>
      </w:pPr>
      <w:r w:rsidRPr="0065239B">
        <w:rPr>
          <w:rFonts w:ascii="Tahoma" w:hAnsi="Tahoma" w:cs="Tahoma"/>
          <w:color w:val="004A90"/>
          <w:sz w:val="22"/>
          <w:szCs w:val="22"/>
          <w:lang w:val="es-ES"/>
        </w:rPr>
        <w:t>Fotocopia de la Póliza de seguro de responsabilidad civil anual vigente.</w:t>
      </w:r>
    </w:p>
    <w:p w14:paraId="34103CF2" w14:textId="77777777" w:rsidR="002325F7" w:rsidRPr="0065239B" w:rsidRDefault="002325F7" w:rsidP="005A26F7">
      <w:pPr>
        <w:pStyle w:val="ww-textoindependiente2"/>
        <w:numPr>
          <w:ilvl w:val="0"/>
          <w:numId w:val="56"/>
        </w:numPr>
        <w:spacing w:before="120" w:line="240" w:lineRule="auto"/>
        <w:rPr>
          <w:rFonts w:ascii="Tahoma" w:hAnsi="Tahoma" w:cs="Tahoma"/>
          <w:color w:val="004A90"/>
          <w:sz w:val="22"/>
          <w:szCs w:val="22"/>
          <w:lang w:val="es-ES"/>
        </w:rPr>
      </w:pPr>
      <w:r w:rsidRPr="0065239B">
        <w:rPr>
          <w:rFonts w:ascii="Tahoma" w:hAnsi="Tahoma" w:cs="Tahoma"/>
          <w:color w:val="004A90"/>
          <w:sz w:val="22"/>
          <w:szCs w:val="22"/>
          <w:lang w:val="es-ES"/>
        </w:rPr>
        <w:t>Fotocopia de la Póliza de seguro contra accidentes anual vigente, cabe aclarar que cualquier evento que exista de Accidentes al personal a cargo del proveedor adjudicado es netamente su responsabilidad.</w:t>
      </w:r>
    </w:p>
    <w:p w14:paraId="6DFED42C" w14:textId="77777777" w:rsidR="002325F7" w:rsidRPr="0065239B" w:rsidRDefault="002325F7" w:rsidP="002325F7">
      <w:pPr>
        <w:pStyle w:val="ww-textoindependiente2"/>
        <w:spacing w:before="120" w:line="240" w:lineRule="auto"/>
        <w:ind w:left="993"/>
        <w:rPr>
          <w:rFonts w:ascii="Tahoma" w:hAnsi="Tahoma" w:cs="Tahoma"/>
          <w:color w:val="004A90"/>
          <w:sz w:val="22"/>
          <w:szCs w:val="22"/>
          <w:lang w:val="es-ES"/>
        </w:rPr>
      </w:pPr>
      <w:r w:rsidRPr="0065239B">
        <w:rPr>
          <w:rFonts w:ascii="Tahoma" w:hAnsi="Tahoma" w:cs="Tahoma"/>
          <w:color w:val="004A90"/>
          <w:sz w:val="22"/>
          <w:szCs w:val="22"/>
          <w:lang w:val="es-ES"/>
        </w:rPr>
        <w:t>La boleta deberá ser emitida por una entidad bancaria de Bolivia legalmente establecida y que cuenten con la autorización de operación emitida por la Autoridad reguladora correspondiente.</w:t>
      </w:r>
    </w:p>
    <w:p w14:paraId="641E8807" w14:textId="77777777" w:rsidR="002325F7" w:rsidRPr="0065239B" w:rsidRDefault="002325F7" w:rsidP="002325F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Apertura de sobres</w:t>
      </w:r>
    </w:p>
    <w:p w14:paraId="0255720D" w14:textId="77777777" w:rsidR="002325F7" w:rsidRPr="0065239B" w:rsidRDefault="002325F7" w:rsidP="002325F7">
      <w:pPr>
        <w:pStyle w:val="ww-textoindependiente2"/>
        <w:spacing w:before="120"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Se realizará simultáneamente la apertura de los sobres A y B, bajo las condiciones establecidas en los numerales 7.1, 7.2 y 7.3, la apertura del sobre C, se realizará en sesión reservada.</w:t>
      </w:r>
    </w:p>
    <w:p w14:paraId="230519B7" w14:textId="77777777" w:rsidR="002325F7" w:rsidRPr="0065239B" w:rsidRDefault="002325F7" w:rsidP="002325F7">
      <w:pPr>
        <w:pStyle w:val="ww-textoindependiente2"/>
        <w:spacing w:line="240" w:lineRule="auto"/>
        <w:ind w:left="567"/>
        <w:rPr>
          <w:rFonts w:ascii="Tahoma" w:hAnsi="Tahoma" w:cs="Tahoma"/>
          <w:color w:val="004A90"/>
          <w:sz w:val="22"/>
          <w:szCs w:val="22"/>
          <w:lang w:val="es-ES"/>
        </w:rPr>
      </w:pPr>
    </w:p>
    <w:p w14:paraId="15B855C8" w14:textId="77777777" w:rsidR="002325F7" w:rsidRPr="0065239B" w:rsidRDefault="002325F7" w:rsidP="002325F7">
      <w:pPr>
        <w:pStyle w:val="ww-textoindependiente2"/>
        <w:spacing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En el mismo acto el asesor legal procede a la revisión de los documentos administrativos (sobre A) de todos los oferentes y realiza la habilitación o inhabilitación de los oferentes. Acto seguido se procede a la apertura de los sobres B de los oferentes habilitados en el sobre A.</w:t>
      </w:r>
    </w:p>
    <w:p w14:paraId="5BBF8B08" w14:textId="77777777" w:rsidR="002325F7" w:rsidRPr="0065239B" w:rsidRDefault="002325F7" w:rsidP="002325F7">
      <w:pPr>
        <w:pStyle w:val="ww-textoindependiente2"/>
        <w:spacing w:line="240" w:lineRule="auto"/>
        <w:ind w:left="567"/>
        <w:rPr>
          <w:rFonts w:ascii="Tahoma" w:hAnsi="Tahoma" w:cs="Tahoma"/>
          <w:color w:val="004A90"/>
          <w:sz w:val="22"/>
          <w:szCs w:val="22"/>
          <w:lang w:val="es-ES"/>
        </w:rPr>
      </w:pPr>
    </w:p>
    <w:p w14:paraId="5E45A6A5" w14:textId="77777777" w:rsidR="002325F7" w:rsidRDefault="002325F7" w:rsidP="002325F7">
      <w:pPr>
        <w:pStyle w:val="ww-textoindependiente2"/>
        <w:spacing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En forma interna, se procede a la apertura de los sobres C de los oferentes habilitados en el sobre A, bajo las condiciones establecidas en los numerales 7.3.</w:t>
      </w:r>
    </w:p>
    <w:p w14:paraId="45B87600" w14:textId="77777777" w:rsidR="00A469EE" w:rsidRDefault="00A469EE" w:rsidP="00A469EE">
      <w:pPr>
        <w:pStyle w:val="Prrafodelista"/>
        <w:ind w:left="585"/>
        <w:jc w:val="both"/>
        <w:rPr>
          <w:rFonts w:ascii="Tahoma" w:hAnsi="Tahoma" w:cs="Tahoma"/>
          <w:color w:val="004990"/>
          <w:sz w:val="22"/>
          <w:szCs w:val="22"/>
        </w:rPr>
      </w:pPr>
    </w:p>
    <w:p w14:paraId="33EA7C89" w14:textId="77777777" w:rsidR="00A469EE" w:rsidRPr="006F7F16" w:rsidRDefault="00A469EE" w:rsidP="00A469EE">
      <w:pPr>
        <w:pStyle w:val="Prrafodelista"/>
        <w:ind w:left="585"/>
        <w:jc w:val="both"/>
        <w:rPr>
          <w:rFonts w:ascii="Tahoma" w:hAnsi="Tahoma" w:cs="Tahoma"/>
          <w:color w:val="004990"/>
          <w:sz w:val="22"/>
          <w:szCs w:val="22"/>
        </w:rPr>
      </w:pPr>
      <w:r w:rsidRPr="006F7F16">
        <w:rPr>
          <w:rFonts w:ascii="Tahoma" w:hAnsi="Tahoma" w:cs="Tahoma"/>
          <w:color w:val="004990"/>
          <w:sz w:val="22"/>
          <w:szCs w:val="22"/>
        </w:rPr>
        <w:t>Las ofertas presentadas permanecerán en custodia de ENTEL S.A., no pudiendo los proponentes solicitar la devolución de los sobres independientemente de su habilitación o no.</w:t>
      </w:r>
    </w:p>
    <w:p w14:paraId="31375CA9" w14:textId="77777777" w:rsidR="00A469EE" w:rsidRPr="0065239B" w:rsidRDefault="00A469EE" w:rsidP="002325F7">
      <w:pPr>
        <w:pStyle w:val="ww-textoindependiente2"/>
        <w:spacing w:line="240" w:lineRule="auto"/>
        <w:ind w:left="567"/>
        <w:rPr>
          <w:rFonts w:ascii="Tahoma" w:hAnsi="Tahoma" w:cs="Tahoma"/>
          <w:color w:val="004A90"/>
          <w:sz w:val="22"/>
          <w:szCs w:val="22"/>
          <w:lang w:val="es-ES"/>
        </w:rPr>
      </w:pPr>
    </w:p>
    <w:p w14:paraId="3116E1A2" w14:textId="77777777" w:rsidR="002325F7" w:rsidRPr="0065239B" w:rsidRDefault="002325F7" w:rsidP="002325F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Evaluación y Calificación de las Ofertas (Sesión reservada)</w:t>
      </w:r>
    </w:p>
    <w:p w14:paraId="55DAC796" w14:textId="77777777" w:rsidR="002325F7" w:rsidRPr="0065239B" w:rsidRDefault="002325F7" w:rsidP="002325F7">
      <w:pPr>
        <w:pStyle w:val="ww-textoindependiente2"/>
        <w:spacing w:before="120"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4527A720" w14:textId="77777777" w:rsidR="002325F7" w:rsidRPr="0065239B" w:rsidRDefault="002325F7" w:rsidP="005A26F7">
      <w:pPr>
        <w:pStyle w:val="Prrafodelista"/>
        <w:numPr>
          <w:ilvl w:val="1"/>
          <w:numId w:val="73"/>
        </w:numPr>
        <w:tabs>
          <w:tab w:val="left" w:pos="1134"/>
        </w:tabs>
        <w:spacing w:before="120"/>
        <w:ind w:left="1134" w:hanging="708"/>
        <w:jc w:val="both"/>
        <w:rPr>
          <w:rFonts w:ascii="Tahoma" w:hAnsi="Tahoma" w:cs="Tahoma"/>
          <w:color w:val="004A90"/>
          <w:sz w:val="22"/>
          <w:szCs w:val="22"/>
          <w:lang w:val="es-BO"/>
        </w:rPr>
      </w:pPr>
      <w:r w:rsidRPr="0065239B">
        <w:rPr>
          <w:rFonts w:ascii="Tahoma" w:hAnsi="Tahoma" w:cs="Tahoma"/>
          <w:b/>
          <w:color w:val="004A90"/>
          <w:sz w:val="22"/>
          <w:szCs w:val="22"/>
          <w:u w:val="single"/>
        </w:rPr>
        <w:t>Sobre A - Documentos Administrativos</w:t>
      </w:r>
      <w:r w:rsidRPr="0065239B">
        <w:rPr>
          <w:rFonts w:ascii="Tahoma" w:hAnsi="Tahoma" w:cs="Tahoma"/>
          <w:b/>
          <w:color w:val="004A90"/>
          <w:sz w:val="22"/>
          <w:szCs w:val="22"/>
        </w:rPr>
        <w:t>:</w:t>
      </w:r>
      <w:r w:rsidRPr="0065239B">
        <w:rPr>
          <w:rFonts w:ascii="Tahoma" w:hAnsi="Tahoma" w:cs="Tahoma"/>
          <w:color w:val="004A90"/>
          <w:sz w:val="22"/>
          <w:szCs w:val="22"/>
          <w:lang w:val="es-BO"/>
        </w:rPr>
        <w:t xml:space="preserve"> Este sobre cuya apertura será de carácter público. La evaluación de los documentos se realiza en un (1) día y comprende el análisis de los siguientes aspectos:</w:t>
      </w:r>
    </w:p>
    <w:p w14:paraId="1D43441A" w14:textId="77777777" w:rsidR="002325F7" w:rsidRPr="0065239B" w:rsidRDefault="002325F7" w:rsidP="005A26F7">
      <w:pPr>
        <w:pStyle w:val="Prrafodelista"/>
        <w:numPr>
          <w:ilvl w:val="2"/>
          <w:numId w:val="73"/>
        </w:numPr>
        <w:tabs>
          <w:tab w:val="left" w:pos="1134"/>
          <w:tab w:val="left" w:pos="1985"/>
        </w:tabs>
        <w:spacing w:before="120"/>
        <w:ind w:left="1134" w:firstLine="0"/>
        <w:jc w:val="both"/>
        <w:rPr>
          <w:rFonts w:ascii="Tahoma" w:hAnsi="Tahoma" w:cs="Tahoma"/>
          <w:color w:val="004A90"/>
          <w:sz w:val="22"/>
          <w:szCs w:val="22"/>
        </w:rPr>
      </w:pPr>
      <w:r w:rsidRPr="0065239B">
        <w:rPr>
          <w:rFonts w:ascii="Tahoma" w:hAnsi="Tahoma" w:cs="Tahoma"/>
          <w:color w:val="004A90"/>
          <w:sz w:val="22"/>
          <w:szCs w:val="22"/>
        </w:rPr>
        <w:t>Verificación de documentos solicitados, de acuerdo al sistema “Cumple” o “No Cumple”.</w:t>
      </w:r>
    </w:p>
    <w:p w14:paraId="38986C3E" w14:textId="38256E33" w:rsidR="002325F7" w:rsidRPr="0065239B" w:rsidRDefault="00934EC0" w:rsidP="005A26F7">
      <w:pPr>
        <w:numPr>
          <w:ilvl w:val="2"/>
          <w:numId w:val="73"/>
        </w:numPr>
        <w:tabs>
          <w:tab w:val="left" w:pos="1134"/>
          <w:tab w:val="left" w:pos="1843"/>
        </w:tabs>
        <w:spacing w:before="120"/>
        <w:ind w:left="1134" w:firstLine="0"/>
        <w:jc w:val="both"/>
        <w:rPr>
          <w:rFonts w:ascii="Tahoma" w:hAnsi="Tahoma" w:cs="Tahoma"/>
          <w:color w:val="004A90"/>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002325F7" w:rsidRPr="0065239B">
        <w:rPr>
          <w:rFonts w:ascii="Tahoma" w:hAnsi="Tahoma" w:cs="Tahoma"/>
          <w:color w:val="004A90"/>
          <w:sz w:val="22"/>
          <w:szCs w:val="22"/>
        </w:rPr>
        <w:t>.</w:t>
      </w:r>
    </w:p>
    <w:p w14:paraId="4A7D5559" w14:textId="0F017F3C" w:rsidR="002325F7" w:rsidRPr="0065239B" w:rsidRDefault="002325F7" w:rsidP="002325F7">
      <w:pPr>
        <w:pStyle w:val="ww-textoindependiente2"/>
        <w:spacing w:before="120" w:line="240" w:lineRule="auto"/>
        <w:ind w:left="1134"/>
        <w:rPr>
          <w:rFonts w:ascii="Tahoma" w:hAnsi="Tahoma" w:cs="Tahoma"/>
          <w:color w:val="004A90"/>
          <w:sz w:val="22"/>
          <w:szCs w:val="22"/>
          <w:lang w:val="es-ES" w:eastAsia="es-ES"/>
        </w:rPr>
      </w:pPr>
      <w:r w:rsidRPr="0065239B">
        <w:rPr>
          <w:rFonts w:ascii="Tahoma" w:hAnsi="Tahoma" w:cs="Tahoma"/>
          <w:color w:val="004A90"/>
          <w:sz w:val="22"/>
          <w:szCs w:val="22"/>
          <w:lang w:val="es-ES" w:eastAsia="es-ES"/>
        </w:rPr>
        <w:t>El cumplimiento del 100% de los aspectos, habilitará al proponente para la apertura del sobre B y sobre C.</w:t>
      </w:r>
    </w:p>
    <w:p w14:paraId="45401478" w14:textId="77777777" w:rsidR="002325F7" w:rsidRPr="0065239B" w:rsidRDefault="002325F7" w:rsidP="005A26F7">
      <w:pPr>
        <w:numPr>
          <w:ilvl w:val="1"/>
          <w:numId w:val="73"/>
        </w:numPr>
        <w:tabs>
          <w:tab w:val="left" w:pos="1134"/>
        </w:tabs>
        <w:spacing w:before="120"/>
        <w:ind w:left="1134" w:hanging="708"/>
        <w:jc w:val="both"/>
        <w:rPr>
          <w:rFonts w:ascii="Tahoma" w:hAnsi="Tahoma" w:cs="Tahoma"/>
          <w:color w:val="004A90"/>
          <w:sz w:val="22"/>
          <w:szCs w:val="22"/>
        </w:rPr>
      </w:pPr>
      <w:r w:rsidRPr="0065239B">
        <w:rPr>
          <w:rFonts w:ascii="Tahoma" w:hAnsi="Tahoma" w:cs="Tahoma"/>
          <w:b/>
          <w:color w:val="004A90"/>
          <w:sz w:val="22"/>
          <w:szCs w:val="22"/>
          <w:u w:val="single"/>
          <w:lang w:eastAsia="en-US"/>
        </w:rPr>
        <w:t>Sobre B - Propuesta Técnica</w:t>
      </w:r>
      <w:r w:rsidRPr="0065239B">
        <w:rPr>
          <w:rFonts w:ascii="Tahoma" w:hAnsi="Tahoma" w:cs="Tahoma"/>
          <w:b/>
          <w:color w:val="004A90"/>
          <w:sz w:val="22"/>
          <w:szCs w:val="22"/>
          <w:lang w:eastAsia="en-US"/>
        </w:rPr>
        <w:t>:</w:t>
      </w:r>
      <w:r w:rsidRPr="0065239B">
        <w:rPr>
          <w:rFonts w:ascii="Tahoma" w:hAnsi="Tahoma" w:cs="Tahoma"/>
          <w:color w:val="004A90"/>
          <w:sz w:val="22"/>
          <w:szCs w:val="22"/>
        </w:rPr>
        <w:t xml:space="preserve"> A esta evaluación ingresan las propuestas habilitadas en la apertura del sobre A y se realiza sobre una ponderación del cien (100) por ciento. El proceso comprende:</w:t>
      </w:r>
    </w:p>
    <w:p w14:paraId="465E10F7" w14:textId="77777777" w:rsidR="002325F7" w:rsidRPr="0065239B" w:rsidRDefault="002325F7" w:rsidP="005A26F7">
      <w:pPr>
        <w:numPr>
          <w:ilvl w:val="2"/>
          <w:numId w:val="73"/>
        </w:numPr>
        <w:tabs>
          <w:tab w:val="left" w:pos="1134"/>
          <w:tab w:val="left" w:pos="1843"/>
        </w:tabs>
        <w:spacing w:before="120"/>
        <w:ind w:left="1134" w:firstLine="0"/>
        <w:jc w:val="both"/>
        <w:rPr>
          <w:rFonts w:ascii="Tahoma" w:hAnsi="Tahoma" w:cs="Tahoma"/>
          <w:color w:val="004A90"/>
          <w:sz w:val="22"/>
          <w:szCs w:val="22"/>
        </w:rPr>
      </w:pPr>
      <w:r w:rsidRPr="0065239B">
        <w:rPr>
          <w:rFonts w:ascii="Tahoma" w:hAnsi="Tahoma" w:cs="Tahoma"/>
          <w:color w:val="004A90"/>
          <w:sz w:val="22"/>
          <w:szCs w:val="22"/>
        </w:rPr>
        <w:t xml:space="preserve">Entrega del Sobre B a la Comisión técnica por tres (3) días para la evaluación correspondiente. </w:t>
      </w:r>
    </w:p>
    <w:p w14:paraId="21BDB79D" w14:textId="0D48EC8F" w:rsidR="002325F7" w:rsidRPr="0065239B" w:rsidRDefault="00934EC0" w:rsidP="005A26F7">
      <w:pPr>
        <w:numPr>
          <w:ilvl w:val="2"/>
          <w:numId w:val="73"/>
        </w:numPr>
        <w:tabs>
          <w:tab w:val="left" w:pos="1134"/>
          <w:tab w:val="left" w:pos="1843"/>
        </w:tabs>
        <w:spacing w:before="120"/>
        <w:ind w:left="1134" w:firstLine="0"/>
        <w:jc w:val="both"/>
        <w:rPr>
          <w:rFonts w:ascii="Tahoma" w:hAnsi="Tahoma" w:cs="Tahoma"/>
          <w:color w:val="004A90"/>
          <w:sz w:val="22"/>
          <w:szCs w:val="22"/>
        </w:rPr>
      </w:pPr>
      <w:r w:rsidRPr="006F7F16">
        <w:rPr>
          <w:rFonts w:ascii="Tahoma" w:hAnsi="Tahoma" w:cs="Tahoma"/>
          <w:color w:val="004990"/>
          <w:sz w:val="22"/>
          <w:szCs w:val="22"/>
        </w:rPr>
        <w:t>La Comisión Técnica verificara que la Copia Digital entregada por los proponentes coincida con la documentación física presentada y que la misma se encuentre en su integridad</w:t>
      </w:r>
      <w:r>
        <w:rPr>
          <w:rFonts w:ascii="Tahoma" w:hAnsi="Tahoma" w:cs="Tahoma"/>
          <w:color w:val="004990"/>
          <w:sz w:val="22"/>
          <w:szCs w:val="22"/>
        </w:rPr>
        <w:t>.</w:t>
      </w:r>
      <w:r w:rsidRPr="0065239B">
        <w:rPr>
          <w:rFonts w:ascii="Tahoma" w:hAnsi="Tahoma" w:cs="Tahoma"/>
          <w:color w:val="004A90"/>
          <w:sz w:val="22"/>
          <w:szCs w:val="22"/>
        </w:rPr>
        <w:t xml:space="preserve"> </w:t>
      </w:r>
      <w:r w:rsidR="002325F7" w:rsidRPr="0065239B">
        <w:rPr>
          <w:rFonts w:ascii="Tahoma" w:hAnsi="Tahoma" w:cs="Tahoma"/>
          <w:color w:val="004A90"/>
          <w:sz w:val="22"/>
          <w:szCs w:val="22"/>
        </w:rPr>
        <w:t xml:space="preserve">Análisis racional de los requerimientos técnicos, calificados bajo el sistema “Cumple” o “No Cumple” según éstos sean mandatorios y/o calificables. (Parte II). </w:t>
      </w:r>
    </w:p>
    <w:p w14:paraId="0639BA63" w14:textId="77777777" w:rsidR="002325F7" w:rsidRPr="0065239B" w:rsidRDefault="002325F7" w:rsidP="005A26F7">
      <w:pPr>
        <w:numPr>
          <w:ilvl w:val="0"/>
          <w:numId w:val="57"/>
        </w:numPr>
        <w:tabs>
          <w:tab w:val="left" w:pos="2268"/>
        </w:tabs>
        <w:spacing w:before="120"/>
        <w:ind w:left="1843" w:firstLine="0"/>
        <w:jc w:val="both"/>
        <w:rPr>
          <w:rFonts w:ascii="Tahoma" w:hAnsi="Tahoma" w:cs="Tahoma"/>
          <w:color w:val="004A90"/>
          <w:sz w:val="22"/>
          <w:szCs w:val="22"/>
        </w:rPr>
      </w:pPr>
      <w:r w:rsidRPr="0065239B">
        <w:rPr>
          <w:rFonts w:ascii="Tahoma" w:hAnsi="Tahoma" w:cs="Tahoma"/>
          <w:color w:val="004A90"/>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14:paraId="6FB00BDA" w14:textId="77777777" w:rsidR="002325F7" w:rsidRPr="0065239B" w:rsidRDefault="002325F7" w:rsidP="005A26F7">
      <w:pPr>
        <w:numPr>
          <w:ilvl w:val="0"/>
          <w:numId w:val="57"/>
        </w:numPr>
        <w:tabs>
          <w:tab w:val="left" w:pos="2268"/>
        </w:tabs>
        <w:spacing w:before="120"/>
        <w:ind w:left="1843" w:firstLine="0"/>
        <w:jc w:val="both"/>
        <w:rPr>
          <w:rFonts w:ascii="Tahoma" w:hAnsi="Tahoma" w:cs="Tahoma"/>
          <w:color w:val="004A90"/>
          <w:sz w:val="22"/>
          <w:szCs w:val="22"/>
        </w:rPr>
      </w:pPr>
      <w:r w:rsidRPr="0065239B">
        <w:rPr>
          <w:rFonts w:ascii="Tahoma" w:hAnsi="Tahoma" w:cs="Tahoma"/>
          <w:color w:val="004A90"/>
          <w:sz w:val="22"/>
          <w:szCs w:val="22"/>
        </w:rPr>
        <w:t xml:space="preserve">Criterios Calificables: Son los criterios no excluyentes que brindan un valor agregado a la oferta de cada proponente, calificados sobre un porcentaje de veinte (20) por ciento. </w:t>
      </w:r>
    </w:p>
    <w:p w14:paraId="4FC3AA9F"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bidi="en-US"/>
        </w:rPr>
      </w:pPr>
      <w:r w:rsidRPr="0065239B">
        <w:rPr>
          <w:rFonts w:ascii="Tahoma" w:hAnsi="Tahoma" w:cs="Tahoma"/>
          <w:color w:val="004A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0757C7E" w14:textId="55C38E36" w:rsidR="002325F7" w:rsidRPr="0065239B" w:rsidRDefault="002325F7" w:rsidP="005A26F7">
      <w:pPr>
        <w:numPr>
          <w:ilvl w:val="1"/>
          <w:numId w:val="73"/>
        </w:numPr>
        <w:tabs>
          <w:tab w:val="left" w:pos="1134"/>
        </w:tabs>
        <w:spacing w:before="120"/>
        <w:ind w:left="1134" w:hanging="708"/>
        <w:jc w:val="both"/>
        <w:rPr>
          <w:rFonts w:ascii="Tahoma" w:hAnsi="Tahoma" w:cs="Tahoma"/>
          <w:b/>
          <w:color w:val="004A90"/>
          <w:sz w:val="22"/>
          <w:szCs w:val="22"/>
        </w:rPr>
      </w:pPr>
      <w:r w:rsidRPr="0065239B">
        <w:rPr>
          <w:rFonts w:ascii="Tahoma" w:hAnsi="Tahoma" w:cs="Tahoma"/>
          <w:b/>
          <w:color w:val="004A90"/>
          <w:sz w:val="22"/>
          <w:szCs w:val="22"/>
          <w:u w:val="single"/>
        </w:rPr>
        <w:t>Sobre C - Propuesta Económica:</w:t>
      </w:r>
      <w:r w:rsidRPr="0065239B">
        <w:rPr>
          <w:rFonts w:ascii="Tahoma" w:hAnsi="Tahoma" w:cs="Tahoma"/>
          <w:color w:val="004A90"/>
          <w:sz w:val="22"/>
          <w:szCs w:val="22"/>
        </w:rPr>
        <w:t xml:space="preserve"> El criterio de calificación económico es el de Menor Costo</w:t>
      </w:r>
      <w:r w:rsidR="00934EC0">
        <w:rPr>
          <w:rFonts w:ascii="Tahoma" w:hAnsi="Tahoma" w:cs="Tahoma"/>
          <w:color w:val="004A90"/>
          <w:sz w:val="22"/>
          <w:szCs w:val="22"/>
        </w:rPr>
        <w:t xml:space="preserve"> </w:t>
      </w:r>
      <w:r w:rsidR="00934EC0" w:rsidRPr="006F7F16">
        <w:rPr>
          <w:rFonts w:ascii="Tahoma" w:hAnsi="Tahoma" w:cs="Tahoma"/>
          <w:color w:val="004990"/>
          <w:sz w:val="22"/>
          <w:szCs w:val="22"/>
        </w:rPr>
        <w:t>La Comisión Economica verificara que la Copia Digital entregada por los proponentes coincida con la documentación física presentada y que la misma se encuentre en su integridad</w:t>
      </w:r>
      <w:r w:rsidRPr="0065239B">
        <w:rPr>
          <w:rFonts w:ascii="Tahoma" w:hAnsi="Tahoma" w:cs="Tahoma"/>
          <w:color w:val="004A90"/>
          <w:sz w:val="22"/>
          <w:szCs w:val="22"/>
        </w:rPr>
        <w:t xml:space="preserve">. Para tal efecto los responsables de la Evaluación Económica tienen </w:t>
      </w:r>
      <w:r>
        <w:rPr>
          <w:rFonts w:ascii="Tahoma" w:hAnsi="Tahoma" w:cs="Tahoma"/>
          <w:color w:val="004A90"/>
          <w:sz w:val="22"/>
          <w:szCs w:val="22"/>
        </w:rPr>
        <w:t>tres</w:t>
      </w:r>
      <w:r w:rsidRPr="0065239B">
        <w:rPr>
          <w:rFonts w:ascii="Tahoma" w:hAnsi="Tahoma" w:cs="Tahoma"/>
          <w:color w:val="004A90"/>
          <w:sz w:val="22"/>
          <w:szCs w:val="22"/>
        </w:rPr>
        <w:t xml:space="preserve"> (</w:t>
      </w:r>
      <w:r>
        <w:rPr>
          <w:rFonts w:ascii="Tahoma" w:hAnsi="Tahoma" w:cs="Tahoma"/>
          <w:color w:val="004A90"/>
          <w:sz w:val="22"/>
          <w:szCs w:val="22"/>
        </w:rPr>
        <w:t>3</w:t>
      </w:r>
      <w:r w:rsidRPr="0065239B">
        <w:rPr>
          <w:rFonts w:ascii="Tahoma" w:hAnsi="Tahoma" w:cs="Tahoma"/>
          <w:color w:val="004A90"/>
          <w:sz w:val="22"/>
          <w:szCs w:val="22"/>
        </w:rPr>
        <w:t>) días hábiles para presentar sus resultados.</w:t>
      </w:r>
    </w:p>
    <w:p w14:paraId="5635A25F" w14:textId="77777777" w:rsidR="002325F7" w:rsidRPr="0065239B" w:rsidRDefault="002325F7" w:rsidP="005A26F7">
      <w:pPr>
        <w:numPr>
          <w:ilvl w:val="1"/>
          <w:numId w:val="73"/>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Calificación Final:</w:t>
      </w:r>
    </w:p>
    <w:p w14:paraId="62A303FB" w14:textId="77777777" w:rsidR="002325F7" w:rsidRPr="0065239B" w:rsidRDefault="002325F7" w:rsidP="002325F7">
      <w:pPr>
        <w:spacing w:before="120"/>
        <w:ind w:left="1134"/>
        <w:jc w:val="both"/>
        <w:rPr>
          <w:rFonts w:ascii="Tahoma" w:hAnsi="Tahoma" w:cs="Tahoma"/>
          <w:color w:val="004A90"/>
          <w:sz w:val="22"/>
          <w:szCs w:val="22"/>
        </w:rPr>
      </w:pPr>
      <w:r w:rsidRPr="0065239B">
        <w:rPr>
          <w:rFonts w:ascii="Tahoma" w:hAnsi="Tahoma" w:cs="Tahoma"/>
          <w:color w:val="004A90"/>
          <w:sz w:val="22"/>
          <w:szCs w:val="22"/>
        </w:rPr>
        <w:t>Es el resultado del promedio ponderado de las calificaciones obtenidas en la propuesta técnica y la propuesta económica.</w:t>
      </w:r>
    </w:p>
    <w:p w14:paraId="22DC9C7C" w14:textId="77777777" w:rsidR="002325F7" w:rsidRPr="0065239B" w:rsidRDefault="002325F7" w:rsidP="005A26F7">
      <w:pPr>
        <w:numPr>
          <w:ilvl w:val="1"/>
          <w:numId w:val="73"/>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Adjudicación:</w:t>
      </w:r>
    </w:p>
    <w:p w14:paraId="046C14E5"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Una vez emitido el informe final, en los casos que corresponda, se procederá con el envío de la carta de adjudicación al proponente adjudicado y al envío de la carta de no adjudicación a los demás proponentes.</w:t>
      </w:r>
    </w:p>
    <w:p w14:paraId="416A527C"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El o los proponentes adjudicados Nacionales contarán con un plazo no mayor a cinco </w:t>
      </w:r>
      <w:r w:rsidRPr="0065239B">
        <w:rPr>
          <w:rFonts w:ascii="Tahoma" w:hAnsi="Tahoma" w:cs="Tahoma"/>
          <w:b/>
          <w:color w:val="004A90"/>
          <w:sz w:val="22"/>
          <w:szCs w:val="22"/>
        </w:rPr>
        <w:t>(5) días hábiles</w:t>
      </w:r>
      <w:r w:rsidRPr="0065239B">
        <w:rPr>
          <w:rFonts w:ascii="Tahoma" w:hAnsi="Tahoma" w:cs="Tahoma"/>
          <w:color w:val="004A90"/>
          <w:sz w:val="22"/>
          <w:szCs w:val="22"/>
        </w:rPr>
        <w:t xml:space="preserve"> para dar respuesta de Aceptación/Rechazo a la nota de adjudicación. En caso de aceptación, juntamente a la nota de respuesta deberán adjuntar toda la documentación solicitada en la carta de adjudicación.</w:t>
      </w:r>
    </w:p>
    <w:p w14:paraId="26EB28DA" w14:textId="77777777" w:rsidR="002325F7" w:rsidRPr="0065239B" w:rsidRDefault="002325F7" w:rsidP="002325F7">
      <w:pPr>
        <w:spacing w:before="120"/>
        <w:ind w:left="1134"/>
        <w:jc w:val="both"/>
        <w:rPr>
          <w:rFonts w:ascii="Tahoma" w:hAnsi="Tahoma" w:cs="Tahoma"/>
          <w:b/>
          <w:color w:val="004A90"/>
          <w:sz w:val="22"/>
          <w:szCs w:val="22"/>
        </w:rPr>
      </w:pPr>
      <w:r w:rsidRPr="0065239B">
        <w:rPr>
          <w:rFonts w:ascii="Tahoma" w:hAnsi="Tahoma" w:cs="Tahoma"/>
          <w:b/>
          <w:color w:val="004A90"/>
          <w:sz w:val="22"/>
          <w:szCs w:val="22"/>
        </w:rPr>
        <w:t>El incumplimiento a estos plazos y la falta de documentación con las características requeridas será causal de desistimiento de la adjudicación y ejecución de la Garantía de Seriedad de Propuesta.</w:t>
      </w:r>
    </w:p>
    <w:p w14:paraId="268B09D0" w14:textId="77777777" w:rsidR="002325F7" w:rsidRPr="0065239B" w:rsidRDefault="002325F7" w:rsidP="005A26F7">
      <w:pPr>
        <w:numPr>
          <w:ilvl w:val="1"/>
          <w:numId w:val="73"/>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Formalización (Documento de Compra):</w:t>
      </w:r>
    </w:p>
    <w:p w14:paraId="3F044981"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284A4A5"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El proponente debe adherirse a los términos y condiciones establecidos en el contrato elaborado por ENTEL S.A. dichos documentos son parte de los Términos Base de Contratación.</w:t>
      </w:r>
    </w:p>
    <w:p w14:paraId="55AD0C0E"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contará con </w:t>
      </w:r>
      <w:r>
        <w:rPr>
          <w:rFonts w:ascii="Tahoma" w:hAnsi="Tahoma" w:cs="Tahoma"/>
          <w:color w:val="004A90"/>
          <w:sz w:val="22"/>
          <w:szCs w:val="22"/>
        </w:rPr>
        <w:t>48</w:t>
      </w:r>
      <w:r w:rsidRPr="0065239B">
        <w:rPr>
          <w:rFonts w:ascii="Tahoma" w:hAnsi="Tahoma" w:cs="Tahoma"/>
          <w:color w:val="004A90"/>
          <w:sz w:val="22"/>
          <w:szCs w:val="22"/>
        </w:rPr>
        <w:t xml:space="preserve"> horas para apersonarse para la firma correspondiente; caso contrario será causal para dejar sin efecto la nota de adjudicación y ejecución de la Garantía de Seriedad de Propuesta, quedando impedido de participar en procesos de ENTEL S.A. por 1 año.</w:t>
      </w:r>
    </w:p>
    <w:p w14:paraId="6AB4652D" w14:textId="77777777" w:rsidR="002325F7" w:rsidRPr="0065239B" w:rsidRDefault="002325F7" w:rsidP="002325F7">
      <w:pPr>
        <w:pStyle w:val="Prrafodelista"/>
        <w:spacing w:before="120"/>
        <w:ind w:left="1134"/>
        <w:jc w:val="both"/>
        <w:rPr>
          <w:rFonts w:ascii="Tahoma" w:hAnsi="Tahoma" w:cs="Tahoma"/>
          <w:iCs/>
          <w:color w:val="004A90"/>
          <w:sz w:val="22"/>
          <w:szCs w:val="22"/>
        </w:rPr>
      </w:pPr>
    </w:p>
    <w:p w14:paraId="259A655D" w14:textId="77777777" w:rsidR="002325F7" w:rsidRPr="0065239B" w:rsidRDefault="002325F7" w:rsidP="005A26F7">
      <w:pPr>
        <w:numPr>
          <w:ilvl w:val="1"/>
          <w:numId w:val="73"/>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Documentos que debe Presentar el Proponente</w:t>
      </w:r>
    </w:p>
    <w:p w14:paraId="2F2F577C" w14:textId="77777777" w:rsidR="002325F7" w:rsidRPr="0065239B" w:rsidRDefault="002325F7" w:rsidP="002325F7">
      <w:pPr>
        <w:pStyle w:val="Prrafodelista"/>
        <w:numPr>
          <w:ilvl w:val="0"/>
          <w:numId w:val="49"/>
        </w:numPr>
        <w:tabs>
          <w:tab w:val="num" w:pos="1080"/>
        </w:tabs>
        <w:spacing w:before="120"/>
        <w:ind w:left="1134" w:hanging="567"/>
        <w:jc w:val="both"/>
        <w:rPr>
          <w:rFonts w:ascii="Tahoma" w:hAnsi="Tahoma" w:cs="Tahoma"/>
          <w:vanish/>
          <w:color w:val="004A90"/>
          <w:sz w:val="22"/>
          <w:szCs w:val="22"/>
          <w:lang w:eastAsia="es-ES"/>
        </w:rPr>
      </w:pPr>
    </w:p>
    <w:p w14:paraId="463BFA73" w14:textId="77777777" w:rsidR="002325F7" w:rsidRPr="0065239B" w:rsidRDefault="002325F7" w:rsidP="002325F7">
      <w:pPr>
        <w:pStyle w:val="Prrafodelista"/>
        <w:numPr>
          <w:ilvl w:val="0"/>
          <w:numId w:val="49"/>
        </w:numPr>
        <w:tabs>
          <w:tab w:val="num" w:pos="1080"/>
        </w:tabs>
        <w:spacing w:before="120"/>
        <w:ind w:left="1134" w:hanging="567"/>
        <w:jc w:val="both"/>
        <w:rPr>
          <w:rFonts w:ascii="Tahoma" w:hAnsi="Tahoma" w:cs="Tahoma"/>
          <w:vanish/>
          <w:color w:val="004A90"/>
          <w:sz w:val="22"/>
          <w:szCs w:val="22"/>
          <w:lang w:eastAsia="es-ES"/>
        </w:rPr>
      </w:pPr>
    </w:p>
    <w:p w14:paraId="0603F5C8" w14:textId="77777777" w:rsidR="002325F7" w:rsidRPr="0065239B" w:rsidRDefault="002325F7" w:rsidP="002325F7">
      <w:pPr>
        <w:pStyle w:val="Prrafodelista"/>
        <w:numPr>
          <w:ilvl w:val="0"/>
          <w:numId w:val="49"/>
        </w:numPr>
        <w:tabs>
          <w:tab w:val="num" w:pos="1080"/>
        </w:tabs>
        <w:spacing w:before="120"/>
        <w:ind w:left="1134" w:hanging="567"/>
        <w:jc w:val="both"/>
        <w:rPr>
          <w:rFonts w:ascii="Tahoma" w:hAnsi="Tahoma" w:cs="Tahoma"/>
          <w:vanish/>
          <w:color w:val="004A90"/>
          <w:sz w:val="22"/>
          <w:szCs w:val="22"/>
          <w:lang w:eastAsia="es-ES"/>
        </w:rPr>
      </w:pPr>
    </w:p>
    <w:p w14:paraId="60F8B1A0" w14:textId="77777777" w:rsidR="002325F7" w:rsidRPr="0065239B" w:rsidRDefault="002325F7" w:rsidP="002325F7">
      <w:pPr>
        <w:pStyle w:val="Prrafodelista"/>
        <w:numPr>
          <w:ilvl w:val="0"/>
          <w:numId w:val="49"/>
        </w:numPr>
        <w:tabs>
          <w:tab w:val="num" w:pos="1080"/>
        </w:tabs>
        <w:spacing w:before="120"/>
        <w:ind w:left="1134" w:hanging="567"/>
        <w:jc w:val="both"/>
        <w:rPr>
          <w:rFonts w:ascii="Tahoma" w:hAnsi="Tahoma" w:cs="Tahoma"/>
          <w:vanish/>
          <w:color w:val="004A90"/>
          <w:sz w:val="22"/>
          <w:szCs w:val="22"/>
          <w:lang w:eastAsia="es-ES"/>
        </w:rPr>
      </w:pPr>
    </w:p>
    <w:p w14:paraId="3FC33B44" w14:textId="77777777" w:rsidR="002325F7" w:rsidRPr="0065239B" w:rsidRDefault="002325F7" w:rsidP="002325F7">
      <w:pPr>
        <w:pStyle w:val="Prrafodelista"/>
        <w:numPr>
          <w:ilvl w:val="0"/>
          <w:numId w:val="49"/>
        </w:numPr>
        <w:tabs>
          <w:tab w:val="num" w:pos="1080"/>
        </w:tabs>
        <w:spacing w:before="120"/>
        <w:ind w:left="1134" w:hanging="567"/>
        <w:jc w:val="both"/>
        <w:rPr>
          <w:rFonts w:ascii="Tahoma" w:hAnsi="Tahoma" w:cs="Tahoma"/>
          <w:vanish/>
          <w:color w:val="004A90"/>
          <w:sz w:val="22"/>
          <w:szCs w:val="22"/>
          <w:lang w:eastAsia="es-ES"/>
        </w:rPr>
      </w:pPr>
    </w:p>
    <w:p w14:paraId="3FC56802" w14:textId="77777777" w:rsidR="002325F7" w:rsidRPr="0065239B" w:rsidRDefault="002325F7" w:rsidP="002325F7">
      <w:pPr>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La(s) empresa(s) adjudicada(s) debe(n) presentar la siguiente documentación para la elaboración del Documento de Compra: </w:t>
      </w:r>
    </w:p>
    <w:p w14:paraId="1333F96F" w14:textId="77777777" w:rsidR="002325F7" w:rsidRPr="0065239B" w:rsidRDefault="002325F7" w:rsidP="002325F7">
      <w:pPr>
        <w:pStyle w:val="Prrafodelista"/>
        <w:numPr>
          <w:ilvl w:val="0"/>
          <w:numId w:val="49"/>
        </w:numPr>
        <w:tabs>
          <w:tab w:val="num" w:pos="1080"/>
        </w:tabs>
        <w:spacing w:before="120"/>
        <w:jc w:val="both"/>
        <w:rPr>
          <w:rFonts w:ascii="Tahoma" w:hAnsi="Tahoma" w:cs="Tahoma"/>
          <w:vanish/>
          <w:color w:val="004A90"/>
          <w:sz w:val="22"/>
          <w:szCs w:val="22"/>
          <w:lang w:eastAsia="es-ES"/>
        </w:rPr>
      </w:pPr>
    </w:p>
    <w:p w14:paraId="4BF4CF98" w14:textId="77777777" w:rsidR="002325F7" w:rsidRPr="0065239B" w:rsidRDefault="002325F7" w:rsidP="002325F7">
      <w:pPr>
        <w:pStyle w:val="Prrafodelista"/>
        <w:numPr>
          <w:ilvl w:val="0"/>
          <w:numId w:val="49"/>
        </w:numPr>
        <w:tabs>
          <w:tab w:val="num" w:pos="1080"/>
        </w:tabs>
        <w:spacing w:before="120"/>
        <w:jc w:val="both"/>
        <w:rPr>
          <w:rFonts w:ascii="Tahoma" w:hAnsi="Tahoma" w:cs="Tahoma"/>
          <w:vanish/>
          <w:color w:val="004A90"/>
          <w:sz w:val="22"/>
          <w:szCs w:val="22"/>
          <w:lang w:eastAsia="es-ES"/>
        </w:rPr>
      </w:pPr>
    </w:p>
    <w:p w14:paraId="09CCE3DF" w14:textId="77777777" w:rsidR="002325F7" w:rsidRPr="0065239B" w:rsidRDefault="002325F7" w:rsidP="002325F7">
      <w:pPr>
        <w:pStyle w:val="Prrafodelista"/>
        <w:numPr>
          <w:ilvl w:val="0"/>
          <w:numId w:val="49"/>
        </w:numPr>
        <w:tabs>
          <w:tab w:val="num" w:pos="1080"/>
        </w:tabs>
        <w:spacing w:before="120"/>
        <w:jc w:val="both"/>
        <w:rPr>
          <w:rFonts w:ascii="Tahoma" w:hAnsi="Tahoma" w:cs="Tahoma"/>
          <w:vanish/>
          <w:color w:val="004A90"/>
          <w:sz w:val="22"/>
          <w:szCs w:val="22"/>
          <w:lang w:eastAsia="es-ES"/>
        </w:rPr>
      </w:pPr>
    </w:p>
    <w:p w14:paraId="144E99D6" w14:textId="77777777" w:rsidR="002325F7" w:rsidRPr="0065239B" w:rsidRDefault="002325F7" w:rsidP="002325F7">
      <w:pPr>
        <w:pStyle w:val="Prrafodelista"/>
        <w:numPr>
          <w:ilvl w:val="0"/>
          <w:numId w:val="49"/>
        </w:numPr>
        <w:tabs>
          <w:tab w:val="num" w:pos="1080"/>
        </w:tabs>
        <w:spacing w:before="120"/>
        <w:jc w:val="both"/>
        <w:rPr>
          <w:rFonts w:ascii="Tahoma" w:hAnsi="Tahoma" w:cs="Tahoma"/>
          <w:vanish/>
          <w:color w:val="004A90"/>
          <w:sz w:val="22"/>
          <w:szCs w:val="22"/>
          <w:lang w:eastAsia="es-ES"/>
        </w:rPr>
      </w:pPr>
    </w:p>
    <w:p w14:paraId="26706695" w14:textId="77777777" w:rsidR="002325F7" w:rsidRPr="0065239B" w:rsidRDefault="002325F7" w:rsidP="002325F7">
      <w:pPr>
        <w:pStyle w:val="Prrafodelista"/>
        <w:numPr>
          <w:ilvl w:val="0"/>
          <w:numId w:val="49"/>
        </w:numPr>
        <w:tabs>
          <w:tab w:val="num" w:pos="1080"/>
        </w:tabs>
        <w:spacing w:before="120"/>
        <w:jc w:val="both"/>
        <w:rPr>
          <w:rFonts w:ascii="Tahoma" w:hAnsi="Tahoma" w:cs="Tahoma"/>
          <w:vanish/>
          <w:color w:val="004A90"/>
          <w:sz w:val="22"/>
          <w:szCs w:val="22"/>
          <w:lang w:eastAsia="es-ES"/>
        </w:rPr>
      </w:pPr>
    </w:p>
    <w:p w14:paraId="411C32AD" w14:textId="77777777" w:rsidR="002325F7" w:rsidRPr="0065239B" w:rsidRDefault="002325F7" w:rsidP="002325F7">
      <w:pPr>
        <w:pStyle w:val="Prrafodelista"/>
        <w:numPr>
          <w:ilvl w:val="0"/>
          <w:numId w:val="50"/>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Los documentos que deben presentar las personas naturales son:</w:t>
      </w:r>
    </w:p>
    <w:p w14:paraId="71D0FACD" w14:textId="77777777" w:rsidR="002325F7" w:rsidRPr="0065239B" w:rsidRDefault="002325F7" w:rsidP="002325F7">
      <w:pPr>
        <w:pStyle w:val="Prrafodelista"/>
        <w:numPr>
          <w:ilvl w:val="1"/>
          <w:numId w:val="50"/>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Cedula de Identidad (fotocopia simple).</w:t>
      </w:r>
    </w:p>
    <w:p w14:paraId="79327026" w14:textId="77777777" w:rsidR="002325F7" w:rsidRPr="0065239B" w:rsidRDefault="002325F7" w:rsidP="002325F7">
      <w:pPr>
        <w:pStyle w:val="Prrafodelista"/>
        <w:numPr>
          <w:ilvl w:val="1"/>
          <w:numId w:val="50"/>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 xml:space="preserve">los Términos Básicos de Contratación.  </w:t>
      </w:r>
    </w:p>
    <w:p w14:paraId="1F054E61" w14:textId="77777777" w:rsidR="002325F7" w:rsidRPr="0065239B" w:rsidRDefault="002325F7" w:rsidP="002325F7">
      <w:pPr>
        <w:pStyle w:val="Prrafodelista"/>
        <w:numPr>
          <w:ilvl w:val="0"/>
          <w:numId w:val="50"/>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Los documentos que deben presentar las personas jurídicas son:</w:t>
      </w:r>
    </w:p>
    <w:p w14:paraId="299C9A5C" w14:textId="77777777" w:rsidR="002325F7" w:rsidRPr="0065239B" w:rsidRDefault="002325F7" w:rsidP="002325F7">
      <w:pPr>
        <w:numPr>
          <w:ilvl w:val="0"/>
          <w:numId w:val="52"/>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Copia legalizada de la escritura de Constitución de la Sociedad o firma comercial y con el resellado de inscripción ante FUNDEMPRESA (si corresponde).</w:t>
      </w:r>
    </w:p>
    <w:p w14:paraId="77DA7AF5" w14:textId="77777777" w:rsidR="002325F7" w:rsidRPr="0065239B" w:rsidRDefault="002325F7" w:rsidP="002325F7">
      <w:pPr>
        <w:numPr>
          <w:ilvl w:val="0"/>
          <w:numId w:val="52"/>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Copia legalizada del Testimonio de Poder del Representante Legal debidamente inscrito ante FUNDEMPRESA (si corresponde).</w:t>
      </w:r>
    </w:p>
    <w:p w14:paraId="13AC0A68" w14:textId="77777777" w:rsidR="002325F7" w:rsidRPr="0065239B" w:rsidRDefault="002325F7" w:rsidP="002325F7">
      <w:pPr>
        <w:numPr>
          <w:ilvl w:val="0"/>
          <w:numId w:val="52"/>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Certificado original de actualización de la matrícula de comercio emitido por FUNDEMPRESA vigente.</w:t>
      </w:r>
    </w:p>
    <w:p w14:paraId="4A1805EE" w14:textId="77777777" w:rsidR="002325F7" w:rsidRPr="0065239B" w:rsidRDefault="002325F7" w:rsidP="002325F7">
      <w:pPr>
        <w:numPr>
          <w:ilvl w:val="0"/>
          <w:numId w:val="52"/>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los Términos Básicos de Contratación.</w:t>
      </w:r>
    </w:p>
    <w:p w14:paraId="16A8669C" w14:textId="77777777" w:rsidR="002325F7" w:rsidRPr="0065239B" w:rsidRDefault="002325F7" w:rsidP="002325F7">
      <w:pPr>
        <w:pStyle w:val="Prrafodelista"/>
        <w:numPr>
          <w:ilvl w:val="1"/>
          <w:numId w:val="51"/>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En el caso de Asociaciones Accidentales, los documentos deberán presentarse diferenciando los que corresponden a la asociación y los que corresponden a cada asociado.</w:t>
      </w:r>
    </w:p>
    <w:p w14:paraId="55753EC5" w14:textId="77777777" w:rsidR="002325F7" w:rsidRPr="0065239B" w:rsidRDefault="002325F7" w:rsidP="002325F7">
      <w:pPr>
        <w:pStyle w:val="Prrafodelista"/>
        <w:numPr>
          <w:ilvl w:val="1"/>
          <w:numId w:val="53"/>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Documentación conjunta: Debe ser firmada por el Representante Legal de la Asociación Accidental, y es la siguiente:</w:t>
      </w:r>
    </w:p>
    <w:p w14:paraId="0DF5EC14" w14:textId="77777777" w:rsidR="002325F7" w:rsidRPr="0065239B" w:rsidRDefault="002325F7" w:rsidP="002325F7">
      <w:pPr>
        <w:pStyle w:val="Prrafodelista"/>
        <w:numPr>
          <w:ilvl w:val="2"/>
          <w:numId w:val="55"/>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E6E6CF2" w14:textId="77777777" w:rsidR="002325F7" w:rsidRPr="0065239B" w:rsidRDefault="002325F7" w:rsidP="002325F7">
      <w:pPr>
        <w:pStyle w:val="Prrafodelista"/>
        <w:numPr>
          <w:ilvl w:val="2"/>
          <w:numId w:val="55"/>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Poder del Representante Legal de la Asociación Accidental, en fotocopia simple, con facultades expresas para presentar propuestas, negociar y suscribir contratos.</w:t>
      </w:r>
    </w:p>
    <w:p w14:paraId="5D5643CC" w14:textId="77777777" w:rsidR="002325F7" w:rsidRPr="0065239B" w:rsidRDefault="002325F7" w:rsidP="002325F7">
      <w:pPr>
        <w:pStyle w:val="Prrafodelista"/>
        <w:numPr>
          <w:ilvl w:val="2"/>
          <w:numId w:val="55"/>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Propuesta en base a </w:t>
      </w:r>
      <w:r w:rsidRPr="0065239B">
        <w:rPr>
          <w:rFonts w:ascii="Tahoma" w:hAnsi="Tahoma" w:cs="Tahoma"/>
          <w:iCs/>
          <w:color w:val="004A90"/>
          <w:sz w:val="22"/>
          <w:szCs w:val="22"/>
        </w:rPr>
        <w:t xml:space="preserve">los Términos Básicos de Contratación </w:t>
      </w:r>
      <w:r w:rsidRPr="0065239B">
        <w:rPr>
          <w:rFonts w:ascii="Tahoma" w:hAnsi="Tahoma" w:cs="Tahoma"/>
          <w:color w:val="004A90"/>
          <w:sz w:val="22"/>
          <w:szCs w:val="22"/>
        </w:rPr>
        <w:t>señalados en el presente documento</w:t>
      </w:r>
    </w:p>
    <w:p w14:paraId="5173D8AD" w14:textId="77777777" w:rsidR="002325F7" w:rsidRPr="0065239B" w:rsidRDefault="002325F7" w:rsidP="002325F7">
      <w:pPr>
        <w:pStyle w:val="Prrafodelista"/>
        <w:numPr>
          <w:ilvl w:val="2"/>
          <w:numId w:val="55"/>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 xml:space="preserve">los Términos Básicos de Contratación  </w:t>
      </w:r>
    </w:p>
    <w:p w14:paraId="644C5071" w14:textId="77777777" w:rsidR="002325F7" w:rsidRPr="0065239B" w:rsidRDefault="002325F7" w:rsidP="002325F7">
      <w:pPr>
        <w:pStyle w:val="Prrafodelista"/>
        <w:numPr>
          <w:ilvl w:val="1"/>
          <w:numId w:val="53"/>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Documentación independiente: Debe presentarse la siguiente documentación, firmada por el Representante Legal de cada asociado y no por el Representante Legal de la Asociación:</w:t>
      </w:r>
    </w:p>
    <w:p w14:paraId="5EB6F8F5" w14:textId="77777777" w:rsidR="002325F7" w:rsidRPr="0065239B" w:rsidRDefault="002325F7" w:rsidP="002325F7">
      <w:pPr>
        <w:pStyle w:val="Prrafodelista"/>
        <w:numPr>
          <w:ilvl w:val="0"/>
          <w:numId w:val="54"/>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Poder del Representante Legal, en fotocopia simple. </w:t>
      </w:r>
    </w:p>
    <w:p w14:paraId="2C79BD26" w14:textId="77777777" w:rsidR="002325F7" w:rsidRPr="0065239B" w:rsidRDefault="002325F7" w:rsidP="002325F7">
      <w:pPr>
        <w:spacing w:before="120"/>
        <w:ind w:left="708"/>
        <w:jc w:val="both"/>
        <w:rPr>
          <w:rFonts w:ascii="Tahoma" w:hAnsi="Tahoma" w:cs="Tahoma"/>
          <w:color w:val="004A90"/>
          <w:sz w:val="22"/>
          <w:szCs w:val="22"/>
        </w:rPr>
      </w:pPr>
    </w:p>
    <w:p w14:paraId="555A3518" w14:textId="77777777" w:rsidR="002325F7" w:rsidRPr="0065239B" w:rsidRDefault="002325F7" w:rsidP="005A26F7">
      <w:pPr>
        <w:numPr>
          <w:ilvl w:val="1"/>
          <w:numId w:val="73"/>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Forma de Pago</w:t>
      </w:r>
    </w:p>
    <w:p w14:paraId="00B3AED7" w14:textId="77777777" w:rsidR="002325F7" w:rsidRPr="0065239B" w:rsidRDefault="002325F7" w:rsidP="002325F7">
      <w:pPr>
        <w:ind w:left="720" w:firstLine="426"/>
        <w:jc w:val="both"/>
        <w:rPr>
          <w:rFonts w:ascii="Tahoma" w:hAnsi="Tahoma" w:cs="Tahoma"/>
          <w:color w:val="004A90"/>
          <w:sz w:val="22"/>
          <w:szCs w:val="22"/>
          <w:lang w:val="es-BO"/>
        </w:rPr>
      </w:pPr>
      <w:r w:rsidRPr="0065239B">
        <w:rPr>
          <w:rFonts w:ascii="Tahoma" w:hAnsi="Tahoma" w:cs="Tahoma"/>
          <w:color w:val="004A90"/>
          <w:sz w:val="22"/>
          <w:szCs w:val="22"/>
          <w:lang w:val="es-BO"/>
        </w:rPr>
        <w:t>La forma de pago será realizada de la siguiente manera:</w:t>
      </w:r>
    </w:p>
    <w:p w14:paraId="73519D6E" w14:textId="77777777" w:rsidR="00594FBE" w:rsidRDefault="00594FBE" w:rsidP="00594FBE">
      <w:pPr>
        <w:spacing w:before="120"/>
        <w:ind w:left="360"/>
        <w:contextualSpacing/>
        <w:jc w:val="both"/>
        <w:rPr>
          <w:rFonts w:ascii="Tahoma" w:hAnsi="Tahoma" w:cs="Tahoma"/>
          <w:color w:val="004A90"/>
          <w:sz w:val="22"/>
          <w:szCs w:val="22"/>
        </w:rPr>
      </w:pPr>
    </w:p>
    <w:p w14:paraId="7F1A290D" w14:textId="1BC643C8" w:rsidR="00594FBE" w:rsidRPr="00594FBE" w:rsidRDefault="00594FBE" w:rsidP="00594FBE">
      <w:pPr>
        <w:spacing w:before="120"/>
        <w:ind w:left="360"/>
        <w:contextualSpacing/>
        <w:jc w:val="both"/>
        <w:rPr>
          <w:rFonts w:ascii="Tahoma" w:hAnsi="Tahoma" w:cs="Tahoma"/>
          <w:color w:val="004A90"/>
          <w:sz w:val="22"/>
          <w:szCs w:val="22"/>
        </w:rPr>
      </w:pPr>
      <w:r w:rsidRPr="00594FBE">
        <w:rPr>
          <w:rFonts w:ascii="Tahoma" w:hAnsi="Tahoma" w:cs="Tahoma"/>
          <w:color w:val="004A90"/>
          <w:sz w:val="22"/>
          <w:szCs w:val="22"/>
        </w:rPr>
        <w:t>Equipos: 80% del valor por concepto de equipos a la entrega de</w:t>
      </w:r>
      <w:r w:rsidR="00934EC0">
        <w:rPr>
          <w:rFonts w:ascii="Tahoma" w:hAnsi="Tahoma" w:cs="Tahoma"/>
          <w:color w:val="004A90"/>
          <w:sz w:val="22"/>
          <w:szCs w:val="22"/>
        </w:rPr>
        <w:t xml:space="preserve"> la totalidad de</w:t>
      </w:r>
      <w:r w:rsidRPr="00594FBE">
        <w:rPr>
          <w:rFonts w:ascii="Tahoma" w:hAnsi="Tahoma" w:cs="Tahoma"/>
          <w:color w:val="004A90"/>
          <w:sz w:val="22"/>
          <w:szCs w:val="22"/>
        </w:rPr>
        <w:t xml:space="preserve"> los mismos, previa emisión por parte de ENTEL S.A. del Acta de Recepción de Equipos firmada por ambas partes y el Certificado de Control de Calidad, contra entrega de la factura fiscal.; el 20% restante a la conclusión de los servicios (instalación e implementación).</w:t>
      </w:r>
    </w:p>
    <w:p w14:paraId="1D116C24" w14:textId="77777777" w:rsidR="00594FBE" w:rsidRDefault="00594FBE" w:rsidP="00594FBE">
      <w:pPr>
        <w:spacing w:before="120"/>
        <w:ind w:left="360"/>
        <w:contextualSpacing/>
        <w:jc w:val="both"/>
        <w:rPr>
          <w:rFonts w:ascii="Tahoma" w:hAnsi="Tahoma" w:cs="Tahoma"/>
          <w:color w:val="004A90"/>
          <w:sz w:val="22"/>
          <w:szCs w:val="22"/>
        </w:rPr>
      </w:pPr>
    </w:p>
    <w:p w14:paraId="29A5D35B" w14:textId="508902BA" w:rsidR="00594FBE" w:rsidRPr="00594FBE" w:rsidRDefault="00594FBE" w:rsidP="00594FBE">
      <w:pPr>
        <w:spacing w:before="120"/>
        <w:ind w:left="360"/>
        <w:contextualSpacing/>
        <w:jc w:val="both"/>
        <w:rPr>
          <w:rFonts w:ascii="Tahoma" w:hAnsi="Tahoma" w:cs="Tahoma"/>
          <w:color w:val="004A90"/>
          <w:sz w:val="22"/>
          <w:szCs w:val="22"/>
        </w:rPr>
      </w:pPr>
      <w:r w:rsidRPr="00594FBE">
        <w:rPr>
          <w:rFonts w:ascii="Tahoma" w:hAnsi="Tahoma" w:cs="Tahoma"/>
          <w:color w:val="004A90"/>
          <w:sz w:val="22"/>
          <w:szCs w:val="22"/>
        </w:rPr>
        <w:t xml:space="preserve">Servicios: 100% a contra entrega del </w:t>
      </w:r>
      <w:r w:rsidR="005C7E6B">
        <w:rPr>
          <w:rFonts w:ascii="Tahoma" w:hAnsi="Tahoma" w:cs="Tahoma"/>
          <w:color w:val="004A90"/>
          <w:sz w:val="22"/>
          <w:szCs w:val="22"/>
        </w:rPr>
        <w:t xml:space="preserve">TOTAL del </w:t>
      </w:r>
      <w:r w:rsidRPr="00594FBE">
        <w:rPr>
          <w:rFonts w:ascii="Tahoma" w:hAnsi="Tahoma" w:cs="Tahoma"/>
          <w:color w:val="004A90"/>
          <w:sz w:val="22"/>
          <w:szCs w:val="22"/>
        </w:rPr>
        <w:t>servicio de implementación e instalación, previa emisión por parte de ENTEL S.A. del Certificado de Aceptación Provisional (PAC) firmado por ambas partes y el Certificado de Control de Calidad, a contra entrega de la factura fiscal.</w:t>
      </w:r>
    </w:p>
    <w:p w14:paraId="23D63B81" w14:textId="77777777" w:rsidR="002325F7" w:rsidRPr="0065239B" w:rsidRDefault="002325F7" w:rsidP="002325F7">
      <w:pPr>
        <w:ind w:left="720" w:firstLine="426"/>
        <w:jc w:val="both"/>
        <w:rPr>
          <w:rFonts w:ascii="Tahoma" w:hAnsi="Tahoma" w:cs="Tahoma"/>
          <w:color w:val="004A90"/>
          <w:sz w:val="22"/>
          <w:szCs w:val="22"/>
        </w:rPr>
      </w:pPr>
    </w:p>
    <w:p w14:paraId="6CB58E9B" w14:textId="77777777" w:rsidR="002325F7" w:rsidRPr="0065239B" w:rsidRDefault="002325F7" w:rsidP="002325F7">
      <w:pPr>
        <w:spacing w:after="120"/>
        <w:ind w:left="360"/>
        <w:jc w:val="both"/>
        <w:rPr>
          <w:rFonts w:ascii="Tahoma" w:hAnsi="Tahoma" w:cs="Tahoma"/>
          <w:color w:val="004A90"/>
          <w:sz w:val="22"/>
          <w:szCs w:val="22"/>
          <w:lang w:val="es-BO"/>
        </w:rPr>
      </w:pPr>
      <w:r w:rsidRPr="0065239B">
        <w:rPr>
          <w:rFonts w:ascii="Tahoma" w:hAnsi="Tahoma" w:cs="Tahoma"/>
          <w:b/>
          <w:color w:val="004A90"/>
          <w:sz w:val="22"/>
          <w:szCs w:val="22"/>
          <w:lang w:val="es-BO"/>
        </w:rPr>
        <w:t xml:space="preserve"> NOTA:</w:t>
      </w:r>
      <w:r w:rsidRPr="0065239B">
        <w:rPr>
          <w:rFonts w:ascii="Tahoma" w:hAnsi="Tahoma" w:cs="Tahoma"/>
          <w:color w:val="004A90"/>
          <w:sz w:val="22"/>
          <w:szCs w:val="22"/>
          <w:lang w:val="es-BO"/>
        </w:rPr>
        <w:t xml:space="preserve"> Para este proceso de contratación no aplica pagos adelantados por concepto de anticipos.</w:t>
      </w:r>
    </w:p>
    <w:p w14:paraId="0C2CB521" w14:textId="77777777" w:rsidR="002325F7" w:rsidRPr="0065239B" w:rsidRDefault="002325F7" w:rsidP="002325F7">
      <w:pPr>
        <w:spacing w:after="120"/>
        <w:ind w:left="360"/>
        <w:jc w:val="both"/>
        <w:rPr>
          <w:rFonts w:ascii="Tahoma" w:hAnsi="Tahoma" w:cs="Tahoma"/>
          <w:color w:val="004A90"/>
          <w:sz w:val="22"/>
          <w:szCs w:val="22"/>
          <w:lang w:val="es-BO"/>
        </w:rPr>
      </w:pPr>
    </w:p>
    <w:p w14:paraId="2A2D6292" w14:textId="77777777" w:rsidR="002325F7" w:rsidRPr="0065239B" w:rsidRDefault="002325F7" w:rsidP="005A26F7">
      <w:pPr>
        <w:pStyle w:val="Prrafodelista"/>
        <w:numPr>
          <w:ilvl w:val="1"/>
          <w:numId w:val="73"/>
        </w:numPr>
        <w:spacing w:after="120"/>
        <w:ind w:hanging="294"/>
        <w:jc w:val="both"/>
        <w:rPr>
          <w:rFonts w:ascii="Tahoma" w:hAnsi="Tahoma" w:cs="Tahoma"/>
          <w:b/>
          <w:color w:val="004A90"/>
          <w:sz w:val="22"/>
          <w:szCs w:val="22"/>
          <w:u w:val="single"/>
          <w:lang w:val="es-BO"/>
        </w:rPr>
      </w:pPr>
      <w:r w:rsidRPr="0065239B">
        <w:rPr>
          <w:rFonts w:ascii="Tahoma" w:hAnsi="Tahoma" w:cs="Tahoma"/>
          <w:b/>
          <w:color w:val="004A90"/>
          <w:sz w:val="22"/>
          <w:szCs w:val="22"/>
          <w:u w:val="single"/>
          <w:lang w:val="es-BO"/>
        </w:rPr>
        <w:t>Multas</w:t>
      </w:r>
    </w:p>
    <w:p w14:paraId="7DB1E961" w14:textId="700F5ED9" w:rsidR="002325F7" w:rsidRPr="008B3CEC" w:rsidRDefault="002325F7" w:rsidP="008B3CEC">
      <w:pPr>
        <w:pStyle w:val="Prrafodelista"/>
        <w:spacing w:after="120"/>
        <w:jc w:val="both"/>
        <w:rPr>
          <w:rFonts w:ascii="Tahoma" w:hAnsi="Tahoma" w:cs="Tahoma"/>
          <w:color w:val="004A90"/>
          <w:sz w:val="22"/>
          <w:szCs w:val="22"/>
          <w:lang w:val="es-BO"/>
        </w:rPr>
      </w:pPr>
      <w:r w:rsidRPr="0065239B">
        <w:rPr>
          <w:rFonts w:ascii="Tahoma" w:hAnsi="Tahoma" w:cs="Tahoma"/>
          <w:color w:val="004A90"/>
          <w:sz w:val="22"/>
          <w:szCs w:val="22"/>
          <w:lang w:val="es-BO"/>
        </w:rPr>
        <w:t>El oferente adjudicado se responsabilizara por los daños económicos ocasionados a Entel S.A., por incumplimiento a los plazos de entrega establecidos, debidamente constatados entre partes.</w:t>
      </w:r>
    </w:p>
    <w:p w14:paraId="5A79ED54" w14:textId="2D5317AA" w:rsidR="006916B5" w:rsidRDefault="002325F7" w:rsidP="008B3CEC">
      <w:pPr>
        <w:pStyle w:val="Prrafodelista"/>
        <w:tabs>
          <w:tab w:val="left" w:pos="1134"/>
        </w:tabs>
        <w:spacing w:before="120" w:after="120"/>
        <w:ind w:left="792"/>
        <w:jc w:val="both"/>
        <w:rPr>
          <w:rFonts w:ascii="Tahoma" w:hAnsi="Tahoma" w:cs="Tahoma"/>
          <w:color w:val="004A90"/>
          <w:sz w:val="22"/>
          <w:szCs w:val="22"/>
          <w:lang w:val="es-BO"/>
        </w:rPr>
      </w:pPr>
      <w:r w:rsidRPr="0065239B">
        <w:rPr>
          <w:rFonts w:ascii="Tahoma" w:hAnsi="Tahoma" w:cs="Tahoma"/>
          <w:color w:val="004A90"/>
          <w:sz w:val="22"/>
          <w:szCs w:val="22"/>
          <w:lang w:val="es-BO"/>
        </w:rPr>
        <w:t>Si existiesen retrasos o incumplimiento en los plazos de acuerdo a cronograma en la entrega de los bienes solicitados en la Parte Técnica, el Proveedor cancelará a ENTEL S.A. una multa por cada día calendario de retraso equivalente a 0.5 % (cero punto cinco por ciento) del monto total adjudicado, hasta un 20% (veinte por ciento) del valor total. La suma de las multas no podrá exceder en ningún caso el veinte por ciento (20%) del monto total del Pedido de Compra, debiendo iniciar el proceso de resolución del mismo</w:t>
      </w:r>
    </w:p>
    <w:p w14:paraId="07FBF41F" w14:textId="77777777" w:rsidR="007429D1" w:rsidRDefault="007429D1" w:rsidP="007429D1">
      <w:pPr>
        <w:pStyle w:val="Prrafodelista"/>
        <w:tabs>
          <w:tab w:val="left" w:pos="1134"/>
        </w:tabs>
        <w:spacing w:before="120" w:after="120"/>
        <w:ind w:left="792"/>
        <w:jc w:val="both"/>
        <w:rPr>
          <w:rFonts w:ascii="Tahoma" w:hAnsi="Tahoma" w:cs="Tahoma"/>
          <w:color w:val="004A90"/>
          <w:sz w:val="22"/>
          <w:szCs w:val="22"/>
          <w:lang w:val="es-BO"/>
        </w:rPr>
      </w:pPr>
    </w:p>
    <w:p w14:paraId="67D0F072" w14:textId="18B69190" w:rsidR="008B3CEC" w:rsidRDefault="008B3CEC">
      <w:pPr>
        <w:rPr>
          <w:rFonts w:ascii="Tahoma" w:hAnsi="Tahoma" w:cs="Tahoma"/>
          <w:color w:val="004A90"/>
          <w:sz w:val="22"/>
          <w:szCs w:val="22"/>
          <w:lang w:val="es-BO" w:eastAsia="en-US"/>
        </w:rPr>
      </w:pPr>
      <w:r>
        <w:rPr>
          <w:rFonts w:ascii="Tahoma" w:hAnsi="Tahoma" w:cs="Tahoma"/>
          <w:color w:val="004A90"/>
          <w:sz w:val="22"/>
          <w:szCs w:val="22"/>
          <w:lang w:val="es-BO"/>
        </w:rPr>
        <w:br w:type="page"/>
      </w:r>
    </w:p>
    <w:p w14:paraId="2EFAF5FD" w14:textId="77777777" w:rsidR="007429D1" w:rsidRDefault="007429D1" w:rsidP="007429D1">
      <w:pPr>
        <w:pStyle w:val="Prrafodelista"/>
        <w:tabs>
          <w:tab w:val="left" w:pos="1134"/>
        </w:tabs>
        <w:spacing w:before="120" w:after="120"/>
        <w:ind w:left="792"/>
        <w:jc w:val="both"/>
        <w:rPr>
          <w:rFonts w:ascii="Tahoma" w:hAnsi="Tahoma" w:cs="Tahoma"/>
          <w:color w:val="004A90"/>
          <w:sz w:val="22"/>
          <w:szCs w:val="22"/>
          <w:lang w:val="es-BO"/>
        </w:rPr>
      </w:pPr>
    </w:p>
    <w:p w14:paraId="4069B033" w14:textId="77777777" w:rsidR="007429D1" w:rsidRPr="00276E75" w:rsidRDefault="007429D1" w:rsidP="007429D1">
      <w:pPr>
        <w:pStyle w:val="Prrafodelista"/>
        <w:tabs>
          <w:tab w:val="left" w:pos="1134"/>
        </w:tabs>
        <w:spacing w:before="120" w:after="120"/>
        <w:ind w:left="792"/>
        <w:jc w:val="center"/>
        <w:rPr>
          <w:color w:val="1F497E"/>
          <w:sz w:val="28"/>
          <w:szCs w:val="28"/>
        </w:rPr>
      </w:pPr>
      <w:r w:rsidRPr="000937DD">
        <w:rPr>
          <w:rFonts w:ascii="Tahoma" w:hAnsi="Tahoma" w:cs="Tahoma"/>
          <w:b/>
          <w:color w:val="1F497E"/>
          <w:sz w:val="28"/>
          <w:szCs w:val="28"/>
          <w:lang w:eastAsia="es-ES"/>
        </w:rPr>
        <w:t>PARTE II</w:t>
      </w:r>
    </w:p>
    <w:p w14:paraId="3199720A" w14:textId="77777777" w:rsidR="007429D1" w:rsidRPr="008C0BAC" w:rsidRDefault="007429D1" w:rsidP="007429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66B8B77B" w14:textId="77777777" w:rsidR="007429D1" w:rsidRPr="008C0BAC" w:rsidRDefault="007429D1" w:rsidP="007429D1">
      <w:pPr>
        <w:rPr>
          <w:rFonts w:ascii="Tahoma" w:hAnsi="Tahoma" w:cs="Tahoma"/>
          <w:color w:val="1F497E"/>
          <w:lang w:val="pt-BR"/>
        </w:rPr>
      </w:pPr>
    </w:p>
    <w:p w14:paraId="5763DF52" w14:textId="77777777" w:rsidR="007429D1" w:rsidRPr="008C0BAC" w:rsidRDefault="007429D1" w:rsidP="007429D1">
      <w:pPr>
        <w:pStyle w:val="TITULOS"/>
        <w:numPr>
          <w:ilvl w:val="0"/>
          <w:numId w:val="7"/>
        </w:numPr>
        <w:spacing w:after="0"/>
        <w:ind w:left="426" w:hanging="426"/>
        <w:rPr>
          <w:rFonts w:ascii="Tahoma" w:hAnsi="Tahoma" w:cs="Tahoma"/>
          <w:color w:val="1F497E"/>
          <w:sz w:val="22"/>
          <w:szCs w:val="22"/>
        </w:rPr>
      </w:pPr>
      <w:bookmarkStart w:id="3" w:name="_Toc309124151"/>
      <w:r w:rsidRPr="008C0BAC">
        <w:rPr>
          <w:rFonts w:ascii="Tahoma" w:hAnsi="Tahoma" w:cs="Tahoma"/>
          <w:color w:val="1F497E"/>
          <w:sz w:val="22"/>
          <w:szCs w:val="22"/>
        </w:rPr>
        <w:t>CONDICIONES PARA LA PRESENTACIÓN DE PROPUESTAS TÉCNICAS</w:t>
      </w:r>
      <w:bookmarkEnd w:id="3"/>
    </w:p>
    <w:p w14:paraId="2D7B2D60" w14:textId="77777777" w:rsidR="007429D1" w:rsidRPr="003F7734" w:rsidRDefault="007429D1" w:rsidP="007429D1">
      <w:pPr>
        <w:pStyle w:val="Continuarlista"/>
        <w:spacing w:after="0"/>
        <w:ind w:left="426"/>
        <w:rPr>
          <w:rFonts w:ascii="Tahoma" w:hAnsi="Tahoma" w:cs="Tahoma"/>
          <w:color w:val="1F497E"/>
          <w:sz w:val="14"/>
          <w:szCs w:val="22"/>
          <w:lang w:val="es-ES_tradnl" w:bidi="en-US"/>
        </w:rPr>
      </w:pPr>
    </w:p>
    <w:p w14:paraId="69887485" w14:textId="77777777" w:rsidR="007429D1" w:rsidRPr="008C0BAC" w:rsidRDefault="007429D1" w:rsidP="007429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2EAF872" w14:textId="3973CBC3" w:rsidR="007429D1" w:rsidRPr="008C0BAC" w:rsidRDefault="007429D1" w:rsidP="007429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Para todos los incisos marcados como MANDATORIO, la calificación será CUMPLE o NO CUMPLE.</w:t>
      </w:r>
    </w:p>
    <w:p w14:paraId="7B49F6FE" w14:textId="77777777" w:rsidR="007429D1" w:rsidRPr="008C0BAC" w:rsidRDefault="007429D1" w:rsidP="007429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5F955659" w14:textId="77777777" w:rsidR="007429D1" w:rsidRPr="008C0BAC" w:rsidRDefault="007429D1" w:rsidP="007429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7F1E79B5" w14:textId="77777777" w:rsidR="007429D1" w:rsidRPr="008C0BAC" w:rsidRDefault="007429D1" w:rsidP="007429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8E1D7F">
        <w:rPr>
          <w:rFonts w:ascii="Tahoma" w:hAnsi="Tahoma" w:cs="Tahoma"/>
          <w:color w:val="1F497E"/>
          <w:sz w:val="22"/>
          <w:lang w:val="es-ES_tradnl"/>
        </w:rPr>
      </w:r>
      <w:r w:rsidR="008E1D7F">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4F300BBD" w14:textId="77777777" w:rsidR="007429D1" w:rsidRPr="008C0BAC" w:rsidRDefault="007429D1" w:rsidP="007429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8E1D7F">
        <w:rPr>
          <w:rFonts w:ascii="Tahoma" w:hAnsi="Tahoma" w:cs="Tahoma"/>
          <w:color w:val="1F497E"/>
          <w:sz w:val="22"/>
          <w:lang w:val="es-ES_tradnl"/>
        </w:rPr>
      </w:r>
      <w:r w:rsidR="008E1D7F">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013F3C96" w14:textId="77777777" w:rsidR="007429D1" w:rsidRPr="008C0BAC" w:rsidRDefault="007429D1" w:rsidP="007429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720401AF" w14:textId="77777777" w:rsidR="007429D1" w:rsidRPr="002B5EF6" w:rsidRDefault="007429D1" w:rsidP="007429D1">
      <w:pPr>
        <w:jc w:val="both"/>
        <w:rPr>
          <w:rFonts w:ascii="Tahoma" w:hAnsi="Tahoma" w:cs="Tahoma"/>
          <w:color w:val="1F497E"/>
          <w:sz w:val="8"/>
          <w:lang w:val="es-ES_tradnl"/>
        </w:rPr>
      </w:pPr>
    </w:p>
    <w:p w14:paraId="1EC18373" w14:textId="77777777" w:rsidR="007429D1" w:rsidRPr="00AB583B" w:rsidRDefault="007429D1" w:rsidP="007429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14:paraId="00DC8EF3" w14:textId="77777777" w:rsidR="007429D1" w:rsidRDefault="007429D1" w:rsidP="007429D1">
      <w:pPr>
        <w:pStyle w:val="Continuarlista"/>
        <w:spacing w:after="0"/>
        <w:ind w:left="426"/>
        <w:jc w:val="left"/>
        <w:rPr>
          <w:rFonts w:ascii="Tahoma" w:hAnsi="Tahoma" w:cs="Tahoma"/>
          <w:b/>
          <w:color w:val="1F497E"/>
          <w:sz w:val="22"/>
          <w:szCs w:val="22"/>
          <w:lang w:val="es-ES_tradnl" w:bidi="en-US"/>
        </w:rPr>
      </w:pPr>
      <w:r w:rsidRPr="00F6137D">
        <w:rPr>
          <w:rFonts w:ascii="Tahoma" w:hAnsi="Tahoma" w:cs="Tahoma"/>
          <w:b/>
          <w:color w:val="1F497E"/>
          <w:sz w:val="22"/>
          <w:szCs w:val="22"/>
          <w:lang w:val="es-ES_tradnl" w:bidi="en-US"/>
        </w:rPr>
        <w:t>TABLA N°1 REQUERIMIENTO DE SISTEMAS DE ENERGÍA AC</w:t>
      </w:r>
      <w:r>
        <w:rPr>
          <w:rFonts w:ascii="Tahoma" w:hAnsi="Tahoma" w:cs="Tahoma"/>
          <w:b/>
          <w:color w:val="1F497E"/>
          <w:sz w:val="22"/>
          <w:szCs w:val="22"/>
          <w:lang w:val="es-ES_tradnl" w:bidi="en-US"/>
        </w:rPr>
        <w:t>/</w:t>
      </w:r>
      <w:r w:rsidRPr="00F6137D">
        <w:rPr>
          <w:rFonts w:ascii="Tahoma" w:hAnsi="Tahoma" w:cs="Tahoma"/>
          <w:b/>
          <w:color w:val="1F497E"/>
          <w:sz w:val="22"/>
          <w:szCs w:val="22"/>
          <w:lang w:val="es-ES_tradnl" w:bidi="en-US"/>
        </w:rPr>
        <w:t>DC</w:t>
      </w:r>
      <w:r>
        <w:rPr>
          <w:rFonts w:ascii="Tahoma" w:hAnsi="Tahoma" w:cs="Tahoma"/>
          <w:b/>
          <w:color w:val="1F497E"/>
          <w:sz w:val="22"/>
          <w:szCs w:val="22"/>
          <w:lang w:val="es-ES_tradnl" w:bidi="en-US"/>
        </w:rPr>
        <w:t xml:space="preserve"> Y CLIMATIZACIÓN </w:t>
      </w:r>
    </w:p>
    <w:p w14:paraId="2864AE49" w14:textId="77777777" w:rsidR="007429D1" w:rsidRDefault="007429D1" w:rsidP="007429D1">
      <w:pPr>
        <w:pStyle w:val="Continuarlista"/>
        <w:spacing w:after="0"/>
        <w:ind w:left="426"/>
        <w:jc w:val="left"/>
        <w:rPr>
          <w:rFonts w:ascii="Tahoma" w:hAnsi="Tahoma" w:cs="Tahoma"/>
          <w:b/>
          <w:color w:val="1F497E"/>
          <w:sz w:val="22"/>
          <w:szCs w:val="22"/>
          <w:lang w:val="es-ES_tradnl" w:bidi="en-US"/>
        </w:rPr>
      </w:pPr>
      <w:r>
        <w:rPr>
          <w:rFonts w:ascii="Tahoma" w:hAnsi="Tahoma" w:cs="Tahoma"/>
          <w:b/>
          <w:color w:val="1F497E"/>
          <w:sz w:val="22"/>
          <w:szCs w:val="22"/>
          <w:lang w:val="es-ES_tradnl" w:bidi="en-US"/>
        </w:rPr>
        <w:t>PROYECTO RN-2016-IFO</w:t>
      </w:r>
    </w:p>
    <w:p w14:paraId="397EEE3A" w14:textId="77777777" w:rsidR="007429D1" w:rsidRPr="003F7734" w:rsidRDefault="007429D1" w:rsidP="007429D1">
      <w:pPr>
        <w:pStyle w:val="Continuarlista"/>
        <w:spacing w:after="0"/>
        <w:ind w:left="426"/>
        <w:jc w:val="left"/>
        <w:rPr>
          <w:rFonts w:ascii="Tahoma" w:hAnsi="Tahoma" w:cs="Tahoma"/>
          <w:b/>
          <w:color w:val="1F497E"/>
          <w:sz w:val="16"/>
          <w:szCs w:val="22"/>
          <w:lang w:val="es-ES_tradnl" w:bidi="en-US"/>
        </w:rPr>
      </w:pPr>
    </w:p>
    <w:tbl>
      <w:tblPr>
        <w:tblW w:w="0" w:type="auto"/>
        <w:tblInd w:w="65" w:type="dxa"/>
        <w:tblCellMar>
          <w:left w:w="70" w:type="dxa"/>
          <w:right w:w="70" w:type="dxa"/>
        </w:tblCellMar>
        <w:tblLook w:val="04A0" w:firstRow="1" w:lastRow="0" w:firstColumn="1" w:lastColumn="0" w:noHBand="0" w:noVBand="1"/>
      </w:tblPr>
      <w:tblGrid>
        <w:gridCol w:w="532"/>
        <w:gridCol w:w="5320"/>
        <w:gridCol w:w="2204"/>
        <w:gridCol w:w="857"/>
      </w:tblGrid>
      <w:tr w:rsidR="007429D1" w:rsidRPr="004303D5" w14:paraId="3DDA95DC" w14:textId="77777777" w:rsidTr="00594FBE">
        <w:trPr>
          <w:trHeight w:val="428"/>
        </w:trPr>
        <w:tc>
          <w:tcPr>
            <w:tcW w:w="0" w:type="auto"/>
            <w:tcBorders>
              <w:top w:val="single" w:sz="4" w:space="0" w:color="1F497D" w:themeColor="text2"/>
              <w:left w:val="single" w:sz="4" w:space="0" w:color="1F497D" w:themeColor="text2"/>
              <w:bottom w:val="single" w:sz="4" w:space="0" w:color="1F497D" w:themeColor="text2"/>
              <w:right w:val="nil"/>
            </w:tcBorders>
            <w:shd w:val="clear" w:color="000000" w:fill="1F497D"/>
            <w:vAlign w:val="center"/>
          </w:tcPr>
          <w:p w14:paraId="558605E4" w14:textId="77777777" w:rsidR="007429D1" w:rsidRPr="004303D5" w:rsidRDefault="007429D1" w:rsidP="00594FBE">
            <w:pPr>
              <w:jc w:val="center"/>
              <w:rPr>
                <w:rFonts w:ascii="Tahoma" w:eastAsia="SimSun" w:hAnsi="Tahoma" w:cs="Tahoma"/>
                <w:b/>
                <w:bCs/>
                <w:color w:val="FFFFFF"/>
                <w:lang w:val="es-BO" w:eastAsia="es-BO"/>
              </w:rPr>
            </w:pPr>
            <w:r>
              <w:rPr>
                <w:rFonts w:ascii="Tahoma" w:eastAsia="SimSun" w:hAnsi="Tahoma" w:cs="Tahoma"/>
                <w:b/>
                <w:bCs/>
                <w:color w:val="FFFFFF"/>
                <w:lang w:val="es-BO" w:eastAsia="es-BO"/>
              </w:rPr>
              <w:t>Ítem</w:t>
            </w:r>
          </w:p>
        </w:tc>
        <w:tc>
          <w:tcPr>
            <w:tcW w:w="0" w:type="auto"/>
            <w:tcBorders>
              <w:top w:val="single" w:sz="4" w:space="0" w:color="1F497D" w:themeColor="text2"/>
              <w:left w:val="single" w:sz="4" w:space="0" w:color="FFFFFF"/>
              <w:bottom w:val="single" w:sz="4" w:space="0" w:color="1F497D" w:themeColor="text2"/>
              <w:right w:val="nil"/>
            </w:tcBorders>
            <w:shd w:val="clear" w:color="000000" w:fill="1F497D"/>
            <w:vAlign w:val="center"/>
            <w:hideMark/>
          </w:tcPr>
          <w:p w14:paraId="119CE3AF" w14:textId="77777777" w:rsidR="007429D1" w:rsidRPr="004303D5" w:rsidRDefault="007429D1" w:rsidP="00594FBE">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DESCRPCIÓN</w:t>
            </w:r>
            <w:r>
              <w:rPr>
                <w:rFonts w:ascii="Tahoma" w:eastAsia="SimSun" w:hAnsi="Tahoma" w:cs="Tahoma"/>
                <w:b/>
                <w:bCs/>
                <w:color w:val="FFFFFF"/>
                <w:lang w:val="es-BO" w:eastAsia="es-BO"/>
              </w:rPr>
              <w:t xml:space="preserve"> DEL REQUERIMIENTO</w:t>
            </w:r>
          </w:p>
        </w:tc>
        <w:tc>
          <w:tcPr>
            <w:tcW w:w="0" w:type="auto"/>
            <w:tcBorders>
              <w:top w:val="single" w:sz="4" w:space="0" w:color="1F497D" w:themeColor="text2"/>
              <w:left w:val="single" w:sz="4" w:space="0" w:color="FFFFFF"/>
              <w:bottom w:val="single" w:sz="4" w:space="0" w:color="1F497D" w:themeColor="text2"/>
              <w:right w:val="nil"/>
            </w:tcBorders>
            <w:shd w:val="clear" w:color="000000" w:fill="1F497D"/>
            <w:vAlign w:val="center"/>
            <w:hideMark/>
          </w:tcPr>
          <w:p w14:paraId="4AD75A9C" w14:textId="77777777" w:rsidR="007429D1" w:rsidRPr="004303D5" w:rsidRDefault="007429D1" w:rsidP="00594FBE">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CAPACIDAD</w:t>
            </w:r>
          </w:p>
        </w:tc>
        <w:tc>
          <w:tcPr>
            <w:tcW w:w="0" w:type="auto"/>
            <w:tcBorders>
              <w:top w:val="single" w:sz="4" w:space="0" w:color="1F497D" w:themeColor="text2"/>
              <w:left w:val="single" w:sz="4" w:space="0" w:color="FFFFFF"/>
              <w:bottom w:val="single" w:sz="4" w:space="0" w:color="1F497D" w:themeColor="text2"/>
              <w:right w:val="single" w:sz="4" w:space="0" w:color="1F497D" w:themeColor="text2"/>
            </w:tcBorders>
            <w:shd w:val="clear" w:color="000000" w:fill="1F497D"/>
            <w:vAlign w:val="center"/>
            <w:hideMark/>
          </w:tcPr>
          <w:p w14:paraId="42BBE8B1" w14:textId="77777777" w:rsidR="007429D1" w:rsidRPr="004303D5" w:rsidRDefault="007429D1" w:rsidP="00594FBE">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Cantidad</w:t>
            </w:r>
          </w:p>
        </w:tc>
      </w:tr>
      <w:tr w:rsidR="007429D1" w:rsidRPr="004303D5" w14:paraId="1F44493D" w14:textId="77777777" w:rsidTr="00594FBE">
        <w:trPr>
          <w:trHeight w:val="813"/>
        </w:trPr>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5B3DE4F" w14:textId="77777777" w:rsidR="007429D1" w:rsidRPr="001D6FB4" w:rsidRDefault="007429D1" w:rsidP="00594FBE">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1</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06437D1" w14:textId="77777777" w:rsidR="007429D1" w:rsidRPr="001D6FB4" w:rsidRDefault="007429D1" w:rsidP="00594FBE">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Provisión e instalación de Rectificadores, compuesto por:  rectificadores, bancos de baterías, gabinetes indoor y outdoor, barras colectoras de puesta a tierra internas y externas,  Regletas de distribución  PDU,  accesorios de montaje y sistema de gestión.   </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FBE32D3" w14:textId="77777777" w:rsidR="007429D1" w:rsidRPr="001D6FB4" w:rsidRDefault="007429D1" w:rsidP="00594FBE">
            <w:pPr>
              <w:jc w:val="cente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220VAC/-48VDC  200A.</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EB0CA0E" w14:textId="77777777" w:rsidR="007429D1" w:rsidRPr="001D6FB4" w:rsidRDefault="007429D1" w:rsidP="00594FBE">
            <w:pPr>
              <w:jc w:val="center"/>
              <w:rPr>
                <w:rFonts w:ascii="Tahoma" w:eastAsia="SimSun" w:hAnsi="Tahoma" w:cs="Tahoma"/>
                <w:b/>
                <w:bCs/>
                <w:color w:val="1F497D" w:themeColor="text2"/>
                <w:sz w:val="18"/>
                <w:szCs w:val="18"/>
              </w:rPr>
            </w:pPr>
            <w:r>
              <w:rPr>
                <w:rFonts w:ascii="Tahoma" w:eastAsia="SimSun" w:hAnsi="Tahoma" w:cs="Tahoma"/>
                <w:b/>
                <w:bCs/>
                <w:color w:val="1F497D" w:themeColor="text2"/>
                <w:sz w:val="18"/>
                <w:szCs w:val="18"/>
              </w:rPr>
              <w:t>40</w:t>
            </w:r>
          </w:p>
        </w:tc>
      </w:tr>
      <w:tr w:rsidR="007429D1" w:rsidRPr="004303D5" w14:paraId="45C1DB16" w14:textId="77777777" w:rsidTr="00594FBE">
        <w:trPr>
          <w:trHeight w:val="491"/>
        </w:trPr>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9BA6DF2" w14:textId="77777777" w:rsidR="007429D1" w:rsidRPr="001D6FB4" w:rsidRDefault="007429D1" w:rsidP="00594FBE">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2</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018AD04" w14:textId="77777777" w:rsidR="007429D1" w:rsidRPr="001D6FB4" w:rsidRDefault="007429D1" w:rsidP="00594FBE">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Provisión e instalación de grupos electrógenos monofásicos</w:t>
            </w:r>
            <w:r>
              <w:rPr>
                <w:rFonts w:ascii="Tahoma" w:eastAsia="SimSun" w:hAnsi="Tahoma" w:cs="Tahoma"/>
                <w:color w:val="1F497D" w:themeColor="text2"/>
                <w:sz w:val="18"/>
                <w:szCs w:val="18"/>
              </w:rPr>
              <w:t xml:space="preserve">/trifásico </w:t>
            </w:r>
            <w:r w:rsidRPr="001D6FB4">
              <w:rPr>
                <w:rFonts w:ascii="Tahoma" w:eastAsia="SimSun" w:hAnsi="Tahoma" w:cs="Tahoma"/>
                <w:color w:val="1F497D" w:themeColor="text2"/>
                <w:sz w:val="18"/>
                <w:szCs w:val="18"/>
              </w:rPr>
              <w:t xml:space="preserve"> outdoor, tanque integrado,  accesorios de montaje y sistema de gestión.</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DB22C98" w14:textId="77777777" w:rsidR="007429D1" w:rsidRPr="001D6FB4" w:rsidRDefault="007429D1" w:rsidP="00594FBE">
            <w:pPr>
              <w:jc w:val="cente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Monofásicos</w:t>
            </w:r>
            <w:r>
              <w:rPr>
                <w:rFonts w:ascii="Tahoma" w:eastAsia="SimSun" w:hAnsi="Tahoma" w:cs="Tahoma"/>
                <w:color w:val="1F497D" w:themeColor="text2"/>
                <w:sz w:val="18"/>
                <w:szCs w:val="18"/>
              </w:rPr>
              <w:t xml:space="preserve"> / Trifásico </w:t>
            </w:r>
            <w:r w:rsidRPr="001D6FB4">
              <w:rPr>
                <w:rFonts w:ascii="Tahoma" w:eastAsia="SimSun" w:hAnsi="Tahoma" w:cs="Tahoma"/>
                <w:color w:val="1F497D" w:themeColor="text2"/>
                <w:sz w:val="18"/>
                <w:szCs w:val="18"/>
              </w:rPr>
              <w:t xml:space="preserve"> </w:t>
            </w:r>
            <w:r>
              <w:rPr>
                <w:rFonts w:ascii="Tahoma" w:eastAsia="SimSun" w:hAnsi="Tahoma" w:cs="Tahoma"/>
                <w:color w:val="1F497D" w:themeColor="text2"/>
                <w:sz w:val="18"/>
                <w:szCs w:val="18"/>
              </w:rPr>
              <w:t>380/</w:t>
            </w:r>
            <w:r w:rsidRPr="001D6FB4">
              <w:rPr>
                <w:rFonts w:ascii="Tahoma" w:eastAsia="SimSun" w:hAnsi="Tahoma" w:cs="Tahoma"/>
                <w:color w:val="1F497D" w:themeColor="text2"/>
                <w:sz w:val="18"/>
                <w:szCs w:val="18"/>
              </w:rPr>
              <w:t>220VAC+N+PE.</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765C19F" w14:textId="77777777" w:rsidR="007429D1" w:rsidRPr="001D6FB4" w:rsidRDefault="007429D1" w:rsidP="00594FBE">
            <w:pPr>
              <w:jc w:val="center"/>
              <w:rPr>
                <w:rFonts w:ascii="Tahoma" w:eastAsia="SimSun" w:hAnsi="Tahoma" w:cs="Tahoma"/>
                <w:b/>
                <w:bCs/>
                <w:color w:val="1F497D" w:themeColor="text2"/>
                <w:sz w:val="18"/>
                <w:szCs w:val="18"/>
              </w:rPr>
            </w:pPr>
            <w:r>
              <w:rPr>
                <w:rFonts w:ascii="Tahoma" w:eastAsia="SimSun" w:hAnsi="Tahoma" w:cs="Tahoma"/>
                <w:b/>
                <w:bCs/>
                <w:color w:val="1F497D" w:themeColor="text2"/>
                <w:sz w:val="18"/>
                <w:szCs w:val="18"/>
              </w:rPr>
              <w:t>22</w:t>
            </w:r>
          </w:p>
        </w:tc>
      </w:tr>
      <w:tr w:rsidR="007429D1" w:rsidRPr="004303D5" w14:paraId="491B1CFE" w14:textId="77777777" w:rsidTr="00594FBE">
        <w:trPr>
          <w:trHeight w:val="413"/>
        </w:trPr>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8FEAB2B" w14:textId="77777777" w:rsidR="007429D1" w:rsidRPr="001D6FB4" w:rsidRDefault="007429D1" w:rsidP="00594FBE">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3</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CF951BC" w14:textId="77777777" w:rsidR="007429D1" w:rsidRPr="001D6FB4" w:rsidRDefault="007429D1" w:rsidP="00594FBE">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Provisión e instalación de sistemas de climatización, accesorios de montaje y sistema de gestión.</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3C16D38" w14:textId="77777777" w:rsidR="007429D1" w:rsidRPr="001D6FB4" w:rsidRDefault="007429D1" w:rsidP="00594FBE">
            <w:pPr>
              <w:jc w:val="center"/>
              <w:rPr>
                <w:rFonts w:ascii="Tahoma" w:eastAsia="SimSun" w:hAnsi="Tahoma" w:cs="Tahoma"/>
                <w:color w:val="1F497D" w:themeColor="text2"/>
                <w:sz w:val="18"/>
                <w:szCs w:val="18"/>
              </w:rPr>
            </w:pPr>
            <w:r>
              <w:rPr>
                <w:rFonts w:ascii="Tahoma" w:eastAsia="SimSun" w:hAnsi="Tahoma" w:cs="Tahoma"/>
                <w:color w:val="1F497D" w:themeColor="text2"/>
                <w:sz w:val="18"/>
                <w:szCs w:val="18"/>
              </w:rPr>
              <w:t>Trifásico/Monofásico, Mochila 35</w:t>
            </w:r>
            <w:r w:rsidRPr="001D6FB4">
              <w:rPr>
                <w:rFonts w:ascii="Tahoma" w:eastAsia="SimSun" w:hAnsi="Tahoma" w:cs="Tahoma"/>
                <w:color w:val="1F497D" w:themeColor="text2"/>
                <w:sz w:val="18"/>
                <w:szCs w:val="18"/>
              </w:rPr>
              <w:t>KBTU</w:t>
            </w:r>
            <w:r>
              <w:rPr>
                <w:rFonts w:ascii="Tahoma" w:eastAsia="SimSun" w:hAnsi="Tahoma" w:cs="Tahoma"/>
                <w:color w:val="1F497D" w:themeColor="text2"/>
                <w:sz w:val="18"/>
                <w:szCs w:val="18"/>
              </w:rPr>
              <w:t>/30KBTU</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4E87C19A" w14:textId="77777777" w:rsidR="007429D1" w:rsidRPr="001D6FB4" w:rsidRDefault="007429D1" w:rsidP="00594FBE">
            <w:pPr>
              <w:jc w:val="center"/>
              <w:rPr>
                <w:rFonts w:ascii="Tahoma" w:eastAsia="SimSun" w:hAnsi="Tahoma" w:cs="Tahoma"/>
                <w:b/>
                <w:bCs/>
                <w:color w:val="1F497D" w:themeColor="text2"/>
                <w:sz w:val="18"/>
                <w:szCs w:val="18"/>
              </w:rPr>
            </w:pPr>
            <w:r>
              <w:rPr>
                <w:rFonts w:ascii="Tahoma" w:eastAsia="SimSun" w:hAnsi="Tahoma" w:cs="Tahoma"/>
                <w:b/>
                <w:bCs/>
                <w:color w:val="1F497D" w:themeColor="text2"/>
                <w:sz w:val="18"/>
                <w:szCs w:val="18"/>
              </w:rPr>
              <w:t>11</w:t>
            </w:r>
          </w:p>
        </w:tc>
      </w:tr>
    </w:tbl>
    <w:p w14:paraId="30341344" w14:textId="4C5607B6" w:rsidR="007429D1" w:rsidRDefault="007429D1" w:rsidP="007429D1">
      <w:pPr>
        <w:pStyle w:val="Continuarlista"/>
        <w:spacing w:after="0"/>
        <w:ind w:left="426"/>
        <w:jc w:val="left"/>
        <w:rPr>
          <w:rFonts w:ascii="Tahoma" w:hAnsi="Tahoma" w:cs="Tahoma"/>
          <w:b/>
          <w:color w:val="1F497E"/>
          <w:sz w:val="22"/>
          <w:szCs w:val="22"/>
          <w:lang w:val="es-ES_tradnl" w:bidi="en-US"/>
        </w:rPr>
      </w:pPr>
    </w:p>
    <w:p w14:paraId="1B72BD64" w14:textId="0CE27BFD" w:rsidR="00F9009F" w:rsidRPr="00011B28" w:rsidRDefault="00F9009F" w:rsidP="00F9009F">
      <w:pPr>
        <w:pStyle w:val="Continuarlista"/>
        <w:spacing w:after="0"/>
        <w:ind w:left="0"/>
        <w:jc w:val="left"/>
        <w:rPr>
          <w:rFonts w:ascii="Tahoma" w:hAnsi="Tahoma" w:cs="Tahoma"/>
          <w:b/>
          <w:i/>
          <w:color w:val="1F497E"/>
          <w:sz w:val="22"/>
          <w:szCs w:val="22"/>
          <w:lang w:val="es-ES_tradnl" w:bidi="en-US"/>
        </w:rPr>
      </w:pPr>
      <w:r w:rsidRPr="00011B28">
        <w:rPr>
          <w:rFonts w:ascii="Tahoma" w:hAnsi="Tahoma" w:cs="Tahoma"/>
          <w:b/>
          <w:i/>
          <w:color w:val="1F497E"/>
          <w:sz w:val="22"/>
          <w:szCs w:val="22"/>
          <w:lang w:val="es-ES_tradnl" w:bidi="en-US"/>
        </w:rPr>
        <w:t>De acuerdo a la siguiente distribución:</w:t>
      </w:r>
    </w:p>
    <w:p w14:paraId="67BB4B43" w14:textId="065B1E57" w:rsidR="00F9009F" w:rsidRDefault="00F9009F" w:rsidP="00F9009F">
      <w:pPr>
        <w:pStyle w:val="Continuarlista"/>
        <w:spacing w:after="0"/>
        <w:ind w:left="0"/>
        <w:jc w:val="left"/>
        <w:rPr>
          <w:rFonts w:ascii="Tahoma" w:hAnsi="Tahoma" w:cs="Tahoma"/>
          <w:b/>
          <w:color w:val="1F497E"/>
          <w:sz w:val="22"/>
          <w:szCs w:val="22"/>
          <w:lang w:val="es-ES_tradnl" w:bidi="en-US"/>
        </w:rPr>
      </w:pPr>
    </w:p>
    <w:tbl>
      <w:tblPr>
        <w:tblW w:w="0" w:type="auto"/>
        <w:jc w:val="center"/>
        <w:tblCellMar>
          <w:left w:w="70" w:type="dxa"/>
          <w:right w:w="70" w:type="dxa"/>
        </w:tblCellMar>
        <w:tblLook w:val="04A0" w:firstRow="1" w:lastRow="0" w:firstColumn="1" w:lastColumn="0" w:noHBand="0" w:noVBand="1"/>
      </w:tblPr>
      <w:tblGrid>
        <w:gridCol w:w="1440"/>
        <w:gridCol w:w="896"/>
        <w:gridCol w:w="885"/>
        <w:gridCol w:w="863"/>
        <w:gridCol w:w="1618"/>
        <w:gridCol w:w="1496"/>
        <w:gridCol w:w="807"/>
      </w:tblGrid>
      <w:tr w:rsidR="00011B28" w:rsidRPr="00F9009F" w14:paraId="59E2E899" w14:textId="77777777" w:rsidTr="00011B28">
        <w:trPr>
          <w:trHeight w:val="315"/>
          <w:jc w:val="center"/>
        </w:trPr>
        <w:tc>
          <w:tcPr>
            <w:tcW w:w="0" w:type="auto"/>
            <w:tcBorders>
              <w:top w:val="single" w:sz="8" w:space="0" w:color="auto"/>
              <w:left w:val="single" w:sz="4" w:space="0" w:color="auto"/>
              <w:bottom w:val="single" w:sz="8" w:space="0" w:color="auto"/>
              <w:right w:val="single" w:sz="4" w:space="0" w:color="auto"/>
            </w:tcBorders>
            <w:shd w:val="clear" w:color="000000" w:fill="305496"/>
            <w:noWrap/>
            <w:vAlign w:val="center"/>
            <w:hideMark/>
          </w:tcPr>
          <w:p w14:paraId="4CCB4D79" w14:textId="77777777" w:rsidR="00F9009F" w:rsidRPr="00F9009F" w:rsidRDefault="00F9009F" w:rsidP="00F9009F">
            <w:pPr>
              <w:jc w:val="center"/>
              <w:rPr>
                <w:rFonts w:ascii="Arial" w:hAnsi="Arial" w:cs="Arial"/>
                <w:b/>
                <w:bCs/>
                <w:color w:val="FFFFFF"/>
                <w:sz w:val="20"/>
                <w:szCs w:val="20"/>
                <w:lang w:val="es-BO" w:eastAsia="es-BO"/>
              </w:rPr>
            </w:pPr>
            <w:r w:rsidRPr="00F9009F">
              <w:rPr>
                <w:rFonts w:ascii="Arial" w:hAnsi="Arial" w:cs="Arial"/>
                <w:b/>
                <w:bCs/>
                <w:color w:val="FFFFFF"/>
                <w:sz w:val="20"/>
                <w:szCs w:val="20"/>
                <w:lang w:val="es-BO" w:eastAsia="es-BO"/>
              </w:rPr>
              <w:t>SANTA CRUZ</w:t>
            </w:r>
          </w:p>
        </w:tc>
        <w:tc>
          <w:tcPr>
            <w:tcW w:w="0" w:type="auto"/>
            <w:tcBorders>
              <w:top w:val="single" w:sz="8" w:space="0" w:color="auto"/>
              <w:left w:val="nil"/>
              <w:bottom w:val="single" w:sz="8" w:space="0" w:color="auto"/>
              <w:right w:val="single" w:sz="4" w:space="0" w:color="auto"/>
            </w:tcBorders>
            <w:shd w:val="clear" w:color="000000" w:fill="305496"/>
            <w:noWrap/>
            <w:vAlign w:val="center"/>
            <w:hideMark/>
          </w:tcPr>
          <w:p w14:paraId="2E67F120" w14:textId="7D17E56E" w:rsidR="00F9009F" w:rsidRPr="00F9009F" w:rsidRDefault="00011B28" w:rsidP="00F9009F">
            <w:pPr>
              <w:jc w:val="center"/>
              <w:rPr>
                <w:rFonts w:ascii="Arial" w:hAnsi="Arial" w:cs="Arial"/>
                <w:b/>
                <w:bCs/>
                <w:color w:val="FFFFFF"/>
                <w:sz w:val="20"/>
                <w:szCs w:val="20"/>
                <w:lang w:val="es-BO" w:eastAsia="es-BO"/>
              </w:rPr>
            </w:pPr>
            <w:r w:rsidRPr="00F9009F">
              <w:rPr>
                <w:rFonts w:ascii="Arial" w:hAnsi="Arial" w:cs="Arial"/>
                <w:b/>
                <w:bCs/>
                <w:color w:val="FFFFFF"/>
                <w:sz w:val="20"/>
                <w:szCs w:val="20"/>
                <w:lang w:val="es-BO" w:eastAsia="es-BO"/>
              </w:rPr>
              <w:t>POTOSÍ</w:t>
            </w:r>
          </w:p>
        </w:tc>
        <w:tc>
          <w:tcPr>
            <w:tcW w:w="0" w:type="auto"/>
            <w:tcBorders>
              <w:top w:val="single" w:sz="8" w:space="0" w:color="auto"/>
              <w:left w:val="nil"/>
              <w:bottom w:val="single" w:sz="8" w:space="0" w:color="auto"/>
              <w:right w:val="single" w:sz="4" w:space="0" w:color="auto"/>
            </w:tcBorders>
            <w:shd w:val="clear" w:color="000000" w:fill="305496"/>
            <w:noWrap/>
            <w:vAlign w:val="center"/>
            <w:hideMark/>
          </w:tcPr>
          <w:p w14:paraId="649A2E1E" w14:textId="77777777" w:rsidR="00F9009F" w:rsidRPr="00F9009F" w:rsidRDefault="00F9009F" w:rsidP="00F9009F">
            <w:pPr>
              <w:jc w:val="center"/>
              <w:rPr>
                <w:rFonts w:ascii="Arial" w:hAnsi="Arial" w:cs="Arial"/>
                <w:b/>
                <w:bCs/>
                <w:color w:val="FFFFFF"/>
                <w:sz w:val="20"/>
                <w:szCs w:val="20"/>
                <w:lang w:val="es-BO" w:eastAsia="es-BO"/>
              </w:rPr>
            </w:pPr>
            <w:r w:rsidRPr="00F9009F">
              <w:rPr>
                <w:rFonts w:ascii="Arial" w:hAnsi="Arial" w:cs="Arial"/>
                <w:b/>
                <w:bCs/>
                <w:color w:val="FFFFFF"/>
                <w:sz w:val="20"/>
                <w:szCs w:val="20"/>
                <w:lang w:val="es-BO" w:eastAsia="es-BO"/>
              </w:rPr>
              <w:t>ORURO</w:t>
            </w:r>
          </w:p>
        </w:tc>
        <w:tc>
          <w:tcPr>
            <w:tcW w:w="0" w:type="auto"/>
            <w:tcBorders>
              <w:top w:val="single" w:sz="8" w:space="0" w:color="auto"/>
              <w:left w:val="nil"/>
              <w:bottom w:val="single" w:sz="8" w:space="0" w:color="auto"/>
              <w:right w:val="single" w:sz="4" w:space="0" w:color="auto"/>
            </w:tcBorders>
            <w:shd w:val="clear" w:color="000000" w:fill="305496"/>
            <w:noWrap/>
            <w:vAlign w:val="center"/>
            <w:hideMark/>
          </w:tcPr>
          <w:p w14:paraId="09E81868" w14:textId="77777777" w:rsidR="00F9009F" w:rsidRPr="00F9009F" w:rsidRDefault="00F9009F" w:rsidP="00F9009F">
            <w:pPr>
              <w:jc w:val="center"/>
              <w:rPr>
                <w:rFonts w:ascii="Arial" w:hAnsi="Arial" w:cs="Arial"/>
                <w:b/>
                <w:bCs/>
                <w:color w:val="FFFFFF"/>
                <w:sz w:val="20"/>
                <w:szCs w:val="20"/>
                <w:lang w:val="es-BO" w:eastAsia="es-BO"/>
              </w:rPr>
            </w:pPr>
            <w:r w:rsidRPr="00F9009F">
              <w:rPr>
                <w:rFonts w:ascii="Arial" w:hAnsi="Arial" w:cs="Arial"/>
                <w:b/>
                <w:bCs/>
                <w:color w:val="FFFFFF"/>
                <w:sz w:val="20"/>
                <w:szCs w:val="20"/>
                <w:lang w:val="es-BO" w:eastAsia="es-BO"/>
              </w:rPr>
              <w:t>LA PAZ</w:t>
            </w:r>
          </w:p>
        </w:tc>
        <w:tc>
          <w:tcPr>
            <w:tcW w:w="0" w:type="auto"/>
            <w:tcBorders>
              <w:top w:val="single" w:sz="8" w:space="0" w:color="auto"/>
              <w:left w:val="nil"/>
              <w:bottom w:val="single" w:sz="8" w:space="0" w:color="auto"/>
              <w:right w:val="single" w:sz="4" w:space="0" w:color="auto"/>
            </w:tcBorders>
            <w:shd w:val="clear" w:color="000000" w:fill="305496"/>
            <w:noWrap/>
            <w:vAlign w:val="center"/>
            <w:hideMark/>
          </w:tcPr>
          <w:p w14:paraId="27FD09A7" w14:textId="77777777" w:rsidR="00F9009F" w:rsidRPr="00F9009F" w:rsidRDefault="00F9009F" w:rsidP="00F9009F">
            <w:pPr>
              <w:jc w:val="center"/>
              <w:rPr>
                <w:rFonts w:ascii="Arial" w:hAnsi="Arial" w:cs="Arial"/>
                <w:b/>
                <w:bCs/>
                <w:color w:val="FFFFFF"/>
                <w:sz w:val="20"/>
                <w:szCs w:val="20"/>
                <w:lang w:val="es-BO" w:eastAsia="es-BO"/>
              </w:rPr>
            </w:pPr>
            <w:r w:rsidRPr="00F9009F">
              <w:rPr>
                <w:rFonts w:ascii="Arial" w:hAnsi="Arial" w:cs="Arial"/>
                <w:b/>
                <w:bCs/>
                <w:color w:val="FFFFFF"/>
                <w:sz w:val="20"/>
                <w:szCs w:val="20"/>
                <w:lang w:val="es-BO" w:eastAsia="es-BO"/>
              </w:rPr>
              <w:t>COCHABAMBA</w:t>
            </w:r>
          </w:p>
        </w:tc>
        <w:tc>
          <w:tcPr>
            <w:tcW w:w="0" w:type="auto"/>
            <w:tcBorders>
              <w:top w:val="single" w:sz="8" w:space="0" w:color="auto"/>
              <w:left w:val="nil"/>
              <w:bottom w:val="single" w:sz="8" w:space="0" w:color="auto"/>
              <w:right w:val="single" w:sz="8" w:space="0" w:color="auto"/>
            </w:tcBorders>
            <w:shd w:val="clear" w:color="000000" w:fill="305496"/>
            <w:noWrap/>
            <w:vAlign w:val="center"/>
            <w:hideMark/>
          </w:tcPr>
          <w:p w14:paraId="3168042A" w14:textId="77777777" w:rsidR="00F9009F" w:rsidRPr="00F9009F" w:rsidRDefault="00F9009F" w:rsidP="00F9009F">
            <w:pPr>
              <w:jc w:val="center"/>
              <w:rPr>
                <w:rFonts w:ascii="Arial" w:hAnsi="Arial" w:cs="Arial"/>
                <w:b/>
                <w:bCs/>
                <w:color w:val="FFFFFF"/>
                <w:sz w:val="20"/>
                <w:szCs w:val="20"/>
                <w:lang w:val="es-BO" w:eastAsia="es-BO"/>
              </w:rPr>
            </w:pPr>
            <w:r w:rsidRPr="00F9009F">
              <w:rPr>
                <w:rFonts w:ascii="Arial" w:hAnsi="Arial" w:cs="Arial"/>
                <w:b/>
                <w:bCs/>
                <w:color w:val="FFFFFF"/>
                <w:sz w:val="20"/>
                <w:szCs w:val="20"/>
                <w:lang w:val="es-BO" w:eastAsia="es-BO"/>
              </w:rPr>
              <w:t>CHUQUISACA</w:t>
            </w:r>
          </w:p>
        </w:tc>
        <w:tc>
          <w:tcPr>
            <w:tcW w:w="0" w:type="auto"/>
            <w:tcBorders>
              <w:top w:val="single" w:sz="8" w:space="0" w:color="auto"/>
              <w:left w:val="nil"/>
              <w:bottom w:val="nil"/>
              <w:right w:val="single" w:sz="8" w:space="0" w:color="auto"/>
            </w:tcBorders>
            <w:shd w:val="clear" w:color="000000" w:fill="305496"/>
            <w:noWrap/>
            <w:vAlign w:val="center"/>
            <w:hideMark/>
          </w:tcPr>
          <w:p w14:paraId="7E749772" w14:textId="77777777" w:rsidR="00F9009F" w:rsidRPr="00F9009F" w:rsidRDefault="00F9009F" w:rsidP="00F9009F">
            <w:pPr>
              <w:jc w:val="center"/>
              <w:rPr>
                <w:rFonts w:ascii="Arial" w:hAnsi="Arial" w:cs="Arial"/>
                <w:b/>
                <w:bCs/>
                <w:color w:val="FFFFFF"/>
                <w:sz w:val="20"/>
                <w:szCs w:val="20"/>
                <w:lang w:val="es-BO" w:eastAsia="es-BO"/>
              </w:rPr>
            </w:pPr>
            <w:r w:rsidRPr="00F9009F">
              <w:rPr>
                <w:rFonts w:ascii="Arial" w:hAnsi="Arial" w:cs="Arial"/>
                <w:b/>
                <w:bCs/>
                <w:color w:val="FFFFFF"/>
                <w:sz w:val="20"/>
                <w:szCs w:val="20"/>
                <w:lang w:val="es-BO" w:eastAsia="es-BO"/>
              </w:rPr>
              <w:t>TOTAL</w:t>
            </w:r>
          </w:p>
        </w:tc>
      </w:tr>
      <w:tr w:rsidR="00F9009F" w:rsidRPr="00F9009F" w14:paraId="2250C6FE" w14:textId="77777777" w:rsidTr="00011B28">
        <w:trPr>
          <w:trHeight w:val="315"/>
          <w:jc w:val="center"/>
        </w:trPr>
        <w:tc>
          <w:tcPr>
            <w:tcW w:w="0" w:type="auto"/>
            <w:tcBorders>
              <w:top w:val="nil"/>
              <w:left w:val="single" w:sz="4" w:space="0" w:color="auto"/>
              <w:bottom w:val="single" w:sz="8" w:space="0" w:color="auto"/>
              <w:right w:val="single" w:sz="4" w:space="0" w:color="auto"/>
            </w:tcBorders>
            <w:shd w:val="clear" w:color="auto" w:fill="auto"/>
            <w:noWrap/>
            <w:vAlign w:val="bottom"/>
            <w:hideMark/>
          </w:tcPr>
          <w:p w14:paraId="71021CE8" w14:textId="77777777" w:rsidR="00F9009F" w:rsidRPr="00F9009F" w:rsidRDefault="00F9009F" w:rsidP="00F9009F">
            <w:pPr>
              <w:jc w:val="center"/>
              <w:rPr>
                <w:rFonts w:ascii="Calibri" w:hAnsi="Calibri" w:cs="Calibri"/>
                <w:color w:val="000000"/>
                <w:sz w:val="22"/>
                <w:szCs w:val="22"/>
                <w:lang w:val="es-BO" w:eastAsia="es-BO"/>
              </w:rPr>
            </w:pPr>
            <w:r w:rsidRPr="00F9009F">
              <w:rPr>
                <w:rFonts w:ascii="Calibri" w:hAnsi="Calibri" w:cs="Calibri"/>
                <w:color w:val="000000"/>
                <w:sz w:val="22"/>
                <w:szCs w:val="22"/>
                <w:lang w:val="es-BO" w:eastAsia="es-BO"/>
              </w:rPr>
              <w:t>8</w:t>
            </w:r>
          </w:p>
        </w:tc>
        <w:tc>
          <w:tcPr>
            <w:tcW w:w="0" w:type="auto"/>
            <w:tcBorders>
              <w:top w:val="nil"/>
              <w:left w:val="nil"/>
              <w:bottom w:val="single" w:sz="8" w:space="0" w:color="auto"/>
              <w:right w:val="single" w:sz="4" w:space="0" w:color="auto"/>
            </w:tcBorders>
            <w:shd w:val="clear" w:color="auto" w:fill="auto"/>
            <w:noWrap/>
            <w:vAlign w:val="bottom"/>
            <w:hideMark/>
          </w:tcPr>
          <w:p w14:paraId="791BDCA0" w14:textId="77777777" w:rsidR="00F9009F" w:rsidRPr="00F9009F" w:rsidRDefault="00F9009F" w:rsidP="00F9009F">
            <w:pPr>
              <w:jc w:val="center"/>
              <w:rPr>
                <w:rFonts w:ascii="Calibri" w:hAnsi="Calibri" w:cs="Calibri"/>
                <w:color w:val="000000"/>
                <w:sz w:val="22"/>
                <w:szCs w:val="22"/>
                <w:lang w:val="es-BO" w:eastAsia="es-BO"/>
              </w:rPr>
            </w:pPr>
            <w:r w:rsidRPr="00F9009F">
              <w:rPr>
                <w:rFonts w:ascii="Calibri" w:hAnsi="Calibri" w:cs="Calibri"/>
                <w:color w:val="000000"/>
                <w:sz w:val="22"/>
                <w:szCs w:val="22"/>
                <w:lang w:val="es-BO" w:eastAsia="es-BO"/>
              </w:rPr>
              <w:t>1</w:t>
            </w:r>
          </w:p>
        </w:tc>
        <w:tc>
          <w:tcPr>
            <w:tcW w:w="0" w:type="auto"/>
            <w:tcBorders>
              <w:top w:val="nil"/>
              <w:left w:val="nil"/>
              <w:bottom w:val="single" w:sz="8" w:space="0" w:color="auto"/>
              <w:right w:val="single" w:sz="4" w:space="0" w:color="auto"/>
            </w:tcBorders>
            <w:shd w:val="clear" w:color="auto" w:fill="auto"/>
            <w:noWrap/>
            <w:vAlign w:val="bottom"/>
            <w:hideMark/>
          </w:tcPr>
          <w:p w14:paraId="3CEBD924" w14:textId="77777777" w:rsidR="00F9009F" w:rsidRPr="00F9009F" w:rsidRDefault="00F9009F" w:rsidP="00F9009F">
            <w:pPr>
              <w:jc w:val="center"/>
              <w:rPr>
                <w:rFonts w:ascii="Calibri" w:hAnsi="Calibri" w:cs="Calibri"/>
                <w:color w:val="000000"/>
                <w:sz w:val="22"/>
                <w:szCs w:val="22"/>
                <w:lang w:val="es-BO" w:eastAsia="es-BO"/>
              </w:rPr>
            </w:pPr>
            <w:r w:rsidRPr="00F9009F">
              <w:rPr>
                <w:rFonts w:ascii="Calibri" w:hAnsi="Calibri" w:cs="Calibri"/>
                <w:color w:val="000000"/>
                <w:sz w:val="22"/>
                <w:szCs w:val="22"/>
                <w:lang w:val="es-BO" w:eastAsia="es-BO"/>
              </w:rPr>
              <w:t>2</w:t>
            </w:r>
          </w:p>
        </w:tc>
        <w:tc>
          <w:tcPr>
            <w:tcW w:w="0" w:type="auto"/>
            <w:tcBorders>
              <w:top w:val="nil"/>
              <w:left w:val="nil"/>
              <w:bottom w:val="single" w:sz="8" w:space="0" w:color="auto"/>
              <w:right w:val="single" w:sz="4" w:space="0" w:color="auto"/>
            </w:tcBorders>
            <w:shd w:val="clear" w:color="auto" w:fill="auto"/>
            <w:noWrap/>
            <w:vAlign w:val="bottom"/>
            <w:hideMark/>
          </w:tcPr>
          <w:p w14:paraId="3EF60D06" w14:textId="77777777" w:rsidR="00F9009F" w:rsidRPr="00F9009F" w:rsidRDefault="00F9009F" w:rsidP="00F9009F">
            <w:pPr>
              <w:jc w:val="center"/>
              <w:rPr>
                <w:rFonts w:ascii="Calibri" w:hAnsi="Calibri" w:cs="Calibri"/>
                <w:color w:val="000000"/>
                <w:sz w:val="22"/>
                <w:szCs w:val="22"/>
                <w:lang w:val="es-BO" w:eastAsia="es-BO"/>
              </w:rPr>
            </w:pPr>
            <w:r w:rsidRPr="00F9009F">
              <w:rPr>
                <w:rFonts w:ascii="Calibri" w:hAnsi="Calibri" w:cs="Calibri"/>
                <w:color w:val="000000"/>
                <w:sz w:val="22"/>
                <w:szCs w:val="22"/>
                <w:lang w:val="es-BO" w:eastAsia="es-BO"/>
              </w:rPr>
              <w:t>15</w:t>
            </w:r>
          </w:p>
        </w:tc>
        <w:tc>
          <w:tcPr>
            <w:tcW w:w="0" w:type="auto"/>
            <w:tcBorders>
              <w:top w:val="nil"/>
              <w:left w:val="nil"/>
              <w:bottom w:val="single" w:sz="8" w:space="0" w:color="auto"/>
              <w:right w:val="single" w:sz="4" w:space="0" w:color="auto"/>
            </w:tcBorders>
            <w:shd w:val="clear" w:color="auto" w:fill="auto"/>
            <w:noWrap/>
            <w:vAlign w:val="bottom"/>
            <w:hideMark/>
          </w:tcPr>
          <w:p w14:paraId="005E7BF2" w14:textId="77777777" w:rsidR="00F9009F" w:rsidRPr="00F9009F" w:rsidRDefault="00F9009F" w:rsidP="00F9009F">
            <w:pPr>
              <w:jc w:val="center"/>
              <w:rPr>
                <w:rFonts w:ascii="Calibri" w:hAnsi="Calibri" w:cs="Calibri"/>
                <w:color w:val="000000"/>
                <w:sz w:val="22"/>
                <w:szCs w:val="22"/>
                <w:lang w:val="es-BO" w:eastAsia="es-BO"/>
              </w:rPr>
            </w:pPr>
            <w:r w:rsidRPr="00F9009F">
              <w:rPr>
                <w:rFonts w:ascii="Calibri" w:hAnsi="Calibri" w:cs="Calibri"/>
                <w:color w:val="000000"/>
                <w:sz w:val="22"/>
                <w:szCs w:val="22"/>
                <w:lang w:val="es-BO" w:eastAsia="es-BO"/>
              </w:rPr>
              <w:t>10</w:t>
            </w:r>
          </w:p>
        </w:tc>
        <w:tc>
          <w:tcPr>
            <w:tcW w:w="0" w:type="auto"/>
            <w:tcBorders>
              <w:top w:val="nil"/>
              <w:left w:val="nil"/>
              <w:bottom w:val="single" w:sz="8" w:space="0" w:color="auto"/>
              <w:right w:val="single" w:sz="8" w:space="0" w:color="auto"/>
            </w:tcBorders>
            <w:shd w:val="clear" w:color="auto" w:fill="auto"/>
            <w:noWrap/>
            <w:vAlign w:val="bottom"/>
            <w:hideMark/>
          </w:tcPr>
          <w:p w14:paraId="43C5A172" w14:textId="77777777" w:rsidR="00F9009F" w:rsidRPr="00F9009F" w:rsidRDefault="00F9009F" w:rsidP="00F9009F">
            <w:pPr>
              <w:jc w:val="center"/>
              <w:rPr>
                <w:rFonts w:ascii="Calibri" w:hAnsi="Calibri" w:cs="Calibri"/>
                <w:color w:val="000000"/>
                <w:sz w:val="22"/>
                <w:szCs w:val="22"/>
                <w:lang w:val="es-BO" w:eastAsia="es-BO"/>
              </w:rPr>
            </w:pPr>
            <w:r w:rsidRPr="00F9009F">
              <w:rPr>
                <w:rFonts w:ascii="Calibri" w:hAnsi="Calibri" w:cs="Calibri"/>
                <w:color w:val="000000"/>
                <w:sz w:val="22"/>
                <w:szCs w:val="22"/>
                <w:lang w:val="es-BO" w:eastAsia="es-BO"/>
              </w:rPr>
              <w:t>4</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14:paraId="0FCF648A" w14:textId="77777777" w:rsidR="00F9009F" w:rsidRPr="00F9009F" w:rsidRDefault="00F9009F" w:rsidP="00F9009F">
            <w:pPr>
              <w:jc w:val="center"/>
              <w:rPr>
                <w:rFonts w:ascii="Calibri" w:hAnsi="Calibri" w:cs="Calibri"/>
                <w:color w:val="000000"/>
                <w:sz w:val="22"/>
                <w:szCs w:val="22"/>
                <w:lang w:val="es-BO" w:eastAsia="es-BO"/>
              </w:rPr>
            </w:pPr>
            <w:r w:rsidRPr="00F9009F">
              <w:rPr>
                <w:rFonts w:ascii="Calibri" w:hAnsi="Calibri" w:cs="Calibri"/>
                <w:color w:val="000000"/>
                <w:sz w:val="22"/>
                <w:szCs w:val="22"/>
                <w:lang w:val="es-BO" w:eastAsia="es-BO"/>
              </w:rPr>
              <w:t>40</w:t>
            </w:r>
          </w:p>
        </w:tc>
      </w:tr>
    </w:tbl>
    <w:p w14:paraId="70A799CA" w14:textId="77777777" w:rsidR="00F9009F" w:rsidRDefault="00F9009F" w:rsidP="00F9009F">
      <w:pPr>
        <w:pStyle w:val="Continuarlista"/>
        <w:spacing w:after="0"/>
        <w:ind w:left="0"/>
        <w:jc w:val="left"/>
        <w:rPr>
          <w:rFonts w:ascii="Tahoma" w:hAnsi="Tahoma" w:cs="Tahoma"/>
          <w:b/>
          <w:color w:val="1F497E"/>
          <w:sz w:val="22"/>
          <w:szCs w:val="22"/>
          <w:lang w:val="es-ES_tradnl" w:bidi="en-US"/>
        </w:rPr>
      </w:pPr>
    </w:p>
    <w:p w14:paraId="1EA4B376" w14:textId="1F65BED2" w:rsidR="00F9009F" w:rsidRDefault="00F9009F" w:rsidP="007429D1">
      <w:pPr>
        <w:pStyle w:val="Continuarlista"/>
        <w:spacing w:after="0"/>
        <w:ind w:left="426"/>
        <w:jc w:val="left"/>
        <w:rPr>
          <w:rFonts w:ascii="Tahoma" w:hAnsi="Tahoma" w:cs="Tahoma"/>
          <w:b/>
          <w:color w:val="1F497E"/>
          <w:sz w:val="22"/>
          <w:szCs w:val="22"/>
          <w:lang w:val="es-ES_tradnl" w:bidi="en-US"/>
        </w:rPr>
      </w:pPr>
    </w:p>
    <w:p w14:paraId="1D562F12" w14:textId="136CE52D" w:rsidR="00F9009F" w:rsidRDefault="00F9009F" w:rsidP="007429D1">
      <w:pPr>
        <w:pStyle w:val="Continuarlista"/>
        <w:spacing w:after="0"/>
        <w:ind w:left="426"/>
        <w:jc w:val="left"/>
        <w:rPr>
          <w:rFonts w:ascii="Tahoma" w:hAnsi="Tahoma" w:cs="Tahoma"/>
          <w:b/>
          <w:color w:val="1F497E"/>
          <w:sz w:val="22"/>
          <w:szCs w:val="22"/>
          <w:lang w:val="es-ES_tradnl" w:bidi="en-US"/>
        </w:rPr>
      </w:pPr>
    </w:p>
    <w:p w14:paraId="53A09E2D" w14:textId="12856F8B" w:rsidR="00F9009F" w:rsidRDefault="00F9009F" w:rsidP="007429D1">
      <w:pPr>
        <w:pStyle w:val="Continuarlista"/>
        <w:spacing w:after="0"/>
        <w:ind w:left="426"/>
        <w:jc w:val="left"/>
        <w:rPr>
          <w:rFonts w:ascii="Tahoma" w:hAnsi="Tahoma" w:cs="Tahoma"/>
          <w:b/>
          <w:color w:val="1F497E"/>
          <w:sz w:val="22"/>
          <w:szCs w:val="22"/>
          <w:lang w:val="es-ES_tradnl" w:bidi="en-US"/>
        </w:rPr>
      </w:pPr>
    </w:p>
    <w:p w14:paraId="2414F5CC" w14:textId="202DFA3C" w:rsidR="00F9009F" w:rsidRDefault="00F9009F" w:rsidP="007429D1">
      <w:pPr>
        <w:pStyle w:val="Continuarlista"/>
        <w:spacing w:after="0"/>
        <w:ind w:left="426"/>
        <w:jc w:val="left"/>
        <w:rPr>
          <w:rFonts w:ascii="Tahoma" w:hAnsi="Tahoma" w:cs="Tahoma"/>
          <w:b/>
          <w:color w:val="1F497E"/>
          <w:sz w:val="22"/>
          <w:szCs w:val="22"/>
          <w:lang w:val="es-ES_tradnl" w:bidi="en-US"/>
        </w:rPr>
      </w:pPr>
    </w:p>
    <w:p w14:paraId="1EE5A3A5" w14:textId="77777777" w:rsidR="00F9009F" w:rsidRDefault="00F9009F" w:rsidP="007429D1">
      <w:pPr>
        <w:pStyle w:val="Continuarlista"/>
        <w:spacing w:after="0"/>
        <w:ind w:left="426"/>
        <w:jc w:val="left"/>
        <w:rPr>
          <w:rFonts w:ascii="Tahoma" w:hAnsi="Tahoma" w:cs="Tahoma"/>
          <w:b/>
          <w:color w:val="1F497E"/>
          <w:sz w:val="22"/>
          <w:szCs w:val="22"/>
          <w:lang w:val="es-ES_tradnl" w:bidi="en-US"/>
        </w:rPr>
      </w:pPr>
    </w:p>
    <w:tbl>
      <w:tblPr>
        <w:tblW w:w="877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776"/>
      </w:tblGrid>
      <w:tr w:rsidR="007429D1" w:rsidRPr="009C2DE5" w14:paraId="553C9ACC" w14:textId="77777777" w:rsidTr="00594FBE">
        <w:trPr>
          <w:trHeight w:val="217"/>
          <w:tblHeader/>
          <w:jc w:val="center"/>
        </w:trPr>
        <w:tc>
          <w:tcPr>
            <w:tcW w:w="8776" w:type="dxa"/>
            <w:vMerge w:val="restart"/>
            <w:shd w:val="clear" w:color="auto" w:fill="004990"/>
            <w:vAlign w:val="center"/>
          </w:tcPr>
          <w:p w14:paraId="58D3ED1F" w14:textId="77777777" w:rsidR="007429D1" w:rsidRPr="00D473C8" w:rsidRDefault="007429D1" w:rsidP="00594FBE">
            <w:pPr>
              <w:jc w:val="center"/>
              <w:rPr>
                <w:rFonts w:ascii="Tahoma" w:hAnsi="Tahoma" w:cs="Tahoma"/>
                <w:color w:val="FFFFFF" w:themeColor="background1"/>
                <w:sz w:val="18"/>
                <w:szCs w:val="18"/>
                <w:lang w:eastAsia="es-BO"/>
              </w:rPr>
            </w:pPr>
            <w:r w:rsidRPr="00D473C8">
              <w:rPr>
                <w:rFonts w:ascii="Tahoma" w:hAnsi="Tahoma" w:cs="Tahoma"/>
                <w:b/>
                <w:bCs/>
                <w:color w:val="FFFFFF" w:themeColor="background1"/>
                <w:sz w:val="18"/>
                <w:szCs w:val="18"/>
                <w:lang w:eastAsia="es-BO"/>
              </w:rPr>
              <w:t xml:space="preserve">CONDICIONES </w:t>
            </w:r>
            <w:r>
              <w:rPr>
                <w:rFonts w:ascii="Tahoma" w:hAnsi="Tahoma" w:cs="Tahoma"/>
                <w:b/>
                <w:bCs/>
                <w:color w:val="FFFFFF" w:themeColor="background1"/>
                <w:sz w:val="18"/>
                <w:szCs w:val="18"/>
                <w:lang w:eastAsia="es-BO"/>
              </w:rPr>
              <w:t xml:space="preserve">MANDATORIAS </w:t>
            </w:r>
            <w:r w:rsidRPr="00D473C8">
              <w:rPr>
                <w:rFonts w:ascii="Tahoma" w:hAnsi="Tahoma" w:cs="Tahoma"/>
                <w:b/>
                <w:bCs/>
                <w:color w:val="FFFFFF" w:themeColor="background1"/>
                <w:sz w:val="18"/>
                <w:szCs w:val="18"/>
                <w:lang w:eastAsia="es-BO"/>
              </w:rPr>
              <w:t>PARA LA PRESENTACIÓN DE PROPUESTAS TÉCNICAS</w:t>
            </w:r>
          </w:p>
        </w:tc>
      </w:tr>
      <w:tr w:rsidR="007429D1" w:rsidRPr="009C2DE5" w14:paraId="7E000F59" w14:textId="77777777" w:rsidTr="00594FBE">
        <w:trPr>
          <w:trHeight w:val="217"/>
          <w:tblHeader/>
          <w:jc w:val="center"/>
        </w:trPr>
        <w:tc>
          <w:tcPr>
            <w:tcW w:w="8776" w:type="dxa"/>
            <w:vMerge/>
            <w:shd w:val="clear" w:color="auto" w:fill="004990"/>
            <w:vAlign w:val="center"/>
          </w:tcPr>
          <w:p w14:paraId="110B6A77" w14:textId="77777777" w:rsidR="007429D1" w:rsidRPr="00363D85" w:rsidRDefault="007429D1" w:rsidP="00594FBE">
            <w:pPr>
              <w:jc w:val="center"/>
              <w:rPr>
                <w:rFonts w:ascii="Tahoma" w:hAnsi="Tahoma" w:cs="Tahoma"/>
                <w:color w:val="FFFFFF" w:themeColor="background1"/>
                <w:sz w:val="18"/>
                <w:szCs w:val="18"/>
                <w:lang w:eastAsia="es-BO"/>
              </w:rPr>
            </w:pPr>
          </w:p>
        </w:tc>
      </w:tr>
      <w:tr w:rsidR="007429D1" w:rsidRPr="009C2DE5" w14:paraId="06DD3B36" w14:textId="77777777" w:rsidTr="00594FBE">
        <w:trPr>
          <w:trHeight w:val="315"/>
          <w:jc w:val="center"/>
        </w:trPr>
        <w:tc>
          <w:tcPr>
            <w:tcW w:w="8776" w:type="dxa"/>
            <w:shd w:val="clear" w:color="auto" w:fill="auto"/>
            <w:vAlign w:val="center"/>
          </w:tcPr>
          <w:p w14:paraId="6359CB68" w14:textId="77777777" w:rsidR="007429D1" w:rsidRPr="008C0BAC" w:rsidRDefault="007429D1" w:rsidP="00594FBE">
            <w:pPr>
              <w:jc w:val="both"/>
              <w:rPr>
                <w:rFonts w:ascii="Tahoma" w:hAnsi="Tahoma" w:cs="Tahoma"/>
                <w:b/>
                <w:bCs/>
                <w:color w:val="1F497E"/>
                <w:sz w:val="18"/>
                <w:lang w:eastAsia="es-BO"/>
              </w:rPr>
            </w:pPr>
            <w:r w:rsidRPr="0016116E">
              <w:rPr>
                <w:rFonts w:ascii="Tahoma" w:hAnsi="Tahoma" w:cs="Tahoma"/>
                <w:b/>
                <w:color w:val="1F497D" w:themeColor="text2"/>
                <w:sz w:val="18"/>
              </w:rPr>
              <w:t>1.1.</w:t>
            </w:r>
            <w:r w:rsidRPr="0016116E">
              <w:rPr>
                <w:rFonts w:ascii="Tahoma" w:hAnsi="Tahoma" w:cs="Tahoma"/>
                <w:color w:val="1F497D" w:themeColor="text2"/>
                <w:sz w:val="18"/>
              </w:rPr>
              <w:t xml:space="preserve"> </w:t>
            </w:r>
            <w:r w:rsidRPr="003F63A5">
              <w:rPr>
                <w:rFonts w:ascii="Tahoma" w:hAnsi="Tahoma" w:cs="Tahoma"/>
                <w:color w:val="004990"/>
                <w:sz w:val="18"/>
              </w:rPr>
              <w:t xml:space="preserve">Las respuestas presentadas para el presente pliego de especificaciones deben realizarse </w:t>
            </w:r>
            <w:r w:rsidRPr="003F63A5">
              <w:rPr>
                <w:rFonts w:ascii="Tahoma" w:hAnsi="Tahoma" w:cs="Tahoma"/>
                <w:b/>
                <w:color w:val="004990"/>
                <w:sz w:val="18"/>
                <w:u w:val="single"/>
              </w:rPr>
              <w:t>ITEM por ITEM</w:t>
            </w:r>
            <w:r w:rsidRPr="003F63A5">
              <w:rPr>
                <w:rFonts w:ascii="Tahoma" w:hAnsi="Tahoma" w:cs="Tahoma"/>
                <w:color w:val="004990"/>
                <w:sz w:val="18"/>
              </w:rPr>
              <w:t xml:space="preserve"> respetando el orden del presente documento. Se debe iniciar con las palabras </w:t>
            </w:r>
            <w:r w:rsidRPr="003F63A5">
              <w:rPr>
                <w:rFonts w:ascii="Tahoma" w:hAnsi="Tahoma" w:cs="Tahoma"/>
                <w:b/>
                <w:color w:val="004990"/>
                <w:sz w:val="18"/>
              </w:rPr>
              <w:t>CUMPLE o NO CUMPLE,</w:t>
            </w:r>
            <w:r w:rsidRPr="003F63A5">
              <w:rPr>
                <w:rFonts w:ascii="Tahoma" w:hAnsi="Tahoma" w:cs="Tahoma"/>
                <w:color w:val="004990"/>
                <w:sz w:val="18"/>
              </w:rPr>
              <w:t xml:space="preserve"> seguidas de un </w:t>
            </w:r>
            <w:r w:rsidRPr="003F63A5">
              <w:rPr>
                <w:rFonts w:ascii="Tahoma" w:hAnsi="Tahoma" w:cs="Tahoma"/>
                <w:b/>
                <w:color w:val="004990"/>
                <w:sz w:val="18"/>
              </w:rPr>
              <w:t xml:space="preserve">breve y claro comentario. </w:t>
            </w:r>
            <w:r w:rsidRPr="003F63A5">
              <w:rPr>
                <w:rFonts w:ascii="Tahoma" w:hAnsi="Tahoma" w:cs="Tahoma"/>
                <w:color w:val="004990"/>
                <w:sz w:val="18"/>
              </w:rPr>
              <w:t xml:space="preserve">Debe tener referencia puntual hacia algún DOCUMENTO TÉCNICO acerca del tópico de la pregunta, identificando el nombre del </w:t>
            </w:r>
            <w:r w:rsidRPr="003F63A5">
              <w:rPr>
                <w:rFonts w:ascii="Tahoma" w:hAnsi="Tahoma" w:cs="Tahoma"/>
                <w:b/>
                <w:color w:val="004990"/>
                <w:sz w:val="18"/>
              </w:rPr>
              <w:t xml:space="preserve">Documento, número de Página y Referencia </w:t>
            </w:r>
            <w:r w:rsidRPr="003F63A5">
              <w:rPr>
                <w:rFonts w:ascii="Tahoma" w:hAnsi="Tahoma" w:cs="Tahoma"/>
                <w:color w:val="004990"/>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7429D1" w:rsidRPr="009C2DE5" w14:paraId="7CC66D01" w14:textId="77777777" w:rsidTr="00594FBE">
        <w:trPr>
          <w:trHeight w:val="1523"/>
          <w:jc w:val="center"/>
        </w:trPr>
        <w:tc>
          <w:tcPr>
            <w:tcW w:w="8776" w:type="dxa"/>
            <w:shd w:val="clear" w:color="auto" w:fill="auto"/>
            <w:vAlign w:val="center"/>
          </w:tcPr>
          <w:p w14:paraId="703545B4" w14:textId="77777777" w:rsidR="007429D1" w:rsidRDefault="007429D1" w:rsidP="00594FBE">
            <w:pPr>
              <w:tabs>
                <w:tab w:val="left" w:pos="498"/>
              </w:tabs>
              <w:autoSpaceDE w:val="0"/>
              <w:autoSpaceDN w:val="0"/>
              <w:adjustRightInd w:val="0"/>
              <w:spacing w:line="276" w:lineRule="auto"/>
              <w:ind w:left="498" w:hanging="457"/>
              <w:jc w:val="both"/>
              <w:rPr>
                <w:rFonts w:ascii="Tahoma" w:hAnsi="Tahoma" w:cs="Tahoma"/>
                <w:color w:val="1F497E"/>
                <w:sz w:val="18"/>
              </w:rPr>
            </w:pPr>
            <w:r w:rsidRPr="008C0BAC">
              <w:rPr>
                <w:rFonts w:ascii="Tahoma" w:hAnsi="Tahoma" w:cs="Tahoma"/>
                <w:b/>
                <w:color w:val="1F497E"/>
                <w:sz w:val="18"/>
              </w:rPr>
              <w:t xml:space="preserve">1.2. </w:t>
            </w:r>
            <w:r>
              <w:rPr>
                <w:rFonts w:ascii="Tahoma" w:hAnsi="Tahoma" w:cs="Tahoma"/>
                <w:color w:val="1F497E"/>
                <w:sz w:val="18"/>
              </w:rPr>
              <w:t>ENTEL</w:t>
            </w:r>
            <w:r w:rsidRPr="008C0BAC">
              <w:rPr>
                <w:rFonts w:ascii="Tahoma" w:hAnsi="Tahoma" w:cs="Tahoma"/>
                <w:color w:val="1F497E"/>
                <w:sz w:val="18"/>
              </w:rPr>
              <w:t xml:space="preserve"> S.A. se reserva el derecho de realizar la adjudicación total o parcial del objeto del presente documento de acuerdo a la mejor solución técnico – económica y a los intereses de </w:t>
            </w:r>
            <w:r>
              <w:rPr>
                <w:rFonts w:ascii="Tahoma" w:hAnsi="Tahoma" w:cs="Tahoma"/>
                <w:color w:val="1F497E"/>
                <w:sz w:val="18"/>
              </w:rPr>
              <w:t>ENTEL</w:t>
            </w:r>
            <w:r w:rsidRPr="008C0BAC">
              <w:rPr>
                <w:rFonts w:ascii="Tahoma" w:hAnsi="Tahoma" w:cs="Tahoma"/>
                <w:color w:val="1F497E"/>
                <w:sz w:val="18"/>
              </w:rPr>
              <w:t xml:space="preserve"> S.A</w:t>
            </w:r>
            <w:r>
              <w:rPr>
                <w:rFonts w:ascii="Tahoma" w:hAnsi="Tahoma" w:cs="Tahoma"/>
                <w:color w:val="1F497E"/>
                <w:sz w:val="18"/>
              </w:rPr>
              <w:t xml:space="preserve">. </w:t>
            </w:r>
          </w:p>
          <w:p w14:paraId="46C00858" w14:textId="77777777" w:rsidR="007429D1" w:rsidRDefault="007429D1" w:rsidP="00594FBE">
            <w:pPr>
              <w:tabs>
                <w:tab w:val="left" w:pos="498"/>
              </w:tabs>
              <w:autoSpaceDE w:val="0"/>
              <w:autoSpaceDN w:val="0"/>
              <w:adjustRightInd w:val="0"/>
              <w:spacing w:line="276" w:lineRule="auto"/>
              <w:ind w:left="498" w:hanging="32"/>
              <w:jc w:val="both"/>
              <w:rPr>
                <w:rFonts w:ascii="Tahoma" w:hAnsi="Tahoma" w:cs="Tahoma"/>
                <w:color w:val="1F497E"/>
                <w:sz w:val="18"/>
              </w:rPr>
            </w:pPr>
            <w:r>
              <w:rPr>
                <w:rFonts w:ascii="Tahoma" w:hAnsi="Tahoma" w:cs="Tahoma"/>
                <w:color w:val="1F497E"/>
                <w:sz w:val="18"/>
                <w:szCs w:val="18"/>
                <w:lang w:val="es-BO"/>
              </w:rPr>
              <w:t>El oferente puede presentar su propuesta por el total o parcial de los requerimientos de</w:t>
            </w:r>
            <w:r>
              <w:rPr>
                <w:rFonts w:ascii="Tahoma" w:hAnsi="Tahoma" w:cs="Tahoma"/>
                <w:color w:val="1F497E"/>
                <w:sz w:val="18"/>
              </w:rPr>
              <w:t xml:space="preserve"> la siguiente manera:</w:t>
            </w:r>
          </w:p>
          <w:p w14:paraId="500CFED8" w14:textId="77777777" w:rsidR="007429D1" w:rsidRPr="0018769F" w:rsidRDefault="007429D1" w:rsidP="00594FBE">
            <w:pPr>
              <w:pStyle w:val="Prrafodelista"/>
              <w:numPr>
                <w:ilvl w:val="0"/>
                <w:numId w:val="31"/>
              </w:numPr>
              <w:tabs>
                <w:tab w:val="left" w:pos="498"/>
              </w:tabs>
              <w:autoSpaceDE w:val="0"/>
              <w:autoSpaceDN w:val="0"/>
              <w:adjustRightInd w:val="0"/>
              <w:spacing w:line="276" w:lineRule="auto"/>
              <w:ind w:left="750" w:hanging="284"/>
              <w:jc w:val="both"/>
              <w:rPr>
                <w:rFonts w:ascii="Tahoma" w:hAnsi="Tahoma" w:cs="Tahoma"/>
                <w:color w:val="1F497E"/>
                <w:sz w:val="18"/>
                <w:szCs w:val="18"/>
                <w:lang w:val="es-BO"/>
              </w:rPr>
            </w:pPr>
            <w:r w:rsidRPr="0018769F">
              <w:rPr>
                <w:rFonts w:ascii="Tahoma" w:hAnsi="Tahoma" w:cs="Tahoma"/>
                <w:color w:val="1F497E"/>
                <w:sz w:val="18"/>
                <w:szCs w:val="18"/>
                <w:lang w:val="es-BO"/>
              </w:rPr>
              <w:t>ADJUDICACIÓN TOTAL.</w:t>
            </w:r>
          </w:p>
          <w:p w14:paraId="1D998D5F" w14:textId="77777777" w:rsidR="007429D1" w:rsidRDefault="007429D1" w:rsidP="00594FBE">
            <w:pPr>
              <w:pStyle w:val="Prrafodelista"/>
              <w:numPr>
                <w:ilvl w:val="0"/>
                <w:numId w:val="34"/>
              </w:numPr>
              <w:tabs>
                <w:tab w:val="left" w:pos="750"/>
              </w:tabs>
              <w:autoSpaceDE w:val="0"/>
              <w:autoSpaceDN w:val="0"/>
              <w:adjustRightInd w:val="0"/>
              <w:spacing w:line="276" w:lineRule="auto"/>
              <w:jc w:val="both"/>
              <w:rPr>
                <w:rFonts w:ascii="Tahoma" w:hAnsi="Tahoma" w:cs="Tahoma"/>
                <w:color w:val="1F497E"/>
                <w:sz w:val="18"/>
                <w:szCs w:val="18"/>
                <w:lang w:val="es-BO"/>
              </w:rPr>
            </w:pPr>
            <w:r>
              <w:rPr>
                <w:rFonts w:ascii="Tahoma" w:hAnsi="Tahoma" w:cs="Tahoma"/>
                <w:color w:val="1F497E"/>
                <w:sz w:val="18"/>
                <w:szCs w:val="18"/>
                <w:lang w:val="es-BO"/>
              </w:rPr>
              <w:t>Sistemas de energía AC/DC y Climatización.</w:t>
            </w:r>
          </w:p>
          <w:p w14:paraId="26D13461" w14:textId="77777777" w:rsidR="007429D1" w:rsidRPr="00CB1CA2" w:rsidRDefault="007429D1" w:rsidP="00594FBE">
            <w:pPr>
              <w:pStyle w:val="Prrafodelista"/>
              <w:numPr>
                <w:ilvl w:val="0"/>
                <w:numId w:val="31"/>
              </w:numPr>
              <w:tabs>
                <w:tab w:val="left" w:pos="750"/>
              </w:tabs>
              <w:autoSpaceDE w:val="0"/>
              <w:autoSpaceDN w:val="0"/>
              <w:adjustRightInd w:val="0"/>
              <w:spacing w:line="276" w:lineRule="auto"/>
              <w:jc w:val="both"/>
              <w:rPr>
                <w:rFonts w:ascii="Tahoma" w:hAnsi="Tahoma" w:cs="Tahoma"/>
                <w:color w:val="1F497E"/>
                <w:sz w:val="18"/>
                <w:szCs w:val="18"/>
                <w:lang w:val="es-BO"/>
              </w:rPr>
            </w:pPr>
            <w:r w:rsidRPr="00CB1CA2">
              <w:rPr>
                <w:rFonts w:ascii="Tahoma" w:hAnsi="Tahoma" w:cs="Tahoma"/>
                <w:color w:val="1F497E"/>
                <w:sz w:val="18"/>
                <w:szCs w:val="18"/>
                <w:lang w:val="es-BO"/>
              </w:rPr>
              <w:t>ADJUDICACIÓN PARCIAL</w:t>
            </w:r>
          </w:p>
          <w:p w14:paraId="42D32FED" w14:textId="77777777" w:rsidR="007429D1" w:rsidRPr="00CB1CA2" w:rsidRDefault="007429D1" w:rsidP="00594FBE">
            <w:pPr>
              <w:pStyle w:val="Prrafodelista"/>
              <w:numPr>
                <w:ilvl w:val="1"/>
                <w:numId w:val="51"/>
              </w:numPr>
              <w:rPr>
                <w:rFonts w:ascii="Tahoma" w:hAnsi="Tahoma" w:cs="Tahoma"/>
                <w:color w:val="1F497D" w:themeColor="text2"/>
                <w:sz w:val="18"/>
              </w:rPr>
            </w:pPr>
            <w:r w:rsidRPr="00CB1CA2">
              <w:rPr>
                <w:rFonts w:ascii="Tahoma" w:hAnsi="Tahoma" w:cs="Tahoma"/>
                <w:color w:val="1F497D" w:themeColor="text2"/>
                <w:sz w:val="18"/>
              </w:rPr>
              <w:t>Provisión e instalación de plantas rectificadores 48B</w:t>
            </w:r>
            <w:r>
              <w:rPr>
                <w:rFonts w:ascii="Tahoma" w:hAnsi="Tahoma" w:cs="Tahoma"/>
                <w:color w:val="1F497D" w:themeColor="text2"/>
                <w:sz w:val="18"/>
              </w:rPr>
              <w:t xml:space="preserve"> v</w:t>
            </w:r>
            <w:r w:rsidRPr="00CB1CA2">
              <w:rPr>
                <w:rFonts w:ascii="Tahoma" w:hAnsi="Tahoma" w:cs="Tahoma"/>
                <w:color w:val="1F497D" w:themeColor="text2"/>
                <w:sz w:val="18"/>
              </w:rPr>
              <w:t>dc, ítem 1.</w:t>
            </w:r>
            <w:r w:rsidRPr="00CB1CA2">
              <w:t xml:space="preserve"> </w:t>
            </w:r>
          </w:p>
          <w:p w14:paraId="3AE263E6" w14:textId="77777777" w:rsidR="007429D1" w:rsidRPr="00CB1CA2" w:rsidRDefault="007429D1" w:rsidP="00594FBE">
            <w:pPr>
              <w:pStyle w:val="Prrafodelista"/>
              <w:numPr>
                <w:ilvl w:val="1"/>
                <w:numId w:val="51"/>
              </w:numPr>
              <w:rPr>
                <w:rFonts w:ascii="Tahoma" w:hAnsi="Tahoma" w:cs="Tahoma"/>
                <w:color w:val="1F497D" w:themeColor="text2"/>
                <w:sz w:val="18"/>
              </w:rPr>
            </w:pPr>
            <w:r w:rsidRPr="00CB1CA2">
              <w:rPr>
                <w:rFonts w:ascii="Tahoma" w:hAnsi="Tahoma" w:cs="Tahoma"/>
                <w:color w:val="1F497D" w:themeColor="text2"/>
                <w:sz w:val="18"/>
              </w:rPr>
              <w:t>Provisión e instalación de grupos electrógenos, ítem 2.</w:t>
            </w:r>
          </w:p>
          <w:p w14:paraId="1A1F4F5D" w14:textId="77777777" w:rsidR="007429D1" w:rsidRPr="00CB1CA2" w:rsidRDefault="007429D1" w:rsidP="00594FBE">
            <w:pPr>
              <w:pStyle w:val="Prrafodelista"/>
              <w:numPr>
                <w:ilvl w:val="1"/>
                <w:numId w:val="51"/>
              </w:numPr>
              <w:jc w:val="both"/>
              <w:rPr>
                <w:rFonts w:ascii="Tahoma" w:hAnsi="Tahoma" w:cs="Tahoma"/>
                <w:color w:val="1F497D" w:themeColor="text2"/>
                <w:sz w:val="18"/>
              </w:rPr>
            </w:pPr>
            <w:r w:rsidRPr="00CB1CA2">
              <w:rPr>
                <w:rFonts w:ascii="Tahoma" w:hAnsi="Tahoma" w:cs="Tahoma"/>
                <w:color w:val="1F497D" w:themeColor="text2"/>
                <w:sz w:val="18"/>
              </w:rPr>
              <w:t>Provisión e instalación de sistemas de climatización, ítem 3.</w:t>
            </w:r>
          </w:p>
          <w:p w14:paraId="3E347056" w14:textId="77777777" w:rsidR="007429D1" w:rsidRPr="00FF6EA0" w:rsidRDefault="007429D1" w:rsidP="00594FBE">
            <w:pPr>
              <w:tabs>
                <w:tab w:val="left" w:pos="750"/>
              </w:tabs>
              <w:autoSpaceDE w:val="0"/>
              <w:autoSpaceDN w:val="0"/>
              <w:adjustRightInd w:val="0"/>
              <w:spacing w:line="276" w:lineRule="auto"/>
              <w:jc w:val="both"/>
              <w:rPr>
                <w:rFonts w:ascii="Tahoma" w:hAnsi="Tahoma" w:cs="Tahoma"/>
                <w:color w:val="1F497E"/>
                <w:sz w:val="18"/>
                <w:szCs w:val="18"/>
              </w:rPr>
            </w:pPr>
          </w:p>
        </w:tc>
      </w:tr>
      <w:tr w:rsidR="007429D1" w:rsidRPr="009C2DE5" w14:paraId="2C4B54AE" w14:textId="77777777" w:rsidTr="00594FBE">
        <w:trPr>
          <w:trHeight w:val="315"/>
          <w:jc w:val="center"/>
        </w:trPr>
        <w:tc>
          <w:tcPr>
            <w:tcW w:w="8776" w:type="dxa"/>
            <w:shd w:val="clear" w:color="auto" w:fill="auto"/>
            <w:vAlign w:val="center"/>
          </w:tcPr>
          <w:p w14:paraId="6350B06E" w14:textId="77777777" w:rsidR="007429D1" w:rsidRDefault="007429D1" w:rsidP="00594FBE">
            <w:pPr>
              <w:jc w:val="both"/>
              <w:rPr>
                <w:rFonts w:ascii="Tahoma" w:hAnsi="Tahoma" w:cs="Tahoma"/>
                <w:color w:val="004990"/>
                <w:sz w:val="18"/>
              </w:rPr>
            </w:pPr>
            <w:r w:rsidRPr="003F63A5">
              <w:rPr>
                <w:rFonts w:ascii="Tahoma" w:hAnsi="Tahoma" w:cs="Tahoma"/>
                <w:b/>
                <w:color w:val="004990"/>
                <w:sz w:val="18"/>
              </w:rPr>
              <w:t xml:space="preserve">1.3. </w:t>
            </w:r>
            <w:r w:rsidRPr="003F63A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p w14:paraId="298D498C" w14:textId="77777777" w:rsidR="007429D1" w:rsidRPr="003F63A5" w:rsidRDefault="007429D1" w:rsidP="00594FBE">
            <w:pPr>
              <w:jc w:val="both"/>
              <w:rPr>
                <w:rFonts w:ascii="Tahoma" w:hAnsi="Tahoma" w:cs="Tahoma"/>
                <w:b/>
                <w:bCs/>
                <w:color w:val="004990"/>
                <w:sz w:val="18"/>
                <w:lang w:eastAsia="es-BO"/>
              </w:rPr>
            </w:pPr>
          </w:p>
        </w:tc>
      </w:tr>
      <w:tr w:rsidR="007429D1" w:rsidRPr="009C2DE5" w14:paraId="0749D684" w14:textId="77777777" w:rsidTr="00594FBE">
        <w:trPr>
          <w:trHeight w:val="819"/>
          <w:jc w:val="center"/>
        </w:trPr>
        <w:tc>
          <w:tcPr>
            <w:tcW w:w="8776" w:type="dxa"/>
            <w:shd w:val="clear" w:color="auto" w:fill="auto"/>
            <w:vAlign w:val="center"/>
          </w:tcPr>
          <w:p w14:paraId="60FC625D" w14:textId="77777777" w:rsidR="007429D1" w:rsidRDefault="007429D1" w:rsidP="00594FBE">
            <w:pPr>
              <w:jc w:val="both"/>
              <w:rPr>
                <w:rFonts w:ascii="Tahoma" w:hAnsi="Tahoma" w:cs="Tahoma"/>
                <w:color w:val="004990"/>
                <w:sz w:val="18"/>
              </w:rPr>
            </w:pPr>
            <w:r w:rsidRPr="003F63A5">
              <w:rPr>
                <w:rFonts w:ascii="Tahoma" w:hAnsi="Tahoma" w:cs="Tahoma"/>
                <w:b/>
                <w:color w:val="004990"/>
                <w:sz w:val="18"/>
              </w:rPr>
              <w:t xml:space="preserve">1.4. </w:t>
            </w:r>
            <w:r w:rsidRPr="003F63A5">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color w:val="004990"/>
                <w:sz w:val="18"/>
              </w:rPr>
              <w:t>.</w:t>
            </w:r>
          </w:p>
          <w:p w14:paraId="4D566ABE" w14:textId="77777777" w:rsidR="007429D1" w:rsidRPr="003F63A5" w:rsidRDefault="007429D1" w:rsidP="00594FBE">
            <w:pPr>
              <w:jc w:val="both"/>
              <w:rPr>
                <w:rFonts w:ascii="Tahoma" w:hAnsi="Tahoma" w:cs="Tahoma"/>
                <w:b/>
                <w:bCs/>
                <w:color w:val="004990"/>
                <w:sz w:val="18"/>
                <w:lang w:eastAsia="es-BO"/>
              </w:rPr>
            </w:pPr>
          </w:p>
        </w:tc>
      </w:tr>
      <w:tr w:rsidR="007429D1" w:rsidRPr="009C2DE5" w14:paraId="3FA0F061" w14:textId="77777777" w:rsidTr="00594FBE">
        <w:trPr>
          <w:trHeight w:val="837"/>
          <w:jc w:val="center"/>
        </w:trPr>
        <w:tc>
          <w:tcPr>
            <w:tcW w:w="8776" w:type="dxa"/>
            <w:shd w:val="clear" w:color="auto" w:fill="auto"/>
            <w:vAlign w:val="center"/>
          </w:tcPr>
          <w:p w14:paraId="36B7311D" w14:textId="77777777" w:rsidR="007429D1" w:rsidRDefault="007429D1" w:rsidP="00594FBE">
            <w:pPr>
              <w:jc w:val="both"/>
              <w:rPr>
                <w:rFonts w:ascii="Tahoma" w:hAnsi="Tahoma" w:cs="Tahoma"/>
                <w:color w:val="004990"/>
                <w:sz w:val="18"/>
              </w:rPr>
            </w:pPr>
            <w:r w:rsidRPr="003F63A5">
              <w:rPr>
                <w:rFonts w:ascii="Tahoma" w:hAnsi="Tahoma" w:cs="Tahoma"/>
                <w:b/>
                <w:color w:val="004990"/>
                <w:sz w:val="18"/>
              </w:rPr>
              <w:t xml:space="preserve">1.5. </w:t>
            </w:r>
            <w:r w:rsidRPr="003F63A5">
              <w:rPr>
                <w:rFonts w:ascii="Tahoma" w:hAnsi="Tahoma" w:cs="Tahoma"/>
                <w:color w:val="004990"/>
                <w:sz w:val="18"/>
              </w:rPr>
              <w:t xml:space="preserve">Para la evaluación, ENTEL S.A. solicita al oferente, que la </w:t>
            </w:r>
            <w:r w:rsidRPr="003F63A5">
              <w:rPr>
                <w:rFonts w:ascii="Tahoma" w:hAnsi="Tahoma" w:cs="Tahoma"/>
                <w:b/>
                <w:color w:val="004990"/>
                <w:sz w:val="18"/>
              </w:rPr>
              <w:t>documentación técnica</w:t>
            </w:r>
            <w:r w:rsidRPr="003F63A5">
              <w:rPr>
                <w:rFonts w:ascii="Tahoma" w:hAnsi="Tahoma" w:cs="Tahoma"/>
                <w:color w:val="004990"/>
                <w:sz w:val="18"/>
              </w:rPr>
              <w:t xml:space="preserve"> </w:t>
            </w:r>
            <w:r w:rsidRPr="003F63A5">
              <w:rPr>
                <w:rFonts w:ascii="Tahoma" w:hAnsi="Tahoma" w:cs="Tahoma"/>
                <w:b/>
                <w:color w:val="004990"/>
                <w:sz w:val="18"/>
              </w:rPr>
              <w:t>y su propuesta</w:t>
            </w:r>
            <w:r w:rsidRPr="003F63A5">
              <w:rPr>
                <w:rFonts w:ascii="Tahoma" w:hAnsi="Tahoma" w:cs="Tahoma"/>
                <w:color w:val="004990"/>
                <w:sz w:val="18"/>
              </w:rPr>
              <w:t xml:space="preserve"> se entregue en un (1) ejemplar (original) y una copia en formato electrónico (CD-ROM, DVD-ROM o Memoria flash) con archivos no protegidos contra lectura o impresión, este último si fuera el caso.</w:t>
            </w:r>
          </w:p>
          <w:p w14:paraId="2CE3F0FD" w14:textId="77777777" w:rsidR="007429D1" w:rsidRPr="003F63A5" w:rsidRDefault="007429D1" w:rsidP="00594FBE">
            <w:pPr>
              <w:jc w:val="both"/>
              <w:rPr>
                <w:rFonts w:ascii="Tahoma" w:hAnsi="Tahoma" w:cs="Tahoma"/>
                <w:b/>
                <w:bCs/>
                <w:color w:val="004990"/>
                <w:sz w:val="18"/>
                <w:lang w:eastAsia="es-BO"/>
              </w:rPr>
            </w:pPr>
          </w:p>
        </w:tc>
      </w:tr>
    </w:tbl>
    <w:p w14:paraId="1C32843E" w14:textId="77777777" w:rsidR="007429D1" w:rsidRDefault="007429D1" w:rsidP="007429D1">
      <w:pPr>
        <w:rPr>
          <w:lang w:val="es-BO" w:eastAsia="en-US"/>
        </w:rPr>
      </w:pPr>
    </w:p>
    <w:p w14:paraId="5908118B" w14:textId="77777777" w:rsidR="007429D1" w:rsidRDefault="007429D1" w:rsidP="007429D1">
      <w:pPr>
        <w:pStyle w:val="TITULOS"/>
        <w:spacing w:after="0"/>
        <w:ind w:left="426" w:firstLine="0"/>
        <w:rPr>
          <w:rFonts w:ascii="Tahoma" w:hAnsi="Tahoma" w:cs="Tahoma"/>
          <w:color w:val="1F497E"/>
          <w:sz w:val="22"/>
          <w:szCs w:val="22"/>
        </w:rPr>
      </w:pPr>
    </w:p>
    <w:p w14:paraId="2595E53A" w14:textId="77777777" w:rsidR="007429D1" w:rsidRPr="008C0BAC" w:rsidRDefault="007429D1" w:rsidP="007429D1">
      <w:pPr>
        <w:pStyle w:val="TITULOS"/>
        <w:numPr>
          <w:ilvl w:val="0"/>
          <w:numId w:val="7"/>
        </w:numPr>
        <w:spacing w:after="0"/>
        <w:ind w:left="426" w:hanging="426"/>
        <w:rPr>
          <w:rFonts w:ascii="Tahoma" w:hAnsi="Tahoma" w:cs="Tahoma"/>
          <w:color w:val="1F497E"/>
          <w:sz w:val="22"/>
          <w:szCs w:val="22"/>
        </w:rPr>
      </w:pPr>
      <w:r w:rsidRPr="008C0BAC">
        <w:rPr>
          <w:rFonts w:ascii="Tahoma" w:hAnsi="Tahoma" w:cs="Tahoma"/>
          <w:color w:val="1F497E"/>
          <w:sz w:val="22"/>
          <w:szCs w:val="22"/>
        </w:rPr>
        <w:t xml:space="preserve">FORMA DE CALIFICACIÓN    </w:t>
      </w:r>
    </w:p>
    <w:p w14:paraId="0287B2D9" w14:textId="77777777" w:rsidR="007429D1" w:rsidRPr="00681A34" w:rsidRDefault="007429D1" w:rsidP="007429D1">
      <w:pPr>
        <w:pStyle w:val="TITULOS"/>
        <w:spacing w:after="0"/>
        <w:ind w:left="426" w:firstLine="0"/>
        <w:rPr>
          <w:color w:val="1F497E"/>
          <w:sz w:val="18"/>
        </w:rPr>
      </w:pPr>
    </w:p>
    <w:p w14:paraId="2AE4DAF7" w14:textId="2A5CD906" w:rsidR="007429D1" w:rsidRPr="003F63A5" w:rsidRDefault="007429D1" w:rsidP="007429D1">
      <w:pPr>
        <w:pStyle w:val="Continuarlista"/>
        <w:ind w:left="426"/>
        <w:rPr>
          <w:rFonts w:ascii="Tahoma" w:hAnsi="Tahoma" w:cs="Tahoma"/>
          <w:color w:val="004990"/>
          <w:sz w:val="22"/>
          <w:szCs w:val="22"/>
        </w:rPr>
      </w:pPr>
      <w:r w:rsidRPr="003F63A5">
        <w:rPr>
          <w:rFonts w:ascii="Tahoma" w:hAnsi="Tahoma" w:cs="Tahoma"/>
          <w:color w:val="004990"/>
          <w:sz w:val="22"/>
          <w:szCs w:val="22"/>
        </w:rPr>
        <w:t xml:space="preserve">Los incisos marcados como MANDATORIO, la calificación será CUMPLE o NO CUMPLE. </w:t>
      </w:r>
    </w:p>
    <w:p w14:paraId="28B10F0D" w14:textId="77777777" w:rsidR="007429D1" w:rsidRPr="003F63A5" w:rsidRDefault="007429D1" w:rsidP="007429D1">
      <w:pPr>
        <w:pStyle w:val="Continuarlista"/>
        <w:spacing w:after="0"/>
        <w:ind w:left="426"/>
        <w:rPr>
          <w:rFonts w:ascii="Tahoma" w:hAnsi="Tahoma" w:cs="Tahoma"/>
          <w:color w:val="004990"/>
          <w:sz w:val="22"/>
          <w:szCs w:val="22"/>
        </w:rPr>
      </w:pPr>
      <w:r w:rsidRPr="003F63A5">
        <w:rPr>
          <w:rFonts w:ascii="Tahoma" w:hAnsi="Tahoma" w:cs="Tahoma"/>
          <w:color w:val="004990"/>
          <w:sz w:val="22"/>
          <w:szCs w:val="22"/>
        </w:rPr>
        <w:t>A continuación se definen las palabras CUMPLE, NO CUMPLE:</w:t>
      </w:r>
    </w:p>
    <w:p w14:paraId="2B9B1D9F" w14:textId="77777777" w:rsidR="007429D1" w:rsidRPr="003F63A5" w:rsidRDefault="007429D1" w:rsidP="007429D1">
      <w:pPr>
        <w:pStyle w:val="Continuarlista"/>
        <w:spacing w:after="0"/>
        <w:ind w:left="432"/>
        <w:rPr>
          <w:rFonts w:ascii="Tahoma" w:hAnsi="Tahoma" w:cs="Tahoma"/>
          <w:color w:val="004990"/>
          <w:sz w:val="22"/>
          <w:szCs w:val="22"/>
        </w:rPr>
      </w:pPr>
    </w:p>
    <w:p w14:paraId="78CC2391" w14:textId="77777777" w:rsidR="007429D1" w:rsidRPr="003F63A5" w:rsidRDefault="007429D1" w:rsidP="007429D1">
      <w:pPr>
        <w:pStyle w:val="Continuarlista"/>
        <w:ind w:left="426"/>
        <w:rPr>
          <w:rFonts w:ascii="Tahoma" w:hAnsi="Tahoma" w:cs="Tahoma"/>
          <w:color w:val="004990"/>
          <w:sz w:val="22"/>
          <w:szCs w:val="22"/>
        </w:rPr>
      </w:pPr>
      <w:r w:rsidRPr="003F63A5">
        <w:rPr>
          <w:rFonts w:ascii="Tahoma" w:hAnsi="Tahoma" w:cs="Tahoma"/>
          <w:b/>
          <w:color w:val="004990"/>
          <w:sz w:val="22"/>
          <w:szCs w:val="22"/>
        </w:rPr>
        <w:t>CUMPLE.</w:t>
      </w:r>
      <w:r w:rsidRPr="003F63A5">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6C498D1D" w14:textId="2A64EF78" w:rsidR="007429D1" w:rsidRDefault="007429D1" w:rsidP="002D607B">
      <w:pPr>
        <w:pStyle w:val="Continuarlista"/>
        <w:ind w:left="426"/>
        <w:rPr>
          <w:rFonts w:ascii="Tahoma" w:hAnsi="Tahoma" w:cs="Tahoma"/>
          <w:color w:val="004990"/>
          <w:sz w:val="22"/>
          <w:szCs w:val="22"/>
        </w:rPr>
      </w:pPr>
      <w:r w:rsidRPr="003F63A5">
        <w:rPr>
          <w:rFonts w:ascii="Tahoma" w:hAnsi="Tahoma" w:cs="Tahoma"/>
          <w:b/>
          <w:color w:val="004990"/>
          <w:sz w:val="22"/>
          <w:szCs w:val="22"/>
        </w:rPr>
        <w:t>NO CUMPLE.</w:t>
      </w:r>
      <w:r w:rsidRPr="003F63A5">
        <w:rPr>
          <w:rFonts w:ascii="Tahoma" w:hAnsi="Tahoma" w:cs="Tahoma"/>
          <w:color w:val="004990"/>
          <w:sz w:val="22"/>
          <w:szCs w:val="22"/>
        </w:rPr>
        <w:t xml:space="preserve"> Define que no satisface parcial o completamente el requisito técnico solicitado.</w:t>
      </w:r>
    </w:p>
    <w:p w14:paraId="7D438776" w14:textId="11283F3B" w:rsidR="00F9009F" w:rsidRDefault="00F9009F" w:rsidP="002D607B">
      <w:pPr>
        <w:pStyle w:val="Continuarlista"/>
        <w:ind w:left="426"/>
        <w:rPr>
          <w:rFonts w:ascii="Tahoma" w:hAnsi="Tahoma" w:cs="Tahoma"/>
          <w:color w:val="004990"/>
          <w:sz w:val="22"/>
          <w:szCs w:val="22"/>
        </w:rPr>
      </w:pPr>
    </w:p>
    <w:p w14:paraId="500E782D" w14:textId="061CFFE2" w:rsidR="00F9009F" w:rsidRDefault="00F9009F" w:rsidP="002D607B">
      <w:pPr>
        <w:pStyle w:val="Continuarlista"/>
        <w:ind w:left="426"/>
        <w:rPr>
          <w:rFonts w:ascii="Tahoma" w:hAnsi="Tahoma" w:cs="Tahoma"/>
          <w:color w:val="004990"/>
          <w:sz w:val="22"/>
          <w:szCs w:val="22"/>
        </w:rPr>
      </w:pPr>
    </w:p>
    <w:p w14:paraId="219132C8" w14:textId="5D8CB28C" w:rsidR="00011B28" w:rsidRDefault="00011B28" w:rsidP="002D607B">
      <w:pPr>
        <w:pStyle w:val="Continuarlista"/>
        <w:ind w:left="426"/>
        <w:rPr>
          <w:rFonts w:ascii="Tahoma" w:hAnsi="Tahoma" w:cs="Tahoma"/>
          <w:color w:val="004990"/>
          <w:sz w:val="22"/>
          <w:szCs w:val="22"/>
        </w:rPr>
      </w:pPr>
    </w:p>
    <w:p w14:paraId="79AA837E" w14:textId="77777777" w:rsidR="00011B28" w:rsidRDefault="00011B28" w:rsidP="002D607B">
      <w:pPr>
        <w:pStyle w:val="Continuarlista"/>
        <w:ind w:left="426"/>
        <w:rPr>
          <w:rFonts w:ascii="Tahoma" w:hAnsi="Tahoma" w:cs="Tahoma"/>
          <w:color w:val="004990"/>
          <w:sz w:val="22"/>
          <w:szCs w:val="22"/>
        </w:rPr>
      </w:pPr>
    </w:p>
    <w:p w14:paraId="514FF67E" w14:textId="7469BDD6" w:rsidR="00F9009F" w:rsidRDefault="00F9009F" w:rsidP="002D607B">
      <w:pPr>
        <w:pStyle w:val="Continuarlista"/>
        <w:ind w:left="426"/>
        <w:rPr>
          <w:rFonts w:ascii="Tahoma" w:hAnsi="Tahoma" w:cs="Tahoma"/>
          <w:color w:val="004990"/>
          <w:sz w:val="22"/>
          <w:szCs w:val="22"/>
        </w:rPr>
      </w:pPr>
    </w:p>
    <w:p w14:paraId="17A49D93" w14:textId="77777777" w:rsidR="00F9009F" w:rsidRDefault="00F9009F" w:rsidP="002D607B">
      <w:pPr>
        <w:pStyle w:val="Continuarlista"/>
        <w:ind w:left="426"/>
        <w:rPr>
          <w:rFonts w:ascii="Tahoma" w:hAnsi="Tahoma" w:cs="Tahoma"/>
          <w:color w:val="004990"/>
          <w:sz w:val="22"/>
          <w:szCs w:val="22"/>
        </w:rPr>
      </w:pPr>
    </w:p>
    <w:p w14:paraId="5CB78E70" w14:textId="77777777" w:rsidR="007429D1" w:rsidRDefault="007429D1" w:rsidP="007429D1">
      <w:pPr>
        <w:pStyle w:val="TITULOS"/>
        <w:numPr>
          <w:ilvl w:val="0"/>
          <w:numId w:val="7"/>
        </w:numPr>
        <w:spacing w:after="0"/>
        <w:ind w:left="426" w:hanging="426"/>
        <w:rPr>
          <w:rFonts w:ascii="Tahoma" w:hAnsi="Tahoma" w:cs="Tahoma"/>
          <w:color w:val="1F497D" w:themeColor="text2"/>
          <w:sz w:val="22"/>
          <w:szCs w:val="22"/>
        </w:rPr>
      </w:pPr>
      <w:r w:rsidRPr="009F4EF0">
        <w:rPr>
          <w:rFonts w:ascii="Tahoma" w:hAnsi="Tahoma" w:cs="Tahoma"/>
          <w:color w:val="1F497D" w:themeColor="text2"/>
          <w:sz w:val="22"/>
          <w:szCs w:val="22"/>
        </w:rPr>
        <w:t xml:space="preserve">REQUERIMIENTO DE EQUIPOS DE ENERGÍA AC/DC </w:t>
      </w:r>
    </w:p>
    <w:p w14:paraId="727CEA3B" w14:textId="77777777" w:rsidR="002601D2" w:rsidRPr="002601D2" w:rsidRDefault="002601D2" w:rsidP="002601D2">
      <w:pPr>
        <w:rPr>
          <w:lang w:val="es-BO" w:eastAsia="en-US"/>
        </w:rPr>
      </w:pPr>
    </w:p>
    <w:tbl>
      <w:tblPr>
        <w:tblW w:w="0" w:type="auto"/>
        <w:tblCellMar>
          <w:left w:w="70" w:type="dxa"/>
          <w:right w:w="70" w:type="dxa"/>
        </w:tblCellMar>
        <w:tblLook w:val="04A0" w:firstRow="1" w:lastRow="0" w:firstColumn="1" w:lastColumn="0" w:noHBand="0" w:noVBand="1"/>
      </w:tblPr>
      <w:tblGrid>
        <w:gridCol w:w="532"/>
        <w:gridCol w:w="5758"/>
        <w:gridCol w:w="1831"/>
        <w:gridCol w:w="857"/>
      </w:tblGrid>
      <w:tr w:rsidR="007429D1" w:rsidRPr="004303D5" w14:paraId="22D80477" w14:textId="77777777" w:rsidTr="00594FBE">
        <w:trPr>
          <w:trHeight w:val="428"/>
        </w:trPr>
        <w:tc>
          <w:tcPr>
            <w:tcW w:w="0" w:type="auto"/>
            <w:tcBorders>
              <w:top w:val="single" w:sz="4" w:space="0" w:color="1F497D" w:themeColor="text2"/>
              <w:left w:val="single" w:sz="4" w:space="0" w:color="1F497D" w:themeColor="text2"/>
              <w:bottom w:val="single" w:sz="4" w:space="0" w:color="1F497D" w:themeColor="text2"/>
              <w:right w:val="nil"/>
            </w:tcBorders>
            <w:shd w:val="clear" w:color="000000" w:fill="1F497D"/>
            <w:vAlign w:val="center"/>
          </w:tcPr>
          <w:p w14:paraId="08E0571A" w14:textId="77777777" w:rsidR="007429D1" w:rsidRPr="004303D5" w:rsidRDefault="007429D1" w:rsidP="00594FBE">
            <w:pPr>
              <w:jc w:val="center"/>
              <w:rPr>
                <w:rFonts w:ascii="Tahoma" w:eastAsia="SimSun" w:hAnsi="Tahoma" w:cs="Tahoma"/>
                <w:b/>
                <w:bCs/>
                <w:color w:val="FFFFFF"/>
                <w:lang w:val="es-BO" w:eastAsia="es-BO"/>
              </w:rPr>
            </w:pPr>
            <w:r>
              <w:rPr>
                <w:rFonts w:ascii="Tahoma" w:eastAsia="SimSun" w:hAnsi="Tahoma" w:cs="Tahoma"/>
                <w:b/>
                <w:bCs/>
                <w:color w:val="FFFFFF"/>
                <w:lang w:val="es-BO" w:eastAsia="es-BO"/>
              </w:rPr>
              <w:t>Ítem</w:t>
            </w:r>
          </w:p>
        </w:tc>
        <w:tc>
          <w:tcPr>
            <w:tcW w:w="0" w:type="auto"/>
            <w:tcBorders>
              <w:top w:val="single" w:sz="4" w:space="0" w:color="1F497D" w:themeColor="text2"/>
              <w:left w:val="single" w:sz="4" w:space="0" w:color="FFFFFF"/>
              <w:bottom w:val="single" w:sz="4" w:space="0" w:color="1F497D" w:themeColor="text2"/>
              <w:right w:val="nil"/>
            </w:tcBorders>
            <w:shd w:val="clear" w:color="000000" w:fill="1F497D"/>
            <w:vAlign w:val="center"/>
            <w:hideMark/>
          </w:tcPr>
          <w:p w14:paraId="217A2FF4" w14:textId="77777777" w:rsidR="007429D1" w:rsidRPr="004303D5" w:rsidRDefault="007429D1" w:rsidP="00594FBE">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DESCRPCIÓN</w:t>
            </w:r>
            <w:r>
              <w:rPr>
                <w:rFonts w:ascii="Tahoma" w:eastAsia="SimSun" w:hAnsi="Tahoma" w:cs="Tahoma"/>
                <w:b/>
                <w:bCs/>
                <w:color w:val="FFFFFF"/>
                <w:lang w:val="es-BO" w:eastAsia="es-BO"/>
              </w:rPr>
              <w:t xml:space="preserve"> DEL REQUERIMIENTO</w:t>
            </w:r>
          </w:p>
        </w:tc>
        <w:tc>
          <w:tcPr>
            <w:tcW w:w="0" w:type="auto"/>
            <w:tcBorders>
              <w:top w:val="single" w:sz="4" w:space="0" w:color="1F497D" w:themeColor="text2"/>
              <w:left w:val="single" w:sz="4" w:space="0" w:color="FFFFFF"/>
              <w:bottom w:val="single" w:sz="4" w:space="0" w:color="1F497D" w:themeColor="text2"/>
              <w:right w:val="nil"/>
            </w:tcBorders>
            <w:shd w:val="clear" w:color="000000" w:fill="1F497D"/>
            <w:vAlign w:val="center"/>
            <w:hideMark/>
          </w:tcPr>
          <w:p w14:paraId="678E5D42" w14:textId="77777777" w:rsidR="007429D1" w:rsidRPr="004303D5" w:rsidRDefault="007429D1" w:rsidP="00594FBE">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CAPACIDAD</w:t>
            </w:r>
          </w:p>
        </w:tc>
        <w:tc>
          <w:tcPr>
            <w:tcW w:w="0" w:type="auto"/>
            <w:tcBorders>
              <w:top w:val="single" w:sz="4" w:space="0" w:color="1F497D" w:themeColor="text2"/>
              <w:left w:val="single" w:sz="4" w:space="0" w:color="FFFFFF"/>
              <w:bottom w:val="single" w:sz="4" w:space="0" w:color="1F497D" w:themeColor="text2"/>
              <w:right w:val="single" w:sz="4" w:space="0" w:color="1F497D" w:themeColor="text2"/>
            </w:tcBorders>
            <w:shd w:val="clear" w:color="000000" w:fill="1F497D"/>
            <w:vAlign w:val="center"/>
            <w:hideMark/>
          </w:tcPr>
          <w:p w14:paraId="5B9CA0F7" w14:textId="77777777" w:rsidR="007429D1" w:rsidRPr="004303D5" w:rsidRDefault="007429D1" w:rsidP="00594FBE">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Cantidad</w:t>
            </w:r>
          </w:p>
        </w:tc>
      </w:tr>
      <w:tr w:rsidR="007429D1" w:rsidRPr="001D6FB4" w14:paraId="2D84F890" w14:textId="77777777" w:rsidTr="00594FBE">
        <w:trPr>
          <w:trHeight w:val="813"/>
        </w:trPr>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4300FD0" w14:textId="77777777" w:rsidR="007429D1" w:rsidRPr="001D6FB4" w:rsidRDefault="007429D1" w:rsidP="00594FBE">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1</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52DB7C72" w14:textId="77777777" w:rsidR="007429D1" w:rsidRPr="001D6FB4" w:rsidRDefault="007429D1" w:rsidP="00594FBE">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Provisión e instalación de Rectificadores, compuesto por:  rectificadores, bancos de baterías, gabinetes indoor y outdoor, barras colectoras de puesta a tierra internas y externas,  Regletas de distribución  PDU,  accesorios de montaje y sistema de gestión.   </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4942121B" w14:textId="77777777" w:rsidR="007429D1" w:rsidRPr="001D6FB4" w:rsidRDefault="007429D1" w:rsidP="00594FBE">
            <w:pPr>
              <w:jc w:val="center"/>
              <w:rPr>
                <w:rFonts w:ascii="Tahoma" w:eastAsia="SimSun" w:hAnsi="Tahoma" w:cs="Tahoma"/>
                <w:color w:val="1F497D" w:themeColor="text2"/>
                <w:sz w:val="18"/>
                <w:szCs w:val="18"/>
              </w:rPr>
            </w:pPr>
            <w:r>
              <w:rPr>
                <w:rFonts w:ascii="Tahoma" w:eastAsia="SimSun" w:hAnsi="Tahoma" w:cs="Tahoma"/>
                <w:color w:val="1F497D" w:themeColor="text2"/>
                <w:sz w:val="18"/>
                <w:szCs w:val="18"/>
              </w:rPr>
              <w:t>380-</w:t>
            </w:r>
            <w:r w:rsidRPr="001D6FB4">
              <w:rPr>
                <w:rFonts w:ascii="Tahoma" w:eastAsia="SimSun" w:hAnsi="Tahoma" w:cs="Tahoma"/>
                <w:color w:val="1F497D" w:themeColor="text2"/>
                <w:sz w:val="18"/>
                <w:szCs w:val="18"/>
              </w:rPr>
              <w:t>220VAC/-48VDC  200</w:t>
            </w:r>
            <w:r>
              <w:rPr>
                <w:rFonts w:ascii="Tahoma" w:eastAsia="SimSun" w:hAnsi="Tahoma" w:cs="Tahoma"/>
                <w:color w:val="1F497D" w:themeColor="text2"/>
                <w:sz w:val="18"/>
                <w:szCs w:val="18"/>
              </w:rPr>
              <w:t>A</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06BD76D8" w14:textId="77777777" w:rsidR="007429D1" w:rsidRPr="001D6FB4" w:rsidRDefault="007429D1" w:rsidP="00594FBE">
            <w:pPr>
              <w:jc w:val="center"/>
              <w:rPr>
                <w:rFonts w:ascii="Tahoma" w:eastAsia="SimSun" w:hAnsi="Tahoma" w:cs="Tahoma"/>
                <w:b/>
                <w:bCs/>
                <w:color w:val="1F497D" w:themeColor="text2"/>
                <w:sz w:val="18"/>
                <w:szCs w:val="18"/>
              </w:rPr>
            </w:pPr>
            <w:r>
              <w:rPr>
                <w:rFonts w:ascii="Tahoma" w:eastAsia="SimSun" w:hAnsi="Tahoma" w:cs="Tahoma"/>
                <w:b/>
                <w:bCs/>
                <w:color w:val="1F497D" w:themeColor="text2"/>
                <w:sz w:val="18"/>
                <w:szCs w:val="18"/>
              </w:rPr>
              <w:t>40</w:t>
            </w:r>
          </w:p>
        </w:tc>
      </w:tr>
      <w:tr w:rsidR="007429D1" w:rsidRPr="001D6FB4" w14:paraId="6D88A4D3" w14:textId="77777777" w:rsidTr="00594FBE">
        <w:trPr>
          <w:trHeight w:val="491"/>
        </w:trPr>
        <w:tc>
          <w:tcPr>
            <w:tcW w:w="0" w:type="auto"/>
            <w:vMerge w:val="restart"/>
            <w:tcBorders>
              <w:top w:val="single" w:sz="4" w:space="0" w:color="1F497D" w:themeColor="text2"/>
              <w:left w:val="single" w:sz="4" w:space="0" w:color="1F497D" w:themeColor="text2"/>
              <w:right w:val="single" w:sz="4" w:space="0" w:color="1F497D" w:themeColor="text2"/>
            </w:tcBorders>
            <w:shd w:val="clear" w:color="auto" w:fill="auto"/>
            <w:vAlign w:val="center"/>
          </w:tcPr>
          <w:p w14:paraId="614079B6" w14:textId="77777777" w:rsidR="007429D1" w:rsidRPr="001D6FB4" w:rsidRDefault="007429D1" w:rsidP="00594FBE">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2</w:t>
            </w:r>
          </w:p>
        </w:tc>
        <w:tc>
          <w:tcPr>
            <w:tcW w:w="0" w:type="auto"/>
            <w:vMerge w:val="restart"/>
            <w:tcBorders>
              <w:top w:val="single" w:sz="4" w:space="0" w:color="1F497D" w:themeColor="text2"/>
              <w:left w:val="single" w:sz="4" w:space="0" w:color="1F497D" w:themeColor="text2"/>
              <w:right w:val="single" w:sz="4" w:space="0" w:color="1F497D" w:themeColor="text2"/>
            </w:tcBorders>
            <w:shd w:val="clear" w:color="auto" w:fill="auto"/>
            <w:vAlign w:val="center"/>
            <w:hideMark/>
          </w:tcPr>
          <w:p w14:paraId="018A2D50" w14:textId="77777777" w:rsidR="007429D1" w:rsidRPr="001D6FB4" w:rsidRDefault="007429D1" w:rsidP="00594FBE">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Provisión e instalación de grupos electrógenos </w:t>
            </w:r>
            <w:r>
              <w:rPr>
                <w:rFonts w:ascii="Tahoma" w:eastAsia="SimSun" w:hAnsi="Tahoma" w:cs="Tahoma"/>
                <w:color w:val="1F497D" w:themeColor="text2"/>
                <w:sz w:val="18"/>
                <w:szCs w:val="18"/>
              </w:rPr>
              <w:t>Trifásico/</w:t>
            </w:r>
            <w:r w:rsidRPr="001D6FB4">
              <w:rPr>
                <w:rFonts w:ascii="Tahoma" w:eastAsia="SimSun" w:hAnsi="Tahoma" w:cs="Tahoma"/>
                <w:color w:val="1F497D" w:themeColor="text2"/>
                <w:sz w:val="18"/>
                <w:szCs w:val="18"/>
              </w:rPr>
              <w:t>Monofásicos outdoor, tanque integrado,  accesorios de montaje y sistema de gestión.</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CF902A5" w14:textId="77777777" w:rsidR="007429D1" w:rsidRDefault="007429D1" w:rsidP="00594FBE">
            <w:pPr>
              <w:jc w:val="center"/>
              <w:rPr>
                <w:rFonts w:ascii="Tahoma" w:eastAsia="SimSun" w:hAnsi="Tahoma" w:cs="Tahoma"/>
                <w:color w:val="1F497D" w:themeColor="text2"/>
                <w:sz w:val="18"/>
                <w:szCs w:val="18"/>
              </w:rPr>
            </w:pPr>
            <w:r>
              <w:rPr>
                <w:rFonts w:ascii="Tahoma" w:eastAsia="SimSun" w:hAnsi="Tahoma" w:cs="Tahoma"/>
                <w:color w:val="1F497D" w:themeColor="text2"/>
                <w:sz w:val="18"/>
                <w:szCs w:val="18"/>
              </w:rPr>
              <w:t>380/</w:t>
            </w:r>
            <w:r w:rsidRPr="001D6FB4">
              <w:rPr>
                <w:rFonts w:ascii="Tahoma" w:eastAsia="SimSun" w:hAnsi="Tahoma" w:cs="Tahoma"/>
                <w:color w:val="1F497D" w:themeColor="text2"/>
                <w:sz w:val="18"/>
                <w:szCs w:val="18"/>
              </w:rPr>
              <w:t>220VAC+N+PE</w:t>
            </w:r>
          </w:p>
          <w:p w14:paraId="67E750B4" w14:textId="77777777" w:rsidR="007429D1" w:rsidRPr="001D6FB4" w:rsidRDefault="007429D1" w:rsidP="00594FBE">
            <w:pPr>
              <w:jc w:val="center"/>
              <w:rPr>
                <w:rFonts w:ascii="Tahoma" w:eastAsia="SimSun" w:hAnsi="Tahoma" w:cs="Tahoma"/>
                <w:color w:val="1F497D" w:themeColor="text2"/>
                <w:sz w:val="18"/>
                <w:szCs w:val="18"/>
              </w:rPr>
            </w:pPr>
            <w:r>
              <w:rPr>
                <w:rFonts w:ascii="Tahoma" w:eastAsia="SimSun" w:hAnsi="Tahoma" w:cs="Tahoma"/>
                <w:color w:val="1F497D" w:themeColor="text2"/>
                <w:sz w:val="18"/>
                <w:szCs w:val="18"/>
              </w:rPr>
              <w:t>15 KVA</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00FE9CA" w14:textId="77777777" w:rsidR="007429D1" w:rsidRPr="001D6FB4" w:rsidRDefault="007429D1" w:rsidP="00594FBE">
            <w:pPr>
              <w:jc w:val="center"/>
              <w:rPr>
                <w:rFonts w:ascii="Tahoma" w:eastAsia="SimSun" w:hAnsi="Tahoma" w:cs="Tahoma"/>
                <w:b/>
                <w:bCs/>
                <w:color w:val="1F497D" w:themeColor="text2"/>
                <w:sz w:val="18"/>
                <w:szCs w:val="18"/>
              </w:rPr>
            </w:pPr>
            <w:r>
              <w:rPr>
                <w:rFonts w:ascii="Tahoma" w:eastAsia="SimSun" w:hAnsi="Tahoma" w:cs="Tahoma"/>
                <w:b/>
                <w:bCs/>
                <w:color w:val="1F497D" w:themeColor="text2"/>
                <w:sz w:val="18"/>
                <w:szCs w:val="18"/>
              </w:rPr>
              <w:t>19</w:t>
            </w:r>
          </w:p>
        </w:tc>
      </w:tr>
      <w:tr w:rsidR="007429D1" w:rsidRPr="001D6FB4" w14:paraId="6EE3D876" w14:textId="77777777" w:rsidTr="00594FBE">
        <w:trPr>
          <w:trHeight w:val="491"/>
        </w:trPr>
        <w:tc>
          <w:tcPr>
            <w:tcW w:w="0" w:type="auto"/>
            <w:vMerge/>
            <w:tcBorders>
              <w:left w:val="single" w:sz="4" w:space="0" w:color="1F497D" w:themeColor="text2"/>
              <w:bottom w:val="single" w:sz="4" w:space="0" w:color="1F497D" w:themeColor="text2"/>
              <w:right w:val="single" w:sz="4" w:space="0" w:color="1F497D" w:themeColor="text2"/>
            </w:tcBorders>
            <w:shd w:val="clear" w:color="auto" w:fill="auto"/>
            <w:vAlign w:val="center"/>
          </w:tcPr>
          <w:p w14:paraId="2E282691" w14:textId="77777777" w:rsidR="007429D1" w:rsidRPr="001D6FB4" w:rsidRDefault="007429D1" w:rsidP="00594FBE">
            <w:pPr>
              <w:jc w:val="center"/>
              <w:rPr>
                <w:rFonts w:ascii="Tahoma" w:eastAsia="SimSun" w:hAnsi="Tahoma" w:cs="Tahoma"/>
                <w:color w:val="1F497D" w:themeColor="text2"/>
                <w:lang w:val="es-BO" w:eastAsia="es-BO"/>
              </w:rPr>
            </w:pPr>
          </w:p>
        </w:tc>
        <w:tc>
          <w:tcPr>
            <w:tcW w:w="0" w:type="auto"/>
            <w:vMerge/>
            <w:tcBorders>
              <w:left w:val="single" w:sz="4" w:space="0" w:color="1F497D" w:themeColor="text2"/>
              <w:bottom w:val="single" w:sz="4" w:space="0" w:color="1F497D" w:themeColor="text2"/>
              <w:right w:val="single" w:sz="4" w:space="0" w:color="1F497D" w:themeColor="text2"/>
            </w:tcBorders>
            <w:shd w:val="clear" w:color="auto" w:fill="auto"/>
            <w:vAlign w:val="center"/>
          </w:tcPr>
          <w:p w14:paraId="555C6284" w14:textId="77777777" w:rsidR="007429D1" w:rsidRPr="001D6FB4" w:rsidRDefault="007429D1" w:rsidP="00594FBE">
            <w:pPr>
              <w:rPr>
                <w:rFonts w:ascii="Tahoma" w:eastAsia="SimSun" w:hAnsi="Tahoma" w:cs="Tahoma"/>
                <w:color w:val="1F497D" w:themeColor="text2"/>
                <w:sz w:val="18"/>
                <w:szCs w:val="18"/>
              </w:rPr>
            </w:pP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543C33A0" w14:textId="77777777" w:rsidR="007429D1" w:rsidRDefault="007429D1" w:rsidP="00594FBE">
            <w:pPr>
              <w:jc w:val="center"/>
              <w:rPr>
                <w:rFonts w:ascii="Tahoma" w:eastAsia="SimSun" w:hAnsi="Tahoma" w:cs="Tahoma"/>
                <w:color w:val="1F497D" w:themeColor="text2"/>
                <w:sz w:val="18"/>
                <w:szCs w:val="18"/>
              </w:rPr>
            </w:pPr>
            <w:r>
              <w:rPr>
                <w:rFonts w:ascii="Tahoma" w:eastAsia="SimSun" w:hAnsi="Tahoma" w:cs="Tahoma"/>
                <w:color w:val="1F497D" w:themeColor="text2"/>
                <w:sz w:val="18"/>
                <w:szCs w:val="18"/>
              </w:rPr>
              <w:t>380/</w:t>
            </w:r>
            <w:r w:rsidRPr="001D6FB4">
              <w:rPr>
                <w:rFonts w:ascii="Tahoma" w:eastAsia="SimSun" w:hAnsi="Tahoma" w:cs="Tahoma"/>
                <w:color w:val="1F497D" w:themeColor="text2"/>
                <w:sz w:val="18"/>
                <w:szCs w:val="18"/>
              </w:rPr>
              <w:t>220VAC+N+PE</w:t>
            </w:r>
          </w:p>
          <w:p w14:paraId="24955A84" w14:textId="77777777" w:rsidR="007429D1" w:rsidRPr="001D6FB4" w:rsidRDefault="007429D1" w:rsidP="00594FBE">
            <w:pPr>
              <w:jc w:val="center"/>
              <w:rPr>
                <w:rFonts w:ascii="Tahoma" w:eastAsia="SimSun" w:hAnsi="Tahoma" w:cs="Tahoma"/>
                <w:color w:val="1F497D" w:themeColor="text2"/>
                <w:sz w:val="18"/>
                <w:szCs w:val="18"/>
              </w:rPr>
            </w:pPr>
            <w:r>
              <w:rPr>
                <w:rFonts w:ascii="Tahoma" w:eastAsia="SimSun" w:hAnsi="Tahoma" w:cs="Tahoma"/>
                <w:color w:val="1F497D" w:themeColor="text2"/>
                <w:sz w:val="18"/>
                <w:szCs w:val="18"/>
              </w:rPr>
              <w:t>30 KVA</w:t>
            </w:r>
          </w:p>
        </w:tc>
        <w:tc>
          <w:tcPr>
            <w:tcW w:w="0" w:type="auto"/>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0BE482E" w14:textId="77777777" w:rsidR="007429D1" w:rsidRPr="001D6FB4" w:rsidRDefault="007429D1" w:rsidP="00594FBE">
            <w:pPr>
              <w:jc w:val="center"/>
              <w:rPr>
                <w:rFonts w:ascii="Tahoma" w:eastAsia="SimSun" w:hAnsi="Tahoma" w:cs="Tahoma"/>
                <w:b/>
                <w:bCs/>
                <w:color w:val="1F497D" w:themeColor="text2"/>
                <w:sz w:val="18"/>
                <w:szCs w:val="18"/>
              </w:rPr>
            </w:pPr>
            <w:r>
              <w:rPr>
                <w:rFonts w:ascii="Tahoma" w:eastAsia="SimSun" w:hAnsi="Tahoma" w:cs="Tahoma"/>
                <w:b/>
                <w:bCs/>
                <w:color w:val="1F497D" w:themeColor="text2"/>
                <w:sz w:val="18"/>
                <w:szCs w:val="18"/>
              </w:rPr>
              <w:t>3</w:t>
            </w:r>
          </w:p>
        </w:tc>
      </w:tr>
    </w:tbl>
    <w:p w14:paraId="35F41935" w14:textId="77777777" w:rsidR="007429D1" w:rsidRDefault="007429D1" w:rsidP="007429D1">
      <w:pPr>
        <w:rPr>
          <w:lang w:val="es-BO" w:eastAsia="en-US"/>
        </w:rPr>
      </w:pPr>
    </w:p>
    <w:p w14:paraId="3D32D658" w14:textId="77777777" w:rsidR="002601D2" w:rsidRPr="00A85B41" w:rsidRDefault="002601D2" w:rsidP="007429D1">
      <w:pPr>
        <w:rPr>
          <w:lang w:val="es-BO" w:eastAsia="en-US"/>
        </w:rPr>
      </w:pPr>
    </w:p>
    <w:p w14:paraId="7077E749" w14:textId="77777777" w:rsidR="007429D1" w:rsidRPr="004A5686" w:rsidRDefault="007429D1" w:rsidP="007429D1">
      <w:pPr>
        <w:pStyle w:val="Prrafodelista"/>
        <w:numPr>
          <w:ilvl w:val="1"/>
          <w:numId w:val="48"/>
        </w:numPr>
        <w:shd w:val="clear" w:color="auto" w:fill="FFFFFF" w:themeFill="background1"/>
        <w:rPr>
          <w:color w:val="004990"/>
          <w:sz w:val="18"/>
          <w:szCs w:val="18"/>
          <w:lang w:val="es-BO"/>
        </w:rPr>
      </w:pPr>
      <w:r w:rsidRPr="004A5686">
        <w:rPr>
          <w:rFonts w:ascii="Tahoma" w:hAnsi="Tahoma" w:cs="Tahoma"/>
          <w:b/>
          <w:color w:val="004990"/>
          <w:sz w:val="18"/>
          <w:szCs w:val="18"/>
        </w:rPr>
        <w:t xml:space="preserve">RECTIFICADORES Y GRUPOS ELECTRÓGENOS </w:t>
      </w:r>
    </w:p>
    <w:p w14:paraId="42F0BDFA" w14:textId="77777777" w:rsidR="007429D1" w:rsidRPr="004A5686" w:rsidRDefault="007429D1" w:rsidP="007429D1">
      <w:pPr>
        <w:pStyle w:val="Prrafodelista"/>
        <w:shd w:val="clear" w:color="auto" w:fill="FFFFFF" w:themeFill="background1"/>
        <w:ind w:left="375"/>
        <w:rPr>
          <w:color w:val="004990"/>
          <w:sz w:val="18"/>
          <w:szCs w:val="18"/>
          <w:lang w:val="es-B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2"/>
        <w:gridCol w:w="5198"/>
        <w:gridCol w:w="1036"/>
        <w:gridCol w:w="776"/>
        <w:gridCol w:w="1426"/>
      </w:tblGrid>
      <w:tr w:rsidR="007429D1" w:rsidRPr="004A5686" w14:paraId="5539817F" w14:textId="77777777" w:rsidTr="00594FBE">
        <w:trPr>
          <w:trHeight w:val="381"/>
          <w:tblHeader/>
        </w:trPr>
        <w:tc>
          <w:tcPr>
            <w:tcW w:w="3773"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8B4ED5F" w14:textId="77777777" w:rsidR="007429D1" w:rsidRPr="004A5686" w:rsidRDefault="007429D1" w:rsidP="00594FBE">
            <w:pPr>
              <w:jc w:val="center"/>
              <w:rPr>
                <w:rFonts w:ascii="Tahoma" w:hAnsi="Tahoma" w:cs="Tahoma"/>
                <w:b/>
                <w:bCs/>
                <w:color w:val="FFFFFF" w:themeColor="background1"/>
                <w:sz w:val="18"/>
                <w:szCs w:val="18"/>
                <w:lang w:eastAsia="es-BO"/>
              </w:rPr>
            </w:pPr>
            <w:r w:rsidRPr="004A5686">
              <w:rPr>
                <w:rFonts w:ascii="Tahoma" w:hAnsi="Tahoma" w:cs="Tahoma"/>
                <w:b/>
                <w:bCs/>
                <w:color w:val="FFFFFF" w:themeColor="background1"/>
                <w:sz w:val="18"/>
                <w:szCs w:val="18"/>
                <w:lang w:eastAsia="es-BO"/>
              </w:rPr>
              <w:t>REQUERIMIENTO DE ENTEL S.A.</w:t>
            </w:r>
          </w:p>
        </w:tc>
        <w:tc>
          <w:tcPr>
            <w:tcW w:w="1227"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0032F47" w14:textId="77777777" w:rsidR="007429D1" w:rsidRPr="004A5686" w:rsidRDefault="007429D1" w:rsidP="00594FBE">
            <w:pPr>
              <w:jc w:val="center"/>
              <w:rPr>
                <w:rFonts w:ascii="Tahoma" w:hAnsi="Tahoma" w:cs="Tahoma"/>
                <w:b/>
                <w:bCs/>
                <w:color w:val="FFFFFF" w:themeColor="background1"/>
                <w:sz w:val="18"/>
                <w:szCs w:val="18"/>
                <w:lang w:eastAsia="es-BO"/>
              </w:rPr>
            </w:pPr>
            <w:r w:rsidRPr="004A5686">
              <w:rPr>
                <w:rFonts w:ascii="Tahoma" w:hAnsi="Tahoma" w:cs="Tahoma"/>
                <w:b/>
                <w:bCs/>
                <w:color w:val="FFFFFF" w:themeColor="background1"/>
                <w:sz w:val="18"/>
                <w:szCs w:val="18"/>
                <w:lang w:eastAsia="es-BO"/>
              </w:rPr>
              <w:t>RESPUESTA DEL OFERENTE</w:t>
            </w:r>
          </w:p>
        </w:tc>
      </w:tr>
      <w:tr w:rsidR="007429D1" w:rsidRPr="009C2DE5" w14:paraId="37DAA06B" w14:textId="77777777" w:rsidTr="00594FBE">
        <w:trPr>
          <w:trHeight w:val="273"/>
          <w:tblHeader/>
        </w:trPr>
        <w:tc>
          <w:tcPr>
            <w:tcW w:w="3197"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A29C2A6"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r>
              <w:rPr>
                <w:rFonts w:ascii="Tahoma" w:hAnsi="Tahoma" w:cs="Tahoma"/>
                <w:b/>
                <w:bCs/>
                <w:color w:val="FFFFFF" w:themeColor="background1"/>
                <w:sz w:val="18"/>
                <w:szCs w:val="18"/>
                <w:lang w:eastAsia="es-BO"/>
              </w:rPr>
              <w:t xml:space="preserve"> Y ESPECÍFICAS</w:t>
            </w:r>
          </w:p>
        </w:tc>
        <w:tc>
          <w:tcPr>
            <w:tcW w:w="5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1D2828"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27"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C9A55CF"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9C2DE5" w14:paraId="3535280B" w14:textId="77777777" w:rsidTr="00594FBE">
        <w:trPr>
          <w:trHeight w:val="347"/>
          <w:tblHeader/>
        </w:trPr>
        <w:tc>
          <w:tcPr>
            <w:tcW w:w="302"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94907E1"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94"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1C028DD"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7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3EC963B"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2"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64C1725"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795"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020CBBE"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67013158" w14:textId="77777777" w:rsidTr="00594FBE">
        <w:trPr>
          <w:trHeight w:val="1023"/>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4DF6C0" w14:textId="77777777" w:rsidR="007429D1" w:rsidRPr="00A011A6" w:rsidRDefault="007429D1" w:rsidP="00594FBE">
            <w:pPr>
              <w:jc w:val="center"/>
              <w:rPr>
                <w:rFonts w:ascii="Tahoma" w:hAnsi="Tahoma" w:cs="Tahoma"/>
                <w:color w:val="1F497E"/>
                <w:lang w:eastAsia="es-BO"/>
              </w:rPr>
            </w:pPr>
            <w:r w:rsidRPr="00A011A6">
              <w:rPr>
                <w:rFonts w:ascii="Tahoma" w:hAnsi="Tahoma" w:cs="Tahoma"/>
                <w:color w:val="1F497E"/>
                <w:lang w:eastAsia="es-BO"/>
              </w:rPr>
              <w:t>F1</w:t>
            </w:r>
          </w:p>
        </w:tc>
        <w:tc>
          <w:tcPr>
            <w:tcW w:w="28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000BE6" w14:textId="77777777" w:rsidR="007429D1" w:rsidRPr="00A35912" w:rsidRDefault="007429D1" w:rsidP="00594FBE">
            <w:pPr>
              <w:jc w:val="both"/>
              <w:rPr>
                <w:rFonts w:ascii="Tahoma" w:hAnsi="Tahoma" w:cs="Tahoma"/>
                <w:color w:val="1F497E"/>
                <w:sz w:val="18"/>
                <w:szCs w:val="18"/>
                <w:lang w:eastAsia="es-BO"/>
              </w:rPr>
            </w:pPr>
            <w:r w:rsidRPr="002E6CA6">
              <w:rPr>
                <w:rFonts w:ascii="Tahoma" w:hAnsi="Tahoma" w:cs="Tahoma"/>
                <w:color w:val="1F497E"/>
                <w:sz w:val="18"/>
                <w:szCs w:val="18"/>
                <w:lang w:val="es-BO" w:eastAsia="es-BO"/>
              </w:rPr>
              <w:t>La oferta debe contemplar servicios preliminares, provisión, instalación e implementación</w:t>
            </w:r>
            <w:r>
              <w:rPr>
                <w:rFonts w:ascii="Tahoma" w:hAnsi="Tahoma" w:cs="Tahoma"/>
                <w:color w:val="1F497E"/>
                <w:sz w:val="18"/>
                <w:szCs w:val="18"/>
                <w:lang w:val="es-BO" w:eastAsia="es-BO"/>
              </w:rPr>
              <w:t>,</w:t>
            </w:r>
            <w:r w:rsidRPr="002E6CA6">
              <w:rPr>
                <w:rFonts w:ascii="Tahoma" w:hAnsi="Tahoma" w:cs="Tahoma"/>
                <w:color w:val="1F497E"/>
                <w:sz w:val="18"/>
                <w:szCs w:val="18"/>
                <w:lang w:val="es-BO" w:eastAsia="es-BO"/>
              </w:rPr>
              <w:t xml:space="preserve"> es decir, debe incluir</w:t>
            </w:r>
            <w:r>
              <w:rPr>
                <w:rFonts w:ascii="Tahoma" w:hAnsi="Tahoma" w:cs="Tahoma"/>
                <w:bCs/>
                <w:color w:val="1F497D" w:themeColor="text2"/>
                <w:sz w:val="18"/>
                <w:szCs w:val="18"/>
                <w:lang w:eastAsia="es-BO"/>
              </w:rPr>
              <w:t xml:space="preserve">: Relevamientos, Diseño de proyecto, </w:t>
            </w:r>
            <w:r>
              <w:rPr>
                <w:rFonts w:ascii="Tahoma" w:hAnsi="Tahoma" w:cs="Tahoma"/>
                <w:color w:val="1F497E"/>
                <w:sz w:val="18"/>
                <w:szCs w:val="18"/>
                <w:lang w:val="es-BO" w:eastAsia="es-BO"/>
              </w:rPr>
              <w:t>provisión de equipos</w:t>
            </w:r>
            <w:r w:rsidRPr="00A35912">
              <w:rPr>
                <w:rFonts w:ascii="Tahoma" w:hAnsi="Tahoma" w:cs="Tahoma"/>
                <w:color w:val="1F497E"/>
                <w:sz w:val="18"/>
                <w:szCs w:val="18"/>
                <w:lang w:val="es-BO" w:eastAsia="es-BO"/>
              </w:rPr>
              <w:t>,</w:t>
            </w:r>
            <w:r>
              <w:rPr>
                <w:rFonts w:ascii="Tahoma" w:hAnsi="Tahoma" w:cs="Tahoma"/>
                <w:color w:val="1F497E"/>
                <w:sz w:val="18"/>
                <w:szCs w:val="18"/>
                <w:lang w:val="es-BO" w:eastAsia="es-BO"/>
              </w:rPr>
              <w:t xml:space="preserve"> materiales, servicios de</w:t>
            </w:r>
            <w:r w:rsidRPr="00A35912">
              <w:rPr>
                <w:rFonts w:ascii="Tahoma" w:hAnsi="Tahoma" w:cs="Tahoma"/>
                <w:color w:val="1F497E"/>
                <w:sz w:val="18"/>
                <w:szCs w:val="18"/>
                <w:lang w:val="es-BO" w:eastAsia="es-BO"/>
              </w:rPr>
              <w:t xml:space="preserve"> instalación y puesta en operación</w:t>
            </w:r>
            <w:r>
              <w:rPr>
                <w:rFonts w:ascii="Tahoma" w:hAnsi="Tahoma" w:cs="Tahoma"/>
                <w:color w:val="1F497E"/>
                <w:sz w:val="18"/>
                <w:szCs w:val="18"/>
                <w:lang w:val="es-BO" w:eastAsia="es-BO"/>
              </w:rPr>
              <w:t xml:space="preserve"> de cada uno de los sistemas de energía AC/DC requeridos en la</w:t>
            </w:r>
            <w:r w:rsidRPr="00A35912">
              <w:rPr>
                <w:rFonts w:ascii="Tahoma" w:hAnsi="Tahoma" w:cs="Tahoma"/>
                <w:color w:val="1F497E"/>
                <w:sz w:val="18"/>
                <w:szCs w:val="18"/>
                <w:lang w:val="es-BO" w:eastAsia="es-BO"/>
              </w:rPr>
              <w:t xml:space="preserve"> tabla referencial</w:t>
            </w:r>
            <w:r>
              <w:rPr>
                <w:rFonts w:ascii="Tahoma" w:hAnsi="Tahoma" w:cs="Tahoma"/>
                <w:color w:val="1F497E"/>
                <w:sz w:val="18"/>
                <w:szCs w:val="18"/>
                <w:lang w:val="es-BO" w:eastAsia="es-BO"/>
              </w:rPr>
              <w:t xml:space="preserve"> </w:t>
            </w:r>
            <w:r w:rsidRPr="00A35912">
              <w:rPr>
                <w:rFonts w:ascii="Tahoma" w:hAnsi="Tahoma" w:cs="Tahoma"/>
                <w:color w:val="1F497E"/>
                <w:sz w:val="18"/>
                <w:szCs w:val="18"/>
                <w:lang w:val="es-BO" w:eastAsia="es-BO"/>
              </w:rPr>
              <w:t>TR-</w:t>
            </w:r>
            <w:r>
              <w:rPr>
                <w:rFonts w:ascii="Tahoma" w:hAnsi="Tahoma" w:cs="Tahoma"/>
                <w:color w:val="1F497E"/>
                <w:sz w:val="18"/>
                <w:szCs w:val="18"/>
                <w:lang w:val="es-BO" w:eastAsia="es-BO"/>
              </w:rPr>
              <w:t>1.</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D562D4" w14:textId="77777777" w:rsidR="007429D1" w:rsidRPr="006843FF" w:rsidRDefault="007429D1" w:rsidP="00594FBE">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B11DAC">
              <w:rPr>
                <w:color w:val="1F497D"/>
                <w:sz w:val="18"/>
                <w:szCs w:val="18"/>
                <w:lang w:val="es-BO"/>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3D249F" w14:textId="77777777" w:rsidR="007429D1" w:rsidRPr="00453086" w:rsidRDefault="007429D1" w:rsidP="00594FBE">
            <w:pPr>
              <w:jc w:val="center"/>
              <w:rPr>
                <w:rFonts w:ascii="Tahoma" w:hAnsi="Tahoma" w:cs="Tahoma"/>
                <w:sz w:val="12"/>
                <w:szCs w:val="12"/>
                <w:lang w:eastAsia="es-BO"/>
              </w:rP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6B2DE27" w14:textId="77777777" w:rsidR="007429D1" w:rsidRDefault="007429D1" w:rsidP="00594FBE">
            <w:pPr>
              <w:jc w:val="center"/>
            </w:pPr>
          </w:p>
        </w:tc>
      </w:tr>
      <w:tr w:rsidR="007429D1" w:rsidRPr="009C2DE5" w14:paraId="6A39E399" w14:textId="77777777" w:rsidTr="00594FBE">
        <w:trPr>
          <w:trHeight w:val="229"/>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CED922" w14:textId="77777777" w:rsidR="007429D1" w:rsidRPr="00A011A6" w:rsidRDefault="007429D1" w:rsidP="00594FBE">
            <w:pPr>
              <w:jc w:val="center"/>
              <w:rPr>
                <w:rFonts w:ascii="Tahoma" w:hAnsi="Tahoma" w:cs="Tahoma"/>
                <w:color w:val="1F497E"/>
                <w:lang w:eastAsia="es-BO"/>
              </w:rPr>
            </w:pPr>
            <w:r w:rsidRPr="00A011A6">
              <w:rPr>
                <w:rFonts w:ascii="Tahoma" w:hAnsi="Tahoma" w:cs="Tahoma"/>
                <w:color w:val="1F497E"/>
                <w:lang w:eastAsia="es-BO"/>
              </w:rPr>
              <w:t>F2</w:t>
            </w:r>
          </w:p>
        </w:tc>
        <w:tc>
          <w:tcPr>
            <w:tcW w:w="28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6CB0DD" w14:textId="77777777" w:rsidR="007429D1" w:rsidRDefault="007429D1" w:rsidP="00594FBE">
            <w:pPr>
              <w:jc w:val="both"/>
              <w:rPr>
                <w:rFonts w:ascii="Tahoma" w:hAnsi="Tahoma" w:cs="Tahoma"/>
                <w:b/>
                <w:color w:val="1F497E"/>
                <w:sz w:val="18"/>
                <w:szCs w:val="18"/>
                <w:lang w:val="es-BO" w:eastAsia="es-BO"/>
              </w:rPr>
            </w:pPr>
          </w:p>
          <w:p w14:paraId="61C9DB03" w14:textId="77777777" w:rsidR="007429D1" w:rsidRPr="00A35912" w:rsidRDefault="007429D1" w:rsidP="00594FBE">
            <w:pPr>
              <w:jc w:val="both"/>
              <w:rPr>
                <w:rFonts w:ascii="Tahoma" w:hAnsi="Tahoma" w:cs="Tahoma"/>
                <w:b/>
                <w:color w:val="1F497E"/>
                <w:sz w:val="18"/>
                <w:szCs w:val="18"/>
                <w:lang w:val="es-BO" w:eastAsia="es-BO"/>
              </w:rPr>
            </w:pPr>
            <w:r w:rsidRPr="00A35912">
              <w:rPr>
                <w:rFonts w:ascii="Tahoma" w:hAnsi="Tahoma" w:cs="Tahoma"/>
                <w:b/>
                <w:color w:val="1F497E"/>
                <w:sz w:val="18"/>
                <w:szCs w:val="18"/>
                <w:lang w:val="es-BO" w:eastAsia="es-BO"/>
              </w:rPr>
              <w:t>NORMAS DE APLICACIÓN.</w:t>
            </w:r>
          </w:p>
          <w:p w14:paraId="17E3DBEE" w14:textId="77777777" w:rsidR="007429D1" w:rsidRPr="00A35912" w:rsidRDefault="007429D1" w:rsidP="00594FBE">
            <w:pPr>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El oferente deberá basar</w:t>
            </w:r>
            <w:r>
              <w:rPr>
                <w:rFonts w:ascii="Tahoma" w:hAnsi="Tahoma" w:cs="Tahoma"/>
                <w:color w:val="1F497E"/>
                <w:sz w:val="18"/>
                <w:szCs w:val="18"/>
                <w:lang w:val="es-BO" w:eastAsia="es-BO"/>
              </w:rPr>
              <w:t xml:space="preserve"> la oferta de acuerdo a l</w:t>
            </w:r>
            <w:r w:rsidRPr="00A35912">
              <w:rPr>
                <w:rFonts w:ascii="Tahoma" w:hAnsi="Tahoma" w:cs="Tahoma"/>
                <w:color w:val="1F497E"/>
                <w:sz w:val="18"/>
                <w:szCs w:val="18"/>
                <w:lang w:val="es-BO" w:eastAsia="es-BO"/>
              </w:rPr>
              <w:t>a</w:t>
            </w:r>
            <w:r>
              <w:rPr>
                <w:rFonts w:ascii="Tahoma" w:hAnsi="Tahoma" w:cs="Tahoma"/>
                <w:color w:val="1F497E"/>
                <w:sz w:val="18"/>
                <w:szCs w:val="18"/>
                <w:lang w:val="es-BO" w:eastAsia="es-BO"/>
              </w:rPr>
              <w:t>s siguientes normas para la</w:t>
            </w:r>
            <w:r w:rsidRPr="00A35912">
              <w:rPr>
                <w:rFonts w:ascii="Tahoma" w:hAnsi="Tahoma" w:cs="Tahoma"/>
                <w:color w:val="1F497E"/>
                <w:sz w:val="18"/>
                <w:szCs w:val="18"/>
                <w:lang w:val="es-BO" w:eastAsia="es-BO"/>
              </w:rPr>
              <w:t xml:space="preserve"> provisión e instalación de rectificadores, banco de baterías, grupos electrógenos, ATS, PDU</w:t>
            </w:r>
            <w:r>
              <w:rPr>
                <w:rFonts w:ascii="Tahoma" w:hAnsi="Tahoma" w:cs="Tahoma"/>
                <w:color w:val="1F497E"/>
                <w:sz w:val="18"/>
                <w:szCs w:val="18"/>
                <w:lang w:val="es-BO" w:eastAsia="es-BO"/>
              </w:rPr>
              <w:t>, barras de puesta a tierra y</w:t>
            </w:r>
            <w:r w:rsidRPr="00A35912">
              <w:rPr>
                <w:rFonts w:ascii="Tahoma" w:hAnsi="Tahoma" w:cs="Tahoma"/>
                <w:color w:val="1F497E"/>
                <w:sz w:val="18"/>
                <w:szCs w:val="18"/>
                <w:lang w:val="es-BO" w:eastAsia="es-BO"/>
              </w:rPr>
              <w:t xml:space="preserve"> tableros de distribución AC: </w:t>
            </w:r>
          </w:p>
          <w:p w14:paraId="1B790B23"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NB 777: Norma Boliviana, instalaciones eléctricas en baja tensión.</w:t>
            </w:r>
          </w:p>
          <w:p w14:paraId="0DACF0BF"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60364: Comisión electrotécnica intern</w:t>
            </w:r>
            <w:r>
              <w:rPr>
                <w:rFonts w:ascii="Tahoma" w:hAnsi="Tahoma" w:cs="Tahoma"/>
                <w:color w:val="1F497E"/>
                <w:sz w:val="18"/>
                <w:szCs w:val="18"/>
                <w:lang w:val="es-BO" w:eastAsia="es-BO"/>
              </w:rPr>
              <w:t>acional, Instalaciones E</w:t>
            </w:r>
            <w:r w:rsidRPr="00A35912">
              <w:rPr>
                <w:rFonts w:ascii="Tahoma" w:hAnsi="Tahoma" w:cs="Tahoma"/>
                <w:color w:val="1F497E"/>
                <w:sz w:val="18"/>
                <w:szCs w:val="18"/>
                <w:lang w:val="es-BO" w:eastAsia="es-BO"/>
              </w:rPr>
              <w:t>léctricas en baja tensión.</w:t>
            </w:r>
          </w:p>
          <w:p w14:paraId="3E9C7740"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8C0BAC">
              <w:rPr>
                <w:rFonts w:ascii="Tahoma" w:hAnsi="Tahoma" w:cs="Tahoma"/>
                <w:color w:val="1F497E"/>
                <w:sz w:val="18"/>
                <w:szCs w:val="18"/>
              </w:rPr>
              <w:t>IEC 60439:</w:t>
            </w:r>
            <w:r>
              <w:rPr>
                <w:rFonts w:ascii="Tahoma" w:hAnsi="Tahoma" w:cs="Tahoma"/>
                <w:color w:val="1F497E"/>
                <w:sz w:val="18"/>
                <w:szCs w:val="18"/>
              </w:rPr>
              <w:t xml:space="preserve"> </w:t>
            </w:r>
            <w:r w:rsidRPr="00A35912">
              <w:rPr>
                <w:rFonts w:ascii="Tahoma" w:hAnsi="Tahoma" w:cs="Tahoma"/>
                <w:color w:val="1F497E"/>
                <w:sz w:val="18"/>
                <w:szCs w:val="18"/>
                <w:lang w:val="es-BO" w:eastAsia="es-BO"/>
              </w:rPr>
              <w:t>Construcción de tableros en baja tensión.</w:t>
            </w:r>
          </w:p>
          <w:p w14:paraId="13979E01"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60947: Aparamenta de baja tensión.</w:t>
            </w:r>
          </w:p>
          <w:p w14:paraId="3A955857"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60228: Cables aislados.</w:t>
            </w:r>
          </w:p>
          <w:p w14:paraId="0E6AE27E"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n-US" w:eastAsia="es-BO"/>
              </w:rPr>
            </w:pPr>
            <w:r w:rsidRPr="00A35912">
              <w:rPr>
                <w:rFonts w:ascii="Tahoma" w:hAnsi="Tahoma" w:cs="Tahoma"/>
                <w:color w:val="1F497E"/>
                <w:sz w:val="18"/>
                <w:szCs w:val="18"/>
                <w:lang w:val="en-US" w:eastAsia="es-BO"/>
              </w:rPr>
              <w:t>IEC 61643: Low-voltage surge protective devices.</w:t>
            </w:r>
          </w:p>
          <w:p w14:paraId="357FA9EE" w14:textId="77777777" w:rsidR="007429D1" w:rsidRPr="00A35912" w:rsidRDefault="007429D1" w:rsidP="00594FBE">
            <w:pPr>
              <w:numPr>
                <w:ilvl w:val="0"/>
                <w:numId w:val="9"/>
              </w:numPr>
              <w:tabs>
                <w:tab w:val="left" w:pos="498"/>
              </w:tabs>
              <w:ind w:left="497" w:hanging="425"/>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60896: Requerimientos para baterías y celdas estacionarias del tipo  VRLA.</w:t>
            </w:r>
          </w:p>
          <w:p w14:paraId="7DA6E51A" w14:textId="77777777" w:rsidR="007429D1"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 xml:space="preserve">UL 94: </w:t>
            </w:r>
            <w:r w:rsidRPr="00B642B4">
              <w:rPr>
                <w:rFonts w:ascii="Tahoma" w:hAnsi="Tahoma" w:cs="Tahoma"/>
                <w:color w:val="1F497E"/>
                <w:sz w:val="18"/>
                <w:szCs w:val="18"/>
                <w:lang w:val="es-BO" w:eastAsia="es-BO"/>
              </w:rPr>
              <w:t>Norma de seguridad de inflamabilidad de los materiales plásticos.</w:t>
            </w:r>
          </w:p>
          <w:p w14:paraId="06B007E4"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60617: Símbolos gráficos para esquemas Eléctricos.</w:t>
            </w:r>
          </w:p>
          <w:p w14:paraId="2A2B699B"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60950: Equipos de tecnología de la información.</w:t>
            </w:r>
          </w:p>
          <w:p w14:paraId="5E7F267D"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61000: Compatibilidad Electromagnética EMC.</w:t>
            </w:r>
          </w:p>
          <w:p w14:paraId="4EF478AE" w14:textId="77777777" w:rsidR="007429D1" w:rsidRPr="00A35912"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Ley Boliviana 1333 del medio ambiente.</w:t>
            </w:r>
          </w:p>
          <w:p w14:paraId="13C67AF0" w14:textId="77777777" w:rsidR="007429D1" w:rsidRDefault="007429D1" w:rsidP="00594FBE">
            <w:pPr>
              <w:numPr>
                <w:ilvl w:val="0"/>
                <w:numId w:val="9"/>
              </w:numPr>
              <w:tabs>
                <w:tab w:val="left" w:pos="498"/>
              </w:tabs>
              <w:ind w:left="497" w:hanging="425"/>
              <w:jc w:val="both"/>
              <w:rPr>
                <w:rFonts w:ascii="Tahoma" w:hAnsi="Tahoma" w:cs="Tahoma"/>
                <w:color w:val="1F497E"/>
                <w:sz w:val="18"/>
                <w:szCs w:val="18"/>
                <w:lang w:val="es-BO" w:eastAsia="es-BO"/>
              </w:rPr>
            </w:pPr>
            <w:r w:rsidRPr="00A85B41">
              <w:rPr>
                <w:rFonts w:ascii="Tahoma" w:hAnsi="Tahoma" w:cs="Tahoma"/>
                <w:color w:val="1F497E"/>
                <w:sz w:val="18"/>
                <w:szCs w:val="18"/>
                <w:lang w:val="es-BO" w:eastAsia="es-BO"/>
              </w:rPr>
              <w:t>NB/OHSAS 18001: Sistemas de Gestión de la Seguridad y la Salud Ocupacional.</w:t>
            </w:r>
          </w:p>
          <w:p w14:paraId="372CA7F4" w14:textId="77777777" w:rsidR="007429D1" w:rsidRDefault="007429D1" w:rsidP="00594FBE">
            <w:pPr>
              <w:tabs>
                <w:tab w:val="left" w:pos="498"/>
              </w:tabs>
              <w:jc w:val="both"/>
              <w:rPr>
                <w:rFonts w:ascii="Tahoma" w:hAnsi="Tahoma" w:cs="Tahoma"/>
                <w:color w:val="1F497E"/>
                <w:sz w:val="18"/>
                <w:szCs w:val="18"/>
                <w:lang w:val="es-BO" w:eastAsia="es-BO"/>
              </w:rPr>
            </w:pPr>
          </w:p>
          <w:p w14:paraId="3658AB22" w14:textId="77777777" w:rsidR="00011B28" w:rsidRDefault="00011B28" w:rsidP="00594FBE">
            <w:pPr>
              <w:tabs>
                <w:tab w:val="left" w:pos="498"/>
              </w:tabs>
              <w:jc w:val="both"/>
              <w:rPr>
                <w:rFonts w:ascii="Tahoma" w:hAnsi="Tahoma" w:cs="Tahoma"/>
                <w:color w:val="1F497E"/>
                <w:sz w:val="18"/>
                <w:szCs w:val="18"/>
                <w:lang w:val="es-BO" w:eastAsia="es-BO"/>
              </w:rPr>
            </w:pPr>
          </w:p>
          <w:p w14:paraId="08F0E76D" w14:textId="77777777" w:rsidR="00011B28" w:rsidRDefault="00011B28" w:rsidP="00594FBE">
            <w:pPr>
              <w:tabs>
                <w:tab w:val="left" w:pos="498"/>
              </w:tabs>
              <w:jc w:val="both"/>
              <w:rPr>
                <w:rFonts w:ascii="Tahoma" w:hAnsi="Tahoma" w:cs="Tahoma"/>
                <w:color w:val="1F497E"/>
                <w:sz w:val="18"/>
                <w:szCs w:val="18"/>
                <w:lang w:val="es-BO" w:eastAsia="es-BO"/>
              </w:rPr>
            </w:pPr>
          </w:p>
          <w:p w14:paraId="5DBC3B2E" w14:textId="77777777" w:rsidR="00011B28" w:rsidRDefault="00011B28" w:rsidP="00594FBE">
            <w:pPr>
              <w:tabs>
                <w:tab w:val="left" w:pos="498"/>
              </w:tabs>
              <w:jc w:val="both"/>
              <w:rPr>
                <w:rFonts w:ascii="Tahoma" w:hAnsi="Tahoma" w:cs="Tahoma"/>
                <w:color w:val="1F497E"/>
                <w:sz w:val="18"/>
                <w:szCs w:val="18"/>
                <w:lang w:val="es-BO" w:eastAsia="es-BO"/>
              </w:rPr>
            </w:pPr>
          </w:p>
          <w:p w14:paraId="0501C518" w14:textId="77777777" w:rsidR="00011B28" w:rsidRDefault="00011B28" w:rsidP="00594FBE">
            <w:pPr>
              <w:tabs>
                <w:tab w:val="left" w:pos="498"/>
              </w:tabs>
              <w:jc w:val="both"/>
              <w:rPr>
                <w:rFonts w:ascii="Tahoma" w:hAnsi="Tahoma" w:cs="Tahoma"/>
                <w:color w:val="1F497E"/>
                <w:sz w:val="18"/>
                <w:szCs w:val="18"/>
                <w:lang w:val="es-BO" w:eastAsia="es-BO"/>
              </w:rPr>
            </w:pPr>
          </w:p>
          <w:p w14:paraId="4283E9DA" w14:textId="33C4190D" w:rsidR="00011B28" w:rsidRPr="00166F60" w:rsidRDefault="00011B28" w:rsidP="00594FBE">
            <w:pPr>
              <w:tabs>
                <w:tab w:val="left" w:pos="498"/>
              </w:tabs>
              <w:jc w:val="both"/>
              <w:rPr>
                <w:rFonts w:ascii="Tahoma" w:hAnsi="Tahoma" w:cs="Tahoma"/>
                <w:color w:val="1F497E"/>
                <w:sz w:val="18"/>
                <w:szCs w:val="18"/>
                <w:lang w:val="es-BO" w:eastAsia="es-BO"/>
              </w:rPr>
            </w:pP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9AF3AF8" w14:textId="77777777" w:rsidR="007429D1" w:rsidRPr="00B11DAC" w:rsidRDefault="007429D1" w:rsidP="00594FBE">
            <w:pPr>
              <w:jc w:val="center"/>
              <w:rPr>
                <w:color w:val="1F497D"/>
                <w:sz w:val="18"/>
                <w:szCs w:val="18"/>
                <w:lang w:val="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B11DAC">
              <w:rPr>
                <w:color w:val="1F497D"/>
                <w:sz w:val="18"/>
                <w:szCs w:val="18"/>
                <w:lang w:val="es-BO"/>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760FB7" w14:textId="77777777" w:rsidR="007429D1" w:rsidRPr="00B11DAC" w:rsidRDefault="007429D1" w:rsidP="00594FBE">
            <w:pPr>
              <w:jc w:val="center"/>
              <w:rPr>
                <w:color w:val="1F497D"/>
                <w:sz w:val="18"/>
                <w:szCs w:val="18"/>
                <w:lang w:val="es-BO"/>
              </w:rP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45AE3A" w14:textId="77777777" w:rsidR="007429D1" w:rsidRPr="00D614E3" w:rsidRDefault="007429D1" w:rsidP="00594FBE">
            <w:pPr>
              <w:jc w:val="center"/>
              <w:rPr>
                <w:rFonts w:ascii="Tahoma" w:hAnsi="Tahoma" w:cs="Tahoma"/>
                <w:color w:val="1F497E"/>
                <w:sz w:val="22"/>
                <w:lang w:val="es-ES_tradnl"/>
              </w:rPr>
            </w:pPr>
          </w:p>
        </w:tc>
      </w:tr>
      <w:tr w:rsidR="007429D1" w:rsidRPr="009C2DE5" w14:paraId="47A0E9D0" w14:textId="77777777" w:rsidTr="00594FBE">
        <w:trPr>
          <w:trHeight w:val="268"/>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9DD6097" w14:textId="77777777" w:rsidR="007429D1" w:rsidRPr="00A011A6" w:rsidRDefault="007429D1" w:rsidP="00594FBE">
            <w:pPr>
              <w:jc w:val="center"/>
              <w:rPr>
                <w:rFonts w:ascii="Tahoma" w:hAnsi="Tahoma" w:cs="Tahoma"/>
                <w:color w:val="1F497E"/>
                <w:lang w:eastAsia="es-BO"/>
              </w:rPr>
            </w:pPr>
            <w:r>
              <w:rPr>
                <w:rFonts w:ascii="Tahoma" w:hAnsi="Tahoma" w:cs="Tahoma"/>
                <w:color w:val="1F497E"/>
                <w:lang w:eastAsia="es-BO"/>
              </w:rPr>
              <w:t>F3</w:t>
            </w:r>
          </w:p>
        </w:tc>
        <w:tc>
          <w:tcPr>
            <w:tcW w:w="4698" w:type="pct"/>
            <w:gridSpan w:val="4"/>
            <w:tcBorders>
              <w:top w:val="single" w:sz="4" w:space="0" w:color="004990"/>
              <w:left w:val="single" w:sz="4" w:space="0" w:color="004990"/>
              <w:bottom w:val="single" w:sz="4" w:space="0" w:color="004990"/>
              <w:right w:val="single" w:sz="4" w:space="0" w:color="004990"/>
            </w:tcBorders>
            <w:shd w:val="clear" w:color="auto" w:fill="auto"/>
            <w:vAlign w:val="center"/>
          </w:tcPr>
          <w:p w14:paraId="4CCF4BEF" w14:textId="77777777" w:rsidR="007429D1" w:rsidRPr="008A0DCB" w:rsidRDefault="007429D1" w:rsidP="00594FBE">
            <w:pPr>
              <w:jc w:val="both"/>
              <w:rPr>
                <w:rFonts w:ascii="Tahoma" w:hAnsi="Tahoma" w:cs="Tahoma"/>
                <w:b/>
                <w:color w:val="1F497E"/>
                <w:sz w:val="18"/>
                <w:szCs w:val="18"/>
                <w:lang w:val="es-BO" w:eastAsia="es-BO"/>
              </w:rPr>
            </w:pPr>
            <w:r w:rsidRPr="00A35912">
              <w:rPr>
                <w:rFonts w:ascii="Tahoma" w:hAnsi="Tahoma" w:cs="Tahoma"/>
                <w:b/>
                <w:color w:val="1F497E"/>
                <w:sz w:val="18"/>
                <w:szCs w:val="18"/>
                <w:lang w:val="es-BO" w:eastAsia="es-BO"/>
              </w:rPr>
              <w:t>RECTIFICADOR.</w:t>
            </w:r>
          </w:p>
        </w:tc>
      </w:tr>
      <w:tr w:rsidR="007429D1" w:rsidRPr="009C2DE5" w14:paraId="1FC7D30B" w14:textId="77777777" w:rsidTr="00594FBE">
        <w:trPr>
          <w:trHeight w:val="2228"/>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36B02D" w14:textId="77777777" w:rsidR="007429D1" w:rsidRPr="00A011A6" w:rsidRDefault="007429D1" w:rsidP="00594FBE">
            <w:pPr>
              <w:jc w:val="center"/>
              <w:rPr>
                <w:rFonts w:ascii="Tahoma" w:hAnsi="Tahoma" w:cs="Tahoma"/>
                <w:color w:val="1F497E"/>
                <w:lang w:eastAsia="es-BO"/>
              </w:rPr>
            </w:pPr>
            <w:r w:rsidRPr="00A011A6">
              <w:rPr>
                <w:rFonts w:ascii="Tahoma" w:hAnsi="Tahoma" w:cs="Tahoma"/>
                <w:color w:val="1F497E"/>
                <w:lang w:eastAsia="es-BO"/>
              </w:rPr>
              <w:t>F3.1</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64115921" w14:textId="77777777" w:rsidR="007429D1" w:rsidRPr="00A35912" w:rsidRDefault="007429D1" w:rsidP="00594FBE">
            <w:pPr>
              <w:pStyle w:val="Prrafodelista"/>
              <w:tabs>
                <w:tab w:val="left" w:pos="780"/>
              </w:tabs>
              <w:autoSpaceDE w:val="0"/>
              <w:autoSpaceDN w:val="0"/>
              <w:adjustRightInd w:val="0"/>
              <w:ind w:left="0"/>
              <w:contextualSpacing/>
              <w:rPr>
                <w:rFonts w:ascii="Tahoma" w:hAnsi="Tahoma" w:cs="Tahoma"/>
                <w:b/>
                <w:iCs/>
                <w:color w:val="1F497E"/>
                <w:sz w:val="18"/>
                <w:szCs w:val="18"/>
              </w:rPr>
            </w:pPr>
            <w:r w:rsidRPr="00A35912">
              <w:rPr>
                <w:rFonts w:ascii="Tahoma" w:hAnsi="Tahoma" w:cs="Tahoma"/>
                <w:b/>
                <w:iCs/>
                <w:color w:val="1F497E"/>
                <w:sz w:val="18"/>
                <w:szCs w:val="18"/>
              </w:rPr>
              <w:t>Generalidades.</w:t>
            </w:r>
          </w:p>
          <w:p w14:paraId="08953C55" w14:textId="77777777" w:rsidR="007429D1" w:rsidRPr="00A35912" w:rsidRDefault="007429D1" w:rsidP="00594FBE">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Indicar marca, modelo y procedencia.</w:t>
            </w:r>
          </w:p>
          <w:p w14:paraId="60383E3A" w14:textId="77777777" w:rsidR="007429D1" w:rsidRPr="00A35912" w:rsidRDefault="007429D1" w:rsidP="00594FBE">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Cada sistema rectificador debe ser modular, compuesto mínimamente por 3 módulos del tipo “Hot swap”.</w:t>
            </w:r>
          </w:p>
          <w:p w14:paraId="68B81D7F" w14:textId="77777777" w:rsidR="007429D1" w:rsidRPr="00AB273B" w:rsidRDefault="007429D1" w:rsidP="00594FBE">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 xml:space="preserve">Sistema de conmutación de rectificador a batería </w:t>
            </w:r>
            <w:r>
              <w:rPr>
                <w:rFonts w:ascii="Tahoma" w:hAnsi="Tahoma" w:cs="Tahoma"/>
                <w:iCs/>
                <w:color w:val="1F497E"/>
                <w:sz w:val="18"/>
                <w:szCs w:val="18"/>
              </w:rPr>
              <w:t xml:space="preserve">y viceversa </w:t>
            </w:r>
            <w:r w:rsidRPr="00A35912">
              <w:rPr>
                <w:rFonts w:ascii="Tahoma" w:hAnsi="Tahoma" w:cs="Tahoma"/>
                <w:iCs/>
                <w:color w:val="1F497E"/>
                <w:sz w:val="18"/>
                <w:szCs w:val="18"/>
              </w:rPr>
              <w:t>sin corte de energía.</w:t>
            </w:r>
          </w:p>
          <w:p w14:paraId="7A507696" w14:textId="77777777" w:rsidR="007429D1" w:rsidRDefault="007429D1" w:rsidP="00594FBE">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Pr>
                <w:rFonts w:ascii="Tahoma" w:hAnsi="Tahoma" w:cs="Tahoma"/>
                <w:bCs/>
                <w:color w:val="1F497E"/>
                <w:sz w:val="18"/>
                <w:szCs w:val="18"/>
              </w:rPr>
              <w:t>Grado de protección IP20.</w:t>
            </w:r>
            <w:r w:rsidRPr="00A35912">
              <w:rPr>
                <w:rFonts w:ascii="Tahoma" w:hAnsi="Tahoma" w:cs="Tahoma"/>
                <w:iCs/>
                <w:color w:val="1F497E"/>
                <w:sz w:val="18"/>
                <w:szCs w:val="18"/>
              </w:rPr>
              <w:t xml:space="preserve"> </w:t>
            </w:r>
          </w:p>
          <w:p w14:paraId="7BE25671" w14:textId="77777777" w:rsidR="007429D1" w:rsidRPr="008A0DCB" w:rsidRDefault="007429D1" w:rsidP="00594FBE">
            <w:pPr>
              <w:pStyle w:val="Prrafodelista"/>
              <w:numPr>
                <w:ilvl w:val="0"/>
                <w:numId w:val="1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iCs/>
                <w:color w:val="1F497E"/>
                <w:sz w:val="18"/>
                <w:szCs w:val="18"/>
              </w:rPr>
              <w:t>El oferente debe presentar el certificado</w:t>
            </w:r>
            <w:r>
              <w:rPr>
                <w:rFonts w:ascii="Tahoma" w:hAnsi="Tahoma" w:cs="Tahoma"/>
                <w:iCs/>
                <w:color w:val="1F497E"/>
                <w:sz w:val="18"/>
                <w:szCs w:val="18"/>
              </w:rPr>
              <w:t xml:space="preserve"> </w:t>
            </w:r>
            <w:r w:rsidRPr="00A35912">
              <w:rPr>
                <w:rFonts w:ascii="Tahoma" w:hAnsi="Tahoma" w:cs="Tahoma"/>
                <w:iCs/>
                <w:color w:val="1F497E"/>
                <w:sz w:val="18"/>
                <w:szCs w:val="18"/>
              </w:rPr>
              <w:t>de representación y soporte técnico en Bolivia con vigencia al 201</w:t>
            </w:r>
            <w:r>
              <w:rPr>
                <w:rFonts w:ascii="Tahoma" w:hAnsi="Tahoma" w:cs="Tahoma"/>
                <w:iCs/>
                <w:color w:val="1F497E"/>
                <w:sz w:val="18"/>
                <w:szCs w:val="18"/>
              </w:rPr>
              <w:t>9</w:t>
            </w:r>
            <w:r w:rsidRPr="00A35912">
              <w:rPr>
                <w:rFonts w:ascii="Tahoma" w:hAnsi="Tahoma" w:cs="Tahoma"/>
                <w:iCs/>
                <w:color w:val="1F497E"/>
                <w:sz w:val="18"/>
                <w:szCs w:val="18"/>
              </w:rPr>
              <w:t>, otorgado por el fabricante.</w:t>
            </w:r>
            <w:r>
              <w:rPr>
                <w:rFonts w:ascii="Tahoma" w:hAnsi="Tahoma" w:cs="Tahoma"/>
                <w:iCs/>
                <w:color w:val="1F497E"/>
                <w:sz w:val="18"/>
                <w:szCs w:val="18"/>
              </w:rPr>
              <w:t xml:space="preserve"> Adjuntar documentación de respaldo.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1B3A4B"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9811DB"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F1EAC2" w14:textId="77777777" w:rsidR="007429D1" w:rsidRDefault="007429D1" w:rsidP="00594FBE">
            <w:pPr>
              <w:jc w:val="center"/>
            </w:pPr>
          </w:p>
        </w:tc>
      </w:tr>
      <w:tr w:rsidR="007429D1" w:rsidRPr="009C2DE5" w14:paraId="0F17D90B" w14:textId="77777777" w:rsidTr="00594FBE">
        <w:trPr>
          <w:trHeight w:val="445"/>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F81A2C" w14:textId="77777777" w:rsidR="007429D1" w:rsidRPr="00A011A6" w:rsidRDefault="007429D1" w:rsidP="00594FBE">
            <w:pPr>
              <w:jc w:val="center"/>
              <w:rPr>
                <w:rFonts w:ascii="Tahoma" w:hAnsi="Tahoma" w:cs="Tahoma"/>
                <w:color w:val="1F497E"/>
                <w:lang w:eastAsia="es-BO"/>
              </w:rPr>
            </w:pPr>
            <w:r>
              <w:rPr>
                <w:rFonts w:ascii="Tahoma" w:hAnsi="Tahoma" w:cs="Tahoma"/>
                <w:color w:val="1F497E"/>
                <w:lang w:eastAsia="es-BO"/>
              </w:rPr>
              <w:t>F3.2</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7C10E744" w14:textId="77777777" w:rsidR="007429D1" w:rsidRDefault="007429D1" w:rsidP="00594FBE">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Cumplimiento de las normas IEC 60950 e IEC 61000</w:t>
            </w:r>
            <w:r>
              <w:rPr>
                <w:rFonts w:ascii="Tahoma" w:hAnsi="Tahoma" w:cs="Tahoma"/>
                <w:iCs/>
                <w:color w:val="1F497E"/>
                <w:sz w:val="18"/>
                <w:szCs w:val="18"/>
              </w:rPr>
              <w:t xml:space="preserve">. </w:t>
            </w:r>
          </w:p>
          <w:p w14:paraId="2F852160" w14:textId="77777777" w:rsidR="007429D1" w:rsidRPr="003F7734" w:rsidRDefault="007429D1" w:rsidP="00594FBE">
            <w:pPr>
              <w:tabs>
                <w:tab w:val="left" w:pos="498"/>
              </w:tabs>
              <w:autoSpaceDE w:val="0"/>
              <w:autoSpaceDN w:val="0"/>
              <w:adjustRightInd w:val="0"/>
              <w:contextualSpacing/>
              <w:jc w:val="both"/>
              <w:rPr>
                <w:rFonts w:ascii="Tahoma" w:hAnsi="Tahoma" w:cs="Tahoma"/>
                <w:iCs/>
                <w:color w:val="1F497E"/>
                <w:sz w:val="18"/>
                <w:szCs w:val="18"/>
              </w:rPr>
            </w:pPr>
            <w:r w:rsidRPr="003F7734">
              <w:rPr>
                <w:rFonts w:ascii="Tahoma" w:hAnsi="Tahoma" w:cs="Tahoma"/>
                <w:b/>
                <w:iCs/>
                <w:color w:val="1F497E"/>
                <w:sz w:val="18"/>
                <w:szCs w:val="18"/>
              </w:rPr>
              <w:t>Nota.</w:t>
            </w:r>
            <w:r w:rsidRPr="003F7734">
              <w:rPr>
                <w:rFonts w:ascii="Tahoma" w:hAnsi="Tahoma" w:cs="Tahoma"/>
                <w:iCs/>
                <w:color w:val="1F497E"/>
                <w:sz w:val="18"/>
                <w:szCs w:val="18"/>
              </w:rPr>
              <w:t xml:space="preserve"> Adjuntar documentación de respaldo.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5E3B84"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1DF00D"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28EE5F0" w14:textId="77777777" w:rsidR="007429D1" w:rsidRDefault="007429D1" w:rsidP="00594FBE">
            <w:pPr>
              <w:jc w:val="center"/>
            </w:pPr>
          </w:p>
        </w:tc>
      </w:tr>
      <w:tr w:rsidR="007429D1" w:rsidRPr="009C2DE5" w14:paraId="2436FB46" w14:textId="77777777" w:rsidTr="00594FBE">
        <w:trPr>
          <w:trHeight w:val="60"/>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EE3EF5" w14:textId="77777777" w:rsidR="007429D1" w:rsidRPr="00A011A6" w:rsidRDefault="007429D1" w:rsidP="00594FBE">
            <w:pPr>
              <w:jc w:val="center"/>
              <w:rPr>
                <w:rFonts w:ascii="Tahoma" w:hAnsi="Tahoma" w:cs="Tahoma"/>
                <w:color w:val="004990"/>
                <w:lang w:eastAsia="es-BO"/>
              </w:rPr>
            </w:pPr>
            <w:r>
              <w:rPr>
                <w:rFonts w:ascii="Tahoma" w:hAnsi="Tahoma" w:cs="Tahoma"/>
                <w:color w:val="004990"/>
                <w:lang w:eastAsia="es-BO"/>
              </w:rPr>
              <w:t>F3.3</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6EF20D2D" w14:textId="77777777" w:rsidR="007429D1" w:rsidRPr="00A35912" w:rsidRDefault="007429D1" w:rsidP="00594FBE">
            <w:pPr>
              <w:pStyle w:val="Prrafodelista"/>
              <w:tabs>
                <w:tab w:val="left" w:pos="780"/>
              </w:tabs>
              <w:autoSpaceDE w:val="0"/>
              <w:autoSpaceDN w:val="0"/>
              <w:adjustRightInd w:val="0"/>
              <w:ind w:left="0"/>
              <w:contextualSpacing/>
              <w:rPr>
                <w:rFonts w:ascii="Tahoma" w:hAnsi="Tahoma" w:cs="Tahoma"/>
                <w:b/>
                <w:iCs/>
                <w:color w:val="1F497E"/>
                <w:sz w:val="18"/>
                <w:szCs w:val="18"/>
              </w:rPr>
            </w:pPr>
            <w:r w:rsidRPr="00A35912">
              <w:rPr>
                <w:rFonts w:ascii="Tahoma" w:hAnsi="Tahoma" w:cs="Tahoma"/>
                <w:b/>
                <w:iCs/>
                <w:color w:val="1F497E"/>
                <w:sz w:val="18"/>
                <w:szCs w:val="18"/>
              </w:rPr>
              <w:t>Características de entrada energía AC.</w:t>
            </w:r>
          </w:p>
          <w:p w14:paraId="56F05ED3" w14:textId="77777777" w:rsidR="007429D1" w:rsidRDefault="007429D1" w:rsidP="00594FBE">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3F7734">
              <w:rPr>
                <w:rFonts w:ascii="Tahoma" w:hAnsi="Tahoma" w:cs="Tahoma"/>
                <w:iCs/>
                <w:color w:val="1F497E"/>
                <w:sz w:val="18"/>
                <w:szCs w:val="18"/>
              </w:rPr>
              <w:t xml:space="preserve">Voltaje nominal: </w:t>
            </w:r>
            <w:r>
              <w:rPr>
                <w:rFonts w:ascii="Tahoma" w:hAnsi="Tahoma" w:cs="Tahoma"/>
                <w:iCs/>
                <w:color w:val="1F497E"/>
                <w:sz w:val="18"/>
                <w:szCs w:val="18"/>
              </w:rPr>
              <w:t>Trifásico/</w:t>
            </w:r>
            <w:r w:rsidRPr="003F7734">
              <w:rPr>
                <w:rFonts w:ascii="Tahoma" w:hAnsi="Tahoma" w:cs="Tahoma"/>
                <w:iCs/>
                <w:color w:val="1F497E"/>
                <w:sz w:val="18"/>
                <w:szCs w:val="18"/>
              </w:rPr>
              <w:t xml:space="preserve">Monofásico </w:t>
            </w:r>
            <w:r>
              <w:rPr>
                <w:rFonts w:ascii="Tahoma" w:hAnsi="Tahoma" w:cs="Tahoma"/>
                <w:iCs/>
                <w:color w:val="1F497E"/>
                <w:sz w:val="18"/>
                <w:szCs w:val="18"/>
              </w:rPr>
              <w:t>380-</w:t>
            </w:r>
            <w:r w:rsidRPr="003F7734">
              <w:rPr>
                <w:rFonts w:ascii="Tahoma" w:hAnsi="Tahoma" w:cs="Tahoma"/>
                <w:iCs/>
                <w:color w:val="1F497E"/>
                <w:sz w:val="18"/>
                <w:szCs w:val="18"/>
              </w:rPr>
              <w:t>230VAC (Fase</w:t>
            </w:r>
            <w:r>
              <w:rPr>
                <w:rFonts w:ascii="Tahoma" w:hAnsi="Tahoma" w:cs="Tahoma"/>
                <w:iCs/>
                <w:color w:val="1F497E"/>
                <w:sz w:val="18"/>
                <w:szCs w:val="18"/>
              </w:rPr>
              <w:t>s</w:t>
            </w:r>
            <w:r w:rsidRPr="003F7734">
              <w:rPr>
                <w:rFonts w:ascii="Tahoma" w:hAnsi="Tahoma" w:cs="Tahoma"/>
                <w:iCs/>
                <w:color w:val="1F497E"/>
                <w:sz w:val="18"/>
                <w:szCs w:val="18"/>
              </w:rPr>
              <w:t>/Neutro)</w:t>
            </w:r>
            <w:r>
              <w:rPr>
                <w:rFonts w:ascii="Tahoma" w:hAnsi="Tahoma" w:cs="Tahoma"/>
                <w:iCs/>
                <w:color w:val="1F497E"/>
                <w:sz w:val="18"/>
                <w:szCs w:val="18"/>
              </w:rPr>
              <w:t xml:space="preserve"> configurable de trifásico a monofásico</w:t>
            </w:r>
            <w:r w:rsidRPr="003F7734">
              <w:rPr>
                <w:rFonts w:ascii="Tahoma" w:hAnsi="Tahoma" w:cs="Tahoma"/>
                <w:iCs/>
                <w:color w:val="1F497E"/>
                <w:sz w:val="18"/>
                <w:szCs w:val="18"/>
              </w:rPr>
              <w:t xml:space="preserve">. </w:t>
            </w:r>
          </w:p>
          <w:p w14:paraId="5E7298A5" w14:textId="77777777" w:rsidR="007429D1" w:rsidRPr="003F7734" w:rsidRDefault="007429D1" w:rsidP="00594FBE">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3F7734">
              <w:rPr>
                <w:rFonts w:ascii="Tahoma" w:hAnsi="Tahoma" w:cs="Tahoma"/>
                <w:iCs/>
                <w:color w:val="1F497E"/>
                <w:sz w:val="18"/>
                <w:szCs w:val="18"/>
              </w:rPr>
              <w:t>Rango de voltaje: +/- 10%.</w:t>
            </w:r>
          </w:p>
          <w:p w14:paraId="6D56E388" w14:textId="77777777" w:rsidR="007429D1" w:rsidRPr="00A35912" w:rsidRDefault="007429D1" w:rsidP="00594FBE">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iCs/>
                <w:color w:val="1F497E"/>
                <w:sz w:val="18"/>
                <w:szCs w:val="18"/>
              </w:rPr>
              <w:t>Frecuencia</w:t>
            </w:r>
            <w:r w:rsidRPr="00A35912">
              <w:rPr>
                <w:rFonts w:ascii="Tahoma" w:hAnsi="Tahoma" w:cs="Tahoma"/>
                <w:bCs/>
                <w:color w:val="1F497E"/>
                <w:sz w:val="18"/>
                <w:szCs w:val="18"/>
              </w:rPr>
              <w:t>: 50Hz.</w:t>
            </w:r>
          </w:p>
          <w:p w14:paraId="3963C055" w14:textId="77777777" w:rsidR="007429D1" w:rsidRPr="00A35912" w:rsidRDefault="007429D1" w:rsidP="00594FBE">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Rango de frecuencia: +/- 3%.</w:t>
            </w:r>
          </w:p>
          <w:p w14:paraId="42D65452" w14:textId="77777777" w:rsidR="007429D1" w:rsidRPr="00A35912" w:rsidRDefault="007429D1" w:rsidP="00594FBE">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Factor de potencia: mayor o igual a 0.9</w:t>
            </w:r>
            <w:r>
              <w:rPr>
                <w:rFonts w:ascii="Tahoma" w:hAnsi="Tahoma" w:cs="Tahoma"/>
                <w:iCs/>
                <w:color w:val="1F497E"/>
                <w:sz w:val="18"/>
                <w:szCs w:val="18"/>
              </w:rPr>
              <w:t>0</w:t>
            </w:r>
            <w:r w:rsidRPr="00A35912">
              <w:rPr>
                <w:rFonts w:ascii="Tahoma" w:hAnsi="Tahoma" w:cs="Tahoma"/>
                <w:iCs/>
                <w:color w:val="1F497E"/>
                <w:sz w:val="18"/>
                <w:szCs w:val="18"/>
              </w:rPr>
              <w:t>.</w:t>
            </w:r>
          </w:p>
          <w:p w14:paraId="336DA6A8" w14:textId="77777777" w:rsidR="007429D1" w:rsidRDefault="007429D1" w:rsidP="00594FBE">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 xml:space="preserve">Rendimiento: mayor </w:t>
            </w:r>
            <w:r>
              <w:rPr>
                <w:rFonts w:ascii="Tahoma" w:hAnsi="Tahoma" w:cs="Tahoma"/>
                <w:iCs/>
                <w:color w:val="1F497E"/>
                <w:sz w:val="18"/>
                <w:szCs w:val="18"/>
              </w:rPr>
              <w:t xml:space="preserve">o igual </w:t>
            </w:r>
            <w:r w:rsidRPr="00A35912">
              <w:rPr>
                <w:rFonts w:ascii="Tahoma" w:hAnsi="Tahoma" w:cs="Tahoma"/>
                <w:iCs/>
                <w:color w:val="1F497E"/>
                <w:sz w:val="18"/>
                <w:szCs w:val="18"/>
              </w:rPr>
              <w:t>a 90%.</w:t>
            </w:r>
          </w:p>
          <w:p w14:paraId="109F3ED8" w14:textId="77777777" w:rsidR="007429D1" w:rsidRPr="00653EC1" w:rsidRDefault="007429D1" w:rsidP="00594FBE">
            <w:pPr>
              <w:tabs>
                <w:tab w:val="left" w:pos="497"/>
                <w:tab w:val="left" w:pos="3119"/>
                <w:tab w:val="left" w:pos="4962"/>
                <w:tab w:val="left" w:pos="8789"/>
              </w:tabs>
              <w:autoSpaceDE w:val="0"/>
              <w:autoSpaceDN w:val="0"/>
              <w:adjustRightInd w:val="0"/>
              <w:contextualSpacing/>
              <w:jc w:val="both"/>
              <w:rPr>
                <w:rFonts w:ascii="Tahoma" w:hAnsi="Tahoma" w:cs="Tahoma"/>
                <w:iCs/>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3AA6B5"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1A371D"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C10058" w14:textId="77777777" w:rsidR="007429D1" w:rsidRDefault="007429D1" w:rsidP="00594FBE">
            <w:pPr>
              <w:jc w:val="center"/>
            </w:pPr>
          </w:p>
        </w:tc>
      </w:tr>
      <w:tr w:rsidR="007429D1" w:rsidRPr="009C2DE5" w14:paraId="1904B459" w14:textId="77777777" w:rsidTr="00594FBE">
        <w:trPr>
          <w:trHeight w:val="60"/>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5274F5" w14:textId="77777777" w:rsidR="007429D1" w:rsidRPr="00A011A6" w:rsidRDefault="007429D1" w:rsidP="00594FBE">
            <w:pPr>
              <w:jc w:val="center"/>
              <w:rPr>
                <w:rFonts w:ascii="Tahoma" w:hAnsi="Tahoma" w:cs="Tahoma"/>
                <w:color w:val="1F497E"/>
                <w:lang w:eastAsia="es-BO"/>
              </w:rPr>
            </w:pPr>
            <w:r>
              <w:rPr>
                <w:rFonts w:ascii="Tahoma" w:hAnsi="Tahoma" w:cs="Tahoma"/>
                <w:color w:val="1F497E"/>
                <w:lang w:eastAsia="es-BO"/>
              </w:rPr>
              <w:t>F3.4</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325DD49D" w14:textId="77777777" w:rsidR="007429D1" w:rsidRPr="00A35912" w:rsidRDefault="007429D1" w:rsidP="00594FBE">
            <w:pPr>
              <w:pStyle w:val="Prrafodelista"/>
              <w:tabs>
                <w:tab w:val="left" w:pos="780"/>
              </w:tabs>
              <w:autoSpaceDE w:val="0"/>
              <w:autoSpaceDN w:val="0"/>
              <w:adjustRightInd w:val="0"/>
              <w:ind w:left="0"/>
              <w:contextualSpacing/>
              <w:rPr>
                <w:rFonts w:ascii="Tahoma" w:hAnsi="Tahoma" w:cs="Tahoma"/>
                <w:b/>
                <w:iCs/>
                <w:color w:val="1F497E"/>
                <w:sz w:val="18"/>
                <w:szCs w:val="18"/>
              </w:rPr>
            </w:pPr>
            <w:r w:rsidRPr="00A35912">
              <w:rPr>
                <w:rFonts w:ascii="Tahoma" w:hAnsi="Tahoma" w:cs="Tahoma"/>
                <w:b/>
                <w:iCs/>
                <w:color w:val="1F497E"/>
                <w:sz w:val="18"/>
                <w:szCs w:val="18"/>
              </w:rPr>
              <w:t>Características de salida energía DC.</w:t>
            </w:r>
          </w:p>
          <w:p w14:paraId="54B25D61" w14:textId="77777777" w:rsidR="007429D1" w:rsidRPr="00A35912" w:rsidRDefault="007429D1" w:rsidP="00594FBE">
            <w:pPr>
              <w:numPr>
                <w:ilvl w:val="0"/>
                <w:numId w:val="12"/>
              </w:numPr>
              <w:tabs>
                <w:tab w:val="left" w:pos="498"/>
              </w:tabs>
              <w:ind w:left="498" w:hanging="284"/>
              <w:jc w:val="both"/>
              <w:rPr>
                <w:rFonts w:ascii="Tahoma" w:hAnsi="Tahoma" w:cs="Tahoma"/>
                <w:bCs/>
                <w:color w:val="1F497E"/>
                <w:sz w:val="18"/>
                <w:szCs w:val="18"/>
              </w:rPr>
            </w:pPr>
            <w:r w:rsidRPr="00A35912">
              <w:rPr>
                <w:rFonts w:ascii="Tahoma" w:hAnsi="Tahoma" w:cs="Tahoma"/>
                <w:bCs/>
                <w:color w:val="1F497E"/>
                <w:sz w:val="18"/>
                <w:szCs w:val="18"/>
              </w:rPr>
              <w:t>Voltaje nominal: -48V DC.</w:t>
            </w:r>
          </w:p>
          <w:p w14:paraId="59B543FA" w14:textId="77777777" w:rsidR="007429D1" w:rsidRPr="00A35912" w:rsidRDefault="007429D1" w:rsidP="00594FBE">
            <w:pPr>
              <w:numPr>
                <w:ilvl w:val="0"/>
                <w:numId w:val="12"/>
              </w:numPr>
              <w:tabs>
                <w:tab w:val="left" w:pos="498"/>
              </w:tabs>
              <w:ind w:left="498" w:hanging="284"/>
              <w:jc w:val="both"/>
              <w:rPr>
                <w:rFonts w:ascii="Tahoma" w:hAnsi="Tahoma" w:cs="Tahoma"/>
                <w:bCs/>
                <w:color w:val="1F497E"/>
                <w:sz w:val="18"/>
                <w:szCs w:val="18"/>
              </w:rPr>
            </w:pPr>
            <w:r w:rsidRPr="00A35912">
              <w:rPr>
                <w:rFonts w:ascii="Tahoma" w:hAnsi="Tahoma" w:cs="Tahoma"/>
                <w:bCs/>
                <w:color w:val="1F497E"/>
                <w:sz w:val="18"/>
                <w:szCs w:val="18"/>
              </w:rPr>
              <w:t>Rango de voltaje: regulable entre -44VDC a -56VDC.</w:t>
            </w:r>
          </w:p>
          <w:p w14:paraId="19FDC3AF" w14:textId="77777777" w:rsidR="007429D1" w:rsidRDefault="007429D1" w:rsidP="00594FBE">
            <w:pPr>
              <w:numPr>
                <w:ilvl w:val="0"/>
                <w:numId w:val="12"/>
              </w:numPr>
              <w:tabs>
                <w:tab w:val="left" w:pos="498"/>
              </w:tabs>
              <w:ind w:left="498" w:hanging="284"/>
              <w:jc w:val="both"/>
              <w:rPr>
                <w:rFonts w:ascii="Tahoma" w:hAnsi="Tahoma" w:cs="Tahoma"/>
                <w:bCs/>
                <w:color w:val="1F497E"/>
                <w:sz w:val="18"/>
                <w:szCs w:val="18"/>
              </w:rPr>
            </w:pPr>
            <w:r>
              <w:rPr>
                <w:rFonts w:ascii="Tahoma" w:hAnsi="Tahoma" w:cs="Tahoma"/>
                <w:bCs/>
                <w:color w:val="1F497E"/>
                <w:sz w:val="18"/>
                <w:szCs w:val="18"/>
              </w:rPr>
              <w:t>Corriente nominal: 200</w:t>
            </w:r>
            <w:r w:rsidRPr="008A0DCB">
              <w:rPr>
                <w:rFonts w:ascii="Tahoma" w:hAnsi="Tahoma" w:cs="Tahoma"/>
                <w:bCs/>
                <w:color w:val="1F497E"/>
                <w:sz w:val="18"/>
                <w:szCs w:val="18"/>
              </w:rPr>
              <w:t xml:space="preserve"> Amperios</w:t>
            </w:r>
            <w:r>
              <w:rPr>
                <w:rFonts w:ascii="Tahoma" w:hAnsi="Tahoma" w:cs="Tahoma"/>
                <w:bCs/>
                <w:color w:val="1F497E"/>
                <w:sz w:val="18"/>
                <w:szCs w:val="18"/>
              </w:rPr>
              <w:t>.</w:t>
            </w:r>
          </w:p>
          <w:p w14:paraId="3748DFB3" w14:textId="77777777" w:rsidR="007429D1" w:rsidRPr="008A0DCB" w:rsidRDefault="007429D1" w:rsidP="00594FBE">
            <w:pPr>
              <w:numPr>
                <w:ilvl w:val="0"/>
                <w:numId w:val="12"/>
              </w:numPr>
              <w:tabs>
                <w:tab w:val="left" w:pos="498"/>
              </w:tabs>
              <w:ind w:left="498" w:hanging="284"/>
              <w:jc w:val="both"/>
              <w:rPr>
                <w:rFonts w:ascii="Tahoma" w:hAnsi="Tahoma" w:cs="Tahoma"/>
                <w:bCs/>
                <w:color w:val="1F497E"/>
                <w:sz w:val="18"/>
                <w:szCs w:val="18"/>
              </w:rPr>
            </w:pPr>
            <w:r w:rsidRPr="008A0DCB">
              <w:rPr>
                <w:rFonts w:ascii="Tahoma" w:hAnsi="Tahoma" w:cs="Tahoma"/>
                <w:bCs/>
                <w:color w:val="1F497E"/>
                <w:sz w:val="18"/>
                <w:szCs w:val="18"/>
              </w:rPr>
              <w:t>Regulación de voltaje estático: +/- 1%.</w:t>
            </w:r>
          </w:p>
          <w:p w14:paraId="01BAA8AD" w14:textId="77777777" w:rsidR="007429D1" w:rsidRDefault="007429D1" w:rsidP="00594FBE">
            <w:pPr>
              <w:numPr>
                <w:ilvl w:val="0"/>
                <w:numId w:val="12"/>
              </w:numPr>
              <w:tabs>
                <w:tab w:val="left" w:pos="498"/>
              </w:tabs>
              <w:ind w:left="498" w:hanging="284"/>
              <w:jc w:val="both"/>
              <w:rPr>
                <w:rFonts w:ascii="Tahoma" w:hAnsi="Tahoma" w:cs="Tahoma"/>
                <w:bCs/>
                <w:color w:val="1F497E"/>
                <w:sz w:val="18"/>
                <w:szCs w:val="18"/>
              </w:rPr>
            </w:pPr>
            <w:r w:rsidRPr="00A35912">
              <w:rPr>
                <w:rFonts w:ascii="Tahoma" w:hAnsi="Tahoma" w:cs="Tahoma"/>
                <w:bCs/>
                <w:color w:val="1F497E"/>
                <w:sz w:val="18"/>
                <w:szCs w:val="18"/>
              </w:rPr>
              <w:t>Limitador de corriente de carga de baterías.</w:t>
            </w:r>
          </w:p>
          <w:p w14:paraId="70E5B5BC" w14:textId="77777777" w:rsidR="007429D1" w:rsidRDefault="007429D1" w:rsidP="00594FBE">
            <w:pPr>
              <w:numPr>
                <w:ilvl w:val="0"/>
                <w:numId w:val="12"/>
              </w:numPr>
              <w:tabs>
                <w:tab w:val="left" w:pos="498"/>
              </w:tabs>
              <w:ind w:left="498" w:hanging="284"/>
              <w:jc w:val="both"/>
              <w:rPr>
                <w:rFonts w:ascii="Tahoma" w:hAnsi="Tahoma" w:cs="Tahoma"/>
                <w:bCs/>
                <w:color w:val="1F497E"/>
                <w:sz w:val="18"/>
                <w:szCs w:val="18"/>
              </w:rPr>
            </w:pPr>
            <w:r>
              <w:rPr>
                <w:rFonts w:ascii="Tahoma" w:hAnsi="Tahoma" w:cs="Tahoma"/>
                <w:bCs/>
                <w:color w:val="1F497E"/>
                <w:sz w:val="18"/>
                <w:szCs w:val="18"/>
              </w:rPr>
              <w:t>Protección interna ante sobrecorrientes.</w:t>
            </w:r>
          </w:p>
          <w:p w14:paraId="3779D2AE" w14:textId="77777777" w:rsidR="007429D1" w:rsidRPr="00A85B41" w:rsidRDefault="007429D1" w:rsidP="00594FBE">
            <w:pPr>
              <w:tabs>
                <w:tab w:val="left" w:pos="498"/>
              </w:tabs>
              <w:jc w:val="both"/>
              <w:rPr>
                <w:rFonts w:ascii="Tahoma" w:hAnsi="Tahoma" w:cs="Tahoma"/>
                <w:bCs/>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7941E79"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61E9D0"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53B2F2" w14:textId="77777777" w:rsidR="007429D1" w:rsidRDefault="007429D1" w:rsidP="00594FBE">
            <w:pPr>
              <w:jc w:val="center"/>
            </w:pPr>
          </w:p>
        </w:tc>
      </w:tr>
      <w:tr w:rsidR="007429D1" w:rsidRPr="009C2DE5" w14:paraId="5DB3BF2A" w14:textId="77777777" w:rsidTr="00594FBE">
        <w:trPr>
          <w:trHeight w:val="2003"/>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4878A47" w14:textId="77777777" w:rsidR="007429D1" w:rsidRPr="00A011A6" w:rsidRDefault="007429D1" w:rsidP="00594FBE">
            <w:pPr>
              <w:jc w:val="center"/>
              <w:rPr>
                <w:rFonts w:ascii="Tahoma" w:hAnsi="Tahoma" w:cs="Tahoma"/>
                <w:color w:val="1F497E"/>
                <w:lang w:eastAsia="es-BO"/>
              </w:rPr>
            </w:pPr>
            <w:r>
              <w:rPr>
                <w:rFonts w:ascii="Tahoma" w:hAnsi="Tahoma" w:cs="Tahoma"/>
                <w:color w:val="1F497E"/>
                <w:lang w:eastAsia="es-BO"/>
              </w:rPr>
              <w:t>F3.5</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3ED0BEBA" w14:textId="77777777" w:rsidR="007429D1" w:rsidRPr="00A35912" w:rsidRDefault="007429D1" w:rsidP="00594FBE">
            <w:pPr>
              <w:pStyle w:val="Default"/>
              <w:jc w:val="both"/>
              <w:rPr>
                <w:rFonts w:ascii="Tahoma" w:hAnsi="Tahoma" w:cs="Tahoma"/>
                <w:b/>
                <w:bCs/>
                <w:color w:val="1F497E"/>
                <w:sz w:val="18"/>
                <w:szCs w:val="18"/>
              </w:rPr>
            </w:pPr>
            <w:r w:rsidRPr="00A35912">
              <w:rPr>
                <w:rFonts w:ascii="Tahoma" w:hAnsi="Tahoma" w:cs="Tahoma"/>
                <w:b/>
                <w:bCs/>
                <w:color w:val="1F497E"/>
                <w:sz w:val="18"/>
                <w:szCs w:val="18"/>
              </w:rPr>
              <w:t>Regleta de distribución de energía DC  (PDU)</w:t>
            </w:r>
          </w:p>
          <w:p w14:paraId="6931C5DA" w14:textId="77777777" w:rsidR="007429D1" w:rsidRPr="00A35912" w:rsidRDefault="007429D1" w:rsidP="00594FBE">
            <w:pPr>
              <w:pStyle w:val="Default"/>
              <w:numPr>
                <w:ilvl w:val="0"/>
                <w:numId w:val="13"/>
              </w:numPr>
              <w:ind w:left="498" w:hanging="284"/>
              <w:jc w:val="both"/>
              <w:rPr>
                <w:rFonts w:ascii="Tahoma" w:hAnsi="Tahoma" w:cs="Tahoma"/>
                <w:bCs/>
                <w:color w:val="1F497E"/>
                <w:sz w:val="18"/>
                <w:szCs w:val="18"/>
              </w:rPr>
            </w:pPr>
            <w:r w:rsidRPr="00A35912">
              <w:rPr>
                <w:rFonts w:ascii="Tahoma" w:hAnsi="Tahoma" w:cs="Tahoma"/>
                <w:bCs/>
                <w:color w:val="1F497E"/>
                <w:sz w:val="18"/>
                <w:szCs w:val="18"/>
              </w:rPr>
              <w:t>Cada rectificador deberá contar con un (1) PDU de distribución de energía DC que contenga: barras de distribución (positivo y negativo</w:t>
            </w:r>
            <w:r w:rsidRPr="00F9765D">
              <w:rPr>
                <w:rFonts w:ascii="Tahoma" w:hAnsi="Tahoma" w:cs="Tahoma"/>
                <w:bCs/>
                <w:color w:val="1F497E"/>
                <w:sz w:val="18"/>
                <w:szCs w:val="18"/>
              </w:rPr>
              <w:t>), fusible de protección principal para la capacidad total del rectificador lado DC</w:t>
            </w:r>
            <w:r>
              <w:rPr>
                <w:rFonts w:ascii="Tahoma" w:hAnsi="Tahoma" w:cs="Tahoma"/>
                <w:bCs/>
                <w:color w:val="1F497E"/>
                <w:sz w:val="18"/>
                <w:szCs w:val="18"/>
              </w:rPr>
              <w:t xml:space="preserve">, </w:t>
            </w:r>
            <w:r w:rsidRPr="00A35912">
              <w:rPr>
                <w:rFonts w:ascii="Tahoma" w:hAnsi="Tahoma" w:cs="Tahoma"/>
                <w:bCs/>
                <w:color w:val="1F497E"/>
                <w:sz w:val="18"/>
                <w:szCs w:val="18"/>
              </w:rPr>
              <w:t xml:space="preserve">protección </w:t>
            </w:r>
            <w:r>
              <w:rPr>
                <w:rFonts w:ascii="Tahoma" w:hAnsi="Tahoma" w:cs="Tahoma"/>
                <w:bCs/>
                <w:color w:val="1F497E"/>
                <w:sz w:val="18"/>
                <w:szCs w:val="18"/>
              </w:rPr>
              <w:t xml:space="preserve">contra </w:t>
            </w:r>
            <w:r w:rsidRPr="00A35912">
              <w:rPr>
                <w:rFonts w:ascii="Tahoma" w:hAnsi="Tahoma" w:cs="Tahoma"/>
                <w:bCs/>
                <w:color w:val="1F497E"/>
                <w:sz w:val="18"/>
                <w:szCs w:val="18"/>
              </w:rPr>
              <w:t>trans</w:t>
            </w:r>
            <w:r>
              <w:rPr>
                <w:rFonts w:ascii="Tahoma" w:hAnsi="Tahoma" w:cs="Tahoma"/>
                <w:bCs/>
                <w:color w:val="1F497E"/>
                <w:sz w:val="18"/>
                <w:szCs w:val="18"/>
              </w:rPr>
              <w:t>iente</w:t>
            </w:r>
            <w:r w:rsidRPr="00A35912">
              <w:rPr>
                <w:rFonts w:ascii="Tahoma" w:hAnsi="Tahoma" w:cs="Tahoma"/>
                <w:bCs/>
                <w:color w:val="1F497E"/>
                <w:sz w:val="18"/>
                <w:szCs w:val="18"/>
              </w:rPr>
              <w:t xml:space="preserve"> de segundo nivel (</w:t>
            </w:r>
            <w:r w:rsidRPr="00A35912">
              <w:rPr>
                <w:rFonts w:ascii="Tahoma" w:hAnsi="Tahoma" w:cs="Tahoma"/>
                <w:color w:val="1F497E"/>
                <w:sz w:val="18"/>
                <w:szCs w:val="18"/>
              </w:rPr>
              <w:t>2</w:t>
            </w:r>
            <w:r>
              <w:rPr>
                <w:rFonts w:ascii="Tahoma" w:hAnsi="Tahoma" w:cs="Tahoma"/>
                <w:color w:val="1F497E"/>
                <w:sz w:val="18"/>
                <w:szCs w:val="18"/>
              </w:rPr>
              <w:t>0</w:t>
            </w:r>
            <w:r w:rsidRPr="00A35912">
              <w:rPr>
                <w:rFonts w:ascii="Tahoma" w:hAnsi="Tahoma" w:cs="Tahoma"/>
                <w:color w:val="1F497E"/>
                <w:sz w:val="18"/>
                <w:szCs w:val="18"/>
              </w:rPr>
              <w:t xml:space="preserve"> KA, curva 8/20ms, 1.5KV</w:t>
            </w:r>
            <w:r>
              <w:rPr>
                <w:rFonts w:ascii="Tahoma" w:hAnsi="Tahoma" w:cs="Tahoma"/>
                <w:color w:val="1F497E"/>
                <w:sz w:val="18"/>
                <w:szCs w:val="18"/>
              </w:rPr>
              <w:t xml:space="preserve">  lado AC)</w:t>
            </w:r>
            <w:r w:rsidRPr="00A35912">
              <w:rPr>
                <w:rFonts w:ascii="Tahoma" w:hAnsi="Tahoma" w:cs="Tahoma"/>
                <w:color w:val="1F497E"/>
                <w:sz w:val="18"/>
                <w:szCs w:val="18"/>
              </w:rPr>
              <w:t>; t</w:t>
            </w:r>
            <w:r w:rsidRPr="00A35912">
              <w:rPr>
                <w:rFonts w:ascii="Tahoma" w:hAnsi="Tahoma" w:cs="Tahoma"/>
                <w:bCs/>
                <w:color w:val="1F497E"/>
                <w:sz w:val="18"/>
                <w:szCs w:val="18"/>
              </w:rPr>
              <w:t>ermomagnét</w:t>
            </w:r>
            <w:r>
              <w:rPr>
                <w:rFonts w:ascii="Tahoma" w:hAnsi="Tahoma" w:cs="Tahoma"/>
                <w:bCs/>
                <w:color w:val="1F497E"/>
                <w:sz w:val="18"/>
                <w:szCs w:val="18"/>
              </w:rPr>
              <w:t>icos: principal de AC, baterías,</w:t>
            </w:r>
            <w:r w:rsidRPr="00A35912">
              <w:rPr>
                <w:rFonts w:ascii="Tahoma" w:hAnsi="Tahoma" w:cs="Tahoma"/>
                <w:bCs/>
                <w:color w:val="1F497E"/>
                <w:sz w:val="18"/>
                <w:szCs w:val="18"/>
              </w:rPr>
              <w:t xml:space="preserve"> </w:t>
            </w:r>
            <w:r>
              <w:rPr>
                <w:rFonts w:ascii="Tahoma" w:hAnsi="Tahoma" w:cs="Tahoma"/>
                <w:bCs/>
                <w:color w:val="1F497E"/>
                <w:sz w:val="18"/>
                <w:szCs w:val="18"/>
              </w:rPr>
              <w:t>10</w:t>
            </w:r>
            <w:r w:rsidRPr="00A35912">
              <w:rPr>
                <w:rFonts w:ascii="Tahoma" w:hAnsi="Tahoma" w:cs="Tahoma"/>
                <w:color w:val="1F497E"/>
                <w:sz w:val="18"/>
                <w:szCs w:val="18"/>
              </w:rPr>
              <w:t xml:space="preserve"> pzas. de 1xC</w:t>
            </w:r>
            <w:r>
              <w:rPr>
                <w:rFonts w:ascii="Tahoma" w:hAnsi="Tahoma" w:cs="Tahoma"/>
                <w:color w:val="1F497E"/>
                <w:sz w:val="18"/>
                <w:szCs w:val="18"/>
              </w:rPr>
              <w:t>32</w:t>
            </w:r>
            <w:r w:rsidRPr="00A35912">
              <w:rPr>
                <w:rFonts w:ascii="Tahoma" w:hAnsi="Tahoma" w:cs="Tahoma"/>
                <w:color w:val="1F497E"/>
                <w:sz w:val="18"/>
                <w:szCs w:val="18"/>
              </w:rPr>
              <w:t xml:space="preserve">A, </w:t>
            </w:r>
            <w:r>
              <w:rPr>
                <w:rFonts w:ascii="Tahoma" w:hAnsi="Tahoma" w:cs="Tahoma"/>
                <w:color w:val="1F497E"/>
                <w:sz w:val="18"/>
                <w:szCs w:val="18"/>
              </w:rPr>
              <w:t>6</w:t>
            </w:r>
            <w:r w:rsidRPr="00A35912">
              <w:rPr>
                <w:rFonts w:ascii="Tahoma" w:hAnsi="Tahoma" w:cs="Tahoma"/>
                <w:color w:val="1F497E"/>
                <w:sz w:val="18"/>
                <w:szCs w:val="18"/>
              </w:rPr>
              <w:t xml:space="preserve"> pzas</w:t>
            </w:r>
            <w:r>
              <w:rPr>
                <w:rFonts w:ascii="Tahoma" w:hAnsi="Tahoma" w:cs="Tahoma"/>
                <w:color w:val="1F497E"/>
                <w:sz w:val="18"/>
                <w:szCs w:val="18"/>
              </w:rPr>
              <w:t xml:space="preserve">. 1xC50, 3KA, </w:t>
            </w:r>
            <w:r w:rsidRPr="00A35912">
              <w:rPr>
                <w:rFonts w:ascii="Tahoma" w:hAnsi="Tahoma" w:cs="Tahoma"/>
                <w:color w:val="1F497E"/>
                <w:sz w:val="18"/>
                <w:szCs w:val="18"/>
              </w:rPr>
              <w:t>para distribución en DC.</w:t>
            </w:r>
          </w:p>
          <w:p w14:paraId="358025B2" w14:textId="77777777" w:rsidR="007429D1" w:rsidRPr="00402667" w:rsidRDefault="007429D1" w:rsidP="00594FBE">
            <w:pPr>
              <w:pStyle w:val="Default"/>
              <w:numPr>
                <w:ilvl w:val="0"/>
                <w:numId w:val="13"/>
              </w:numPr>
              <w:ind w:left="498" w:hanging="284"/>
              <w:jc w:val="both"/>
              <w:rPr>
                <w:rFonts w:ascii="Tahoma" w:hAnsi="Tahoma" w:cs="Tahoma"/>
                <w:bCs/>
                <w:color w:val="1F497E"/>
                <w:sz w:val="18"/>
                <w:szCs w:val="18"/>
              </w:rPr>
            </w:pPr>
            <w:r w:rsidRPr="00A35912">
              <w:rPr>
                <w:rFonts w:ascii="Tahoma" w:hAnsi="Tahoma" w:cs="Tahoma"/>
                <w:color w:val="1F497E"/>
                <w:sz w:val="18"/>
                <w:szCs w:val="18"/>
              </w:rPr>
              <w:t xml:space="preserve">Cada termomagnético </w:t>
            </w:r>
            <w:r>
              <w:rPr>
                <w:rFonts w:ascii="Tahoma" w:hAnsi="Tahoma" w:cs="Tahoma"/>
                <w:color w:val="1F497E"/>
                <w:sz w:val="18"/>
                <w:szCs w:val="18"/>
              </w:rPr>
              <w:t xml:space="preserve">y fusible </w:t>
            </w:r>
            <w:r w:rsidRPr="00A35912">
              <w:rPr>
                <w:rFonts w:ascii="Tahoma" w:hAnsi="Tahoma" w:cs="Tahoma"/>
                <w:color w:val="1F497E"/>
                <w:sz w:val="18"/>
                <w:szCs w:val="18"/>
              </w:rPr>
              <w:t>deberá estar monitoreado por el controlador del rectificador ante apertura por sobrecorrientes.</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32EDEA"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DDF218"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9D2C28" w14:textId="77777777" w:rsidR="007429D1" w:rsidRDefault="007429D1" w:rsidP="00594FBE">
            <w:pPr>
              <w:jc w:val="center"/>
            </w:pPr>
          </w:p>
        </w:tc>
      </w:tr>
      <w:tr w:rsidR="007429D1" w:rsidRPr="009C2DE5" w14:paraId="4A28D3D5" w14:textId="77777777" w:rsidTr="00594FBE">
        <w:trPr>
          <w:trHeight w:val="60"/>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B996C8" w14:textId="77777777" w:rsidR="007429D1" w:rsidRPr="00A011A6" w:rsidRDefault="007429D1" w:rsidP="00594FBE">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3.6</w:t>
            </w:r>
          </w:p>
        </w:tc>
        <w:tc>
          <w:tcPr>
            <w:tcW w:w="4698" w:type="pct"/>
            <w:gridSpan w:val="4"/>
            <w:tcBorders>
              <w:top w:val="single" w:sz="4" w:space="0" w:color="004990"/>
              <w:left w:val="single" w:sz="4" w:space="0" w:color="004990"/>
              <w:bottom w:val="single" w:sz="4" w:space="0" w:color="004990"/>
              <w:right w:val="single" w:sz="4" w:space="0" w:color="004990"/>
            </w:tcBorders>
            <w:shd w:val="clear" w:color="auto" w:fill="auto"/>
          </w:tcPr>
          <w:p w14:paraId="11DA5F69" w14:textId="77777777" w:rsidR="007429D1" w:rsidRDefault="007429D1" w:rsidP="00594FBE">
            <w:pPr>
              <w:pStyle w:val="Prrafodelista"/>
              <w:tabs>
                <w:tab w:val="left" w:pos="638"/>
              </w:tabs>
              <w:autoSpaceDE w:val="0"/>
              <w:autoSpaceDN w:val="0"/>
              <w:adjustRightInd w:val="0"/>
              <w:ind w:left="0"/>
              <w:contextualSpacing/>
              <w:rPr>
                <w:rFonts w:ascii="Tahoma" w:hAnsi="Tahoma" w:cs="Tahoma"/>
                <w:b/>
                <w:bCs/>
                <w:color w:val="1F497E"/>
                <w:sz w:val="18"/>
                <w:szCs w:val="18"/>
              </w:rPr>
            </w:pPr>
            <w:r w:rsidRPr="00A35912">
              <w:rPr>
                <w:rFonts w:ascii="Tahoma" w:hAnsi="Tahoma" w:cs="Tahoma"/>
                <w:b/>
                <w:bCs/>
                <w:color w:val="1F497E"/>
                <w:sz w:val="18"/>
                <w:szCs w:val="18"/>
              </w:rPr>
              <w:t>GABINETES.</w:t>
            </w:r>
          </w:p>
          <w:p w14:paraId="018AF014" w14:textId="77777777" w:rsidR="007429D1" w:rsidRPr="008A0DCB" w:rsidRDefault="007429D1" w:rsidP="00594FBE">
            <w:pPr>
              <w:pStyle w:val="Prrafodelista"/>
              <w:tabs>
                <w:tab w:val="left" w:pos="497"/>
              </w:tabs>
              <w:autoSpaceDE w:val="0"/>
              <w:autoSpaceDN w:val="0"/>
              <w:adjustRightInd w:val="0"/>
              <w:ind w:left="0"/>
              <w:contextualSpacing/>
              <w:jc w:val="both"/>
              <w:rPr>
                <w:rFonts w:ascii="Tahoma" w:hAnsi="Tahoma" w:cs="Tahoma"/>
                <w:bCs/>
                <w:color w:val="1F497E"/>
                <w:sz w:val="18"/>
                <w:szCs w:val="18"/>
              </w:rPr>
            </w:pPr>
            <w:r w:rsidRPr="003410B3">
              <w:rPr>
                <w:rFonts w:ascii="Tahoma" w:hAnsi="Tahoma" w:cs="Tahoma"/>
                <w:bCs/>
                <w:color w:val="1F497E"/>
                <w:sz w:val="18"/>
                <w:szCs w:val="18"/>
              </w:rPr>
              <w:t>Los gabinetes indoor y outdoor deberán cumplir las siguientes características generales</w:t>
            </w:r>
            <w:r>
              <w:rPr>
                <w:rFonts w:ascii="Tahoma" w:hAnsi="Tahoma" w:cs="Tahoma"/>
                <w:bCs/>
                <w:color w:val="1F497E"/>
                <w:sz w:val="18"/>
                <w:szCs w:val="18"/>
              </w:rPr>
              <w:t xml:space="preserve"> específicas.</w:t>
            </w:r>
          </w:p>
        </w:tc>
      </w:tr>
      <w:tr w:rsidR="007429D1" w:rsidRPr="009C2DE5" w14:paraId="753D8BED" w14:textId="77777777" w:rsidTr="00594FBE">
        <w:trPr>
          <w:trHeight w:val="60"/>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B535E6F" w14:textId="77777777" w:rsidR="007429D1" w:rsidRPr="00A011A6" w:rsidRDefault="007429D1" w:rsidP="00594FBE">
            <w:pPr>
              <w:jc w:val="center"/>
              <w:rPr>
                <w:rFonts w:ascii="Tahoma" w:hAnsi="Tahoma" w:cs="Tahoma"/>
                <w:color w:val="1F497E"/>
                <w:lang w:eastAsia="es-BO"/>
              </w:rPr>
            </w:pPr>
            <w:r>
              <w:rPr>
                <w:rFonts w:ascii="Tahoma" w:hAnsi="Tahoma" w:cs="Tahoma"/>
                <w:color w:val="1F497E"/>
                <w:lang w:eastAsia="es-BO"/>
              </w:rPr>
              <w:t>F3.7</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685A9546" w14:textId="77777777" w:rsidR="007429D1" w:rsidRDefault="007429D1" w:rsidP="00594FBE">
            <w:pPr>
              <w:pStyle w:val="Prrafodelista"/>
              <w:tabs>
                <w:tab w:val="left" w:pos="497"/>
              </w:tabs>
              <w:autoSpaceDE w:val="0"/>
              <w:autoSpaceDN w:val="0"/>
              <w:adjustRightInd w:val="0"/>
              <w:ind w:left="0"/>
              <w:contextualSpacing/>
              <w:rPr>
                <w:rFonts w:ascii="Tahoma" w:hAnsi="Tahoma" w:cs="Tahoma"/>
                <w:b/>
                <w:bCs/>
                <w:color w:val="1F497E"/>
                <w:sz w:val="18"/>
                <w:szCs w:val="18"/>
              </w:rPr>
            </w:pPr>
            <w:r>
              <w:rPr>
                <w:rFonts w:ascii="Tahoma" w:hAnsi="Tahoma" w:cs="Tahoma"/>
                <w:b/>
                <w:bCs/>
                <w:color w:val="1F497E"/>
                <w:sz w:val="18"/>
                <w:szCs w:val="18"/>
              </w:rPr>
              <w:t>Características Generales</w:t>
            </w:r>
          </w:p>
          <w:p w14:paraId="761D8D2C" w14:textId="77777777" w:rsidR="007429D1" w:rsidRPr="00A35912" w:rsidRDefault="007429D1" w:rsidP="00594FBE">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Construcción plancha de acero de 2mm de espesor.</w:t>
            </w:r>
          </w:p>
          <w:p w14:paraId="66BDBCA8" w14:textId="77777777" w:rsidR="007429D1" w:rsidRPr="00A35912" w:rsidRDefault="007429D1" w:rsidP="00594FBE">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Pintura electrostática, resistente a corrosiones.</w:t>
            </w:r>
          </w:p>
          <w:p w14:paraId="17FB539F" w14:textId="77777777" w:rsidR="007429D1" w:rsidRDefault="007429D1" w:rsidP="00594FBE">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Acceso único mediante puerta frontal metálica de cerrado hermético, con chapas </w:t>
            </w:r>
            <w:r>
              <w:rPr>
                <w:rFonts w:ascii="Tahoma" w:hAnsi="Tahoma" w:cs="Tahoma"/>
                <w:bCs/>
                <w:color w:val="1F497E"/>
                <w:sz w:val="18"/>
                <w:szCs w:val="18"/>
              </w:rPr>
              <w:t>de seguridad antirrobos.</w:t>
            </w:r>
          </w:p>
          <w:p w14:paraId="1FC3C565" w14:textId="77777777" w:rsidR="007429D1" w:rsidRDefault="007429D1" w:rsidP="00594FBE">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 xml:space="preserve">Pasacables y ordenadores de cables. </w:t>
            </w:r>
          </w:p>
          <w:p w14:paraId="347863DF" w14:textId="77777777" w:rsidR="007429D1" w:rsidRDefault="007429D1" w:rsidP="00594FBE">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Barra de cobre</w:t>
            </w:r>
            <w:r>
              <w:rPr>
                <w:rFonts w:ascii="Tahoma" w:hAnsi="Tahoma" w:cs="Tahoma"/>
                <w:bCs/>
                <w:color w:val="1F497E"/>
                <w:sz w:val="18"/>
                <w:szCs w:val="18"/>
              </w:rPr>
              <w:t>,</w:t>
            </w:r>
            <w:r w:rsidRPr="00A35912">
              <w:rPr>
                <w:rFonts w:ascii="Tahoma" w:hAnsi="Tahoma" w:cs="Tahoma"/>
                <w:bCs/>
                <w:color w:val="1F497E"/>
                <w:sz w:val="18"/>
                <w:szCs w:val="18"/>
              </w:rPr>
              <w:t xml:space="preserve"> colectora de puesta a tierra con 12 puntos de conexión.</w:t>
            </w:r>
          </w:p>
          <w:p w14:paraId="099C33FD" w14:textId="77777777" w:rsidR="007429D1" w:rsidRPr="00A35912" w:rsidRDefault="007429D1" w:rsidP="00594FBE">
            <w:pPr>
              <w:pStyle w:val="Prrafodelista"/>
              <w:tabs>
                <w:tab w:val="left" w:pos="498"/>
              </w:tabs>
              <w:autoSpaceDE w:val="0"/>
              <w:autoSpaceDN w:val="0"/>
              <w:adjustRightInd w:val="0"/>
              <w:ind w:left="498"/>
              <w:contextualSpacing/>
              <w:jc w:val="both"/>
              <w:rPr>
                <w:rFonts w:ascii="Tahoma" w:hAnsi="Tahoma" w:cs="Tahoma"/>
                <w:bCs/>
                <w:color w:val="1F497E"/>
                <w:sz w:val="18"/>
                <w:szCs w:val="18"/>
              </w:rPr>
            </w:pP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831972"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740E84"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5DD191" w14:textId="77777777" w:rsidR="007429D1" w:rsidRDefault="007429D1" w:rsidP="00594FBE">
            <w:pPr>
              <w:jc w:val="center"/>
            </w:pPr>
          </w:p>
        </w:tc>
      </w:tr>
      <w:tr w:rsidR="007429D1" w:rsidRPr="009C2DE5" w14:paraId="04405234" w14:textId="77777777" w:rsidTr="00594FBE">
        <w:trPr>
          <w:trHeight w:val="60"/>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2E04A6" w14:textId="77777777" w:rsidR="007429D1" w:rsidRPr="00A011A6" w:rsidRDefault="007429D1" w:rsidP="00594FBE">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3.8</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61753064" w14:textId="77777777" w:rsidR="007429D1" w:rsidRDefault="007429D1" w:rsidP="00594FBE">
            <w:pPr>
              <w:tabs>
                <w:tab w:val="left" w:pos="497"/>
              </w:tabs>
              <w:autoSpaceDE w:val="0"/>
              <w:autoSpaceDN w:val="0"/>
              <w:adjustRightInd w:val="0"/>
              <w:contextualSpacing/>
              <w:rPr>
                <w:rFonts w:ascii="Tahoma" w:hAnsi="Tahoma" w:cs="Tahoma"/>
                <w:b/>
                <w:bCs/>
                <w:color w:val="1F497E"/>
                <w:sz w:val="18"/>
                <w:szCs w:val="18"/>
              </w:rPr>
            </w:pPr>
            <w:r>
              <w:rPr>
                <w:rFonts w:ascii="Tahoma" w:hAnsi="Tahoma" w:cs="Tahoma"/>
                <w:b/>
                <w:bCs/>
                <w:color w:val="1F497E"/>
                <w:sz w:val="18"/>
                <w:szCs w:val="18"/>
              </w:rPr>
              <w:t>Características específicas</w:t>
            </w:r>
          </w:p>
          <w:p w14:paraId="67CE4F3B" w14:textId="77777777" w:rsidR="007429D1" w:rsidRPr="00A35912" w:rsidRDefault="007429D1" w:rsidP="00594FBE">
            <w:pPr>
              <w:tabs>
                <w:tab w:val="left" w:pos="497"/>
              </w:tabs>
              <w:autoSpaceDE w:val="0"/>
              <w:autoSpaceDN w:val="0"/>
              <w:adjustRightInd w:val="0"/>
              <w:contextualSpacing/>
              <w:rPr>
                <w:rFonts w:ascii="Tahoma" w:hAnsi="Tahoma" w:cs="Tahoma"/>
                <w:b/>
                <w:bCs/>
                <w:color w:val="1F497E"/>
                <w:sz w:val="18"/>
                <w:szCs w:val="18"/>
              </w:rPr>
            </w:pPr>
            <w:r w:rsidRPr="00A35912">
              <w:rPr>
                <w:rFonts w:ascii="Tahoma" w:hAnsi="Tahoma" w:cs="Tahoma"/>
                <w:b/>
                <w:bCs/>
                <w:color w:val="1F497E"/>
                <w:sz w:val="18"/>
                <w:szCs w:val="18"/>
              </w:rPr>
              <w:t>Gabinetes outdoor para planta rectificador</w:t>
            </w:r>
          </w:p>
          <w:p w14:paraId="70C281A4" w14:textId="77777777" w:rsidR="007429D1" w:rsidRPr="00A35912" w:rsidRDefault="007429D1" w:rsidP="00594FBE">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Cantidad: de acuerdo a tabla TR-1</w:t>
            </w:r>
          </w:p>
          <w:p w14:paraId="70F47067" w14:textId="77777777" w:rsidR="007429D1" w:rsidRDefault="007429D1" w:rsidP="00594FBE">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3410B3">
              <w:rPr>
                <w:rFonts w:ascii="Tahoma" w:hAnsi="Tahoma" w:cs="Tahoma"/>
                <w:bCs/>
                <w:color w:val="1F497E"/>
                <w:sz w:val="18"/>
                <w:szCs w:val="18"/>
              </w:rPr>
              <w:t xml:space="preserve">Dimensiones:  </w:t>
            </w:r>
            <w:r>
              <w:rPr>
                <w:rFonts w:ascii="Tahoma" w:hAnsi="Tahoma" w:cs="Tahoma"/>
                <w:bCs/>
                <w:color w:val="1F497E"/>
                <w:sz w:val="18"/>
                <w:szCs w:val="18"/>
              </w:rPr>
              <w:t>(2 a 2.3) metros</w:t>
            </w:r>
            <w:r w:rsidRPr="003410B3">
              <w:rPr>
                <w:rFonts w:ascii="Tahoma" w:hAnsi="Tahoma" w:cs="Tahoma"/>
                <w:bCs/>
                <w:color w:val="1F497E"/>
                <w:sz w:val="18"/>
                <w:szCs w:val="18"/>
              </w:rPr>
              <w:t xml:space="preserve"> x </w:t>
            </w:r>
            <w:r>
              <w:rPr>
                <w:rFonts w:ascii="Tahoma" w:hAnsi="Tahoma" w:cs="Tahoma"/>
                <w:bCs/>
                <w:color w:val="1F497E"/>
                <w:sz w:val="18"/>
                <w:szCs w:val="18"/>
              </w:rPr>
              <w:t>(</w:t>
            </w:r>
            <w:r w:rsidRPr="003410B3">
              <w:rPr>
                <w:rFonts w:ascii="Tahoma" w:hAnsi="Tahoma" w:cs="Tahoma"/>
                <w:bCs/>
                <w:color w:val="1F497E"/>
                <w:sz w:val="18"/>
                <w:szCs w:val="18"/>
              </w:rPr>
              <w:t>0.</w:t>
            </w:r>
            <w:r>
              <w:rPr>
                <w:rFonts w:ascii="Tahoma" w:hAnsi="Tahoma" w:cs="Tahoma"/>
                <w:bCs/>
                <w:color w:val="1F497E"/>
                <w:sz w:val="18"/>
                <w:szCs w:val="18"/>
              </w:rPr>
              <w:t>6 a 0.7) metros</w:t>
            </w:r>
            <w:r w:rsidRPr="003410B3">
              <w:rPr>
                <w:rFonts w:ascii="Tahoma" w:hAnsi="Tahoma" w:cs="Tahoma"/>
                <w:bCs/>
                <w:color w:val="1F497E"/>
                <w:sz w:val="18"/>
                <w:szCs w:val="18"/>
              </w:rPr>
              <w:t xml:space="preserve"> x </w:t>
            </w:r>
            <w:r>
              <w:rPr>
                <w:rFonts w:ascii="Tahoma" w:hAnsi="Tahoma" w:cs="Tahoma"/>
                <w:bCs/>
                <w:color w:val="1F497E"/>
                <w:sz w:val="18"/>
                <w:szCs w:val="18"/>
              </w:rPr>
              <w:t xml:space="preserve">(0.6 a </w:t>
            </w:r>
            <w:r w:rsidRPr="003410B3">
              <w:rPr>
                <w:rFonts w:ascii="Tahoma" w:hAnsi="Tahoma" w:cs="Tahoma"/>
                <w:bCs/>
                <w:color w:val="1F497E"/>
                <w:sz w:val="18"/>
                <w:szCs w:val="18"/>
              </w:rPr>
              <w:t>0.</w:t>
            </w:r>
            <w:r>
              <w:rPr>
                <w:rFonts w:ascii="Tahoma" w:hAnsi="Tahoma" w:cs="Tahoma"/>
                <w:bCs/>
                <w:color w:val="1F497E"/>
                <w:sz w:val="18"/>
                <w:szCs w:val="18"/>
              </w:rPr>
              <w:t xml:space="preserve">7) metros  (alto x ancho x profundidad) y </w:t>
            </w:r>
            <w:r w:rsidRPr="003410B3">
              <w:rPr>
                <w:rFonts w:ascii="Tahoma" w:hAnsi="Tahoma" w:cs="Tahoma"/>
                <w:bCs/>
                <w:color w:val="1F497E"/>
                <w:sz w:val="18"/>
                <w:szCs w:val="18"/>
              </w:rPr>
              <w:t xml:space="preserve"> zócalo de 0.2</w:t>
            </w:r>
            <w:r>
              <w:rPr>
                <w:rFonts w:ascii="Tahoma" w:hAnsi="Tahoma" w:cs="Tahoma"/>
                <w:bCs/>
                <w:color w:val="1F497E"/>
                <w:sz w:val="18"/>
                <w:szCs w:val="18"/>
              </w:rPr>
              <w:t xml:space="preserve"> metros</w:t>
            </w:r>
            <w:r w:rsidRPr="003410B3">
              <w:rPr>
                <w:rFonts w:ascii="Tahoma" w:hAnsi="Tahoma" w:cs="Tahoma"/>
                <w:bCs/>
                <w:color w:val="1F497E"/>
                <w:sz w:val="18"/>
                <w:szCs w:val="18"/>
              </w:rPr>
              <w:t xml:space="preserve"> </w:t>
            </w:r>
          </w:p>
          <w:p w14:paraId="6C891B1F" w14:textId="77777777" w:rsidR="007429D1" w:rsidRPr="003410B3" w:rsidRDefault="007429D1" w:rsidP="00594FBE">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3410B3">
              <w:rPr>
                <w:rFonts w:ascii="Tahoma" w:hAnsi="Tahoma" w:cs="Tahoma"/>
                <w:bCs/>
                <w:color w:val="1F497E"/>
                <w:sz w:val="18"/>
                <w:szCs w:val="18"/>
              </w:rPr>
              <w:t>Grado de protección IP</w:t>
            </w:r>
            <w:r>
              <w:rPr>
                <w:rFonts w:ascii="Tahoma" w:hAnsi="Tahoma" w:cs="Tahoma"/>
                <w:bCs/>
                <w:color w:val="1F497E"/>
                <w:sz w:val="18"/>
                <w:szCs w:val="18"/>
              </w:rPr>
              <w:t>55</w:t>
            </w:r>
            <w:r w:rsidRPr="003410B3">
              <w:rPr>
                <w:rFonts w:ascii="Tahoma" w:hAnsi="Tahoma" w:cs="Tahoma"/>
                <w:bCs/>
                <w:color w:val="1F497E"/>
                <w:sz w:val="18"/>
                <w:szCs w:val="18"/>
              </w:rPr>
              <w:t>.</w:t>
            </w:r>
          </w:p>
          <w:p w14:paraId="62E27044" w14:textId="77777777" w:rsidR="007429D1" w:rsidRPr="00A35912" w:rsidRDefault="007429D1" w:rsidP="00594FBE">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Salida de cables por la parte inferior mediante ductos </w:t>
            </w:r>
            <w:r>
              <w:rPr>
                <w:rFonts w:ascii="Tahoma" w:hAnsi="Tahoma" w:cs="Tahoma"/>
                <w:bCs/>
                <w:color w:val="1F497E"/>
                <w:sz w:val="18"/>
                <w:szCs w:val="18"/>
              </w:rPr>
              <w:t>metálicos.</w:t>
            </w:r>
          </w:p>
          <w:p w14:paraId="23F9D239" w14:textId="77777777" w:rsidR="007429D1" w:rsidRPr="00C94C38" w:rsidRDefault="007429D1" w:rsidP="00594FBE">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Capacidad para soportar el peso </w:t>
            </w:r>
            <w:r>
              <w:rPr>
                <w:rFonts w:ascii="Tahoma" w:hAnsi="Tahoma" w:cs="Tahoma"/>
                <w:bCs/>
                <w:color w:val="1F497E"/>
                <w:sz w:val="18"/>
                <w:szCs w:val="18"/>
              </w:rPr>
              <w:t>de los bancos de baterías</w:t>
            </w:r>
            <w:r w:rsidRPr="00A35912">
              <w:rPr>
                <w:rFonts w:ascii="Tahoma" w:hAnsi="Tahoma" w:cs="Tahoma"/>
                <w:bCs/>
                <w:color w:val="1F497E"/>
                <w:sz w:val="18"/>
                <w:szCs w:val="18"/>
              </w:rPr>
              <w:t>, rectificador</w:t>
            </w:r>
            <w:r>
              <w:rPr>
                <w:rFonts w:ascii="Tahoma" w:hAnsi="Tahoma" w:cs="Tahoma"/>
                <w:bCs/>
                <w:color w:val="1F497E"/>
                <w:sz w:val="18"/>
                <w:szCs w:val="18"/>
              </w:rPr>
              <w:t xml:space="preserve"> y</w:t>
            </w:r>
            <w:r w:rsidRPr="00A35912">
              <w:rPr>
                <w:rFonts w:ascii="Tahoma" w:hAnsi="Tahoma" w:cs="Tahoma"/>
                <w:bCs/>
                <w:color w:val="1F497E"/>
                <w:sz w:val="18"/>
                <w:szCs w:val="18"/>
              </w:rPr>
              <w:t xml:space="preserve"> PDU.</w:t>
            </w:r>
          </w:p>
          <w:p w14:paraId="42028F4D" w14:textId="3C1832AF" w:rsidR="00AD322B" w:rsidRPr="00F9009F" w:rsidRDefault="007429D1" w:rsidP="00F9009F">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Separadores de cubículos entre rectificador y banco de baterías.</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405875" w14:textId="77777777" w:rsidR="007429D1" w:rsidRDefault="007429D1" w:rsidP="00594FBE">
            <w:pPr>
              <w:jc w:val="center"/>
            </w:pPr>
            <w:r w:rsidRPr="00A814AA">
              <w:rPr>
                <w:b/>
                <w:color w:val="004990"/>
                <w:sz w:val="18"/>
                <w:szCs w:val="18"/>
              </w:rPr>
              <w:fldChar w:fldCharType="begin">
                <w:ffData>
                  <w:name w:val="Casilla1"/>
                  <w:enabled/>
                  <w:calcOnExit w:val="0"/>
                  <w:checkBox>
                    <w:sizeAuto/>
                    <w:default w:val="1"/>
                  </w:checkBox>
                </w:ffData>
              </w:fldChar>
            </w:r>
            <w:r w:rsidRPr="00A814AA">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A814AA">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8E7863"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AD5FC8" w14:textId="77777777" w:rsidR="007429D1" w:rsidRDefault="007429D1" w:rsidP="00594FBE">
            <w:pPr>
              <w:jc w:val="center"/>
            </w:pPr>
          </w:p>
        </w:tc>
      </w:tr>
      <w:tr w:rsidR="007429D1" w:rsidRPr="009C2DE5" w14:paraId="4CD61210" w14:textId="77777777" w:rsidTr="00594FBE">
        <w:trPr>
          <w:trHeight w:val="731"/>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9E4080" w14:textId="77777777" w:rsidR="007429D1" w:rsidRPr="00A011A6" w:rsidRDefault="007429D1" w:rsidP="00594FBE">
            <w:pPr>
              <w:jc w:val="center"/>
              <w:rPr>
                <w:rFonts w:ascii="Tahoma" w:hAnsi="Tahoma" w:cs="Tahoma"/>
                <w:color w:val="1F497E"/>
                <w:lang w:eastAsia="es-BO"/>
              </w:rPr>
            </w:pPr>
            <w:r>
              <w:rPr>
                <w:rFonts w:ascii="Tahoma" w:hAnsi="Tahoma" w:cs="Tahoma"/>
                <w:color w:val="1F497E"/>
                <w:lang w:eastAsia="es-BO"/>
              </w:rPr>
              <w:t>F3.9</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7C1D3D65" w14:textId="2E563221" w:rsidR="007429D1" w:rsidRDefault="007429D1" w:rsidP="00594FBE">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B90B66">
              <w:rPr>
                <w:rFonts w:ascii="Tahoma" w:hAnsi="Tahoma" w:cs="Tahoma"/>
                <w:bCs/>
                <w:color w:val="1F497E"/>
                <w:sz w:val="18"/>
                <w:szCs w:val="18"/>
              </w:rPr>
              <w:t>Sistema de ventilación o climatización</w:t>
            </w:r>
            <w:r>
              <w:rPr>
                <w:rFonts w:ascii="Tahoma" w:hAnsi="Tahoma" w:cs="Tahoma"/>
                <w:bCs/>
                <w:color w:val="1F497E"/>
                <w:sz w:val="18"/>
                <w:szCs w:val="18"/>
              </w:rPr>
              <w:t xml:space="preserve"> </w:t>
            </w:r>
            <w:r w:rsidRPr="00B90B66">
              <w:rPr>
                <w:rFonts w:ascii="Tahoma" w:hAnsi="Tahoma" w:cs="Tahoma"/>
                <w:bCs/>
                <w:color w:val="1F497E"/>
                <w:sz w:val="18"/>
                <w:szCs w:val="18"/>
              </w:rPr>
              <w:t>con capacidad para mantener una tempera</w:t>
            </w:r>
            <w:r>
              <w:rPr>
                <w:rFonts w:ascii="Tahoma" w:hAnsi="Tahoma" w:cs="Tahoma"/>
                <w:bCs/>
                <w:color w:val="1F497E"/>
                <w:sz w:val="18"/>
                <w:szCs w:val="18"/>
              </w:rPr>
              <w:t>tura al interior entre 20°C y 28</w:t>
            </w:r>
            <w:r w:rsidRPr="00B90B66">
              <w:rPr>
                <w:rFonts w:ascii="Tahoma" w:hAnsi="Tahoma" w:cs="Tahoma"/>
                <w:bCs/>
                <w:color w:val="1F497E"/>
                <w:sz w:val="18"/>
                <w:szCs w:val="18"/>
              </w:rPr>
              <w:t>°</w:t>
            </w:r>
            <w:r>
              <w:rPr>
                <w:rFonts w:ascii="Tahoma" w:hAnsi="Tahoma" w:cs="Tahoma"/>
                <w:bCs/>
                <w:color w:val="1F497E"/>
                <w:sz w:val="18"/>
                <w:szCs w:val="18"/>
              </w:rPr>
              <w:t>C.</w:t>
            </w:r>
            <w:ins w:id="4" w:author="Benjamin Nelson Mamani Laruta" w:date="2017-05-12T17:04:00Z">
              <w:r w:rsidR="00AD322B">
                <w:rPr>
                  <w:rFonts w:ascii="Tahoma" w:hAnsi="Tahoma" w:cs="Tahoma"/>
                  <w:bCs/>
                  <w:color w:val="1F497E"/>
                  <w:sz w:val="18"/>
                  <w:szCs w:val="18"/>
                </w:rPr>
                <w:t>g</w:t>
              </w:r>
            </w:ins>
          </w:p>
          <w:p w14:paraId="08C9562A" w14:textId="77777777" w:rsidR="007429D1" w:rsidRDefault="007429D1" w:rsidP="00594FBE">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 xml:space="preserve">La cantidad de instalación  es 50% en el valle y 50% en el altiplano, reservándose la confirmación de cantidad al </w:t>
            </w:r>
          </w:p>
          <w:p w14:paraId="2EFB3026" w14:textId="42BF372A" w:rsidR="007429D1" w:rsidRPr="00725BD9" w:rsidRDefault="007429D1" w:rsidP="00F9009F">
            <w:pPr>
              <w:tabs>
                <w:tab w:val="left" w:pos="498"/>
              </w:tabs>
              <w:autoSpaceDE w:val="0"/>
              <w:autoSpaceDN w:val="0"/>
              <w:adjustRightInd w:val="0"/>
              <w:contextualSpacing/>
              <w:jc w:val="both"/>
              <w:rPr>
                <w:rFonts w:ascii="Tahoma" w:hAnsi="Tahoma" w:cs="Tahoma"/>
                <w:b/>
                <w:bCs/>
                <w:color w:val="1F497E"/>
                <w:sz w:val="18"/>
                <w:szCs w:val="18"/>
              </w:rPr>
            </w:pPr>
            <w:r w:rsidRPr="00725BD9">
              <w:rPr>
                <w:rFonts w:ascii="Tahoma" w:hAnsi="Tahoma" w:cs="Tahoma"/>
                <w:b/>
                <w:iCs/>
                <w:color w:val="1F497E"/>
                <w:sz w:val="18"/>
                <w:szCs w:val="18"/>
              </w:rPr>
              <w:t>Nota.</w:t>
            </w:r>
            <w:r w:rsidRPr="00725BD9">
              <w:rPr>
                <w:rFonts w:ascii="Tahoma" w:hAnsi="Tahoma" w:cs="Tahoma"/>
                <w:iCs/>
                <w:color w:val="1F497E"/>
                <w:sz w:val="18"/>
                <w:szCs w:val="18"/>
              </w:rPr>
              <w:t xml:space="preserve"> Adjuntar documentación de respaldo.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72DFB1" w14:textId="77777777" w:rsidR="007429D1" w:rsidRPr="00A814AA" w:rsidRDefault="007429D1" w:rsidP="00594FBE">
            <w:pPr>
              <w:jc w:val="center"/>
              <w:rPr>
                <w:b/>
                <w:color w:val="004990"/>
                <w:sz w:val="18"/>
                <w:szCs w:val="18"/>
              </w:rPr>
            </w:pP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FC8ADA"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67A948" w14:textId="77777777" w:rsidR="007429D1" w:rsidRDefault="007429D1" w:rsidP="00594FBE">
            <w:pPr>
              <w:jc w:val="center"/>
            </w:pPr>
          </w:p>
        </w:tc>
      </w:tr>
      <w:tr w:rsidR="007429D1" w:rsidRPr="009C2DE5" w14:paraId="0A9CC25D" w14:textId="77777777" w:rsidTr="00594FBE">
        <w:trPr>
          <w:trHeight w:val="2496"/>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7FC0A9" w14:textId="77777777" w:rsidR="007429D1" w:rsidRPr="00A011A6" w:rsidRDefault="007429D1" w:rsidP="00594FBE">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3.10</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7F0EECDB" w14:textId="77777777" w:rsidR="007429D1" w:rsidRPr="00A35912" w:rsidRDefault="007429D1" w:rsidP="00594FBE">
            <w:pPr>
              <w:tabs>
                <w:tab w:val="left" w:pos="497"/>
              </w:tabs>
              <w:autoSpaceDE w:val="0"/>
              <w:autoSpaceDN w:val="0"/>
              <w:adjustRightInd w:val="0"/>
              <w:contextualSpacing/>
              <w:rPr>
                <w:rFonts w:ascii="Tahoma" w:hAnsi="Tahoma" w:cs="Tahoma"/>
                <w:b/>
                <w:bCs/>
                <w:color w:val="1F497E"/>
                <w:sz w:val="18"/>
                <w:szCs w:val="18"/>
              </w:rPr>
            </w:pPr>
            <w:r w:rsidRPr="00A35912">
              <w:rPr>
                <w:rFonts w:ascii="Tahoma" w:hAnsi="Tahoma" w:cs="Tahoma"/>
                <w:b/>
                <w:bCs/>
                <w:color w:val="1F497E"/>
                <w:sz w:val="18"/>
                <w:szCs w:val="18"/>
              </w:rPr>
              <w:t>Gabinetes indoor para planta rectificador</w:t>
            </w:r>
          </w:p>
          <w:p w14:paraId="7AA1891D" w14:textId="77777777" w:rsidR="007429D1" w:rsidRPr="00A35912" w:rsidRDefault="007429D1" w:rsidP="00594FBE">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Cantidad: </w:t>
            </w:r>
            <w:r>
              <w:rPr>
                <w:rFonts w:ascii="Tahoma" w:hAnsi="Tahoma" w:cs="Tahoma"/>
                <w:bCs/>
                <w:color w:val="1F497E"/>
                <w:sz w:val="18"/>
                <w:szCs w:val="18"/>
              </w:rPr>
              <w:t>de acuerdo a tabla TR-1</w:t>
            </w:r>
          </w:p>
          <w:p w14:paraId="22160B9B" w14:textId="77777777" w:rsidR="007429D1" w:rsidRDefault="007429D1" w:rsidP="00594FBE">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sidRPr="003410B3">
              <w:rPr>
                <w:rFonts w:ascii="Tahoma" w:hAnsi="Tahoma" w:cs="Tahoma"/>
                <w:bCs/>
                <w:color w:val="1F497E"/>
                <w:sz w:val="18"/>
                <w:szCs w:val="18"/>
              </w:rPr>
              <w:t xml:space="preserve">Dimensiones aproximadas: </w:t>
            </w:r>
            <w:r>
              <w:rPr>
                <w:rFonts w:ascii="Tahoma" w:hAnsi="Tahoma" w:cs="Tahoma"/>
                <w:bCs/>
                <w:color w:val="1F497E"/>
                <w:sz w:val="18"/>
                <w:szCs w:val="18"/>
              </w:rPr>
              <w:t>(2 a 2.3) metros</w:t>
            </w:r>
            <w:r w:rsidRPr="003410B3">
              <w:rPr>
                <w:rFonts w:ascii="Tahoma" w:hAnsi="Tahoma" w:cs="Tahoma"/>
                <w:bCs/>
                <w:color w:val="1F497E"/>
                <w:sz w:val="18"/>
                <w:szCs w:val="18"/>
              </w:rPr>
              <w:t xml:space="preserve"> x </w:t>
            </w:r>
            <w:r>
              <w:rPr>
                <w:rFonts w:ascii="Tahoma" w:hAnsi="Tahoma" w:cs="Tahoma"/>
                <w:bCs/>
                <w:color w:val="1F497E"/>
                <w:sz w:val="18"/>
                <w:szCs w:val="18"/>
              </w:rPr>
              <w:t>(</w:t>
            </w:r>
            <w:r w:rsidRPr="003410B3">
              <w:rPr>
                <w:rFonts w:ascii="Tahoma" w:hAnsi="Tahoma" w:cs="Tahoma"/>
                <w:bCs/>
                <w:color w:val="1F497E"/>
                <w:sz w:val="18"/>
                <w:szCs w:val="18"/>
              </w:rPr>
              <w:t>0.</w:t>
            </w:r>
            <w:r>
              <w:rPr>
                <w:rFonts w:ascii="Tahoma" w:hAnsi="Tahoma" w:cs="Tahoma"/>
                <w:bCs/>
                <w:color w:val="1F497E"/>
                <w:sz w:val="18"/>
                <w:szCs w:val="18"/>
              </w:rPr>
              <w:t>6 a 0.7) metros</w:t>
            </w:r>
            <w:r w:rsidRPr="003410B3">
              <w:rPr>
                <w:rFonts w:ascii="Tahoma" w:hAnsi="Tahoma" w:cs="Tahoma"/>
                <w:bCs/>
                <w:color w:val="1F497E"/>
                <w:sz w:val="18"/>
                <w:szCs w:val="18"/>
              </w:rPr>
              <w:t xml:space="preserve"> x </w:t>
            </w:r>
            <w:r>
              <w:rPr>
                <w:rFonts w:ascii="Tahoma" w:hAnsi="Tahoma" w:cs="Tahoma"/>
                <w:bCs/>
                <w:color w:val="1F497E"/>
                <w:sz w:val="18"/>
                <w:szCs w:val="18"/>
              </w:rPr>
              <w:t xml:space="preserve">(0.6 a </w:t>
            </w:r>
            <w:r w:rsidRPr="003410B3">
              <w:rPr>
                <w:rFonts w:ascii="Tahoma" w:hAnsi="Tahoma" w:cs="Tahoma"/>
                <w:bCs/>
                <w:color w:val="1F497E"/>
                <w:sz w:val="18"/>
                <w:szCs w:val="18"/>
              </w:rPr>
              <w:t>0.</w:t>
            </w:r>
            <w:r>
              <w:rPr>
                <w:rFonts w:ascii="Tahoma" w:hAnsi="Tahoma" w:cs="Tahoma"/>
                <w:bCs/>
                <w:color w:val="1F497E"/>
                <w:sz w:val="18"/>
                <w:szCs w:val="18"/>
              </w:rPr>
              <w:t>7) metros</w:t>
            </w:r>
            <w:r w:rsidRPr="003410B3">
              <w:rPr>
                <w:rFonts w:ascii="Tahoma" w:hAnsi="Tahoma" w:cs="Tahoma"/>
                <w:bCs/>
                <w:color w:val="1F497E"/>
                <w:sz w:val="18"/>
                <w:szCs w:val="18"/>
              </w:rPr>
              <w:t xml:space="preserve"> (alto x ancho x profundidad), zócalo de 0.</w:t>
            </w:r>
            <w:r>
              <w:rPr>
                <w:rFonts w:ascii="Tahoma" w:hAnsi="Tahoma" w:cs="Tahoma"/>
                <w:bCs/>
                <w:color w:val="1F497E"/>
                <w:sz w:val="18"/>
                <w:szCs w:val="18"/>
              </w:rPr>
              <w:t>1</w:t>
            </w:r>
            <w:r w:rsidRPr="003410B3">
              <w:rPr>
                <w:rFonts w:ascii="Tahoma" w:hAnsi="Tahoma" w:cs="Tahoma"/>
                <w:bCs/>
                <w:color w:val="1F497E"/>
                <w:sz w:val="18"/>
                <w:szCs w:val="18"/>
              </w:rPr>
              <w:t xml:space="preserve">m. </w:t>
            </w:r>
          </w:p>
          <w:p w14:paraId="42C80CB4" w14:textId="77777777" w:rsidR="007429D1" w:rsidRPr="003410B3" w:rsidRDefault="007429D1" w:rsidP="00594FBE">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sidRPr="003410B3">
              <w:rPr>
                <w:rFonts w:ascii="Tahoma" w:hAnsi="Tahoma" w:cs="Tahoma"/>
                <w:bCs/>
                <w:color w:val="1F497E"/>
                <w:sz w:val="18"/>
                <w:szCs w:val="18"/>
              </w:rPr>
              <w:t>Grado de protección mínimo IP</w:t>
            </w:r>
            <w:r>
              <w:rPr>
                <w:rFonts w:ascii="Tahoma" w:hAnsi="Tahoma" w:cs="Tahoma"/>
                <w:bCs/>
                <w:color w:val="1F497E"/>
                <w:sz w:val="18"/>
                <w:szCs w:val="18"/>
              </w:rPr>
              <w:t>2</w:t>
            </w:r>
            <w:r w:rsidRPr="003410B3">
              <w:rPr>
                <w:rFonts w:ascii="Tahoma" w:hAnsi="Tahoma" w:cs="Tahoma"/>
                <w:bCs/>
                <w:color w:val="1F497E"/>
                <w:sz w:val="18"/>
                <w:szCs w:val="18"/>
              </w:rPr>
              <w:t>0.</w:t>
            </w:r>
          </w:p>
          <w:p w14:paraId="0F9C359A" w14:textId="77777777" w:rsidR="007429D1" w:rsidRPr="00F454DB" w:rsidRDefault="007429D1" w:rsidP="00594FBE">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Puerta con r</w:t>
            </w:r>
            <w:r w:rsidRPr="00A35912">
              <w:rPr>
                <w:rFonts w:ascii="Tahoma" w:hAnsi="Tahoma" w:cs="Tahoma"/>
                <w:bCs/>
                <w:color w:val="1F497E"/>
                <w:sz w:val="18"/>
                <w:szCs w:val="18"/>
              </w:rPr>
              <w:t>ejillas en la parte frontal</w:t>
            </w:r>
            <w:r>
              <w:rPr>
                <w:rFonts w:ascii="Tahoma" w:hAnsi="Tahoma" w:cs="Tahoma"/>
                <w:bCs/>
                <w:color w:val="1F497E"/>
                <w:sz w:val="18"/>
                <w:szCs w:val="18"/>
              </w:rPr>
              <w:t xml:space="preserve">, rejillas en la parte </w:t>
            </w:r>
            <w:r w:rsidRPr="00F454DB">
              <w:rPr>
                <w:rFonts w:ascii="Tahoma" w:hAnsi="Tahoma" w:cs="Tahoma"/>
                <w:bCs/>
                <w:color w:val="1F497E"/>
                <w:sz w:val="18"/>
                <w:szCs w:val="18"/>
              </w:rPr>
              <w:t xml:space="preserve">posterior para la circulación de aire. </w:t>
            </w:r>
          </w:p>
          <w:p w14:paraId="76C1111C" w14:textId="77777777" w:rsidR="007429D1" w:rsidRPr="00A35912" w:rsidRDefault="007429D1" w:rsidP="00594FBE">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Salida de cables por la parte superior mediante pasacables.</w:t>
            </w:r>
          </w:p>
          <w:p w14:paraId="67BA59E7" w14:textId="77777777" w:rsidR="007429D1" w:rsidRPr="00166F60" w:rsidRDefault="007429D1" w:rsidP="00594FBE">
            <w:pPr>
              <w:pStyle w:val="Prrafodelista"/>
              <w:numPr>
                <w:ilvl w:val="0"/>
                <w:numId w:val="29"/>
              </w:numPr>
              <w:tabs>
                <w:tab w:val="left" w:pos="498"/>
              </w:tabs>
              <w:autoSpaceDE w:val="0"/>
              <w:autoSpaceDN w:val="0"/>
              <w:adjustRightInd w:val="0"/>
              <w:ind w:left="498" w:hanging="284"/>
              <w:contextualSpacing/>
              <w:jc w:val="both"/>
              <w:rPr>
                <w:rFonts w:ascii="Tahoma" w:hAnsi="Tahoma" w:cs="Tahoma"/>
                <w:b/>
                <w:bCs/>
                <w:color w:val="1F497E"/>
                <w:sz w:val="18"/>
                <w:szCs w:val="18"/>
              </w:rPr>
            </w:pPr>
            <w:r w:rsidRPr="00A35912">
              <w:rPr>
                <w:rFonts w:ascii="Tahoma" w:hAnsi="Tahoma" w:cs="Tahoma"/>
                <w:bCs/>
                <w:color w:val="1F497E"/>
                <w:sz w:val="18"/>
                <w:szCs w:val="18"/>
              </w:rPr>
              <w:t xml:space="preserve">Capacidad para soportar el peso </w:t>
            </w:r>
            <w:r>
              <w:rPr>
                <w:rFonts w:ascii="Tahoma" w:hAnsi="Tahoma" w:cs="Tahoma"/>
                <w:bCs/>
                <w:color w:val="1F497E"/>
                <w:sz w:val="18"/>
                <w:szCs w:val="18"/>
              </w:rPr>
              <w:t>de los bancos de baterías</w:t>
            </w:r>
            <w:r w:rsidRPr="00A35912">
              <w:rPr>
                <w:rFonts w:ascii="Tahoma" w:hAnsi="Tahoma" w:cs="Tahoma"/>
                <w:bCs/>
                <w:color w:val="1F497E"/>
                <w:sz w:val="18"/>
                <w:szCs w:val="18"/>
              </w:rPr>
              <w:t>, rectificador</w:t>
            </w:r>
            <w:r>
              <w:rPr>
                <w:rFonts w:ascii="Tahoma" w:hAnsi="Tahoma" w:cs="Tahoma"/>
                <w:bCs/>
                <w:color w:val="1F497E"/>
                <w:sz w:val="18"/>
                <w:szCs w:val="18"/>
              </w:rPr>
              <w:t xml:space="preserve"> y</w:t>
            </w:r>
            <w:r w:rsidRPr="00A35912">
              <w:rPr>
                <w:rFonts w:ascii="Tahoma" w:hAnsi="Tahoma" w:cs="Tahoma"/>
                <w:bCs/>
                <w:color w:val="1F497E"/>
                <w:sz w:val="18"/>
                <w:szCs w:val="18"/>
              </w:rPr>
              <w:t xml:space="preserve"> PDU.</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17E122"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24DCF8"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3E0D9A" w14:textId="77777777" w:rsidR="007429D1" w:rsidRDefault="007429D1" w:rsidP="00594FBE">
            <w:pPr>
              <w:jc w:val="center"/>
            </w:pPr>
          </w:p>
        </w:tc>
      </w:tr>
      <w:tr w:rsidR="007429D1" w:rsidRPr="009C2DE5" w14:paraId="7D2E3A08" w14:textId="77777777" w:rsidTr="00594FBE">
        <w:trPr>
          <w:trHeight w:val="148"/>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D90F2D" w14:textId="77777777" w:rsidR="007429D1" w:rsidRPr="00A011A6" w:rsidRDefault="007429D1" w:rsidP="00594FBE">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3.11</w:t>
            </w:r>
          </w:p>
        </w:tc>
        <w:tc>
          <w:tcPr>
            <w:tcW w:w="4698" w:type="pct"/>
            <w:gridSpan w:val="4"/>
            <w:tcBorders>
              <w:top w:val="single" w:sz="4" w:space="0" w:color="004990"/>
              <w:left w:val="single" w:sz="4" w:space="0" w:color="004990"/>
              <w:bottom w:val="single" w:sz="4" w:space="0" w:color="004990"/>
              <w:right w:val="single" w:sz="4" w:space="0" w:color="004990"/>
            </w:tcBorders>
            <w:shd w:val="clear" w:color="auto" w:fill="auto"/>
            <w:vAlign w:val="center"/>
          </w:tcPr>
          <w:p w14:paraId="3427FD53" w14:textId="77777777" w:rsidR="007429D1" w:rsidRPr="008A0DCB" w:rsidRDefault="007429D1" w:rsidP="00594FBE">
            <w:pPr>
              <w:pStyle w:val="Prrafodelista"/>
              <w:tabs>
                <w:tab w:val="left" w:pos="497"/>
              </w:tabs>
              <w:autoSpaceDE w:val="0"/>
              <w:autoSpaceDN w:val="0"/>
              <w:adjustRightInd w:val="0"/>
              <w:ind w:left="0"/>
              <w:contextualSpacing/>
              <w:rPr>
                <w:rFonts w:ascii="Tahoma" w:hAnsi="Tahoma" w:cs="Tahoma"/>
                <w:b/>
                <w:bCs/>
                <w:color w:val="1F497E"/>
                <w:sz w:val="18"/>
                <w:szCs w:val="18"/>
              </w:rPr>
            </w:pPr>
            <w:r w:rsidRPr="00A35912">
              <w:rPr>
                <w:rFonts w:ascii="Tahoma" w:hAnsi="Tahoma" w:cs="Tahoma"/>
                <w:b/>
                <w:bCs/>
                <w:color w:val="1F497E"/>
                <w:sz w:val="18"/>
                <w:szCs w:val="18"/>
              </w:rPr>
              <w:t>BANCO DE BATERÍAS</w:t>
            </w:r>
          </w:p>
        </w:tc>
      </w:tr>
      <w:tr w:rsidR="007429D1" w:rsidRPr="009C2DE5" w14:paraId="2CBF8C12" w14:textId="77777777" w:rsidTr="00594FBE">
        <w:trPr>
          <w:trHeight w:val="1080"/>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753FC9" w14:textId="77777777" w:rsidR="007429D1" w:rsidRPr="000B1145" w:rsidRDefault="007429D1" w:rsidP="00594FBE">
            <w:pPr>
              <w:jc w:val="center"/>
              <w:rPr>
                <w:rFonts w:ascii="Tahoma" w:hAnsi="Tahoma" w:cs="Tahoma"/>
                <w:color w:val="1F497D" w:themeColor="text2"/>
                <w:lang w:eastAsia="es-BO"/>
              </w:rPr>
            </w:pPr>
            <w:r w:rsidRPr="000B1145">
              <w:rPr>
                <w:rFonts w:ascii="Tahoma" w:hAnsi="Tahoma" w:cs="Tahoma"/>
                <w:color w:val="1F497D" w:themeColor="text2"/>
                <w:lang w:eastAsia="es-BO"/>
              </w:rPr>
              <w:t>F3.1</w:t>
            </w:r>
            <w:r>
              <w:rPr>
                <w:rFonts w:ascii="Tahoma" w:hAnsi="Tahoma" w:cs="Tahoma"/>
                <w:color w:val="1F497D" w:themeColor="text2"/>
                <w:lang w:eastAsia="es-BO"/>
              </w:rPr>
              <w:t>2</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3A1CFE07" w14:textId="77777777" w:rsidR="007429D1" w:rsidRPr="000B1145" w:rsidRDefault="007429D1" w:rsidP="00594FBE">
            <w:pPr>
              <w:pStyle w:val="Prrafodelista"/>
              <w:ind w:left="0"/>
              <w:contextualSpacing/>
              <w:rPr>
                <w:rFonts w:ascii="Tahoma" w:hAnsi="Tahoma" w:cs="Tahoma"/>
                <w:b/>
                <w:color w:val="1F497D" w:themeColor="text2"/>
                <w:sz w:val="18"/>
                <w:szCs w:val="18"/>
              </w:rPr>
            </w:pPr>
            <w:r>
              <w:rPr>
                <w:rFonts w:ascii="Tahoma" w:hAnsi="Tahoma" w:cs="Tahoma"/>
                <w:b/>
                <w:color w:val="1F497D" w:themeColor="text2"/>
                <w:sz w:val="18"/>
                <w:szCs w:val="18"/>
              </w:rPr>
              <w:t>Características de los bancos de baterías</w:t>
            </w:r>
          </w:p>
          <w:p w14:paraId="054A1DB3" w14:textId="77777777" w:rsidR="007429D1" w:rsidRPr="000B1145" w:rsidRDefault="007429D1" w:rsidP="00594FBE">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 xml:space="preserve">Baterías Tipo: </w:t>
            </w:r>
            <w:r>
              <w:rPr>
                <w:rFonts w:ascii="Tahoma" w:hAnsi="Tahoma" w:cs="Tahoma"/>
                <w:color w:val="1F497D" w:themeColor="text2"/>
                <w:sz w:val="18"/>
                <w:szCs w:val="18"/>
              </w:rPr>
              <w:t>AGM</w:t>
            </w:r>
            <w:r w:rsidRPr="000B1145">
              <w:rPr>
                <w:rFonts w:ascii="Tahoma" w:hAnsi="Tahoma" w:cs="Tahoma"/>
                <w:color w:val="1F497D" w:themeColor="text2"/>
                <w:sz w:val="18"/>
                <w:szCs w:val="18"/>
              </w:rPr>
              <w:t xml:space="preserve"> VRLA, selladas y libres de mantenimiento.</w:t>
            </w:r>
          </w:p>
          <w:p w14:paraId="076216A0" w14:textId="77777777" w:rsidR="007429D1" w:rsidRPr="000B1145" w:rsidRDefault="007429D1" w:rsidP="00594FBE">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Voltaje de cada batería: 12 VDC.</w:t>
            </w:r>
          </w:p>
          <w:p w14:paraId="590AAD3F" w14:textId="77777777" w:rsidR="007429D1" w:rsidRPr="000B1145" w:rsidRDefault="007429D1" w:rsidP="00594FBE">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Voltaje del banco de baterías: -48VDC.</w:t>
            </w:r>
          </w:p>
          <w:p w14:paraId="09A541C7" w14:textId="77777777" w:rsidR="007429D1" w:rsidRPr="000B1145" w:rsidRDefault="007429D1" w:rsidP="00594FBE">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 xml:space="preserve">Capacidad: indicadas en la tabla referencial TR-1. </w:t>
            </w:r>
            <w:r w:rsidRPr="00F9765D">
              <w:rPr>
                <w:rFonts w:ascii="Tahoma" w:hAnsi="Tahoma" w:cs="Tahoma"/>
                <w:color w:val="1F497D" w:themeColor="text2"/>
                <w:sz w:val="18"/>
                <w:szCs w:val="18"/>
              </w:rPr>
              <w:t>Compuesta por baterías de 120Ah, 10h, 1.8VPC, 20°C.</w:t>
            </w:r>
            <w:r w:rsidRPr="000B1145">
              <w:rPr>
                <w:rFonts w:ascii="Tahoma" w:hAnsi="Tahoma" w:cs="Tahoma"/>
                <w:color w:val="1F497D" w:themeColor="text2"/>
                <w:sz w:val="18"/>
                <w:szCs w:val="18"/>
              </w:rPr>
              <w:t xml:space="preserve"> </w:t>
            </w:r>
          </w:p>
          <w:p w14:paraId="23D91462" w14:textId="77777777" w:rsidR="007429D1" w:rsidRPr="000B1145" w:rsidRDefault="007429D1" w:rsidP="00594FBE">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Conexión de bornes Acceso Frontal.</w:t>
            </w:r>
          </w:p>
          <w:p w14:paraId="59EFCA11" w14:textId="77777777" w:rsidR="007429D1" w:rsidRPr="000B1145" w:rsidRDefault="007429D1" w:rsidP="00594FBE">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 xml:space="preserve">Norma de fabricación: IEC 60896, UL94 o equivalentes. </w:t>
            </w:r>
          </w:p>
          <w:p w14:paraId="5F27DF8A" w14:textId="77777777" w:rsidR="007429D1" w:rsidRDefault="007429D1" w:rsidP="00594FBE">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Fecha de fabricación: 5 meses antes de la puesta en servicio.</w:t>
            </w:r>
          </w:p>
          <w:p w14:paraId="17B7AA85" w14:textId="77777777" w:rsidR="007429D1" w:rsidRPr="000B1145" w:rsidRDefault="007429D1" w:rsidP="00594FBE">
            <w:pPr>
              <w:pStyle w:val="Prrafodelista"/>
              <w:numPr>
                <w:ilvl w:val="0"/>
                <w:numId w:val="15"/>
              </w:numPr>
              <w:ind w:left="497"/>
              <w:contextualSpacing/>
              <w:jc w:val="both"/>
              <w:rPr>
                <w:rFonts w:ascii="Tahoma" w:hAnsi="Tahoma" w:cs="Tahoma"/>
                <w:color w:val="1F497D" w:themeColor="text2"/>
                <w:sz w:val="18"/>
                <w:szCs w:val="18"/>
              </w:rPr>
            </w:pPr>
            <w:r>
              <w:rPr>
                <w:rFonts w:ascii="Tahoma" w:hAnsi="Tahoma" w:cs="Tahoma"/>
                <w:color w:val="1F497D" w:themeColor="text2"/>
                <w:sz w:val="18"/>
                <w:szCs w:val="18"/>
              </w:rPr>
              <w:t>El banco de baterías debe estar compuesto por 16 baterías de 12VDC/120Ah/48VDC, instalados en el gabinete del rectificador.</w:t>
            </w:r>
          </w:p>
          <w:p w14:paraId="7C156DAE" w14:textId="77777777" w:rsidR="007429D1" w:rsidRDefault="007429D1" w:rsidP="00594FBE">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Vida útil a 25°C: Mayor o igual a 8 años.</w:t>
            </w:r>
          </w:p>
          <w:p w14:paraId="5D1DA358" w14:textId="77777777" w:rsidR="007429D1" w:rsidRPr="001302AB" w:rsidRDefault="007429D1" w:rsidP="00594FBE">
            <w:pPr>
              <w:contextualSpacing/>
              <w:jc w:val="both"/>
              <w:rPr>
                <w:rFonts w:ascii="Tahoma" w:hAnsi="Tahoma" w:cs="Tahoma"/>
                <w:color w:val="1F497D" w:themeColor="text2"/>
                <w:sz w:val="18"/>
                <w:szCs w:val="18"/>
              </w:rPr>
            </w:pPr>
            <w:r w:rsidRPr="00123570">
              <w:rPr>
                <w:rFonts w:ascii="Tahoma" w:hAnsi="Tahoma" w:cs="Tahoma"/>
                <w:b/>
                <w:iCs/>
                <w:color w:val="1F497D" w:themeColor="text2"/>
                <w:sz w:val="18"/>
                <w:szCs w:val="18"/>
              </w:rPr>
              <w:t>Nota.</w:t>
            </w:r>
            <w:r>
              <w:rPr>
                <w:rFonts w:ascii="Tahoma" w:hAnsi="Tahoma" w:cs="Tahoma"/>
                <w:iCs/>
                <w:color w:val="1F497D" w:themeColor="text2"/>
                <w:sz w:val="18"/>
                <w:szCs w:val="18"/>
              </w:rPr>
              <w:t xml:space="preserve"> Presentar documentación técnica de respaldo.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105FFA" w14:textId="77777777" w:rsidR="007429D1" w:rsidRPr="000B1145" w:rsidRDefault="007429D1" w:rsidP="00594FBE">
            <w:pPr>
              <w:jc w:val="center"/>
              <w:rPr>
                <w:b/>
                <w:color w:val="1F497D" w:themeColor="text2"/>
                <w:sz w:val="20"/>
                <w:szCs w:val="20"/>
              </w:rPr>
            </w:pPr>
            <w:r w:rsidRPr="000B1145">
              <w:rPr>
                <w:b/>
                <w:color w:val="1F497D" w:themeColor="text2"/>
                <w:sz w:val="18"/>
                <w:szCs w:val="18"/>
              </w:rPr>
              <w:fldChar w:fldCharType="begin">
                <w:ffData>
                  <w:name w:val="Casilla1"/>
                  <w:enabled/>
                  <w:calcOnExit w:val="0"/>
                  <w:checkBox>
                    <w:sizeAuto/>
                    <w:default w:val="1"/>
                  </w:checkBox>
                </w:ffData>
              </w:fldChar>
            </w:r>
            <w:r w:rsidRPr="000B1145">
              <w:rPr>
                <w:b/>
                <w:color w:val="1F497D" w:themeColor="text2"/>
                <w:sz w:val="18"/>
                <w:szCs w:val="18"/>
              </w:rPr>
              <w:instrText xml:space="preserve"> FORMCHECKBOX </w:instrText>
            </w:r>
            <w:r w:rsidR="008E1D7F">
              <w:rPr>
                <w:b/>
                <w:color w:val="1F497D" w:themeColor="text2"/>
                <w:sz w:val="18"/>
                <w:szCs w:val="18"/>
              </w:rPr>
            </w:r>
            <w:r w:rsidR="008E1D7F">
              <w:rPr>
                <w:b/>
                <w:color w:val="1F497D" w:themeColor="text2"/>
                <w:sz w:val="18"/>
                <w:szCs w:val="18"/>
              </w:rPr>
              <w:fldChar w:fldCharType="separate"/>
            </w:r>
            <w:r w:rsidRPr="000B1145">
              <w:rPr>
                <w:b/>
                <w:color w:val="1F497D" w:themeColor="text2"/>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3EE112" w14:textId="77777777" w:rsidR="007429D1" w:rsidRPr="004C4D02" w:rsidRDefault="007429D1" w:rsidP="00594FBE">
            <w:pPr>
              <w:jc w:val="center"/>
              <w:rPr>
                <w:color w:val="FF0000"/>
              </w:rP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4D54EB" w14:textId="77777777" w:rsidR="007429D1" w:rsidRDefault="007429D1" w:rsidP="00594FBE">
            <w:pPr>
              <w:jc w:val="center"/>
            </w:pPr>
          </w:p>
        </w:tc>
      </w:tr>
      <w:tr w:rsidR="007429D1" w:rsidRPr="009C2DE5" w14:paraId="0954CE0C" w14:textId="77777777" w:rsidTr="00594FBE">
        <w:trPr>
          <w:trHeight w:val="527"/>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6D5A11" w14:textId="77777777" w:rsidR="007429D1" w:rsidRPr="000B1145" w:rsidRDefault="007429D1" w:rsidP="00594FBE">
            <w:pPr>
              <w:jc w:val="center"/>
              <w:rPr>
                <w:rFonts w:ascii="Tahoma" w:hAnsi="Tahoma" w:cs="Tahoma"/>
                <w:color w:val="1F497D" w:themeColor="text2"/>
                <w:lang w:eastAsia="es-BO"/>
              </w:rPr>
            </w:pPr>
            <w:r>
              <w:rPr>
                <w:rFonts w:ascii="Tahoma" w:hAnsi="Tahoma" w:cs="Tahoma"/>
                <w:color w:val="1F497D" w:themeColor="text2"/>
                <w:lang w:eastAsia="es-BO"/>
              </w:rPr>
              <w:t>F3.13</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3D251B9D" w14:textId="77777777" w:rsidR="007429D1" w:rsidRDefault="007429D1" w:rsidP="00594FBE">
            <w:pPr>
              <w:pStyle w:val="Prrafodelista"/>
              <w:ind w:left="0"/>
              <w:contextualSpacing/>
              <w:rPr>
                <w:rFonts w:ascii="Tahoma" w:hAnsi="Tahoma" w:cs="Tahoma"/>
                <w:b/>
                <w:color w:val="1F497D" w:themeColor="text2"/>
                <w:sz w:val="18"/>
                <w:szCs w:val="18"/>
              </w:rPr>
            </w:pPr>
            <w:r>
              <w:rPr>
                <w:rFonts w:ascii="Tahoma" w:hAnsi="Tahoma" w:cs="Tahoma"/>
                <w:b/>
                <w:color w:val="1F497D" w:themeColor="text2"/>
                <w:sz w:val="18"/>
                <w:szCs w:val="18"/>
              </w:rPr>
              <w:t>Sistema de puesta a tierra</w:t>
            </w:r>
          </w:p>
          <w:p w14:paraId="53A11CEB" w14:textId="77777777" w:rsidR="007429D1" w:rsidRDefault="007429D1" w:rsidP="005A26F7">
            <w:pPr>
              <w:pStyle w:val="Prrafodelista"/>
              <w:numPr>
                <w:ilvl w:val="0"/>
                <w:numId w:val="67"/>
              </w:numPr>
              <w:ind w:left="459" w:hanging="284"/>
              <w:contextualSpacing/>
              <w:rPr>
                <w:rFonts w:ascii="Tahoma" w:hAnsi="Tahoma" w:cs="Tahoma"/>
                <w:color w:val="1F497D" w:themeColor="text2"/>
                <w:sz w:val="18"/>
                <w:szCs w:val="18"/>
              </w:rPr>
            </w:pPr>
            <w:r>
              <w:rPr>
                <w:rFonts w:ascii="Tahoma" w:hAnsi="Tahoma" w:cs="Tahoma"/>
                <w:color w:val="1F497D" w:themeColor="text2"/>
                <w:sz w:val="18"/>
                <w:szCs w:val="18"/>
              </w:rPr>
              <w:t>Se deben realizar dieciocho (18)</w:t>
            </w:r>
            <w:r w:rsidRPr="00145806">
              <w:rPr>
                <w:rFonts w:ascii="Tahoma" w:hAnsi="Tahoma" w:cs="Tahoma"/>
                <w:color w:val="1F497D" w:themeColor="text2"/>
                <w:sz w:val="18"/>
                <w:szCs w:val="18"/>
              </w:rPr>
              <w:t xml:space="preserve"> mejoramientos de sistemas de puesta a tierra</w:t>
            </w:r>
            <w:r>
              <w:rPr>
                <w:rFonts w:ascii="Tahoma" w:hAnsi="Tahoma" w:cs="Tahoma"/>
                <w:color w:val="1F497D" w:themeColor="text2"/>
                <w:sz w:val="18"/>
                <w:szCs w:val="18"/>
              </w:rPr>
              <w:t>, compuesto por jabalinas interconectadas mediante cable de cobre desnudo 2/0 y soldadura exotérmica cadweld, tratamiento de suelo mediante componentes que reduzcan su resistividad.</w:t>
            </w:r>
          </w:p>
          <w:p w14:paraId="66DF36C4" w14:textId="77777777" w:rsidR="007429D1" w:rsidRDefault="007429D1" w:rsidP="005A26F7">
            <w:pPr>
              <w:pStyle w:val="Prrafodelista"/>
              <w:numPr>
                <w:ilvl w:val="0"/>
                <w:numId w:val="67"/>
              </w:numPr>
              <w:ind w:left="459" w:hanging="284"/>
              <w:contextualSpacing/>
              <w:rPr>
                <w:rFonts w:ascii="Tahoma" w:hAnsi="Tahoma" w:cs="Tahoma"/>
                <w:color w:val="1F497D" w:themeColor="text2"/>
                <w:sz w:val="18"/>
                <w:szCs w:val="18"/>
              </w:rPr>
            </w:pPr>
            <w:r>
              <w:rPr>
                <w:rFonts w:ascii="Tahoma" w:hAnsi="Tahoma" w:cs="Tahoma"/>
                <w:color w:val="1F497D" w:themeColor="text2"/>
                <w:sz w:val="18"/>
                <w:szCs w:val="18"/>
              </w:rPr>
              <w:t>El valor requerido es de 5 ohmios.</w:t>
            </w:r>
          </w:p>
          <w:p w14:paraId="1C44DD6A" w14:textId="77777777" w:rsidR="007429D1" w:rsidRPr="00145806" w:rsidRDefault="007429D1" w:rsidP="005A26F7">
            <w:pPr>
              <w:pStyle w:val="Prrafodelista"/>
              <w:numPr>
                <w:ilvl w:val="0"/>
                <w:numId w:val="67"/>
              </w:numPr>
              <w:ind w:left="459" w:hanging="284"/>
              <w:contextualSpacing/>
              <w:rPr>
                <w:rFonts w:ascii="Tahoma" w:hAnsi="Tahoma" w:cs="Tahoma"/>
                <w:color w:val="1F497D" w:themeColor="text2"/>
                <w:sz w:val="18"/>
                <w:szCs w:val="18"/>
              </w:rPr>
            </w:pPr>
            <w:r>
              <w:rPr>
                <w:rFonts w:ascii="Tahoma" w:hAnsi="Tahoma" w:cs="Tahoma"/>
                <w:color w:val="1F497D" w:themeColor="text2"/>
                <w:sz w:val="18"/>
                <w:szCs w:val="18"/>
              </w:rPr>
              <w:t>Interconectar el sistema nuevo con el existente mediante cable de cobre desnudo 2/0 y soldadura exotérmica cadweld.</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EEE7AE" w14:textId="77777777" w:rsidR="007429D1" w:rsidRPr="000B1145" w:rsidRDefault="007429D1" w:rsidP="00594FBE">
            <w:pPr>
              <w:jc w:val="center"/>
              <w:rPr>
                <w:b/>
                <w:color w:val="1F497D" w:themeColor="text2"/>
                <w:sz w:val="18"/>
                <w:szCs w:val="18"/>
              </w:rPr>
            </w:pP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3AAC38" w14:textId="77777777" w:rsidR="007429D1" w:rsidRPr="004C4D02" w:rsidRDefault="007429D1" w:rsidP="00594FBE">
            <w:pPr>
              <w:jc w:val="center"/>
              <w:rPr>
                <w:color w:val="FF0000"/>
              </w:rP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EDA80E" w14:textId="77777777" w:rsidR="007429D1" w:rsidRDefault="007429D1" w:rsidP="00594FBE">
            <w:pPr>
              <w:jc w:val="center"/>
            </w:pPr>
          </w:p>
        </w:tc>
      </w:tr>
      <w:tr w:rsidR="007429D1" w:rsidRPr="009C2DE5" w14:paraId="1EA6A0C6" w14:textId="77777777" w:rsidTr="00594FBE">
        <w:trPr>
          <w:trHeight w:val="136"/>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71553D" w14:textId="77777777" w:rsidR="007429D1" w:rsidRPr="00F967B8" w:rsidRDefault="007429D1" w:rsidP="00594FBE">
            <w:pPr>
              <w:jc w:val="center"/>
              <w:rPr>
                <w:rFonts w:ascii="Tahoma" w:hAnsi="Tahoma" w:cs="Tahoma"/>
                <w:color w:val="1F497E"/>
                <w:lang w:eastAsia="es-BO"/>
              </w:rPr>
            </w:pPr>
            <w:r w:rsidRPr="00F967B8">
              <w:rPr>
                <w:rFonts w:ascii="Tahoma" w:hAnsi="Tahoma" w:cs="Tahoma"/>
                <w:color w:val="1F497E"/>
                <w:lang w:eastAsia="es-BO"/>
              </w:rPr>
              <w:t>F4</w:t>
            </w:r>
          </w:p>
        </w:tc>
        <w:tc>
          <w:tcPr>
            <w:tcW w:w="4698" w:type="pct"/>
            <w:gridSpan w:val="4"/>
            <w:tcBorders>
              <w:top w:val="single" w:sz="4" w:space="0" w:color="004990"/>
              <w:left w:val="single" w:sz="4" w:space="0" w:color="004990"/>
              <w:bottom w:val="single" w:sz="4" w:space="0" w:color="004990"/>
              <w:right w:val="single" w:sz="4" w:space="0" w:color="004990"/>
            </w:tcBorders>
            <w:shd w:val="clear" w:color="auto" w:fill="auto"/>
            <w:vAlign w:val="center"/>
          </w:tcPr>
          <w:p w14:paraId="37DFC573" w14:textId="77777777" w:rsidR="007429D1" w:rsidRPr="00F967B8" w:rsidRDefault="007429D1" w:rsidP="00594FBE">
            <w:pPr>
              <w:pStyle w:val="Prrafodelista"/>
              <w:tabs>
                <w:tab w:val="left" w:pos="497"/>
              </w:tabs>
              <w:autoSpaceDE w:val="0"/>
              <w:autoSpaceDN w:val="0"/>
              <w:adjustRightInd w:val="0"/>
              <w:ind w:left="0"/>
              <w:contextualSpacing/>
              <w:rPr>
                <w:rFonts w:ascii="Tahoma" w:hAnsi="Tahoma" w:cs="Tahoma"/>
                <w:b/>
                <w:bCs/>
                <w:color w:val="1F497E"/>
                <w:sz w:val="18"/>
                <w:szCs w:val="18"/>
              </w:rPr>
            </w:pPr>
            <w:r w:rsidRPr="00F967B8">
              <w:rPr>
                <w:rFonts w:ascii="Tahoma" w:hAnsi="Tahoma" w:cs="Tahoma"/>
                <w:b/>
                <w:bCs/>
                <w:color w:val="1F497E"/>
                <w:sz w:val="18"/>
                <w:szCs w:val="18"/>
              </w:rPr>
              <w:t>GRUPO ELECTRÓGENO</w:t>
            </w:r>
          </w:p>
        </w:tc>
      </w:tr>
      <w:tr w:rsidR="007429D1" w:rsidRPr="009C2DE5" w14:paraId="4BD8E193" w14:textId="77777777" w:rsidTr="00594FBE">
        <w:trPr>
          <w:trHeight w:val="229"/>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729728" w14:textId="77777777" w:rsidR="007429D1" w:rsidRPr="00A011A6" w:rsidRDefault="007429D1" w:rsidP="00594FBE">
            <w:pPr>
              <w:jc w:val="center"/>
              <w:rPr>
                <w:rFonts w:ascii="Tahoma" w:hAnsi="Tahoma" w:cs="Tahoma"/>
                <w:color w:val="004990"/>
                <w:lang w:eastAsia="es-BO"/>
              </w:rPr>
            </w:pPr>
            <w:r>
              <w:rPr>
                <w:rFonts w:ascii="Tahoma" w:hAnsi="Tahoma" w:cs="Tahoma"/>
                <w:color w:val="004990"/>
                <w:lang w:eastAsia="es-BO"/>
              </w:rPr>
              <w:t>F4</w:t>
            </w:r>
            <w:r w:rsidRPr="00A011A6">
              <w:rPr>
                <w:rFonts w:ascii="Tahoma" w:hAnsi="Tahoma" w:cs="Tahoma"/>
                <w:color w:val="004990"/>
                <w:lang w:eastAsia="es-BO"/>
              </w:rPr>
              <w:t>.1</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3C1DC175" w14:textId="77777777" w:rsidR="007429D1" w:rsidRPr="00A35912" w:rsidRDefault="007429D1" w:rsidP="00594FBE">
            <w:pPr>
              <w:pStyle w:val="Prrafodelista"/>
              <w:tabs>
                <w:tab w:val="left" w:pos="780"/>
              </w:tabs>
              <w:autoSpaceDE w:val="0"/>
              <w:autoSpaceDN w:val="0"/>
              <w:adjustRightInd w:val="0"/>
              <w:ind w:left="0"/>
              <w:contextualSpacing/>
              <w:rPr>
                <w:rFonts w:ascii="Tahoma" w:hAnsi="Tahoma" w:cs="Tahoma"/>
                <w:b/>
                <w:iCs/>
                <w:color w:val="1F497E"/>
                <w:sz w:val="18"/>
                <w:szCs w:val="18"/>
              </w:rPr>
            </w:pPr>
            <w:r w:rsidRPr="00A35912">
              <w:rPr>
                <w:rFonts w:ascii="Tahoma" w:hAnsi="Tahoma" w:cs="Tahoma"/>
                <w:b/>
                <w:iCs/>
                <w:color w:val="1F497E"/>
                <w:sz w:val="18"/>
                <w:szCs w:val="18"/>
              </w:rPr>
              <w:t>Generalidades.</w:t>
            </w:r>
          </w:p>
          <w:p w14:paraId="5C937CF2" w14:textId="77777777" w:rsidR="007429D1"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iCs/>
                <w:color w:val="1F497E"/>
                <w:sz w:val="18"/>
                <w:szCs w:val="18"/>
              </w:rPr>
            </w:pPr>
            <w:r w:rsidRPr="0029120C">
              <w:rPr>
                <w:rFonts w:ascii="Tahoma" w:hAnsi="Tahoma" w:cs="Tahoma"/>
                <w:iCs/>
                <w:color w:val="1F497E"/>
                <w:sz w:val="18"/>
                <w:szCs w:val="18"/>
              </w:rPr>
              <w:t>El grupo electrógeno debe estar conformado por: base auto portante tipo trineo, motor diesel, sistemas de arranque, combustión, lubricación, refrigeración y escape; batería de arranque libre de mantenimiento, alternador de baja, cargador estático de baterías, alternador principal, cabina insonorizada</w:t>
            </w:r>
            <w:r>
              <w:rPr>
                <w:rFonts w:ascii="Tahoma" w:hAnsi="Tahoma" w:cs="Tahoma"/>
                <w:iCs/>
                <w:color w:val="1F497E"/>
                <w:sz w:val="18"/>
                <w:szCs w:val="18"/>
              </w:rPr>
              <w:t xml:space="preserve"> para operación outddor</w:t>
            </w:r>
            <w:r w:rsidRPr="0029120C">
              <w:rPr>
                <w:rFonts w:ascii="Tahoma" w:hAnsi="Tahoma" w:cs="Tahoma"/>
                <w:iCs/>
                <w:color w:val="1F497E"/>
                <w:sz w:val="18"/>
                <w:szCs w:val="18"/>
              </w:rPr>
              <w:t>, tableros de control de grupo electrógeno, tablero de  transferencia automática ATS incorporado</w:t>
            </w:r>
            <w:r>
              <w:rPr>
                <w:rFonts w:ascii="Tahoma" w:hAnsi="Tahoma" w:cs="Tahoma"/>
                <w:iCs/>
                <w:color w:val="1F497E"/>
                <w:sz w:val="18"/>
                <w:szCs w:val="18"/>
              </w:rPr>
              <w:t xml:space="preserve"> a la cabina</w:t>
            </w:r>
            <w:r w:rsidRPr="0029120C">
              <w:rPr>
                <w:rFonts w:ascii="Tahoma" w:hAnsi="Tahoma" w:cs="Tahoma"/>
                <w:iCs/>
                <w:color w:val="1F497E"/>
                <w:sz w:val="18"/>
                <w:szCs w:val="18"/>
              </w:rPr>
              <w:t xml:space="preserve"> y tanque de almacenamiento integrado</w:t>
            </w:r>
            <w:r>
              <w:rPr>
                <w:rFonts w:ascii="Tahoma" w:hAnsi="Tahoma" w:cs="Tahoma"/>
                <w:iCs/>
                <w:color w:val="1F497E"/>
                <w:sz w:val="18"/>
                <w:szCs w:val="18"/>
              </w:rPr>
              <w:t>.</w:t>
            </w:r>
          </w:p>
          <w:p w14:paraId="212D28C8" w14:textId="77777777" w:rsidR="007429D1"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iCs/>
                <w:color w:val="1F497E"/>
                <w:sz w:val="18"/>
                <w:szCs w:val="18"/>
              </w:rPr>
            </w:pPr>
            <w:r w:rsidRPr="0029120C">
              <w:rPr>
                <w:rFonts w:ascii="Tahoma" w:hAnsi="Tahoma" w:cs="Tahoma"/>
                <w:iCs/>
                <w:color w:val="1F497E"/>
                <w:sz w:val="18"/>
                <w:szCs w:val="18"/>
              </w:rPr>
              <w:t>Indicar: marca, modelo y procedencia.</w:t>
            </w:r>
          </w:p>
          <w:p w14:paraId="5C824477" w14:textId="77777777" w:rsidR="007429D1" w:rsidRPr="0029120C"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iCs/>
                <w:color w:val="1F497E"/>
                <w:sz w:val="18"/>
                <w:szCs w:val="18"/>
              </w:rPr>
            </w:pPr>
            <w:r>
              <w:rPr>
                <w:rFonts w:ascii="Tahoma" w:hAnsi="Tahoma" w:cs="Tahoma"/>
                <w:iCs/>
                <w:color w:val="1F497E"/>
                <w:sz w:val="18"/>
                <w:szCs w:val="18"/>
              </w:rPr>
              <w:t>Las potencias indicadas en la tabla TR-1 deben ser cumplidas en las siguientes condiciones: altura 4000 msnm y factor de potencia 0.85</w:t>
            </w:r>
          </w:p>
          <w:p w14:paraId="0C8971D5" w14:textId="77777777" w:rsidR="007429D1" w:rsidRPr="00A35912"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sidRPr="00A35912">
              <w:rPr>
                <w:rFonts w:ascii="Tahoma" w:hAnsi="Tahoma" w:cs="Tahoma"/>
                <w:color w:val="1F497E"/>
                <w:sz w:val="18"/>
                <w:szCs w:val="18"/>
                <w:lang w:eastAsia="es-BO"/>
              </w:rPr>
              <w:t>Acceso: Puertas con</w:t>
            </w:r>
            <w:r>
              <w:rPr>
                <w:rFonts w:ascii="Tahoma" w:hAnsi="Tahoma" w:cs="Tahoma"/>
                <w:color w:val="1F497E"/>
                <w:sz w:val="18"/>
                <w:szCs w:val="18"/>
                <w:lang w:eastAsia="es-BO"/>
              </w:rPr>
              <w:t xml:space="preserve"> bisagras al interior del gabinete y</w:t>
            </w:r>
            <w:r w:rsidRPr="00A35912">
              <w:rPr>
                <w:rFonts w:ascii="Tahoma" w:hAnsi="Tahoma" w:cs="Tahoma"/>
                <w:color w:val="1F497E"/>
                <w:sz w:val="18"/>
                <w:szCs w:val="18"/>
                <w:lang w:eastAsia="es-BO"/>
              </w:rPr>
              <w:t xml:space="preserve"> chapas de seguridad</w:t>
            </w:r>
            <w:r>
              <w:rPr>
                <w:rFonts w:ascii="Tahoma" w:hAnsi="Tahoma" w:cs="Tahoma"/>
                <w:color w:val="1F497E"/>
                <w:sz w:val="18"/>
                <w:szCs w:val="18"/>
                <w:lang w:eastAsia="es-BO"/>
              </w:rPr>
              <w:t xml:space="preserve"> antirrobos</w:t>
            </w:r>
            <w:r w:rsidRPr="00A35912">
              <w:rPr>
                <w:rFonts w:ascii="Tahoma" w:hAnsi="Tahoma" w:cs="Tahoma"/>
                <w:color w:val="1F497E"/>
                <w:sz w:val="18"/>
                <w:szCs w:val="18"/>
                <w:lang w:eastAsia="es-BO"/>
              </w:rPr>
              <w:t>.</w:t>
            </w:r>
          </w:p>
          <w:p w14:paraId="0FE0C1BD" w14:textId="77777777" w:rsidR="007429D1" w:rsidRPr="00A35912"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sidRPr="00A35912">
              <w:rPr>
                <w:rFonts w:ascii="Tahoma" w:hAnsi="Tahoma" w:cs="Tahoma"/>
                <w:color w:val="1F497E"/>
                <w:sz w:val="18"/>
                <w:szCs w:val="18"/>
                <w:lang w:eastAsia="es-BO"/>
              </w:rPr>
              <w:t>Certificado de representación y soporte técnico en Bolivia con vigencia al 201</w:t>
            </w:r>
            <w:r>
              <w:rPr>
                <w:rFonts w:ascii="Tahoma" w:hAnsi="Tahoma" w:cs="Tahoma"/>
                <w:color w:val="1F497E"/>
                <w:sz w:val="18"/>
                <w:szCs w:val="18"/>
                <w:lang w:eastAsia="es-BO"/>
              </w:rPr>
              <w:t>9</w:t>
            </w:r>
            <w:r w:rsidRPr="00A35912">
              <w:rPr>
                <w:rFonts w:ascii="Tahoma" w:hAnsi="Tahoma" w:cs="Tahoma"/>
                <w:color w:val="1F497E"/>
                <w:sz w:val="18"/>
                <w:szCs w:val="18"/>
                <w:lang w:eastAsia="es-BO"/>
              </w:rPr>
              <w:t xml:space="preserve">, otorgado por el fabricante. </w:t>
            </w:r>
          </w:p>
          <w:p w14:paraId="3C751C78" w14:textId="77777777" w:rsidR="007429D1"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sidRPr="00A35912">
              <w:rPr>
                <w:rFonts w:ascii="Tahoma" w:hAnsi="Tahoma" w:cs="Tahoma"/>
                <w:color w:val="1F497E"/>
                <w:sz w:val="18"/>
                <w:szCs w:val="18"/>
                <w:lang w:eastAsia="es-BO"/>
              </w:rPr>
              <w:t>Certificado de vigencia de repuestos igual o mayor a cinco (5) años, emitida por el fabricante.</w:t>
            </w:r>
          </w:p>
          <w:p w14:paraId="73D1F2E5" w14:textId="77777777" w:rsidR="007429D1"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Pr>
                <w:rFonts w:ascii="Tahoma" w:hAnsi="Tahoma" w:cs="Tahoma"/>
                <w:color w:val="1F497E"/>
                <w:sz w:val="18"/>
                <w:szCs w:val="18"/>
                <w:lang w:eastAsia="es-BO"/>
              </w:rPr>
              <w:t>Tanque de combustible integrado mayor o igual a 300 litros.</w:t>
            </w:r>
          </w:p>
          <w:p w14:paraId="58602A16" w14:textId="77777777" w:rsidR="007429D1" w:rsidRPr="00A35912"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Pr>
                <w:rFonts w:ascii="Tahoma" w:hAnsi="Tahoma" w:cs="Tahoma"/>
                <w:color w:val="1F497E"/>
                <w:sz w:val="18"/>
                <w:szCs w:val="18"/>
                <w:lang w:eastAsia="es-BO"/>
              </w:rPr>
              <w:t>Electroválvula de paso para el llenado automático de diesel de tanque externo a tanque de  grupo electrógeno.</w:t>
            </w:r>
          </w:p>
          <w:p w14:paraId="7C3B613C" w14:textId="77777777" w:rsidR="007429D1" w:rsidRPr="00123570" w:rsidRDefault="007429D1" w:rsidP="00594FBE">
            <w:pPr>
              <w:pStyle w:val="Prrafodelista"/>
              <w:numPr>
                <w:ilvl w:val="0"/>
                <w:numId w:val="16"/>
              </w:numPr>
              <w:tabs>
                <w:tab w:val="left" w:pos="498"/>
              </w:tabs>
              <w:autoSpaceDE w:val="0"/>
              <w:autoSpaceDN w:val="0"/>
              <w:adjustRightInd w:val="0"/>
              <w:ind w:left="498" w:hanging="284"/>
              <w:contextualSpacing/>
              <w:jc w:val="both"/>
              <w:rPr>
                <w:rFonts w:ascii="Tahoma" w:hAnsi="Tahoma" w:cs="Tahoma"/>
                <w:iCs/>
                <w:color w:val="1F497D" w:themeColor="text2"/>
                <w:sz w:val="18"/>
                <w:szCs w:val="18"/>
              </w:rPr>
            </w:pPr>
            <w:r w:rsidRPr="00156F70">
              <w:rPr>
                <w:rFonts w:ascii="Tahoma" w:hAnsi="Tahoma" w:cs="Tahoma"/>
                <w:color w:val="1F497D" w:themeColor="text2"/>
                <w:sz w:val="18"/>
                <w:szCs w:val="18"/>
                <w:lang w:eastAsia="es-BO"/>
              </w:rPr>
              <w:t xml:space="preserve">Tipo de servicio: </w:t>
            </w:r>
            <w:r>
              <w:rPr>
                <w:rFonts w:ascii="Tahoma" w:hAnsi="Tahoma" w:cs="Tahoma"/>
                <w:color w:val="1F497D" w:themeColor="text2"/>
                <w:sz w:val="18"/>
                <w:szCs w:val="18"/>
                <w:lang w:eastAsia="es-BO"/>
              </w:rPr>
              <w:t>stand by.</w:t>
            </w:r>
            <w:r w:rsidRPr="0034359B">
              <w:rPr>
                <w:rFonts w:ascii="Tahoma" w:hAnsi="Tahoma" w:cs="Tahoma"/>
                <w:color w:val="1F497D" w:themeColor="text2"/>
                <w:sz w:val="18"/>
                <w:szCs w:val="18"/>
                <w:lang w:eastAsia="es-BO"/>
              </w:rPr>
              <w:t xml:space="preserve"> </w:t>
            </w:r>
          </w:p>
          <w:p w14:paraId="0D0E336F" w14:textId="77777777" w:rsidR="007429D1" w:rsidRPr="00123570" w:rsidRDefault="007429D1" w:rsidP="00594FBE">
            <w:pPr>
              <w:tabs>
                <w:tab w:val="left" w:pos="498"/>
              </w:tabs>
              <w:autoSpaceDE w:val="0"/>
              <w:autoSpaceDN w:val="0"/>
              <w:adjustRightInd w:val="0"/>
              <w:contextualSpacing/>
              <w:jc w:val="both"/>
              <w:rPr>
                <w:rFonts w:ascii="Tahoma" w:hAnsi="Tahoma" w:cs="Tahoma"/>
                <w:iCs/>
                <w:color w:val="1F497D" w:themeColor="text2"/>
                <w:sz w:val="18"/>
                <w:szCs w:val="18"/>
              </w:rPr>
            </w:pPr>
            <w:r w:rsidRPr="00123570">
              <w:rPr>
                <w:rFonts w:ascii="Tahoma" w:hAnsi="Tahoma" w:cs="Tahoma"/>
                <w:b/>
                <w:iCs/>
                <w:color w:val="1F497D" w:themeColor="text2"/>
                <w:sz w:val="18"/>
                <w:szCs w:val="18"/>
              </w:rPr>
              <w:t>Nota.</w:t>
            </w:r>
            <w:r>
              <w:rPr>
                <w:rFonts w:ascii="Tahoma" w:hAnsi="Tahoma" w:cs="Tahoma"/>
                <w:iCs/>
                <w:color w:val="1F497D" w:themeColor="text2"/>
                <w:sz w:val="18"/>
                <w:szCs w:val="18"/>
              </w:rPr>
              <w:t xml:space="preserve"> Presentar documentación técnica de respaldo.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D7EDE1"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CDD8A9"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FD920D" w14:textId="77777777" w:rsidR="007429D1" w:rsidRDefault="007429D1" w:rsidP="00594FBE">
            <w:pPr>
              <w:jc w:val="center"/>
            </w:pPr>
          </w:p>
        </w:tc>
      </w:tr>
      <w:tr w:rsidR="007429D1" w:rsidRPr="009C2DE5" w14:paraId="41CB0306" w14:textId="77777777" w:rsidTr="00594FBE">
        <w:trPr>
          <w:trHeight w:val="60"/>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52B0F9" w14:textId="77777777" w:rsidR="007429D1" w:rsidRPr="00A011A6" w:rsidRDefault="007429D1" w:rsidP="00594FBE">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4</w:t>
            </w:r>
            <w:r w:rsidRPr="00A011A6">
              <w:rPr>
                <w:rFonts w:ascii="Tahoma" w:hAnsi="Tahoma" w:cs="Tahoma"/>
                <w:color w:val="1F497E"/>
                <w:lang w:eastAsia="es-BO"/>
              </w:rPr>
              <w:t>.2</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315C21DD" w14:textId="77777777" w:rsidR="007429D1" w:rsidRPr="00A35912" w:rsidRDefault="007429D1" w:rsidP="00594FBE">
            <w:pPr>
              <w:autoSpaceDE w:val="0"/>
              <w:autoSpaceDN w:val="0"/>
              <w:adjustRightInd w:val="0"/>
              <w:rPr>
                <w:rFonts w:ascii="Tahoma" w:hAnsi="Tahoma" w:cs="Tahoma"/>
                <w:b/>
                <w:color w:val="1F497E"/>
                <w:sz w:val="18"/>
                <w:szCs w:val="18"/>
                <w:lang w:eastAsia="es-BO"/>
              </w:rPr>
            </w:pPr>
            <w:r w:rsidRPr="00A35912">
              <w:rPr>
                <w:rFonts w:ascii="Tahoma" w:hAnsi="Tahoma" w:cs="Tahoma"/>
                <w:b/>
                <w:color w:val="1F497E"/>
                <w:sz w:val="18"/>
                <w:szCs w:val="18"/>
                <w:lang w:eastAsia="es-BO"/>
              </w:rPr>
              <w:t>Características del motor.</w:t>
            </w:r>
          </w:p>
          <w:p w14:paraId="368BFA38" w14:textId="77777777" w:rsidR="007429D1" w:rsidRDefault="007429D1" w:rsidP="00594FBE">
            <w:pPr>
              <w:numPr>
                <w:ilvl w:val="0"/>
                <w:numId w:val="17"/>
              </w:numPr>
              <w:autoSpaceDE w:val="0"/>
              <w:autoSpaceDN w:val="0"/>
              <w:adjustRightInd w:val="0"/>
              <w:ind w:left="498" w:hanging="284"/>
              <w:jc w:val="both"/>
              <w:rPr>
                <w:rFonts w:ascii="Tahoma" w:hAnsi="Tahoma" w:cs="Tahoma"/>
                <w:color w:val="1F497E"/>
                <w:sz w:val="18"/>
                <w:szCs w:val="18"/>
                <w:lang w:eastAsia="es-BO"/>
              </w:rPr>
            </w:pPr>
            <w:r w:rsidRPr="00A35912">
              <w:rPr>
                <w:rFonts w:ascii="Tahoma" w:hAnsi="Tahoma" w:cs="Tahoma"/>
                <w:color w:val="1F497E"/>
                <w:sz w:val="18"/>
                <w:szCs w:val="18"/>
                <w:lang w:eastAsia="es-BO"/>
              </w:rPr>
              <w:t>Motor: Diesel de última generación.</w:t>
            </w:r>
          </w:p>
          <w:p w14:paraId="4B44C390" w14:textId="70A453EF" w:rsidR="00767016" w:rsidRPr="00F9009F" w:rsidRDefault="007429D1" w:rsidP="00F9009F">
            <w:pPr>
              <w:numPr>
                <w:ilvl w:val="0"/>
                <w:numId w:val="17"/>
              </w:numPr>
              <w:autoSpaceDE w:val="0"/>
              <w:autoSpaceDN w:val="0"/>
              <w:adjustRightInd w:val="0"/>
              <w:ind w:left="498" w:hanging="284"/>
              <w:jc w:val="both"/>
              <w:rPr>
                <w:rFonts w:ascii="Tahoma" w:hAnsi="Tahoma" w:cs="Tahoma"/>
                <w:color w:val="1F497E"/>
                <w:sz w:val="18"/>
                <w:szCs w:val="18"/>
                <w:lang w:eastAsia="es-BO"/>
              </w:rPr>
            </w:pPr>
            <w:r w:rsidRPr="00A35912">
              <w:rPr>
                <w:rFonts w:ascii="Tahoma" w:hAnsi="Tahoma" w:cs="Tahoma"/>
                <w:color w:val="1F497E"/>
                <w:sz w:val="18"/>
                <w:szCs w:val="18"/>
                <w:lang w:eastAsia="es-BO"/>
              </w:rPr>
              <w:t>Refrigerado por l</w:t>
            </w:r>
            <w:r w:rsidR="00F9009F">
              <w:rPr>
                <w:rFonts w:ascii="Tahoma" w:hAnsi="Tahoma" w:cs="Tahoma"/>
                <w:color w:val="1F497E"/>
                <w:sz w:val="18"/>
                <w:szCs w:val="18"/>
                <w:lang w:eastAsia="es-BO"/>
              </w:rPr>
              <w:t>íquido refrigerante  y radiador, e</w:t>
            </w:r>
            <w:r w:rsidRPr="00F9009F">
              <w:rPr>
                <w:rFonts w:ascii="Tahoma" w:hAnsi="Tahoma" w:cs="Tahoma"/>
                <w:color w:val="1F497E"/>
                <w:sz w:val="18"/>
                <w:szCs w:val="18"/>
                <w:lang w:eastAsia="es-BO"/>
              </w:rPr>
              <w:t>quipado con Precalentadores diseñados para temperaturas a 4000 msnm.</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80F5304"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F082E9"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BDB2945" w14:textId="77777777" w:rsidR="007429D1" w:rsidRDefault="007429D1" w:rsidP="00594FBE">
            <w:pPr>
              <w:jc w:val="center"/>
            </w:pPr>
          </w:p>
        </w:tc>
      </w:tr>
      <w:tr w:rsidR="007429D1" w:rsidRPr="009C2DE5" w14:paraId="50DDC985" w14:textId="77777777" w:rsidTr="00594FBE">
        <w:trPr>
          <w:trHeight w:val="185"/>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3FD78C" w14:textId="77777777" w:rsidR="007429D1" w:rsidRPr="007B141C" w:rsidRDefault="007429D1" w:rsidP="00594FBE">
            <w:pPr>
              <w:jc w:val="center"/>
              <w:rPr>
                <w:rFonts w:ascii="Tahoma" w:hAnsi="Tahoma" w:cs="Tahoma"/>
                <w:color w:val="1F497D" w:themeColor="text2"/>
                <w:lang w:eastAsia="es-BO"/>
              </w:rPr>
            </w:pPr>
            <w:r w:rsidRPr="007B141C">
              <w:rPr>
                <w:rFonts w:ascii="Tahoma" w:hAnsi="Tahoma" w:cs="Tahoma"/>
                <w:color w:val="1F497D" w:themeColor="text2"/>
                <w:lang w:eastAsia="es-BO"/>
              </w:rPr>
              <w:t>F</w:t>
            </w:r>
            <w:r>
              <w:rPr>
                <w:rFonts w:ascii="Tahoma" w:hAnsi="Tahoma" w:cs="Tahoma"/>
                <w:color w:val="1F497D" w:themeColor="text2"/>
                <w:lang w:eastAsia="es-BO"/>
              </w:rPr>
              <w:t>4</w:t>
            </w:r>
            <w:r w:rsidRPr="007B141C">
              <w:rPr>
                <w:rFonts w:ascii="Tahoma" w:hAnsi="Tahoma" w:cs="Tahoma"/>
                <w:color w:val="1F497D" w:themeColor="text2"/>
                <w:lang w:eastAsia="es-BO"/>
              </w:rPr>
              <w:t>.3</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403CCB95" w14:textId="77777777" w:rsidR="007429D1" w:rsidRPr="007B141C" w:rsidRDefault="007429D1" w:rsidP="00594FBE">
            <w:pPr>
              <w:pStyle w:val="Prrafodelista"/>
              <w:autoSpaceDE w:val="0"/>
              <w:autoSpaceDN w:val="0"/>
              <w:adjustRightInd w:val="0"/>
              <w:spacing w:line="276" w:lineRule="auto"/>
              <w:ind w:left="0"/>
              <w:jc w:val="both"/>
              <w:rPr>
                <w:rFonts w:ascii="Tahoma" w:hAnsi="Tahoma" w:cs="Tahoma"/>
                <w:b/>
                <w:bCs/>
                <w:color w:val="1F497D" w:themeColor="text2"/>
                <w:sz w:val="18"/>
                <w:szCs w:val="18"/>
              </w:rPr>
            </w:pPr>
            <w:r w:rsidRPr="007B141C">
              <w:rPr>
                <w:rFonts w:ascii="Tahoma" w:hAnsi="Tahoma" w:cs="Tahoma"/>
                <w:b/>
                <w:bCs/>
                <w:color w:val="1F497D" w:themeColor="text2"/>
                <w:sz w:val="18"/>
                <w:szCs w:val="18"/>
              </w:rPr>
              <w:t>Características del alternador.</w:t>
            </w:r>
          </w:p>
          <w:p w14:paraId="775AF608" w14:textId="77777777" w:rsidR="007429D1" w:rsidRPr="007B141C" w:rsidRDefault="007429D1" w:rsidP="00594FBE">
            <w:pPr>
              <w:pStyle w:val="Prrafodelista"/>
              <w:autoSpaceDE w:val="0"/>
              <w:autoSpaceDN w:val="0"/>
              <w:adjustRightInd w:val="0"/>
              <w:spacing w:line="276" w:lineRule="auto"/>
              <w:ind w:left="0"/>
              <w:jc w:val="both"/>
              <w:rPr>
                <w:rFonts w:ascii="Tahoma" w:hAnsi="Tahoma" w:cs="Tahoma"/>
                <w:bCs/>
                <w:color w:val="1F497D" w:themeColor="text2"/>
                <w:sz w:val="18"/>
                <w:szCs w:val="18"/>
              </w:rPr>
            </w:pPr>
            <w:r w:rsidRPr="007B141C">
              <w:rPr>
                <w:rFonts w:ascii="Tahoma" w:hAnsi="Tahoma" w:cs="Tahoma"/>
                <w:bCs/>
                <w:color w:val="1F497D" w:themeColor="text2"/>
                <w:sz w:val="18"/>
                <w:szCs w:val="18"/>
              </w:rPr>
              <w:t>Cada grupo electrógeno deberá estar compuesto y cumplir con las siguientes características:</w:t>
            </w:r>
          </w:p>
          <w:p w14:paraId="779D881D" w14:textId="77777777" w:rsidR="007429D1" w:rsidRDefault="007429D1" w:rsidP="00594FBE">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sidRPr="00156F70">
              <w:rPr>
                <w:rFonts w:ascii="Tahoma" w:hAnsi="Tahoma" w:cs="Tahoma"/>
                <w:bCs/>
                <w:color w:val="1F497D" w:themeColor="text2"/>
                <w:sz w:val="18"/>
                <w:szCs w:val="18"/>
              </w:rPr>
              <w:t>Alternador</w:t>
            </w:r>
            <w:r>
              <w:rPr>
                <w:rFonts w:ascii="Tahoma" w:hAnsi="Tahoma" w:cs="Tahoma"/>
                <w:bCs/>
                <w:color w:val="1F497D" w:themeColor="text2"/>
                <w:sz w:val="18"/>
                <w:szCs w:val="18"/>
              </w:rPr>
              <w:t>: Trifásico /</w:t>
            </w:r>
            <w:r w:rsidRPr="007B141C">
              <w:rPr>
                <w:rFonts w:ascii="Tahoma" w:hAnsi="Tahoma" w:cs="Tahoma"/>
                <w:color w:val="1F497D" w:themeColor="text2"/>
                <w:sz w:val="18"/>
                <w:szCs w:val="18"/>
                <w:lang w:eastAsia="es-BO"/>
              </w:rPr>
              <w:t xml:space="preserve"> </w:t>
            </w:r>
            <w:r>
              <w:rPr>
                <w:rFonts w:ascii="Tahoma" w:hAnsi="Tahoma" w:cs="Tahoma"/>
                <w:color w:val="1F497D" w:themeColor="text2"/>
                <w:sz w:val="18"/>
                <w:szCs w:val="18"/>
                <w:lang w:eastAsia="es-BO"/>
              </w:rPr>
              <w:t>Monofásico (ver tabla TR-1)</w:t>
            </w:r>
          </w:p>
          <w:p w14:paraId="717BC06F" w14:textId="77777777" w:rsidR="007429D1" w:rsidRDefault="007429D1" w:rsidP="00594FBE">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Pr>
                <w:rFonts w:ascii="Tahoma" w:hAnsi="Tahoma" w:cs="Tahoma"/>
                <w:color w:val="1F497D" w:themeColor="text2"/>
                <w:sz w:val="18"/>
                <w:szCs w:val="18"/>
                <w:lang w:eastAsia="es-BO"/>
              </w:rPr>
              <w:t>Potencia: indicada en tabla TR1</w:t>
            </w:r>
          </w:p>
          <w:p w14:paraId="339264ED" w14:textId="77777777" w:rsidR="007429D1" w:rsidRDefault="007429D1" w:rsidP="00594FBE">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sidRPr="007B141C">
              <w:rPr>
                <w:rFonts w:ascii="Tahoma" w:hAnsi="Tahoma" w:cs="Tahoma"/>
                <w:color w:val="1F497D" w:themeColor="text2"/>
                <w:sz w:val="18"/>
                <w:szCs w:val="18"/>
                <w:lang w:eastAsia="es-BO"/>
              </w:rPr>
              <w:t>Frecuencia: 50Hz.</w:t>
            </w:r>
          </w:p>
          <w:p w14:paraId="1236A2A8" w14:textId="77777777" w:rsidR="007429D1" w:rsidRPr="007B141C" w:rsidRDefault="007429D1" w:rsidP="00594FBE">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Pr>
                <w:rFonts w:ascii="Tahoma" w:hAnsi="Tahoma" w:cs="Tahoma"/>
                <w:color w:val="1F497D" w:themeColor="text2"/>
                <w:sz w:val="18"/>
                <w:szCs w:val="18"/>
                <w:lang w:eastAsia="es-BO"/>
              </w:rPr>
              <w:t>Factor de potencia 0.85</w:t>
            </w:r>
          </w:p>
          <w:p w14:paraId="550AB03E" w14:textId="77777777" w:rsidR="007429D1" w:rsidRPr="007B141C" w:rsidRDefault="007429D1" w:rsidP="00594FBE">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sidRPr="007B141C">
              <w:rPr>
                <w:rFonts w:ascii="Tahoma" w:hAnsi="Tahoma" w:cs="Tahoma"/>
                <w:color w:val="1F497D" w:themeColor="text2"/>
                <w:sz w:val="18"/>
                <w:szCs w:val="18"/>
                <w:lang w:eastAsia="es-BO"/>
              </w:rPr>
              <w:t>Alternador  autoexitado con regulador automático de voltaje: ±1%.</w:t>
            </w:r>
          </w:p>
          <w:p w14:paraId="1618109E" w14:textId="77777777" w:rsidR="007429D1" w:rsidRDefault="007429D1" w:rsidP="00594FBE">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sidRPr="007B141C">
              <w:rPr>
                <w:rFonts w:ascii="Tahoma" w:hAnsi="Tahoma" w:cs="Tahoma"/>
                <w:color w:val="1F497D" w:themeColor="text2"/>
                <w:sz w:val="18"/>
                <w:szCs w:val="18"/>
                <w:lang w:eastAsia="es-BO"/>
              </w:rPr>
              <w:t xml:space="preserve">Interruptor </w:t>
            </w:r>
            <w:r>
              <w:rPr>
                <w:rFonts w:ascii="Tahoma" w:hAnsi="Tahoma" w:cs="Tahoma"/>
                <w:color w:val="1F497D" w:themeColor="text2"/>
                <w:sz w:val="18"/>
                <w:szCs w:val="18"/>
                <w:lang w:eastAsia="es-BO"/>
              </w:rPr>
              <w:t xml:space="preserve">principal </w:t>
            </w:r>
            <w:r w:rsidRPr="007B141C">
              <w:rPr>
                <w:rFonts w:ascii="Tahoma" w:hAnsi="Tahoma" w:cs="Tahoma"/>
                <w:color w:val="1F497D" w:themeColor="text2"/>
                <w:sz w:val="18"/>
                <w:szCs w:val="18"/>
                <w:lang w:eastAsia="es-BO"/>
              </w:rPr>
              <w:t>de protección ante sobrecorrientes.</w:t>
            </w:r>
          </w:p>
          <w:p w14:paraId="34424BED" w14:textId="77777777" w:rsidR="007429D1" w:rsidRPr="0029120C" w:rsidRDefault="007429D1" w:rsidP="00594FBE">
            <w:pPr>
              <w:autoSpaceDE w:val="0"/>
              <w:autoSpaceDN w:val="0"/>
              <w:adjustRightInd w:val="0"/>
              <w:jc w:val="both"/>
              <w:rPr>
                <w:rFonts w:ascii="Tahoma" w:hAnsi="Tahoma" w:cs="Tahoma"/>
                <w:color w:val="1F497D" w:themeColor="text2"/>
                <w:sz w:val="18"/>
                <w:szCs w:val="18"/>
                <w:lang w:eastAsia="es-BO"/>
              </w:rPr>
            </w:pPr>
            <w:r w:rsidRPr="000B1145">
              <w:rPr>
                <w:rFonts w:ascii="Tahoma" w:hAnsi="Tahoma" w:cs="Tahoma"/>
                <w:b/>
                <w:color w:val="1F497D" w:themeColor="text2"/>
                <w:sz w:val="18"/>
                <w:szCs w:val="18"/>
                <w:lang w:eastAsia="es-BO"/>
              </w:rPr>
              <w:t>Nota.</w:t>
            </w:r>
            <w:r>
              <w:rPr>
                <w:rFonts w:ascii="Tahoma" w:hAnsi="Tahoma" w:cs="Tahoma"/>
                <w:color w:val="1F497D" w:themeColor="text2"/>
                <w:sz w:val="18"/>
                <w:szCs w:val="18"/>
                <w:lang w:eastAsia="es-BO"/>
              </w:rPr>
              <w:t xml:space="preserve"> Adjuntar documentación técnica.</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67845C"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4D9F48"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E44954" w14:textId="77777777" w:rsidR="007429D1" w:rsidRDefault="007429D1" w:rsidP="00594FBE">
            <w:pPr>
              <w:jc w:val="center"/>
            </w:pPr>
          </w:p>
        </w:tc>
      </w:tr>
      <w:tr w:rsidR="007429D1" w:rsidRPr="009C2DE5" w14:paraId="3A57254E" w14:textId="77777777" w:rsidTr="00594FBE">
        <w:trPr>
          <w:trHeight w:val="229"/>
        </w:trPr>
        <w:tc>
          <w:tcPr>
            <w:tcW w:w="30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88E163" w14:textId="77777777" w:rsidR="007429D1" w:rsidRPr="000F0B3F" w:rsidRDefault="007429D1" w:rsidP="00594FBE">
            <w:pPr>
              <w:jc w:val="center"/>
              <w:rPr>
                <w:rFonts w:ascii="Tahoma" w:hAnsi="Tahoma" w:cs="Tahoma"/>
                <w:color w:val="1F497D" w:themeColor="text2"/>
                <w:lang w:eastAsia="es-BO"/>
              </w:rPr>
            </w:pPr>
            <w:r w:rsidRPr="000F0B3F">
              <w:rPr>
                <w:rFonts w:ascii="Tahoma" w:hAnsi="Tahoma" w:cs="Tahoma"/>
                <w:color w:val="1F497D" w:themeColor="text2"/>
                <w:lang w:eastAsia="es-BO"/>
              </w:rPr>
              <w:t>F4.4</w:t>
            </w:r>
          </w:p>
        </w:tc>
        <w:tc>
          <w:tcPr>
            <w:tcW w:w="2894" w:type="pct"/>
            <w:tcBorders>
              <w:top w:val="single" w:sz="4" w:space="0" w:color="004990"/>
              <w:left w:val="single" w:sz="4" w:space="0" w:color="004990"/>
              <w:bottom w:val="single" w:sz="4" w:space="0" w:color="004990"/>
              <w:right w:val="single" w:sz="4" w:space="0" w:color="004990"/>
            </w:tcBorders>
            <w:shd w:val="clear" w:color="auto" w:fill="auto"/>
          </w:tcPr>
          <w:p w14:paraId="093B71C1" w14:textId="77777777" w:rsidR="007429D1" w:rsidRPr="000F0B3F" w:rsidRDefault="007429D1" w:rsidP="00594FBE">
            <w:pPr>
              <w:pStyle w:val="Prrafodelista"/>
              <w:autoSpaceDE w:val="0"/>
              <w:autoSpaceDN w:val="0"/>
              <w:adjustRightInd w:val="0"/>
              <w:spacing w:line="276" w:lineRule="auto"/>
              <w:ind w:left="0"/>
              <w:jc w:val="both"/>
              <w:rPr>
                <w:rFonts w:ascii="Tahoma" w:hAnsi="Tahoma" w:cs="Tahoma"/>
                <w:b/>
                <w:bCs/>
                <w:caps/>
                <w:color w:val="1F497D" w:themeColor="text2"/>
                <w:sz w:val="18"/>
                <w:szCs w:val="18"/>
              </w:rPr>
            </w:pPr>
            <w:r w:rsidRPr="000F0B3F">
              <w:rPr>
                <w:rFonts w:ascii="Tahoma" w:hAnsi="Tahoma" w:cs="Tahoma"/>
                <w:b/>
                <w:bCs/>
                <w:color w:val="1F497D" w:themeColor="text2"/>
                <w:sz w:val="18"/>
                <w:szCs w:val="18"/>
              </w:rPr>
              <w:t xml:space="preserve">Características del sistema de transferencia automática </w:t>
            </w:r>
            <w:r w:rsidRPr="000F0B3F">
              <w:rPr>
                <w:rFonts w:ascii="Tahoma" w:hAnsi="Tahoma" w:cs="Tahoma"/>
                <w:b/>
                <w:bCs/>
                <w:caps/>
                <w:color w:val="1F497D" w:themeColor="text2"/>
                <w:sz w:val="18"/>
                <w:szCs w:val="18"/>
              </w:rPr>
              <w:t>(ATS).</w:t>
            </w:r>
          </w:p>
          <w:p w14:paraId="4887A3F9" w14:textId="77777777" w:rsidR="007429D1" w:rsidRPr="000F0B3F" w:rsidRDefault="007429D1" w:rsidP="00594FBE">
            <w:pPr>
              <w:jc w:val="both"/>
              <w:rPr>
                <w:rFonts w:ascii="Tahoma" w:hAnsi="Tahoma" w:cs="Tahoma"/>
                <w:color w:val="1F497D" w:themeColor="text2"/>
                <w:sz w:val="18"/>
                <w:szCs w:val="18"/>
              </w:rPr>
            </w:pPr>
            <w:r w:rsidRPr="000F0B3F">
              <w:rPr>
                <w:rFonts w:ascii="Tahoma" w:hAnsi="Tahoma" w:cs="Tahoma"/>
                <w:color w:val="1F497D" w:themeColor="text2"/>
                <w:sz w:val="18"/>
                <w:szCs w:val="18"/>
              </w:rPr>
              <w:t>Cada grupo electrógeno deberá incluir la provisión e instalación de un tablero de transferencia automática ATS, compatible en la totalidad de las funciones  con el grupo electrógeno, de tal manera de cumplir las siguientes características:</w:t>
            </w:r>
          </w:p>
          <w:p w14:paraId="16AA5D67" w14:textId="77777777" w:rsidR="007429D1" w:rsidRDefault="007429D1" w:rsidP="00594FBE">
            <w:pPr>
              <w:numPr>
                <w:ilvl w:val="0"/>
                <w:numId w:val="19"/>
              </w:numPr>
              <w:ind w:left="497" w:hanging="283"/>
              <w:jc w:val="both"/>
              <w:rPr>
                <w:rFonts w:ascii="Tahoma" w:hAnsi="Tahoma" w:cs="Tahoma"/>
                <w:color w:val="1F497D" w:themeColor="text2"/>
                <w:sz w:val="18"/>
                <w:szCs w:val="18"/>
              </w:rPr>
            </w:pPr>
            <w:r>
              <w:rPr>
                <w:rFonts w:ascii="Tahoma" w:hAnsi="Tahoma" w:cs="Tahoma"/>
                <w:color w:val="1F497D" w:themeColor="text2"/>
                <w:sz w:val="18"/>
                <w:szCs w:val="18"/>
              </w:rPr>
              <w:t>Incorporado a la cabina del grupo.</w:t>
            </w:r>
          </w:p>
          <w:p w14:paraId="20CDF902" w14:textId="77777777" w:rsidR="007429D1" w:rsidRPr="000F0B3F" w:rsidRDefault="007429D1" w:rsidP="00594FBE">
            <w:pPr>
              <w:numPr>
                <w:ilvl w:val="0"/>
                <w:numId w:val="19"/>
              </w:numPr>
              <w:ind w:left="497" w:hanging="283"/>
              <w:jc w:val="both"/>
              <w:rPr>
                <w:rFonts w:ascii="Tahoma" w:hAnsi="Tahoma" w:cs="Tahoma"/>
                <w:color w:val="1F497D" w:themeColor="text2"/>
                <w:sz w:val="18"/>
                <w:szCs w:val="18"/>
              </w:rPr>
            </w:pPr>
            <w:r w:rsidRPr="000F0B3F">
              <w:rPr>
                <w:rFonts w:ascii="Tahoma" w:hAnsi="Tahoma" w:cs="Tahoma"/>
                <w:color w:val="1F497D" w:themeColor="text2"/>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14:paraId="18D68B3C" w14:textId="77777777" w:rsidR="007429D1" w:rsidRPr="000F0B3F" w:rsidRDefault="007429D1" w:rsidP="00594FBE">
            <w:pPr>
              <w:numPr>
                <w:ilvl w:val="0"/>
                <w:numId w:val="19"/>
              </w:numPr>
              <w:ind w:left="497" w:hanging="283"/>
              <w:jc w:val="both"/>
              <w:rPr>
                <w:rFonts w:ascii="Tahoma" w:hAnsi="Tahoma" w:cs="Tahoma"/>
                <w:color w:val="1F497D" w:themeColor="text2"/>
                <w:sz w:val="18"/>
                <w:szCs w:val="18"/>
              </w:rPr>
            </w:pPr>
            <w:r w:rsidRPr="000F0B3F">
              <w:rPr>
                <w:rFonts w:ascii="Tahoma" w:hAnsi="Tahoma" w:cs="Tahoma"/>
                <w:color w:val="1F497D" w:themeColor="text2"/>
                <w:sz w:val="18"/>
                <w:szCs w:val="18"/>
              </w:rPr>
              <w:t>Visualización de parámetros eléctricos mediante pantalla LCD: voltajes de red comercial y de grupo.</w:t>
            </w:r>
          </w:p>
          <w:p w14:paraId="4FE7B5F5" w14:textId="25BBE7E8" w:rsidR="00767016" w:rsidRPr="008174C0" w:rsidRDefault="007429D1" w:rsidP="008174C0">
            <w:pPr>
              <w:numPr>
                <w:ilvl w:val="0"/>
                <w:numId w:val="19"/>
              </w:numPr>
              <w:ind w:left="497" w:hanging="283"/>
              <w:jc w:val="both"/>
              <w:rPr>
                <w:rFonts w:ascii="Tahoma" w:hAnsi="Tahoma" w:cs="Tahoma"/>
                <w:color w:val="1F497D" w:themeColor="text2"/>
                <w:sz w:val="18"/>
                <w:szCs w:val="18"/>
              </w:rPr>
            </w:pPr>
            <w:r w:rsidRPr="000F0B3F">
              <w:rPr>
                <w:rFonts w:ascii="Tahoma" w:hAnsi="Tahoma" w:cs="Tahoma"/>
                <w:color w:val="1F497D" w:themeColor="text2"/>
                <w:sz w:val="18"/>
                <w:szCs w:val="18"/>
              </w:rPr>
              <w:t>Grado de protección mayor o igual IP 55, con chapa de seguridad.</w:t>
            </w:r>
          </w:p>
          <w:p w14:paraId="4567928F" w14:textId="77777777" w:rsidR="007429D1" w:rsidRPr="000F0B3F" w:rsidRDefault="007429D1" w:rsidP="00594FBE">
            <w:pPr>
              <w:numPr>
                <w:ilvl w:val="0"/>
                <w:numId w:val="19"/>
              </w:numPr>
              <w:ind w:left="497" w:hanging="283"/>
              <w:jc w:val="both"/>
              <w:rPr>
                <w:rFonts w:ascii="Tahoma" w:hAnsi="Tahoma" w:cs="Tahoma"/>
                <w:color w:val="1F497D" w:themeColor="text2"/>
                <w:sz w:val="18"/>
                <w:szCs w:val="18"/>
                <w:lang w:eastAsia="es-BO"/>
              </w:rPr>
            </w:pPr>
            <w:r w:rsidRPr="000F0B3F">
              <w:rPr>
                <w:rFonts w:ascii="Tahoma" w:hAnsi="Tahoma" w:cs="Tahoma"/>
                <w:bCs/>
                <w:color w:val="1F497D" w:themeColor="text2"/>
                <w:sz w:val="18"/>
                <w:szCs w:val="18"/>
              </w:rPr>
              <w:t>Protección de transientes de segundo nivel (</w:t>
            </w:r>
            <w:r w:rsidRPr="000F0B3F">
              <w:rPr>
                <w:rFonts w:ascii="Tahoma" w:hAnsi="Tahoma" w:cs="Tahoma"/>
                <w:color w:val="1F497D" w:themeColor="text2"/>
                <w:sz w:val="18"/>
                <w:szCs w:val="18"/>
              </w:rPr>
              <w:t>20 KA, curva 8/20ms, 1.5KV).</w:t>
            </w:r>
            <w:r w:rsidRPr="000F0B3F">
              <w:rPr>
                <w:rFonts w:ascii="Tahoma" w:hAnsi="Tahoma" w:cs="Tahoma"/>
                <w:bCs/>
                <w:color w:val="1F497D" w:themeColor="text2"/>
                <w:sz w:val="18"/>
                <w:szCs w:val="18"/>
              </w:rPr>
              <w:t xml:space="preserve"> </w:t>
            </w:r>
          </w:p>
          <w:p w14:paraId="316E414E" w14:textId="0F01FDDF" w:rsidR="007429D1" w:rsidRPr="000F0B3F" w:rsidRDefault="007429D1" w:rsidP="00594FBE">
            <w:pPr>
              <w:numPr>
                <w:ilvl w:val="0"/>
                <w:numId w:val="19"/>
              </w:numPr>
              <w:ind w:left="497" w:hanging="283"/>
              <w:jc w:val="both"/>
              <w:rPr>
                <w:rFonts w:ascii="Tahoma" w:hAnsi="Tahoma" w:cs="Tahoma"/>
                <w:color w:val="1F497D" w:themeColor="text2"/>
                <w:sz w:val="18"/>
                <w:szCs w:val="18"/>
                <w:lang w:eastAsia="es-BO"/>
              </w:rPr>
            </w:pPr>
            <w:r>
              <w:rPr>
                <w:rFonts w:ascii="Tahoma" w:hAnsi="Tahoma" w:cs="Tahoma"/>
                <w:bCs/>
                <w:color w:val="1F497D" w:themeColor="text2"/>
                <w:sz w:val="18"/>
                <w:szCs w:val="18"/>
              </w:rPr>
              <w:t>Cargador estático de baterías</w:t>
            </w:r>
            <w:r w:rsidRPr="000F0B3F">
              <w:rPr>
                <w:rFonts w:ascii="Tahoma" w:hAnsi="Tahoma" w:cs="Tahoma"/>
                <w:bCs/>
                <w:color w:val="1F497D" w:themeColor="text2"/>
                <w:sz w:val="18"/>
                <w:szCs w:val="18"/>
              </w:rPr>
              <w:t xml:space="preserve"> de recarga automática.</w:t>
            </w:r>
            <w:ins w:id="5" w:author="Benjamin Nelson Mamani Laruta" w:date="2017-05-12T17:16:00Z">
              <w:r w:rsidR="00A84F01">
                <w:rPr>
                  <w:rFonts w:ascii="Tahoma" w:hAnsi="Tahoma" w:cs="Tahoma"/>
                  <w:bCs/>
                  <w:color w:val="1F497D" w:themeColor="text2"/>
                  <w:sz w:val="18"/>
                  <w:szCs w:val="18"/>
                </w:rPr>
                <w:t xml:space="preserve"> </w:t>
              </w:r>
            </w:ins>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CC2081"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07E687" w14:textId="77777777" w:rsidR="007429D1" w:rsidRDefault="007429D1" w:rsidP="00594FBE">
            <w:pPr>
              <w:jc w:val="center"/>
            </w:pPr>
          </w:p>
        </w:tc>
        <w:tc>
          <w:tcPr>
            <w:tcW w:w="79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23B804" w14:textId="77777777" w:rsidR="007429D1" w:rsidRDefault="007429D1" w:rsidP="00594FBE">
            <w:pPr>
              <w:jc w:val="center"/>
            </w:pPr>
          </w:p>
        </w:tc>
      </w:tr>
    </w:tbl>
    <w:p w14:paraId="3C3EEF7D" w14:textId="77777777" w:rsidR="007429D1" w:rsidRDefault="007429D1" w:rsidP="007429D1">
      <w:pPr>
        <w:rPr>
          <w:rFonts w:ascii="Arial" w:hAnsi="Arial" w:cs="Arial"/>
          <w:i/>
          <w:sz w:val="10"/>
          <w:szCs w:val="10"/>
          <w:lang w:val="es-BO"/>
        </w:rPr>
      </w:pPr>
    </w:p>
    <w:p w14:paraId="6255B094" w14:textId="77777777" w:rsidR="002601D2" w:rsidRDefault="002601D2" w:rsidP="007429D1">
      <w:pPr>
        <w:rPr>
          <w:rFonts w:ascii="Arial" w:hAnsi="Arial" w:cs="Arial"/>
          <w:i/>
          <w:sz w:val="10"/>
          <w:szCs w:val="10"/>
          <w:lang w:val="es-BO"/>
        </w:rPr>
      </w:pPr>
    </w:p>
    <w:p w14:paraId="55765331" w14:textId="77777777" w:rsidR="007429D1" w:rsidRDefault="007429D1" w:rsidP="005A26F7">
      <w:pPr>
        <w:pStyle w:val="Prrafodelista"/>
        <w:numPr>
          <w:ilvl w:val="1"/>
          <w:numId w:val="66"/>
        </w:numPr>
        <w:shd w:val="clear" w:color="auto" w:fill="FFFFFF" w:themeFill="background1"/>
        <w:rPr>
          <w:rFonts w:ascii="Tahoma" w:hAnsi="Tahoma" w:cs="Tahoma"/>
          <w:b/>
          <w:color w:val="004990"/>
          <w:sz w:val="22"/>
          <w:szCs w:val="22"/>
        </w:rPr>
      </w:pPr>
      <w:r w:rsidRPr="003F63A5">
        <w:rPr>
          <w:rFonts w:ascii="Tahoma" w:hAnsi="Tahoma" w:cs="Tahoma"/>
          <w:b/>
          <w:color w:val="004990"/>
          <w:sz w:val="22"/>
          <w:szCs w:val="22"/>
        </w:rPr>
        <w:t>MATERIALES A UTILIZARCE EN LA INSTALACIÓN.</w:t>
      </w:r>
    </w:p>
    <w:p w14:paraId="37627543" w14:textId="77777777" w:rsidR="007429D1" w:rsidRPr="003F63A5" w:rsidRDefault="007429D1" w:rsidP="007429D1">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5326"/>
        <w:gridCol w:w="1040"/>
        <w:gridCol w:w="779"/>
        <w:gridCol w:w="1429"/>
        <w:gridCol w:w="14"/>
      </w:tblGrid>
      <w:tr w:rsidR="007429D1" w:rsidRPr="009C2DE5" w14:paraId="6B64C442" w14:textId="77777777" w:rsidTr="00594FBE">
        <w:trPr>
          <w:gridAfter w:val="1"/>
          <w:wAfter w:w="8" w:type="pct"/>
          <w:trHeight w:val="277"/>
          <w:tblHeader/>
        </w:trPr>
        <w:tc>
          <w:tcPr>
            <w:tcW w:w="3761"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7396BD9" w14:textId="77777777" w:rsidR="007429D1" w:rsidRPr="00D90848" w:rsidRDefault="007429D1" w:rsidP="00594FBE">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230"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0EB3BDF" w14:textId="77777777" w:rsidR="007429D1" w:rsidRPr="00D90848" w:rsidRDefault="007429D1" w:rsidP="00594FBE">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7429D1" w:rsidRPr="009C2DE5" w14:paraId="44068160" w14:textId="77777777" w:rsidTr="00594FBE">
        <w:trPr>
          <w:gridAfter w:val="1"/>
          <w:wAfter w:w="8" w:type="pct"/>
          <w:trHeight w:val="281"/>
          <w:tblHeader/>
        </w:trPr>
        <w:tc>
          <w:tcPr>
            <w:tcW w:w="318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3CA078C" w14:textId="77777777" w:rsidR="007429D1" w:rsidRPr="00D90848" w:rsidRDefault="007429D1" w:rsidP="00594FBE">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579"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48904B2B" w14:textId="77777777" w:rsidR="007429D1" w:rsidRPr="00D90848" w:rsidRDefault="007429D1" w:rsidP="00594FBE">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23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2A08B22" w14:textId="77777777" w:rsidR="007429D1" w:rsidRPr="00D90848" w:rsidRDefault="007429D1" w:rsidP="00594FBE">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7429D1" w:rsidRPr="009C2DE5" w14:paraId="40630765" w14:textId="77777777" w:rsidTr="00594FBE">
        <w:trPr>
          <w:trHeight w:val="347"/>
          <w:tblHeader/>
        </w:trPr>
        <w:tc>
          <w:tcPr>
            <w:tcW w:w="217"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489E1A8A" w14:textId="77777777" w:rsidR="007429D1" w:rsidRPr="00D90848" w:rsidRDefault="007429D1" w:rsidP="00594FBE">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296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746CF1BA" w14:textId="77777777" w:rsidR="007429D1" w:rsidRPr="00D90848" w:rsidRDefault="007429D1" w:rsidP="00594FBE">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579"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282655C" w14:textId="77777777" w:rsidR="007429D1" w:rsidRPr="00D90848" w:rsidRDefault="007429D1" w:rsidP="00594FBE">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43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F772668" w14:textId="77777777" w:rsidR="007429D1" w:rsidRPr="00D90848" w:rsidRDefault="007429D1" w:rsidP="00594FBE">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804" w:type="pct"/>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14:paraId="09092F2A" w14:textId="77777777" w:rsidR="007429D1" w:rsidRPr="00D90848" w:rsidRDefault="007429D1" w:rsidP="00594FBE">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7429D1" w:rsidRPr="009C2DE5" w14:paraId="3EAF0EEC" w14:textId="77777777" w:rsidTr="00594FBE">
        <w:trPr>
          <w:trHeight w:val="518"/>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1F7CD1" w14:textId="77777777" w:rsidR="007429D1" w:rsidRPr="00A871A0" w:rsidRDefault="007429D1" w:rsidP="00594FBE">
            <w:pPr>
              <w:jc w:val="center"/>
              <w:rPr>
                <w:rFonts w:ascii="Tahoma" w:hAnsi="Tahoma" w:cs="Tahoma"/>
                <w:color w:val="1F497E"/>
                <w:lang w:eastAsia="es-BO"/>
              </w:rPr>
            </w:pPr>
            <w:r>
              <w:rPr>
                <w:rFonts w:ascii="Tahoma" w:hAnsi="Tahoma" w:cs="Tahoma"/>
                <w:color w:val="1F497E"/>
                <w:lang w:eastAsia="es-BO"/>
              </w:rPr>
              <w:t>F5</w:t>
            </w:r>
          </w:p>
        </w:tc>
        <w:tc>
          <w:tcPr>
            <w:tcW w:w="29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D043091" w14:textId="77777777" w:rsidR="007429D1" w:rsidRDefault="007429D1" w:rsidP="00594FBE">
            <w:pPr>
              <w:jc w:val="both"/>
              <w:rPr>
                <w:rFonts w:ascii="Tahoma" w:hAnsi="Tahoma" w:cs="Tahoma"/>
                <w:color w:val="1F497E"/>
                <w:sz w:val="18"/>
                <w:szCs w:val="18"/>
              </w:rPr>
            </w:pPr>
            <w:r w:rsidRPr="008C0BAC">
              <w:rPr>
                <w:rFonts w:ascii="Tahoma" w:hAnsi="Tahoma" w:cs="Tahoma"/>
                <w:color w:val="1F497E"/>
                <w:sz w:val="18"/>
                <w:szCs w:val="18"/>
              </w:rPr>
              <w:t>Para cables:</w:t>
            </w:r>
            <w:r>
              <w:rPr>
                <w:rFonts w:ascii="Tahoma" w:hAnsi="Tahoma" w:cs="Tahoma"/>
                <w:color w:val="1F497E"/>
                <w:sz w:val="18"/>
                <w:szCs w:val="18"/>
              </w:rPr>
              <w:t xml:space="preserve"> cumplimiento de las</w:t>
            </w:r>
            <w:r w:rsidRPr="008C0BAC">
              <w:rPr>
                <w:rFonts w:ascii="Tahoma" w:hAnsi="Tahoma" w:cs="Tahoma"/>
                <w:color w:val="1F497E"/>
                <w:sz w:val="18"/>
                <w:szCs w:val="18"/>
              </w:rPr>
              <w:t xml:space="preserve"> Norma</w:t>
            </w:r>
            <w:r>
              <w:rPr>
                <w:rFonts w:ascii="Tahoma" w:hAnsi="Tahoma" w:cs="Tahoma"/>
                <w:color w:val="1F497E"/>
                <w:sz w:val="18"/>
                <w:szCs w:val="18"/>
              </w:rPr>
              <w:t>s</w:t>
            </w:r>
            <w:r w:rsidRPr="008C0BAC">
              <w:rPr>
                <w:rFonts w:ascii="Tahoma" w:hAnsi="Tahoma" w:cs="Tahoma"/>
                <w:color w:val="1F497E"/>
                <w:sz w:val="18"/>
                <w:szCs w:val="18"/>
              </w:rPr>
              <w:t xml:space="preserve"> NBR 247, IEC 60228, 60227, 60332 u otras </w:t>
            </w:r>
            <w:r>
              <w:rPr>
                <w:rFonts w:ascii="Tahoma" w:hAnsi="Tahoma" w:cs="Tahoma"/>
                <w:color w:val="1F497E"/>
                <w:sz w:val="18"/>
                <w:szCs w:val="18"/>
              </w:rPr>
              <w:t xml:space="preserve">Normas equivalentes, indicar marca y procedencia. </w:t>
            </w:r>
          </w:p>
          <w:p w14:paraId="24C8384B" w14:textId="77777777" w:rsidR="007429D1" w:rsidRPr="008C0BAC" w:rsidRDefault="007429D1" w:rsidP="00594FBE">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7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0245469" w14:textId="77777777" w:rsidR="007429D1" w:rsidRPr="00043221" w:rsidRDefault="007429D1" w:rsidP="00594FBE">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8E1D7F">
              <w:rPr>
                <w:rFonts w:ascii="Tahoma" w:hAnsi="Tahoma" w:cs="Tahoma"/>
                <w:color w:val="004990"/>
                <w:sz w:val="18"/>
                <w:szCs w:val="18"/>
              </w:rPr>
            </w:r>
            <w:r w:rsidR="008E1D7F">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4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C71EB3" w14:textId="77777777" w:rsidR="007429D1" w:rsidRDefault="007429D1" w:rsidP="00594FBE">
            <w:pPr>
              <w:jc w:val="center"/>
            </w:pPr>
          </w:p>
        </w:tc>
        <w:tc>
          <w:tcPr>
            <w:tcW w:w="804"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DF1C211" w14:textId="77777777" w:rsidR="007429D1" w:rsidRDefault="007429D1" w:rsidP="00594FBE">
            <w:pPr>
              <w:jc w:val="center"/>
            </w:pPr>
          </w:p>
        </w:tc>
      </w:tr>
      <w:tr w:rsidR="007429D1" w:rsidRPr="009C2DE5" w14:paraId="248B2FF7" w14:textId="77777777" w:rsidTr="00594FBE">
        <w:trPr>
          <w:trHeight w:val="57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DC3A3E" w14:textId="77777777" w:rsidR="007429D1" w:rsidRPr="00A871A0" w:rsidRDefault="007429D1" w:rsidP="00594FBE">
            <w:pPr>
              <w:jc w:val="center"/>
              <w:rPr>
                <w:rFonts w:ascii="Tahoma" w:hAnsi="Tahoma" w:cs="Tahoma"/>
                <w:color w:val="1F497E"/>
                <w:lang w:eastAsia="es-BO"/>
              </w:rPr>
            </w:pPr>
            <w:r>
              <w:rPr>
                <w:rFonts w:ascii="Tahoma" w:hAnsi="Tahoma" w:cs="Tahoma"/>
                <w:color w:val="1F497E"/>
                <w:lang w:eastAsia="es-BO"/>
              </w:rPr>
              <w:t>F6</w:t>
            </w:r>
          </w:p>
        </w:tc>
        <w:tc>
          <w:tcPr>
            <w:tcW w:w="29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B33372" w14:textId="77777777" w:rsidR="007429D1" w:rsidRDefault="007429D1" w:rsidP="00594FBE">
            <w:pPr>
              <w:jc w:val="both"/>
              <w:rPr>
                <w:rFonts w:ascii="Tahoma" w:hAnsi="Tahoma" w:cs="Tahoma"/>
                <w:color w:val="1F497E"/>
                <w:sz w:val="18"/>
                <w:szCs w:val="18"/>
              </w:rPr>
            </w:pPr>
            <w:r w:rsidRPr="008C0BAC">
              <w:rPr>
                <w:rFonts w:ascii="Tahoma" w:hAnsi="Tahoma" w:cs="Tahoma"/>
                <w:color w:val="1F497E"/>
                <w:sz w:val="18"/>
                <w:szCs w:val="18"/>
              </w:rPr>
              <w:t xml:space="preserve">Para termomagnéticos: </w:t>
            </w:r>
            <w:r>
              <w:rPr>
                <w:rFonts w:ascii="Tahoma" w:hAnsi="Tahoma" w:cs="Tahoma"/>
                <w:color w:val="1F497E"/>
                <w:sz w:val="18"/>
                <w:szCs w:val="18"/>
              </w:rPr>
              <w:t>C</w:t>
            </w:r>
            <w:r w:rsidRPr="008C0BAC">
              <w:rPr>
                <w:rFonts w:ascii="Tahoma" w:hAnsi="Tahoma" w:cs="Tahoma"/>
                <w:color w:val="1F497E"/>
                <w:sz w:val="18"/>
                <w:szCs w:val="18"/>
              </w:rPr>
              <w:t>onforme a norma IEC 60947</w:t>
            </w:r>
            <w:r>
              <w:rPr>
                <w:rFonts w:ascii="Tahoma" w:hAnsi="Tahoma" w:cs="Tahoma"/>
                <w:color w:val="1F497E"/>
                <w:sz w:val="18"/>
                <w:szCs w:val="18"/>
              </w:rPr>
              <w:t xml:space="preserve"> </w:t>
            </w:r>
            <w:r w:rsidRPr="008C0BAC">
              <w:rPr>
                <w:rFonts w:ascii="Tahoma" w:hAnsi="Tahoma" w:cs="Tahoma"/>
                <w:color w:val="1F497E"/>
                <w:sz w:val="18"/>
                <w:szCs w:val="18"/>
              </w:rPr>
              <w:t xml:space="preserve">u otras </w:t>
            </w:r>
            <w:r>
              <w:rPr>
                <w:rFonts w:ascii="Tahoma" w:hAnsi="Tahoma" w:cs="Tahoma"/>
                <w:color w:val="1F497E"/>
                <w:sz w:val="18"/>
                <w:szCs w:val="18"/>
              </w:rPr>
              <w:t>N</w:t>
            </w:r>
            <w:r w:rsidRPr="008C0BAC">
              <w:rPr>
                <w:rFonts w:ascii="Tahoma" w:hAnsi="Tahoma" w:cs="Tahoma"/>
                <w:color w:val="1F497E"/>
                <w:sz w:val="18"/>
                <w:szCs w:val="18"/>
              </w:rPr>
              <w:t>ormas equivalentes,</w:t>
            </w:r>
            <w:r>
              <w:rPr>
                <w:rFonts w:ascii="Tahoma" w:hAnsi="Tahoma" w:cs="Tahoma"/>
                <w:color w:val="1F497E"/>
                <w:sz w:val="18"/>
                <w:szCs w:val="18"/>
              </w:rPr>
              <w:t xml:space="preserve"> indicar marca y procedencia. </w:t>
            </w:r>
          </w:p>
          <w:p w14:paraId="00C94481" w14:textId="77777777" w:rsidR="007429D1" w:rsidRPr="008C0BAC" w:rsidRDefault="007429D1" w:rsidP="00594FBE">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7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55C328" w14:textId="77777777" w:rsidR="007429D1" w:rsidRPr="009C2DE5" w:rsidRDefault="007429D1" w:rsidP="00594FB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1D7F">
              <w:rPr>
                <w:rFonts w:ascii="Tahoma" w:hAnsi="Tahoma" w:cs="Tahoma"/>
                <w:color w:val="004990"/>
                <w:sz w:val="18"/>
                <w:szCs w:val="18"/>
              </w:rPr>
            </w:r>
            <w:r w:rsidR="008E1D7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2CBB83" w14:textId="77777777" w:rsidR="007429D1" w:rsidRDefault="007429D1" w:rsidP="00594FBE">
            <w:pPr>
              <w:jc w:val="center"/>
            </w:pPr>
          </w:p>
        </w:tc>
        <w:tc>
          <w:tcPr>
            <w:tcW w:w="804"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42257B3" w14:textId="77777777" w:rsidR="007429D1" w:rsidRDefault="007429D1" w:rsidP="00594FBE">
            <w:pPr>
              <w:jc w:val="center"/>
            </w:pPr>
          </w:p>
        </w:tc>
      </w:tr>
      <w:tr w:rsidR="007429D1" w:rsidRPr="009C2DE5" w14:paraId="4904FA18" w14:textId="77777777" w:rsidTr="00594FBE">
        <w:trPr>
          <w:trHeight w:val="564"/>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BBEA94" w14:textId="77777777" w:rsidR="007429D1" w:rsidRPr="00A871A0" w:rsidRDefault="007429D1" w:rsidP="00594FBE">
            <w:pPr>
              <w:jc w:val="center"/>
              <w:rPr>
                <w:rFonts w:ascii="Tahoma" w:hAnsi="Tahoma" w:cs="Tahoma"/>
                <w:color w:val="1F497E"/>
                <w:lang w:eastAsia="es-BO"/>
              </w:rPr>
            </w:pPr>
            <w:r>
              <w:rPr>
                <w:rFonts w:ascii="Tahoma" w:hAnsi="Tahoma" w:cs="Tahoma"/>
                <w:color w:val="1F497E"/>
                <w:lang w:eastAsia="es-BO"/>
              </w:rPr>
              <w:t>F7</w:t>
            </w:r>
          </w:p>
        </w:tc>
        <w:tc>
          <w:tcPr>
            <w:tcW w:w="29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622ED0E" w14:textId="77777777" w:rsidR="007429D1" w:rsidRDefault="007429D1" w:rsidP="00594FBE">
            <w:pPr>
              <w:jc w:val="both"/>
              <w:rPr>
                <w:rFonts w:ascii="Tahoma" w:hAnsi="Tahoma" w:cs="Tahoma"/>
                <w:color w:val="1F497E"/>
                <w:sz w:val="18"/>
                <w:szCs w:val="18"/>
              </w:rPr>
            </w:pPr>
            <w:r w:rsidRPr="008C0BAC">
              <w:rPr>
                <w:rFonts w:ascii="Tahoma" w:hAnsi="Tahoma" w:cs="Tahoma"/>
                <w:color w:val="1F497E"/>
                <w:sz w:val="18"/>
                <w:szCs w:val="18"/>
              </w:rPr>
              <w:t xml:space="preserve">Para </w:t>
            </w:r>
            <w:r w:rsidRPr="00A35912">
              <w:rPr>
                <w:rFonts w:ascii="Tahoma" w:hAnsi="Tahoma" w:cs="Tahoma"/>
                <w:bCs/>
                <w:color w:val="1F497E"/>
                <w:sz w:val="18"/>
                <w:szCs w:val="18"/>
              </w:rPr>
              <w:t xml:space="preserve">protección </w:t>
            </w:r>
            <w:r>
              <w:rPr>
                <w:rFonts w:ascii="Tahoma" w:hAnsi="Tahoma" w:cs="Tahoma"/>
                <w:bCs/>
                <w:color w:val="1F497E"/>
                <w:sz w:val="18"/>
                <w:szCs w:val="18"/>
              </w:rPr>
              <w:t xml:space="preserve">contra </w:t>
            </w:r>
            <w:r w:rsidRPr="00A35912">
              <w:rPr>
                <w:rFonts w:ascii="Tahoma" w:hAnsi="Tahoma" w:cs="Tahoma"/>
                <w:bCs/>
                <w:color w:val="1F497E"/>
                <w:sz w:val="18"/>
                <w:szCs w:val="18"/>
              </w:rPr>
              <w:t>trans</w:t>
            </w:r>
            <w:r>
              <w:rPr>
                <w:rFonts w:ascii="Tahoma" w:hAnsi="Tahoma" w:cs="Tahoma"/>
                <w:bCs/>
                <w:color w:val="1F497E"/>
                <w:sz w:val="18"/>
                <w:szCs w:val="18"/>
              </w:rPr>
              <w:t>iente</w:t>
            </w:r>
            <w:r w:rsidRPr="008C0BAC">
              <w:rPr>
                <w:rFonts w:ascii="Tahoma" w:hAnsi="Tahoma" w:cs="Tahoma"/>
                <w:color w:val="1F497E"/>
                <w:sz w:val="18"/>
                <w:szCs w:val="18"/>
              </w:rPr>
              <w:t>: cumpl</w:t>
            </w:r>
            <w:r>
              <w:rPr>
                <w:rFonts w:ascii="Tahoma" w:hAnsi="Tahoma" w:cs="Tahoma"/>
                <w:color w:val="1F497E"/>
                <w:sz w:val="18"/>
                <w:szCs w:val="18"/>
              </w:rPr>
              <w:t xml:space="preserve">imiento de </w:t>
            </w:r>
            <w:r w:rsidRPr="008C0BAC">
              <w:rPr>
                <w:rFonts w:ascii="Tahoma" w:hAnsi="Tahoma" w:cs="Tahoma"/>
                <w:color w:val="1F497E"/>
                <w:sz w:val="18"/>
                <w:szCs w:val="18"/>
              </w:rPr>
              <w:t xml:space="preserve">la </w:t>
            </w:r>
            <w:r>
              <w:rPr>
                <w:rFonts w:ascii="Tahoma" w:hAnsi="Tahoma" w:cs="Tahoma"/>
                <w:color w:val="1F497E"/>
                <w:sz w:val="18"/>
                <w:szCs w:val="18"/>
              </w:rPr>
              <w:t>N</w:t>
            </w:r>
            <w:r w:rsidRPr="008C0BAC">
              <w:rPr>
                <w:rFonts w:ascii="Tahoma" w:hAnsi="Tahoma" w:cs="Tahoma"/>
                <w:color w:val="1F497E"/>
                <w:sz w:val="18"/>
                <w:szCs w:val="18"/>
              </w:rPr>
              <w:t>orma IEC 61643</w:t>
            </w:r>
            <w:r>
              <w:rPr>
                <w:rFonts w:ascii="Tahoma" w:hAnsi="Tahoma" w:cs="Tahoma"/>
                <w:color w:val="1F497E"/>
                <w:sz w:val="18"/>
                <w:szCs w:val="18"/>
              </w:rPr>
              <w:t xml:space="preserve"> </w:t>
            </w:r>
            <w:r w:rsidRPr="008C0BAC">
              <w:rPr>
                <w:rFonts w:ascii="Tahoma" w:hAnsi="Tahoma" w:cs="Tahoma"/>
                <w:color w:val="1F497E"/>
                <w:sz w:val="18"/>
                <w:szCs w:val="18"/>
              </w:rPr>
              <w:t xml:space="preserve">u otras </w:t>
            </w:r>
            <w:r>
              <w:rPr>
                <w:rFonts w:ascii="Tahoma" w:hAnsi="Tahoma" w:cs="Tahoma"/>
                <w:color w:val="1F497E"/>
                <w:sz w:val="18"/>
                <w:szCs w:val="18"/>
              </w:rPr>
              <w:t xml:space="preserve">Normas equivalentes, indicar marca y procedencia. </w:t>
            </w:r>
          </w:p>
          <w:p w14:paraId="64ED2240" w14:textId="77777777" w:rsidR="007429D1" w:rsidRPr="00166F60" w:rsidRDefault="007429D1" w:rsidP="00594FBE">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7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47EE3A" w14:textId="77777777" w:rsidR="007429D1" w:rsidRPr="009C2DE5" w:rsidRDefault="007429D1" w:rsidP="00594FB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1D7F">
              <w:rPr>
                <w:rFonts w:ascii="Tahoma" w:hAnsi="Tahoma" w:cs="Tahoma"/>
                <w:color w:val="004990"/>
                <w:sz w:val="18"/>
                <w:szCs w:val="18"/>
              </w:rPr>
            </w:r>
            <w:r w:rsidR="008E1D7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8B265F" w14:textId="77777777" w:rsidR="007429D1" w:rsidRDefault="007429D1" w:rsidP="00594FBE">
            <w:pPr>
              <w:jc w:val="center"/>
            </w:pPr>
          </w:p>
        </w:tc>
        <w:tc>
          <w:tcPr>
            <w:tcW w:w="804"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74BFBBA" w14:textId="77777777" w:rsidR="007429D1" w:rsidRDefault="007429D1" w:rsidP="00594FBE">
            <w:pPr>
              <w:jc w:val="center"/>
            </w:pPr>
          </w:p>
        </w:tc>
      </w:tr>
    </w:tbl>
    <w:p w14:paraId="5EFB374B" w14:textId="77777777" w:rsidR="007429D1" w:rsidRDefault="007429D1" w:rsidP="007429D1">
      <w:pPr>
        <w:pStyle w:val="Prrafodelista"/>
        <w:shd w:val="clear" w:color="auto" w:fill="FFFFFF" w:themeFill="background1"/>
        <w:ind w:left="1080"/>
        <w:rPr>
          <w:rFonts w:ascii="Tahoma" w:hAnsi="Tahoma" w:cs="Tahoma"/>
          <w:b/>
          <w:color w:val="1F497D" w:themeColor="text2"/>
          <w:sz w:val="12"/>
          <w:szCs w:val="22"/>
        </w:rPr>
      </w:pPr>
    </w:p>
    <w:p w14:paraId="6CBED680" w14:textId="77777777" w:rsidR="007429D1" w:rsidRDefault="007429D1" w:rsidP="007429D1">
      <w:pPr>
        <w:pStyle w:val="Prrafodelista"/>
        <w:shd w:val="clear" w:color="auto" w:fill="FFFFFF" w:themeFill="background1"/>
        <w:ind w:left="1080"/>
        <w:rPr>
          <w:rFonts w:ascii="Tahoma" w:hAnsi="Tahoma" w:cs="Tahoma"/>
          <w:b/>
          <w:color w:val="1F497D" w:themeColor="text2"/>
          <w:sz w:val="12"/>
          <w:szCs w:val="22"/>
        </w:rPr>
      </w:pPr>
    </w:p>
    <w:p w14:paraId="7037E821" w14:textId="77777777" w:rsidR="007429D1" w:rsidRDefault="007429D1" w:rsidP="005A26F7">
      <w:pPr>
        <w:pStyle w:val="Prrafodelista"/>
        <w:numPr>
          <w:ilvl w:val="1"/>
          <w:numId w:val="66"/>
        </w:numPr>
        <w:shd w:val="clear" w:color="auto" w:fill="FFFFFF" w:themeFill="background1"/>
        <w:rPr>
          <w:rFonts w:ascii="Tahoma" w:hAnsi="Tahoma" w:cs="Tahoma"/>
          <w:b/>
          <w:color w:val="004990"/>
          <w:sz w:val="22"/>
          <w:szCs w:val="22"/>
        </w:rPr>
      </w:pPr>
      <w:r w:rsidRPr="003F63A5">
        <w:rPr>
          <w:rFonts w:ascii="Tahoma" w:hAnsi="Tahoma" w:cs="Tahoma"/>
          <w:b/>
          <w:color w:val="004990"/>
          <w:sz w:val="22"/>
          <w:szCs w:val="22"/>
        </w:rPr>
        <w:t>SERVICIOS DE INSTALACIÓN.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5335"/>
        <w:gridCol w:w="1041"/>
        <w:gridCol w:w="781"/>
        <w:gridCol w:w="1431"/>
      </w:tblGrid>
      <w:tr w:rsidR="007429D1" w:rsidRPr="00363D85" w14:paraId="53EE1266" w14:textId="77777777" w:rsidTr="00594FBE">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BD12F1A"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308CEB1"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5A65B314" w14:textId="77777777" w:rsidTr="00594FBE">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F44B270"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SERVICIOS DE INSTALACIÓN</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7E554B"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E9AF996"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3D6ED3BF" w14:textId="77777777" w:rsidTr="00594FBE">
        <w:trPr>
          <w:trHeight w:val="347"/>
          <w:tblHeader/>
        </w:trPr>
        <w:tc>
          <w:tcPr>
            <w:tcW w:w="217"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A93D9F7"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7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51D8815"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8FA860A"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DF5037F"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B94257C"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67C576E5" w14:textId="77777777" w:rsidTr="00594FBE">
        <w:trPr>
          <w:trHeight w:val="193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BE2E16" w14:textId="77777777" w:rsidR="007429D1" w:rsidRPr="00AC3062" w:rsidRDefault="007429D1" w:rsidP="00594FBE">
            <w:pPr>
              <w:jc w:val="center"/>
              <w:rPr>
                <w:rFonts w:ascii="Tahoma" w:hAnsi="Tahoma" w:cs="Tahoma"/>
                <w:color w:val="004990"/>
                <w:lang w:eastAsia="es-BO"/>
              </w:rPr>
            </w:pPr>
            <w:r>
              <w:rPr>
                <w:rFonts w:ascii="Tahoma" w:hAnsi="Tahoma" w:cs="Tahoma"/>
                <w:color w:val="004990"/>
                <w:lang w:eastAsia="es-BO"/>
              </w:rPr>
              <w:t>F8</w:t>
            </w:r>
          </w:p>
        </w:tc>
        <w:tc>
          <w:tcPr>
            <w:tcW w:w="297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FAEAD2" w14:textId="77777777" w:rsidR="007429D1" w:rsidRPr="00A35912" w:rsidRDefault="007429D1" w:rsidP="00594FBE">
            <w:pPr>
              <w:pStyle w:val="Prrafodelista"/>
              <w:autoSpaceDE w:val="0"/>
              <w:autoSpaceDN w:val="0"/>
              <w:adjustRightInd w:val="0"/>
              <w:spacing w:line="276" w:lineRule="auto"/>
              <w:ind w:left="0"/>
              <w:jc w:val="both"/>
              <w:rPr>
                <w:rFonts w:ascii="Tahoma" w:hAnsi="Tahoma" w:cs="Tahoma"/>
                <w:bCs/>
                <w:color w:val="1F497E"/>
                <w:sz w:val="18"/>
                <w:szCs w:val="18"/>
              </w:rPr>
            </w:pPr>
            <w:r w:rsidRPr="00A35912">
              <w:rPr>
                <w:rFonts w:ascii="Tahoma" w:hAnsi="Tahoma" w:cs="Tahoma"/>
                <w:bCs/>
                <w:color w:val="1F497E"/>
                <w:sz w:val="18"/>
                <w:szCs w:val="18"/>
              </w:rPr>
              <w:t xml:space="preserve">La instalación de cada grupo </w:t>
            </w:r>
            <w:r>
              <w:rPr>
                <w:rFonts w:ascii="Tahoma" w:hAnsi="Tahoma" w:cs="Tahoma"/>
                <w:bCs/>
                <w:color w:val="1F497E"/>
                <w:sz w:val="18"/>
                <w:szCs w:val="18"/>
              </w:rPr>
              <w:t>electrógeno</w:t>
            </w:r>
            <w:r w:rsidRPr="00A35912">
              <w:rPr>
                <w:rFonts w:ascii="Tahoma" w:hAnsi="Tahoma" w:cs="Tahoma"/>
                <w:bCs/>
                <w:color w:val="1F497E"/>
                <w:sz w:val="18"/>
                <w:szCs w:val="18"/>
              </w:rPr>
              <w:t>, ATS, rectificador, banco de baterías,  PDU, tableros de distribución AC</w:t>
            </w:r>
            <w:r>
              <w:rPr>
                <w:rFonts w:ascii="Tahoma" w:hAnsi="Tahoma" w:cs="Tahoma"/>
                <w:bCs/>
                <w:color w:val="1F497E"/>
                <w:sz w:val="18"/>
                <w:szCs w:val="18"/>
              </w:rPr>
              <w:t>, gabinetes y losas</w:t>
            </w:r>
            <w:r w:rsidRPr="00A35912">
              <w:rPr>
                <w:rFonts w:ascii="Tahoma" w:hAnsi="Tahoma" w:cs="Tahoma"/>
                <w:bCs/>
                <w:color w:val="1F497E"/>
                <w:sz w:val="18"/>
                <w:szCs w:val="18"/>
              </w:rPr>
              <w:t xml:space="preserve">, está sujeta a la coordinación con personal de </w:t>
            </w:r>
            <w:r>
              <w:rPr>
                <w:rFonts w:ascii="Tahoma" w:hAnsi="Tahoma" w:cs="Tahoma"/>
                <w:bCs/>
                <w:color w:val="1F497E"/>
                <w:sz w:val="18"/>
                <w:szCs w:val="18"/>
              </w:rPr>
              <w:t>ENTEL</w:t>
            </w:r>
            <w:r w:rsidRPr="00A35912">
              <w:rPr>
                <w:rFonts w:ascii="Tahoma" w:hAnsi="Tahoma" w:cs="Tahoma"/>
                <w:bCs/>
                <w:color w:val="1F497E"/>
                <w:sz w:val="18"/>
                <w:szCs w:val="18"/>
              </w:rPr>
              <w:t xml:space="preserve"> S.A. en sitio, </w:t>
            </w:r>
            <w:r>
              <w:rPr>
                <w:rFonts w:ascii="Tahoma" w:hAnsi="Tahoma" w:cs="Tahoma"/>
                <w:bCs/>
                <w:color w:val="1F497E"/>
                <w:sz w:val="18"/>
                <w:szCs w:val="18"/>
              </w:rPr>
              <w:t xml:space="preserve"> y la asignación de sitios, </w:t>
            </w:r>
            <w:r w:rsidRPr="00A35912">
              <w:rPr>
                <w:rFonts w:ascii="Tahoma" w:hAnsi="Tahoma" w:cs="Tahoma"/>
                <w:bCs/>
                <w:color w:val="1F497E"/>
                <w:sz w:val="18"/>
                <w:szCs w:val="18"/>
              </w:rPr>
              <w:t>cumpli</w:t>
            </w:r>
            <w:r>
              <w:rPr>
                <w:rFonts w:ascii="Tahoma" w:hAnsi="Tahoma" w:cs="Tahoma"/>
                <w:bCs/>
                <w:color w:val="1F497E"/>
                <w:sz w:val="18"/>
                <w:szCs w:val="18"/>
              </w:rPr>
              <w:t xml:space="preserve">miento de las normas </w:t>
            </w:r>
            <w:r w:rsidRPr="00A35912">
              <w:rPr>
                <w:rFonts w:ascii="Tahoma" w:hAnsi="Tahoma" w:cs="Tahoma"/>
                <w:bCs/>
                <w:color w:val="1F497E"/>
                <w:sz w:val="18"/>
                <w:szCs w:val="18"/>
              </w:rPr>
              <w:t xml:space="preserve">indicadas en el punto </w:t>
            </w:r>
            <w:r>
              <w:rPr>
                <w:rFonts w:ascii="Tahoma" w:hAnsi="Tahoma" w:cs="Tahoma"/>
                <w:bCs/>
                <w:color w:val="1F497E"/>
                <w:sz w:val="18"/>
                <w:szCs w:val="18"/>
              </w:rPr>
              <w:t>F</w:t>
            </w:r>
            <w:r w:rsidRPr="00A35912">
              <w:rPr>
                <w:rFonts w:ascii="Tahoma" w:hAnsi="Tahoma" w:cs="Tahoma"/>
                <w:bCs/>
                <w:color w:val="1F497E"/>
                <w:sz w:val="18"/>
                <w:szCs w:val="18"/>
              </w:rPr>
              <w:t>2 y a los siguientes aspectos importantes:</w:t>
            </w:r>
          </w:p>
          <w:p w14:paraId="3E0F3230" w14:textId="77777777" w:rsidR="007429D1" w:rsidRPr="00A35912" w:rsidRDefault="007429D1" w:rsidP="00594FBE">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A35912">
              <w:rPr>
                <w:rFonts w:ascii="Tahoma" w:hAnsi="Tahoma" w:cs="Tahoma"/>
                <w:bCs/>
                <w:color w:val="1F497E"/>
                <w:sz w:val="18"/>
                <w:szCs w:val="18"/>
              </w:rPr>
              <w:t xml:space="preserve">Fijación </w:t>
            </w:r>
            <w:r>
              <w:rPr>
                <w:rFonts w:ascii="Tahoma" w:hAnsi="Tahoma" w:cs="Tahoma"/>
                <w:bCs/>
                <w:color w:val="1F497E"/>
                <w:sz w:val="18"/>
                <w:szCs w:val="18"/>
              </w:rPr>
              <w:t xml:space="preserve">de los gabinetes y estructuras: </w:t>
            </w:r>
            <w:r w:rsidRPr="00A35912">
              <w:rPr>
                <w:rFonts w:ascii="Tahoma" w:hAnsi="Tahoma" w:cs="Tahoma"/>
                <w:bCs/>
                <w:color w:val="1F497E"/>
                <w:sz w:val="18"/>
                <w:szCs w:val="18"/>
              </w:rPr>
              <w:t>al piso</w:t>
            </w:r>
            <w:r>
              <w:rPr>
                <w:rFonts w:ascii="Tahoma" w:hAnsi="Tahoma" w:cs="Tahoma"/>
                <w:bCs/>
                <w:color w:val="1F497E"/>
                <w:sz w:val="18"/>
                <w:szCs w:val="18"/>
              </w:rPr>
              <w:t xml:space="preserve"> o</w:t>
            </w:r>
            <w:r w:rsidRPr="00A35912">
              <w:rPr>
                <w:rFonts w:ascii="Tahoma" w:hAnsi="Tahoma" w:cs="Tahoma"/>
                <w:bCs/>
                <w:color w:val="1F497E"/>
                <w:sz w:val="18"/>
                <w:szCs w:val="18"/>
              </w:rPr>
              <w:t xml:space="preserve"> pared, nivelación horizontal y vertical.</w:t>
            </w:r>
          </w:p>
          <w:p w14:paraId="6805223E" w14:textId="77777777" w:rsidR="007429D1" w:rsidRPr="00731216" w:rsidRDefault="007429D1" w:rsidP="00594FBE">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731216">
              <w:rPr>
                <w:rFonts w:ascii="Tahoma" w:hAnsi="Tahoma" w:cs="Tahoma"/>
                <w:bCs/>
                <w:color w:val="1F497E"/>
                <w:sz w:val="18"/>
                <w:szCs w:val="18"/>
              </w:rPr>
              <w:t>Conexión eléctrica del rectificador, debe ser conectado al tablero de distribución AC, el termomagnético y cable de conexión deben ser seleccionados de acuerdo a las normas establecidas en el punto F2, distancia aproximada de 15m.</w:t>
            </w:r>
          </w:p>
          <w:p w14:paraId="27FF9751" w14:textId="77777777" w:rsidR="007429D1" w:rsidRPr="00731216" w:rsidRDefault="007429D1" w:rsidP="00594FBE">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731216">
              <w:rPr>
                <w:rFonts w:ascii="Tahoma" w:hAnsi="Tahoma" w:cs="Tahoma"/>
                <w:bCs/>
                <w:color w:val="1F497E"/>
                <w:sz w:val="18"/>
                <w:szCs w:val="18"/>
              </w:rPr>
              <w:t xml:space="preserve">Los PDU deben conectarse a las barras del rectificador mediante conductores debidamente dimensionados.  </w:t>
            </w:r>
          </w:p>
          <w:p w14:paraId="135CBC65" w14:textId="77777777" w:rsidR="007429D1" w:rsidRPr="009F7A46" w:rsidRDefault="007429D1" w:rsidP="00594FBE">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8"/>
                <w:szCs w:val="18"/>
              </w:rPr>
            </w:pPr>
            <w:r>
              <w:rPr>
                <w:rFonts w:ascii="Tahoma" w:hAnsi="Tahoma" w:cs="Tahoma"/>
                <w:bCs/>
                <w:color w:val="1F497E"/>
                <w:sz w:val="18"/>
                <w:szCs w:val="18"/>
              </w:rPr>
              <w:t xml:space="preserve">Instalación </w:t>
            </w:r>
            <w:r w:rsidRPr="002F4336">
              <w:rPr>
                <w:rFonts w:ascii="Tahoma" w:hAnsi="Tahoma" w:cs="Tahoma"/>
                <w:bCs/>
                <w:color w:val="1F497E"/>
                <w:sz w:val="18"/>
                <w:szCs w:val="18"/>
              </w:rPr>
              <w:t>e</w:t>
            </w:r>
            <w:r>
              <w:rPr>
                <w:rFonts w:ascii="Tahoma" w:hAnsi="Tahoma" w:cs="Tahoma"/>
                <w:bCs/>
                <w:color w:val="1F497E"/>
                <w:sz w:val="18"/>
                <w:szCs w:val="18"/>
              </w:rPr>
              <w:t>léctrica, desde el grupo electrógeno</w:t>
            </w:r>
            <w:r w:rsidRPr="002F4336">
              <w:rPr>
                <w:rFonts w:ascii="Tahoma" w:hAnsi="Tahoma" w:cs="Tahoma"/>
                <w:bCs/>
                <w:color w:val="1F497E"/>
                <w:sz w:val="18"/>
                <w:szCs w:val="18"/>
              </w:rPr>
              <w:t>, interconecta</w:t>
            </w:r>
            <w:r>
              <w:rPr>
                <w:rFonts w:ascii="Tahoma" w:hAnsi="Tahoma" w:cs="Tahoma"/>
                <w:bCs/>
                <w:color w:val="1F497E"/>
                <w:sz w:val="18"/>
                <w:szCs w:val="18"/>
              </w:rPr>
              <w:t>n</w:t>
            </w:r>
            <w:r w:rsidRPr="002F4336">
              <w:rPr>
                <w:rFonts w:ascii="Tahoma" w:hAnsi="Tahoma" w:cs="Tahoma"/>
                <w:bCs/>
                <w:color w:val="1F497E"/>
                <w:sz w:val="18"/>
                <w:szCs w:val="18"/>
              </w:rPr>
              <w:t>do la acometida (desde la pilastra), ATS, grupo electrógeno y tablero de distribución AC.</w:t>
            </w:r>
            <w:r w:rsidRPr="002F4336">
              <w:rPr>
                <w:rFonts w:ascii="Tahoma" w:hAnsi="Tahoma" w:cs="Tahoma"/>
                <w:color w:val="1F497E"/>
                <w:sz w:val="18"/>
                <w:szCs w:val="18"/>
                <w:lang w:eastAsia="es-BO"/>
              </w:rPr>
              <w:t xml:space="preserve"> El cableado debe ser instalado de manera subterránea en lugares de alto tráfico, y en lugares externos mediante ductos metálicos, distancia aproximada 40 m.</w:t>
            </w:r>
          </w:p>
          <w:p w14:paraId="67B42A7B" w14:textId="77777777" w:rsidR="007429D1" w:rsidRPr="00EA5DF0" w:rsidRDefault="007429D1" w:rsidP="00594FBE">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8"/>
                <w:szCs w:val="18"/>
              </w:rPr>
            </w:pPr>
            <w:r>
              <w:rPr>
                <w:rFonts w:ascii="Tahoma" w:hAnsi="Tahoma" w:cs="Tahoma"/>
                <w:color w:val="1F497E"/>
                <w:sz w:val="18"/>
                <w:szCs w:val="18"/>
                <w:lang w:eastAsia="es-BO"/>
              </w:rPr>
              <w:t>Se debe adaptar los tubos de escape de los grupos electrógenos hacia el exterior de la infraestructura.</w:t>
            </w:r>
          </w:p>
          <w:p w14:paraId="05CEAEF1" w14:textId="77777777" w:rsidR="007429D1" w:rsidRPr="00A35912" w:rsidRDefault="007429D1" w:rsidP="00594FBE">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7C14A8">
              <w:rPr>
                <w:rFonts w:ascii="Tahoma" w:hAnsi="Tahoma" w:cs="Tahoma"/>
                <w:bCs/>
                <w:color w:val="1F497E"/>
                <w:sz w:val="18"/>
                <w:szCs w:val="18"/>
              </w:rPr>
              <w:t>Los portacables existentes en las estaciones, como ductos, cablecanales o escaleras deben ser adecuados o ampliados de acuerdo al trayecto elegido hacia los equipos.</w:t>
            </w:r>
            <w:r w:rsidRPr="00A35912">
              <w:rPr>
                <w:rFonts w:ascii="Tahoma" w:hAnsi="Tahoma" w:cs="Tahoma"/>
                <w:bCs/>
                <w:color w:val="1F497E"/>
                <w:sz w:val="18"/>
                <w:szCs w:val="18"/>
              </w:rPr>
              <w:t xml:space="preserve"> Los conductores deben quedar etiquetados en los extremos identificando el origen y fin, de acuerdo a la norma IEC 60617. </w:t>
            </w:r>
          </w:p>
          <w:p w14:paraId="651A097F" w14:textId="77777777" w:rsidR="007429D1" w:rsidRDefault="007429D1" w:rsidP="00594FBE">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9D7CBA">
              <w:rPr>
                <w:rFonts w:ascii="Tahoma" w:hAnsi="Tahoma" w:cs="Tahoma"/>
                <w:bCs/>
                <w:color w:val="1F497E"/>
                <w:sz w:val="18"/>
                <w:szCs w:val="18"/>
              </w:rPr>
              <w:t xml:space="preserve">Los chasis de equipos deberán estar conectados a tierra con cable flexible de color verde-amarillo </w:t>
            </w:r>
            <w:r>
              <w:rPr>
                <w:rFonts w:ascii="Tahoma" w:hAnsi="Tahoma" w:cs="Tahoma"/>
                <w:bCs/>
                <w:color w:val="1F497E"/>
                <w:sz w:val="18"/>
                <w:szCs w:val="18"/>
              </w:rPr>
              <w:t>de</w:t>
            </w:r>
            <w:r w:rsidRPr="009D7CBA">
              <w:rPr>
                <w:rFonts w:ascii="Tahoma" w:hAnsi="Tahoma" w:cs="Tahoma"/>
                <w:bCs/>
                <w:color w:val="1F497E"/>
                <w:sz w:val="18"/>
                <w:szCs w:val="18"/>
              </w:rPr>
              <w:t xml:space="preserve"> sección igual a los cables de alimentación</w:t>
            </w:r>
            <w:r>
              <w:rPr>
                <w:rFonts w:ascii="Tahoma" w:hAnsi="Tahoma" w:cs="Tahoma"/>
                <w:bCs/>
                <w:color w:val="1F497E"/>
                <w:sz w:val="18"/>
                <w:szCs w:val="18"/>
              </w:rPr>
              <w:t xml:space="preserve"> debidamente identificados</w:t>
            </w:r>
            <w:r w:rsidRPr="009D7CBA">
              <w:rPr>
                <w:rFonts w:ascii="Tahoma" w:hAnsi="Tahoma" w:cs="Tahoma"/>
                <w:bCs/>
                <w:color w:val="1F497E"/>
                <w:sz w:val="18"/>
                <w:szCs w:val="18"/>
              </w:rPr>
              <w:t xml:space="preserve">. Los </w:t>
            </w:r>
            <w:r>
              <w:rPr>
                <w:rFonts w:ascii="Tahoma" w:hAnsi="Tahoma" w:cs="Tahoma"/>
                <w:bCs/>
                <w:color w:val="1F497E"/>
                <w:sz w:val="18"/>
                <w:szCs w:val="18"/>
              </w:rPr>
              <w:t xml:space="preserve">chasis de </w:t>
            </w:r>
            <w:r w:rsidRPr="009D7CBA">
              <w:rPr>
                <w:rFonts w:ascii="Tahoma" w:hAnsi="Tahoma" w:cs="Tahoma"/>
                <w:bCs/>
                <w:color w:val="1F497E"/>
                <w:sz w:val="18"/>
                <w:szCs w:val="18"/>
              </w:rPr>
              <w:t>gabinetes, grupos electrógenos  y el tanque combustible deben quedar aterrados a sus barras colectoras de tierra mediante cables de 1x16mm</w:t>
            </w:r>
            <w:r w:rsidRPr="009D7CBA">
              <w:rPr>
                <w:rFonts w:ascii="Tahoma" w:hAnsi="Tahoma" w:cs="Tahoma"/>
                <w:bCs/>
                <w:color w:val="1F497E"/>
                <w:sz w:val="18"/>
                <w:szCs w:val="18"/>
                <w:vertAlign w:val="superscript"/>
              </w:rPr>
              <w:t>2</w:t>
            </w:r>
            <w:r w:rsidRPr="009D7CBA">
              <w:rPr>
                <w:rFonts w:ascii="Tahoma" w:hAnsi="Tahoma" w:cs="Tahoma"/>
                <w:bCs/>
                <w:color w:val="1F497E"/>
                <w:sz w:val="18"/>
                <w:szCs w:val="18"/>
              </w:rPr>
              <w:t xml:space="preserve"> extendidos desde la barra colectora más próxima</w:t>
            </w:r>
            <w:r>
              <w:rPr>
                <w:rFonts w:ascii="Tahoma" w:hAnsi="Tahoma" w:cs="Tahoma"/>
                <w:bCs/>
                <w:color w:val="1F497E"/>
                <w:sz w:val="18"/>
                <w:szCs w:val="18"/>
              </w:rPr>
              <w:t xml:space="preserve"> o soldadas a la malla de tierra mediante soldadura exotérmica tipo cadweld</w:t>
            </w:r>
            <w:r w:rsidRPr="009D7CBA">
              <w:rPr>
                <w:rFonts w:ascii="Tahoma" w:hAnsi="Tahoma" w:cs="Tahoma"/>
                <w:bCs/>
                <w:color w:val="1F497E"/>
                <w:sz w:val="18"/>
                <w:szCs w:val="18"/>
              </w:rPr>
              <w:t>.</w:t>
            </w:r>
          </w:p>
          <w:p w14:paraId="32EB44F3" w14:textId="77777777" w:rsidR="007429D1" w:rsidRPr="009D7CBA" w:rsidRDefault="007429D1" w:rsidP="00594FBE">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Pr>
                <w:rFonts w:ascii="Tahoma" w:hAnsi="Tahoma" w:cs="Tahoma"/>
                <w:bCs/>
                <w:color w:val="1F497E"/>
                <w:sz w:val="18"/>
                <w:szCs w:val="18"/>
              </w:rPr>
              <w:t>En cada estación debe ampliarse la barra colectora de puesta a tierra interconectándose mediante cable verde amarillo 1x50mm2.</w:t>
            </w:r>
          </w:p>
          <w:p w14:paraId="06C0E2C4" w14:textId="77777777" w:rsidR="007429D1" w:rsidRPr="00AC3062" w:rsidRDefault="007429D1" w:rsidP="00594FBE">
            <w:pPr>
              <w:pStyle w:val="Ttulo2"/>
              <w:numPr>
                <w:ilvl w:val="0"/>
                <w:numId w:val="23"/>
              </w:numPr>
              <w:autoSpaceDE w:val="0"/>
              <w:autoSpaceDN w:val="0"/>
              <w:adjustRightInd w:val="0"/>
              <w:spacing w:line="276" w:lineRule="auto"/>
              <w:ind w:left="498" w:hanging="284"/>
              <w:jc w:val="both"/>
              <w:rPr>
                <w:rFonts w:ascii="Tahoma" w:hAnsi="Tahoma" w:cs="Tahoma"/>
                <w:b w:val="0"/>
                <w:color w:val="1F497E"/>
                <w:sz w:val="18"/>
                <w:szCs w:val="18"/>
                <w:u w:val="none"/>
                <w:lang w:val="es-BO"/>
              </w:rPr>
            </w:pPr>
            <w:r w:rsidRPr="00A35912">
              <w:rPr>
                <w:rFonts w:ascii="Tahoma" w:hAnsi="Tahoma" w:cs="Tahoma"/>
                <w:b w:val="0"/>
                <w:color w:val="1F497E"/>
                <w:sz w:val="18"/>
                <w:szCs w:val="18"/>
                <w:u w:val="none"/>
                <w:lang w:val="es-BO"/>
              </w:rPr>
              <w:t xml:space="preserve">Se deben realizar obras civiles </w:t>
            </w:r>
            <w:r>
              <w:rPr>
                <w:rFonts w:ascii="Tahoma" w:hAnsi="Tahoma" w:cs="Tahoma"/>
                <w:b w:val="0"/>
                <w:color w:val="1F497E"/>
                <w:sz w:val="18"/>
                <w:szCs w:val="18"/>
                <w:u w:val="none"/>
                <w:lang w:val="es-BO"/>
              </w:rPr>
              <w:t xml:space="preserve">menores </w:t>
            </w:r>
            <w:r w:rsidRPr="00A35912">
              <w:rPr>
                <w:rFonts w:ascii="Tahoma" w:hAnsi="Tahoma" w:cs="Tahoma"/>
                <w:b w:val="0"/>
                <w:color w:val="1F497E"/>
                <w:sz w:val="18"/>
                <w:szCs w:val="18"/>
                <w:u w:val="none"/>
                <w:lang w:val="es-BO"/>
              </w:rPr>
              <w:t>para accesos de cables y reposición de los mismos.</w:t>
            </w:r>
          </w:p>
          <w:p w14:paraId="30C82D6E" w14:textId="77777777" w:rsidR="007429D1" w:rsidRDefault="007429D1" w:rsidP="00594FBE">
            <w:pPr>
              <w:pStyle w:val="Ttulo2"/>
              <w:numPr>
                <w:ilvl w:val="0"/>
                <w:numId w:val="23"/>
              </w:numPr>
              <w:autoSpaceDE w:val="0"/>
              <w:autoSpaceDN w:val="0"/>
              <w:adjustRightInd w:val="0"/>
              <w:spacing w:line="276" w:lineRule="auto"/>
              <w:ind w:left="498" w:hanging="284"/>
              <w:jc w:val="both"/>
              <w:rPr>
                <w:rFonts w:ascii="Tahoma" w:hAnsi="Tahoma" w:cs="Tahoma"/>
                <w:b w:val="0"/>
                <w:color w:val="1F497E"/>
                <w:sz w:val="18"/>
                <w:szCs w:val="18"/>
                <w:u w:val="none"/>
                <w:lang w:val="es-BO"/>
              </w:rPr>
            </w:pPr>
            <w:r w:rsidRPr="00A71A19">
              <w:rPr>
                <w:rFonts w:ascii="Tahoma" w:hAnsi="Tahoma" w:cs="Tahoma"/>
                <w:b w:val="0"/>
                <w:color w:val="1F497E"/>
                <w:sz w:val="18"/>
                <w:szCs w:val="18"/>
                <w:u w:val="none"/>
                <w:lang w:val="es-BO"/>
              </w:rPr>
              <w:t>El traslado de los equipos, componentes y materiales a los sitios de instalación deberán ser efectuados por el proveedor adjudicado y será responsabilidad del mismo que estos lleguen en óptimas condiciones a los sitios de instalación.</w:t>
            </w:r>
          </w:p>
          <w:p w14:paraId="0A839F98" w14:textId="77777777" w:rsidR="007429D1" w:rsidRPr="00A71A19" w:rsidRDefault="007429D1" w:rsidP="00594FBE">
            <w:pPr>
              <w:pStyle w:val="Prrafodelista"/>
              <w:numPr>
                <w:ilvl w:val="0"/>
                <w:numId w:val="23"/>
              </w:numPr>
              <w:rPr>
                <w:lang w:val="es-BO"/>
              </w:rPr>
            </w:pPr>
            <w:r w:rsidRPr="00A71A19">
              <w:rPr>
                <w:rFonts w:ascii="Tahoma" w:hAnsi="Tahoma" w:cs="Tahoma"/>
                <w:color w:val="1F497E"/>
                <w:sz w:val="18"/>
                <w:szCs w:val="18"/>
                <w:lang w:val="es-BO" w:eastAsia="es-ES"/>
              </w:rPr>
              <w:t>Desmontaje y traslado de cinco (5) grupos generadores en coordinación con el referente designado.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8E3A65"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9632D07" w14:textId="77777777" w:rsidR="007429D1" w:rsidRPr="009C2DE5" w:rsidRDefault="007429D1" w:rsidP="00594FBE">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C33497" w14:textId="77777777" w:rsidR="007429D1" w:rsidRPr="00314E98" w:rsidRDefault="007429D1" w:rsidP="00594FBE">
            <w:pPr>
              <w:jc w:val="center"/>
              <w:rPr>
                <w:rFonts w:ascii="Tahoma" w:hAnsi="Tahoma" w:cs="Tahoma"/>
                <w:color w:val="1F497E"/>
                <w:sz w:val="22"/>
                <w:lang w:val="es-ES_tradnl"/>
              </w:rPr>
            </w:pPr>
          </w:p>
        </w:tc>
      </w:tr>
    </w:tbl>
    <w:p w14:paraId="1D6F1AB7" w14:textId="77777777" w:rsidR="007429D1" w:rsidRDefault="007429D1" w:rsidP="007429D1">
      <w:pPr>
        <w:pStyle w:val="Prrafodelista"/>
        <w:shd w:val="clear" w:color="auto" w:fill="FFFFFF" w:themeFill="background1"/>
        <w:ind w:left="1080"/>
        <w:rPr>
          <w:rFonts w:ascii="Tahoma" w:hAnsi="Tahoma" w:cs="Tahoma"/>
          <w:b/>
          <w:color w:val="365F91" w:themeColor="accent1" w:themeShade="BF"/>
          <w:szCs w:val="22"/>
        </w:rPr>
      </w:pPr>
    </w:p>
    <w:p w14:paraId="4A60AB0F" w14:textId="77777777" w:rsidR="007429D1" w:rsidRDefault="007429D1" w:rsidP="005A26F7">
      <w:pPr>
        <w:pStyle w:val="Prrafodelista"/>
        <w:numPr>
          <w:ilvl w:val="1"/>
          <w:numId w:val="6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SISTEMA DE MONITOREO Y GESTIÓN DE EQUIPOS.</w:t>
      </w:r>
    </w:p>
    <w:p w14:paraId="798F2A59" w14:textId="77777777" w:rsidR="007429D1" w:rsidRPr="00576C44" w:rsidRDefault="007429D1" w:rsidP="007429D1">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5204"/>
        <w:gridCol w:w="1041"/>
        <w:gridCol w:w="781"/>
        <w:gridCol w:w="1431"/>
      </w:tblGrid>
      <w:tr w:rsidR="007429D1" w:rsidRPr="00363D85" w14:paraId="117EDF56" w14:textId="77777777" w:rsidTr="00594FBE">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458989D"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5E37150"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7AAAFDC7" w14:textId="77777777" w:rsidTr="00594FBE">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B4A8E7A"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SISTEMA MONITOREO Y GESTIÓN DE EQUIPOS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48CCEB"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1EA0ABF"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1D8FB70B" w14:textId="77777777" w:rsidTr="00594FBE">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CD6A492"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9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1743076"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173D3EC"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395A8ED"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F7E5BAD"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4172837D" w14:textId="77777777" w:rsidTr="00594FBE">
        <w:trPr>
          <w:trHeight w:val="37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6DE781" w14:textId="77777777" w:rsidR="007429D1" w:rsidRPr="00DF1AD5" w:rsidRDefault="007429D1" w:rsidP="00594FBE">
            <w:pPr>
              <w:jc w:val="center"/>
              <w:rPr>
                <w:rFonts w:ascii="Tahoma" w:hAnsi="Tahoma" w:cs="Tahoma"/>
                <w:color w:val="004990"/>
                <w:lang w:eastAsia="es-BO"/>
              </w:rPr>
            </w:pPr>
            <w:r w:rsidRPr="00DF1AD5">
              <w:rPr>
                <w:rFonts w:ascii="Tahoma" w:hAnsi="Tahoma" w:cs="Tahoma"/>
                <w:color w:val="004990"/>
                <w:lang w:eastAsia="es-BO"/>
              </w:rPr>
              <w:t>F</w:t>
            </w:r>
            <w:r>
              <w:rPr>
                <w:rFonts w:ascii="Tahoma" w:hAnsi="Tahoma" w:cs="Tahoma"/>
                <w:color w:val="004990"/>
                <w:lang w:eastAsia="es-BO"/>
              </w:rPr>
              <w:t>9</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5716C7" w14:textId="77777777" w:rsidR="007429D1" w:rsidRPr="00A35912" w:rsidRDefault="007429D1" w:rsidP="00594FBE">
            <w:pPr>
              <w:pStyle w:val="Prrafodelista"/>
              <w:tabs>
                <w:tab w:val="left" w:pos="638"/>
              </w:tabs>
              <w:autoSpaceDE w:val="0"/>
              <w:autoSpaceDN w:val="0"/>
              <w:adjustRightInd w:val="0"/>
              <w:ind w:left="0"/>
              <w:contextualSpacing/>
              <w:rPr>
                <w:rFonts w:ascii="Tahoma" w:hAnsi="Tahoma" w:cs="Tahoma"/>
                <w:b/>
                <w:bCs/>
                <w:color w:val="1F497E"/>
                <w:sz w:val="18"/>
                <w:szCs w:val="18"/>
              </w:rPr>
            </w:pPr>
            <w:r w:rsidRPr="00A35912">
              <w:rPr>
                <w:rFonts w:ascii="Tahoma" w:hAnsi="Tahoma" w:cs="Tahoma"/>
                <w:b/>
                <w:bCs/>
                <w:color w:val="1F497E"/>
                <w:sz w:val="18"/>
                <w:szCs w:val="18"/>
              </w:rPr>
              <w:t>SISTEMA DE MONITOREO Y GESTIÓN DE EQUIPOS.</w:t>
            </w:r>
          </w:p>
          <w:p w14:paraId="6411C51B" w14:textId="77777777" w:rsidR="007429D1" w:rsidRPr="00A35912" w:rsidRDefault="007429D1" w:rsidP="00594FBE">
            <w:pPr>
              <w:tabs>
                <w:tab w:val="left" w:pos="355"/>
              </w:tabs>
              <w:autoSpaceDE w:val="0"/>
              <w:autoSpaceDN w:val="0"/>
              <w:adjustRightInd w:val="0"/>
              <w:contextualSpacing/>
              <w:jc w:val="both"/>
              <w:rPr>
                <w:rFonts w:ascii="Tahoma" w:hAnsi="Tahoma" w:cs="Tahoma"/>
                <w:bCs/>
                <w:color w:val="1F497E"/>
                <w:sz w:val="18"/>
                <w:szCs w:val="18"/>
              </w:rPr>
            </w:pPr>
            <w:r w:rsidRPr="00A35912">
              <w:rPr>
                <w:rFonts w:ascii="Tahoma" w:hAnsi="Tahoma" w:cs="Tahoma"/>
                <w:bCs/>
                <w:color w:val="1F497E"/>
                <w:sz w:val="18"/>
                <w:szCs w:val="18"/>
              </w:rPr>
              <w:t>Cada equipo de los sistemas d</w:t>
            </w:r>
            <w:r>
              <w:rPr>
                <w:rFonts w:ascii="Tahoma" w:hAnsi="Tahoma" w:cs="Tahoma"/>
                <w:bCs/>
                <w:color w:val="1F497E"/>
                <w:sz w:val="18"/>
                <w:szCs w:val="18"/>
              </w:rPr>
              <w:t>e energía, grupos electrógenos</w:t>
            </w:r>
            <w:r w:rsidRPr="00A35912">
              <w:rPr>
                <w:rFonts w:ascii="Tahoma" w:hAnsi="Tahoma" w:cs="Tahoma"/>
                <w:bCs/>
                <w:color w:val="1F497E"/>
                <w:sz w:val="18"/>
                <w:szCs w:val="18"/>
              </w:rPr>
              <w:t>, ATS y planta rectificadora</w:t>
            </w:r>
            <w:r>
              <w:rPr>
                <w:rFonts w:ascii="Tahoma" w:hAnsi="Tahoma" w:cs="Tahoma"/>
                <w:bCs/>
                <w:color w:val="1F497E"/>
                <w:sz w:val="18"/>
                <w:szCs w:val="18"/>
              </w:rPr>
              <w:t xml:space="preserve"> </w:t>
            </w:r>
            <w:r w:rsidRPr="00A35912">
              <w:rPr>
                <w:rFonts w:ascii="Tahoma" w:hAnsi="Tahoma" w:cs="Tahoma"/>
                <w:bCs/>
                <w:color w:val="1F497E"/>
                <w:sz w:val="18"/>
                <w:szCs w:val="18"/>
              </w:rPr>
              <w:t xml:space="preserve">deben contar con la capacidad de comunicación para el monitoreo local y remoto de los parámetros de operación. </w:t>
            </w:r>
          </w:p>
          <w:p w14:paraId="18C37D8B" w14:textId="77777777" w:rsidR="007429D1" w:rsidRPr="00A35912" w:rsidRDefault="007429D1" w:rsidP="00594FBE">
            <w:pPr>
              <w:pStyle w:val="Prrafodelista"/>
              <w:numPr>
                <w:ilvl w:val="0"/>
                <w:numId w:val="21"/>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De manera general los equipos deberán contar con:</w:t>
            </w:r>
          </w:p>
          <w:p w14:paraId="1EB40415" w14:textId="77777777" w:rsidR="007429D1" w:rsidRPr="00E2322F" w:rsidRDefault="007429D1" w:rsidP="00594FBE">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sidRPr="00E2322F">
              <w:rPr>
                <w:rFonts w:ascii="Tahoma" w:hAnsi="Tahoma" w:cs="Tahoma"/>
                <w:bCs/>
                <w:color w:val="1F497E"/>
                <w:sz w:val="18"/>
                <w:szCs w:val="18"/>
              </w:rPr>
              <w:t>Puerto de comunicación Ethernet que trabaje con protocolos de comunicación TCP IP y SNMP</w:t>
            </w:r>
            <w:r w:rsidRPr="00E2322F">
              <w:rPr>
                <w:rFonts w:ascii="Tahoma" w:hAnsi="Tahoma" w:cs="Tahoma"/>
                <w:color w:val="1F497E"/>
                <w:sz w:val="18"/>
                <w:szCs w:val="18"/>
                <w:lang w:eastAsia="es-BO"/>
              </w:rPr>
              <w:t>.</w:t>
            </w:r>
          </w:p>
          <w:p w14:paraId="7B0D5126" w14:textId="77777777" w:rsidR="007429D1" w:rsidRDefault="007429D1" w:rsidP="00594FBE">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sidRPr="00A35912">
              <w:rPr>
                <w:rFonts w:ascii="Tahoma" w:hAnsi="Tahoma" w:cs="Tahoma"/>
                <w:color w:val="1F497E"/>
                <w:sz w:val="18"/>
                <w:szCs w:val="18"/>
                <w:lang w:eastAsia="es-BO"/>
              </w:rPr>
              <w:t>C</w:t>
            </w:r>
            <w:r w:rsidRPr="00A35912">
              <w:rPr>
                <w:rFonts w:ascii="Tahoma" w:hAnsi="Tahoma" w:cs="Tahoma"/>
                <w:bCs/>
                <w:color w:val="1F497E"/>
                <w:sz w:val="18"/>
                <w:szCs w:val="18"/>
              </w:rPr>
              <w:t>ontrol manual de encendido y apagado.</w:t>
            </w:r>
          </w:p>
          <w:p w14:paraId="48EF0F7F" w14:textId="77777777" w:rsidR="007429D1" w:rsidRPr="00A35912" w:rsidRDefault="007429D1" w:rsidP="00594FBE">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Pr>
                <w:rFonts w:ascii="Tahoma" w:hAnsi="Tahoma" w:cs="Tahoma"/>
                <w:bCs/>
                <w:color w:val="1F497E"/>
                <w:sz w:val="18"/>
                <w:szCs w:val="18"/>
              </w:rPr>
              <w:t>Señal luminosa que indique el estado del equipo.</w:t>
            </w:r>
          </w:p>
          <w:p w14:paraId="16325C2C" w14:textId="77777777" w:rsidR="007429D1" w:rsidRDefault="007429D1" w:rsidP="00594FBE">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sidRPr="00D00580">
              <w:rPr>
                <w:rFonts w:ascii="Tahoma" w:hAnsi="Tahoma" w:cs="Tahoma"/>
                <w:bCs/>
                <w:color w:val="1F497E"/>
                <w:sz w:val="18"/>
                <w:szCs w:val="18"/>
              </w:rPr>
              <w:t>Alarma sonora e histórico de alarmas.</w:t>
            </w:r>
          </w:p>
          <w:p w14:paraId="2506C014" w14:textId="77777777" w:rsidR="007429D1" w:rsidRPr="00D00580" w:rsidRDefault="007429D1" w:rsidP="00594FBE">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Pr>
                <w:rFonts w:ascii="Tahoma" w:hAnsi="Tahoma" w:cs="Tahoma"/>
                <w:bCs/>
                <w:color w:val="1F497E"/>
                <w:sz w:val="18"/>
                <w:szCs w:val="18"/>
              </w:rPr>
              <w:t>Visualización de parámetros eléctricos (voltaje, corriente,  potencias KW y KVA, horas de operación, configuración de tiempo de operación de grupos electrógenos).</w:t>
            </w:r>
          </w:p>
          <w:p w14:paraId="0F038CAB" w14:textId="77777777" w:rsidR="007429D1" w:rsidRPr="00950910" w:rsidRDefault="007429D1" w:rsidP="00594FBE">
            <w:pPr>
              <w:pStyle w:val="Prrafodelista"/>
              <w:numPr>
                <w:ilvl w:val="0"/>
                <w:numId w:val="21"/>
              </w:numPr>
              <w:tabs>
                <w:tab w:val="left" w:pos="498"/>
              </w:tabs>
              <w:autoSpaceDE w:val="0"/>
              <w:autoSpaceDN w:val="0"/>
              <w:adjustRightInd w:val="0"/>
              <w:ind w:left="498" w:hanging="284"/>
              <w:contextualSpacing/>
              <w:jc w:val="both"/>
              <w:rPr>
                <w:rFonts w:ascii="Tahoma" w:hAnsi="Tahoma" w:cs="Tahoma"/>
                <w:bCs/>
                <w:sz w:val="18"/>
                <w:szCs w:val="18"/>
              </w:rPr>
            </w:pPr>
            <w:r w:rsidRPr="00D00580">
              <w:rPr>
                <w:rFonts w:ascii="Tahoma" w:hAnsi="Tahoma" w:cs="Tahoma"/>
                <w:bCs/>
                <w:color w:val="1F497E"/>
                <w:sz w:val="18"/>
                <w:szCs w:val="18"/>
              </w:rPr>
              <w:t xml:space="preserve">Localmente, visualización de parámetros eléctricos y alarmas mediante pantalla LCD. Dos (2) contactos secos </w:t>
            </w:r>
            <w:r>
              <w:rPr>
                <w:rFonts w:ascii="Tahoma" w:hAnsi="Tahoma" w:cs="Tahoma"/>
                <w:bCs/>
                <w:color w:val="1F497E"/>
                <w:sz w:val="18"/>
                <w:szCs w:val="18"/>
              </w:rPr>
              <w:t>una configurada para alarma sonora externa</w:t>
            </w:r>
            <w:r w:rsidRPr="00461A49">
              <w:rPr>
                <w:rFonts w:ascii="Tahoma" w:hAnsi="Tahoma" w:cs="Tahoma"/>
                <w:bCs/>
                <w:color w:val="1F497E"/>
                <w:sz w:val="18"/>
                <w:szCs w:val="18"/>
              </w:rPr>
              <w:t>.</w:t>
            </w:r>
            <w:r w:rsidRPr="00A35912">
              <w:rPr>
                <w:rFonts w:ascii="Tahoma" w:hAnsi="Tahoma" w:cs="Tahoma"/>
                <w:bCs/>
                <w:color w:val="1F497E"/>
                <w:sz w:val="18"/>
                <w:szCs w:val="18"/>
              </w:rPr>
              <w:t xml:space="preserve">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63847F4"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2D083A" w14:textId="77777777" w:rsidR="007429D1" w:rsidRPr="009C2DE5" w:rsidRDefault="007429D1" w:rsidP="00594FBE">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A14F78" w14:textId="77777777" w:rsidR="007429D1" w:rsidRPr="00314E98" w:rsidRDefault="007429D1" w:rsidP="00594FBE">
            <w:pPr>
              <w:jc w:val="center"/>
              <w:rPr>
                <w:rFonts w:ascii="Tahoma" w:hAnsi="Tahoma" w:cs="Tahoma"/>
                <w:color w:val="1F497E"/>
                <w:sz w:val="22"/>
                <w:lang w:val="es-ES_tradnl"/>
              </w:rPr>
            </w:pPr>
          </w:p>
        </w:tc>
      </w:tr>
      <w:tr w:rsidR="007429D1" w:rsidRPr="009C2DE5" w14:paraId="51D3FB93" w14:textId="77777777" w:rsidTr="00594FBE">
        <w:trPr>
          <w:trHeight w:val="513"/>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2B2488" w14:textId="77777777" w:rsidR="007429D1" w:rsidRPr="004F2DA1" w:rsidRDefault="007429D1" w:rsidP="00594FBE">
            <w:pPr>
              <w:jc w:val="center"/>
              <w:rPr>
                <w:rFonts w:ascii="Tahoma" w:hAnsi="Tahoma" w:cs="Tahoma"/>
                <w:color w:val="004990"/>
                <w:lang w:eastAsia="es-BO"/>
              </w:rPr>
            </w:pPr>
            <w:r w:rsidRPr="004F2DA1">
              <w:rPr>
                <w:rFonts w:ascii="Tahoma" w:hAnsi="Tahoma" w:cs="Tahoma"/>
                <w:color w:val="004990"/>
                <w:lang w:eastAsia="es-BO"/>
              </w:rPr>
              <w:t>F1</w:t>
            </w:r>
            <w:r>
              <w:rPr>
                <w:rFonts w:ascii="Tahoma" w:hAnsi="Tahoma" w:cs="Tahoma"/>
                <w:color w:val="004990"/>
                <w:lang w:eastAsia="es-BO"/>
              </w:rPr>
              <w:t>0</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25523E" w14:textId="77777777" w:rsidR="007429D1" w:rsidRPr="004F2DA1" w:rsidRDefault="007429D1" w:rsidP="00594FBE">
            <w:pPr>
              <w:pStyle w:val="Prrafodelista"/>
              <w:numPr>
                <w:ilvl w:val="0"/>
                <w:numId w:val="21"/>
              </w:numPr>
              <w:tabs>
                <w:tab w:val="left" w:pos="498"/>
              </w:tabs>
              <w:autoSpaceDE w:val="0"/>
              <w:autoSpaceDN w:val="0"/>
              <w:adjustRightInd w:val="0"/>
              <w:ind w:hanging="506"/>
              <w:contextualSpacing/>
              <w:jc w:val="both"/>
              <w:rPr>
                <w:rFonts w:ascii="Tahoma" w:hAnsi="Tahoma" w:cs="Tahoma"/>
                <w:bCs/>
                <w:sz w:val="18"/>
                <w:szCs w:val="18"/>
              </w:rPr>
            </w:pPr>
            <w:r w:rsidRPr="004F2DA1">
              <w:rPr>
                <w:rFonts w:ascii="Tahoma" w:hAnsi="Tahoma" w:cs="Tahoma"/>
                <w:bCs/>
                <w:color w:val="1F497E"/>
                <w:sz w:val="18"/>
                <w:szCs w:val="18"/>
              </w:rPr>
              <w:t xml:space="preserve">Remotamente, </w:t>
            </w:r>
          </w:p>
          <w:p w14:paraId="65D0F062" w14:textId="77777777" w:rsidR="007429D1" w:rsidRPr="00282B57" w:rsidRDefault="007429D1" w:rsidP="00594FBE">
            <w:pPr>
              <w:pStyle w:val="Prrafodelista"/>
              <w:numPr>
                <w:ilvl w:val="2"/>
                <w:numId w:val="21"/>
              </w:numPr>
              <w:tabs>
                <w:tab w:val="left" w:pos="498"/>
              </w:tabs>
              <w:autoSpaceDE w:val="0"/>
              <w:autoSpaceDN w:val="0"/>
              <w:adjustRightInd w:val="0"/>
              <w:ind w:left="781" w:hanging="142"/>
              <w:contextualSpacing/>
              <w:jc w:val="both"/>
              <w:rPr>
                <w:rFonts w:ascii="Tahoma" w:hAnsi="Tahoma" w:cs="Tahoma"/>
                <w:bCs/>
                <w:sz w:val="18"/>
                <w:szCs w:val="18"/>
              </w:rPr>
            </w:pPr>
            <w:r w:rsidRPr="004F2DA1">
              <w:rPr>
                <w:rFonts w:ascii="Tahoma" w:hAnsi="Tahoma" w:cs="Tahoma"/>
                <w:bCs/>
                <w:color w:val="1F497E"/>
                <w:sz w:val="18"/>
                <w:szCs w:val="18"/>
              </w:rPr>
              <w:t xml:space="preserve">En cada estación donde se instalen los equipos debe instalarse un concentrador de información (switch ethernet) dentro el gabinete del rectificador </w:t>
            </w:r>
            <w:r>
              <w:rPr>
                <w:rFonts w:ascii="Tahoma" w:hAnsi="Tahoma" w:cs="Tahoma"/>
                <w:bCs/>
                <w:color w:val="1F497E"/>
                <w:sz w:val="18"/>
                <w:szCs w:val="18"/>
              </w:rPr>
              <w:t>y grupos electrógenos</w:t>
            </w:r>
            <w:r w:rsidRPr="004F2DA1">
              <w:rPr>
                <w:rFonts w:ascii="Tahoma" w:hAnsi="Tahoma" w:cs="Tahoma"/>
                <w:bCs/>
                <w:color w:val="1F497E"/>
                <w:sz w:val="18"/>
                <w:szCs w:val="18"/>
              </w:rPr>
              <w:t xml:space="preserve"> </w:t>
            </w:r>
            <w:r>
              <w:rPr>
                <w:rFonts w:ascii="Tahoma" w:hAnsi="Tahoma" w:cs="Tahoma"/>
                <w:bCs/>
                <w:color w:val="1F497E"/>
                <w:sz w:val="18"/>
                <w:szCs w:val="18"/>
              </w:rPr>
              <w:t xml:space="preserve">u otro a definir por ENTEL S.A. </w:t>
            </w:r>
            <w:r w:rsidRPr="004F2DA1">
              <w:rPr>
                <w:rFonts w:ascii="Tahoma" w:hAnsi="Tahoma" w:cs="Tahoma"/>
                <w:bCs/>
                <w:color w:val="1F497E"/>
                <w:sz w:val="18"/>
                <w:szCs w:val="18"/>
              </w:rPr>
              <w:t>con capacidad de interconectar 6 equipos vía IP y SNMP</w:t>
            </w:r>
            <w:r>
              <w:rPr>
                <w:rFonts w:ascii="Tahoma" w:hAnsi="Tahoma" w:cs="Tahoma"/>
                <w:bCs/>
                <w:color w:val="1F497E"/>
                <w:sz w:val="18"/>
                <w:szCs w:val="18"/>
              </w:rPr>
              <w:t xml:space="preserve"> </w:t>
            </w:r>
            <w:r w:rsidRPr="004F2DA1">
              <w:rPr>
                <w:rFonts w:ascii="Tahoma" w:hAnsi="Tahoma" w:cs="Tahoma"/>
                <w:bCs/>
                <w:color w:val="1F497E"/>
                <w:sz w:val="18"/>
                <w:szCs w:val="18"/>
              </w:rPr>
              <w:t>mismos que deberán ser conectados a un punto de red designado por ENTEL S.A. Configuración e integración de señales SNMP al gestor de ENTEL S.A.</w:t>
            </w:r>
          </w:p>
          <w:p w14:paraId="1BA2D3F8" w14:textId="77777777" w:rsidR="007429D1" w:rsidRPr="00282B57" w:rsidRDefault="007429D1" w:rsidP="00594FBE">
            <w:pPr>
              <w:pStyle w:val="Prrafodelista"/>
              <w:numPr>
                <w:ilvl w:val="0"/>
                <w:numId w:val="21"/>
              </w:numPr>
              <w:tabs>
                <w:tab w:val="left" w:pos="498"/>
              </w:tabs>
              <w:autoSpaceDE w:val="0"/>
              <w:autoSpaceDN w:val="0"/>
              <w:adjustRightInd w:val="0"/>
              <w:ind w:hanging="506"/>
              <w:contextualSpacing/>
              <w:jc w:val="both"/>
              <w:rPr>
                <w:rFonts w:ascii="Tahoma" w:hAnsi="Tahoma" w:cs="Tahoma"/>
                <w:bCs/>
                <w:sz w:val="18"/>
                <w:szCs w:val="18"/>
              </w:rPr>
            </w:pPr>
            <w:r>
              <w:rPr>
                <w:rFonts w:ascii="Tahoma" w:hAnsi="Tahoma" w:cs="Tahoma"/>
                <w:bCs/>
                <w:color w:val="1F497E"/>
                <w:sz w:val="18"/>
                <w:szCs w:val="18"/>
              </w:rPr>
              <w:t xml:space="preserve">Se deberá proveer de dos (2) </w:t>
            </w:r>
            <w:r w:rsidRPr="00282B57">
              <w:rPr>
                <w:rFonts w:ascii="Tahoma" w:hAnsi="Tahoma" w:cs="Tahoma"/>
                <w:bCs/>
                <w:color w:val="1F497E"/>
                <w:sz w:val="18"/>
                <w:szCs w:val="18"/>
              </w:rPr>
              <w:t>Pinza de resistencia de tierra Fluke 1630-2 FC</w:t>
            </w:r>
            <w:r>
              <w:rPr>
                <w:rFonts w:ascii="Tahoma" w:hAnsi="Tahoma" w:cs="Tahoma"/>
                <w:bCs/>
                <w:color w:val="1F497E"/>
                <w:sz w:val="18"/>
                <w:szCs w:val="18"/>
              </w:rPr>
              <w:t xml:space="preserve">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AA87F1"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2E00E4" w14:textId="77777777" w:rsidR="007429D1" w:rsidRPr="009C2DE5" w:rsidRDefault="007429D1" w:rsidP="00594FBE">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E50A96" w14:textId="77777777" w:rsidR="007429D1" w:rsidRPr="00314E98" w:rsidRDefault="007429D1" w:rsidP="00594FBE">
            <w:pPr>
              <w:jc w:val="center"/>
              <w:rPr>
                <w:rFonts w:ascii="Tahoma" w:hAnsi="Tahoma" w:cs="Tahoma"/>
                <w:color w:val="1F497E"/>
                <w:sz w:val="22"/>
                <w:lang w:val="es-ES_tradnl"/>
              </w:rPr>
            </w:pPr>
          </w:p>
        </w:tc>
      </w:tr>
    </w:tbl>
    <w:p w14:paraId="4C67237F" w14:textId="77777777" w:rsidR="007429D1" w:rsidRDefault="007429D1" w:rsidP="007429D1">
      <w:pPr>
        <w:rPr>
          <w:rFonts w:ascii="Tahoma" w:hAnsi="Tahoma" w:cs="Tahoma"/>
          <w:color w:val="004990"/>
          <w:sz w:val="17"/>
          <w:szCs w:val="17"/>
        </w:rPr>
      </w:pPr>
      <w:r>
        <w:rPr>
          <w:rFonts w:ascii="Tahoma" w:hAnsi="Tahoma" w:cs="Tahoma"/>
          <w:color w:val="004990"/>
          <w:sz w:val="17"/>
          <w:szCs w:val="17"/>
        </w:rPr>
        <w:t xml:space="preserve">  </w:t>
      </w:r>
    </w:p>
    <w:p w14:paraId="2BC9AAF6" w14:textId="77777777" w:rsidR="007429D1" w:rsidRPr="00576C44" w:rsidRDefault="007429D1" w:rsidP="005A26F7">
      <w:pPr>
        <w:pStyle w:val="Prrafodelista"/>
        <w:numPr>
          <w:ilvl w:val="1"/>
          <w:numId w:val="6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PROVISIÓN DE REPUESTOS.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9"/>
        <w:gridCol w:w="5332"/>
        <w:gridCol w:w="1039"/>
        <w:gridCol w:w="779"/>
        <w:gridCol w:w="1429"/>
      </w:tblGrid>
      <w:tr w:rsidR="007429D1" w:rsidRPr="00363D85" w14:paraId="1639B93A" w14:textId="77777777" w:rsidTr="00594FBE">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2B06174"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39780EB"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174E2508" w14:textId="77777777" w:rsidTr="00594FBE">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F83914E"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PROVISIÓN DE REPUESTOS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56A2FC2"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5B6F7D3"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5A1D91BD" w14:textId="77777777" w:rsidTr="00594FBE">
        <w:trPr>
          <w:trHeight w:val="347"/>
          <w:tblHeader/>
        </w:trPr>
        <w:tc>
          <w:tcPr>
            <w:tcW w:w="217"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BEF7368"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7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C2B2BE8"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F4035ED"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D61AC5A"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71DB7B6"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679A3EF7" w14:textId="77777777" w:rsidTr="00594FBE">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6CEA95" w14:textId="77777777" w:rsidR="007429D1" w:rsidRPr="007A79ED" w:rsidRDefault="007429D1" w:rsidP="00594FBE">
            <w:pPr>
              <w:jc w:val="center"/>
              <w:rPr>
                <w:rFonts w:ascii="Tahoma" w:hAnsi="Tahoma" w:cs="Tahoma"/>
                <w:color w:val="004990"/>
                <w:lang w:eastAsia="es-BO"/>
              </w:rPr>
            </w:pPr>
            <w:r w:rsidRPr="007A79ED">
              <w:rPr>
                <w:rFonts w:ascii="Tahoma" w:hAnsi="Tahoma" w:cs="Tahoma"/>
                <w:color w:val="004990"/>
                <w:lang w:eastAsia="es-BO"/>
              </w:rPr>
              <w:t>F1</w:t>
            </w:r>
            <w:r>
              <w:rPr>
                <w:rFonts w:ascii="Tahoma" w:hAnsi="Tahoma" w:cs="Tahoma"/>
                <w:color w:val="004990"/>
                <w:lang w:eastAsia="es-BO"/>
              </w:rPr>
              <w:t>1</w:t>
            </w:r>
          </w:p>
        </w:tc>
        <w:tc>
          <w:tcPr>
            <w:tcW w:w="2971" w:type="pct"/>
            <w:tcBorders>
              <w:top w:val="single" w:sz="4" w:space="0" w:color="004990"/>
              <w:left w:val="single" w:sz="4" w:space="0" w:color="004990"/>
              <w:bottom w:val="single" w:sz="4" w:space="0" w:color="004990"/>
              <w:right w:val="single" w:sz="4" w:space="0" w:color="004990"/>
            </w:tcBorders>
            <w:shd w:val="clear" w:color="auto" w:fill="auto"/>
          </w:tcPr>
          <w:p w14:paraId="5C7037AF" w14:textId="77777777" w:rsidR="007429D1" w:rsidRPr="00A35912" w:rsidRDefault="007429D1" w:rsidP="00594FBE">
            <w:pPr>
              <w:jc w:val="both"/>
              <w:rPr>
                <w:rFonts w:ascii="Tahoma" w:hAnsi="Tahoma" w:cs="Tahoma"/>
                <w:color w:val="1F497E"/>
                <w:sz w:val="18"/>
                <w:szCs w:val="18"/>
              </w:rPr>
            </w:pPr>
            <w:r w:rsidRPr="00A35912">
              <w:rPr>
                <w:rFonts w:ascii="Tahoma" w:hAnsi="Tahoma" w:cs="Tahoma"/>
                <w:color w:val="1F497E"/>
                <w:sz w:val="18"/>
                <w:szCs w:val="18"/>
              </w:rPr>
              <w:t>El proveedor adjudicado deberá entregar el siguiente stock de repuestos:</w:t>
            </w:r>
          </w:p>
          <w:p w14:paraId="58152172" w14:textId="77777777" w:rsidR="007429D1" w:rsidRPr="00A35912" w:rsidRDefault="007429D1" w:rsidP="00594FBE">
            <w:pPr>
              <w:pStyle w:val="Prrafodelista"/>
              <w:numPr>
                <w:ilvl w:val="0"/>
                <w:numId w:val="22"/>
              </w:numPr>
              <w:ind w:left="214" w:hanging="214"/>
              <w:rPr>
                <w:rFonts w:ascii="Tahoma" w:hAnsi="Tahoma" w:cs="Tahoma"/>
                <w:color w:val="1F497E"/>
                <w:sz w:val="18"/>
                <w:szCs w:val="18"/>
              </w:rPr>
            </w:pPr>
            <w:r w:rsidRPr="00A35912">
              <w:rPr>
                <w:rFonts w:ascii="Tahoma" w:hAnsi="Tahoma" w:cs="Tahoma"/>
                <w:color w:val="1F497E"/>
                <w:sz w:val="18"/>
                <w:szCs w:val="18"/>
              </w:rPr>
              <w:t xml:space="preserve">Para </w:t>
            </w:r>
            <w:r>
              <w:rPr>
                <w:rFonts w:ascii="Tahoma" w:hAnsi="Tahoma" w:cs="Tahoma"/>
                <w:color w:val="1F497E"/>
                <w:sz w:val="18"/>
                <w:szCs w:val="18"/>
              </w:rPr>
              <w:t>cada grupo electrógeno deberá entregarse</w:t>
            </w:r>
          </w:p>
          <w:p w14:paraId="3DB0E955" w14:textId="77777777" w:rsidR="007429D1" w:rsidRPr="00A35912" w:rsidRDefault="007429D1" w:rsidP="00594FBE">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6 pzas. filtros para Aceite</w:t>
            </w:r>
          </w:p>
          <w:p w14:paraId="46F43054" w14:textId="77777777" w:rsidR="007429D1" w:rsidRPr="00A35912" w:rsidRDefault="007429D1" w:rsidP="00594FBE">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 xml:space="preserve">3 </w:t>
            </w:r>
            <w:r w:rsidRPr="00A35912">
              <w:rPr>
                <w:rFonts w:ascii="Tahoma" w:hAnsi="Tahoma" w:cs="Tahoma"/>
                <w:color w:val="1F497E"/>
                <w:sz w:val="18"/>
                <w:szCs w:val="18"/>
              </w:rPr>
              <w:t>pzas. filtros para Aire.</w:t>
            </w:r>
          </w:p>
          <w:p w14:paraId="20EEE72D" w14:textId="77777777" w:rsidR="007429D1" w:rsidRDefault="007429D1" w:rsidP="00594FBE">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6</w:t>
            </w:r>
            <w:r w:rsidRPr="00A35912">
              <w:rPr>
                <w:rFonts w:ascii="Tahoma" w:hAnsi="Tahoma" w:cs="Tahoma"/>
                <w:color w:val="1F497E"/>
                <w:sz w:val="18"/>
                <w:szCs w:val="18"/>
              </w:rPr>
              <w:t xml:space="preserve"> pzas. filtros para Combustible.</w:t>
            </w:r>
          </w:p>
          <w:p w14:paraId="082768F7" w14:textId="77777777" w:rsidR="007429D1" w:rsidRPr="00A35912" w:rsidRDefault="007429D1" w:rsidP="00594FBE">
            <w:pPr>
              <w:pStyle w:val="Prrafodelista"/>
              <w:numPr>
                <w:ilvl w:val="0"/>
                <w:numId w:val="22"/>
              </w:numPr>
              <w:ind w:left="214" w:hanging="214"/>
              <w:rPr>
                <w:rFonts w:ascii="Tahoma" w:hAnsi="Tahoma" w:cs="Tahoma"/>
                <w:color w:val="1F497E"/>
                <w:sz w:val="18"/>
                <w:szCs w:val="18"/>
              </w:rPr>
            </w:pPr>
            <w:r w:rsidRPr="00A35912">
              <w:rPr>
                <w:rFonts w:ascii="Tahoma" w:hAnsi="Tahoma" w:cs="Tahoma"/>
                <w:color w:val="1F497E"/>
                <w:sz w:val="18"/>
                <w:szCs w:val="18"/>
              </w:rPr>
              <w:t xml:space="preserve">Para </w:t>
            </w:r>
            <w:r>
              <w:rPr>
                <w:rFonts w:ascii="Tahoma" w:hAnsi="Tahoma" w:cs="Tahoma"/>
                <w:color w:val="1F497E"/>
                <w:sz w:val="18"/>
                <w:szCs w:val="18"/>
              </w:rPr>
              <w:t>cada modelo de grupo electrógeno deberá entregarse</w:t>
            </w:r>
          </w:p>
          <w:p w14:paraId="6AF2875F" w14:textId="77777777" w:rsidR="007429D1" w:rsidRDefault="007429D1" w:rsidP="00594FBE">
            <w:pPr>
              <w:numPr>
                <w:ilvl w:val="0"/>
                <w:numId w:val="20"/>
              </w:numPr>
              <w:tabs>
                <w:tab w:val="clear" w:pos="862"/>
                <w:tab w:val="left" w:pos="355"/>
                <w:tab w:val="num" w:pos="498"/>
              </w:tabs>
              <w:ind w:left="498" w:hanging="284"/>
              <w:jc w:val="both"/>
              <w:rPr>
                <w:rFonts w:ascii="Tahoma" w:hAnsi="Tahoma" w:cs="Tahoma"/>
                <w:color w:val="1F497E"/>
                <w:sz w:val="18"/>
                <w:szCs w:val="18"/>
              </w:rPr>
            </w:pPr>
            <w:r w:rsidRPr="00A35912">
              <w:rPr>
                <w:rFonts w:ascii="Tahoma" w:hAnsi="Tahoma" w:cs="Tahoma"/>
                <w:color w:val="1F497E"/>
                <w:sz w:val="18"/>
                <w:szCs w:val="18"/>
              </w:rPr>
              <w:t>1 pza. AVR.</w:t>
            </w:r>
          </w:p>
          <w:p w14:paraId="754037D4" w14:textId="77777777" w:rsidR="007429D1" w:rsidRDefault="007429D1" w:rsidP="00594FBE">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1 pza. Tarjeta de control.</w:t>
            </w:r>
          </w:p>
          <w:p w14:paraId="3BAAA4A5" w14:textId="77777777" w:rsidR="007429D1" w:rsidRDefault="007429D1" w:rsidP="00594FBE">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 xml:space="preserve">  2 pza.  Cargador de batería estático.</w:t>
            </w:r>
          </w:p>
          <w:p w14:paraId="1C7B25AF" w14:textId="77777777" w:rsidR="007429D1" w:rsidRPr="00A35912" w:rsidRDefault="007429D1" w:rsidP="00594FBE">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1 motor de arranque</w:t>
            </w:r>
          </w:p>
          <w:p w14:paraId="3B6178F3" w14:textId="77777777" w:rsidR="007429D1" w:rsidRPr="00A35912" w:rsidRDefault="007429D1" w:rsidP="00594FBE">
            <w:pPr>
              <w:pStyle w:val="Prrafodelista"/>
              <w:numPr>
                <w:ilvl w:val="0"/>
                <w:numId w:val="22"/>
              </w:numPr>
              <w:tabs>
                <w:tab w:val="left" w:pos="355"/>
              </w:tabs>
              <w:ind w:left="214" w:hanging="214"/>
              <w:jc w:val="both"/>
              <w:rPr>
                <w:rFonts w:ascii="Tahoma" w:hAnsi="Tahoma" w:cs="Tahoma"/>
                <w:color w:val="1F497E"/>
                <w:sz w:val="18"/>
                <w:szCs w:val="18"/>
              </w:rPr>
            </w:pPr>
            <w:r w:rsidRPr="00A35912">
              <w:rPr>
                <w:rFonts w:ascii="Tahoma" w:hAnsi="Tahoma" w:cs="Tahoma"/>
                <w:color w:val="1F497E"/>
                <w:sz w:val="18"/>
                <w:szCs w:val="18"/>
              </w:rPr>
              <w:t xml:space="preserve">Para </w:t>
            </w:r>
            <w:r>
              <w:rPr>
                <w:rFonts w:ascii="Tahoma" w:hAnsi="Tahoma" w:cs="Tahoma"/>
                <w:color w:val="1F497E"/>
                <w:sz w:val="18"/>
                <w:szCs w:val="18"/>
              </w:rPr>
              <w:t xml:space="preserve">rectificadores </w:t>
            </w:r>
          </w:p>
          <w:p w14:paraId="2569DBF8" w14:textId="77777777" w:rsidR="007429D1" w:rsidRDefault="007429D1" w:rsidP="00594FBE">
            <w:pPr>
              <w:pStyle w:val="Prrafodelista"/>
              <w:numPr>
                <w:ilvl w:val="0"/>
                <w:numId w:val="25"/>
              </w:numPr>
              <w:tabs>
                <w:tab w:val="left" w:pos="355"/>
              </w:tabs>
              <w:ind w:left="498" w:hanging="284"/>
              <w:jc w:val="both"/>
              <w:rPr>
                <w:rFonts w:ascii="Tahoma" w:hAnsi="Tahoma" w:cs="Tahoma"/>
                <w:color w:val="1F497E"/>
                <w:sz w:val="18"/>
                <w:szCs w:val="18"/>
              </w:rPr>
            </w:pPr>
            <w:r>
              <w:rPr>
                <w:rFonts w:ascii="Tahoma" w:hAnsi="Tahoma" w:cs="Tahoma"/>
                <w:color w:val="1F497E"/>
                <w:sz w:val="18"/>
                <w:szCs w:val="18"/>
              </w:rPr>
              <w:t xml:space="preserve">16 </w:t>
            </w:r>
            <w:r w:rsidRPr="00A35912">
              <w:rPr>
                <w:rFonts w:ascii="Tahoma" w:hAnsi="Tahoma" w:cs="Tahoma"/>
                <w:color w:val="1F497E"/>
                <w:sz w:val="18"/>
                <w:szCs w:val="18"/>
              </w:rPr>
              <w:t>pzas. módulos rectificadores.</w:t>
            </w:r>
          </w:p>
          <w:p w14:paraId="69287CD4" w14:textId="77777777" w:rsidR="007429D1" w:rsidRPr="00225EDE" w:rsidRDefault="007429D1" w:rsidP="00594FBE">
            <w:pPr>
              <w:pStyle w:val="Prrafodelista"/>
              <w:numPr>
                <w:ilvl w:val="0"/>
                <w:numId w:val="25"/>
              </w:numPr>
              <w:tabs>
                <w:tab w:val="left" w:pos="355"/>
              </w:tabs>
              <w:ind w:left="498" w:hanging="284"/>
              <w:jc w:val="both"/>
              <w:rPr>
                <w:rFonts w:ascii="Tahoma" w:hAnsi="Tahoma" w:cs="Tahoma"/>
                <w:color w:val="1F497E"/>
                <w:sz w:val="18"/>
                <w:szCs w:val="18"/>
              </w:rPr>
            </w:pPr>
            <w:r>
              <w:rPr>
                <w:rFonts w:ascii="Tahoma" w:hAnsi="Tahoma" w:cs="Tahoma"/>
                <w:color w:val="1F497E"/>
                <w:sz w:val="18"/>
                <w:szCs w:val="18"/>
              </w:rPr>
              <w:t>4 pzas módulos control.</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49B2A5"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5757C9" w14:textId="77777777" w:rsidR="007429D1" w:rsidRPr="009C2DE5" w:rsidRDefault="007429D1" w:rsidP="00594FBE">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CF6674" w14:textId="77777777" w:rsidR="007429D1" w:rsidRPr="00314E98" w:rsidRDefault="007429D1" w:rsidP="00594FBE">
            <w:pPr>
              <w:jc w:val="center"/>
              <w:rPr>
                <w:rFonts w:ascii="Tahoma" w:hAnsi="Tahoma" w:cs="Tahoma"/>
                <w:color w:val="1F497E"/>
                <w:sz w:val="22"/>
                <w:lang w:val="es-ES_tradnl"/>
              </w:rPr>
            </w:pPr>
          </w:p>
        </w:tc>
      </w:tr>
    </w:tbl>
    <w:p w14:paraId="236E66DE" w14:textId="77777777" w:rsidR="007429D1" w:rsidRDefault="007429D1" w:rsidP="007429D1">
      <w:pPr>
        <w:pStyle w:val="Prrafodelista"/>
        <w:shd w:val="clear" w:color="auto" w:fill="FFFFFF" w:themeFill="background1"/>
        <w:ind w:left="1080"/>
        <w:rPr>
          <w:rFonts w:ascii="Tahoma" w:hAnsi="Tahoma" w:cs="Tahoma"/>
          <w:b/>
          <w:color w:val="004990"/>
          <w:sz w:val="10"/>
          <w:szCs w:val="22"/>
        </w:rPr>
      </w:pPr>
    </w:p>
    <w:p w14:paraId="1FBEC3D9" w14:textId="77777777" w:rsidR="007429D1" w:rsidRPr="002601D2" w:rsidRDefault="007429D1" w:rsidP="002601D2">
      <w:pPr>
        <w:shd w:val="clear" w:color="auto" w:fill="FFFFFF" w:themeFill="background1"/>
        <w:rPr>
          <w:rFonts w:ascii="Tahoma" w:hAnsi="Tahoma" w:cs="Tahoma"/>
          <w:b/>
          <w:color w:val="004990"/>
          <w:sz w:val="10"/>
          <w:szCs w:val="22"/>
        </w:rPr>
      </w:pPr>
    </w:p>
    <w:p w14:paraId="746C2196" w14:textId="77777777" w:rsidR="007429D1" w:rsidRPr="00576C44" w:rsidRDefault="007429D1" w:rsidP="005A26F7">
      <w:pPr>
        <w:pStyle w:val="Prrafodelista"/>
        <w:numPr>
          <w:ilvl w:val="1"/>
          <w:numId w:val="6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PROTOCOLOS DE ACEPTACIÓN.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5204"/>
        <w:gridCol w:w="1041"/>
        <w:gridCol w:w="781"/>
        <w:gridCol w:w="1431"/>
      </w:tblGrid>
      <w:tr w:rsidR="007429D1" w:rsidRPr="00363D85" w14:paraId="7F1E716E" w14:textId="77777777" w:rsidTr="00594FBE">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3517BD0"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807D260"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0CF1D23D" w14:textId="77777777" w:rsidTr="00594FBE">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DF290E1"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PROTOCOLOS DE ACEPTACIÓN</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ACF4C2"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F369B55"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719CCF0E" w14:textId="77777777" w:rsidTr="00594FBE">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41B3724"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9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31F36C6"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85037A"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CE325FB"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134CCAC"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4BB81C11" w14:textId="77777777" w:rsidTr="00594FBE">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C02D7F" w14:textId="77777777" w:rsidR="007429D1" w:rsidRPr="007A79ED" w:rsidRDefault="007429D1" w:rsidP="00594FBE">
            <w:pPr>
              <w:jc w:val="center"/>
              <w:rPr>
                <w:rFonts w:ascii="Tahoma" w:hAnsi="Tahoma" w:cs="Tahoma"/>
                <w:color w:val="004990"/>
                <w:lang w:eastAsia="es-BO"/>
              </w:rPr>
            </w:pPr>
            <w:r w:rsidRPr="007A79ED">
              <w:rPr>
                <w:rFonts w:ascii="Tahoma" w:hAnsi="Tahoma" w:cs="Tahoma"/>
                <w:color w:val="004990"/>
                <w:lang w:eastAsia="es-BO"/>
              </w:rPr>
              <w:t>F1</w:t>
            </w:r>
            <w:r>
              <w:rPr>
                <w:rFonts w:ascii="Tahoma" w:hAnsi="Tahoma" w:cs="Tahoma"/>
                <w:color w:val="004990"/>
                <w:lang w:eastAsia="es-BO"/>
              </w:rPr>
              <w:t>2</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129E19B6" w14:textId="77777777" w:rsidR="007429D1" w:rsidRPr="00A35912" w:rsidRDefault="007429D1" w:rsidP="00594FBE">
            <w:pPr>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 xml:space="preserve">El protocolo de pruebas de aceptación ATP deberá ser entregado y aprobado por </w:t>
            </w:r>
            <w:r>
              <w:rPr>
                <w:rFonts w:ascii="Tahoma" w:hAnsi="Tahoma" w:cs="Tahoma"/>
                <w:bCs/>
                <w:color w:val="1F497E"/>
                <w:sz w:val="18"/>
                <w:szCs w:val="18"/>
                <w:lang w:eastAsia="es-BO"/>
              </w:rPr>
              <w:t>ENTEL</w:t>
            </w:r>
            <w:r w:rsidRPr="00A35912">
              <w:rPr>
                <w:rFonts w:ascii="Tahoma" w:hAnsi="Tahoma" w:cs="Tahoma"/>
                <w:bCs/>
                <w:color w:val="1F497E"/>
                <w:sz w:val="18"/>
                <w:szCs w:val="18"/>
                <w:lang w:eastAsia="es-BO"/>
              </w:rPr>
              <w:t xml:space="preserve"> S.A. </w:t>
            </w:r>
          </w:p>
          <w:p w14:paraId="564D13E9" w14:textId="77777777" w:rsidR="007429D1" w:rsidRPr="00991B46" w:rsidRDefault="007429D1" w:rsidP="00594FBE">
            <w:pPr>
              <w:numPr>
                <w:ilvl w:val="0"/>
                <w:numId w:val="24"/>
              </w:numPr>
              <w:ind w:left="484" w:hanging="270"/>
              <w:jc w:val="both"/>
              <w:rPr>
                <w:rFonts w:ascii="Tahoma" w:hAnsi="Tahoma" w:cs="Tahoma"/>
                <w:color w:val="1F497E"/>
                <w:sz w:val="18"/>
                <w:szCs w:val="18"/>
              </w:rPr>
            </w:pPr>
            <w:r w:rsidRPr="00A35912">
              <w:rPr>
                <w:rFonts w:ascii="Tahoma" w:hAnsi="Tahoma" w:cs="Tahoma"/>
                <w:bCs/>
                <w:color w:val="1F497E"/>
                <w:sz w:val="18"/>
                <w:szCs w:val="18"/>
                <w:lang w:eastAsia="es-BO"/>
              </w:rPr>
              <w:t xml:space="preserve">El documento ATP deberá incluir </w:t>
            </w:r>
            <w:r>
              <w:rPr>
                <w:rFonts w:ascii="Tahoma" w:hAnsi="Tahoma" w:cs="Tahoma"/>
                <w:bCs/>
                <w:color w:val="1F497E"/>
                <w:sz w:val="18"/>
                <w:szCs w:val="18"/>
                <w:lang w:eastAsia="es-BO"/>
              </w:rPr>
              <w:t>la entrega y</w:t>
            </w:r>
            <w:r w:rsidRPr="00A35912">
              <w:rPr>
                <w:rFonts w:ascii="Tahoma" w:hAnsi="Tahoma" w:cs="Tahoma"/>
                <w:bCs/>
                <w:color w:val="1F497E"/>
                <w:sz w:val="18"/>
                <w:szCs w:val="18"/>
                <w:lang w:eastAsia="es-BO"/>
              </w:rPr>
              <w:t xml:space="preserve"> pruebas</w:t>
            </w:r>
            <w:r>
              <w:rPr>
                <w:rFonts w:ascii="Tahoma" w:hAnsi="Tahoma" w:cs="Tahoma"/>
                <w:bCs/>
                <w:color w:val="1F497E"/>
                <w:sz w:val="18"/>
                <w:szCs w:val="18"/>
                <w:lang w:eastAsia="es-BO"/>
              </w:rPr>
              <w:t xml:space="preserve"> de operación de: rectificadores, banco de baterías, gabinetes, tableros de distribución, grupos electrógenos y ATS.</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601C5B5"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0A9874" w14:textId="77777777" w:rsidR="007429D1" w:rsidRPr="009C2DE5" w:rsidRDefault="007429D1" w:rsidP="00594FBE">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8782F7" w14:textId="77777777" w:rsidR="007429D1" w:rsidRPr="00314E98" w:rsidRDefault="007429D1" w:rsidP="00594FBE">
            <w:pPr>
              <w:jc w:val="center"/>
              <w:rPr>
                <w:rFonts w:ascii="Tahoma" w:hAnsi="Tahoma" w:cs="Tahoma"/>
                <w:color w:val="1F497E"/>
                <w:sz w:val="22"/>
                <w:lang w:val="es-ES_tradnl"/>
              </w:rPr>
            </w:pPr>
          </w:p>
        </w:tc>
      </w:tr>
      <w:tr w:rsidR="007429D1" w:rsidRPr="009C2DE5" w14:paraId="32606E1C" w14:textId="77777777" w:rsidTr="00594FBE">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1985F3" w14:textId="77777777" w:rsidR="007429D1" w:rsidRPr="007A79ED" w:rsidRDefault="007429D1" w:rsidP="00594FBE">
            <w:pPr>
              <w:jc w:val="center"/>
              <w:rPr>
                <w:rFonts w:ascii="Tahoma" w:hAnsi="Tahoma" w:cs="Tahoma"/>
                <w:color w:val="004990"/>
                <w:lang w:eastAsia="es-BO"/>
              </w:rPr>
            </w:pPr>
            <w:r w:rsidRPr="007A79ED">
              <w:rPr>
                <w:rFonts w:ascii="Tahoma" w:hAnsi="Tahoma" w:cs="Tahoma"/>
                <w:color w:val="004990"/>
                <w:lang w:eastAsia="es-BO"/>
              </w:rPr>
              <w:t>F</w:t>
            </w:r>
            <w:r>
              <w:rPr>
                <w:rFonts w:ascii="Tahoma" w:hAnsi="Tahoma" w:cs="Tahoma"/>
                <w:color w:val="004990"/>
                <w:lang w:eastAsia="es-BO"/>
              </w:rPr>
              <w:t>13</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7B34A9F1" w14:textId="77777777" w:rsidR="007429D1" w:rsidRPr="00A35912" w:rsidRDefault="007429D1" w:rsidP="00594FBE">
            <w:pPr>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Al inicio del ATP</w:t>
            </w:r>
            <w:r>
              <w:rPr>
                <w:rFonts w:ascii="Tahoma" w:hAnsi="Tahoma" w:cs="Tahoma"/>
                <w:bCs/>
                <w:color w:val="1F497E"/>
                <w:sz w:val="18"/>
                <w:szCs w:val="18"/>
                <w:lang w:eastAsia="es-BO"/>
              </w:rPr>
              <w:t xml:space="preserve"> una copia de </w:t>
            </w:r>
            <w:r w:rsidRPr="00A35912">
              <w:rPr>
                <w:rFonts w:ascii="Tahoma" w:hAnsi="Tahoma" w:cs="Tahoma"/>
                <w:bCs/>
                <w:color w:val="1F497E"/>
                <w:sz w:val="18"/>
                <w:szCs w:val="18"/>
                <w:lang w:eastAsia="es-BO"/>
              </w:rPr>
              <w:t xml:space="preserve">la siguiente documentación </w:t>
            </w:r>
            <w:r>
              <w:rPr>
                <w:rFonts w:ascii="Tahoma" w:hAnsi="Tahoma" w:cs="Tahoma"/>
                <w:bCs/>
                <w:color w:val="1F497E"/>
                <w:sz w:val="18"/>
                <w:szCs w:val="18"/>
                <w:lang w:eastAsia="es-BO"/>
              </w:rPr>
              <w:t xml:space="preserve">general </w:t>
            </w:r>
            <w:r w:rsidRPr="00A35912">
              <w:rPr>
                <w:rFonts w:ascii="Tahoma" w:hAnsi="Tahoma" w:cs="Tahoma"/>
                <w:bCs/>
                <w:color w:val="1F497E"/>
                <w:sz w:val="18"/>
                <w:szCs w:val="18"/>
                <w:lang w:eastAsia="es-BO"/>
              </w:rPr>
              <w:t>debe ser entregada en cada sitio:</w:t>
            </w:r>
          </w:p>
          <w:p w14:paraId="2E688DB2" w14:textId="77777777" w:rsidR="007429D1" w:rsidRDefault="007429D1" w:rsidP="00594FBE">
            <w:pPr>
              <w:numPr>
                <w:ilvl w:val="0"/>
                <w:numId w:val="26"/>
              </w:numPr>
              <w:ind w:left="484" w:hanging="270"/>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Diagramas eléctricos unifilares de la instalación eléctrica i</w:t>
            </w:r>
            <w:r>
              <w:rPr>
                <w:rFonts w:ascii="Tahoma" w:hAnsi="Tahoma" w:cs="Tahoma"/>
                <w:bCs/>
                <w:color w:val="1F497E"/>
                <w:sz w:val="18"/>
                <w:szCs w:val="18"/>
                <w:lang w:eastAsia="es-BO"/>
              </w:rPr>
              <w:t>ncluyendo el diagrama unifilar del ATS.</w:t>
            </w:r>
          </w:p>
          <w:p w14:paraId="7C10A4FA" w14:textId="77777777" w:rsidR="007429D1" w:rsidRPr="00A35912" w:rsidRDefault="007429D1" w:rsidP="00594FBE">
            <w:pPr>
              <w:numPr>
                <w:ilvl w:val="0"/>
                <w:numId w:val="26"/>
              </w:numPr>
              <w:ind w:left="484" w:hanging="270"/>
              <w:jc w:val="both"/>
              <w:rPr>
                <w:rFonts w:ascii="Tahoma" w:hAnsi="Tahoma" w:cs="Tahoma"/>
                <w:bCs/>
                <w:color w:val="1F497E"/>
                <w:sz w:val="18"/>
                <w:szCs w:val="18"/>
                <w:lang w:eastAsia="es-BO"/>
              </w:rPr>
            </w:pPr>
            <w:r>
              <w:rPr>
                <w:rFonts w:ascii="Tahoma" w:hAnsi="Tahoma" w:cs="Tahoma"/>
                <w:bCs/>
                <w:color w:val="1F497E"/>
                <w:sz w:val="18"/>
                <w:szCs w:val="18"/>
                <w:lang w:eastAsia="es-BO"/>
              </w:rPr>
              <w:t>Esquemas de ubicación de equipos.</w:t>
            </w:r>
          </w:p>
          <w:p w14:paraId="2595F752" w14:textId="77777777" w:rsidR="007429D1" w:rsidRDefault="007429D1" w:rsidP="00594FBE">
            <w:pPr>
              <w:numPr>
                <w:ilvl w:val="0"/>
                <w:numId w:val="26"/>
              </w:numPr>
              <w:ind w:left="484" w:hanging="270"/>
              <w:jc w:val="both"/>
              <w:rPr>
                <w:rFonts w:ascii="Tahoma" w:hAnsi="Tahoma" w:cs="Tahoma"/>
                <w:color w:val="1F497E"/>
                <w:sz w:val="18"/>
                <w:szCs w:val="18"/>
              </w:rPr>
            </w:pPr>
            <w:r w:rsidRPr="00A35912">
              <w:rPr>
                <w:rFonts w:ascii="Tahoma" w:hAnsi="Tahoma" w:cs="Tahoma"/>
                <w:color w:val="1F497E"/>
                <w:sz w:val="18"/>
                <w:szCs w:val="18"/>
              </w:rPr>
              <w:t>Manuales de operación y mantenimiento de los equipos instalados</w:t>
            </w:r>
            <w:r>
              <w:rPr>
                <w:rFonts w:ascii="Tahoma" w:hAnsi="Tahoma" w:cs="Tahoma"/>
                <w:color w:val="1F497E"/>
                <w:sz w:val="18"/>
                <w:szCs w:val="18"/>
              </w:rPr>
              <w:t>.</w:t>
            </w:r>
          </w:p>
          <w:p w14:paraId="053DB8DE" w14:textId="77777777" w:rsidR="007429D1" w:rsidRDefault="007429D1" w:rsidP="00594FBE">
            <w:pPr>
              <w:pStyle w:val="Prrafodelista"/>
              <w:numPr>
                <w:ilvl w:val="0"/>
                <w:numId w:val="32"/>
              </w:numPr>
              <w:ind w:left="498" w:hanging="284"/>
              <w:contextualSpacing/>
              <w:jc w:val="both"/>
              <w:rPr>
                <w:rFonts w:ascii="Tahoma" w:hAnsi="Tahoma" w:cs="Tahoma"/>
                <w:color w:val="1F497E"/>
                <w:sz w:val="18"/>
                <w:szCs w:val="18"/>
              </w:rPr>
            </w:pPr>
            <w:r>
              <w:rPr>
                <w:rFonts w:ascii="Tahoma" w:hAnsi="Tahoma" w:cs="Tahoma"/>
                <w:color w:val="1F497E"/>
                <w:sz w:val="18"/>
                <w:szCs w:val="18"/>
              </w:rPr>
              <w:t>Certificado de Fabricación de baterías, fe</w:t>
            </w:r>
            <w:r w:rsidRPr="00A35912">
              <w:rPr>
                <w:rFonts w:ascii="Tahoma" w:hAnsi="Tahoma" w:cs="Tahoma"/>
                <w:color w:val="1F497E"/>
                <w:sz w:val="18"/>
                <w:szCs w:val="18"/>
              </w:rPr>
              <w:t>cha de fabricación: 5 meses antes de la puesta en servicio.</w:t>
            </w:r>
          </w:p>
          <w:p w14:paraId="2BE9D958" w14:textId="77777777" w:rsidR="007429D1" w:rsidRDefault="007429D1" w:rsidP="00594FBE">
            <w:pPr>
              <w:numPr>
                <w:ilvl w:val="0"/>
                <w:numId w:val="26"/>
              </w:numPr>
              <w:ind w:left="484" w:hanging="270"/>
              <w:jc w:val="both"/>
              <w:rPr>
                <w:rFonts w:ascii="Tahoma" w:hAnsi="Tahoma" w:cs="Tahoma"/>
                <w:color w:val="1F497E"/>
                <w:sz w:val="18"/>
                <w:szCs w:val="18"/>
              </w:rPr>
            </w:pPr>
            <w:r w:rsidRPr="00A35912">
              <w:rPr>
                <w:rFonts w:ascii="Tahoma" w:hAnsi="Tahoma" w:cs="Tahoma"/>
                <w:color w:val="1F497E"/>
                <w:sz w:val="18"/>
                <w:szCs w:val="18"/>
                <w:lang w:eastAsia="es-BO"/>
              </w:rPr>
              <w:t xml:space="preserve">Certificado de vigencia de repuestos igual o mayor a cinco (5) </w:t>
            </w:r>
            <w:r>
              <w:rPr>
                <w:rFonts w:ascii="Tahoma" w:hAnsi="Tahoma" w:cs="Tahoma"/>
                <w:color w:val="1F497E"/>
                <w:sz w:val="18"/>
                <w:szCs w:val="18"/>
                <w:lang w:eastAsia="es-BO"/>
              </w:rPr>
              <w:t xml:space="preserve">años, emitida por el fabricante </w:t>
            </w:r>
            <w:r>
              <w:rPr>
                <w:rFonts w:ascii="Tahoma" w:hAnsi="Tahoma" w:cs="Tahoma"/>
                <w:color w:val="1F497E"/>
                <w:sz w:val="18"/>
                <w:szCs w:val="18"/>
              </w:rPr>
              <w:t>para los grupos electrógenos y rectificadores.</w:t>
            </w:r>
          </w:p>
          <w:p w14:paraId="4543BD64" w14:textId="77777777" w:rsidR="007429D1" w:rsidRDefault="007429D1" w:rsidP="00594FBE">
            <w:pPr>
              <w:numPr>
                <w:ilvl w:val="0"/>
                <w:numId w:val="26"/>
              </w:numPr>
              <w:ind w:left="484" w:hanging="270"/>
              <w:jc w:val="both"/>
              <w:rPr>
                <w:rFonts w:ascii="Tahoma" w:hAnsi="Tahoma" w:cs="Tahoma"/>
                <w:color w:val="1F497E"/>
                <w:sz w:val="18"/>
                <w:szCs w:val="18"/>
              </w:rPr>
            </w:pPr>
            <w:r>
              <w:rPr>
                <w:rFonts w:ascii="Tahoma" w:hAnsi="Tahoma" w:cs="Tahoma"/>
                <w:color w:val="1F497E"/>
                <w:sz w:val="18"/>
                <w:szCs w:val="18"/>
              </w:rPr>
              <w:t>Certificados de pruebas en fábrica para los grupos electrógenos y rectificadores.</w:t>
            </w:r>
          </w:p>
          <w:p w14:paraId="52C5768D" w14:textId="77777777" w:rsidR="007429D1" w:rsidRPr="00A35912" w:rsidRDefault="007429D1" w:rsidP="00594FBE">
            <w:pPr>
              <w:numPr>
                <w:ilvl w:val="0"/>
                <w:numId w:val="26"/>
              </w:numPr>
              <w:ind w:left="484" w:hanging="270"/>
              <w:jc w:val="both"/>
              <w:rPr>
                <w:rFonts w:ascii="Tahoma" w:hAnsi="Tahoma" w:cs="Tahoma"/>
                <w:color w:val="1F497E"/>
                <w:sz w:val="18"/>
                <w:szCs w:val="18"/>
              </w:rPr>
            </w:pPr>
            <w:r w:rsidRPr="00A35912">
              <w:rPr>
                <w:rFonts w:ascii="Tahoma" w:hAnsi="Tahoma" w:cs="Tahoma"/>
                <w:color w:val="1F497E"/>
                <w:sz w:val="18"/>
                <w:szCs w:val="18"/>
              </w:rPr>
              <w:t>Protocolo de aceptación</w:t>
            </w:r>
            <w:r>
              <w:rPr>
                <w:rFonts w:ascii="Tahoma" w:hAnsi="Tahoma" w:cs="Tahoma"/>
                <w:color w:val="1F497E"/>
                <w:sz w:val="18"/>
                <w:szCs w:val="18"/>
              </w:rPr>
              <w:t xml:space="preserve"> aprobado por ENTEL S.A.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61D529"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3B9335" w14:textId="77777777" w:rsidR="007429D1" w:rsidRPr="009C2DE5" w:rsidRDefault="007429D1" w:rsidP="00594FBE">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8B4846" w14:textId="77777777" w:rsidR="007429D1" w:rsidRPr="00314E98" w:rsidRDefault="007429D1" w:rsidP="00594FBE">
            <w:pPr>
              <w:jc w:val="center"/>
              <w:rPr>
                <w:rFonts w:ascii="Tahoma" w:hAnsi="Tahoma" w:cs="Tahoma"/>
                <w:color w:val="1F497E"/>
                <w:sz w:val="22"/>
                <w:lang w:val="es-ES_tradnl"/>
              </w:rPr>
            </w:pPr>
          </w:p>
        </w:tc>
      </w:tr>
    </w:tbl>
    <w:p w14:paraId="386D095B" w14:textId="77777777" w:rsidR="007429D1" w:rsidRPr="00C4490D" w:rsidRDefault="007429D1" w:rsidP="007429D1">
      <w:pPr>
        <w:rPr>
          <w:rFonts w:ascii="Arial" w:hAnsi="Arial" w:cs="Arial"/>
          <w:i/>
          <w:sz w:val="8"/>
          <w:szCs w:val="10"/>
        </w:rPr>
      </w:pPr>
    </w:p>
    <w:p w14:paraId="4A0CB216" w14:textId="77777777" w:rsidR="007429D1" w:rsidRDefault="007429D1" w:rsidP="007429D1">
      <w:pPr>
        <w:pStyle w:val="Prrafodelista"/>
        <w:shd w:val="clear" w:color="auto" w:fill="FFFFFF" w:themeFill="background1"/>
        <w:ind w:left="1080"/>
        <w:rPr>
          <w:rFonts w:ascii="Tahoma" w:hAnsi="Tahoma" w:cs="Tahoma"/>
          <w:b/>
          <w:color w:val="1F497E"/>
          <w:sz w:val="14"/>
          <w:szCs w:val="22"/>
        </w:rPr>
      </w:pPr>
    </w:p>
    <w:p w14:paraId="6418E183" w14:textId="77777777" w:rsidR="007429D1" w:rsidRPr="00C45EB2" w:rsidRDefault="007429D1" w:rsidP="005A26F7">
      <w:pPr>
        <w:pStyle w:val="Prrafodelista"/>
        <w:numPr>
          <w:ilvl w:val="1"/>
          <w:numId w:val="66"/>
        </w:numPr>
        <w:shd w:val="clear" w:color="auto" w:fill="FFFFFF" w:themeFill="background1"/>
        <w:ind w:hanging="792"/>
        <w:rPr>
          <w:rFonts w:ascii="Tahoma" w:hAnsi="Tahoma" w:cs="Tahoma"/>
          <w:sz w:val="22"/>
          <w:szCs w:val="22"/>
        </w:rPr>
      </w:pPr>
      <w:r w:rsidRPr="00CE161D">
        <w:rPr>
          <w:rFonts w:ascii="Tahoma" w:hAnsi="Tahoma" w:cs="Tahoma"/>
          <w:b/>
          <w:color w:val="004990"/>
          <w:sz w:val="22"/>
          <w:szCs w:val="22"/>
        </w:rPr>
        <w:t>ENTRENAMIENTO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5922"/>
        <w:gridCol w:w="877"/>
        <w:gridCol w:w="726"/>
        <w:gridCol w:w="969"/>
      </w:tblGrid>
      <w:tr w:rsidR="007429D1" w:rsidRPr="00363D85" w14:paraId="7FF0A29C" w14:textId="77777777" w:rsidTr="00594FBE">
        <w:trPr>
          <w:trHeight w:val="381"/>
          <w:tblHeader/>
        </w:trPr>
        <w:tc>
          <w:tcPr>
            <w:tcW w:w="4084"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9905188" w14:textId="77777777" w:rsidR="007429D1" w:rsidRPr="00363D85" w:rsidRDefault="007429D1" w:rsidP="00594FBE">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916"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0949A50" w14:textId="77777777" w:rsidR="007429D1" w:rsidRPr="00B30393" w:rsidRDefault="007429D1" w:rsidP="00594FBE">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429D1" w:rsidRPr="00363D85" w14:paraId="6055C89F" w14:textId="77777777" w:rsidTr="00594FBE">
        <w:trPr>
          <w:trHeight w:val="273"/>
          <w:tblHeader/>
        </w:trPr>
        <w:tc>
          <w:tcPr>
            <w:tcW w:w="3592"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D9B39AD" w14:textId="77777777" w:rsidR="007429D1" w:rsidRPr="00363D85" w:rsidRDefault="007429D1" w:rsidP="00594FBE">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493"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57007731" w14:textId="77777777" w:rsidR="007429D1" w:rsidRPr="00363D85" w:rsidRDefault="007429D1" w:rsidP="00594FBE">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916"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7E9685E" w14:textId="77777777" w:rsidR="007429D1" w:rsidRPr="00B30393" w:rsidRDefault="007429D1" w:rsidP="00594FBE">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429D1" w:rsidRPr="00363D85" w14:paraId="281F323E" w14:textId="77777777" w:rsidTr="00594FBE">
        <w:trPr>
          <w:trHeight w:val="347"/>
          <w:tblHeader/>
        </w:trPr>
        <w:tc>
          <w:tcPr>
            <w:tcW w:w="282"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55FE59DF" w14:textId="77777777" w:rsidR="007429D1" w:rsidRPr="00363D85" w:rsidRDefault="007429D1" w:rsidP="00594FBE">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31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9CA9F40" w14:textId="77777777" w:rsidR="007429D1" w:rsidRPr="00363D85" w:rsidRDefault="007429D1" w:rsidP="00594FBE">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493"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0D4C088F" w14:textId="77777777" w:rsidR="007429D1" w:rsidRPr="00B30393" w:rsidRDefault="007429D1" w:rsidP="00594FBE">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423"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8F1132B" w14:textId="77777777" w:rsidR="007429D1" w:rsidRPr="00363D85" w:rsidRDefault="007429D1" w:rsidP="00594FBE">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493"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13791B76" w14:textId="77777777" w:rsidR="007429D1" w:rsidRPr="00363D85" w:rsidRDefault="007429D1" w:rsidP="00594FB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7429D1" w:rsidRPr="009C2DE5" w14:paraId="385EF9AA" w14:textId="77777777" w:rsidTr="00594FBE">
        <w:trPr>
          <w:trHeight w:val="60"/>
        </w:trPr>
        <w:tc>
          <w:tcPr>
            <w:tcW w:w="28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D74D17" w14:textId="77777777" w:rsidR="007429D1" w:rsidRPr="004A7E1B" w:rsidRDefault="007429D1" w:rsidP="00594FBE">
            <w:pPr>
              <w:jc w:val="center"/>
              <w:rPr>
                <w:rFonts w:ascii="Tahoma" w:hAnsi="Tahoma" w:cs="Tahoma"/>
                <w:color w:val="1F497D" w:themeColor="text2"/>
                <w:lang w:eastAsia="es-BO"/>
              </w:rPr>
            </w:pPr>
            <w:r w:rsidRPr="004A7E1B">
              <w:rPr>
                <w:rFonts w:ascii="Tahoma" w:hAnsi="Tahoma" w:cs="Tahoma"/>
                <w:color w:val="1F497D" w:themeColor="text2"/>
                <w:lang w:eastAsia="es-BO"/>
              </w:rPr>
              <w:t>F14</w:t>
            </w:r>
          </w:p>
        </w:tc>
        <w:tc>
          <w:tcPr>
            <w:tcW w:w="3310" w:type="pct"/>
            <w:tcBorders>
              <w:top w:val="single" w:sz="4" w:space="0" w:color="004990"/>
              <w:left w:val="single" w:sz="4" w:space="0" w:color="004990"/>
              <w:bottom w:val="single" w:sz="4" w:space="0" w:color="004990"/>
              <w:right w:val="single" w:sz="4" w:space="0" w:color="004990"/>
            </w:tcBorders>
            <w:shd w:val="clear" w:color="auto" w:fill="auto"/>
          </w:tcPr>
          <w:p w14:paraId="11B539A9" w14:textId="77777777" w:rsidR="007429D1" w:rsidRPr="004A7E1B" w:rsidRDefault="007429D1" w:rsidP="00594FBE">
            <w:pPr>
              <w:jc w:val="both"/>
              <w:rPr>
                <w:rFonts w:ascii="Tahoma" w:hAnsi="Tahoma" w:cs="Tahoma"/>
                <w:bCs/>
                <w:color w:val="1F497D" w:themeColor="text2"/>
                <w:sz w:val="18"/>
                <w:szCs w:val="18"/>
              </w:rPr>
            </w:pPr>
            <w:r w:rsidRPr="004A7E1B">
              <w:rPr>
                <w:rFonts w:ascii="Tahoma" w:hAnsi="Tahoma" w:cs="Tahoma"/>
                <w:bCs/>
                <w:color w:val="1F497D" w:themeColor="text2"/>
                <w:sz w:val="18"/>
                <w:szCs w:val="18"/>
              </w:rPr>
              <w:t>El oferente adjudicado en cada sitio de instalación deberá capacitar al operador en aspectos básicos de operación, además debe proveer:</w:t>
            </w:r>
          </w:p>
          <w:p w14:paraId="7071B4C0" w14:textId="77777777" w:rsidR="007429D1" w:rsidRPr="004A7E1B" w:rsidRDefault="007429D1" w:rsidP="00594FBE">
            <w:pPr>
              <w:jc w:val="both"/>
              <w:rPr>
                <w:rFonts w:ascii="Tahoma" w:hAnsi="Tahoma" w:cs="Tahoma"/>
                <w:bCs/>
                <w:color w:val="1F497D" w:themeColor="text2"/>
                <w:sz w:val="18"/>
                <w:szCs w:val="18"/>
              </w:rPr>
            </w:pPr>
            <w:r w:rsidRPr="004A7E1B">
              <w:rPr>
                <w:rFonts w:ascii="Tahoma" w:hAnsi="Tahoma" w:cs="Tahoma"/>
                <w:bCs/>
                <w:color w:val="1F497D" w:themeColor="text2"/>
                <w:sz w:val="18"/>
                <w:szCs w:val="18"/>
              </w:rPr>
              <w:t xml:space="preserve">- Un (1) curso de capacitación para grupos electrógenos </w:t>
            </w:r>
          </w:p>
          <w:p w14:paraId="553017F8" w14:textId="77777777" w:rsidR="007429D1" w:rsidRPr="004A7E1B" w:rsidRDefault="007429D1" w:rsidP="00594FBE">
            <w:pPr>
              <w:jc w:val="both"/>
              <w:rPr>
                <w:rFonts w:ascii="Tahoma" w:hAnsi="Tahoma" w:cs="Tahoma"/>
                <w:bCs/>
                <w:color w:val="1F497D" w:themeColor="text2"/>
                <w:sz w:val="18"/>
                <w:szCs w:val="18"/>
              </w:rPr>
            </w:pPr>
            <w:r w:rsidRPr="004A7E1B">
              <w:rPr>
                <w:rFonts w:ascii="Tahoma" w:hAnsi="Tahoma" w:cs="Tahoma"/>
                <w:bCs/>
                <w:color w:val="1F497D" w:themeColor="text2"/>
                <w:sz w:val="18"/>
                <w:szCs w:val="18"/>
              </w:rPr>
              <w:t>- Un (1) curso de capacitación para rectificadores y bancos de baterías</w:t>
            </w:r>
          </w:p>
          <w:p w14:paraId="3114666D" w14:textId="77777777" w:rsidR="007429D1" w:rsidRPr="004A7E1B" w:rsidRDefault="007429D1" w:rsidP="00594FBE">
            <w:pPr>
              <w:jc w:val="both"/>
              <w:rPr>
                <w:rFonts w:ascii="Tahoma" w:hAnsi="Tahoma" w:cs="Tahoma"/>
                <w:color w:val="1F497D" w:themeColor="text2"/>
                <w:sz w:val="18"/>
                <w:szCs w:val="18"/>
              </w:rPr>
            </w:pPr>
            <w:r w:rsidRPr="004A7E1B">
              <w:rPr>
                <w:rFonts w:ascii="Tahoma" w:hAnsi="Tahoma" w:cs="Tahoma"/>
                <w:bCs/>
                <w:color w:val="1F497D" w:themeColor="text2"/>
                <w:sz w:val="18"/>
                <w:szCs w:val="18"/>
              </w:rPr>
              <w:t>Ambos cursos sin costo para ENTEL SA, el temario debe tratar los siguientes temas teóricos y prácticos: cumplimiento de normas de fabricación, instalación, operación, mantenimiento (nivel avanzado), control y sistema de gestión</w:t>
            </w:r>
            <w:r>
              <w:rPr>
                <w:rFonts w:ascii="Tahoma" w:hAnsi="Tahoma" w:cs="Tahoma"/>
                <w:bCs/>
                <w:color w:val="1F497D" w:themeColor="text2"/>
                <w:sz w:val="18"/>
                <w:szCs w:val="18"/>
              </w:rPr>
              <w:t>, para su aprobación por ENTEL SA</w:t>
            </w:r>
            <w:r w:rsidRPr="004A7E1B">
              <w:rPr>
                <w:rFonts w:ascii="Tahoma" w:hAnsi="Tahoma" w:cs="Tahoma"/>
                <w:bCs/>
                <w:color w:val="1F497D" w:themeColor="text2"/>
                <w:sz w:val="18"/>
                <w:szCs w:val="18"/>
              </w:rPr>
              <w:t>. El curso debe ser dictado por personal técnico de fábrica en la ciudad de La Paz</w:t>
            </w:r>
            <w:r>
              <w:rPr>
                <w:rFonts w:ascii="Tahoma" w:hAnsi="Tahoma" w:cs="Tahoma"/>
                <w:bCs/>
                <w:color w:val="1F497D" w:themeColor="text2"/>
                <w:sz w:val="18"/>
                <w:szCs w:val="18"/>
              </w:rPr>
              <w:t>.</w:t>
            </w:r>
            <w:r w:rsidRPr="004A7E1B">
              <w:rPr>
                <w:rFonts w:ascii="Tahoma" w:hAnsi="Tahoma" w:cs="Tahoma"/>
                <w:bCs/>
                <w:color w:val="1F497D" w:themeColor="text2"/>
                <w:sz w:val="18"/>
                <w:szCs w:val="18"/>
              </w:rPr>
              <w:t xml:space="preserve"> </w:t>
            </w:r>
            <w:r>
              <w:rPr>
                <w:rFonts w:ascii="Tahoma" w:hAnsi="Tahoma" w:cs="Tahoma"/>
                <w:bCs/>
                <w:color w:val="1F497D" w:themeColor="text2"/>
                <w:sz w:val="18"/>
                <w:szCs w:val="18"/>
              </w:rPr>
              <w:t xml:space="preserve">El proveedor adjudicado es responsable de la provisión de la infraestructura para el desarrollo del curso, </w:t>
            </w:r>
            <w:r w:rsidRPr="004A7E1B">
              <w:rPr>
                <w:rFonts w:ascii="Tahoma" w:hAnsi="Tahoma" w:cs="Tahoma"/>
                <w:bCs/>
                <w:color w:val="1F497D" w:themeColor="text2"/>
                <w:sz w:val="18"/>
                <w:szCs w:val="18"/>
              </w:rPr>
              <w:t xml:space="preserve">ENTEL SA es el responsable de concentrar a su personal en el sitio </w:t>
            </w:r>
            <w:r>
              <w:rPr>
                <w:rFonts w:ascii="Tahoma" w:hAnsi="Tahoma" w:cs="Tahoma"/>
                <w:bCs/>
                <w:color w:val="1F497D" w:themeColor="text2"/>
                <w:sz w:val="18"/>
                <w:szCs w:val="18"/>
              </w:rPr>
              <w:t xml:space="preserve"> designado para</w:t>
            </w:r>
            <w:r w:rsidRPr="004A7E1B">
              <w:rPr>
                <w:rFonts w:ascii="Tahoma" w:hAnsi="Tahoma" w:cs="Tahoma"/>
                <w:bCs/>
                <w:color w:val="1F497D" w:themeColor="text2"/>
                <w:sz w:val="18"/>
                <w:szCs w:val="18"/>
              </w:rPr>
              <w:t xml:space="preserve"> la capacitación, el número </w:t>
            </w:r>
            <w:r>
              <w:rPr>
                <w:rFonts w:ascii="Tahoma" w:hAnsi="Tahoma" w:cs="Tahoma"/>
                <w:bCs/>
                <w:color w:val="1F497D" w:themeColor="text2"/>
                <w:sz w:val="18"/>
                <w:szCs w:val="18"/>
              </w:rPr>
              <w:t xml:space="preserve">máximo </w:t>
            </w:r>
            <w:r w:rsidRPr="004A7E1B">
              <w:rPr>
                <w:rFonts w:ascii="Tahoma" w:hAnsi="Tahoma" w:cs="Tahoma"/>
                <w:bCs/>
                <w:color w:val="1F497D" w:themeColor="text2"/>
                <w:sz w:val="18"/>
                <w:szCs w:val="18"/>
              </w:rPr>
              <w:t xml:space="preserve">de participantes debe ser de </w:t>
            </w:r>
            <w:r>
              <w:rPr>
                <w:rFonts w:ascii="Tahoma" w:hAnsi="Tahoma" w:cs="Tahoma"/>
                <w:bCs/>
                <w:color w:val="1F497D" w:themeColor="text2"/>
                <w:sz w:val="18"/>
                <w:szCs w:val="18"/>
              </w:rPr>
              <w:t>quince (</w:t>
            </w:r>
            <w:r w:rsidRPr="004A7E1B">
              <w:rPr>
                <w:rFonts w:ascii="Tahoma" w:hAnsi="Tahoma" w:cs="Tahoma"/>
                <w:bCs/>
                <w:color w:val="1F497D" w:themeColor="text2"/>
                <w:sz w:val="18"/>
                <w:szCs w:val="18"/>
              </w:rPr>
              <w:t>1</w:t>
            </w:r>
            <w:r>
              <w:rPr>
                <w:rFonts w:ascii="Tahoma" w:hAnsi="Tahoma" w:cs="Tahoma"/>
                <w:bCs/>
                <w:color w:val="1F497D" w:themeColor="text2"/>
                <w:sz w:val="18"/>
                <w:szCs w:val="18"/>
              </w:rPr>
              <w:t>5)</w:t>
            </w:r>
            <w:r w:rsidRPr="004A7E1B">
              <w:rPr>
                <w:rFonts w:ascii="Tahoma" w:hAnsi="Tahoma" w:cs="Tahoma"/>
                <w:bCs/>
                <w:color w:val="1F497D" w:themeColor="text2"/>
                <w:sz w:val="18"/>
                <w:szCs w:val="18"/>
              </w:rPr>
              <w:t xml:space="preserve"> personas</w:t>
            </w:r>
            <w:r>
              <w:rPr>
                <w:rFonts w:ascii="Tahoma" w:hAnsi="Tahoma" w:cs="Tahoma"/>
                <w:bCs/>
                <w:color w:val="1F497D" w:themeColor="text2"/>
                <w:sz w:val="18"/>
                <w:szCs w:val="18"/>
              </w:rPr>
              <w:t>.</w:t>
            </w:r>
            <w:r w:rsidRPr="004A7E1B">
              <w:rPr>
                <w:rFonts w:ascii="Tahoma" w:hAnsi="Tahoma" w:cs="Tahoma"/>
                <w:bCs/>
                <w:color w:val="1F497D" w:themeColor="text2"/>
                <w:sz w:val="18"/>
                <w:szCs w:val="18"/>
              </w:rPr>
              <w:t xml:space="preserve"> </w:t>
            </w:r>
          </w:p>
        </w:tc>
        <w:tc>
          <w:tcPr>
            <w:tcW w:w="4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AA3B8F" w14:textId="77777777" w:rsidR="007429D1" w:rsidRPr="009C2DE5" w:rsidRDefault="007429D1" w:rsidP="00594FBE">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E1D7F">
              <w:rPr>
                <w:b/>
                <w:color w:val="004990"/>
                <w:sz w:val="20"/>
                <w:szCs w:val="20"/>
              </w:rPr>
            </w:r>
            <w:r w:rsidR="008E1D7F">
              <w:rPr>
                <w:b/>
                <w:color w:val="004990"/>
                <w:sz w:val="20"/>
                <w:szCs w:val="20"/>
              </w:rPr>
              <w:fldChar w:fldCharType="separate"/>
            </w:r>
            <w:r w:rsidRPr="009C2DE5">
              <w:rPr>
                <w:b/>
                <w:color w:val="004990"/>
                <w:sz w:val="20"/>
                <w:szCs w:val="20"/>
              </w:rPr>
              <w:fldChar w:fldCharType="end"/>
            </w:r>
          </w:p>
        </w:tc>
        <w:tc>
          <w:tcPr>
            <w:tcW w:w="42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BBE697" w14:textId="77777777" w:rsidR="007429D1" w:rsidRPr="007C14CB" w:rsidRDefault="007429D1" w:rsidP="00594FBE">
            <w:pPr>
              <w:jc w:val="center"/>
              <w:rPr>
                <w:rFonts w:ascii="Tahoma" w:hAnsi="Tahoma" w:cs="Tahoma"/>
                <w:color w:val="004990"/>
                <w:sz w:val="18"/>
                <w:szCs w:val="18"/>
                <w:lang w:val="es-BO" w:eastAsia="es-BO"/>
              </w:rPr>
            </w:pPr>
          </w:p>
        </w:tc>
        <w:tc>
          <w:tcPr>
            <w:tcW w:w="4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8A229E" w14:textId="77777777" w:rsidR="007429D1" w:rsidRPr="009C2DE5" w:rsidRDefault="007429D1" w:rsidP="00594FBE">
            <w:pPr>
              <w:jc w:val="center"/>
              <w:rPr>
                <w:rFonts w:ascii="Tahoma" w:hAnsi="Tahoma" w:cs="Tahoma"/>
                <w:color w:val="004990"/>
                <w:sz w:val="18"/>
                <w:szCs w:val="18"/>
                <w:lang w:eastAsia="es-BO"/>
              </w:rPr>
            </w:pPr>
          </w:p>
        </w:tc>
      </w:tr>
    </w:tbl>
    <w:p w14:paraId="44A84EFE" w14:textId="77777777" w:rsidR="007429D1" w:rsidRDefault="007429D1" w:rsidP="007429D1">
      <w:pPr>
        <w:pStyle w:val="Prrafodelista"/>
        <w:shd w:val="clear" w:color="auto" w:fill="FFFFFF" w:themeFill="background1"/>
        <w:ind w:left="1080"/>
        <w:rPr>
          <w:rFonts w:ascii="Tahoma" w:hAnsi="Tahoma" w:cs="Tahoma"/>
          <w:b/>
          <w:color w:val="1F497E"/>
          <w:sz w:val="14"/>
          <w:szCs w:val="22"/>
        </w:rPr>
      </w:pPr>
    </w:p>
    <w:p w14:paraId="4191D7F2" w14:textId="77777777" w:rsidR="007429D1" w:rsidRDefault="007429D1" w:rsidP="007429D1">
      <w:pPr>
        <w:pStyle w:val="Prrafodelista"/>
        <w:shd w:val="clear" w:color="auto" w:fill="FFFFFF" w:themeFill="background1"/>
        <w:ind w:left="1080"/>
        <w:rPr>
          <w:rFonts w:ascii="Tahoma" w:hAnsi="Tahoma" w:cs="Tahoma"/>
          <w:b/>
          <w:color w:val="1F497E"/>
          <w:sz w:val="14"/>
          <w:szCs w:val="22"/>
        </w:rPr>
      </w:pPr>
    </w:p>
    <w:p w14:paraId="131628F2" w14:textId="77777777" w:rsidR="007429D1" w:rsidRDefault="007429D1" w:rsidP="005A26F7">
      <w:pPr>
        <w:pStyle w:val="Prrafodelista"/>
        <w:numPr>
          <w:ilvl w:val="1"/>
          <w:numId w:val="6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GARANTÍA Y DOCUMENTACIÓN.</w:t>
      </w:r>
    </w:p>
    <w:p w14:paraId="542D9112" w14:textId="77777777" w:rsidR="007429D1" w:rsidRPr="00576C44" w:rsidRDefault="007429D1" w:rsidP="007429D1">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1"/>
        <w:gridCol w:w="5147"/>
        <w:gridCol w:w="1123"/>
        <w:gridCol w:w="732"/>
        <w:gridCol w:w="1485"/>
      </w:tblGrid>
      <w:tr w:rsidR="007429D1" w:rsidRPr="006E3AF4" w14:paraId="405CC87B" w14:textId="77777777" w:rsidTr="00594FBE">
        <w:trPr>
          <w:trHeight w:val="542"/>
          <w:tblHeader/>
        </w:trPr>
        <w:tc>
          <w:tcPr>
            <w:tcW w:w="3734" w:type="pct"/>
            <w:gridSpan w:val="3"/>
            <w:tcBorders>
              <w:top w:val="single" w:sz="4" w:space="0" w:color="1F497D" w:themeColor="text2"/>
              <w:left w:val="single" w:sz="4" w:space="0" w:color="1F497D" w:themeColor="text2"/>
              <w:bottom w:val="single" w:sz="6" w:space="0" w:color="FFFFFF" w:themeColor="background1"/>
              <w:right w:val="single" w:sz="6" w:space="0" w:color="FFFFFF" w:themeColor="background1"/>
            </w:tcBorders>
            <w:shd w:val="clear" w:color="auto" w:fill="1F497D"/>
            <w:vAlign w:val="center"/>
            <w:hideMark/>
          </w:tcPr>
          <w:p w14:paraId="7323527A" w14:textId="77777777" w:rsidR="007429D1" w:rsidRPr="006E3AF4" w:rsidRDefault="007429D1" w:rsidP="00594FBE">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266" w:type="pct"/>
            <w:gridSpan w:val="2"/>
            <w:tcBorders>
              <w:top w:val="single" w:sz="4" w:space="0" w:color="1F497D" w:themeColor="text2"/>
              <w:left w:val="single" w:sz="6" w:space="0" w:color="FFFFFF" w:themeColor="background1"/>
              <w:bottom w:val="single" w:sz="6" w:space="0" w:color="FFFFFF" w:themeColor="background1"/>
              <w:right w:val="single" w:sz="4" w:space="0" w:color="1F497D" w:themeColor="text2"/>
            </w:tcBorders>
            <w:shd w:val="clear" w:color="auto" w:fill="1F497D"/>
            <w:vAlign w:val="center"/>
            <w:hideMark/>
          </w:tcPr>
          <w:p w14:paraId="2D200496" w14:textId="77777777" w:rsidR="007429D1" w:rsidRPr="006E3AF4" w:rsidRDefault="007429D1" w:rsidP="00594FBE">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7429D1" w:rsidRPr="006E3AF4" w14:paraId="65F25D82" w14:textId="77777777" w:rsidTr="00594FBE">
        <w:trPr>
          <w:trHeight w:val="279"/>
          <w:tblHeader/>
        </w:trPr>
        <w:tc>
          <w:tcPr>
            <w:tcW w:w="289" w:type="pct"/>
            <w:tcBorders>
              <w:top w:val="single" w:sz="6" w:space="0" w:color="FFFFFF" w:themeColor="background1"/>
              <w:left w:val="single" w:sz="4" w:space="0" w:color="1F497D" w:themeColor="text2"/>
              <w:bottom w:val="single" w:sz="6" w:space="0" w:color="FFFFFF" w:themeColor="background1"/>
              <w:right w:val="single" w:sz="6" w:space="0" w:color="FFFFFF" w:themeColor="background1"/>
            </w:tcBorders>
            <w:shd w:val="clear" w:color="auto" w:fill="1F497D"/>
            <w:vAlign w:val="center"/>
            <w:hideMark/>
          </w:tcPr>
          <w:p w14:paraId="4283F64B" w14:textId="77777777" w:rsidR="007429D1" w:rsidRPr="006E3AF4" w:rsidRDefault="007429D1" w:rsidP="00594FBE">
            <w:pPr>
              <w:jc w:val="center"/>
              <w:rPr>
                <w:rFonts w:ascii="Tahoma" w:hAnsi="Tahoma" w:cs="Tahoma"/>
                <w:bCs/>
                <w:color w:val="FFFFFF"/>
                <w:sz w:val="18"/>
                <w:szCs w:val="18"/>
                <w:lang w:eastAsia="es-BO"/>
              </w:rPr>
            </w:pPr>
          </w:p>
        </w:tc>
        <w:tc>
          <w:tcPr>
            <w:tcW w:w="2882"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14:paraId="5B8C6C64" w14:textId="77777777" w:rsidR="007429D1" w:rsidRPr="006E3AF4" w:rsidRDefault="007429D1" w:rsidP="00594FBE">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564"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14:paraId="35272DAB" w14:textId="77777777" w:rsidR="007429D1" w:rsidRPr="006E3AF4" w:rsidRDefault="007429D1" w:rsidP="00594FBE">
            <w:pPr>
              <w:jc w:val="center"/>
              <w:rPr>
                <w:rFonts w:ascii="Tahoma" w:hAnsi="Tahoma" w:cs="Tahoma"/>
                <w:b/>
                <w:bCs/>
                <w:color w:val="FFFFFF"/>
                <w:sz w:val="14"/>
                <w:szCs w:val="14"/>
                <w:lang w:eastAsia="es-BO"/>
              </w:rPr>
            </w:pPr>
            <w:r w:rsidRPr="006E3AF4">
              <w:rPr>
                <w:rFonts w:ascii="Tahoma" w:hAnsi="Tahoma" w:cs="Tahoma"/>
                <w:b/>
                <w:bCs/>
                <w:color w:val="FFFFFF"/>
              </w:rPr>
              <w:t>CONDICIÓN</w:t>
            </w:r>
          </w:p>
        </w:tc>
        <w:tc>
          <w:tcPr>
            <w:tcW w:w="1266" w:type="pct"/>
            <w:gridSpan w:val="2"/>
            <w:tcBorders>
              <w:top w:val="single" w:sz="6" w:space="0" w:color="FFFFFF" w:themeColor="background1"/>
              <w:left w:val="single" w:sz="6" w:space="0" w:color="FFFFFF" w:themeColor="background1"/>
              <w:bottom w:val="single" w:sz="6" w:space="0" w:color="FFFFFF" w:themeColor="background1"/>
              <w:right w:val="single" w:sz="4" w:space="0" w:color="1F497D" w:themeColor="text2"/>
            </w:tcBorders>
            <w:shd w:val="clear" w:color="auto" w:fill="1F497D"/>
            <w:vAlign w:val="center"/>
            <w:hideMark/>
          </w:tcPr>
          <w:p w14:paraId="3B0FBDD5" w14:textId="77777777" w:rsidR="007429D1" w:rsidRPr="000C0D73" w:rsidRDefault="007429D1" w:rsidP="00594FBE">
            <w:pPr>
              <w:jc w:val="center"/>
              <w:rPr>
                <w:rFonts w:ascii="Tahoma" w:hAnsi="Tahoma" w:cs="Tahoma"/>
                <w:b/>
                <w:bCs/>
                <w:color w:val="FFFFFF"/>
                <w:sz w:val="18"/>
                <w:szCs w:val="18"/>
                <w:lang w:eastAsia="es-BO"/>
              </w:rPr>
            </w:pPr>
            <w:r w:rsidRPr="000C0D73">
              <w:rPr>
                <w:rFonts w:ascii="Tahoma" w:hAnsi="Tahoma" w:cs="Tahoma"/>
                <w:b/>
                <w:bCs/>
                <w:color w:val="FFFFFF"/>
                <w:sz w:val="18"/>
                <w:szCs w:val="18"/>
                <w:lang w:eastAsia="es-BO"/>
              </w:rPr>
              <w:t>(Llenado Obligatorio)</w:t>
            </w:r>
          </w:p>
        </w:tc>
      </w:tr>
      <w:tr w:rsidR="007429D1" w:rsidRPr="006E3AF4" w14:paraId="4611E945" w14:textId="77777777" w:rsidTr="00594FBE">
        <w:trPr>
          <w:trHeight w:val="397"/>
          <w:tblHeader/>
        </w:trPr>
        <w:tc>
          <w:tcPr>
            <w:tcW w:w="289" w:type="pct"/>
            <w:tcBorders>
              <w:top w:val="single" w:sz="6" w:space="0" w:color="FFFFFF" w:themeColor="background1"/>
              <w:left w:val="single" w:sz="4" w:space="0" w:color="1F497D" w:themeColor="text2"/>
              <w:bottom w:val="single" w:sz="4" w:space="0" w:color="1F497D" w:themeColor="text2"/>
              <w:right w:val="single" w:sz="6" w:space="0" w:color="FFFFFF" w:themeColor="background1"/>
            </w:tcBorders>
            <w:shd w:val="clear" w:color="auto" w:fill="1F497D"/>
            <w:vAlign w:val="center"/>
            <w:hideMark/>
          </w:tcPr>
          <w:p w14:paraId="1DFA28DC" w14:textId="77777777" w:rsidR="007429D1" w:rsidRPr="006E3AF4" w:rsidRDefault="007429D1" w:rsidP="00594FBE">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2882"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hideMark/>
          </w:tcPr>
          <w:p w14:paraId="20FE313A" w14:textId="77777777" w:rsidR="007429D1" w:rsidRPr="006E3AF4" w:rsidRDefault="007429D1" w:rsidP="00594FBE">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564"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tcPr>
          <w:p w14:paraId="52B3457A" w14:textId="77777777" w:rsidR="007429D1" w:rsidRPr="006843FF" w:rsidRDefault="007429D1" w:rsidP="00594FBE">
            <w:pPr>
              <w:jc w:val="center"/>
              <w:rPr>
                <w:rFonts w:ascii="Tahoma" w:hAnsi="Tahoma" w:cs="Tahoma"/>
                <w:b/>
                <w:bCs/>
                <w:color w:val="FFFFFF"/>
                <w:sz w:val="12"/>
                <w:szCs w:val="12"/>
                <w:lang w:eastAsia="es-BO"/>
              </w:rPr>
            </w:pPr>
            <w:r w:rsidRPr="006843FF">
              <w:rPr>
                <w:rFonts w:ascii="Tahoma" w:hAnsi="Tahoma" w:cs="Tahoma"/>
                <w:b/>
                <w:color w:val="FFFFFF"/>
                <w:sz w:val="12"/>
                <w:szCs w:val="12"/>
                <w:lang w:eastAsia="es-BO"/>
              </w:rPr>
              <w:t>MANDATORIO</w:t>
            </w:r>
          </w:p>
        </w:tc>
        <w:tc>
          <w:tcPr>
            <w:tcW w:w="423"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hideMark/>
          </w:tcPr>
          <w:p w14:paraId="427D3721"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843" w:type="pct"/>
            <w:tcBorders>
              <w:top w:val="single" w:sz="6" w:space="0" w:color="FFFFFF" w:themeColor="background1"/>
              <w:left w:val="single" w:sz="6" w:space="0" w:color="FFFFFF" w:themeColor="background1"/>
              <w:bottom w:val="single" w:sz="4" w:space="0" w:color="1F497D" w:themeColor="text2"/>
              <w:right w:val="single" w:sz="4" w:space="0" w:color="1F497D" w:themeColor="text2"/>
            </w:tcBorders>
            <w:shd w:val="clear" w:color="auto" w:fill="1F497D"/>
            <w:vAlign w:val="center"/>
            <w:hideMark/>
          </w:tcPr>
          <w:p w14:paraId="58B8D6B6"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725CB7" w14:paraId="55A5AC73" w14:textId="77777777" w:rsidTr="00594FBE">
        <w:trPr>
          <w:trHeight w:val="227"/>
        </w:trPr>
        <w:tc>
          <w:tcPr>
            <w:tcW w:w="28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82EDE26" w14:textId="77777777" w:rsidR="007429D1" w:rsidRPr="007A79ED" w:rsidRDefault="007429D1" w:rsidP="00594FBE">
            <w:pPr>
              <w:jc w:val="center"/>
              <w:rPr>
                <w:rFonts w:ascii="Tahoma" w:hAnsi="Tahoma" w:cs="Tahoma"/>
                <w:color w:val="1F497D" w:themeColor="text2"/>
                <w:lang w:eastAsia="es-BO"/>
              </w:rPr>
            </w:pPr>
            <w:r w:rsidRPr="007A79ED">
              <w:rPr>
                <w:rFonts w:ascii="Tahoma" w:hAnsi="Tahoma" w:cs="Tahoma"/>
                <w:bCs/>
                <w:color w:val="1F497D" w:themeColor="text2"/>
                <w:lang w:eastAsia="es-BO"/>
              </w:rPr>
              <w:t>F1</w:t>
            </w:r>
            <w:r>
              <w:rPr>
                <w:rFonts w:ascii="Tahoma" w:hAnsi="Tahoma" w:cs="Tahoma"/>
                <w:bCs/>
                <w:color w:val="1F497D" w:themeColor="text2"/>
                <w:lang w:eastAsia="es-BO"/>
              </w:rPr>
              <w:t>5</w:t>
            </w:r>
          </w:p>
        </w:tc>
        <w:tc>
          <w:tcPr>
            <w:tcW w:w="288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hideMark/>
          </w:tcPr>
          <w:p w14:paraId="790D28B9" w14:textId="77777777" w:rsidR="007429D1" w:rsidRPr="00A35912" w:rsidRDefault="007429D1" w:rsidP="00594FBE">
            <w:pPr>
              <w:jc w:val="both"/>
              <w:rPr>
                <w:rFonts w:ascii="Tahoma" w:hAnsi="Tahoma" w:cs="Tahoma"/>
                <w:b/>
                <w:bCs/>
                <w:color w:val="1F497E"/>
                <w:sz w:val="18"/>
                <w:szCs w:val="18"/>
              </w:rPr>
            </w:pPr>
            <w:r w:rsidRPr="00A35912">
              <w:rPr>
                <w:rFonts w:ascii="Tahoma" w:hAnsi="Tahoma" w:cs="Tahoma"/>
                <w:b/>
                <w:bCs/>
                <w:color w:val="1F497E"/>
                <w:sz w:val="18"/>
                <w:szCs w:val="18"/>
              </w:rPr>
              <w:t>GARANTÍA.</w:t>
            </w:r>
          </w:p>
          <w:p w14:paraId="08E04802" w14:textId="77777777" w:rsidR="007429D1" w:rsidRPr="00A35912" w:rsidRDefault="007429D1" w:rsidP="00594FBE">
            <w:pPr>
              <w:jc w:val="both"/>
              <w:rPr>
                <w:rFonts w:ascii="Tahoma" w:hAnsi="Tahoma" w:cs="Tahoma"/>
                <w:bCs/>
                <w:color w:val="1F497E"/>
                <w:sz w:val="18"/>
                <w:szCs w:val="18"/>
              </w:rPr>
            </w:pPr>
            <w:r w:rsidRPr="00A35912">
              <w:rPr>
                <w:rFonts w:ascii="Tahoma" w:hAnsi="Tahoma" w:cs="Tahoma"/>
                <w:bCs/>
                <w:color w:val="1F497E"/>
                <w:sz w:val="18"/>
                <w:szCs w:val="18"/>
              </w:rPr>
              <w:t xml:space="preserve">El oferente </w:t>
            </w:r>
            <w:r>
              <w:rPr>
                <w:rFonts w:ascii="Tahoma" w:hAnsi="Tahoma" w:cs="Tahoma"/>
                <w:bCs/>
                <w:color w:val="1F497E"/>
                <w:sz w:val="18"/>
                <w:szCs w:val="18"/>
              </w:rPr>
              <w:t xml:space="preserve">adjudicado </w:t>
            </w:r>
            <w:r w:rsidRPr="00A35912">
              <w:rPr>
                <w:rFonts w:ascii="Tahoma" w:hAnsi="Tahoma" w:cs="Tahoma"/>
                <w:bCs/>
                <w:color w:val="1F497E"/>
                <w:sz w:val="18"/>
                <w:szCs w:val="18"/>
              </w:rPr>
              <w:t xml:space="preserve">debe presentar un documento de garantía contra fallas de fábrica </w:t>
            </w:r>
            <w:r>
              <w:rPr>
                <w:rFonts w:ascii="Tahoma" w:hAnsi="Tahoma" w:cs="Tahoma"/>
                <w:bCs/>
                <w:color w:val="1F497E"/>
                <w:sz w:val="18"/>
                <w:szCs w:val="18"/>
              </w:rPr>
              <w:t>para todos los</w:t>
            </w:r>
            <w:r w:rsidRPr="00A35912">
              <w:rPr>
                <w:rFonts w:ascii="Tahoma" w:hAnsi="Tahoma" w:cs="Tahoma"/>
                <w:bCs/>
                <w:color w:val="1F497E"/>
                <w:sz w:val="18"/>
                <w:szCs w:val="18"/>
              </w:rPr>
              <w:t xml:space="preserve"> equipos y componentes instalados.</w:t>
            </w:r>
          </w:p>
          <w:p w14:paraId="1F371F83" w14:textId="77777777" w:rsidR="007429D1" w:rsidRPr="00E41954" w:rsidRDefault="007429D1" w:rsidP="00594FBE">
            <w:pPr>
              <w:numPr>
                <w:ilvl w:val="0"/>
                <w:numId w:val="27"/>
              </w:numPr>
              <w:tabs>
                <w:tab w:val="left" w:pos="342"/>
              </w:tabs>
              <w:ind w:left="342" w:hanging="284"/>
              <w:jc w:val="both"/>
              <w:rPr>
                <w:rFonts w:ascii="Tahoma" w:hAnsi="Tahoma" w:cs="Tahoma"/>
                <w:bCs/>
                <w:color w:val="1F497E"/>
                <w:sz w:val="18"/>
                <w:szCs w:val="18"/>
                <w:lang w:eastAsia="es-BO"/>
              </w:rPr>
            </w:pPr>
            <w:r w:rsidRPr="00A35912">
              <w:rPr>
                <w:rFonts w:ascii="Tahoma" w:hAnsi="Tahoma" w:cs="Tahoma"/>
                <w:color w:val="1F497E"/>
                <w:sz w:val="18"/>
                <w:szCs w:val="18"/>
              </w:rPr>
              <w:t>El periodo de esta garantía debe ser como mínimo de dos (2) años</w:t>
            </w:r>
            <w:r>
              <w:rPr>
                <w:rFonts w:ascii="Tahoma" w:hAnsi="Tahoma" w:cs="Tahoma"/>
                <w:color w:val="1F497E"/>
                <w:sz w:val="18"/>
                <w:szCs w:val="18"/>
              </w:rPr>
              <w:t>, a partir de la emisión del PAC.</w:t>
            </w:r>
          </w:p>
          <w:p w14:paraId="20C0B391" w14:textId="77777777" w:rsidR="007429D1" w:rsidRPr="00E41954" w:rsidRDefault="007429D1" w:rsidP="00594FBE">
            <w:pPr>
              <w:numPr>
                <w:ilvl w:val="0"/>
                <w:numId w:val="27"/>
              </w:numPr>
              <w:tabs>
                <w:tab w:val="left" w:pos="342"/>
              </w:tabs>
              <w:ind w:left="342" w:hanging="284"/>
              <w:jc w:val="both"/>
              <w:rPr>
                <w:rFonts w:ascii="Tahoma" w:hAnsi="Tahoma" w:cs="Tahoma"/>
                <w:color w:val="1F497E"/>
                <w:sz w:val="18"/>
                <w:szCs w:val="18"/>
              </w:rPr>
            </w:pPr>
            <w:r w:rsidRPr="00E41954">
              <w:rPr>
                <w:rFonts w:ascii="Tahoma" w:hAnsi="Tahoma" w:cs="Tahoma"/>
                <w:color w:val="1F497E"/>
                <w:sz w:val="18"/>
                <w:szCs w:val="18"/>
              </w:rPr>
              <w:t xml:space="preserve">Se deberá disponer de personal técnico para las atenciones de emergencia como mínimo en las capitales de los departamentos de La Paz, Cochabamba y Santa Cruz. </w:t>
            </w:r>
          </w:p>
          <w:p w14:paraId="1BB58663" w14:textId="77777777" w:rsidR="007429D1" w:rsidRDefault="007429D1" w:rsidP="00594FBE">
            <w:pPr>
              <w:numPr>
                <w:ilvl w:val="0"/>
                <w:numId w:val="27"/>
              </w:numPr>
              <w:tabs>
                <w:tab w:val="left" w:pos="342"/>
              </w:tabs>
              <w:ind w:left="342" w:hanging="284"/>
              <w:jc w:val="both"/>
              <w:rPr>
                <w:rFonts w:ascii="Tahoma" w:hAnsi="Tahoma" w:cs="Tahoma"/>
                <w:color w:val="1F497E"/>
                <w:sz w:val="18"/>
                <w:szCs w:val="18"/>
              </w:rPr>
            </w:pPr>
            <w:r w:rsidRPr="00E41954">
              <w:rPr>
                <w:rFonts w:ascii="Tahoma" w:hAnsi="Tahoma" w:cs="Tahoma"/>
                <w:color w:val="1F497E"/>
                <w:sz w:val="18"/>
                <w:szCs w:val="18"/>
              </w:rPr>
              <w:t>En caso de fallas (durante el periodo de garantía) de cualquier parte de los equipos o componentes de la instalación, el proveedor debe solucionar los mismos en un plazo máximo de un (1) día calendario para trayectos hasta 200 Km y dos (2) días calendario para trayectos mayores a 200Km a partir de la comunicación oficial, las distancias serán medidas desde las capitales de La Paz, Cochabamba y Santa Cruz</w:t>
            </w:r>
          </w:p>
          <w:p w14:paraId="1DF14D19" w14:textId="77777777" w:rsidR="007429D1" w:rsidRDefault="007429D1" w:rsidP="00594FBE">
            <w:pPr>
              <w:numPr>
                <w:ilvl w:val="0"/>
                <w:numId w:val="27"/>
              </w:numPr>
              <w:tabs>
                <w:tab w:val="left" w:pos="342"/>
              </w:tabs>
              <w:ind w:left="342" w:hanging="284"/>
              <w:jc w:val="both"/>
              <w:rPr>
                <w:rFonts w:ascii="Tahoma" w:hAnsi="Tahoma" w:cs="Tahoma"/>
                <w:bCs/>
                <w:color w:val="1F497E"/>
                <w:sz w:val="18"/>
                <w:szCs w:val="18"/>
                <w:lang w:eastAsia="es-BO"/>
              </w:rPr>
            </w:pPr>
            <w:r w:rsidRPr="00E41954">
              <w:rPr>
                <w:rFonts w:ascii="Tahoma" w:hAnsi="Tahoma" w:cs="Tahoma"/>
                <w:color w:val="1F497E"/>
                <w:sz w:val="18"/>
                <w:szCs w:val="18"/>
              </w:rPr>
              <w:t>Durante</w:t>
            </w:r>
            <w:r>
              <w:rPr>
                <w:rFonts w:ascii="Tahoma" w:hAnsi="Tahoma" w:cs="Tahoma"/>
                <w:bCs/>
                <w:color w:val="1F497E"/>
                <w:sz w:val="18"/>
                <w:szCs w:val="18"/>
                <w:lang w:eastAsia="es-BO"/>
              </w:rPr>
              <w:t xml:space="preserve"> el periodo de garantía el oferente adjudicado deberá realizar los cambios de aceite necesarios a los grupos electrógenos y la verificación del correcto funcionamiento</w:t>
            </w:r>
            <w:r w:rsidRPr="00A35912">
              <w:rPr>
                <w:rFonts w:ascii="Tahoma" w:hAnsi="Tahoma" w:cs="Tahoma"/>
                <w:bCs/>
                <w:color w:val="1F497E"/>
                <w:sz w:val="18"/>
                <w:szCs w:val="18"/>
                <w:lang w:eastAsia="es-BO"/>
              </w:rPr>
              <w:t xml:space="preserve">, sin costo para </w:t>
            </w:r>
            <w:r>
              <w:rPr>
                <w:rFonts w:ascii="Tahoma" w:hAnsi="Tahoma" w:cs="Tahoma"/>
                <w:bCs/>
                <w:color w:val="1F497E"/>
                <w:sz w:val="18"/>
                <w:szCs w:val="18"/>
                <w:lang w:eastAsia="es-BO"/>
              </w:rPr>
              <w:t>ENTEL</w:t>
            </w:r>
            <w:r w:rsidRPr="00A35912">
              <w:rPr>
                <w:rFonts w:ascii="Tahoma" w:hAnsi="Tahoma" w:cs="Tahoma"/>
                <w:bCs/>
                <w:color w:val="1F497E"/>
                <w:sz w:val="18"/>
                <w:szCs w:val="18"/>
                <w:lang w:eastAsia="es-BO"/>
              </w:rPr>
              <w:t xml:space="preserve"> S.A.</w:t>
            </w:r>
          </w:p>
          <w:p w14:paraId="4D277659" w14:textId="77777777" w:rsidR="007429D1" w:rsidRPr="00462569" w:rsidRDefault="007429D1" w:rsidP="00594FBE">
            <w:pPr>
              <w:numPr>
                <w:ilvl w:val="0"/>
                <w:numId w:val="27"/>
              </w:numPr>
              <w:tabs>
                <w:tab w:val="left" w:pos="342"/>
              </w:tabs>
              <w:ind w:left="342" w:hanging="284"/>
              <w:jc w:val="both"/>
              <w:rPr>
                <w:rFonts w:ascii="Tahoma" w:hAnsi="Tahoma" w:cs="Tahoma"/>
                <w:bCs/>
                <w:color w:val="1F497E"/>
                <w:sz w:val="18"/>
                <w:szCs w:val="18"/>
                <w:lang w:eastAsia="es-BO"/>
              </w:rPr>
            </w:pPr>
            <w:r w:rsidRPr="00E41954">
              <w:rPr>
                <w:rFonts w:ascii="Tahoma" w:hAnsi="Tahoma" w:cs="Tahoma"/>
                <w:color w:val="1F497E"/>
                <w:sz w:val="18"/>
                <w:szCs w:val="18"/>
              </w:rPr>
              <w:t>Durante</w:t>
            </w:r>
            <w:r w:rsidRPr="00A35912">
              <w:rPr>
                <w:rFonts w:ascii="Tahoma" w:hAnsi="Tahoma" w:cs="Tahoma"/>
                <w:bCs/>
                <w:color w:val="1F497E"/>
                <w:sz w:val="18"/>
                <w:szCs w:val="18"/>
                <w:lang w:eastAsia="es-BO"/>
              </w:rPr>
              <w:t xml:space="preserve"> el periodo de garantía, </w:t>
            </w:r>
            <w:r>
              <w:rPr>
                <w:rFonts w:ascii="Tahoma" w:hAnsi="Tahoma" w:cs="Tahoma"/>
                <w:bCs/>
                <w:color w:val="1F497E"/>
                <w:sz w:val="18"/>
                <w:szCs w:val="18"/>
                <w:lang w:eastAsia="es-BO"/>
              </w:rPr>
              <w:t xml:space="preserve">los trabajos, </w:t>
            </w:r>
            <w:r w:rsidRPr="00A35912">
              <w:rPr>
                <w:rFonts w:ascii="Tahoma" w:hAnsi="Tahoma" w:cs="Tahoma"/>
                <w:bCs/>
                <w:color w:val="1F497E"/>
                <w:sz w:val="18"/>
                <w:szCs w:val="18"/>
                <w:lang w:eastAsia="es-BO"/>
              </w:rPr>
              <w:t xml:space="preserve">el traslado de personal a los sitios donde se </w:t>
            </w:r>
            <w:r>
              <w:rPr>
                <w:rFonts w:ascii="Tahoma" w:hAnsi="Tahoma" w:cs="Tahoma"/>
                <w:bCs/>
                <w:color w:val="1F497E"/>
                <w:sz w:val="18"/>
                <w:szCs w:val="18"/>
                <w:lang w:eastAsia="es-BO"/>
              </w:rPr>
              <w:t>realicen acciones correctivas y preventivas</w:t>
            </w:r>
            <w:r w:rsidRPr="00A35912">
              <w:rPr>
                <w:rFonts w:ascii="Tahoma" w:hAnsi="Tahoma" w:cs="Tahoma"/>
                <w:bCs/>
                <w:color w:val="1F497E"/>
                <w:sz w:val="18"/>
                <w:szCs w:val="18"/>
                <w:lang w:eastAsia="es-BO"/>
              </w:rPr>
              <w:t xml:space="preserve"> debe</w:t>
            </w:r>
            <w:r>
              <w:rPr>
                <w:rFonts w:ascii="Tahoma" w:hAnsi="Tahoma" w:cs="Tahoma"/>
                <w:bCs/>
                <w:color w:val="1F497E"/>
                <w:sz w:val="18"/>
                <w:szCs w:val="18"/>
                <w:lang w:eastAsia="es-BO"/>
              </w:rPr>
              <w:t>n</w:t>
            </w:r>
            <w:r w:rsidRPr="00A35912">
              <w:rPr>
                <w:rFonts w:ascii="Tahoma" w:hAnsi="Tahoma" w:cs="Tahoma"/>
                <w:bCs/>
                <w:color w:val="1F497E"/>
                <w:sz w:val="18"/>
                <w:szCs w:val="18"/>
                <w:lang w:eastAsia="es-BO"/>
              </w:rPr>
              <w:t xml:space="preserve"> ser cubierto</w:t>
            </w:r>
            <w:r>
              <w:rPr>
                <w:rFonts w:ascii="Tahoma" w:hAnsi="Tahoma" w:cs="Tahoma"/>
                <w:bCs/>
                <w:color w:val="1F497E"/>
                <w:sz w:val="18"/>
                <w:szCs w:val="18"/>
                <w:lang w:eastAsia="es-BO"/>
              </w:rPr>
              <w:t>s</w:t>
            </w:r>
            <w:r w:rsidRPr="00A35912">
              <w:rPr>
                <w:rFonts w:ascii="Tahoma" w:hAnsi="Tahoma" w:cs="Tahoma"/>
                <w:bCs/>
                <w:color w:val="1F497E"/>
                <w:sz w:val="18"/>
                <w:szCs w:val="18"/>
                <w:lang w:eastAsia="es-BO"/>
              </w:rPr>
              <w:t xml:space="preserve"> por el oferente adjudicado, sin costo para </w:t>
            </w:r>
            <w:r>
              <w:rPr>
                <w:rFonts w:ascii="Tahoma" w:hAnsi="Tahoma" w:cs="Tahoma"/>
                <w:bCs/>
                <w:color w:val="1F497E"/>
                <w:sz w:val="18"/>
                <w:szCs w:val="18"/>
                <w:lang w:eastAsia="es-BO"/>
              </w:rPr>
              <w:t>ENTEL</w:t>
            </w:r>
            <w:r w:rsidRPr="00A35912">
              <w:rPr>
                <w:rFonts w:ascii="Tahoma" w:hAnsi="Tahoma" w:cs="Tahoma"/>
                <w:bCs/>
                <w:color w:val="1F497E"/>
                <w:sz w:val="18"/>
                <w:szCs w:val="18"/>
                <w:lang w:eastAsia="es-BO"/>
              </w:rPr>
              <w:t xml:space="preserve"> S.A.</w:t>
            </w:r>
          </w:p>
        </w:tc>
        <w:tc>
          <w:tcPr>
            <w:tcW w:w="564"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DF40BFF"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2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67D2369" w14:textId="77777777" w:rsidR="007429D1" w:rsidRPr="009C2DE5" w:rsidRDefault="007429D1" w:rsidP="00594FBE">
            <w:pPr>
              <w:jc w:val="center"/>
              <w:rPr>
                <w:rFonts w:ascii="Tahoma" w:hAnsi="Tahoma" w:cs="Tahoma"/>
                <w:color w:val="004990"/>
                <w:sz w:val="18"/>
                <w:szCs w:val="18"/>
                <w:lang w:eastAsia="es-BO"/>
              </w:rPr>
            </w:pPr>
          </w:p>
        </w:tc>
        <w:tc>
          <w:tcPr>
            <w:tcW w:w="84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9C42AAA" w14:textId="77777777" w:rsidR="007429D1" w:rsidRPr="00314E98" w:rsidRDefault="007429D1" w:rsidP="00594FBE">
            <w:pPr>
              <w:jc w:val="center"/>
              <w:rPr>
                <w:rFonts w:ascii="Tahoma" w:hAnsi="Tahoma" w:cs="Tahoma"/>
                <w:color w:val="1F497E"/>
                <w:sz w:val="22"/>
                <w:lang w:val="es-ES_tradnl"/>
              </w:rPr>
            </w:pPr>
          </w:p>
        </w:tc>
      </w:tr>
      <w:tr w:rsidR="007429D1" w:rsidRPr="00725CB7" w14:paraId="59DA568F" w14:textId="77777777" w:rsidTr="00594FBE">
        <w:trPr>
          <w:trHeight w:val="197"/>
        </w:trPr>
        <w:tc>
          <w:tcPr>
            <w:tcW w:w="289" w:type="pct"/>
            <w:tcBorders>
              <w:top w:val="single" w:sz="4" w:space="0" w:color="1F497D" w:themeColor="text2"/>
              <w:left w:val="single" w:sz="4" w:space="0" w:color="1F497D" w:themeColor="text2"/>
              <w:bottom w:val="single" w:sz="4" w:space="0" w:color="1F497D" w:themeColor="text2"/>
            </w:tcBorders>
            <w:shd w:val="clear" w:color="auto" w:fill="auto"/>
            <w:vAlign w:val="center"/>
            <w:hideMark/>
          </w:tcPr>
          <w:p w14:paraId="4FD598CF" w14:textId="77777777" w:rsidR="007429D1" w:rsidRPr="007A79ED" w:rsidRDefault="007429D1" w:rsidP="00594FBE">
            <w:pPr>
              <w:jc w:val="center"/>
              <w:rPr>
                <w:rFonts w:ascii="Tahoma" w:hAnsi="Tahoma" w:cs="Tahoma"/>
                <w:bCs/>
                <w:color w:val="1F497D" w:themeColor="text2"/>
                <w:lang w:eastAsia="es-BO"/>
              </w:rPr>
            </w:pPr>
            <w:r w:rsidRPr="007A79ED">
              <w:rPr>
                <w:rFonts w:ascii="Tahoma" w:hAnsi="Tahoma" w:cs="Tahoma"/>
                <w:bCs/>
                <w:color w:val="1F497D" w:themeColor="text2"/>
                <w:lang w:eastAsia="es-BO"/>
              </w:rPr>
              <w:t>F</w:t>
            </w:r>
            <w:r>
              <w:rPr>
                <w:rFonts w:ascii="Tahoma" w:hAnsi="Tahoma" w:cs="Tahoma"/>
                <w:bCs/>
                <w:color w:val="1F497D" w:themeColor="text2"/>
                <w:lang w:eastAsia="es-BO"/>
              </w:rPr>
              <w:t>16</w:t>
            </w:r>
          </w:p>
        </w:tc>
        <w:tc>
          <w:tcPr>
            <w:tcW w:w="2882" w:type="pct"/>
            <w:tcBorders>
              <w:top w:val="single" w:sz="4" w:space="0" w:color="1F497D" w:themeColor="text2"/>
              <w:bottom w:val="single" w:sz="4" w:space="0" w:color="1F497D" w:themeColor="text2"/>
            </w:tcBorders>
            <w:shd w:val="clear" w:color="auto" w:fill="auto"/>
            <w:hideMark/>
          </w:tcPr>
          <w:p w14:paraId="50541FA8" w14:textId="77777777" w:rsidR="007429D1" w:rsidRPr="00A35912" w:rsidRDefault="007429D1" w:rsidP="00594FBE">
            <w:pPr>
              <w:jc w:val="both"/>
              <w:rPr>
                <w:rFonts w:ascii="Tahoma" w:hAnsi="Tahoma" w:cs="Tahoma"/>
                <w:b/>
                <w:bCs/>
                <w:color w:val="1F497E"/>
                <w:sz w:val="18"/>
                <w:szCs w:val="18"/>
                <w:lang w:eastAsia="es-BO"/>
              </w:rPr>
            </w:pPr>
            <w:r w:rsidRPr="00A35912">
              <w:rPr>
                <w:rFonts w:ascii="Tahoma" w:hAnsi="Tahoma" w:cs="Tahoma"/>
                <w:b/>
                <w:bCs/>
                <w:color w:val="1F497E"/>
                <w:sz w:val="18"/>
                <w:szCs w:val="18"/>
                <w:lang w:eastAsia="es-BO"/>
              </w:rPr>
              <w:t>DOCUMENTACIÓN.</w:t>
            </w:r>
          </w:p>
          <w:p w14:paraId="464F3D6F" w14:textId="77777777" w:rsidR="007429D1" w:rsidRPr="00A35912" w:rsidRDefault="007429D1" w:rsidP="00594FBE">
            <w:pPr>
              <w:jc w:val="both"/>
              <w:rPr>
                <w:rFonts w:ascii="Tahoma" w:hAnsi="Tahoma" w:cs="Tahoma"/>
                <w:b/>
                <w:bCs/>
                <w:color w:val="1F497E"/>
                <w:sz w:val="2"/>
                <w:szCs w:val="18"/>
                <w:lang w:eastAsia="es-BO"/>
              </w:rPr>
            </w:pPr>
          </w:p>
          <w:p w14:paraId="68F49726" w14:textId="77777777" w:rsidR="007429D1" w:rsidRPr="00A35912" w:rsidRDefault="007429D1" w:rsidP="00594FBE">
            <w:pPr>
              <w:jc w:val="both"/>
              <w:rPr>
                <w:rFonts w:ascii="Tahoma" w:hAnsi="Tahoma" w:cs="Tahoma"/>
                <w:color w:val="1F497E"/>
                <w:sz w:val="18"/>
                <w:szCs w:val="18"/>
              </w:rPr>
            </w:pPr>
            <w:r w:rsidRPr="00A35912">
              <w:rPr>
                <w:rFonts w:ascii="Tahoma" w:hAnsi="Tahoma" w:cs="Tahoma"/>
                <w:color w:val="1F497E"/>
                <w:sz w:val="18"/>
                <w:szCs w:val="18"/>
              </w:rPr>
              <w:t>El oferente adjudicado a la conclusión  de la instalación  debe entregar los siguientes documentos en formato</w:t>
            </w:r>
            <w:r>
              <w:rPr>
                <w:rFonts w:ascii="Tahoma" w:hAnsi="Tahoma" w:cs="Tahoma"/>
                <w:color w:val="1F497E"/>
                <w:sz w:val="18"/>
                <w:szCs w:val="18"/>
              </w:rPr>
              <w:t>s</w:t>
            </w:r>
            <w:r w:rsidRPr="00A35912">
              <w:rPr>
                <w:rFonts w:ascii="Tahoma" w:hAnsi="Tahoma" w:cs="Tahoma"/>
                <w:color w:val="1F497E"/>
                <w:sz w:val="18"/>
                <w:szCs w:val="18"/>
              </w:rPr>
              <w:t xml:space="preserve"> impreso y electrónico en idioma español:</w:t>
            </w:r>
          </w:p>
          <w:p w14:paraId="0A57861E" w14:textId="77777777" w:rsidR="007429D1" w:rsidRDefault="007429D1" w:rsidP="00594FBE">
            <w:pPr>
              <w:numPr>
                <w:ilvl w:val="0"/>
                <w:numId w:val="28"/>
              </w:numPr>
              <w:ind w:left="342" w:hanging="284"/>
              <w:jc w:val="both"/>
              <w:rPr>
                <w:rFonts w:ascii="Tahoma" w:hAnsi="Tahoma" w:cs="Tahoma"/>
                <w:bCs/>
                <w:color w:val="1F497E"/>
                <w:sz w:val="18"/>
                <w:szCs w:val="18"/>
                <w:lang w:eastAsia="es-BO"/>
              </w:rPr>
            </w:pPr>
            <w:r>
              <w:rPr>
                <w:rFonts w:ascii="Tahoma" w:hAnsi="Tahoma" w:cs="Tahoma"/>
                <w:bCs/>
                <w:color w:val="1F497E"/>
                <w:sz w:val="18"/>
                <w:szCs w:val="18"/>
                <w:lang w:eastAsia="es-BO"/>
              </w:rPr>
              <w:t>Informe final (incluye fotografías)</w:t>
            </w:r>
          </w:p>
          <w:p w14:paraId="5AC0E34C" w14:textId="77777777" w:rsidR="007429D1" w:rsidRPr="00A62A69" w:rsidRDefault="007429D1" w:rsidP="00594FBE">
            <w:pPr>
              <w:numPr>
                <w:ilvl w:val="0"/>
                <w:numId w:val="28"/>
              </w:numPr>
              <w:ind w:left="342" w:hanging="284"/>
              <w:jc w:val="both"/>
              <w:rPr>
                <w:rFonts w:ascii="Tahoma" w:hAnsi="Tahoma" w:cs="Tahoma"/>
                <w:bCs/>
                <w:color w:val="1F497E"/>
                <w:sz w:val="18"/>
                <w:szCs w:val="18"/>
                <w:lang w:eastAsia="es-BO"/>
              </w:rPr>
            </w:pPr>
            <w:r w:rsidRPr="00A62A69">
              <w:rPr>
                <w:rFonts w:ascii="Tahoma" w:hAnsi="Tahoma" w:cs="Tahoma"/>
                <w:bCs/>
                <w:color w:val="1F497E"/>
                <w:sz w:val="18"/>
                <w:szCs w:val="18"/>
                <w:lang w:eastAsia="es-BO"/>
              </w:rPr>
              <w:t>Certificados de garantía.</w:t>
            </w:r>
          </w:p>
          <w:p w14:paraId="34DCAF81" w14:textId="77777777" w:rsidR="007429D1" w:rsidRPr="00A35912" w:rsidRDefault="007429D1" w:rsidP="00594FBE">
            <w:pPr>
              <w:numPr>
                <w:ilvl w:val="0"/>
                <w:numId w:val="28"/>
              </w:numPr>
              <w:ind w:left="342" w:hanging="284"/>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Diagramas eléctricos unifilares de la instalación eléctrica y tablero</w:t>
            </w:r>
            <w:r>
              <w:rPr>
                <w:rFonts w:ascii="Tahoma" w:hAnsi="Tahoma" w:cs="Tahoma"/>
                <w:bCs/>
                <w:color w:val="1F497E"/>
                <w:sz w:val="18"/>
                <w:szCs w:val="18"/>
                <w:lang w:eastAsia="es-BO"/>
              </w:rPr>
              <w:t xml:space="preserve"> en formato autocad</w:t>
            </w:r>
            <w:r w:rsidRPr="00A35912">
              <w:rPr>
                <w:rFonts w:ascii="Tahoma" w:hAnsi="Tahoma" w:cs="Tahoma"/>
                <w:bCs/>
                <w:color w:val="1F497E"/>
                <w:sz w:val="18"/>
                <w:szCs w:val="18"/>
                <w:lang w:eastAsia="es-BO"/>
              </w:rPr>
              <w:t>.</w:t>
            </w:r>
          </w:p>
          <w:p w14:paraId="1145B9FD" w14:textId="77777777" w:rsidR="007429D1" w:rsidRPr="00A35912" w:rsidRDefault="007429D1" w:rsidP="00594FBE">
            <w:pPr>
              <w:numPr>
                <w:ilvl w:val="0"/>
                <w:numId w:val="28"/>
              </w:numPr>
              <w:ind w:left="342" w:hanging="284"/>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Planillas de prueba emitidas por el fabricante, por cada equipo.</w:t>
            </w:r>
          </w:p>
          <w:p w14:paraId="3AFCD562" w14:textId="77777777" w:rsidR="007429D1" w:rsidRPr="00C333E7" w:rsidRDefault="007429D1" w:rsidP="00594FBE">
            <w:pPr>
              <w:numPr>
                <w:ilvl w:val="0"/>
                <w:numId w:val="28"/>
              </w:numPr>
              <w:ind w:left="342" w:hanging="284"/>
              <w:jc w:val="both"/>
              <w:rPr>
                <w:rFonts w:ascii="Tahoma" w:hAnsi="Tahoma" w:cs="Tahoma"/>
                <w:bCs/>
                <w:color w:val="1F497E"/>
                <w:sz w:val="18"/>
                <w:szCs w:val="18"/>
                <w:lang w:eastAsia="es-BO"/>
              </w:rPr>
            </w:pPr>
            <w:r w:rsidRPr="00C333E7">
              <w:rPr>
                <w:rFonts w:ascii="Tahoma" w:hAnsi="Tahoma" w:cs="Tahoma"/>
                <w:bCs/>
                <w:color w:val="1F497E"/>
                <w:sz w:val="18"/>
                <w:szCs w:val="18"/>
                <w:lang w:eastAsia="es-BO"/>
              </w:rPr>
              <w:t>Manuales de operación y mantenimiento.</w:t>
            </w:r>
          </w:p>
          <w:p w14:paraId="1092EC78" w14:textId="77777777" w:rsidR="007429D1" w:rsidRPr="00C333E7" w:rsidRDefault="007429D1" w:rsidP="00594FBE">
            <w:pPr>
              <w:numPr>
                <w:ilvl w:val="0"/>
                <w:numId w:val="28"/>
              </w:numPr>
              <w:ind w:left="342" w:hanging="284"/>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Documento ATP</w:t>
            </w:r>
            <w:r>
              <w:rPr>
                <w:rFonts w:ascii="Tahoma" w:hAnsi="Tahoma" w:cs="Tahoma"/>
                <w:bCs/>
                <w:color w:val="1F497E"/>
                <w:sz w:val="18"/>
                <w:szCs w:val="18"/>
                <w:lang w:eastAsia="es-BO"/>
              </w:rPr>
              <w:t xml:space="preserve"> original</w:t>
            </w:r>
            <w:r w:rsidRPr="00A35912">
              <w:rPr>
                <w:rFonts w:ascii="Tahoma" w:hAnsi="Tahoma" w:cs="Tahoma"/>
                <w:bCs/>
                <w:color w:val="1F497E"/>
                <w:sz w:val="18"/>
                <w:szCs w:val="18"/>
                <w:lang w:eastAsia="es-BO"/>
              </w:rPr>
              <w:t xml:space="preserve"> debidamente ejecutado</w:t>
            </w:r>
            <w:r>
              <w:rPr>
                <w:rFonts w:ascii="Tahoma" w:hAnsi="Tahoma" w:cs="Tahoma"/>
                <w:bCs/>
                <w:color w:val="1F497E"/>
                <w:sz w:val="18"/>
                <w:szCs w:val="18"/>
                <w:lang w:eastAsia="es-BO"/>
              </w:rPr>
              <w:t xml:space="preserve">, </w:t>
            </w:r>
            <w:r w:rsidRPr="00A35912">
              <w:rPr>
                <w:rFonts w:ascii="Tahoma" w:hAnsi="Tahoma" w:cs="Tahoma"/>
                <w:bCs/>
                <w:color w:val="1F497E"/>
                <w:sz w:val="18"/>
                <w:szCs w:val="18"/>
                <w:lang w:eastAsia="es-BO"/>
              </w:rPr>
              <w:t xml:space="preserve">firmado por los responsables de </w:t>
            </w:r>
            <w:r>
              <w:rPr>
                <w:rFonts w:ascii="Tahoma" w:hAnsi="Tahoma" w:cs="Tahoma"/>
                <w:bCs/>
                <w:color w:val="1F497E"/>
                <w:sz w:val="18"/>
                <w:szCs w:val="18"/>
                <w:lang w:eastAsia="es-BO"/>
              </w:rPr>
              <w:t>ENTEL</w:t>
            </w:r>
            <w:r w:rsidRPr="00A35912">
              <w:rPr>
                <w:rFonts w:ascii="Tahoma" w:hAnsi="Tahoma" w:cs="Tahoma"/>
                <w:bCs/>
                <w:color w:val="1F497E"/>
                <w:sz w:val="18"/>
                <w:szCs w:val="18"/>
                <w:lang w:eastAsia="es-BO"/>
              </w:rPr>
              <w:t xml:space="preserve"> S.A. y el oferente adjudicado, por cada estación.</w:t>
            </w:r>
            <w:r w:rsidRPr="00C333E7">
              <w:rPr>
                <w:rFonts w:ascii="Tahoma" w:hAnsi="Tahoma" w:cs="Tahoma"/>
                <w:bCs/>
                <w:color w:val="1F497E"/>
                <w:sz w:val="18"/>
                <w:szCs w:val="18"/>
                <w:lang w:eastAsia="es-BO"/>
              </w:rPr>
              <w:t xml:space="preserve"> </w:t>
            </w:r>
          </w:p>
          <w:p w14:paraId="6F865F3A" w14:textId="77777777" w:rsidR="007429D1" w:rsidRPr="00C333E7" w:rsidRDefault="007429D1" w:rsidP="00594FBE">
            <w:pPr>
              <w:numPr>
                <w:ilvl w:val="0"/>
                <w:numId w:val="28"/>
              </w:numPr>
              <w:ind w:left="342" w:hanging="284"/>
              <w:jc w:val="both"/>
              <w:rPr>
                <w:rFonts w:ascii="Tahoma" w:hAnsi="Tahoma" w:cs="Tahoma"/>
                <w:bCs/>
                <w:color w:val="1F497E"/>
                <w:sz w:val="18"/>
                <w:szCs w:val="18"/>
                <w:lang w:eastAsia="es-BO"/>
              </w:rPr>
            </w:pPr>
            <w:r w:rsidRPr="00C333E7">
              <w:rPr>
                <w:rFonts w:ascii="Tahoma" w:hAnsi="Tahoma" w:cs="Tahoma"/>
                <w:bCs/>
                <w:color w:val="1F497E"/>
                <w:sz w:val="18"/>
                <w:szCs w:val="18"/>
                <w:lang w:eastAsia="es-BO"/>
              </w:rPr>
              <w:t>Certificado</w:t>
            </w:r>
            <w:r>
              <w:rPr>
                <w:rFonts w:ascii="Tahoma" w:hAnsi="Tahoma" w:cs="Tahoma"/>
                <w:bCs/>
                <w:color w:val="1F497E"/>
                <w:sz w:val="18"/>
                <w:szCs w:val="18"/>
                <w:lang w:eastAsia="es-BO"/>
              </w:rPr>
              <w:t>s</w:t>
            </w:r>
            <w:r w:rsidRPr="00C333E7">
              <w:rPr>
                <w:rFonts w:ascii="Tahoma" w:hAnsi="Tahoma" w:cs="Tahoma"/>
                <w:bCs/>
                <w:color w:val="1F497E"/>
                <w:sz w:val="18"/>
                <w:szCs w:val="18"/>
                <w:lang w:eastAsia="es-BO"/>
              </w:rPr>
              <w:t xml:space="preserve"> de Fabricación de baterías, fecha de fabricación: 5 meses antes de la puesta en servicio.</w:t>
            </w:r>
          </w:p>
          <w:p w14:paraId="110037A6" w14:textId="77777777" w:rsidR="007429D1" w:rsidRPr="00104569" w:rsidRDefault="007429D1" w:rsidP="00594FBE">
            <w:pPr>
              <w:numPr>
                <w:ilvl w:val="0"/>
                <w:numId w:val="28"/>
              </w:numPr>
              <w:ind w:left="342" w:hanging="284"/>
              <w:jc w:val="both"/>
              <w:rPr>
                <w:rFonts w:ascii="Tahoma" w:hAnsi="Tahoma" w:cs="Tahoma"/>
                <w:iCs/>
                <w:color w:val="1F497D" w:themeColor="text2"/>
                <w:sz w:val="18"/>
                <w:szCs w:val="18"/>
              </w:rPr>
            </w:pPr>
            <w:r w:rsidRPr="00C333E7">
              <w:rPr>
                <w:rFonts w:ascii="Tahoma" w:hAnsi="Tahoma" w:cs="Tahoma"/>
                <w:bCs/>
                <w:color w:val="1F497E"/>
                <w:sz w:val="18"/>
                <w:szCs w:val="18"/>
                <w:lang w:eastAsia="es-BO"/>
              </w:rPr>
              <w:t>Certificado de vigencia de repuestos igual o mayor a cinco (5) años, emitida por el fabricante para los grupos electrógenos y rectificadores.</w:t>
            </w:r>
            <w:r w:rsidRPr="00177DB9">
              <w:rPr>
                <w:rFonts w:ascii="Tahoma" w:hAnsi="Tahoma" w:cs="Tahoma"/>
                <w:color w:val="1F497D" w:themeColor="text2"/>
                <w:sz w:val="18"/>
                <w:szCs w:val="18"/>
              </w:rPr>
              <w:t xml:space="preserve"> </w:t>
            </w:r>
          </w:p>
          <w:p w14:paraId="50638D48" w14:textId="77777777" w:rsidR="007429D1" w:rsidRPr="00D37D30" w:rsidRDefault="007429D1" w:rsidP="00594FBE">
            <w:pPr>
              <w:numPr>
                <w:ilvl w:val="0"/>
                <w:numId w:val="28"/>
              </w:numPr>
              <w:ind w:left="342" w:hanging="284"/>
              <w:jc w:val="both"/>
              <w:rPr>
                <w:rFonts w:ascii="Tahoma" w:hAnsi="Tahoma" w:cs="Tahoma"/>
                <w:iCs/>
                <w:color w:val="1F497D" w:themeColor="text2"/>
                <w:sz w:val="18"/>
                <w:szCs w:val="18"/>
              </w:rPr>
            </w:pPr>
            <w:r w:rsidRPr="00177DB9">
              <w:rPr>
                <w:rFonts w:ascii="Tahoma" w:hAnsi="Tahoma" w:cs="Tahoma"/>
                <w:color w:val="1F497D" w:themeColor="text2"/>
                <w:sz w:val="18"/>
                <w:szCs w:val="18"/>
              </w:rPr>
              <w:t>Certificado</w:t>
            </w:r>
            <w:r>
              <w:rPr>
                <w:rFonts w:ascii="Tahoma" w:hAnsi="Tahoma" w:cs="Tahoma"/>
                <w:color w:val="1F497D" w:themeColor="text2"/>
                <w:sz w:val="18"/>
                <w:szCs w:val="18"/>
              </w:rPr>
              <w:t>s</w:t>
            </w:r>
            <w:r w:rsidRPr="00177DB9">
              <w:rPr>
                <w:rFonts w:ascii="Tahoma" w:hAnsi="Tahoma" w:cs="Tahoma"/>
                <w:color w:val="1F497D" w:themeColor="text2"/>
                <w:sz w:val="18"/>
                <w:szCs w:val="18"/>
              </w:rPr>
              <w:t xml:space="preserve"> actualizado</w:t>
            </w:r>
            <w:r>
              <w:rPr>
                <w:rFonts w:ascii="Tahoma" w:hAnsi="Tahoma" w:cs="Tahoma"/>
                <w:color w:val="1F497D" w:themeColor="text2"/>
                <w:sz w:val="18"/>
                <w:szCs w:val="18"/>
              </w:rPr>
              <w:t>s</w:t>
            </w:r>
            <w:r w:rsidRPr="00177DB9">
              <w:rPr>
                <w:rFonts w:ascii="Tahoma" w:hAnsi="Tahoma" w:cs="Tahoma"/>
                <w:color w:val="1F497D" w:themeColor="text2"/>
                <w:sz w:val="18"/>
                <w:szCs w:val="18"/>
              </w:rPr>
              <w:t xml:space="preserve"> con vigencia al 201</w:t>
            </w:r>
            <w:r>
              <w:rPr>
                <w:rFonts w:ascii="Tahoma" w:hAnsi="Tahoma" w:cs="Tahoma"/>
                <w:color w:val="1F497D" w:themeColor="text2"/>
                <w:sz w:val="18"/>
                <w:szCs w:val="18"/>
              </w:rPr>
              <w:t>8</w:t>
            </w:r>
            <w:r w:rsidRPr="00177DB9">
              <w:rPr>
                <w:rFonts w:ascii="Tahoma" w:hAnsi="Tahoma" w:cs="Tahoma"/>
                <w:color w:val="1F497D" w:themeColor="text2"/>
                <w:sz w:val="18"/>
                <w:szCs w:val="18"/>
              </w:rPr>
              <w:t xml:space="preserve"> de</w:t>
            </w:r>
            <w:r w:rsidRPr="00D37D30">
              <w:rPr>
                <w:rFonts w:ascii="Tahoma" w:hAnsi="Tahoma" w:cs="Tahoma"/>
                <w:iCs/>
                <w:color w:val="1F497D" w:themeColor="text2"/>
                <w:sz w:val="18"/>
                <w:szCs w:val="18"/>
              </w:rPr>
              <w:t xml:space="preserve"> representación y soporte técnico en Bolivia otorgado por el fabricante</w:t>
            </w:r>
            <w:r>
              <w:rPr>
                <w:rFonts w:ascii="Tahoma" w:hAnsi="Tahoma" w:cs="Tahoma"/>
                <w:iCs/>
                <w:color w:val="1F497D" w:themeColor="text2"/>
                <w:sz w:val="18"/>
                <w:szCs w:val="18"/>
              </w:rPr>
              <w:t xml:space="preserve"> para grupos, rectificadores y baterías</w:t>
            </w:r>
            <w:r w:rsidRPr="00D37D30">
              <w:rPr>
                <w:rFonts w:ascii="Tahoma" w:hAnsi="Tahoma" w:cs="Tahoma"/>
                <w:iCs/>
                <w:color w:val="1F497D" w:themeColor="text2"/>
                <w:sz w:val="18"/>
                <w:szCs w:val="18"/>
              </w:rPr>
              <w:t xml:space="preserve">. </w:t>
            </w:r>
          </w:p>
          <w:p w14:paraId="162FE2EB" w14:textId="77777777" w:rsidR="007429D1" w:rsidRDefault="007429D1" w:rsidP="00594FBE">
            <w:pPr>
              <w:numPr>
                <w:ilvl w:val="0"/>
                <w:numId w:val="28"/>
              </w:numPr>
              <w:ind w:left="342" w:hanging="284"/>
              <w:jc w:val="both"/>
              <w:rPr>
                <w:rFonts w:ascii="Tahoma" w:hAnsi="Tahoma" w:cs="Tahoma"/>
                <w:bCs/>
                <w:color w:val="1F497E"/>
                <w:sz w:val="18"/>
                <w:szCs w:val="18"/>
                <w:lang w:eastAsia="es-BO"/>
              </w:rPr>
            </w:pPr>
            <w:r w:rsidRPr="00C333E7">
              <w:rPr>
                <w:rFonts w:ascii="Tahoma" w:hAnsi="Tahoma" w:cs="Tahoma"/>
                <w:bCs/>
                <w:color w:val="1F497E"/>
                <w:sz w:val="18"/>
                <w:szCs w:val="18"/>
                <w:lang w:eastAsia="es-BO"/>
              </w:rPr>
              <w:t>La presentación de los documentos requeridos no excluye la presentación de documentos adicionales solicitados por ENTEL S.A. en el transcurso de la ejecución del proyecto.</w:t>
            </w:r>
          </w:p>
          <w:p w14:paraId="46210A17" w14:textId="77777777" w:rsidR="007429D1" w:rsidRPr="007408B1" w:rsidRDefault="007429D1" w:rsidP="00594FBE">
            <w:pPr>
              <w:numPr>
                <w:ilvl w:val="0"/>
                <w:numId w:val="28"/>
              </w:numPr>
              <w:ind w:left="342" w:hanging="284"/>
              <w:jc w:val="both"/>
              <w:rPr>
                <w:rFonts w:ascii="Tahoma" w:hAnsi="Tahoma" w:cs="Tahoma"/>
                <w:bCs/>
                <w:color w:val="1F497E"/>
                <w:sz w:val="18"/>
                <w:szCs w:val="18"/>
                <w:lang w:eastAsia="es-BO"/>
              </w:rPr>
            </w:pPr>
            <w:r w:rsidRPr="00282B57">
              <w:rPr>
                <w:rFonts w:ascii="Tahoma" w:hAnsi="Tahoma" w:cs="Tahoma"/>
                <w:bCs/>
                <w:color w:val="1F497E"/>
                <w:sz w:val="18"/>
                <w:szCs w:val="18"/>
                <w:lang w:eastAsia="es-BO"/>
              </w:rPr>
              <w:t>NB   148010 Instalaciones eléctricas - Protección contra el rayo - Sistema de puesta a tierra (PaT)</w:t>
            </w:r>
            <w:r>
              <w:rPr>
                <w:rFonts w:ascii="Tahoma" w:hAnsi="Tahoma" w:cs="Tahoma"/>
                <w:bCs/>
                <w:color w:val="1F497E"/>
                <w:sz w:val="18"/>
                <w:szCs w:val="18"/>
                <w:lang w:eastAsia="es-BO"/>
              </w:rPr>
              <w:t>.</w:t>
            </w:r>
          </w:p>
        </w:tc>
        <w:tc>
          <w:tcPr>
            <w:tcW w:w="564" w:type="pct"/>
            <w:tcBorders>
              <w:top w:val="single" w:sz="4" w:space="0" w:color="1F497D" w:themeColor="text2"/>
              <w:bottom w:val="single" w:sz="4" w:space="0" w:color="1F497D" w:themeColor="text2"/>
            </w:tcBorders>
            <w:vAlign w:val="center"/>
          </w:tcPr>
          <w:p w14:paraId="7C8D0173"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23" w:type="pct"/>
            <w:tcBorders>
              <w:top w:val="single" w:sz="4" w:space="0" w:color="1F497D" w:themeColor="text2"/>
              <w:bottom w:val="single" w:sz="4" w:space="0" w:color="1F497D" w:themeColor="text2"/>
            </w:tcBorders>
            <w:shd w:val="clear" w:color="auto" w:fill="auto"/>
            <w:vAlign w:val="center"/>
          </w:tcPr>
          <w:p w14:paraId="487D8499" w14:textId="77777777" w:rsidR="007429D1" w:rsidRPr="009C2DE5" w:rsidRDefault="007429D1" w:rsidP="00594FBE">
            <w:pPr>
              <w:jc w:val="center"/>
              <w:rPr>
                <w:rFonts w:ascii="Tahoma" w:hAnsi="Tahoma" w:cs="Tahoma"/>
                <w:color w:val="004990"/>
                <w:sz w:val="18"/>
                <w:szCs w:val="18"/>
                <w:lang w:eastAsia="es-BO"/>
              </w:rPr>
            </w:pPr>
          </w:p>
        </w:tc>
        <w:tc>
          <w:tcPr>
            <w:tcW w:w="843" w:type="pct"/>
            <w:tcBorders>
              <w:top w:val="single" w:sz="4" w:space="0" w:color="1F497D" w:themeColor="text2"/>
              <w:bottom w:val="single" w:sz="4" w:space="0" w:color="1F497D" w:themeColor="text2"/>
              <w:right w:val="single" w:sz="4" w:space="0" w:color="1F497D" w:themeColor="text2"/>
            </w:tcBorders>
            <w:shd w:val="clear" w:color="auto" w:fill="auto"/>
            <w:vAlign w:val="center"/>
          </w:tcPr>
          <w:p w14:paraId="1254CA1C" w14:textId="77777777" w:rsidR="007429D1" w:rsidRPr="00314E98" w:rsidRDefault="007429D1" w:rsidP="00594FBE">
            <w:pPr>
              <w:jc w:val="center"/>
              <w:rPr>
                <w:rFonts w:ascii="Tahoma" w:hAnsi="Tahoma" w:cs="Tahoma"/>
                <w:color w:val="1F497E"/>
                <w:sz w:val="22"/>
                <w:lang w:val="es-ES_tradnl"/>
              </w:rPr>
            </w:pPr>
          </w:p>
        </w:tc>
      </w:tr>
    </w:tbl>
    <w:p w14:paraId="2837833E" w14:textId="62C56702" w:rsidR="007429D1" w:rsidRDefault="007429D1" w:rsidP="007429D1">
      <w:pPr>
        <w:pStyle w:val="Prrafodelista"/>
        <w:shd w:val="clear" w:color="auto" w:fill="FFFFFF" w:themeFill="background1"/>
        <w:ind w:left="1080"/>
        <w:rPr>
          <w:rFonts w:ascii="Tahoma" w:hAnsi="Tahoma" w:cs="Tahoma"/>
          <w:b/>
          <w:color w:val="1F497E"/>
          <w:sz w:val="10"/>
          <w:szCs w:val="22"/>
        </w:rPr>
      </w:pPr>
    </w:p>
    <w:p w14:paraId="4A0D97C9" w14:textId="638DE36A" w:rsidR="00011B28" w:rsidRDefault="00011B28" w:rsidP="007429D1">
      <w:pPr>
        <w:pStyle w:val="Prrafodelista"/>
        <w:shd w:val="clear" w:color="auto" w:fill="FFFFFF" w:themeFill="background1"/>
        <w:ind w:left="1080"/>
        <w:rPr>
          <w:rFonts w:ascii="Tahoma" w:hAnsi="Tahoma" w:cs="Tahoma"/>
          <w:b/>
          <w:color w:val="1F497E"/>
          <w:sz w:val="10"/>
          <w:szCs w:val="22"/>
        </w:rPr>
      </w:pPr>
    </w:p>
    <w:p w14:paraId="555A488D" w14:textId="4703016A" w:rsidR="00011B28" w:rsidRDefault="00011B28" w:rsidP="007429D1">
      <w:pPr>
        <w:pStyle w:val="Prrafodelista"/>
        <w:shd w:val="clear" w:color="auto" w:fill="FFFFFF" w:themeFill="background1"/>
        <w:ind w:left="1080"/>
        <w:rPr>
          <w:rFonts w:ascii="Tahoma" w:hAnsi="Tahoma" w:cs="Tahoma"/>
          <w:b/>
          <w:color w:val="1F497E"/>
          <w:sz w:val="10"/>
          <w:szCs w:val="22"/>
        </w:rPr>
      </w:pPr>
    </w:p>
    <w:p w14:paraId="595A2123" w14:textId="6260809E" w:rsidR="00011B28" w:rsidRDefault="00011B28" w:rsidP="007429D1">
      <w:pPr>
        <w:pStyle w:val="Prrafodelista"/>
        <w:shd w:val="clear" w:color="auto" w:fill="FFFFFF" w:themeFill="background1"/>
        <w:ind w:left="1080"/>
        <w:rPr>
          <w:rFonts w:ascii="Tahoma" w:hAnsi="Tahoma" w:cs="Tahoma"/>
          <w:b/>
          <w:color w:val="1F497E"/>
          <w:sz w:val="10"/>
          <w:szCs w:val="22"/>
        </w:rPr>
      </w:pPr>
    </w:p>
    <w:p w14:paraId="2B331DB8" w14:textId="448CF4D0" w:rsidR="00011B28" w:rsidRDefault="00011B28" w:rsidP="007429D1">
      <w:pPr>
        <w:pStyle w:val="Prrafodelista"/>
        <w:shd w:val="clear" w:color="auto" w:fill="FFFFFF" w:themeFill="background1"/>
        <w:ind w:left="1080"/>
        <w:rPr>
          <w:rFonts w:ascii="Tahoma" w:hAnsi="Tahoma" w:cs="Tahoma"/>
          <w:b/>
          <w:color w:val="1F497E"/>
          <w:sz w:val="10"/>
          <w:szCs w:val="22"/>
        </w:rPr>
      </w:pPr>
    </w:p>
    <w:p w14:paraId="6E98A7AD" w14:textId="4BC5084F" w:rsidR="00011B28" w:rsidRDefault="00011B28" w:rsidP="007429D1">
      <w:pPr>
        <w:pStyle w:val="Prrafodelista"/>
        <w:shd w:val="clear" w:color="auto" w:fill="FFFFFF" w:themeFill="background1"/>
        <w:ind w:left="1080"/>
        <w:rPr>
          <w:rFonts w:ascii="Tahoma" w:hAnsi="Tahoma" w:cs="Tahoma"/>
          <w:b/>
          <w:color w:val="1F497E"/>
          <w:sz w:val="10"/>
          <w:szCs w:val="22"/>
        </w:rPr>
      </w:pPr>
    </w:p>
    <w:p w14:paraId="60DC9A1C" w14:textId="58C2CCFB" w:rsidR="00011B28" w:rsidRDefault="00011B28" w:rsidP="007429D1">
      <w:pPr>
        <w:pStyle w:val="Prrafodelista"/>
        <w:shd w:val="clear" w:color="auto" w:fill="FFFFFF" w:themeFill="background1"/>
        <w:ind w:left="1080"/>
        <w:rPr>
          <w:rFonts w:ascii="Tahoma" w:hAnsi="Tahoma" w:cs="Tahoma"/>
          <w:b/>
          <w:color w:val="1F497E"/>
          <w:sz w:val="10"/>
          <w:szCs w:val="22"/>
        </w:rPr>
      </w:pPr>
    </w:p>
    <w:p w14:paraId="443EA382" w14:textId="735C242D" w:rsidR="00011B28" w:rsidRDefault="00011B28" w:rsidP="007429D1">
      <w:pPr>
        <w:pStyle w:val="Prrafodelista"/>
        <w:shd w:val="clear" w:color="auto" w:fill="FFFFFF" w:themeFill="background1"/>
        <w:ind w:left="1080"/>
        <w:rPr>
          <w:rFonts w:ascii="Tahoma" w:hAnsi="Tahoma" w:cs="Tahoma"/>
          <w:b/>
          <w:color w:val="1F497E"/>
          <w:sz w:val="10"/>
          <w:szCs w:val="22"/>
        </w:rPr>
      </w:pPr>
    </w:p>
    <w:p w14:paraId="30E4C2D1" w14:textId="07EF8632" w:rsidR="00011B28" w:rsidRDefault="00011B28" w:rsidP="007429D1">
      <w:pPr>
        <w:pStyle w:val="Prrafodelista"/>
        <w:shd w:val="clear" w:color="auto" w:fill="FFFFFF" w:themeFill="background1"/>
        <w:ind w:left="1080"/>
        <w:rPr>
          <w:rFonts w:ascii="Tahoma" w:hAnsi="Tahoma" w:cs="Tahoma"/>
          <w:b/>
          <w:color w:val="1F497E"/>
          <w:sz w:val="10"/>
          <w:szCs w:val="22"/>
        </w:rPr>
      </w:pPr>
    </w:p>
    <w:p w14:paraId="0AFBD12F" w14:textId="235D66D5" w:rsidR="00011B28" w:rsidRDefault="00011B28" w:rsidP="007429D1">
      <w:pPr>
        <w:pStyle w:val="Prrafodelista"/>
        <w:shd w:val="clear" w:color="auto" w:fill="FFFFFF" w:themeFill="background1"/>
        <w:ind w:left="1080"/>
        <w:rPr>
          <w:rFonts w:ascii="Tahoma" w:hAnsi="Tahoma" w:cs="Tahoma"/>
          <w:b/>
          <w:color w:val="1F497E"/>
          <w:sz w:val="10"/>
          <w:szCs w:val="22"/>
        </w:rPr>
      </w:pPr>
    </w:p>
    <w:p w14:paraId="513EC98D" w14:textId="77777777" w:rsidR="00011B28" w:rsidRPr="00320470" w:rsidRDefault="00011B28" w:rsidP="007429D1">
      <w:pPr>
        <w:pStyle w:val="Prrafodelista"/>
        <w:shd w:val="clear" w:color="auto" w:fill="FFFFFF" w:themeFill="background1"/>
        <w:ind w:left="1080"/>
        <w:rPr>
          <w:rFonts w:ascii="Tahoma" w:hAnsi="Tahoma" w:cs="Tahoma"/>
          <w:b/>
          <w:color w:val="1F497E"/>
          <w:sz w:val="10"/>
          <w:szCs w:val="22"/>
        </w:rPr>
      </w:pPr>
    </w:p>
    <w:p w14:paraId="74B2AC73" w14:textId="77777777" w:rsidR="007429D1" w:rsidRDefault="007429D1" w:rsidP="005A26F7">
      <w:pPr>
        <w:pStyle w:val="Prrafodelista"/>
        <w:numPr>
          <w:ilvl w:val="1"/>
          <w:numId w:val="6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TIEMPO DE PROVISIÓN.</w:t>
      </w:r>
    </w:p>
    <w:p w14:paraId="058EAA32"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5204"/>
        <w:gridCol w:w="1041"/>
        <w:gridCol w:w="779"/>
        <w:gridCol w:w="1456"/>
      </w:tblGrid>
      <w:tr w:rsidR="007429D1" w14:paraId="6900B015" w14:textId="77777777" w:rsidTr="00594FBE">
        <w:trPr>
          <w:trHeight w:val="381"/>
          <w:tblHeader/>
        </w:trPr>
        <w:tc>
          <w:tcPr>
            <w:tcW w:w="3758" w:type="pct"/>
            <w:gridSpan w:val="3"/>
            <w:tcBorders>
              <w:top w:val="single" w:sz="4" w:space="0" w:color="1F497D" w:themeColor="text2"/>
              <w:left w:val="single" w:sz="4" w:space="0" w:color="1F497D" w:themeColor="text2"/>
              <w:bottom w:val="single" w:sz="4" w:space="0" w:color="FFFFFF" w:themeColor="background1"/>
              <w:right w:val="single" w:sz="4" w:space="0" w:color="FFFFFF" w:themeColor="background1"/>
            </w:tcBorders>
            <w:shd w:val="clear" w:color="auto" w:fill="004990"/>
            <w:vAlign w:val="center"/>
            <w:hideMark/>
          </w:tcPr>
          <w:p w14:paraId="4D2401BA"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1242" w:type="pct"/>
            <w:gridSpan w:val="2"/>
            <w:tcBorders>
              <w:top w:val="single" w:sz="4" w:space="0" w:color="1F497D" w:themeColor="text2"/>
              <w:left w:val="single" w:sz="4" w:space="0" w:color="FFFFFF" w:themeColor="background1"/>
              <w:bottom w:val="single" w:sz="4" w:space="0" w:color="FFFFFF" w:themeColor="background1"/>
              <w:right w:val="single" w:sz="4" w:space="0" w:color="1F497D" w:themeColor="text2"/>
            </w:tcBorders>
            <w:shd w:val="clear" w:color="auto" w:fill="004990"/>
            <w:vAlign w:val="center"/>
            <w:hideMark/>
          </w:tcPr>
          <w:p w14:paraId="796313EF"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7429D1" w14:paraId="15088081" w14:textId="77777777" w:rsidTr="00594FBE">
        <w:trPr>
          <w:trHeight w:val="273"/>
          <w:tblHeader/>
        </w:trPr>
        <w:tc>
          <w:tcPr>
            <w:tcW w:w="3180" w:type="pct"/>
            <w:gridSpan w:val="2"/>
            <w:tcBorders>
              <w:top w:val="single" w:sz="4" w:space="0" w:color="FFFFFF" w:themeColor="background1"/>
              <w:left w:val="single" w:sz="4" w:space="0" w:color="1F497D" w:themeColor="text2"/>
              <w:bottom w:val="single" w:sz="4" w:space="0" w:color="FFFFFF" w:themeColor="background1"/>
              <w:right w:val="single" w:sz="4" w:space="0" w:color="FFFFFF" w:themeColor="background1"/>
            </w:tcBorders>
            <w:shd w:val="clear" w:color="auto" w:fill="004990"/>
            <w:vAlign w:val="center"/>
            <w:hideMark/>
          </w:tcPr>
          <w:p w14:paraId="5A7003FF"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TIEMPO DE PROVISIÓN</w:t>
            </w:r>
          </w:p>
        </w:tc>
        <w:tc>
          <w:tcPr>
            <w:tcW w:w="5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6563CD5"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242" w:type="pct"/>
            <w:gridSpan w:val="2"/>
            <w:tcBorders>
              <w:top w:val="single" w:sz="4" w:space="0" w:color="FFFFFF" w:themeColor="background1"/>
              <w:left w:val="single" w:sz="4" w:space="0" w:color="FFFFFF" w:themeColor="background1"/>
              <w:bottom w:val="single" w:sz="4" w:space="0" w:color="FFFFFF" w:themeColor="background1"/>
              <w:right w:val="single" w:sz="4" w:space="0" w:color="1F497D" w:themeColor="text2"/>
            </w:tcBorders>
            <w:shd w:val="clear" w:color="auto" w:fill="004990"/>
            <w:vAlign w:val="center"/>
            <w:hideMark/>
          </w:tcPr>
          <w:p w14:paraId="05688023"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(Llenado Obligatorio)</w:t>
            </w:r>
          </w:p>
        </w:tc>
      </w:tr>
      <w:tr w:rsidR="007429D1" w14:paraId="7B0577C6" w14:textId="77777777" w:rsidTr="00594FBE">
        <w:trPr>
          <w:trHeight w:val="347"/>
          <w:tblHeader/>
        </w:trPr>
        <w:tc>
          <w:tcPr>
            <w:tcW w:w="289" w:type="pct"/>
            <w:tcBorders>
              <w:top w:val="single" w:sz="4" w:space="0" w:color="FFFFFF" w:themeColor="background1"/>
              <w:left w:val="single" w:sz="4" w:space="0" w:color="1F497D" w:themeColor="text2"/>
              <w:bottom w:val="single" w:sz="4" w:space="0" w:color="1F497D" w:themeColor="text2"/>
              <w:right w:val="single" w:sz="4" w:space="0" w:color="FFFFFF" w:themeColor="background1"/>
            </w:tcBorders>
            <w:shd w:val="clear" w:color="auto" w:fill="004990"/>
            <w:vAlign w:val="center"/>
            <w:hideMark/>
          </w:tcPr>
          <w:p w14:paraId="02369AC7" w14:textId="77777777" w:rsidR="007429D1" w:rsidRDefault="007429D1" w:rsidP="00594FBE">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N°</w:t>
            </w:r>
          </w:p>
        </w:tc>
        <w:tc>
          <w:tcPr>
            <w:tcW w:w="2891"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03DC6378" w14:textId="77777777" w:rsidR="007429D1" w:rsidRDefault="007429D1" w:rsidP="00594FBE">
            <w:pPr>
              <w:jc w:val="center"/>
              <w:rPr>
                <w:rFonts w:ascii="Tahoma" w:hAnsi="Tahoma" w:cs="Tahoma"/>
                <w:color w:val="FFFFFF" w:themeColor="background1"/>
                <w:sz w:val="18"/>
                <w:szCs w:val="18"/>
                <w:lang w:eastAsia="es-BO"/>
              </w:rPr>
            </w:pPr>
            <w:r>
              <w:rPr>
                <w:rFonts w:ascii="Tahoma" w:hAnsi="Tahoma" w:cs="Tahoma"/>
                <w:b/>
                <w:color w:val="FFFFFF" w:themeColor="background1"/>
                <w:sz w:val="18"/>
                <w:szCs w:val="18"/>
                <w:lang w:eastAsia="es-BO"/>
              </w:rPr>
              <w:t>DESCRIPCIÓN</w:t>
            </w:r>
          </w:p>
        </w:tc>
        <w:tc>
          <w:tcPr>
            <w:tcW w:w="578"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38E0954A" w14:textId="77777777" w:rsidR="007429D1" w:rsidRDefault="007429D1" w:rsidP="00594FBE">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433"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1ACC062D" w14:textId="77777777" w:rsidR="007429D1" w:rsidRDefault="007429D1" w:rsidP="00594FBE">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Cumple / No cumple</w:t>
            </w:r>
          </w:p>
        </w:tc>
        <w:tc>
          <w:tcPr>
            <w:tcW w:w="808" w:type="pct"/>
            <w:tcBorders>
              <w:top w:val="single" w:sz="4" w:space="0" w:color="FFFFFF" w:themeColor="background1"/>
              <w:left w:val="single" w:sz="4" w:space="0" w:color="FFFFFF" w:themeColor="background1"/>
              <w:bottom w:val="single" w:sz="4" w:space="0" w:color="1F497D" w:themeColor="text2"/>
              <w:right w:val="single" w:sz="4" w:space="0" w:color="1F497D" w:themeColor="text2"/>
            </w:tcBorders>
            <w:shd w:val="clear" w:color="auto" w:fill="004990"/>
            <w:vAlign w:val="center"/>
            <w:hideMark/>
          </w:tcPr>
          <w:p w14:paraId="2015AFC9" w14:textId="77777777" w:rsidR="007429D1" w:rsidRDefault="007429D1" w:rsidP="00594FBE">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7429D1" w14:paraId="4DF108F3" w14:textId="77777777" w:rsidTr="00594FBE">
        <w:trPr>
          <w:trHeight w:val="671"/>
        </w:trPr>
        <w:tc>
          <w:tcPr>
            <w:tcW w:w="289"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1BD0EB41" w14:textId="77777777" w:rsidR="007429D1" w:rsidRDefault="007429D1" w:rsidP="00594FBE">
            <w:pPr>
              <w:jc w:val="center"/>
              <w:rPr>
                <w:rFonts w:ascii="Tahoma" w:hAnsi="Tahoma" w:cs="Tahoma"/>
                <w:color w:val="1F497D" w:themeColor="text2"/>
                <w:lang w:eastAsia="es-BO"/>
              </w:rPr>
            </w:pPr>
            <w:r>
              <w:rPr>
                <w:rFonts w:ascii="Tahoma" w:hAnsi="Tahoma" w:cs="Tahoma"/>
                <w:bCs/>
                <w:color w:val="1F497D" w:themeColor="text2"/>
                <w:lang w:eastAsia="es-BO"/>
              </w:rPr>
              <w:t>F17</w:t>
            </w:r>
          </w:p>
        </w:tc>
        <w:tc>
          <w:tcPr>
            <w:tcW w:w="2891"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38DDEE10" w14:textId="77777777" w:rsidR="007429D1" w:rsidRPr="00CB1CA2" w:rsidRDefault="007429D1" w:rsidP="00594FBE">
            <w:pPr>
              <w:spacing w:line="0" w:lineRule="atLeast"/>
              <w:jc w:val="both"/>
              <w:rPr>
                <w:rFonts w:ascii="Tahoma" w:hAnsi="Tahoma" w:cs="Tahoma"/>
                <w:b/>
                <w:color w:val="1F497E"/>
                <w:sz w:val="18"/>
                <w:szCs w:val="18"/>
              </w:rPr>
            </w:pPr>
            <w:r w:rsidRPr="00CB1CA2">
              <w:rPr>
                <w:rFonts w:ascii="Tahoma" w:hAnsi="Tahoma" w:cs="Tahoma"/>
                <w:b/>
                <w:color w:val="1F497E"/>
                <w:sz w:val="18"/>
                <w:szCs w:val="18"/>
              </w:rPr>
              <w:t>PROVISIÓN</w:t>
            </w:r>
          </w:p>
          <w:p w14:paraId="3502A04C" w14:textId="601CBF79" w:rsidR="007429D1" w:rsidRPr="00CB1CA2" w:rsidRDefault="007429D1" w:rsidP="008174C0">
            <w:pPr>
              <w:tabs>
                <w:tab w:val="left" w:pos="0"/>
                <w:tab w:val="left" w:pos="484"/>
                <w:tab w:val="left" w:pos="2700"/>
                <w:tab w:val="left" w:pos="2977"/>
                <w:tab w:val="left" w:pos="3300"/>
                <w:tab w:val="left" w:pos="3402"/>
                <w:tab w:val="left" w:pos="3600"/>
                <w:tab w:val="left" w:pos="3900"/>
                <w:tab w:val="left" w:pos="4200"/>
                <w:tab w:val="left" w:pos="4438"/>
                <w:tab w:val="left" w:pos="4675"/>
              </w:tabs>
              <w:spacing w:line="0" w:lineRule="atLeast"/>
              <w:jc w:val="both"/>
              <w:outlineLvl w:val="2"/>
              <w:rPr>
                <w:rFonts w:ascii="Tahoma" w:hAnsi="Tahoma" w:cs="Tahoma"/>
                <w:color w:val="1F497E"/>
                <w:sz w:val="18"/>
                <w:szCs w:val="18"/>
              </w:rPr>
            </w:pPr>
            <w:r w:rsidRPr="00CB1CA2">
              <w:rPr>
                <w:rFonts w:ascii="Tahoma" w:hAnsi="Tahoma" w:cs="Tahoma"/>
                <w:color w:val="1F497E"/>
                <w:sz w:val="18"/>
                <w:szCs w:val="18"/>
              </w:rPr>
              <w:t xml:space="preserve">El tiempo para la provisión de todos los equipos, componentes y materiales de instalación, es de </w:t>
            </w:r>
            <w:r>
              <w:rPr>
                <w:rFonts w:ascii="Tahoma" w:hAnsi="Tahoma" w:cs="Tahoma"/>
                <w:color w:val="1F497E"/>
                <w:sz w:val="18"/>
                <w:szCs w:val="18"/>
              </w:rPr>
              <w:t>Cien</w:t>
            </w:r>
            <w:r w:rsidR="008174C0">
              <w:rPr>
                <w:rFonts w:ascii="Tahoma" w:hAnsi="Tahoma" w:cs="Tahoma"/>
                <w:color w:val="1F497E"/>
                <w:sz w:val="18"/>
                <w:szCs w:val="18"/>
              </w:rPr>
              <w:t xml:space="preserve">to quince </w:t>
            </w:r>
            <w:r w:rsidRPr="00CB1CA2">
              <w:rPr>
                <w:rFonts w:ascii="Tahoma" w:hAnsi="Tahoma" w:cs="Tahoma"/>
                <w:color w:val="1F497E"/>
                <w:sz w:val="18"/>
                <w:szCs w:val="18"/>
              </w:rPr>
              <w:t>(1</w:t>
            </w:r>
            <w:r w:rsidR="008174C0">
              <w:rPr>
                <w:rFonts w:ascii="Tahoma" w:hAnsi="Tahoma" w:cs="Tahoma"/>
                <w:color w:val="1F497E"/>
                <w:sz w:val="18"/>
                <w:szCs w:val="18"/>
              </w:rPr>
              <w:t>15</w:t>
            </w:r>
            <w:r w:rsidRPr="00CB1CA2">
              <w:rPr>
                <w:rFonts w:ascii="Tahoma" w:hAnsi="Tahoma" w:cs="Tahoma"/>
                <w:color w:val="1F497E"/>
                <w:sz w:val="18"/>
                <w:szCs w:val="18"/>
              </w:rPr>
              <w:t xml:space="preserve">) días calendario, a partir de la suscripción </w:t>
            </w:r>
            <w:r>
              <w:rPr>
                <w:rFonts w:ascii="Tahoma" w:hAnsi="Tahoma" w:cs="Tahoma"/>
                <w:color w:val="1F497E"/>
                <w:sz w:val="18"/>
                <w:szCs w:val="18"/>
              </w:rPr>
              <w:t>del contrato.</w:t>
            </w:r>
          </w:p>
        </w:tc>
        <w:tc>
          <w:tcPr>
            <w:tcW w:w="57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0CC5E33" w14:textId="77777777" w:rsidR="007429D1" w:rsidRDefault="007429D1" w:rsidP="00594FBE">
            <w:pPr>
              <w:jc w:val="center"/>
              <w:rPr>
                <w:rFonts w:ascii="Tahoma" w:hAnsi="Tahoma" w:cs="Tahoma"/>
                <w:b/>
                <w:color w:val="FFFFFF"/>
                <w:sz w:val="12"/>
                <w:szCs w:val="12"/>
                <w:lang w:eastAsia="es-BO"/>
              </w:rPr>
            </w:pPr>
            <w:r>
              <w:rPr>
                <w:color w:val="1F497D"/>
                <w:sz w:val="18"/>
                <w:szCs w:val="18"/>
                <w:lang w:val="es-BO"/>
              </w:rPr>
              <w:fldChar w:fldCharType="begin">
                <w:ffData>
                  <w:name w:val="Casilla1"/>
                  <w:enabled/>
                  <w:calcOnExit w:val="0"/>
                  <w:checkBox>
                    <w:sizeAuto/>
                    <w:default w:val="1"/>
                  </w:checkBox>
                </w:ffData>
              </w:fldChar>
            </w:r>
            <w:r>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Pr>
                <w:color w:val="1F497D"/>
                <w:sz w:val="18"/>
                <w:szCs w:val="18"/>
                <w:lang w:val="es-BO"/>
              </w:rPr>
              <w:fldChar w:fldCharType="end"/>
            </w:r>
          </w:p>
        </w:tc>
        <w:tc>
          <w:tcPr>
            <w:tcW w:w="433"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B469527" w14:textId="77777777" w:rsidR="007429D1" w:rsidRDefault="007429D1" w:rsidP="00594FBE">
            <w:pPr>
              <w:jc w:val="center"/>
            </w:pPr>
          </w:p>
        </w:tc>
        <w:tc>
          <w:tcPr>
            <w:tcW w:w="80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DD4F612" w14:textId="77777777" w:rsidR="007429D1" w:rsidRDefault="007429D1" w:rsidP="00594FBE">
            <w:pPr>
              <w:jc w:val="center"/>
            </w:pPr>
          </w:p>
        </w:tc>
      </w:tr>
      <w:tr w:rsidR="007429D1" w14:paraId="7182EEFC" w14:textId="77777777" w:rsidTr="00594FBE">
        <w:trPr>
          <w:trHeight w:val="671"/>
        </w:trPr>
        <w:tc>
          <w:tcPr>
            <w:tcW w:w="289"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32F12825" w14:textId="77777777" w:rsidR="007429D1" w:rsidRDefault="007429D1" w:rsidP="00594FBE">
            <w:pPr>
              <w:jc w:val="center"/>
              <w:rPr>
                <w:rFonts w:ascii="Tahoma" w:hAnsi="Tahoma" w:cs="Tahoma"/>
                <w:bCs/>
                <w:color w:val="1F497D" w:themeColor="text2"/>
                <w:lang w:eastAsia="es-BO"/>
              </w:rPr>
            </w:pPr>
            <w:r>
              <w:rPr>
                <w:rFonts w:ascii="Tahoma" w:hAnsi="Tahoma" w:cs="Tahoma"/>
                <w:bCs/>
                <w:color w:val="1F497D" w:themeColor="text2"/>
                <w:lang w:eastAsia="es-BO"/>
              </w:rPr>
              <w:t>F18</w:t>
            </w:r>
          </w:p>
        </w:tc>
        <w:tc>
          <w:tcPr>
            <w:tcW w:w="2891"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689DF36C" w14:textId="77777777" w:rsidR="007429D1" w:rsidRPr="00CB1CA2" w:rsidRDefault="007429D1" w:rsidP="00594FBE">
            <w:pPr>
              <w:spacing w:line="0" w:lineRule="atLeast"/>
              <w:jc w:val="both"/>
              <w:rPr>
                <w:rFonts w:ascii="Tahoma" w:hAnsi="Tahoma" w:cs="Tahoma"/>
                <w:b/>
                <w:color w:val="004990"/>
                <w:sz w:val="18"/>
                <w:szCs w:val="18"/>
              </w:rPr>
            </w:pPr>
            <w:r w:rsidRPr="00CB1CA2">
              <w:rPr>
                <w:rFonts w:ascii="Tahoma" w:hAnsi="Tahoma" w:cs="Tahoma"/>
                <w:b/>
                <w:color w:val="004990"/>
                <w:sz w:val="18"/>
                <w:szCs w:val="18"/>
              </w:rPr>
              <w:t>INSTALACIÓN</w:t>
            </w:r>
          </w:p>
          <w:p w14:paraId="0E906A3A" w14:textId="0A82BDB8" w:rsidR="007429D1" w:rsidRPr="00CB1CA2" w:rsidRDefault="007429D1" w:rsidP="00594FBE">
            <w:pPr>
              <w:spacing w:line="0" w:lineRule="atLeast"/>
              <w:jc w:val="both"/>
              <w:rPr>
                <w:rFonts w:ascii="Tahoma" w:hAnsi="Tahoma" w:cs="Tahoma"/>
                <w:b/>
                <w:color w:val="1F497E"/>
                <w:sz w:val="18"/>
                <w:szCs w:val="18"/>
              </w:rPr>
            </w:pPr>
            <w:r w:rsidRPr="00CB1CA2">
              <w:rPr>
                <w:rFonts w:ascii="Tahoma" w:hAnsi="Tahoma" w:cs="Tahoma"/>
                <w:color w:val="004990"/>
                <w:sz w:val="18"/>
                <w:szCs w:val="18"/>
              </w:rPr>
              <w:t xml:space="preserve">El tiempo para la instalación de los </w:t>
            </w:r>
            <w:r w:rsidRPr="00CB1CA2">
              <w:rPr>
                <w:rFonts w:ascii="Tahoma" w:hAnsi="Tahoma" w:cs="Tahoma"/>
                <w:color w:val="365F91" w:themeColor="accent1" w:themeShade="BF"/>
                <w:sz w:val="18"/>
                <w:szCs w:val="18"/>
              </w:rPr>
              <w:t>equipos</w:t>
            </w:r>
            <w:r w:rsidRPr="00CB1CA2">
              <w:rPr>
                <w:rFonts w:ascii="Tahoma" w:hAnsi="Tahoma" w:cs="Tahoma"/>
                <w:color w:val="004990"/>
                <w:sz w:val="18"/>
                <w:szCs w:val="18"/>
              </w:rPr>
              <w:t xml:space="preserve">, componentes y materiales de instalación es de </w:t>
            </w:r>
            <w:r w:rsidR="008174C0">
              <w:rPr>
                <w:rFonts w:ascii="Tahoma" w:hAnsi="Tahoma" w:cs="Tahoma"/>
                <w:color w:val="004990"/>
                <w:sz w:val="18"/>
                <w:szCs w:val="18"/>
              </w:rPr>
              <w:t>Sesenta</w:t>
            </w:r>
            <w:r w:rsidR="008174C0" w:rsidRPr="00CB1CA2">
              <w:rPr>
                <w:rFonts w:ascii="Tahoma" w:hAnsi="Tahoma" w:cs="Tahoma"/>
                <w:color w:val="004990"/>
                <w:sz w:val="18"/>
                <w:szCs w:val="18"/>
              </w:rPr>
              <w:t xml:space="preserve"> (</w:t>
            </w:r>
            <w:r>
              <w:rPr>
                <w:rFonts w:ascii="Tahoma" w:hAnsi="Tahoma" w:cs="Tahoma"/>
                <w:color w:val="004990"/>
                <w:sz w:val="18"/>
                <w:szCs w:val="18"/>
              </w:rPr>
              <w:t>6</w:t>
            </w:r>
            <w:r w:rsidRPr="00CB1CA2">
              <w:rPr>
                <w:rFonts w:ascii="Tahoma" w:hAnsi="Tahoma" w:cs="Tahoma"/>
                <w:color w:val="004990"/>
                <w:sz w:val="18"/>
                <w:szCs w:val="18"/>
              </w:rPr>
              <w:t xml:space="preserve">0) días calendario a partir de la provisión de equipos. </w:t>
            </w:r>
          </w:p>
        </w:tc>
        <w:tc>
          <w:tcPr>
            <w:tcW w:w="57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5547ED70" w14:textId="77777777" w:rsidR="007429D1" w:rsidRDefault="007429D1" w:rsidP="00594FBE">
            <w:pPr>
              <w:jc w:val="center"/>
              <w:rPr>
                <w:rFonts w:ascii="Tahoma" w:hAnsi="Tahoma" w:cs="Tahoma"/>
                <w:b/>
                <w:color w:val="FFFFFF"/>
                <w:sz w:val="12"/>
                <w:szCs w:val="12"/>
                <w:lang w:eastAsia="es-BO"/>
              </w:rPr>
            </w:pPr>
            <w:r>
              <w:rPr>
                <w:color w:val="1F497D"/>
                <w:sz w:val="18"/>
                <w:szCs w:val="18"/>
                <w:lang w:val="es-BO"/>
              </w:rPr>
              <w:fldChar w:fldCharType="begin">
                <w:ffData>
                  <w:name w:val="Casilla1"/>
                  <w:enabled/>
                  <w:calcOnExit w:val="0"/>
                  <w:checkBox>
                    <w:sizeAuto/>
                    <w:default w:val="1"/>
                  </w:checkBox>
                </w:ffData>
              </w:fldChar>
            </w:r>
            <w:r>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Pr>
                <w:color w:val="1F497D"/>
                <w:sz w:val="18"/>
                <w:szCs w:val="18"/>
                <w:lang w:val="es-BO"/>
              </w:rPr>
              <w:fldChar w:fldCharType="end"/>
            </w:r>
          </w:p>
        </w:tc>
        <w:tc>
          <w:tcPr>
            <w:tcW w:w="433"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36CCEA2" w14:textId="77777777" w:rsidR="007429D1" w:rsidRDefault="007429D1" w:rsidP="00594FBE">
            <w:pPr>
              <w:jc w:val="center"/>
            </w:pPr>
          </w:p>
        </w:tc>
        <w:tc>
          <w:tcPr>
            <w:tcW w:w="80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03FFABD" w14:textId="77777777" w:rsidR="007429D1" w:rsidRDefault="007429D1" w:rsidP="00594FBE">
            <w:pPr>
              <w:jc w:val="center"/>
            </w:pPr>
          </w:p>
        </w:tc>
      </w:tr>
      <w:tr w:rsidR="007429D1" w14:paraId="5B38679F" w14:textId="77777777" w:rsidTr="00594FBE">
        <w:trPr>
          <w:trHeight w:val="671"/>
        </w:trPr>
        <w:tc>
          <w:tcPr>
            <w:tcW w:w="289"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71740F1" w14:textId="77777777" w:rsidR="007429D1" w:rsidRPr="00C9764B" w:rsidRDefault="007429D1" w:rsidP="00594FBE">
            <w:pPr>
              <w:jc w:val="center"/>
              <w:rPr>
                <w:rFonts w:ascii="Tahoma" w:hAnsi="Tahoma" w:cs="Tahoma"/>
                <w:bCs/>
                <w:color w:val="1F497D" w:themeColor="text2"/>
                <w:lang w:eastAsia="es-BO"/>
              </w:rPr>
            </w:pPr>
            <w:r>
              <w:rPr>
                <w:rFonts w:ascii="Tahoma" w:hAnsi="Tahoma" w:cs="Tahoma"/>
                <w:bCs/>
                <w:color w:val="1F497D" w:themeColor="text2"/>
                <w:lang w:eastAsia="es-BO"/>
              </w:rPr>
              <w:t>F19</w:t>
            </w:r>
          </w:p>
        </w:tc>
        <w:tc>
          <w:tcPr>
            <w:tcW w:w="2891"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62234014" w14:textId="77777777" w:rsidR="007429D1" w:rsidRPr="00CB1CA2" w:rsidRDefault="007429D1" w:rsidP="00594FBE">
            <w:pPr>
              <w:jc w:val="both"/>
              <w:rPr>
                <w:rFonts w:ascii="Tahoma" w:hAnsi="Tahoma" w:cs="Tahoma"/>
                <w:b/>
                <w:bCs/>
                <w:color w:val="1F497E"/>
                <w:sz w:val="18"/>
                <w:szCs w:val="18"/>
                <w:lang w:eastAsia="es-BO"/>
              </w:rPr>
            </w:pPr>
            <w:r w:rsidRPr="00CB1CA2">
              <w:rPr>
                <w:rFonts w:ascii="Tahoma" w:hAnsi="Tahoma" w:cs="Tahoma"/>
                <w:b/>
                <w:bCs/>
                <w:color w:val="1F497E"/>
                <w:sz w:val="18"/>
                <w:szCs w:val="18"/>
                <w:lang w:eastAsia="es-BO"/>
              </w:rPr>
              <w:t>CRONOGRAMA.</w:t>
            </w:r>
          </w:p>
          <w:p w14:paraId="7D5E39FF" w14:textId="1297F37C" w:rsidR="007429D1" w:rsidRPr="00CB1CA2" w:rsidRDefault="007429D1" w:rsidP="008174C0">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CB1CA2">
              <w:rPr>
                <w:rFonts w:ascii="Tahoma" w:hAnsi="Tahoma" w:cs="Tahoma"/>
                <w:bCs/>
                <w:color w:val="1F497E"/>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El tiempo total de provisión e instalación es de </w:t>
            </w:r>
            <w:r>
              <w:rPr>
                <w:rFonts w:ascii="Tahoma" w:hAnsi="Tahoma" w:cs="Tahoma"/>
                <w:bCs/>
                <w:color w:val="1F497E"/>
                <w:sz w:val="18"/>
                <w:szCs w:val="18"/>
                <w:lang w:eastAsia="es-BO"/>
              </w:rPr>
              <w:t xml:space="preserve">ciento </w:t>
            </w:r>
            <w:r w:rsidR="008174C0">
              <w:rPr>
                <w:rFonts w:ascii="Tahoma" w:hAnsi="Tahoma" w:cs="Tahoma"/>
                <w:bCs/>
                <w:color w:val="1F497E"/>
                <w:sz w:val="18"/>
                <w:szCs w:val="18"/>
                <w:lang w:eastAsia="es-BO"/>
              </w:rPr>
              <w:t>setenta y cinco</w:t>
            </w:r>
            <w:r w:rsidRPr="00CB1CA2">
              <w:rPr>
                <w:rFonts w:ascii="Tahoma" w:hAnsi="Tahoma" w:cs="Tahoma"/>
                <w:bCs/>
                <w:color w:val="1F497E"/>
                <w:sz w:val="18"/>
                <w:szCs w:val="18"/>
                <w:lang w:eastAsia="es-BO"/>
              </w:rPr>
              <w:t xml:space="preserve"> (</w:t>
            </w:r>
            <w:r w:rsidR="008174C0">
              <w:rPr>
                <w:rFonts w:ascii="Tahoma" w:hAnsi="Tahoma" w:cs="Tahoma"/>
                <w:bCs/>
                <w:color w:val="1F497E"/>
                <w:sz w:val="18"/>
                <w:szCs w:val="18"/>
                <w:lang w:eastAsia="es-BO"/>
              </w:rPr>
              <w:t>175</w:t>
            </w:r>
            <w:r w:rsidRPr="00CB1CA2">
              <w:rPr>
                <w:rFonts w:ascii="Tahoma" w:hAnsi="Tahoma" w:cs="Tahoma"/>
                <w:bCs/>
                <w:color w:val="1F497E"/>
                <w:sz w:val="18"/>
                <w:szCs w:val="18"/>
                <w:lang w:eastAsia="es-BO"/>
              </w:rPr>
              <w:t>) días calendario a partir de la suscripción del contrato.</w:t>
            </w:r>
          </w:p>
        </w:tc>
        <w:tc>
          <w:tcPr>
            <w:tcW w:w="57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2E3D9B5" w14:textId="77777777" w:rsidR="007429D1" w:rsidRPr="00C9764B" w:rsidRDefault="007429D1" w:rsidP="00594FBE">
            <w:pPr>
              <w:jc w:val="center"/>
              <w:rPr>
                <w:rFonts w:ascii="Tahoma" w:hAnsi="Tahoma" w:cs="Tahoma"/>
                <w:color w:val="000000"/>
                <w:sz w:val="14"/>
                <w:szCs w:val="14"/>
                <w:lang w:eastAsia="es-BO"/>
              </w:rPr>
            </w:pPr>
            <w:r w:rsidRPr="00C9764B">
              <w:rPr>
                <w:color w:val="1F497D"/>
                <w:sz w:val="18"/>
                <w:szCs w:val="18"/>
                <w:lang w:val="es-BO"/>
              </w:rPr>
              <w:fldChar w:fldCharType="begin">
                <w:ffData>
                  <w:name w:val="Casilla1"/>
                  <w:enabled/>
                  <w:calcOnExit w:val="0"/>
                  <w:checkBox>
                    <w:sizeAuto/>
                    <w:default w:val="1"/>
                  </w:checkBox>
                </w:ffData>
              </w:fldChar>
            </w:r>
            <w:r w:rsidRPr="00C9764B">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C9764B">
              <w:rPr>
                <w:color w:val="1F497D"/>
                <w:sz w:val="18"/>
                <w:szCs w:val="18"/>
                <w:lang w:val="es-BO"/>
              </w:rPr>
              <w:fldChar w:fldCharType="end"/>
            </w:r>
          </w:p>
        </w:tc>
        <w:tc>
          <w:tcPr>
            <w:tcW w:w="433"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A23C827" w14:textId="77777777" w:rsidR="007429D1" w:rsidRDefault="007429D1" w:rsidP="00594FBE">
            <w:pPr>
              <w:jc w:val="center"/>
            </w:pPr>
          </w:p>
        </w:tc>
        <w:tc>
          <w:tcPr>
            <w:tcW w:w="80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9C23A03" w14:textId="77777777" w:rsidR="007429D1" w:rsidRDefault="007429D1" w:rsidP="00594FBE">
            <w:pPr>
              <w:jc w:val="center"/>
            </w:pPr>
          </w:p>
        </w:tc>
      </w:tr>
    </w:tbl>
    <w:p w14:paraId="1DEC1322"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p w14:paraId="04A6C710" w14:textId="77777777" w:rsidR="007429D1" w:rsidRDefault="007429D1" w:rsidP="005A26F7">
      <w:pPr>
        <w:pStyle w:val="Prrafodelista"/>
        <w:numPr>
          <w:ilvl w:val="1"/>
          <w:numId w:val="6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EXPERIENCIA DEL OFERENTE.</w:t>
      </w:r>
    </w:p>
    <w:p w14:paraId="0D2F5DC6"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0"/>
        <w:gridCol w:w="13"/>
        <w:gridCol w:w="5583"/>
        <w:gridCol w:w="1041"/>
        <w:gridCol w:w="781"/>
        <w:gridCol w:w="1040"/>
      </w:tblGrid>
      <w:tr w:rsidR="007429D1" w:rsidRPr="006E3AF4" w14:paraId="2082BF8F" w14:textId="77777777" w:rsidTr="00594FBE">
        <w:trPr>
          <w:trHeight w:val="430"/>
          <w:tblHeader/>
        </w:trPr>
        <w:tc>
          <w:tcPr>
            <w:tcW w:w="3986" w:type="pct"/>
            <w:gridSpan w:val="4"/>
            <w:tcBorders>
              <w:top w:val="single" w:sz="4" w:space="0" w:color="1F497D" w:themeColor="text2"/>
              <w:left w:val="single" w:sz="4" w:space="0" w:color="1F497D" w:themeColor="text2"/>
              <w:bottom w:val="single" w:sz="6" w:space="0" w:color="FFFFFF" w:themeColor="background1"/>
              <w:right w:val="single" w:sz="6" w:space="0" w:color="FFFFFF" w:themeColor="background1"/>
            </w:tcBorders>
            <w:shd w:val="clear" w:color="auto" w:fill="1F497D"/>
            <w:vAlign w:val="center"/>
            <w:hideMark/>
          </w:tcPr>
          <w:p w14:paraId="6D2D27CE" w14:textId="77777777" w:rsidR="007429D1" w:rsidRPr="006E3AF4" w:rsidRDefault="007429D1" w:rsidP="00594FBE">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014" w:type="pct"/>
            <w:gridSpan w:val="2"/>
            <w:tcBorders>
              <w:top w:val="single" w:sz="4" w:space="0" w:color="1F497D" w:themeColor="text2"/>
              <w:left w:val="single" w:sz="6" w:space="0" w:color="FFFFFF" w:themeColor="background1"/>
              <w:bottom w:val="single" w:sz="6" w:space="0" w:color="FFFFFF" w:themeColor="background1"/>
              <w:right w:val="single" w:sz="4" w:space="0" w:color="1F497D" w:themeColor="text2"/>
            </w:tcBorders>
            <w:shd w:val="clear" w:color="auto" w:fill="1F497D"/>
            <w:vAlign w:val="center"/>
            <w:hideMark/>
          </w:tcPr>
          <w:p w14:paraId="785CF07C" w14:textId="77777777" w:rsidR="007429D1" w:rsidRPr="006E3AF4" w:rsidRDefault="007429D1" w:rsidP="00594FBE">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7429D1" w:rsidRPr="006E3AF4" w14:paraId="1C00781C" w14:textId="77777777" w:rsidTr="00594FBE">
        <w:trPr>
          <w:trHeight w:val="279"/>
          <w:tblHeader/>
        </w:trPr>
        <w:tc>
          <w:tcPr>
            <w:tcW w:w="3406" w:type="pct"/>
            <w:gridSpan w:val="3"/>
            <w:tcBorders>
              <w:top w:val="single" w:sz="6" w:space="0" w:color="FFFFFF" w:themeColor="background1"/>
              <w:left w:val="single" w:sz="4" w:space="0" w:color="1F497D" w:themeColor="text2"/>
              <w:bottom w:val="single" w:sz="6" w:space="0" w:color="FFFFFF" w:themeColor="background1"/>
              <w:right w:val="single" w:sz="6" w:space="0" w:color="FFFFFF" w:themeColor="background1"/>
            </w:tcBorders>
            <w:shd w:val="clear" w:color="auto" w:fill="1F497D"/>
            <w:vAlign w:val="center"/>
            <w:hideMark/>
          </w:tcPr>
          <w:p w14:paraId="52FB83D3" w14:textId="77777777" w:rsidR="007429D1" w:rsidRPr="006E3AF4" w:rsidRDefault="007429D1" w:rsidP="00594FBE">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DEL OFERENTE</w:t>
            </w:r>
          </w:p>
        </w:tc>
        <w:tc>
          <w:tcPr>
            <w:tcW w:w="580"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14:paraId="15FD1C4F" w14:textId="77777777" w:rsidR="007429D1" w:rsidRPr="00F97E82" w:rsidRDefault="007429D1" w:rsidP="00594FBE">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014" w:type="pct"/>
            <w:gridSpan w:val="2"/>
            <w:tcBorders>
              <w:top w:val="single" w:sz="6" w:space="0" w:color="FFFFFF" w:themeColor="background1"/>
              <w:left w:val="single" w:sz="6" w:space="0" w:color="FFFFFF" w:themeColor="background1"/>
              <w:bottom w:val="single" w:sz="6" w:space="0" w:color="FFFFFF" w:themeColor="background1"/>
              <w:right w:val="single" w:sz="4" w:space="0" w:color="1F497D" w:themeColor="text2"/>
            </w:tcBorders>
            <w:shd w:val="clear" w:color="auto" w:fill="1F497D"/>
            <w:vAlign w:val="center"/>
            <w:hideMark/>
          </w:tcPr>
          <w:p w14:paraId="2A33B055" w14:textId="77777777" w:rsidR="007429D1" w:rsidRPr="006E3AF4" w:rsidRDefault="007429D1" w:rsidP="00594FBE">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7429D1" w:rsidRPr="00F97E82" w14:paraId="321F5219" w14:textId="77777777" w:rsidTr="00594FBE">
        <w:trPr>
          <w:trHeight w:val="397"/>
          <w:tblHeader/>
        </w:trPr>
        <w:tc>
          <w:tcPr>
            <w:tcW w:w="297" w:type="pct"/>
            <w:gridSpan w:val="2"/>
            <w:tcBorders>
              <w:top w:val="single" w:sz="6" w:space="0" w:color="FFFFFF" w:themeColor="background1"/>
              <w:left w:val="single" w:sz="4" w:space="0" w:color="1F497D" w:themeColor="text2"/>
              <w:bottom w:val="single" w:sz="4" w:space="0" w:color="1F497D" w:themeColor="text2"/>
              <w:right w:val="single" w:sz="6" w:space="0" w:color="FFFFFF" w:themeColor="background1"/>
            </w:tcBorders>
            <w:shd w:val="clear" w:color="auto" w:fill="1F497D"/>
            <w:vAlign w:val="center"/>
            <w:hideMark/>
          </w:tcPr>
          <w:p w14:paraId="590C8BBC" w14:textId="77777777" w:rsidR="007429D1" w:rsidRPr="006E3AF4" w:rsidRDefault="007429D1" w:rsidP="00594FBE">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3109"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hideMark/>
          </w:tcPr>
          <w:p w14:paraId="515982AA" w14:textId="77777777" w:rsidR="007429D1" w:rsidRPr="006E3AF4" w:rsidRDefault="007429D1" w:rsidP="00594FBE">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580"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tcPr>
          <w:p w14:paraId="71F685A7" w14:textId="77777777" w:rsidR="007429D1" w:rsidRPr="00F97E82" w:rsidRDefault="007429D1" w:rsidP="00594FBE">
            <w:pPr>
              <w:jc w:val="center"/>
              <w:rPr>
                <w:rFonts w:ascii="Tahoma" w:hAnsi="Tahoma" w:cs="Tahoma"/>
                <w:b/>
                <w:bCs/>
                <w:color w:val="FFFFFF"/>
                <w:sz w:val="12"/>
                <w:szCs w:val="12"/>
                <w:lang w:eastAsia="es-BO"/>
              </w:rPr>
            </w:pPr>
            <w:r w:rsidRPr="00F97E82">
              <w:rPr>
                <w:rFonts w:ascii="Tahoma" w:hAnsi="Tahoma" w:cs="Tahoma"/>
                <w:b/>
                <w:color w:val="FFFFFF"/>
                <w:sz w:val="12"/>
                <w:szCs w:val="12"/>
                <w:lang w:eastAsia="es-BO"/>
              </w:rPr>
              <w:t>MANDATORIO</w:t>
            </w:r>
          </w:p>
        </w:tc>
        <w:tc>
          <w:tcPr>
            <w:tcW w:w="435"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hideMark/>
          </w:tcPr>
          <w:p w14:paraId="197245F7" w14:textId="77777777" w:rsidR="007429D1" w:rsidRPr="00F97E82" w:rsidRDefault="007429D1" w:rsidP="00594FBE">
            <w:pPr>
              <w:jc w:val="center"/>
              <w:rPr>
                <w:rFonts w:ascii="Tahoma" w:hAnsi="Tahoma" w:cs="Tahoma"/>
                <w:b/>
                <w:bCs/>
                <w:color w:val="FFFFFF"/>
                <w:sz w:val="12"/>
                <w:szCs w:val="12"/>
                <w:lang w:eastAsia="es-BO"/>
              </w:rPr>
            </w:pPr>
            <w:r w:rsidRPr="00F97E82">
              <w:rPr>
                <w:rFonts w:ascii="Tahoma" w:hAnsi="Tahoma" w:cs="Tahoma"/>
                <w:b/>
                <w:bCs/>
                <w:color w:val="FFFFFF" w:themeColor="background1"/>
                <w:sz w:val="12"/>
                <w:szCs w:val="12"/>
                <w:lang w:val="en-GB" w:eastAsia="es-BO"/>
              </w:rPr>
              <w:t>Cumple / No cumple</w:t>
            </w:r>
          </w:p>
        </w:tc>
        <w:tc>
          <w:tcPr>
            <w:tcW w:w="580" w:type="pct"/>
            <w:tcBorders>
              <w:top w:val="single" w:sz="6" w:space="0" w:color="FFFFFF" w:themeColor="background1"/>
              <w:left w:val="single" w:sz="6" w:space="0" w:color="FFFFFF" w:themeColor="background1"/>
              <w:bottom w:val="single" w:sz="4" w:space="0" w:color="1F497D" w:themeColor="text2"/>
              <w:right w:val="single" w:sz="4" w:space="0" w:color="1F497D" w:themeColor="text2"/>
            </w:tcBorders>
            <w:shd w:val="clear" w:color="auto" w:fill="1F497D"/>
            <w:vAlign w:val="center"/>
            <w:hideMark/>
          </w:tcPr>
          <w:p w14:paraId="4FF2D697" w14:textId="77777777" w:rsidR="007429D1" w:rsidRPr="00F97E82" w:rsidRDefault="007429D1" w:rsidP="00594FBE">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7429D1" w:rsidRPr="00725CB7" w14:paraId="55DC6221" w14:textId="77777777" w:rsidTr="00594FBE">
        <w:trPr>
          <w:trHeight w:val="267"/>
        </w:trPr>
        <w:tc>
          <w:tcPr>
            <w:tcW w:w="29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69D4A7E" w14:textId="77777777" w:rsidR="007429D1" w:rsidRPr="006E4CC9" w:rsidRDefault="007429D1" w:rsidP="00594FBE">
            <w:pPr>
              <w:jc w:val="center"/>
              <w:rPr>
                <w:rFonts w:ascii="Tahoma" w:hAnsi="Tahoma" w:cs="Tahoma"/>
                <w:color w:val="1F497D" w:themeColor="text2"/>
                <w:lang w:eastAsia="es-BO"/>
              </w:rPr>
            </w:pPr>
            <w:r>
              <w:rPr>
                <w:rFonts w:ascii="Tahoma" w:hAnsi="Tahoma" w:cs="Tahoma"/>
                <w:bCs/>
                <w:color w:val="1F497D" w:themeColor="text2"/>
                <w:lang w:eastAsia="es-BO"/>
              </w:rPr>
              <w:t>F20</w:t>
            </w:r>
          </w:p>
        </w:tc>
        <w:tc>
          <w:tcPr>
            <w:tcW w:w="3116" w:type="pct"/>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hideMark/>
          </w:tcPr>
          <w:p w14:paraId="0B3FB392" w14:textId="77777777" w:rsidR="007429D1" w:rsidRPr="00A35912" w:rsidRDefault="007429D1" w:rsidP="00594FBE">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A35912">
              <w:rPr>
                <w:rFonts w:ascii="Tahoma" w:hAnsi="Tahoma" w:cs="Tahoma"/>
                <w:color w:val="1F497E"/>
                <w:sz w:val="18"/>
                <w:szCs w:val="18"/>
              </w:rPr>
              <w:t xml:space="preserve">Se debe garantizar la calidad en la instalación de los equipos y componentes por lo que el oferente adjudicado debe contar  con personal especialista en </w:t>
            </w:r>
            <w:r>
              <w:rPr>
                <w:rFonts w:ascii="Tahoma" w:hAnsi="Tahoma" w:cs="Tahoma"/>
                <w:color w:val="1F497E"/>
                <w:sz w:val="18"/>
                <w:szCs w:val="18"/>
              </w:rPr>
              <w:t>montaje de rectificadores y grupos electrógenos.</w:t>
            </w:r>
          </w:p>
          <w:p w14:paraId="25D89BD1" w14:textId="77777777" w:rsidR="007429D1" w:rsidRPr="00A35912" w:rsidRDefault="007429D1" w:rsidP="00594FBE">
            <w:pPr>
              <w:numPr>
                <w:ilvl w:val="0"/>
                <w:numId w:val="47"/>
              </w:numPr>
              <w:jc w:val="both"/>
              <w:rPr>
                <w:rFonts w:ascii="Tahoma" w:hAnsi="Tahoma" w:cs="Tahoma"/>
                <w:color w:val="1F497E"/>
                <w:sz w:val="18"/>
                <w:szCs w:val="18"/>
              </w:rPr>
            </w:pPr>
            <w:r w:rsidRPr="00A35912">
              <w:rPr>
                <w:rFonts w:ascii="Tahoma" w:hAnsi="Tahoma" w:cs="Tahoma"/>
                <w:color w:val="1F497E"/>
                <w:sz w:val="18"/>
                <w:szCs w:val="18"/>
              </w:rPr>
              <w:t xml:space="preserve">El oferente deberá contar </w:t>
            </w:r>
            <w:r>
              <w:rPr>
                <w:rFonts w:ascii="Tahoma" w:hAnsi="Tahoma" w:cs="Tahoma"/>
                <w:color w:val="1F497E"/>
                <w:sz w:val="18"/>
                <w:szCs w:val="18"/>
              </w:rPr>
              <w:t xml:space="preserve">con </w:t>
            </w:r>
            <w:r w:rsidRPr="00A35912">
              <w:rPr>
                <w:rFonts w:ascii="Tahoma" w:hAnsi="Tahoma" w:cs="Tahoma"/>
                <w:color w:val="1F497E"/>
                <w:sz w:val="18"/>
                <w:szCs w:val="18"/>
              </w:rPr>
              <w:t>un supervisor</w:t>
            </w:r>
            <w:r>
              <w:rPr>
                <w:rFonts w:ascii="Tahoma" w:hAnsi="Tahoma" w:cs="Tahoma"/>
                <w:color w:val="1F497E"/>
                <w:sz w:val="18"/>
                <w:szCs w:val="18"/>
              </w:rPr>
              <w:t xml:space="preserve"> responsable del proyecto</w:t>
            </w:r>
            <w:r w:rsidRPr="00A35912">
              <w:rPr>
                <w:rFonts w:ascii="Tahoma" w:hAnsi="Tahoma" w:cs="Tahoma"/>
                <w:color w:val="1F497E"/>
                <w:sz w:val="18"/>
                <w:szCs w:val="18"/>
              </w:rPr>
              <w:t xml:space="preserve">, Ingeniero </w:t>
            </w:r>
            <w:r>
              <w:rPr>
                <w:rFonts w:ascii="Tahoma" w:hAnsi="Tahoma" w:cs="Tahoma"/>
                <w:color w:val="1F497E"/>
                <w:sz w:val="18"/>
                <w:szCs w:val="18"/>
              </w:rPr>
              <w:t xml:space="preserve">Eléctrico o Electromecánico </w:t>
            </w:r>
            <w:r w:rsidRPr="00A35912">
              <w:rPr>
                <w:rFonts w:ascii="Tahoma" w:hAnsi="Tahoma" w:cs="Tahoma"/>
                <w:color w:val="1F497E"/>
                <w:sz w:val="18"/>
                <w:szCs w:val="18"/>
              </w:rPr>
              <w:t>registrado en la SIB</w:t>
            </w:r>
            <w:r>
              <w:rPr>
                <w:rFonts w:ascii="Tahoma" w:hAnsi="Tahoma" w:cs="Tahoma"/>
                <w:color w:val="1F497E"/>
                <w:sz w:val="18"/>
                <w:szCs w:val="18"/>
              </w:rPr>
              <w:t>, especialista en montaje de grupos electrógenos y rectificadores</w:t>
            </w:r>
            <w:r w:rsidRPr="00A35912">
              <w:rPr>
                <w:rFonts w:ascii="Tahoma" w:hAnsi="Tahoma" w:cs="Tahoma"/>
                <w:color w:val="1F497E"/>
                <w:sz w:val="18"/>
                <w:szCs w:val="18"/>
              </w:rPr>
              <w:t xml:space="preserve">. El personal de instalación deberá tener formación de nivel Técnico Superior en Electricidad </w:t>
            </w:r>
            <w:r>
              <w:rPr>
                <w:rFonts w:ascii="Tahoma" w:hAnsi="Tahoma" w:cs="Tahoma"/>
                <w:color w:val="1F497E"/>
                <w:sz w:val="18"/>
                <w:szCs w:val="18"/>
              </w:rPr>
              <w:t xml:space="preserve">o Electromecánica </w:t>
            </w:r>
            <w:r w:rsidRPr="00A35912">
              <w:rPr>
                <w:rFonts w:ascii="Tahoma" w:hAnsi="Tahoma" w:cs="Tahoma"/>
                <w:color w:val="1F497E"/>
                <w:sz w:val="18"/>
                <w:szCs w:val="18"/>
              </w:rPr>
              <w:t>(adjuntar los Curriculum Vitae).</w:t>
            </w:r>
          </w:p>
          <w:p w14:paraId="01DE681D" w14:textId="77777777" w:rsidR="007429D1" w:rsidRPr="00A35912" w:rsidRDefault="007429D1" w:rsidP="00594FBE">
            <w:pPr>
              <w:numPr>
                <w:ilvl w:val="0"/>
                <w:numId w:val="47"/>
              </w:num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A35912">
              <w:rPr>
                <w:rFonts w:ascii="Tahoma" w:hAnsi="Tahoma" w:cs="Tahoma"/>
                <w:color w:val="1F497E"/>
                <w:sz w:val="18"/>
                <w:szCs w:val="18"/>
              </w:rPr>
              <w:t xml:space="preserve">El oferente adjudicado deberá garantizar el uso de </w:t>
            </w:r>
            <w:r>
              <w:rPr>
                <w:rFonts w:ascii="Tahoma" w:hAnsi="Tahoma" w:cs="Tahoma"/>
                <w:color w:val="1F497E"/>
                <w:sz w:val="18"/>
                <w:szCs w:val="18"/>
              </w:rPr>
              <w:t xml:space="preserve">credenciales de identificación y </w:t>
            </w:r>
            <w:r w:rsidRPr="00A35912">
              <w:rPr>
                <w:rFonts w:ascii="Tahoma" w:hAnsi="Tahoma" w:cs="Tahoma"/>
                <w:color w:val="1F497E"/>
                <w:sz w:val="18"/>
                <w:szCs w:val="18"/>
              </w:rPr>
              <w:t>elementos de seguridad industrial, siendo de su entera responsabilidad el proteger a su personal y a terceros contra cualquier accidente.</w:t>
            </w: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C4CC314" w14:textId="77777777" w:rsidR="007429D1" w:rsidRPr="006843FF" w:rsidRDefault="007429D1" w:rsidP="00594FBE">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B11DAC">
              <w:rPr>
                <w:color w:val="1F497D"/>
                <w:sz w:val="18"/>
                <w:szCs w:val="18"/>
                <w:lang w:val="es-BO"/>
              </w:rPr>
              <w:fldChar w:fldCharType="end"/>
            </w:r>
          </w:p>
        </w:tc>
        <w:tc>
          <w:tcPr>
            <w:tcW w:w="435"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7E4A5FE" w14:textId="77777777" w:rsidR="007429D1" w:rsidRPr="00453086" w:rsidRDefault="007429D1" w:rsidP="00594FBE">
            <w:pPr>
              <w:jc w:val="center"/>
              <w:rPr>
                <w:rFonts w:ascii="Tahoma" w:hAnsi="Tahoma" w:cs="Tahoma"/>
                <w:sz w:val="12"/>
                <w:szCs w:val="12"/>
                <w:lang w:eastAsia="es-BO"/>
              </w:rPr>
            </w:pP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9C0D5F1" w14:textId="77777777" w:rsidR="007429D1" w:rsidRDefault="007429D1" w:rsidP="00594FBE">
            <w:pPr>
              <w:jc w:val="center"/>
            </w:pPr>
          </w:p>
        </w:tc>
      </w:tr>
    </w:tbl>
    <w:p w14:paraId="02AD7531"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p w14:paraId="53758D2D" w14:textId="77777777" w:rsidR="007429D1" w:rsidRDefault="007429D1" w:rsidP="005A26F7">
      <w:pPr>
        <w:pStyle w:val="Prrafodelista"/>
        <w:numPr>
          <w:ilvl w:val="1"/>
          <w:numId w:val="6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CUADRO DE CALIFICACIÓN RESUMEN DE CRITERIOS MANDATORIOS.</w:t>
      </w:r>
    </w:p>
    <w:p w14:paraId="5FB5CFEA" w14:textId="77777777" w:rsidR="007429D1" w:rsidRPr="00576C44" w:rsidRDefault="007429D1" w:rsidP="007429D1">
      <w:pPr>
        <w:pStyle w:val="Prrafodelista"/>
        <w:shd w:val="clear" w:color="auto" w:fill="FFFFFF" w:themeFill="background1"/>
        <w:ind w:left="1080"/>
        <w:rPr>
          <w:rFonts w:ascii="Tahoma" w:hAnsi="Tahoma" w:cs="Tahoma"/>
          <w:b/>
          <w:color w:val="004990"/>
          <w:sz w:val="22"/>
          <w:szCs w:val="22"/>
        </w:rPr>
      </w:pP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7429D1" w:rsidRPr="00B11DAC" w14:paraId="2CC447DD" w14:textId="77777777" w:rsidTr="00594FBE">
        <w:trPr>
          <w:trHeight w:val="390"/>
          <w:jc w:val="center"/>
        </w:trPr>
        <w:tc>
          <w:tcPr>
            <w:tcW w:w="668" w:type="dxa"/>
            <w:tcBorders>
              <w:top w:val="single" w:sz="4" w:space="0" w:color="1F497D" w:themeColor="text2"/>
              <w:left w:val="single" w:sz="4" w:space="0" w:color="1F497D" w:themeColor="text2"/>
              <w:bottom w:val="single" w:sz="4" w:space="0" w:color="1F497D" w:themeColor="text2"/>
              <w:right w:val="single" w:sz="6" w:space="0" w:color="FFFFFF" w:themeColor="background1"/>
            </w:tcBorders>
            <w:shd w:val="clear" w:color="000000" w:fill="004990"/>
            <w:vAlign w:val="center"/>
            <w:hideMark/>
          </w:tcPr>
          <w:p w14:paraId="5CF6294F" w14:textId="77777777" w:rsidR="007429D1" w:rsidRPr="00984992" w:rsidRDefault="007429D1" w:rsidP="00594FBE">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4" w:space="0" w:color="1F497D" w:themeColor="text2"/>
              <w:left w:val="single" w:sz="6" w:space="0" w:color="FFFFFF" w:themeColor="background1"/>
              <w:bottom w:val="single" w:sz="4" w:space="0" w:color="1F497D" w:themeColor="text2"/>
              <w:right w:val="single" w:sz="6" w:space="0" w:color="FFFFFF" w:themeColor="background1"/>
            </w:tcBorders>
            <w:shd w:val="clear" w:color="000000" w:fill="004990"/>
            <w:vAlign w:val="center"/>
            <w:hideMark/>
          </w:tcPr>
          <w:p w14:paraId="6A9BABB7" w14:textId="77777777" w:rsidR="007429D1" w:rsidRPr="00984992" w:rsidRDefault="007429D1" w:rsidP="00594FBE">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4" w:space="0" w:color="1F497D" w:themeColor="text2"/>
              <w:left w:val="single" w:sz="6" w:space="0" w:color="FFFFFF" w:themeColor="background1"/>
              <w:bottom w:val="single" w:sz="4" w:space="0" w:color="1F497D" w:themeColor="text2"/>
              <w:right w:val="single" w:sz="4" w:space="0" w:color="1F497D" w:themeColor="text2"/>
            </w:tcBorders>
            <w:shd w:val="clear" w:color="000000" w:fill="004990"/>
            <w:vAlign w:val="center"/>
            <w:hideMark/>
          </w:tcPr>
          <w:p w14:paraId="71177A86" w14:textId="77777777" w:rsidR="007429D1" w:rsidRPr="00984992" w:rsidRDefault="007429D1" w:rsidP="00594FBE">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 / NO CUMPLE</w:t>
            </w:r>
          </w:p>
        </w:tc>
      </w:tr>
      <w:tr w:rsidR="007429D1" w:rsidRPr="00B11DAC" w14:paraId="7A814C1B" w14:textId="77777777" w:rsidTr="00594FBE">
        <w:trPr>
          <w:trHeight w:val="313"/>
          <w:jc w:val="center"/>
        </w:trPr>
        <w:tc>
          <w:tcPr>
            <w:tcW w:w="6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105B365" w14:textId="77777777" w:rsidR="007429D1" w:rsidRPr="00984992" w:rsidRDefault="007429D1" w:rsidP="00594FBE">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F21</w:t>
            </w:r>
          </w:p>
        </w:tc>
        <w:tc>
          <w:tcPr>
            <w:tcW w:w="639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hideMark/>
          </w:tcPr>
          <w:p w14:paraId="52BFCF74" w14:textId="77777777" w:rsidR="007429D1" w:rsidRPr="00984992" w:rsidRDefault="007429D1" w:rsidP="00594FBE">
            <w:pPr>
              <w:jc w:val="both"/>
              <w:rPr>
                <w:rFonts w:ascii="Tahoma" w:hAnsi="Tahoma" w:cs="Tahoma"/>
                <w:color w:val="1F497E"/>
                <w:sz w:val="18"/>
                <w:szCs w:val="18"/>
                <w:lang w:val="es-BO" w:eastAsia="es-BO"/>
              </w:rPr>
            </w:pPr>
            <w:r w:rsidRPr="00984992">
              <w:rPr>
                <w:rFonts w:ascii="Tahoma" w:hAnsi="Tahoma" w:cs="Tahoma"/>
                <w:color w:val="1F497E"/>
                <w:sz w:val="18"/>
                <w:szCs w:val="18"/>
                <w:lang w:val="es-BO" w:eastAsia="es-BO"/>
              </w:rPr>
              <w:t xml:space="preserve">Cumplimiento de </w:t>
            </w:r>
            <w:r>
              <w:rPr>
                <w:rFonts w:ascii="Tahoma" w:hAnsi="Tahoma" w:cs="Tahoma"/>
                <w:color w:val="1F497E"/>
                <w:sz w:val="18"/>
                <w:szCs w:val="18"/>
                <w:lang w:val="es-BO" w:eastAsia="es-BO"/>
              </w:rPr>
              <w:t xml:space="preserve">todos los puntos MANDATORIOS </w:t>
            </w:r>
            <w:r w:rsidRPr="00984992">
              <w:rPr>
                <w:rFonts w:ascii="Tahoma" w:hAnsi="Tahoma" w:cs="Tahoma"/>
                <w:color w:val="1F497E"/>
                <w:sz w:val="18"/>
                <w:szCs w:val="18"/>
                <w:lang w:val="es-BO" w:eastAsia="es-BO"/>
              </w:rPr>
              <w:t xml:space="preserve">de las Características Generales y Específicas. </w:t>
            </w:r>
          </w:p>
        </w:tc>
        <w:tc>
          <w:tcPr>
            <w:tcW w:w="172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238683F6" w14:textId="77777777" w:rsidR="007429D1" w:rsidRPr="00984992" w:rsidRDefault="007429D1" w:rsidP="00594FBE">
            <w:pPr>
              <w:jc w:val="center"/>
              <w:rPr>
                <w:rFonts w:ascii="Tahoma" w:hAnsi="Tahoma" w:cs="Tahoma"/>
                <w:color w:val="1F497D"/>
                <w:sz w:val="18"/>
                <w:szCs w:val="18"/>
                <w:lang w:val="es-BO" w:eastAsia="es-BO"/>
              </w:rPr>
            </w:pPr>
            <w:r>
              <w:rPr>
                <w:rFonts w:ascii="Tahoma" w:hAnsi="Tahoma" w:cs="Tahoma"/>
                <w:color w:val="1F497D"/>
                <w:sz w:val="18"/>
                <w:szCs w:val="18"/>
                <w:lang w:val="es-BO" w:eastAsia="es-BO"/>
              </w:rPr>
              <w:t>100</w:t>
            </w:r>
            <w:r w:rsidRPr="00984992">
              <w:rPr>
                <w:rFonts w:ascii="Tahoma" w:hAnsi="Tahoma" w:cs="Tahoma"/>
                <w:color w:val="1F497D"/>
                <w:sz w:val="18"/>
                <w:szCs w:val="18"/>
                <w:lang w:val="es-BO" w:eastAsia="es-BO"/>
              </w:rPr>
              <w:t>%</w:t>
            </w:r>
          </w:p>
        </w:tc>
      </w:tr>
      <w:tr w:rsidR="007429D1" w:rsidRPr="00B11DAC" w14:paraId="552924B3" w14:textId="77777777" w:rsidTr="00594FBE">
        <w:trPr>
          <w:trHeight w:val="328"/>
          <w:jc w:val="center"/>
        </w:trPr>
        <w:tc>
          <w:tcPr>
            <w:tcW w:w="7063"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4D519C8C" w14:textId="77777777" w:rsidR="007429D1" w:rsidRPr="00984992" w:rsidRDefault="007429D1" w:rsidP="00594FBE">
            <w:pPr>
              <w:jc w:val="center"/>
              <w:rPr>
                <w:rFonts w:ascii="Tahoma" w:hAnsi="Tahoma" w:cs="Tahoma"/>
                <w:b/>
                <w:bCs/>
                <w:color w:val="004990"/>
                <w:sz w:val="18"/>
                <w:szCs w:val="18"/>
                <w:lang w:val="es-BO" w:eastAsia="es-BO"/>
              </w:rPr>
            </w:pPr>
            <w:r w:rsidRPr="00984992">
              <w:rPr>
                <w:rFonts w:ascii="Tahoma" w:hAnsi="Tahoma" w:cs="Tahoma"/>
                <w:b/>
                <w:bCs/>
                <w:color w:val="004990"/>
                <w:sz w:val="18"/>
                <w:szCs w:val="18"/>
                <w:lang w:val="es-BO" w:eastAsia="es-BO"/>
              </w:rPr>
              <w:t xml:space="preserve">TOTAL CRITERIOS MANDATORIOS </w:t>
            </w:r>
          </w:p>
        </w:tc>
        <w:tc>
          <w:tcPr>
            <w:tcW w:w="172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4EEF80B3" w14:textId="77777777" w:rsidR="007429D1" w:rsidRPr="00984992" w:rsidRDefault="007429D1" w:rsidP="00594FBE">
            <w:pPr>
              <w:jc w:val="center"/>
              <w:rPr>
                <w:rFonts w:ascii="Tahoma" w:hAnsi="Tahoma" w:cs="Tahoma"/>
                <w:b/>
                <w:color w:val="1F497D"/>
                <w:sz w:val="18"/>
                <w:szCs w:val="18"/>
                <w:lang w:val="es-BO" w:eastAsia="es-BO"/>
              </w:rPr>
            </w:pPr>
            <w:r>
              <w:rPr>
                <w:rFonts w:ascii="Tahoma" w:hAnsi="Tahoma" w:cs="Tahoma"/>
                <w:b/>
                <w:color w:val="1F497D"/>
                <w:sz w:val="18"/>
                <w:szCs w:val="18"/>
                <w:lang w:val="es-BO" w:eastAsia="es-BO"/>
              </w:rPr>
              <w:t>10</w:t>
            </w:r>
            <w:r w:rsidRPr="00984992">
              <w:rPr>
                <w:rFonts w:ascii="Tahoma" w:hAnsi="Tahoma" w:cs="Tahoma"/>
                <w:b/>
                <w:color w:val="1F497D"/>
                <w:sz w:val="18"/>
                <w:szCs w:val="18"/>
                <w:lang w:val="es-BO" w:eastAsia="es-BO"/>
              </w:rPr>
              <w:t>0%</w:t>
            </w:r>
          </w:p>
        </w:tc>
      </w:tr>
    </w:tbl>
    <w:p w14:paraId="3B48805C" w14:textId="77777777" w:rsidR="008174C0" w:rsidRPr="007429D1" w:rsidRDefault="008174C0" w:rsidP="007429D1">
      <w:pPr>
        <w:pStyle w:val="Prrafodelista"/>
        <w:shd w:val="clear" w:color="auto" w:fill="FFFFFF" w:themeFill="background1"/>
        <w:ind w:left="1080"/>
        <w:rPr>
          <w:rFonts w:ascii="Tahoma" w:hAnsi="Tahoma" w:cs="Tahoma"/>
          <w:b/>
          <w:bCs/>
          <w:color w:val="004990"/>
          <w:sz w:val="22"/>
          <w:szCs w:val="22"/>
          <w:lang w:val="es-BO" w:eastAsia="es-BO"/>
        </w:rPr>
      </w:pPr>
    </w:p>
    <w:p w14:paraId="2671C06B" w14:textId="77777777" w:rsidR="007429D1" w:rsidRDefault="007429D1" w:rsidP="005A26F7">
      <w:pPr>
        <w:pStyle w:val="Prrafodelista"/>
        <w:numPr>
          <w:ilvl w:val="1"/>
          <w:numId w:val="66"/>
        </w:numPr>
        <w:shd w:val="clear" w:color="auto" w:fill="FFFFFF" w:themeFill="background1"/>
        <w:ind w:hanging="792"/>
        <w:rPr>
          <w:rFonts w:ascii="Tahoma" w:hAnsi="Tahoma" w:cs="Tahoma"/>
          <w:b/>
          <w:bCs/>
          <w:color w:val="004990"/>
          <w:sz w:val="22"/>
          <w:szCs w:val="22"/>
          <w:lang w:val="es-BO" w:eastAsia="es-BO"/>
        </w:rPr>
      </w:pPr>
      <w:r w:rsidRPr="001D6FB4">
        <w:rPr>
          <w:rFonts w:ascii="Tahoma" w:hAnsi="Tahoma" w:cs="Tahoma"/>
          <w:b/>
          <w:color w:val="004990"/>
          <w:sz w:val="22"/>
          <w:szCs w:val="22"/>
        </w:rPr>
        <w:t>CUADRO</w:t>
      </w:r>
      <w:r w:rsidRPr="00787DFC">
        <w:rPr>
          <w:rFonts w:ascii="Tahoma" w:hAnsi="Tahoma" w:cs="Tahoma"/>
          <w:b/>
          <w:bCs/>
          <w:color w:val="004990"/>
          <w:sz w:val="22"/>
          <w:szCs w:val="22"/>
          <w:lang w:val="es-BO" w:eastAsia="es-BO"/>
        </w:rPr>
        <w:t xml:space="preserve"> TR-1</w:t>
      </w:r>
    </w:p>
    <w:p w14:paraId="67701F79" w14:textId="77777777" w:rsidR="002601D2" w:rsidRDefault="002601D2" w:rsidP="002601D2">
      <w:pPr>
        <w:pStyle w:val="Prrafodelista"/>
        <w:shd w:val="clear" w:color="auto" w:fill="FFFFFF" w:themeFill="background1"/>
        <w:ind w:left="1080"/>
        <w:rPr>
          <w:rFonts w:ascii="Tahoma" w:hAnsi="Tahoma" w:cs="Tahoma"/>
          <w:b/>
          <w:bCs/>
          <w:color w:val="004990"/>
          <w:sz w:val="22"/>
          <w:szCs w:val="22"/>
          <w:lang w:val="es-BO" w:eastAsia="es-BO"/>
        </w:rPr>
      </w:pPr>
    </w:p>
    <w:tbl>
      <w:tblPr>
        <w:tblW w:w="5000" w:type="pct"/>
        <w:tblCellMar>
          <w:left w:w="70" w:type="dxa"/>
          <w:right w:w="70" w:type="dxa"/>
        </w:tblCellMar>
        <w:tblLook w:val="04A0" w:firstRow="1" w:lastRow="0" w:firstColumn="1" w:lastColumn="0" w:noHBand="0" w:noVBand="1"/>
      </w:tblPr>
      <w:tblGrid>
        <w:gridCol w:w="681"/>
        <w:gridCol w:w="4568"/>
        <w:gridCol w:w="2257"/>
        <w:gridCol w:w="1472"/>
      </w:tblGrid>
      <w:tr w:rsidR="007429D1" w:rsidRPr="00367490" w14:paraId="2F1362FB" w14:textId="77777777" w:rsidTr="002601D2">
        <w:trPr>
          <w:trHeight w:val="285"/>
          <w:tblHeader/>
        </w:trPr>
        <w:tc>
          <w:tcPr>
            <w:tcW w:w="379" w:type="pct"/>
            <w:tcBorders>
              <w:top w:val="single" w:sz="4" w:space="0" w:color="1F497D" w:themeColor="text2"/>
              <w:left w:val="single" w:sz="4" w:space="0" w:color="1F497D" w:themeColor="text2"/>
              <w:bottom w:val="single" w:sz="4" w:space="0" w:color="1F497D" w:themeColor="text2"/>
              <w:right w:val="single" w:sz="4" w:space="0" w:color="FFFFFF"/>
            </w:tcBorders>
            <w:shd w:val="clear" w:color="000000" w:fill="1F4A7E"/>
            <w:vAlign w:val="center"/>
            <w:hideMark/>
          </w:tcPr>
          <w:p w14:paraId="74EF9718" w14:textId="32FACBD6" w:rsidR="007429D1" w:rsidRPr="00367490" w:rsidRDefault="002601D2" w:rsidP="00594FBE">
            <w:pPr>
              <w:jc w:val="center"/>
              <w:rPr>
                <w:rFonts w:ascii="Tahoma" w:eastAsia="SimSun" w:hAnsi="Tahoma" w:cs="Tahoma"/>
                <w:b/>
                <w:bCs/>
                <w:color w:val="FFFFFF"/>
                <w:sz w:val="18"/>
                <w:szCs w:val="18"/>
                <w:lang w:val="es-BO" w:eastAsia="es-BO"/>
              </w:rPr>
            </w:pPr>
            <w:r>
              <w:rPr>
                <w:rFonts w:ascii="Tahoma" w:eastAsia="SimSun" w:hAnsi="Tahoma" w:cs="Tahoma"/>
                <w:b/>
                <w:bCs/>
                <w:color w:val="FFFFFF"/>
                <w:sz w:val="18"/>
                <w:szCs w:val="18"/>
                <w:lang w:val="es-BO" w:eastAsia="es-BO"/>
              </w:rPr>
              <w:t>I</w:t>
            </w:r>
            <w:r w:rsidR="007429D1" w:rsidRPr="00367490">
              <w:rPr>
                <w:rFonts w:ascii="Tahoma" w:eastAsia="SimSun" w:hAnsi="Tahoma" w:cs="Tahoma"/>
                <w:b/>
                <w:bCs/>
                <w:color w:val="FFFFFF"/>
                <w:sz w:val="18"/>
                <w:szCs w:val="18"/>
                <w:lang w:val="es-BO" w:eastAsia="es-BO"/>
              </w:rPr>
              <w:t>TEM</w:t>
            </w:r>
          </w:p>
        </w:tc>
        <w:tc>
          <w:tcPr>
            <w:tcW w:w="2544" w:type="pct"/>
            <w:tcBorders>
              <w:top w:val="single" w:sz="4" w:space="0" w:color="1F497D" w:themeColor="text2"/>
              <w:left w:val="nil"/>
              <w:bottom w:val="single" w:sz="4" w:space="0" w:color="1F497D" w:themeColor="text2"/>
              <w:right w:val="single" w:sz="4" w:space="0" w:color="FFFFFF"/>
            </w:tcBorders>
            <w:shd w:val="clear" w:color="000000" w:fill="1F4A7E"/>
            <w:vAlign w:val="center"/>
            <w:hideMark/>
          </w:tcPr>
          <w:p w14:paraId="268465D6" w14:textId="77777777" w:rsidR="007429D1" w:rsidRPr="00367490" w:rsidRDefault="007429D1" w:rsidP="00594FBE">
            <w:pPr>
              <w:jc w:val="center"/>
              <w:rPr>
                <w:rFonts w:ascii="Tahoma" w:eastAsia="SimSun" w:hAnsi="Tahoma" w:cs="Tahoma"/>
                <w:b/>
                <w:bCs/>
                <w:color w:val="FFFFFF"/>
                <w:sz w:val="18"/>
                <w:szCs w:val="18"/>
                <w:lang w:val="es-BO" w:eastAsia="es-BO"/>
              </w:rPr>
            </w:pPr>
            <w:r w:rsidRPr="00367490">
              <w:rPr>
                <w:rFonts w:ascii="Tahoma" w:eastAsia="SimSun" w:hAnsi="Tahoma" w:cs="Tahoma"/>
                <w:b/>
                <w:bCs/>
                <w:color w:val="FFFFFF"/>
                <w:sz w:val="18"/>
                <w:szCs w:val="18"/>
                <w:lang w:val="es-BO" w:eastAsia="es-BO"/>
              </w:rPr>
              <w:t>DESCRIPCIÓN DEL REQUERIMIENTO</w:t>
            </w:r>
          </w:p>
        </w:tc>
        <w:tc>
          <w:tcPr>
            <w:tcW w:w="1257" w:type="pct"/>
            <w:tcBorders>
              <w:top w:val="single" w:sz="4" w:space="0" w:color="1F497D" w:themeColor="text2"/>
              <w:left w:val="nil"/>
              <w:bottom w:val="single" w:sz="4" w:space="0" w:color="1F497D" w:themeColor="text2"/>
              <w:right w:val="nil"/>
            </w:tcBorders>
            <w:shd w:val="clear" w:color="000000" w:fill="1F4A7E"/>
            <w:vAlign w:val="center"/>
            <w:hideMark/>
          </w:tcPr>
          <w:p w14:paraId="40438ECB" w14:textId="77777777" w:rsidR="007429D1" w:rsidRPr="00367490" w:rsidRDefault="007429D1" w:rsidP="00594FBE">
            <w:pPr>
              <w:jc w:val="center"/>
              <w:rPr>
                <w:rFonts w:ascii="Tahoma" w:eastAsia="SimSun" w:hAnsi="Tahoma" w:cs="Tahoma"/>
                <w:b/>
                <w:bCs/>
                <w:color w:val="FFFFFF"/>
                <w:sz w:val="18"/>
                <w:szCs w:val="18"/>
                <w:lang w:val="es-BO" w:eastAsia="es-BO"/>
              </w:rPr>
            </w:pPr>
            <w:r w:rsidRPr="00367490">
              <w:rPr>
                <w:rFonts w:ascii="Tahoma" w:eastAsia="SimSun" w:hAnsi="Tahoma" w:cs="Tahoma"/>
                <w:b/>
                <w:bCs/>
                <w:color w:val="FFFFFF"/>
                <w:sz w:val="18"/>
                <w:szCs w:val="18"/>
                <w:lang w:val="es-BO" w:eastAsia="es-BO"/>
              </w:rPr>
              <w:t>CAPACIDAD</w:t>
            </w:r>
          </w:p>
        </w:tc>
        <w:tc>
          <w:tcPr>
            <w:tcW w:w="820" w:type="pct"/>
            <w:tcBorders>
              <w:top w:val="single" w:sz="4" w:space="0" w:color="1F497D" w:themeColor="text2"/>
              <w:left w:val="single" w:sz="4" w:space="0" w:color="FFFFFF"/>
              <w:bottom w:val="single" w:sz="4" w:space="0" w:color="1F497D" w:themeColor="text2"/>
              <w:right w:val="single" w:sz="4" w:space="0" w:color="1F497D" w:themeColor="text2"/>
            </w:tcBorders>
            <w:shd w:val="clear" w:color="000000" w:fill="1F4A7E"/>
            <w:vAlign w:val="center"/>
            <w:hideMark/>
          </w:tcPr>
          <w:p w14:paraId="7AC9E998" w14:textId="77777777" w:rsidR="007429D1" w:rsidRPr="00367490" w:rsidRDefault="007429D1" w:rsidP="00594FBE">
            <w:pPr>
              <w:jc w:val="center"/>
              <w:rPr>
                <w:rFonts w:ascii="Tahoma" w:eastAsia="SimSun" w:hAnsi="Tahoma" w:cs="Tahoma"/>
                <w:b/>
                <w:bCs/>
                <w:color w:val="FFFFFF"/>
                <w:sz w:val="18"/>
                <w:szCs w:val="18"/>
                <w:lang w:val="es-BO" w:eastAsia="es-BO"/>
              </w:rPr>
            </w:pPr>
            <w:r w:rsidRPr="00367490">
              <w:rPr>
                <w:rFonts w:ascii="Tahoma" w:eastAsia="SimSun" w:hAnsi="Tahoma" w:cs="Tahoma"/>
                <w:b/>
                <w:bCs/>
                <w:color w:val="FFFFFF"/>
                <w:sz w:val="18"/>
                <w:szCs w:val="18"/>
                <w:lang w:val="es-BO" w:eastAsia="es-BO"/>
              </w:rPr>
              <w:t>TOTAL</w:t>
            </w:r>
          </w:p>
        </w:tc>
      </w:tr>
      <w:tr w:rsidR="007429D1" w:rsidRPr="00367490" w14:paraId="37AA8E26" w14:textId="77777777" w:rsidTr="00594FBE">
        <w:trPr>
          <w:trHeight w:val="450"/>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5C90D47"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1</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5D0F2B51" w14:textId="77777777" w:rsidR="007429D1" w:rsidRPr="00342543" w:rsidRDefault="007429D1" w:rsidP="00594FB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Barras colectoras de cobre y accesorios de montaje para puesta a tierra</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9FDAA0E"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Unidad</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3719695"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10</w:t>
            </w:r>
          </w:p>
        </w:tc>
      </w:tr>
      <w:tr w:rsidR="007429D1" w:rsidRPr="00367490" w14:paraId="083B44EA" w14:textId="77777777" w:rsidTr="00594FBE">
        <w:trPr>
          <w:trHeight w:val="450"/>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51C0E3D"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2</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405B0A1C" w14:textId="77777777" w:rsidR="007429D1" w:rsidRPr="00342543" w:rsidRDefault="007429D1" w:rsidP="00594FB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Gabinete outdoor  para planta rectificador y banco de baterías.</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F9FA6BD"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Unidad</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2ACCA74F"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35</w:t>
            </w:r>
          </w:p>
        </w:tc>
      </w:tr>
      <w:tr w:rsidR="007429D1" w:rsidRPr="00367490" w14:paraId="6CB21E04" w14:textId="77777777" w:rsidTr="00594FBE">
        <w:trPr>
          <w:trHeight w:val="450"/>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4CF75DC"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3</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05E96340" w14:textId="77777777" w:rsidR="007429D1" w:rsidRPr="00342543" w:rsidRDefault="007429D1" w:rsidP="00594FB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Gabinete indoor  para planta rectificador y banco de baterías.</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591380F"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Unidad</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F207EEE"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5</w:t>
            </w:r>
          </w:p>
        </w:tc>
      </w:tr>
      <w:tr w:rsidR="007429D1" w:rsidRPr="00367490" w14:paraId="598924DC" w14:textId="77777777" w:rsidTr="00594FBE">
        <w:trPr>
          <w:trHeight w:val="450"/>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08366A14"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4</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A904707" w14:textId="77777777" w:rsidR="007429D1" w:rsidRPr="00342543" w:rsidRDefault="007429D1" w:rsidP="00594FB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Rec</w:t>
            </w:r>
            <w:r>
              <w:rPr>
                <w:rFonts w:ascii="Tahoma" w:eastAsia="SimSun" w:hAnsi="Tahoma" w:cs="Tahoma"/>
                <w:color w:val="1F497D" w:themeColor="text2"/>
                <w:sz w:val="18"/>
                <w:szCs w:val="18"/>
                <w:lang w:val="es-BO" w:eastAsia="es-BO"/>
              </w:rPr>
              <w:t>tificador modular monofásico 380/230</w:t>
            </w:r>
            <w:r w:rsidRPr="00342543">
              <w:rPr>
                <w:rFonts w:ascii="Tahoma" w:eastAsia="SimSun" w:hAnsi="Tahoma" w:cs="Tahoma"/>
                <w:color w:val="1F497D" w:themeColor="text2"/>
                <w:sz w:val="18"/>
                <w:szCs w:val="18"/>
                <w:lang w:val="es-BO" w:eastAsia="es-BO"/>
              </w:rPr>
              <w:t>VAC/-48VDC.</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C018F23"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 -48V DC/200A</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62DD2960"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40</w:t>
            </w:r>
          </w:p>
        </w:tc>
      </w:tr>
      <w:tr w:rsidR="007429D1" w:rsidRPr="00367490" w14:paraId="2681F363" w14:textId="77777777" w:rsidTr="00594FBE">
        <w:trPr>
          <w:trHeight w:val="28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D57F5B8"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5</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27A7FF7" w14:textId="77777777" w:rsidR="007429D1" w:rsidRPr="00342543" w:rsidRDefault="007429D1" w:rsidP="00594FB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Regleta distribuidora de energía DC (PDU).</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08C04C5"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250 Amperios</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69FAB78"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40</w:t>
            </w:r>
          </w:p>
        </w:tc>
      </w:tr>
      <w:tr w:rsidR="007429D1" w:rsidRPr="00367490" w14:paraId="50071B13" w14:textId="77777777" w:rsidTr="00594FBE">
        <w:trPr>
          <w:trHeight w:val="28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262D9CE"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6</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054AA090" w14:textId="77777777" w:rsidR="007429D1" w:rsidRPr="00342543" w:rsidRDefault="007429D1" w:rsidP="00594FB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Banco de baterías tipo </w:t>
            </w:r>
            <w:r>
              <w:rPr>
                <w:rFonts w:ascii="Tahoma" w:eastAsia="SimSun" w:hAnsi="Tahoma" w:cs="Tahoma"/>
                <w:color w:val="1F497D" w:themeColor="text2"/>
                <w:sz w:val="18"/>
                <w:szCs w:val="18"/>
                <w:lang w:val="es-BO" w:eastAsia="es-BO"/>
              </w:rPr>
              <w:t xml:space="preserve">AGM </w:t>
            </w:r>
            <w:r w:rsidRPr="00342543">
              <w:rPr>
                <w:rFonts w:ascii="Tahoma" w:eastAsia="SimSun" w:hAnsi="Tahoma" w:cs="Tahoma"/>
                <w:color w:val="1F497D" w:themeColor="text2"/>
                <w:sz w:val="18"/>
                <w:szCs w:val="18"/>
                <w:lang w:val="es-BO" w:eastAsia="es-BO"/>
              </w:rPr>
              <w:t xml:space="preserve">-48VDC  </w:t>
            </w:r>
            <w:r>
              <w:rPr>
                <w:rFonts w:ascii="Tahoma" w:eastAsia="SimSun" w:hAnsi="Tahoma" w:cs="Tahoma"/>
                <w:color w:val="1F497D" w:themeColor="text2"/>
                <w:sz w:val="18"/>
                <w:szCs w:val="18"/>
                <w:lang w:val="es-BO" w:eastAsia="es-BO"/>
              </w:rPr>
              <w:t>480</w:t>
            </w:r>
            <w:r w:rsidRPr="00342543">
              <w:rPr>
                <w:rFonts w:ascii="Tahoma" w:eastAsia="SimSun" w:hAnsi="Tahoma" w:cs="Tahoma"/>
                <w:color w:val="1F497D" w:themeColor="text2"/>
                <w:sz w:val="18"/>
                <w:szCs w:val="18"/>
                <w:lang w:val="es-BO" w:eastAsia="es-BO"/>
              </w:rPr>
              <w:t xml:space="preserve">Ah. </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AFE56EF"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-48VDC/</w:t>
            </w:r>
            <w:r>
              <w:rPr>
                <w:rFonts w:ascii="Tahoma" w:eastAsia="SimSun" w:hAnsi="Tahoma" w:cs="Tahoma"/>
                <w:color w:val="1F497D" w:themeColor="text2"/>
                <w:sz w:val="18"/>
                <w:szCs w:val="18"/>
                <w:lang w:val="es-BO" w:eastAsia="es-BO"/>
              </w:rPr>
              <w:t>480Ah</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2A59BF28"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40</w:t>
            </w:r>
          </w:p>
        </w:tc>
      </w:tr>
      <w:tr w:rsidR="007429D1" w:rsidRPr="00367490" w14:paraId="590F16BE" w14:textId="77777777" w:rsidTr="00594FBE">
        <w:trPr>
          <w:trHeight w:val="67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BA694EC"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7</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00AC0698" w14:textId="77777777" w:rsidR="007429D1" w:rsidRPr="00342543" w:rsidRDefault="007429D1" w:rsidP="00594FB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Grupo electrógeno insonoro, cabinado tanque de combustible integrado, para operación outdoor, </w:t>
            </w:r>
            <w:r>
              <w:rPr>
                <w:rFonts w:ascii="Tahoma" w:eastAsia="SimSun" w:hAnsi="Tahoma" w:cs="Tahoma"/>
                <w:color w:val="1F497D" w:themeColor="text2"/>
                <w:sz w:val="18"/>
                <w:szCs w:val="18"/>
                <w:lang w:val="es-BO" w:eastAsia="es-BO"/>
              </w:rPr>
              <w:t>Trifásico/</w:t>
            </w:r>
            <w:r w:rsidRPr="00342543">
              <w:rPr>
                <w:rFonts w:ascii="Tahoma" w:eastAsia="SimSun" w:hAnsi="Tahoma" w:cs="Tahoma"/>
                <w:color w:val="1F497D" w:themeColor="text2"/>
                <w:sz w:val="18"/>
                <w:szCs w:val="18"/>
                <w:lang w:val="es-BO" w:eastAsia="es-BO"/>
              </w:rPr>
              <w:t>Monofásico 220VAC, más ATS.</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2859510" w14:textId="77777777" w:rsidR="007429D1" w:rsidRPr="00342543" w:rsidRDefault="007429D1" w:rsidP="00594FBE">
            <w:pPr>
              <w:jc w:val="cente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380/</w:t>
            </w:r>
            <w:r w:rsidRPr="00342543">
              <w:rPr>
                <w:rFonts w:ascii="Tahoma" w:eastAsia="SimSun" w:hAnsi="Tahoma" w:cs="Tahoma"/>
                <w:color w:val="1F497D" w:themeColor="text2"/>
                <w:sz w:val="18"/>
                <w:szCs w:val="18"/>
                <w:lang w:val="es-BO" w:eastAsia="es-BO"/>
              </w:rPr>
              <w:t>220VAC+N+PE 15KVA efectivo a 4000 msnm</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9B46839"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19</w:t>
            </w:r>
          </w:p>
        </w:tc>
      </w:tr>
      <w:tr w:rsidR="007429D1" w:rsidRPr="00367490" w14:paraId="7C08F4D6" w14:textId="77777777" w:rsidTr="00594FBE">
        <w:trPr>
          <w:trHeight w:val="67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2E84E2B" w14:textId="77777777" w:rsidR="007429D1" w:rsidRPr="00342543" w:rsidRDefault="007429D1" w:rsidP="00594FBE">
            <w:pPr>
              <w:jc w:val="cente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8</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50B849E" w14:textId="77777777" w:rsidR="007429D1" w:rsidRPr="00342543" w:rsidRDefault="007429D1" w:rsidP="00594FB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Grupo electrógeno insonoro, cabinado tanque de combustible integrado, para operación outdoor, </w:t>
            </w:r>
            <w:r>
              <w:rPr>
                <w:rFonts w:ascii="Tahoma" w:eastAsia="SimSun" w:hAnsi="Tahoma" w:cs="Tahoma"/>
                <w:color w:val="1F497D" w:themeColor="text2"/>
                <w:sz w:val="18"/>
                <w:szCs w:val="18"/>
                <w:lang w:val="es-BO" w:eastAsia="es-BO"/>
              </w:rPr>
              <w:t>Trifásico/</w:t>
            </w:r>
            <w:r w:rsidRPr="00342543">
              <w:rPr>
                <w:rFonts w:ascii="Tahoma" w:eastAsia="SimSun" w:hAnsi="Tahoma" w:cs="Tahoma"/>
                <w:color w:val="1F497D" w:themeColor="text2"/>
                <w:sz w:val="18"/>
                <w:szCs w:val="18"/>
                <w:lang w:val="es-BO" w:eastAsia="es-BO"/>
              </w:rPr>
              <w:t>Monofásico 220VAC, más ATS.</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5EB4F54" w14:textId="77777777" w:rsidR="007429D1" w:rsidRDefault="007429D1" w:rsidP="00594FBE">
            <w:pPr>
              <w:jc w:val="cente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380/</w:t>
            </w:r>
            <w:r w:rsidRPr="00342543">
              <w:rPr>
                <w:rFonts w:ascii="Tahoma" w:eastAsia="SimSun" w:hAnsi="Tahoma" w:cs="Tahoma"/>
                <w:color w:val="1F497D" w:themeColor="text2"/>
                <w:sz w:val="18"/>
                <w:szCs w:val="18"/>
                <w:lang w:val="es-BO" w:eastAsia="es-BO"/>
              </w:rPr>
              <w:t>2</w:t>
            </w:r>
            <w:r>
              <w:rPr>
                <w:rFonts w:ascii="Tahoma" w:eastAsia="SimSun" w:hAnsi="Tahoma" w:cs="Tahoma"/>
                <w:color w:val="1F497D" w:themeColor="text2"/>
                <w:sz w:val="18"/>
                <w:szCs w:val="18"/>
                <w:lang w:val="es-BO" w:eastAsia="es-BO"/>
              </w:rPr>
              <w:t>20VAC+N+PE 30</w:t>
            </w:r>
            <w:r w:rsidRPr="00342543">
              <w:rPr>
                <w:rFonts w:ascii="Tahoma" w:eastAsia="SimSun" w:hAnsi="Tahoma" w:cs="Tahoma"/>
                <w:color w:val="1F497D" w:themeColor="text2"/>
                <w:sz w:val="18"/>
                <w:szCs w:val="18"/>
                <w:lang w:val="es-BO" w:eastAsia="es-BO"/>
              </w:rPr>
              <w:t>KVA efectivo a 4000 msnm</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14:paraId="5F4F309E" w14:textId="77777777" w:rsidR="007429D1"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3</w:t>
            </w:r>
          </w:p>
        </w:tc>
      </w:tr>
      <w:tr w:rsidR="007429D1" w:rsidRPr="00367490" w14:paraId="37C651EB" w14:textId="77777777" w:rsidTr="00594FBE">
        <w:trPr>
          <w:trHeight w:val="108"/>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EA5B4F8" w14:textId="77777777" w:rsidR="007429D1" w:rsidRPr="00342543" w:rsidRDefault="007429D1" w:rsidP="00594FBE">
            <w:pPr>
              <w:jc w:val="cente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9</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61C786B" w14:textId="77777777" w:rsidR="007429D1" w:rsidRPr="00342543" w:rsidRDefault="007429D1" w:rsidP="00594FBE">
            <w:pP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Desmontaje y traslado de grupos generadores.</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D44711E" w14:textId="77777777" w:rsidR="007429D1" w:rsidRPr="00342543" w:rsidRDefault="007429D1" w:rsidP="00594FB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Global</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45B47A58"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5</w:t>
            </w:r>
          </w:p>
        </w:tc>
      </w:tr>
      <w:tr w:rsidR="007429D1" w:rsidRPr="00367490" w14:paraId="4C6277FE" w14:textId="77777777" w:rsidTr="00594FBE">
        <w:trPr>
          <w:trHeight w:val="46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E4176F1" w14:textId="77777777" w:rsidR="007429D1" w:rsidRPr="00342543" w:rsidRDefault="007429D1" w:rsidP="00594FBE">
            <w:pPr>
              <w:jc w:val="cente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10</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07CDBD5" w14:textId="77777777" w:rsidR="007429D1" w:rsidRPr="00342543" w:rsidRDefault="007429D1" w:rsidP="00594FBE">
            <w:pP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Mejoramiento de sistemas de puesta a tierra</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10A63E2" w14:textId="77777777" w:rsidR="007429D1" w:rsidRPr="00342543" w:rsidRDefault="007429D1" w:rsidP="00594FBE">
            <w:pPr>
              <w:jc w:val="cente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5 Ohmios</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14:paraId="56A67EFC" w14:textId="77777777" w:rsidR="007429D1" w:rsidRPr="00342543" w:rsidRDefault="007429D1" w:rsidP="00594FB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18</w:t>
            </w:r>
          </w:p>
        </w:tc>
      </w:tr>
    </w:tbl>
    <w:p w14:paraId="78A21B12" w14:textId="77777777" w:rsidR="007429D1" w:rsidRDefault="007429D1" w:rsidP="007429D1">
      <w:pPr>
        <w:rPr>
          <w:rFonts w:ascii="Times New Roman" w:hAnsi="Times New Roman"/>
          <w:b/>
          <w:sz w:val="22"/>
          <w:szCs w:val="22"/>
          <w:lang w:val="es-BO" w:eastAsia="en-US"/>
        </w:rPr>
      </w:pPr>
    </w:p>
    <w:p w14:paraId="7DF56C89" w14:textId="77777777" w:rsidR="007429D1" w:rsidRDefault="007429D1" w:rsidP="007429D1">
      <w:pPr>
        <w:pStyle w:val="TITULOS"/>
        <w:numPr>
          <w:ilvl w:val="0"/>
          <w:numId w:val="46"/>
        </w:numPr>
        <w:shd w:val="clear" w:color="auto" w:fill="FFFFFF" w:themeFill="background1"/>
        <w:spacing w:after="0"/>
        <w:rPr>
          <w:rFonts w:ascii="Tahoma" w:hAnsi="Tahoma" w:cs="Tahoma"/>
          <w:color w:val="1F497D" w:themeColor="text2"/>
          <w:sz w:val="22"/>
          <w:szCs w:val="22"/>
        </w:rPr>
      </w:pPr>
      <w:r w:rsidRPr="00E07F49">
        <w:rPr>
          <w:rFonts w:ascii="Tahoma" w:hAnsi="Tahoma" w:cs="Tahoma"/>
          <w:color w:val="1F497D" w:themeColor="text2"/>
          <w:sz w:val="22"/>
          <w:szCs w:val="22"/>
        </w:rPr>
        <w:t>REQUERIMIENTO DE SISTEMAS DE CLIMATIZACIÓN.</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528"/>
        <w:gridCol w:w="5421"/>
        <w:gridCol w:w="2072"/>
        <w:gridCol w:w="957"/>
      </w:tblGrid>
      <w:tr w:rsidR="007429D1" w:rsidRPr="00E07F49" w14:paraId="2C50F396" w14:textId="77777777" w:rsidTr="00594FBE">
        <w:trPr>
          <w:trHeight w:val="610"/>
          <w:tblHeader/>
        </w:trPr>
        <w:tc>
          <w:tcPr>
            <w:tcW w:w="294" w:type="pct"/>
            <w:vMerge w:val="restart"/>
            <w:tcBorders>
              <w:top w:val="single" w:sz="4" w:space="0" w:color="1F497D" w:themeColor="text2"/>
              <w:left w:val="single" w:sz="4" w:space="0" w:color="1F497D" w:themeColor="text2"/>
              <w:bottom w:val="nil"/>
              <w:right w:val="nil"/>
            </w:tcBorders>
            <w:shd w:val="clear" w:color="000000" w:fill="1F4A7E"/>
            <w:vAlign w:val="center"/>
            <w:hideMark/>
          </w:tcPr>
          <w:p w14:paraId="4B51AC4B" w14:textId="77777777" w:rsidR="007429D1" w:rsidRPr="00E07F49" w:rsidRDefault="007429D1" w:rsidP="00594FBE">
            <w:pPr>
              <w:jc w:val="center"/>
              <w:rPr>
                <w:rFonts w:ascii="Tahoma" w:eastAsia="SimSun" w:hAnsi="Tahoma" w:cs="Tahoma"/>
                <w:b/>
                <w:bCs/>
                <w:color w:val="FFFFFF" w:themeColor="background1"/>
                <w:sz w:val="18"/>
                <w:szCs w:val="18"/>
                <w:lang w:val="es-BO" w:eastAsia="es-BO"/>
              </w:rPr>
            </w:pPr>
            <w:r w:rsidRPr="00E07F49">
              <w:rPr>
                <w:rFonts w:ascii="Tahoma" w:eastAsia="SimSun" w:hAnsi="Tahoma" w:cs="Tahoma"/>
                <w:b/>
                <w:bCs/>
                <w:color w:val="FFFFFF" w:themeColor="background1"/>
                <w:sz w:val="18"/>
                <w:szCs w:val="18"/>
                <w:lang w:val="es-BO" w:eastAsia="es-BO"/>
              </w:rPr>
              <w:t>N°</w:t>
            </w:r>
          </w:p>
        </w:tc>
        <w:tc>
          <w:tcPr>
            <w:tcW w:w="3019" w:type="pct"/>
            <w:vMerge w:val="restart"/>
            <w:tcBorders>
              <w:top w:val="single" w:sz="4" w:space="0" w:color="1F497D" w:themeColor="text2"/>
              <w:left w:val="nil"/>
              <w:bottom w:val="nil"/>
              <w:right w:val="nil"/>
            </w:tcBorders>
            <w:shd w:val="clear" w:color="000000" w:fill="1F4A7E"/>
            <w:vAlign w:val="center"/>
            <w:hideMark/>
          </w:tcPr>
          <w:p w14:paraId="174BA213" w14:textId="77777777" w:rsidR="007429D1" w:rsidRPr="00E07F49" w:rsidRDefault="007429D1" w:rsidP="00594FBE">
            <w:pPr>
              <w:jc w:val="center"/>
              <w:rPr>
                <w:rFonts w:ascii="Tahoma" w:eastAsia="SimSun" w:hAnsi="Tahoma" w:cs="Tahoma"/>
                <w:b/>
                <w:bCs/>
                <w:color w:val="FFFFFF" w:themeColor="background1"/>
                <w:sz w:val="18"/>
                <w:szCs w:val="18"/>
                <w:lang w:val="es-BO" w:eastAsia="es-BO"/>
              </w:rPr>
            </w:pPr>
            <w:r w:rsidRPr="00E07F49">
              <w:rPr>
                <w:rFonts w:ascii="Tahoma" w:eastAsia="SimSun" w:hAnsi="Tahoma" w:cs="Tahoma"/>
                <w:b/>
                <w:bCs/>
                <w:color w:val="FFFFFF" w:themeColor="background1"/>
                <w:sz w:val="18"/>
                <w:szCs w:val="18"/>
                <w:lang w:val="es-BO" w:eastAsia="es-BO"/>
              </w:rPr>
              <w:t>DESCRIPCIÓN DEL REQUERIMIENTO</w:t>
            </w:r>
          </w:p>
        </w:tc>
        <w:tc>
          <w:tcPr>
            <w:tcW w:w="1154" w:type="pct"/>
            <w:vMerge w:val="restart"/>
            <w:tcBorders>
              <w:top w:val="single" w:sz="4" w:space="0" w:color="1F497D" w:themeColor="text2"/>
              <w:left w:val="nil"/>
              <w:bottom w:val="nil"/>
              <w:right w:val="nil"/>
            </w:tcBorders>
            <w:shd w:val="clear" w:color="000000" w:fill="1F4A7E"/>
            <w:vAlign w:val="center"/>
            <w:hideMark/>
          </w:tcPr>
          <w:p w14:paraId="4B956ACC" w14:textId="77777777" w:rsidR="007429D1" w:rsidRPr="00E07F49" w:rsidRDefault="007429D1" w:rsidP="00594FBE">
            <w:pPr>
              <w:jc w:val="center"/>
              <w:rPr>
                <w:rFonts w:ascii="Tahoma" w:eastAsia="SimSun" w:hAnsi="Tahoma" w:cs="Tahoma"/>
                <w:b/>
                <w:bCs/>
                <w:color w:val="FFFFFF" w:themeColor="background1"/>
                <w:sz w:val="18"/>
                <w:szCs w:val="18"/>
                <w:lang w:val="es-BO" w:eastAsia="es-BO"/>
              </w:rPr>
            </w:pPr>
            <w:r w:rsidRPr="00E07F49">
              <w:rPr>
                <w:rFonts w:ascii="Tahoma" w:eastAsia="SimSun" w:hAnsi="Tahoma" w:cs="Tahoma"/>
                <w:b/>
                <w:bCs/>
                <w:color w:val="FFFFFF" w:themeColor="background1"/>
                <w:sz w:val="18"/>
                <w:szCs w:val="18"/>
                <w:lang w:val="es-BO" w:eastAsia="es-BO"/>
              </w:rPr>
              <w:t>CAPACIDAD</w:t>
            </w:r>
          </w:p>
        </w:tc>
        <w:tc>
          <w:tcPr>
            <w:tcW w:w="533" w:type="pct"/>
            <w:vMerge w:val="restart"/>
            <w:tcBorders>
              <w:top w:val="single" w:sz="4" w:space="0" w:color="1F497D" w:themeColor="text2"/>
              <w:left w:val="nil"/>
              <w:bottom w:val="nil"/>
              <w:right w:val="single" w:sz="4" w:space="0" w:color="1F497D" w:themeColor="text2"/>
            </w:tcBorders>
            <w:shd w:val="clear" w:color="000000" w:fill="1F4A7E"/>
            <w:vAlign w:val="center"/>
          </w:tcPr>
          <w:p w14:paraId="3E2F0148" w14:textId="77777777" w:rsidR="007429D1" w:rsidRPr="00E07F49" w:rsidRDefault="007429D1" w:rsidP="00594FBE">
            <w:pPr>
              <w:jc w:val="center"/>
              <w:rPr>
                <w:rFonts w:ascii="Tahoma" w:eastAsia="SimSun" w:hAnsi="Tahoma" w:cs="Tahoma"/>
                <w:b/>
                <w:bCs/>
                <w:color w:val="FFFFFF" w:themeColor="background1"/>
                <w:sz w:val="18"/>
                <w:szCs w:val="18"/>
                <w:lang w:val="es-BO" w:eastAsia="es-BO"/>
              </w:rPr>
            </w:pPr>
            <w:r w:rsidRPr="00E07F49">
              <w:rPr>
                <w:rFonts w:ascii="Tahoma" w:eastAsia="SimSun" w:hAnsi="Tahoma" w:cs="Tahoma"/>
                <w:b/>
                <w:bCs/>
                <w:color w:val="FFFFFF" w:themeColor="background1"/>
                <w:sz w:val="18"/>
                <w:szCs w:val="18"/>
                <w:lang w:val="es-BO" w:eastAsia="es-BO"/>
              </w:rPr>
              <w:t>TOTAL</w:t>
            </w:r>
          </w:p>
        </w:tc>
      </w:tr>
      <w:tr w:rsidR="007429D1" w:rsidRPr="00E07F49" w14:paraId="2DE65CD4" w14:textId="77777777" w:rsidTr="00594FBE">
        <w:trPr>
          <w:trHeight w:val="217"/>
          <w:tblHeader/>
        </w:trPr>
        <w:tc>
          <w:tcPr>
            <w:tcW w:w="294" w:type="pct"/>
            <w:vMerge/>
            <w:tcBorders>
              <w:top w:val="nil"/>
              <w:left w:val="single" w:sz="4" w:space="0" w:color="1F497D" w:themeColor="text2"/>
              <w:bottom w:val="nil"/>
              <w:right w:val="nil"/>
            </w:tcBorders>
            <w:vAlign w:val="center"/>
            <w:hideMark/>
          </w:tcPr>
          <w:p w14:paraId="389D7F75" w14:textId="77777777" w:rsidR="007429D1" w:rsidRPr="00E07F49" w:rsidRDefault="007429D1" w:rsidP="00594FBE">
            <w:pPr>
              <w:rPr>
                <w:rFonts w:ascii="Tahoma" w:eastAsia="SimSun" w:hAnsi="Tahoma" w:cs="Tahoma"/>
                <w:b/>
                <w:bCs/>
                <w:color w:val="1F497D" w:themeColor="text2"/>
                <w:sz w:val="18"/>
                <w:szCs w:val="18"/>
                <w:lang w:val="es-BO" w:eastAsia="es-BO"/>
              </w:rPr>
            </w:pPr>
          </w:p>
        </w:tc>
        <w:tc>
          <w:tcPr>
            <w:tcW w:w="3019" w:type="pct"/>
            <w:vMerge/>
            <w:tcBorders>
              <w:top w:val="nil"/>
              <w:left w:val="nil"/>
              <w:bottom w:val="nil"/>
              <w:right w:val="nil"/>
            </w:tcBorders>
            <w:vAlign w:val="center"/>
            <w:hideMark/>
          </w:tcPr>
          <w:p w14:paraId="0D2F8DAA" w14:textId="77777777" w:rsidR="007429D1" w:rsidRPr="00E07F49" w:rsidRDefault="007429D1" w:rsidP="00594FBE">
            <w:pPr>
              <w:rPr>
                <w:rFonts w:ascii="Tahoma" w:eastAsia="SimSun" w:hAnsi="Tahoma" w:cs="Tahoma"/>
                <w:b/>
                <w:bCs/>
                <w:color w:val="1F497D" w:themeColor="text2"/>
                <w:sz w:val="18"/>
                <w:szCs w:val="18"/>
                <w:lang w:val="es-BO" w:eastAsia="es-BO"/>
              </w:rPr>
            </w:pPr>
          </w:p>
        </w:tc>
        <w:tc>
          <w:tcPr>
            <w:tcW w:w="1154" w:type="pct"/>
            <w:vMerge/>
            <w:tcBorders>
              <w:top w:val="nil"/>
              <w:left w:val="nil"/>
              <w:bottom w:val="nil"/>
              <w:right w:val="nil"/>
            </w:tcBorders>
            <w:vAlign w:val="center"/>
            <w:hideMark/>
          </w:tcPr>
          <w:p w14:paraId="745A6448" w14:textId="77777777" w:rsidR="007429D1" w:rsidRPr="00E07F49" w:rsidRDefault="007429D1" w:rsidP="00594FBE">
            <w:pPr>
              <w:rPr>
                <w:rFonts w:ascii="Tahoma" w:eastAsia="SimSun" w:hAnsi="Tahoma" w:cs="Tahoma"/>
                <w:b/>
                <w:bCs/>
                <w:color w:val="1F497D" w:themeColor="text2"/>
                <w:sz w:val="18"/>
                <w:szCs w:val="18"/>
                <w:lang w:val="es-BO" w:eastAsia="es-BO"/>
              </w:rPr>
            </w:pPr>
          </w:p>
        </w:tc>
        <w:tc>
          <w:tcPr>
            <w:tcW w:w="533" w:type="pct"/>
            <w:vMerge/>
            <w:tcBorders>
              <w:top w:val="nil"/>
              <w:left w:val="nil"/>
              <w:bottom w:val="nil"/>
              <w:right w:val="single" w:sz="4" w:space="0" w:color="1F497D" w:themeColor="text2"/>
            </w:tcBorders>
            <w:textDirection w:val="btLr"/>
          </w:tcPr>
          <w:p w14:paraId="4AC620D5" w14:textId="77777777" w:rsidR="007429D1" w:rsidRPr="00E07F49" w:rsidRDefault="007429D1" w:rsidP="00594FBE">
            <w:pPr>
              <w:jc w:val="center"/>
              <w:rPr>
                <w:rFonts w:ascii="Tahoma" w:eastAsia="SimSun" w:hAnsi="Tahoma" w:cs="Tahoma"/>
                <w:b/>
                <w:bCs/>
                <w:color w:val="1F497D" w:themeColor="text2"/>
                <w:sz w:val="18"/>
                <w:szCs w:val="18"/>
                <w:lang w:val="es-BO" w:eastAsia="es-BO"/>
              </w:rPr>
            </w:pPr>
          </w:p>
        </w:tc>
      </w:tr>
      <w:tr w:rsidR="007429D1" w:rsidRPr="00E07F49" w14:paraId="5395EE38" w14:textId="77777777" w:rsidTr="00594FBE">
        <w:trPr>
          <w:trHeight w:val="200"/>
        </w:trPr>
        <w:tc>
          <w:tcPr>
            <w:tcW w:w="294" w:type="pct"/>
            <w:tcBorders>
              <w:top w:val="nil"/>
            </w:tcBorders>
            <w:shd w:val="clear" w:color="auto" w:fill="auto"/>
            <w:vAlign w:val="center"/>
          </w:tcPr>
          <w:p w14:paraId="7983F57F" w14:textId="77777777" w:rsidR="007429D1" w:rsidRPr="000D54F0" w:rsidRDefault="007429D1" w:rsidP="00594FBE">
            <w:pPr>
              <w:jc w:val="center"/>
              <w:rPr>
                <w:rFonts w:ascii="Tahoma" w:eastAsia="SimSun" w:hAnsi="Tahoma" w:cs="Tahoma"/>
                <w:color w:val="004990"/>
                <w:sz w:val="18"/>
                <w:szCs w:val="18"/>
                <w:lang w:val="es-BO" w:eastAsia="es-BO"/>
              </w:rPr>
            </w:pPr>
            <w:r w:rsidRPr="000D54F0">
              <w:rPr>
                <w:rFonts w:ascii="Tahoma" w:eastAsia="SimSun" w:hAnsi="Tahoma" w:cs="Tahoma"/>
                <w:color w:val="004990"/>
                <w:sz w:val="18"/>
                <w:szCs w:val="18"/>
                <w:lang w:val="es-BO" w:eastAsia="es-BO"/>
              </w:rPr>
              <w:t>1</w:t>
            </w:r>
          </w:p>
        </w:tc>
        <w:tc>
          <w:tcPr>
            <w:tcW w:w="3019" w:type="pct"/>
            <w:tcBorders>
              <w:top w:val="nil"/>
            </w:tcBorders>
            <w:shd w:val="clear" w:color="auto" w:fill="auto"/>
            <w:vAlign w:val="center"/>
          </w:tcPr>
          <w:p w14:paraId="566E0A16" w14:textId="77777777" w:rsidR="007429D1" w:rsidRPr="000D54F0" w:rsidRDefault="007429D1" w:rsidP="00594FBE">
            <w:pPr>
              <w:jc w:val="center"/>
              <w:rPr>
                <w:rFonts w:ascii="Tahoma" w:eastAsia="SimSun" w:hAnsi="Tahoma" w:cs="Tahoma"/>
                <w:color w:val="004990"/>
                <w:sz w:val="18"/>
                <w:szCs w:val="18"/>
              </w:rPr>
            </w:pPr>
            <w:r w:rsidRPr="000D54F0">
              <w:rPr>
                <w:rFonts w:ascii="Tahoma" w:eastAsia="SimSun" w:hAnsi="Tahoma" w:cs="Tahoma"/>
                <w:color w:val="004990"/>
                <w:sz w:val="18"/>
                <w:szCs w:val="18"/>
              </w:rPr>
              <w:t>Provisión e instalación de sistemas de climatización</w:t>
            </w:r>
            <w:r>
              <w:rPr>
                <w:rFonts w:ascii="Tahoma" w:eastAsia="SimSun" w:hAnsi="Tahoma" w:cs="Tahoma"/>
                <w:color w:val="004990"/>
                <w:sz w:val="18"/>
                <w:szCs w:val="18"/>
              </w:rPr>
              <w:t>, tipo Mochila.</w:t>
            </w:r>
          </w:p>
        </w:tc>
        <w:tc>
          <w:tcPr>
            <w:tcW w:w="1154" w:type="pct"/>
            <w:tcBorders>
              <w:top w:val="nil"/>
            </w:tcBorders>
            <w:shd w:val="clear" w:color="auto" w:fill="auto"/>
            <w:vAlign w:val="center"/>
          </w:tcPr>
          <w:p w14:paraId="5685DF0F" w14:textId="77777777" w:rsidR="007429D1" w:rsidRDefault="007429D1" w:rsidP="00594FBE">
            <w:pPr>
              <w:jc w:val="center"/>
              <w:rPr>
                <w:rFonts w:ascii="Tahoma" w:eastAsia="SimSun" w:hAnsi="Tahoma" w:cs="Tahoma"/>
                <w:color w:val="004990"/>
                <w:sz w:val="18"/>
                <w:szCs w:val="18"/>
              </w:rPr>
            </w:pPr>
            <w:r>
              <w:rPr>
                <w:rFonts w:ascii="Tahoma" w:eastAsia="SimSun" w:hAnsi="Tahoma" w:cs="Tahoma"/>
                <w:color w:val="004990"/>
                <w:sz w:val="18"/>
                <w:szCs w:val="18"/>
              </w:rPr>
              <w:t>Trifásico 35</w:t>
            </w:r>
            <w:r w:rsidRPr="000D54F0">
              <w:rPr>
                <w:rFonts w:ascii="Tahoma" w:eastAsia="SimSun" w:hAnsi="Tahoma" w:cs="Tahoma"/>
                <w:color w:val="004990"/>
                <w:sz w:val="18"/>
                <w:szCs w:val="18"/>
              </w:rPr>
              <w:t>KBTU</w:t>
            </w:r>
          </w:p>
        </w:tc>
        <w:tc>
          <w:tcPr>
            <w:tcW w:w="533" w:type="pct"/>
            <w:tcBorders>
              <w:top w:val="nil"/>
            </w:tcBorders>
            <w:shd w:val="clear" w:color="auto" w:fill="auto"/>
            <w:vAlign w:val="center"/>
          </w:tcPr>
          <w:p w14:paraId="68CB1FF5" w14:textId="77777777" w:rsidR="007429D1" w:rsidRDefault="007429D1" w:rsidP="00594FBE">
            <w:pPr>
              <w:jc w:val="center"/>
              <w:rPr>
                <w:rFonts w:ascii="Tahoma" w:eastAsia="SimSun" w:hAnsi="Tahoma" w:cs="Tahoma"/>
                <w:b/>
                <w:bCs/>
                <w:color w:val="004990"/>
                <w:sz w:val="18"/>
                <w:szCs w:val="18"/>
              </w:rPr>
            </w:pPr>
            <w:r>
              <w:rPr>
                <w:rFonts w:ascii="Tahoma" w:eastAsia="SimSun" w:hAnsi="Tahoma" w:cs="Tahoma"/>
                <w:b/>
                <w:bCs/>
                <w:color w:val="004990"/>
                <w:sz w:val="18"/>
                <w:szCs w:val="18"/>
              </w:rPr>
              <w:t>3</w:t>
            </w:r>
          </w:p>
        </w:tc>
      </w:tr>
      <w:tr w:rsidR="007429D1" w:rsidRPr="00E07F49" w14:paraId="280FB30B" w14:textId="77777777" w:rsidTr="00594FBE">
        <w:trPr>
          <w:trHeight w:val="200"/>
        </w:trPr>
        <w:tc>
          <w:tcPr>
            <w:tcW w:w="294" w:type="pct"/>
            <w:tcBorders>
              <w:top w:val="nil"/>
            </w:tcBorders>
            <w:shd w:val="clear" w:color="auto" w:fill="auto"/>
            <w:vAlign w:val="center"/>
            <w:hideMark/>
          </w:tcPr>
          <w:p w14:paraId="39E0A99E" w14:textId="77777777" w:rsidR="007429D1" w:rsidRPr="000D54F0" w:rsidRDefault="007429D1" w:rsidP="00594FBE">
            <w:pPr>
              <w:jc w:val="center"/>
              <w:rPr>
                <w:rFonts w:ascii="Tahoma" w:eastAsia="SimSun" w:hAnsi="Tahoma" w:cs="Tahoma"/>
                <w:color w:val="004990"/>
                <w:sz w:val="18"/>
                <w:szCs w:val="18"/>
                <w:lang w:val="es-BO" w:eastAsia="es-BO"/>
              </w:rPr>
            </w:pPr>
            <w:r>
              <w:rPr>
                <w:rFonts w:ascii="Tahoma" w:eastAsia="SimSun" w:hAnsi="Tahoma" w:cs="Tahoma"/>
                <w:color w:val="004990"/>
                <w:sz w:val="18"/>
                <w:szCs w:val="18"/>
                <w:lang w:val="es-BO" w:eastAsia="es-BO"/>
              </w:rPr>
              <w:t>2</w:t>
            </w:r>
          </w:p>
        </w:tc>
        <w:tc>
          <w:tcPr>
            <w:tcW w:w="3019" w:type="pct"/>
            <w:tcBorders>
              <w:top w:val="nil"/>
            </w:tcBorders>
            <w:shd w:val="clear" w:color="auto" w:fill="auto"/>
            <w:vAlign w:val="center"/>
          </w:tcPr>
          <w:p w14:paraId="7AD7F2FA" w14:textId="77777777" w:rsidR="007429D1" w:rsidRPr="000D54F0" w:rsidRDefault="007429D1" w:rsidP="00594FBE">
            <w:pPr>
              <w:jc w:val="center"/>
              <w:rPr>
                <w:rFonts w:ascii="Tahoma" w:eastAsia="SimSun" w:hAnsi="Tahoma" w:cs="Tahoma"/>
                <w:color w:val="004990"/>
                <w:sz w:val="18"/>
                <w:szCs w:val="18"/>
              </w:rPr>
            </w:pPr>
            <w:r w:rsidRPr="000D54F0">
              <w:rPr>
                <w:rFonts w:ascii="Tahoma" w:eastAsia="SimSun" w:hAnsi="Tahoma" w:cs="Tahoma"/>
                <w:color w:val="004990"/>
                <w:sz w:val="18"/>
                <w:szCs w:val="18"/>
              </w:rPr>
              <w:t>Provisión e instalación de sistemas de climatización</w:t>
            </w:r>
            <w:r>
              <w:rPr>
                <w:rFonts w:ascii="Tahoma" w:eastAsia="SimSun" w:hAnsi="Tahoma" w:cs="Tahoma"/>
                <w:color w:val="004990"/>
                <w:sz w:val="18"/>
                <w:szCs w:val="18"/>
              </w:rPr>
              <w:t>, tipo Mochila.</w:t>
            </w:r>
          </w:p>
        </w:tc>
        <w:tc>
          <w:tcPr>
            <w:tcW w:w="1154" w:type="pct"/>
            <w:tcBorders>
              <w:top w:val="nil"/>
            </w:tcBorders>
            <w:shd w:val="clear" w:color="auto" w:fill="auto"/>
            <w:vAlign w:val="center"/>
          </w:tcPr>
          <w:p w14:paraId="49916631" w14:textId="77777777" w:rsidR="007429D1" w:rsidRPr="000D54F0" w:rsidRDefault="007429D1" w:rsidP="00594FBE">
            <w:pPr>
              <w:jc w:val="center"/>
              <w:rPr>
                <w:rFonts w:ascii="Tahoma" w:eastAsia="SimSun" w:hAnsi="Tahoma" w:cs="Tahoma"/>
                <w:color w:val="004990"/>
                <w:sz w:val="18"/>
                <w:szCs w:val="18"/>
              </w:rPr>
            </w:pPr>
            <w:r>
              <w:rPr>
                <w:rFonts w:ascii="Tahoma" w:eastAsia="SimSun" w:hAnsi="Tahoma" w:cs="Tahoma"/>
                <w:color w:val="004990"/>
                <w:sz w:val="18"/>
                <w:szCs w:val="18"/>
              </w:rPr>
              <w:t>Monofásico 30</w:t>
            </w:r>
            <w:r w:rsidRPr="000D54F0">
              <w:rPr>
                <w:rFonts w:ascii="Tahoma" w:eastAsia="SimSun" w:hAnsi="Tahoma" w:cs="Tahoma"/>
                <w:color w:val="004990"/>
                <w:sz w:val="18"/>
                <w:szCs w:val="18"/>
              </w:rPr>
              <w:t>KBTU</w:t>
            </w:r>
          </w:p>
        </w:tc>
        <w:tc>
          <w:tcPr>
            <w:tcW w:w="533" w:type="pct"/>
            <w:tcBorders>
              <w:top w:val="nil"/>
            </w:tcBorders>
            <w:shd w:val="clear" w:color="auto" w:fill="auto"/>
            <w:vAlign w:val="center"/>
          </w:tcPr>
          <w:p w14:paraId="6A0A4BED" w14:textId="77777777" w:rsidR="007429D1" w:rsidRPr="000D54F0" w:rsidRDefault="007429D1" w:rsidP="00594FBE">
            <w:pPr>
              <w:jc w:val="center"/>
              <w:rPr>
                <w:rFonts w:ascii="Tahoma" w:eastAsia="SimSun" w:hAnsi="Tahoma" w:cs="Tahoma"/>
                <w:b/>
                <w:bCs/>
                <w:color w:val="004990"/>
                <w:sz w:val="18"/>
                <w:szCs w:val="18"/>
              </w:rPr>
            </w:pPr>
            <w:r>
              <w:rPr>
                <w:rFonts w:ascii="Tahoma" w:eastAsia="SimSun" w:hAnsi="Tahoma" w:cs="Tahoma"/>
                <w:b/>
                <w:bCs/>
                <w:color w:val="004990"/>
                <w:sz w:val="18"/>
                <w:szCs w:val="18"/>
              </w:rPr>
              <w:t>8</w:t>
            </w:r>
          </w:p>
        </w:tc>
      </w:tr>
    </w:tbl>
    <w:p w14:paraId="7D546EB4" w14:textId="77777777" w:rsidR="007429D1" w:rsidRPr="00E07F49" w:rsidRDefault="007429D1" w:rsidP="007429D1">
      <w:pPr>
        <w:pStyle w:val="Continuarlista"/>
        <w:spacing w:after="0"/>
        <w:ind w:left="426"/>
        <w:jc w:val="left"/>
        <w:rPr>
          <w:rFonts w:ascii="Tahoma" w:hAnsi="Tahoma" w:cs="Tahoma"/>
          <w:b/>
          <w:color w:val="1F497D" w:themeColor="text2"/>
          <w:sz w:val="22"/>
          <w:szCs w:val="22"/>
          <w:lang w:val="es-ES_tradnl" w:bidi="en-US"/>
        </w:rPr>
      </w:pPr>
    </w:p>
    <w:p w14:paraId="2B27FB0F" w14:textId="77777777" w:rsidR="007429D1" w:rsidRPr="00331E63" w:rsidRDefault="007429D1" w:rsidP="007429D1">
      <w:pPr>
        <w:pStyle w:val="Prrafodelista"/>
        <w:numPr>
          <w:ilvl w:val="1"/>
          <w:numId w:val="46"/>
        </w:numPr>
        <w:shd w:val="clear" w:color="auto" w:fill="FFFFFF" w:themeFill="background1"/>
        <w:rPr>
          <w:b/>
          <w:color w:val="1F497D" w:themeColor="text2"/>
          <w:sz w:val="22"/>
          <w:szCs w:val="22"/>
        </w:rPr>
      </w:pPr>
      <w:r w:rsidRPr="00E07F49">
        <w:rPr>
          <w:rFonts w:ascii="Tahoma" w:hAnsi="Tahoma" w:cs="Tahoma"/>
          <w:b/>
          <w:bCs/>
          <w:color w:val="1F497D" w:themeColor="text2"/>
          <w:sz w:val="22"/>
          <w:szCs w:val="22"/>
        </w:rPr>
        <w:t>CARACTERÍSTICAS TÉCNICAS GENERALES Y ESPECÍFICAS</w:t>
      </w:r>
      <w:r w:rsidRPr="00E07F49">
        <w:rPr>
          <w:rFonts w:ascii="Tahoma" w:hAnsi="Tahoma" w:cs="Tahoma"/>
          <w:b/>
          <w:color w:val="1F497D" w:themeColor="text2"/>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5204"/>
        <w:gridCol w:w="1041"/>
        <w:gridCol w:w="781"/>
        <w:gridCol w:w="1431"/>
      </w:tblGrid>
      <w:tr w:rsidR="007429D1" w:rsidRPr="00E07F49" w14:paraId="74079897" w14:textId="77777777" w:rsidTr="00594FBE">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7D7381B" w14:textId="77777777" w:rsidR="007429D1" w:rsidRPr="00E07F49" w:rsidRDefault="007429D1" w:rsidP="00594FBE">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8"/>
                <w:szCs w:val="18"/>
                <w:lang w:eastAsia="es-BO"/>
              </w:rPr>
              <w:t>REQUERIMIENTO DE ENTEL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6902C7D" w14:textId="77777777" w:rsidR="007429D1" w:rsidRPr="00E07F49" w:rsidRDefault="007429D1" w:rsidP="00594FBE">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8"/>
                <w:szCs w:val="18"/>
                <w:lang w:eastAsia="es-BO"/>
              </w:rPr>
              <w:t>RESPUESTA DEL OFERENTE</w:t>
            </w:r>
          </w:p>
        </w:tc>
      </w:tr>
      <w:tr w:rsidR="007429D1" w:rsidRPr="00E07F49" w14:paraId="3785161C" w14:textId="77777777" w:rsidTr="00594FBE">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275C93F" w14:textId="77777777" w:rsidR="007429D1" w:rsidRPr="00E07F49" w:rsidRDefault="007429D1" w:rsidP="00594FBE">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8"/>
                <w:szCs w:val="18"/>
                <w:lang w:eastAsia="es-BO"/>
              </w:rPr>
              <w:t>CARACTERÍSTICAS TÉCNICAS GENERALES Y ESPECÍFICAS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BB66168" w14:textId="77777777" w:rsidR="007429D1" w:rsidRPr="00E07F49" w:rsidRDefault="007429D1" w:rsidP="00594FBE">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EC3C5B8" w14:textId="77777777" w:rsidR="007429D1" w:rsidRPr="00E07F49" w:rsidRDefault="007429D1" w:rsidP="00594FBE">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8"/>
                <w:szCs w:val="18"/>
                <w:lang w:eastAsia="es-BO"/>
              </w:rPr>
              <w:t>(Llenado Obligatorio)</w:t>
            </w:r>
          </w:p>
        </w:tc>
      </w:tr>
      <w:tr w:rsidR="007429D1" w:rsidRPr="00E07F49" w14:paraId="6AABF398" w14:textId="77777777" w:rsidTr="00594FBE">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7AE0A2A" w14:textId="77777777" w:rsidR="007429D1" w:rsidRPr="00E07F49" w:rsidRDefault="007429D1" w:rsidP="00594FBE">
            <w:pPr>
              <w:jc w:val="center"/>
              <w:rPr>
                <w:rFonts w:ascii="Tahoma" w:hAnsi="Tahoma" w:cs="Tahoma"/>
                <w:b/>
                <w:color w:val="FFFFFF" w:themeColor="background1"/>
                <w:sz w:val="18"/>
                <w:szCs w:val="18"/>
                <w:lang w:eastAsia="es-BO"/>
              </w:rPr>
            </w:pPr>
            <w:r w:rsidRPr="00E07F49">
              <w:rPr>
                <w:rFonts w:ascii="Tahoma" w:hAnsi="Tahoma" w:cs="Tahoma"/>
                <w:b/>
                <w:color w:val="FFFFFF" w:themeColor="background1"/>
                <w:sz w:val="18"/>
                <w:szCs w:val="18"/>
                <w:lang w:eastAsia="es-BO"/>
              </w:rPr>
              <w:t>N°</w:t>
            </w:r>
          </w:p>
        </w:tc>
        <w:tc>
          <w:tcPr>
            <w:tcW w:w="289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AC8A681" w14:textId="77777777" w:rsidR="007429D1" w:rsidRPr="00E07F49" w:rsidRDefault="007429D1" w:rsidP="00594FBE">
            <w:pPr>
              <w:jc w:val="center"/>
              <w:rPr>
                <w:rFonts w:ascii="Tahoma" w:hAnsi="Tahoma" w:cs="Tahoma"/>
                <w:color w:val="FFFFFF" w:themeColor="background1"/>
                <w:sz w:val="18"/>
                <w:szCs w:val="18"/>
                <w:lang w:eastAsia="es-BO"/>
              </w:rPr>
            </w:pPr>
            <w:r w:rsidRPr="00E07F49">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EA87403" w14:textId="77777777" w:rsidR="007429D1" w:rsidRPr="00E07F49" w:rsidRDefault="007429D1" w:rsidP="00594FBE">
            <w:pPr>
              <w:jc w:val="center"/>
              <w:rPr>
                <w:rFonts w:ascii="Tahoma" w:hAnsi="Tahoma" w:cs="Tahoma"/>
                <w:b/>
                <w:bCs/>
                <w:color w:val="FFFFFF" w:themeColor="background1"/>
                <w:sz w:val="12"/>
                <w:szCs w:val="12"/>
                <w:lang w:eastAsia="es-BO"/>
              </w:rPr>
            </w:pPr>
            <w:r w:rsidRPr="00E07F49">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F776610" w14:textId="77777777" w:rsidR="007429D1" w:rsidRPr="00E07F49" w:rsidRDefault="007429D1" w:rsidP="00594FBE">
            <w:pPr>
              <w:jc w:val="center"/>
              <w:rPr>
                <w:rFonts w:ascii="Tahoma" w:hAnsi="Tahoma" w:cs="Tahoma"/>
                <w:b/>
                <w:bCs/>
                <w:color w:val="FFFFFF" w:themeColor="background1"/>
                <w:sz w:val="12"/>
                <w:szCs w:val="12"/>
                <w:lang w:val="en-GB" w:eastAsia="es-BO"/>
              </w:rPr>
            </w:pPr>
            <w:r w:rsidRPr="00E07F49">
              <w:rPr>
                <w:rFonts w:ascii="Tahoma" w:hAnsi="Tahoma" w:cs="Tahoma"/>
                <w:b/>
                <w:bCs/>
                <w:color w:val="FFFFFF" w:themeColor="background1"/>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02935EE4" w14:textId="77777777" w:rsidR="007429D1" w:rsidRPr="00E07F49" w:rsidRDefault="007429D1" w:rsidP="00594FBE">
            <w:pPr>
              <w:jc w:val="center"/>
              <w:rPr>
                <w:rFonts w:ascii="Tahoma" w:hAnsi="Tahoma" w:cs="Tahoma"/>
                <w:b/>
                <w:bCs/>
                <w:color w:val="FFFFFF" w:themeColor="background1"/>
                <w:sz w:val="12"/>
                <w:szCs w:val="12"/>
                <w:lang w:eastAsia="es-BO"/>
              </w:rPr>
            </w:pPr>
            <w:r w:rsidRPr="00E07F49">
              <w:rPr>
                <w:rFonts w:ascii="Tahoma" w:hAnsi="Tahoma" w:cs="Tahoma"/>
                <w:b/>
                <w:bCs/>
                <w:color w:val="FFFFFF" w:themeColor="background1"/>
                <w:sz w:val="12"/>
                <w:szCs w:val="12"/>
                <w:lang w:val="en-GB" w:eastAsia="es-BO"/>
              </w:rPr>
              <w:t>DOCUMENTO, PÁGINA, REFERENCIA</w:t>
            </w:r>
          </w:p>
        </w:tc>
      </w:tr>
      <w:tr w:rsidR="007429D1" w:rsidRPr="00E07F49" w14:paraId="7A73B7B2" w14:textId="77777777" w:rsidTr="00594FBE">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ACF2D9" w14:textId="77777777" w:rsidR="007429D1" w:rsidRPr="00E07F49" w:rsidRDefault="007429D1" w:rsidP="00594FBE">
            <w:pPr>
              <w:jc w:val="center"/>
              <w:rPr>
                <w:rFonts w:ascii="Tahoma" w:hAnsi="Tahoma" w:cs="Tahoma"/>
                <w:color w:val="1F497D" w:themeColor="text2"/>
                <w:lang w:eastAsia="es-BO"/>
              </w:rPr>
            </w:pPr>
            <w:r w:rsidRPr="00E07F49">
              <w:rPr>
                <w:rFonts w:ascii="Tahoma" w:hAnsi="Tahoma" w:cs="Tahoma"/>
                <w:color w:val="1F497D" w:themeColor="text2"/>
                <w:lang w:eastAsia="es-BO"/>
              </w:rPr>
              <w:t>G1</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ED5D80" w14:textId="77777777" w:rsidR="007429D1" w:rsidRPr="00E07F49" w:rsidRDefault="007429D1" w:rsidP="00594FBE">
            <w:pPr>
              <w:jc w:val="both"/>
              <w:rPr>
                <w:rFonts w:ascii="Tahoma" w:hAnsi="Tahoma" w:cs="Tahoma"/>
                <w:color w:val="1F497D" w:themeColor="text2"/>
                <w:sz w:val="18"/>
                <w:szCs w:val="18"/>
              </w:rPr>
            </w:pPr>
            <w:r w:rsidRPr="002E6CA6">
              <w:rPr>
                <w:rFonts w:ascii="Tahoma" w:hAnsi="Tahoma" w:cs="Tahoma"/>
                <w:color w:val="1F497E"/>
                <w:sz w:val="18"/>
                <w:szCs w:val="18"/>
                <w:lang w:val="es-BO" w:eastAsia="es-BO"/>
              </w:rPr>
              <w:t>La oferta debe contemplar servicios preliminares, provisión, instalación e implementación</w:t>
            </w:r>
            <w:r>
              <w:rPr>
                <w:rFonts w:ascii="Tahoma" w:hAnsi="Tahoma" w:cs="Tahoma"/>
                <w:color w:val="1F497E"/>
                <w:sz w:val="18"/>
                <w:szCs w:val="18"/>
                <w:lang w:val="es-BO" w:eastAsia="es-BO"/>
              </w:rPr>
              <w:t>,</w:t>
            </w:r>
            <w:r w:rsidRPr="002E6CA6">
              <w:rPr>
                <w:rFonts w:ascii="Tahoma" w:hAnsi="Tahoma" w:cs="Tahoma"/>
                <w:color w:val="1F497E"/>
                <w:sz w:val="18"/>
                <w:szCs w:val="18"/>
                <w:lang w:val="es-BO" w:eastAsia="es-BO"/>
              </w:rPr>
              <w:t xml:space="preserve"> es decir, debe incluir</w:t>
            </w:r>
            <w:r>
              <w:rPr>
                <w:rFonts w:ascii="Tahoma" w:hAnsi="Tahoma" w:cs="Tahoma"/>
                <w:bCs/>
                <w:color w:val="1F497D" w:themeColor="text2"/>
                <w:sz w:val="18"/>
                <w:szCs w:val="18"/>
                <w:lang w:eastAsia="es-BO"/>
              </w:rPr>
              <w:t xml:space="preserve">: Relevamientos, Diseño de proyecto, </w:t>
            </w:r>
            <w:r>
              <w:rPr>
                <w:rFonts w:ascii="Tahoma" w:hAnsi="Tahoma" w:cs="Tahoma"/>
                <w:color w:val="1F497E"/>
                <w:sz w:val="18"/>
                <w:szCs w:val="18"/>
                <w:lang w:val="es-BO" w:eastAsia="es-BO"/>
              </w:rPr>
              <w:t>provisión de equipos</w:t>
            </w:r>
            <w:r w:rsidRPr="00A35912">
              <w:rPr>
                <w:rFonts w:ascii="Tahoma" w:hAnsi="Tahoma" w:cs="Tahoma"/>
                <w:color w:val="1F497E"/>
                <w:sz w:val="18"/>
                <w:szCs w:val="18"/>
                <w:lang w:val="es-BO" w:eastAsia="es-BO"/>
              </w:rPr>
              <w:t>,</w:t>
            </w:r>
            <w:r>
              <w:rPr>
                <w:rFonts w:ascii="Tahoma" w:hAnsi="Tahoma" w:cs="Tahoma"/>
                <w:color w:val="1F497E"/>
                <w:sz w:val="18"/>
                <w:szCs w:val="18"/>
                <w:lang w:val="es-BO" w:eastAsia="es-BO"/>
              </w:rPr>
              <w:t xml:space="preserve"> materiales, servicios de</w:t>
            </w:r>
            <w:r w:rsidRPr="00A35912">
              <w:rPr>
                <w:rFonts w:ascii="Tahoma" w:hAnsi="Tahoma" w:cs="Tahoma"/>
                <w:color w:val="1F497E"/>
                <w:sz w:val="18"/>
                <w:szCs w:val="18"/>
                <w:lang w:val="es-BO" w:eastAsia="es-BO"/>
              </w:rPr>
              <w:t xml:space="preserve"> instalación y puesta en operación</w:t>
            </w:r>
            <w:r>
              <w:rPr>
                <w:rFonts w:ascii="Tahoma" w:hAnsi="Tahoma" w:cs="Tahoma"/>
                <w:color w:val="1F497E"/>
                <w:sz w:val="18"/>
                <w:szCs w:val="18"/>
                <w:lang w:val="es-BO" w:eastAsia="es-BO"/>
              </w:rPr>
              <w:t xml:space="preserve"> </w:t>
            </w:r>
            <w:r w:rsidRPr="00E07F49">
              <w:rPr>
                <w:rFonts w:ascii="Tahoma" w:hAnsi="Tahoma" w:cs="Tahoma"/>
                <w:color w:val="1F497D" w:themeColor="text2"/>
                <w:sz w:val="18"/>
                <w:szCs w:val="18"/>
                <w:lang w:eastAsia="es-BO"/>
              </w:rPr>
              <w:t>de cada uno de los Sistemas de Climatización</w:t>
            </w:r>
            <w:r>
              <w:rPr>
                <w:rFonts w:ascii="Tahoma" w:hAnsi="Tahoma" w:cs="Tahoma"/>
                <w:color w:val="1F497D" w:themeColor="text2"/>
                <w:sz w:val="18"/>
                <w:szCs w:val="18"/>
                <w:lang w:eastAsia="es-BO"/>
              </w:rPr>
              <w: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28DC35" w14:textId="77777777" w:rsidR="007429D1" w:rsidRPr="00E07F49" w:rsidRDefault="007429D1" w:rsidP="00594FBE">
            <w:pPr>
              <w:jc w:val="center"/>
              <w:rPr>
                <w:b/>
                <w:color w:val="1F497D" w:themeColor="text2"/>
                <w:sz w:val="18"/>
                <w:szCs w:val="18"/>
              </w:rPr>
            </w:pPr>
            <w:r w:rsidRPr="00E07F49">
              <w:rPr>
                <w:b/>
                <w:color w:val="1F497D" w:themeColor="text2"/>
                <w:sz w:val="18"/>
                <w:szCs w:val="18"/>
              </w:rPr>
              <w:fldChar w:fldCharType="begin">
                <w:ffData>
                  <w:name w:val="Casilla1"/>
                  <w:enabled/>
                  <w:calcOnExit w:val="0"/>
                  <w:checkBox>
                    <w:sizeAuto/>
                    <w:default w:val="1"/>
                  </w:checkBox>
                </w:ffData>
              </w:fldChar>
            </w:r>
            <w:r w:rsidRPr="00E07F49">
              <w:rPr>
                <w:b/>
                <w:color w:val="1F497D" w:themeColor="text2"/>
                <w:sz w:val="18"/>
                <w:szCs w:val="18"/>
              </w:rPr>
              <w:instrText xml:space="preserve"> FORMCHECKBOX </w:instrText>
            </w:r>
            <w:r w:rsidR="008E1D7F">
              <w:rPr>
                <w:b/>
                <w:color w:val="1F497D" w:themeColor="text2"/>
                <w:sz w:val="18"/>
                <w:szCs w:val="18"/>
              </w:rPr>
            </w:r>
            <w:r w:rsidR="008E1D7F">
              <w:rPr>
                <w:b/>
                <w:color w:val="1F497D" w:themeColor="text2"/>
                <w:sz w:val="18"/>
                <w:szCs w:val="18"/>
              </w:rPr>
              <w:fldChar w:fldCharType="separate"/>
            </w:r>
            <w:r w:rsidRPr="00E07F49">
              <w:rPr>
                <w:b/>
                <w:color w:val="1F497D" w:themeColor="text2"/>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949586" w14:textId="77777777" w:rsidR="007429D1" w:rsidRPr="00E07F49" w:rsidRDefault="007429D1" w:rsidP="00594FBE">
            <w:pPr>
              <w:jc w:val="center"/>
              <w:rPr>
                <w:rFonts w:ascii="Tahoma" w:hAnsi="Tahoma" w:cs="Tahoma"/>
                <w:color w:val="1F497D" w:themeColor="text2"/>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391F55" w14:textId="77777777" w:rsidR="007429D1" w:rsidRPr="00E07F49" w:rsidRDefault="007429D1" w:rsidP="00594FBE">
            <w:pPr>
              <w:jc w:val="center"/>
              <w:rPr>
                <w:rFonts w:ascii="Tahoma" w:hAnsi="Tahoma" w:cs="Tahoma"/>
                <w:color w:val="1F497D" w:themeColor="text2"/>
                <w:sz w:val="22"/>
                <w:lang w:val="es-ES_tradnl"/>
              </w:rPr>
            </w:pPr>
          </w:p>
        </w:tc>
      </w:tr>
      <w:tr w:rsidR="007429D1" w:rsidRPr="00E07F49" w14:paraId="6CB3C152" w14:textId="77777777" w:rsidTr="00594FBE">
        <w:trPr>
          <w:trHeight w:val="6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5B343B" w14:textId="77777777" w:rsidR="007429D1" w:rsidRPr="00E07F49" w:rsidRDefault="007429D1" w:rsidP="00594FBE">
            <w:pPr>
              <w:jc w:val="center"/>
              <w:rPr>
                <w:rFonts w:ascii="Tahoma" w:hAnsi="Tahoma" w:cs="Tahoma"/>
                <w:color w:val="1F497D" w:themeColor="text2"/>
                <w:lang w:eastAsia="es-BO"/>
              </w:rPr>
            </w:pPr>
            <w:r w:rsidRPr="00E07F49">
              <w:rPr>
                <w:rFonts w:ascii="Tahoma" w:hAnsi="Tahoma" w:cs="Tahoma"/>
                <w:color w:val="1F497D" w:themeColor="text2"/>
                <w:lang w:eastAsia="es-BO"/>
              </w:rPr>
              <w:t>G2</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EF8BFA" w14:textId="77777777" w:rsidR="007429D1" w:rsidRPr="00E07F49" w:rsidRDefault="007429D1" w:rsidP="00594FBE">
            <w:pPr>
              <w:tabs>
                <w:tab w:val="left" w:pos="8789"/>
              </w:tabs>
              <w:autoSpaceDE w:val="0"/>
              <w:autoSpaceDN w:val="0"/>
              <w:adjustRightInd w:val="0"/>
              <w:rPr>
                <w:rFonts w:ascii="Tahoma" w:hAnsi="Tahoma" w:cs="Tahoma"/>
                <w:b/>
                <w:bCs/>
                <w:color w:val="1F497D" w:themeColor="text2"/>
                <w:sz w:val="18"/>
                <w:szCs w:val="18"/>
              </w:rPr>
            </w:pPr>
            <w:r w:rsidRPr="00E07F49">
              <w:rPr>
                <w:rFonts w:ascii="Tahoma" w:hAnsi="Tahoma" w:cs="Tahoma"/>
                <w:b/>
                <w:bCs/>
                <w:color w:val="1F497D" w:themeColor="text2"/>
                <w:sz w:val="18"/>
                <w:szCs w:val="18"/>
              </w:rPr>
              <w:t>NORMAS DE APLICACIÓN.</w:t>
            </w:r>
          </w:p>
          <w:p w14:paraId="75DA0023" w14:textId="77777777" w:rsidR="007429D1" w:rsidRPr="00E07F49" w:rsidRDefault="007429D1" w:rsidP="00594FBE">
            <w:pPr>
              <w:tabs>
                <w:tab w:val="left" w:pos="8789"/>
              </w:tabs>
              <w:autoSpaceDE w:val="0"/>
              <w:autoSpaceDN w:val="0"/>
              <w:adjustRightInd w:val="0"/>
              <w:rPr>
                <w:rFonts w:ascii="Tahoma" w:hAnsi="Tahoma" w:cs="Tahoma"/>
                <w:bCs/>
                <w:color w:val="1F497D" w:themeColor="text2"/>
                <w:sz w:val="18"/>
                <w:szCs w:val="18"/>
              </w:rPr>
            </w:pPr>
            <w:r w:rsidRPr="00E07F49">
              <w:rPr>
                <w:rFonts w:ascii="Tahoma" w:hAnsi="Tahoma" w:cs="Tahoma"/>
                <w:bCs/>
                <w:color w:val="1F497D" w:themeColor="text2"/>
                <w:sz w:val="18"/>
                <w:szCs w:val="18"/>
              </w:rPr>
              <w:t xml:space="preserve">El oferente deberá basar, la provisión y servicios de instalación de los equipos de climatización, en las siguientes normas: </w:t>
            </w:r>
          </w:p>
          <w:p w14:paraId="4744248B" w14:textId="77777777" w:rsidR="007429D1" w:rsidRPr="00E07F49" w:rsidRDefault="007429D1" w:rsidP="00594FBE">
            <w:pPr>
              <w:numPr>
                <w:ilvl w:val="0"/>
                <w:numId w:val="35"/>
              </w:numPr>
              <w:tabs>
                <w:tab w:val="left" w:pos="498"/>
              </w:tabs>
              <w:autoSpaceDE w:val="0"/>
              <w:autoSpaceDN w:val="0"/>
              <w:adjustRightInd w:val="0"/>
              <w:ind w:left="498" w:hanging="284"/>
              <w:rPr>
                <w:rFonts w:ascii="Tahoma" w:hAnsi="Tahoma" w:cs="Tahoma"/>
                <w:bCs/>
                <w:color w:val="1F497D" w:themeColor="text2"/>
                <w:sz w:val="18"/>
                <w:szCs w:val="18"/>
              </w:rPr>
            </w:pPr>
            <w:r w:rsidRPr="00E07F49">
              <w:rPr>
                <w:rFonts w:ascii="Tahoma" w:hAnsi="Tahoma" w:cs="Tahoma"/>
                <w:bCs/>
                <w:color w:val="1F497D" w:themeColor="text2"/>
                <w:sz w:val="18"/>
                <w:szCs w:val="18"/>
              </w:rPr>
              <w:t>NB 777: Instalaciones eléctricas en baja tensión.</w:t>
            </w:r>
          </w:p>
          <w:p w14:paraId="1C3ABCA5"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rPr>
            </w:pPr>
            <w:r w:rsidRPr="00E07F49">
              <w:rPr>
                <w:rFonts w:ascii="Tahoma" w:hAnsi="Tahoma" w:cs="Tahoma"/>
                <w:bCs/>
                <w:color w:val="1F497D" w:themeColor="text2"/>
                <w:sz w:val="18"/>
                <w:szCs w:val="18"/>
              </w:rPr>
              <w:t>IEC 60364: Comisión Electrotécnica Internacional, Instalaciones Eléctricas en Baja Tensión.</w:t>
            </w:r>
          </w:p>
          <w:p w14:paraId="1463B8BF"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rPr>
            </w:pPr>
            <w:r w:rsidRPr="00E07F49">
              <w:rPr>
                <w:rFonts w:ascii="Tahoma" w:hAnsi="Tahoma" w:cs="Tahoma"/>
                <w:bCs/>
                <w:color w:val="1F497D" w:themeColor="text2"/>
                <w:sz w:val="18"/>
                <w:szCs w:val="18"/>
              </w:rPr>
              <w:t>IEC 60947: Aparamenta de baja tensión.</w:t>
            </w:r>
          </w:p>
          <w:p w14:paraId="50B330B5"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rPr>
            </w:pPr>
            <w:r w:rsidRPr="00E07F49">
              <w:rPr>
                <w:rFonts w:ascii="Tahoma" w:hAnsi="Tahoma" w:cs="Tahoma"/>
                <w:bCs/>
                <w:color w:val="1F497D" w:themeColor="text2"/>
                <w:sz w:val="18"/>
                <w:szCs w:val="18"/>
              </w:rPr>
              <w:t>IEC 60228: Cables aislados.</w:t>
            </w:r>
          </w:p>
          <w:p w14:paraId="056067E0"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lang w:val="en-US"/>
              </w:rPr>
            </w:pPr>
            <w:r w:rsidRPr="00E07F49">
              <w:rPr>
                <w:rFonts w:ascii="Tahoma" w:hAnsi="Tahoma" w:cs="Tahoma"/>
                <w:bCs/>
                <w:color w:val="1F497D" w:themeColor="text2"/>
                <w:sz w:val="18"/>
                <w:szCs w:val="18"/>
                <w:lang w:val="en-US"/>
              </w:rPr>
              <w:t>IEC 61643: Low-voltage surge protective devices.</w:t>
            </w:r>
          </w:p>
          <w:p w14:paraId="5E7DA0DD"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b/>
                <w:bCs/>
                <w:color w:val="1F497D" w:themeColor="text2"/>
                <w:sz w:val="18"/>
                <w:szCs w:val="18"/>
              </w:rPr>
            </w:pPr>
            <w:r w:rsidRPr="00E07F49">
              <w:rPr>
                <w:rFonts w:ascii="Tahoma" w:hAnsi="Tahoma" w:cs="Tahoma"/>
                <w:bCs/>
                <w:color w:val="1F497D" w:themeColor="text2"/>
                <w:sz w:val="18"/>
                <w:szCs w:val="18"/>
              </w:rPr>
              <w:t>IEC 60617: Símbolos gráficos para esquemas Eléctricos.</w:t>
            </w:r>
          </w:p>
          <w:p w14:paraId="149129BC"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lang w:val="en-US"/>
              </w:rPr>
            </w:pPr>
            <w:r w:rsidRPr="00E07F49">
              <w:rPr>
                <w:rFonts w:ascii="Tahoma" w:hAnsi="Tahoma" w:cs="Tahoma"/>
                <w:bCs/>
                <w:color w:val="1F497D" w:themeColor="text2"/>
                <w:sz w:val="18"/>
                <w:szCs w:val="18"/>
                <w:lang w:val="en-US"/>
              </w:rPr>
              <w:t>ASHRAE:</w:t>
            </w:r>
            <w:r w:rsidRPr="00E07F49">
              <w:rPr>
                <w:rFonts w:ascii="Tahoma" w:hAnsi="Tahoma" w:cs="Tahoma"/>
                <w:iCs/>
                <w:color w:val="1F497D" w:themeColor="text2"/>
                <w:sz w:val="18"/>
                <w:szCs w:val="18"/>
                <w:lang w:val="en-US"/>
              </w:rPr>
              <w:t xml:space="preserve"> American Society of Heating, Refrigeration and Air Conditioning Engineers.</w:t>
            </w:r>
          </w:p>
          <w:p w14:paraId="1FFAD6E8"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lang w:val="es-BO"/>
              </w:rPr>
            </w:pPr>
            <w:r w:rsidRPr="00E07F49">
              <w:rPr>
                <w:rFonts w:ascii="Tahoma" w:hAnsi="Tahoma" w:cs="Tahoma"/>
                <w:iCs/>
                <w:color w:val="1F497D" w:themeColor="text2"/>
                <w:sz w:val="18"/>
                <w:szCs w:val="18"/>
              </w:rPr>
              <w:t>NFPA 90B: Instalación de equipos de Aire Acondicionado.</w:t>
            </w:r>
          </w:p>
          <w:p w14:paraId="7513524D"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iCs/>
                <w:color w:val="1F497D" w:themeColor="text2"/>
                <w:sz w:val="18"/>
                <w:szCs w:val="18"/>
              </w:rPr>
            </w:pPr>
            <w:r w:rsidRPr="00E07F49">
              <w:rPr>
                <w:rFonts w:ascii="Tahoma" w:hAnsi="Tahoma" w:cs="Tahoma"/>
                <w:iCs/>
                <w:color w:val="1F497D" w:themeColor="text2"/>
                <w:sz w:val="18"/>
                <w:szCs w:val="18"/>
              </w:rPr>
              <w:t xml:space="preserve">Ley Boliviana </w:t>
            </w:r>
            <w:r w:rsidRPr="00E07F49">
              <w:rPr>
                <w:rFonts w:ascii="Tahoma" w:hAnsi="Tahoma" w:cs="Tahoma"/>
                <w:bCs/>
                <w:color w:val="1F497D" w:themeColor="text2"/>
                <w:sz w:val="18"/>
                <w:szCs w:val="18"/>
              </w:rPr>
              <w:t>1333</w:t>
            </w:r>
            <w:r w:rsidRPr="00E07F49">
              <w:rPr>
                <w:rFonts w:ascii="Tahoma" w:hAnsi="Tahoma" w:cs="Tahoma"/>
                <w:iCs/>
                <w:color w:val="1F497D" w:themeColor="text2"/>
                <w:sz w:val="18"/>
                <w:szCs w:val="18"/>
              </w:rPr>
              <w:t xml:space="preserve"> del medio ambiente.</w:t>
            </w:r>
          </w:p>
          <w:p w14:paraId="014953E1" w14:textId="77777777" w:rsidR="007429D1" w:rsidRPr="00E07F49" w:rsidRDefault="007429D1" w:rsidP="00594FBE">
            <w:pPr>
              <w:numPr>
                <w:ilvl w:val="0"/>
                <w:numId w:val="35"/>
              </w:numPr>
              <w:tabs>
                <w:tab w:val="left" w:pos="498"/>
              </w:tabs>
              <w:autoSpaceDE w:val="0"/>
              <w:autoSpaceDN w:val="0"/>
              <w:adjustRightInd w:val="0"/>
              <w:ind w:left="498" w:hanging="284"/>
              <w:jc w:val="both"/>
              <w:rPr>
                <w:rFonts w:ascii="Tahoma" w:hAnsi="Tahoma" w:cs="Tahoma"/>
                <w:iCs/>
                <w:color w:val="1F497D" w:themeColor="text2"/>
                <w:sz w:val="18"/>
                <w:szCs w:val="18"/>
              </w:rPr>
            </w:pPr>
            <w:r w:rsidRPr="00E07F49">
              <w:rPr>
                <w:rFonts w:ascii="Tahoma" w:hAnsi="Tahoma" w:cs="Tahoma"/>
                <w:iCs/>
                <w:color w:val="1F497D" w:themeColor="text2"/>
                <w:sz w:val="18"/>
                <w:szCs w:val="18"/>
              </w:rPr>
              <w:t>NB/OHSAS 18001: Sistemas de Gestión de la Seguridad y la Salud Ocupacional.</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23949C" w14:textId="77777777" w:rsidR="007429D1" w:rsidRPr="00E07F49" w:rsidRDefault="007429D1" w:rsidP="00594FBE">
            <w:pPr>
              <w:jc w:val="center"/>
              <w:rPr>
                <w:b/>
                <w:color w:val="1F497D" w:themeColor="text2"/>
                <w:sz w:val="18"/>
                <w:szCs w:val="18"/>
              </w:rPr>
            </w:pPr>
            <w:r w:rsidRPr="00E07F49">
              <w:rPr>
                <w:b/>
                <w:color w:val="1F497D" w:themeColor="text2"/>
                <w:sz w:val="18"/>
                <w:szCs w:val="18"/>
              </w:rPr>
              <w:fldChar w:fldCharType="begin">
                <w:ffData>
                  <w:name w:val="Casilla1"/>
                  <w:enabled/>
                  <w:calcOnExit w:val="0"/>
                  <w:checkBox>
                    <w:sizeAuto/>
                    <w:default w:val="1"/>
                  </w:checkBox>
                </w:ffData>
              </w:fldChar>
            </w:r>
            <w:r w:rsidRPr="00E07F49">
              <w:rPr>
                <w:b/>
                <w:color w:val="1F497D" w:themeColor="text2"/>
                <w:sz w:val="18"/>
                <w:szCs w:val="18"/>
              </w:rPr>
              <w:instrText xml:space="preserve"> FORMCHECKBOX </w:instrText>
            </w:r>
            <w:r w:rsidR="008E1D7F">
              <w:rPr>
                <w:b/>
                <w:color w:val="1F497D" w:themeColor="text2"/>
                <w:sz w:val="18"/>
                <w:szCs w:val="18"/>
              </w:rPr>
            </w:r>
            <w:r w:rsidR="008E1D7F">
              <w:rPr>
                <w:b/>
                <w:color w:val="1F497D" w:themeColor="text2"/>
                <w:sz w:val="18"/>
                <w:szCs w:val="18"/>
              </w:rPr>
              <w:fldChar w:fldCharType="separate"/>
            </w:r>
            <w:r w:rsidRPr="00E07F49">
              <w:rPr>
                <w:b/>
                <w:color w:val="1F497D" w:themeColor="text2"/>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091583" w14:textId="77777777" w:rsidR="007429D1" w:rsidRPr="00E07F49" w:rsidRDefault="007429D1" w:rsidP="00594FBE">
            <w:pPr>
              <w:jc w:val="center"/>
              <w:rPr>
                <w:rFonts w:ascii="Tahoma" w:hAnsi="Tahoma" w:cs="Tahoma"/>
                <w:color w:val="1F497D" w:themeColor="text2"/>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8B3D1A" w14:textId="77777777" w:rsidR="007429D1" w:rsidRPr="00E07F49" w:rsidRDefault="007429D1" w:rsidP="00594FBE">
            <w:pPr>
              <w:jc w:val="center"/>
              <w:rPr>
                <w:rFonts w:ascii="Tahoma" w:hAnsi="Tahoma" w:cs="Tahoma"/>
                <w:color w:val="1F497D" w:themeColor="text2"/>
                <w:sz w:val="22"/>
                <w:lang w:val="es-ES_tradnl"/>
              </w:rPr>
            </w:pPr>
          </w:p>
        </w:tc>
      </w:tr>
      <w:tr w:rsidR="007429D1" w:rsidRPr="00E07F49" w14:paraId="3D22CA14" w14:textId="77777777" w:rsidTr="00594FBE">
        <w:trPr>
          <w:trHeight w:val="6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0C4D71" w14:textId="77777777" w:rsidR="007429D1" w:rsidRPr="00E07F49" w:rsidRDefault="007429D1" w:rsidP="00594FBE">
            <w:pPr>
              <w:jc w:val="center"/>
              <w:rPr>
                <w:rFonts w:ascii="Tahoma" w:hAnsi="Tahoma" w:cs="Tahoma"/>
                <w:color w:val="1F497D" w:themeColor="text2"/>
                <w:lang w:eastAsia="es-BO"/>
              </w:rPr>
            </w:pPr>
            <w:r w:rsidRPr="00E07F49">
              <w:rPr>
                <w:rFonts w:ascii="Tahoma" w:hAnsi="Tahoma" w:cs="Tahoma"/>
                <w:color w:val="1F497D" w:themeColor="text2"/>
                <w:lang w:eastAsia="es-BO"/>
              </w:rPr>
              <w:t>G3</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03BC32" w14:textId="77777777" w:rsidR="007429D1" w:rsidRDefault="007429D1" w:rsidP="00594FBE">
            <w:pPr>
              <w:pStyle w:val="Prrafodelista"/>
              <w:autoSpaceDE w:val="0"/>
              <w:autoSpaceDN w:val="0"/>
              <w:adjustRightInd w:val="0"/>
              <w:spacing w:line="276" w:lineRule="auto"/>
              <w:ind w:left="0"/>
              <w:rPr>
                <w:rFonts w:ascii="Tahoma" w:hAnsi="Tahoma" w:cs="Tahoma"/>
                <w:b/>
                <w:bCs/>
                <w:color w:val="1F497D" w:themeColor="text2"/>
                <w:sz w:val="18"/>
                <w:szCs w:val="18"/>
              </w:rPr>
            </w:pPr>
          </w:p>
          <w:p w14:paraId="2D21AD33" w14:textId="77777777" w:rsidR="007429D1" w:rsidRPr="00E07F49" w:rsidRDefault="007429D1" w:rsidP="00594FBE">
            <w:pPr>
              <w:pStyle w:val="Prrafodelista"/>
              <w:autoSpaceDE w:val="0"/>
              <w:autoSpaceDN w:val="0"/>
              <w:adjustRightInd w:val="0"/>
              <w:spacing w:line="276" w:lineRule="auto"/>
              <w:ind w:left="0"/>
              <w:rPr>
                <w:rFonts w:ascii="Tahoma" w:hAnsi="Tahoma" w:cs="Tahoma"/>
                <w:b/>
                <w:bCs/>
                <w:color w:val="1F497D" w:themeColor="text2"/>
                <w:sz w:val="18"/>
                <w:szCs w:val="18"/>
              </w:rPr>
            </w:pPr>
            <w:r w:rsidRPr="00E07F49">
              <w:rPr>
                <w:rFonts w:ascii="Tahoma" w:hAnsi="Tahoma" w:cs="Tahoma"/>
                <w:b/>
                <w:bCs/>
                <w:color w:val="1F497D" w:themeColor="text2"/>
                <w:sz w:val="18"/>
                <w:szCs w:val="18"/>
              </w:rPr>
              <w:t>CARACTERÍSTICAS GENERALES.</w:t>
            </w:r>
          </w:p>
          <w:p w14:paraId="7FFE55A4"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Apto para operación en la intemperie.</w:t>
            </w:r>
          </w:p>
          <w:p w14:paraId="5B2865CB"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Cantidad: </w:t>
            </w:r>
            <w:r>
              <w:rPr>
                <w:rFonts w:ascii="Tahoma" w:hAnsi="Tahoma" w:cs="Tahoma"/>
                <w:bCs/>
                <w:color w:val="1F497D" w:themeColor="text2"/>
                <w:sz w:val="18"/>
                <w:szCs w:val="18"/>
                <w:lang w:eastAsia="es-BO"/>
              </w:rPr>
              <w:t>3 (trifásico)</w:t>
            </w:r>
          </w:p>
          <w:p w14:paraId="37D60845" w14:textId="60CBF9A7" w:rsidR="007429D1"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Capacidad Total: </w:t>
            </w:r>
            <w:r>
              <w:rPr>
                <w:rFonts w:ascii="Tahoma" w:hAnsi="Tahoma" w:cs="Tahoma"/>
                <w:bCs/>
                <w:color w:val="1F497D" w:themeColor="text2"/>
                <w:sz w:val="18"/>
                <w:szCs w:val="18"/>
                <w:lang w:eastAsia="es-BO"/>
              </w:rPr>
              <w:t>35</w:t>
            </w:r>
            <w:r w:rsidRPr="00E07F49">
              <w:rPr>
                <w:rFonts w:ascii="Tahoma" w:hAnsi="Tahoma" w:cs="Tahoma"/>
                <w:bCs/>
                <w:color w:val="1F497D" w:themeColor="text2"/>
                <w:sz w:val="18"/>
                <w:szCs w:val="18"/>
                <w:lang w:eastAsia="es-BO"/>
              </w:rPr>
              <w:t xml:space="preserve"> KBTU.</w:t>
            </w:r>
          </w:p>
          <w:p w14:paraId="0C356EE9" w14:textId="6861FA9E" w:rsidR="008174C0" w:rsidRPr="008174C0" w:rsidRDefault="008174C0" w:rsidP="008174C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Tensión de operación: Trifásico </w:t>
            </w:r>
            <w:r>
              <w:rPr>
                <w:rFonts w:ascii="Tahoma" w:hAnsi="Tahoma" w:cs="Tahoma"/>
                <w:bCs/>
                <w:color w:val="1F497D" w:themeColor="text2"/>
                <w:sz w:val="18"/>
                <w:szCs w:val="18"/>
                <w:lang w:eastAsia="es-BO"/>
              </w:rPr>
              <w:t>22</w:t>
            </w:r>
            <w:r w:rsidRPr="00E07F49">
              <w:rPr>
                <w:rFonts w:ascii="Tahoma" w:hAnsi="Tahoma" w:cs="Tahoma"/>
                <w:bCs/>
                <w:color w:val="1F497D" w:themeColor="text2"/>
                <w:sz w:val="18"/>
                <w:szCs w:val="18"/>
                <w:lang w:eastAsia="es-BO"/>
              </w:rPr>
              <w:t>0VAC</w:t>
            </w:r>
            <w:r>
              <w:rPr>
                <w:rFonts w:ascii="Tahoma" w:hAnsi="Tahoma" w:cs="Tahoma"/>
                <w:bCs/>
                <w:color w:val="1F497D" w:themeColor="text2"/>
                <w:sz w:val="18"/>
                <w:szCs w:val="18"/>
                <w:lang w:eastAsia="es-BO"/>
              </w:rPr>
              <w:t xml:space="preserve">-380 VAC </w:t>
            </w:r>
            <w:r w:rsidRPr="00E07F49">
              <w:rPr>
                <w:rFonts w:ascii="Tahoma" w:hAnsi="Tahoma" w:cs="Tahoma"/>
                <w:bCs/>
                <w:color w:val="1F497D" w:themeColor="text2"/>
                <w:sz w:val="18"/>
                <w:szCs w:val="18"/>
                <w:lang w:eastAsia="es-BO"/>
              </w:rPr>
              <w:t>/50Hz+N+PE.</w:t>
            </w:r>
          </w:p>
          <w:p w14:paraId="29080BA5"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Cantidad: </w:t>
            </w:r>
            <w:r>
              <w:rPr>
                <w:rFonts w:ascii="Tahoma" w:hAnsi="Tahoma" w:cs="Tahoma"/>
                <w:bCs/>
                <w:color w:val="1F497D" w:themeColor="text2"/>
                <w:sz w:val="18"/>
                <w:szCs w:val="18"/>
                <w:lang w:eastAsia="es-BO"/>
              </w:rPr>
              <w:t>8 (monofásico)</w:t>
            </w:r>
          </w:p>
          <w:p w14:paraId="34B384D8" w14:textId="3C86493D" w:rsidR="007429D1"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Capacidad Total: </w:t>
            </w:r>
            <w:r>
              <w:rPr>
                <w:rFonts w:ascii="Tahoma" w:hAnsi="Tahoma" w:cs="Tahoma"/>
                <w:bCs/>
                <w:color w:val="1F497D" w:themeColor="text2"/>
                <w:sz w:val="18"/>
                <w:szCs w:val="18"/>
                <w:lang w:eastAsia="es-BO"/>
              </w:rPr>
              <w:t>30</w:t>
            </w:r>
            <w:r w:rsidRPr="00E07F49">
              <w:rPr>
                <w:rFonts w:ascii="Tahoma" w:hAnsi="Tahoma" w:cs="Tahoma"/>
                <w:bCs/>
                <w:color w:val="1F497D" w:themeColor="text2"/>
                <w:sz w:val="18"/>
                <w:szCs w:val="18"/>
                <w:lang w:eastAsia="es-BO"/>
              </w:rPr>
              <w:t xml:space="preserve"> KBTU.</w:t>
            </w:r>
          </w:p>
          <w:p w14:paraId="06B4870D" w14:textId="23960667" w:rsidR="008174C0" w:rsidRPr="008174C0" w:rsidRDefault="008174C0" w:rsidP="008174C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Tensión de operación: </w:t>
            </w:r>
            <w:r>
              <w:rPr>
                <w:rFonts w:ascii="Tahoma" w:hAnsi="Tahoma" w:cs="Tahoma"/>
                <w:bCs/>
                <w:color w:val="1F497D" w:themeColor="text2"/>
                <w:sz w:val="18"/>
                <w:szCs w:val="18"/>
                <w:lang w:eastAsia="es-BO"/>
              </w:rPr>
              <w:t>Monofásico</w:t>
            </w:r>
            <w:r w:rsidRPr="00E07F49">
              <w:rPr>
                <w:rFonts w:ascii="Tahoma" w:hAnsi="Tahoma" w:cs="Tahoma"/>
                <w:bCs/>
                <w:color w:val="1F497D" w:themeColor="text2"/>
                <w:sz w:val="18"/>
                <w:szCs w:val="18"/>
                <w:lang w:eastAsia="es-BO"/>
              </w:rPr>
              <w:t xml:space="preserve"> </w:t>
            </w:r>
            <w:r>
              <w:rPr>
                <w:rFonts w:ascii="Tahoma" w:hAnsi="Tahoma" w:cs="Tahoma"/>
                <w:bCs/>
                <w:color w:val="1F497D" w:themeColor="text2"/>
                <w:sz w:val="18"/>
                <w:szCs w:val="18"/>
                <w:lang w:eastAsia="es-BO"/>
              </w:rPr>
              <w:t>22</w:t>
            </w:r>
            <w:r w:rsidRPr="00E07F49">
              <w:rPr>
                <w:rFonts w:ascii="Tahoma" w:hAnsi="Tahoma" w:cs="Tahoma"/>
                <w:bCs/>
                <w:color w:val="1F497D" w:themeColor="text2"/>
                <w:sz w:val="18"/>
                <w:szCs w:val="18"/>
                <w:lang w:eastAsia="es-BO"/>
              </w:rPr>
              <w:t>0VAC</w:t>
            </w:r>
            <w:r>
              <w:rPr>
                <w:rFonts w:ascii="Tahoma" w:hAnsi="Tahoma" w:cs="Tahoma"/>
                <w:bCs/>
                <w:color w:val="1F497D" w:themeColor="text2"/>
                <w:sz w:val="18"/>
                <w:szCs w:val="18"/>
                <w:lang w:eastAsia="es-BO"/>
              </w:rPr>
              <w:t xml:space="preserve"> </w:t>
            </w:r>
            <w:r w:rsidRPr="00E07F49">
              <w:rPr>
                <w:rFonts w:ascii="Tahoma" w:hAnsi="Tahoma" w:cs="Tahoma"/>
                <w:bCs/>
                <w:color w:val="1F497D" w:themeColor="text2"/>
                <w:sz w:val="18"/>
                <w:szCs w:val="18"/>
                <w:lang w:eastAsia="es-BO"/>
              </w:rPr>
              <w:t>/50Hz+N+PE.</w:t>
            </w:r>
          </w:p>
          <w:p w14:paraId="65FC2C61" w14:textId="77777777" w:rsidR="007429D1"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Tipo: Precisión </w:t>
            </w:r>
          </w:p>
          <w:p w14:paraId="163F843F" w14:textId="77777777" w:rsidR="007429D1"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Sistema de arranque suave para compresor.</w:t>
            </w:r>
          </w:p>
          <w:p w14:paraId="1DC113CB"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Descarga: Frontal inferior.</w:t>
            </w:r>
          </w:p>
          <w:p w14:paraId="7D50E1CE" w14:textId="69376000" w:rsidR="008A41BB" w:rsidRPr="008174C0" w:rsidRDefault="007429D1" w:rsidP="008174C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Tensión de operación: Trifásico </w:t>
            </w:r>
            <w:r>
              <w:rPr>
                <w:rFonts w:ascii="Tahoma" w:hAnsi="Tahoma" w:cs="Tahoma"/>
                <w:bCs/>
                <w:color w:val="1F497D" w:themeColor="text2"/>
                <w:sz w:val="18"/>
                <w:szCs w:val="18"/>
                <w:lang w:eastAsia="es-BO"/>
              </w:rPr>
              <w:t>22</w:t>
            </w:r>
            <w:r w:rsidRPr="00E07F49">
              <w:rPr>
                <w:rFonts w:ascii="Tahoma" w:hAnsi="Tahoma" w:cs="Tahoma"/>
                <w:bCs/>
                <w:color w:val="1F497D" w:themeColor="text2"/>
                <w:sz w:val="18"/>
                <w:szCs w:val="18"/>
                <w:lang w:eastAsia="es-BO"/>
              </w:rPr>
              <w:t>0VAC</w:t>
            </w:r>
            <w:r>
              <w:rPr>
                <w:rFonts w:ascii="Tahoma" w:hAnsi="Tahoma" w:cs="Tahoma"/>
                <w:bCs/>
                <w:color w:val="1F497D" w:themeColor="text2"/>
                <w:sz w:val="18"/>
                <w:szCs w:val="18"/>
                <w:lang w:eastAsia="es-BO"/>
              </w:rPr>
              <w:t xml:space="preserve">-380 VAC </w:t>
            </w:r>
            <w:r w:rsidRPr="00E07F49">
              <w:rPr>
                <w:rFonts w:ascii="Tahoma" w:hAnsi="Tahoma" w:cs="Tahoma"/>
                <w:bCs/>
                <w:color w:val="1F497D" w:themeColor="text2"/>
                <w:sz w:val="18"/>
                <w:szCs w:val="18"/>
                <w:lang w:eastAsia="es-BO"/>
              </w:rPr>
              <w:t>/50Hz+N+PE</w:t>
            </w:r>
          </w:p>
          <w:p w14:paraId="79091B8F"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Rangos de temperatura de opera</w:t>
            </w:r>
            <w:r>
              <w:rPr>
                <w:rFonts w:ascii="Tahoma" w:hAnsi="Tahoma" w:cs="Tahoma"/>
                <w:bCs/>
                <w:color w:val="1F497D" w:themeColor="text2"/>
                <w:sz w:val="18"/>
                <w:szCs w:val="18"/>
                <w:lang w:eastAsia="es-BO"/>
              </w:rPr>
              <w:t>ción: Regulación de 18°C a 25°C.</w:t>
            </w:r>
          </w:p>
          <w:p w14:paraId="6D73410C"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Compresor: Tipo SCROLL.</w:t>
            </w:r>
          </w:p>
          <w:p w14:paraId="79934C30"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Refrigerante: R410A o R407 ecológico. </w:t>
            </w:r>
          </w:p>
          <w:p w14:paraId="22DEBDC2"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Nivel de ruido: menor o igual a  70 dB a 1m de distancia.</w:t>
            </w:r>
          </w:p>
          <w:p w14:paraId="562279BE"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Presostato: de alta y baja presión.</w:t>
            </w:r>
          </w:p>
          <w:p w14:paraId="03A545B2"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Funcionamiento: Altura de operación de 0 a 1000 m.s.n.m.</w:t>
            </w:r>
          </w:p>
          <w:p w14:paraId="766F5EB4"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Régimen de operación: Servicio continuo.</w:t>
            </w:r>
          </w:p>
          <w:p w14:paraId="29912391"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A35912">
              <w:rPr>
                <w:rFonts w:ascii="Tahoma" w:hAnsi="Tahoma" w:cs="Tahoma"/>
                <w:bCs/>
                <w:color w:val="1F497E"/>
                <w:sz w:val="18"/>
                <w:szCs w:val="18"/>
              </w:rPr>
              <w:t xml:space="preserve">Protección </w:t>
            </w:r>
            <w:r>
              <w:rPr>
                <w:rFonts w:ascii="Tahoma" w:hAnsi="Tahoma" w:cs="Tahoma"/>
                <w:bCs/>
                <w:color w:val="1F497E"/>
                <w:sz w:val="18"/>
                <w:szCs w:val="18"/>
              </w:rPr>
              <w:t xml:space="preserve">contra </w:t>
            </w:r>
            <w:r w:rsidRPr="00A35912">
              <w:rPr>
                <w:rFonts w:ascii="Tahoma" w:hAnsi="Tahoma" w:cs="Tahoma"/>
                <w:bCs/>
                <w:color w:val="1F497E"/>
                <w:sz w:val="18"/>
                <w:szCs w:val="18"/>
              </w:rPr>
              <w:t>trans</w:t>
            </w:r>
            <w:r>
              <w:rPr>
                <w:rFonts w:ascii="Tahoma" w:hAnsi="Tahoma" w:cs="Tahoma"/>
                <w:bCs/>
                <w:color w:val="1F497E"/>
                <w:sz w:val="18"/>
                <w:szCs w:val="18"/>
              </w:rPr>
              <w:t>iente</w:t>
            </w:r>
            <w:r w:rsidRPr="00A35912">
              <w:rPr>
                <w:rFonts w:ascii="Tahoma" w:hAnsi="Tahoma" w:cs="Tahoma"/>
                <w:bCs/>
                <w:color w:val="1F497E"/>
                <w:sz w:val="18"/>
                <w:szCs w:val="18"/>
              </w:rPr>
              <w:t xml:space="preserve"> </w:t>
            </w:r>
            <w:r w:rsidRPr="00E07F49">
              <w:rPr>
                <w:rFonts w:ascii="Tahoma" w:hAnsi="Tahoma" w:cs="Tahoma"/>
                <w:bCs/>
                <w:color w:val="1F497D" w:themeColor="text2"/>
                <w:sz w:val="18"/>
                <w:szCs w:val="18"/>
                <w:lang w:eastAsia="es-BO"/>
              </w:rPr>
              <w:t>de s</w:t>
            </w:r>
            <w:r>
              <w:rPr>
                <w:rFonts w:ascii="Tahoma" w:hAnsi="Tahoma" w:cs="Tahoma"/>
                <w:bCs/>
                <w:color w:val="1F497D" w:themeColor="text2"/>
                <w:sz w:val="18"/>
                <w:szCs w:val="18"/>
                <w:lang w:eastAsia="es-BO"/>
              </w:rPr>
              <w:t>egundo nivel de acuerdo a IEC 61</w:t>
            </w:r>
            <w:r w:rsidRPr="00E07F49">
              <w:rPr>
                <w:rFonts w:ascii="Tahoma" w:hAnsi="Tahoma" w:cs="Tahoma"/>
                <w:bCs/>
                <w:color w:val="1F497D" w:themeColor="text2"/>
                <w:sz w:val="18"/>
                <w:szCs w:val="18"/>
                <w:lang w:eastAsia="es-BO"/>
              </w:rPr>
              <w:t>643.</w:t>
            </w:r>
          </w:p>
          <w:p w14:paraId="400E3509" w14:textId="0800C7D7" w:rsidR="007429D1"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 xml:space="preserve">Configuración de operación de acuerdo a la demanda de temperatura, </w:t>
            </w:r>
            <w:r>
              <w:rPr>
                <w:rFonts w:ascii="Tahoma" w:hAnsi="Tahoma" w:cs="Tahoma"/>
                <w:color w:val="1F497D" w:themeColor="text2"/>
                <w:sz w:val="18"/>
                <w:szCs w:val="18"/>
                <w:lang w:val="es-BO"/>
              </w:rPr>
              <w:t>control automático para operación alternada y temporizada entre dos equipos, manteniendo uno en stand by.</w:t>
            </w:r>
            <w:ins w:id="6" w:author="Benjamin Nelson Mamani Laruta" w:date="2017-05-12T17:21:00Z">
              <w:r w:rsidR="00F9271B">
                <w:rPr>
                  <w:rFonts w:ascii="Tahoma" w:hAnsi="Tahoma" w:cs="Tahoma"/>
                  <w:color w:val="1F497D" w:themeColor="text2"/>
                  <w:sz w:val="18"/>
                  <w:szCs w:val="18"/>
                  <w:lang w:val="es-BO"/>
                </w:rPr>
                <w:t xml:space="preserve"> </w:t>
              </w:r>
            </w:ins>
          </w:p>
          <w:p w14:paraId="7C157F6B" w14:textId="77777777" w:rsidR="007429D1" w:rsidRPr="00E07F49" w:rsidRDefault="007429D1" w:rsidP="00594FBE">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Indicar marca, modelo y procedencia.</w:t>
            </w:r>
          </w:p>
          <w:p w14:paraId="5FC63450" w14:textId="77777777" w:rsidR="007429D1" w:rsidRPr="00E07F49" w:rsidRDefault="007429D1" w:rsidP="00594FBE">
            <w:pPr>
              <w:numPr>
                <w:ilvl w:val="0"/>
                <w:numId w:val="36"/>
              </w:numPr>
              <w:tabs>
                <w:tab w:val="left" w:pos="498"/>
              </w:tabs>
              <w:ind w:left="497" w:hanging="283"/>
              <w:jc w:val="both"/>
              <w:rPr>
                <w:rFonts w:ascii="Tahoma" w:hAnsi="Tahoma" w:cs="Tahoma"/>
                <w:iCs/>
                <w:color w:val="1F497D" w:themeColor="text2"/>
                <w:sz w:val="18"/>
                <w:szCs w:val="18"/>
              </w:rPr>
            </w:pPr>
            <w:r w:rsidRPr="00E07F49">
              <w:rPr>
                <w:rFonts w:ascii="Tahoma" w:hAnsi="Tahoma" w:cs="Tahoma"/>
                <w:iCs/>
                <w:color w:val="1F497D" w:themeColor="text2"/>
                <w:sz w:val="18"/>
                <w:szCs w:val="18"/>
              </w:rPr>
              <w:t>Certificado actualizado con vigencia al 201</w:t>
            </w:r>
            <w:r>
              <w:rPr>
                <w:rFonts w:ascii="Tahoma" w:hAnsi="Tahoma" w:cs="Tahoma"/>
                <w:iCs/>
                <w:color w:val="1F497D" w:themeColor="text2"/>
                <w:sz w:val="18"/>
                <w:szCs w:val="18"/>
              </w:rPr>
              <w:t>8</w:t>
            </w:r>
            <w:r w:rsidRPr="00E07F49">
              <w:rPr>
                <w:rFonts w:ascii="Tahoma" w:hAnsi="Tahoma" w:cs="Tahoma"/>
                <w:iCs/>
                <w:color w:val="1F497D" w:themeColor="text2"/>
                <w:sz w:val="18"/>
                <w:szCs w:val="18"/>
              </w:rPr>
              <w:t xml:space="preserve"> de representación y soporte técnico en Bolivia otorgado por el fabricante.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D1D86C" w14:textId="77777777" w:rsidR="007429D1" w:rsidRPr="00E07F49" w:rsidRDefault="007429D1" w:rsidP="00594FBE">
            <w:pPr>
              <w:jc w:val="center"/>
              <w:rPr>
                <w:b/>
                <w:color w:val="1F497D" w:themeColor="text2"/>
                <w:sz w:val="18"/>
                <w:szCs w:val="18"/>
              </w:rPr>
            </w:pPr>
            <w:r w:rsidRPr="00E07F49">
              <w:rPr>
                <w:b/>
                <w:color w:val="1F497D" w:themeColor="text2"/>
                <w:sz w:val="18"/>
                <w:szCs w:val="18"/>
              </w:rPr>
              <w:fldChar w:fldCharType="begin">
                <w:ffData>
                  <w:name w:val="Casilla1"/>
                  <w:enabled/>
                  <w:calcOnExit w:val="0"/>
                  <w:checkBox>
                    <w:sizeAuto/>
                    <w:default w:val="1"/>
                  </w:checkBox>
                </w:ffData>
              </w:fldChar>
            </w:r>
            <w:r w:rsidRPr="00E07F49">
              <w:rPr>
                <w:b/>
                <w:color w:val="1F497D" w:themeColor="text2"/>
                <w:sz w:val="18"/>
                <w:szCs w:val="18"/>
              </w:rPr>
              <w:instrText xml:space="preserve"> FORMCHECKBOX </w:instrText>
            </w:r>
            <w:r w:rsidR="008E1D7F">
              <w:rPr>
                <w:b/>
                <w:color w:val="1F497D" w:themeColor="text2"/>
                <w:sz w:val="18"/>
                <w:szCs w:val="18"/>
              </w:rPr>
            </w:r>
            <w:r w:rsidR="008E1D7F">
              <w:rPr>
                <w:b/>
                <w:color w:val="1F497D" w:themeColor="text2"/>
                <w:sz w:val="18"/>
                <w:szCs w:val="18"/>
              </w:rPr>
              <w:fldChar w:fldCharType="separate"/>
            </w:r>
            <w:r w:rsidRPr="00E07F49">
              <w:rPr>
                <w:b/>
                <w:color w:val="1F497D" w:themeColor="text2"/>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688EA2" w14:textId="77777777" w:rsidR="007429D1" w:rsidRPr="00E07F49" w:rsidRDefault="007429D1" w:rsidP="00594FBE">
            <w:pPr>
              <w:jc w:val="center"/>
              <w:rPr>
                <w:color w:val="1F497D" w:themeColor="text2"/>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34D02B" w14:textId="77777777" w:rsidR="007429D1" w:rsidRPr="00E07F49" w:rsidRDefault="007429D1" w:rsidP="00594FBE">
            <w:pPr>
              <w:jc w:val="center"/>
              <w:rPr>
                <w:color w:val="1F497D" w:themeColor="text2"/>
              </w:rPr>
            </w:pPr>
          </w:p>
        </w:tc>
      </w:tr>
    </w:tbl>
    <w:p w14:paraId="2D7303E4"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p w14:paraId="306905F0" w14:textId="77777777" w:rsidR="007429D1" w:rsidRDefault="007429D1" w:rsidP="007429D1">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ACCESORIOS DE INSTALACIÓN.</w:t>
      </w:r>
    </w:p>
    <w:p w14:paraId="4815A64C" w14:textId="77777777" w:rsidR="007429D1" w:rsidRPr="00A10215" w:rsidRDefault="007429D1" w:rsidP="007429D1">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
        <w:gridCol w:w="5216"/>
        <w:gridCol w:w="1070"/>
        <w:gridCol w:w="803"/>
        <w:gridCol w:w="1472"/>
        <w:gridCol w:w="14"/>
      </w:tblGrid>
      <w:tr w:rsidR="007429D1" w:rsidRPr="009C2DE5" w14:paraId="40F1B94C" w14:textId="77777777" w:rsidTr="00594FBE">
        <w:trPr>
          <w:gridAfter w:val="1"/>
          <w:wAfter w:w="8" w:type="pct"/>
          <w:trHeight w:val="277"/>
          <w:tblHeader/>
        </w:trPr>
        <w:tc>
          <w:tcPr>
            <w:tcW w:w="3725"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19990D9"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7"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B568322"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9C2DE5" w14:paraId="48E8B107" w14:textId="77777777" w:rsidTr="00594FBE">
        <w:trPr>
          <w:gridAfter w:val="1"/>
          <w:wAfter w:w="8" w:type="pct"/>
          <w:trHeight w:val="281"/>
          <w:tblHeader/>
        </w:trPr>
        <w:tc>
          <w:tcPr>
            <w:tcW w:w="3129"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45E6710"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p>
        </w:tc>
        <w:tc>
          <w:tcPr>
            <w:tcW w:w="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4A48B1C" w14:textId="77777777" w:rsidR="007429D1" w:rsidRPr="00F97E82" w:rsidRDefault="007429D1" w:rsidP="00594FBE">
            <w:pPr>
              <w:jc w:val="center"/>
              <w:rPr>
                <w:rFonts w:ascii="Tahoma" w:hAnsi="Tahoma" w:cs="Tahoma"/>
                <w:b/>
                <w:bCs/>
                <w:color w:val="FFFFFF" w:themeColor="background1"/>
                <w:sz w:val="12"/>
                <w:szCs w:val="12"/>
                <w:lang w:eastAsia="es-BO"/>
              </w:rPr>
            </w:pPr>
            <w:r w:rsidRPr="00D37D30">
              <w:rPr>
                <w:rFonts w:ascii="Tahoma" w:hAnsi="Tahoma" w:cs="Tahoma"/>
                <w:b/>
                <w:bCs/>
                <w:color w:val="FFFFFF" w:themeColor="background1"/>
                <w:sz w:val="12"/>
                <w:szCs w:val="12"/>
                <w:lang w:val="es-BO" w:eastAsia="es-BO"/>
              </w:rPr>
              <w:t>CONDICIÓN</w:t>
            </w:r>
          </w:p>
        </w:tc>
        <w:tc>
          <w:tcPr>
            <w:tcW w:w="1267"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77970C9"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9C2DE5" w14:paraId="45E01691" w14:textId="77777777" w:rsidTr="00594FBE">
        <w:trPr>
          <w:trHeight w:val="347"/>
          <w:tblHeader/>
        </w:trPr>
        <w:tc>
          <w:tcPr>
            <w:tcW w:w="22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1DC2380"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0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4AA3B2"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6"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B768DFF" w14:textId="77777777" w:rsidR="007429D1" w:rsidRPr="00F97E82" w:rsidRDefault="007429D1" w:rsidP="00594FBE">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MANDATORIO</w:t>
            </w:r>
          </w:p>
        </w:tc>
        <w:tc>
          <w:tcPr>
            <w:tcW w:w="44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E326187" w14:textId="77777777" w:rsidR="007429D1" w:rsidRPr="00F97E82" w:rsidRDefault="007429D1" w:rsidP="00594FBE">
            <w:pPr>
              <w:jc w:val="center"/>
              <w:rPr>
                <w:rFonts w:ascii="Tahoma" w:hAnsi="Tahoma" w:cs="Tahoma"/>
                <w:b/>
                <w:bCs/>
                <w:color w:val="FFFFFF" w:themeColor="background1"/>
                <w:sz w:val="12"/>
                <w:szCs w:val="12"/>
                <w:lang w:val="en-GB" w:eastAsia="es-BO"/>
              </w:rPr>
            </w:pPr>
            <w:r w:rsidRPr="00F97E82">
              <w:rPr>
                <w:rFonts w:ascii="Tahoma" w:hAnsi="Tahoma" w:cs="Tahoma"/>
                <w:b/>
                <w:bCs/>
                <w:color w:val="FFFFFF" w:themeColor="background1"/>
                <w:sz w:val="12"/>
                <w:szCs w:val="12"/>
                <w:lang w:val="en-GB" w:eastAsia="es-BO"/>
              </w:rPr>
              <w:t>Cumple / No cumple</w:t>
            </w:r>
          </w:p>
        </w:tc>
        <w:tc>
          <w:tcPr>
            <w:tcW w:w="828" w:type="pct"/>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DD4557B" w14:textId="77777777" w:rsidR="007429D1" w:rsidRPr="00F97E82" w:rsidRDefault="007429D1" w:rsidP="00594FBE">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DOCUMENTO, PÁGINA, REFERENCIA</w:t>
            </w:r>
          </w:p>
        </w:tc>
      </w:tr>
      <w:tr w:rsidR="007429D1" w:rsidRPr="009C2DE5" w14:paraId="4CA609DA" w14:textId="77777777" w:rsidTr="00594FBE">
        <w:trPr>
          <w:trHeight w:val="61"/>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CE8C12" w14:textId="77777777" w:rsidR="007429D1" w:rsidRPr="00C13553" w:rsidRDefault="007429D1" w:rsidP="00594FBE">
            <w:pPr>
              <w:jc w:val="center"/>
              <w:rPr>
                <w:rFonts w:ascii="Tahoma" w:hAnsi="Tahoma" w:cs="Tahoma"/>
                <w:color w:val="004990"/>
                <w:lang w:eastAsia="es-BO"/>
              </w:rPr>
            </w:pPr>
            <w:r>
              <w:rPr>
                <w:rFonts w:ascii="Tahoma" w:hAnsi="Tahoma" w:cs="Tahoma"/>
                <w:color w:val="004990"/>
                <w:lang w:eastAsia="es-BO"/>
              </w:rPr>
              <w:t>G</w:t>
            </w:r>
            <w:r w:rsidRPr="00C13553">
              <w:rPr>
                <w:rFonts w:ascii="Tahoma" w:hAnsi="Tahoma" w:cs="Tahoma"/>
                <w:color w:val="004990"/>
                <w:lang w:eastAsia="es-BO"/>
              </w:rPr>
              <w:t>4</w:t>
            </w:r>
          </w:p>
        </w:tc>
        <w:tc>
          <w:tcPr>
            <w:tcW w:w="290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E06EBF" w14:textId="77777777" w:rsidR="007429D1" w:rsidRDefault="007429D1" w:rsidP="00594FBE">
            <w:pPr>
              <w:jc w:val="both"/>
              <w:rPr>
                <w:rFonts w:ascii="Tahoma" w:hAnsi="Tahoma" w:cs="Tahoma"/>
                <w:color w:val="1F497E"/>
                <w:sz w:val="18"/>
                <w:szCs w:val="18"/>
              </w:rPr>
            </w:pPr>
            <w:r w:rsidRPr="008C0BAC">
              <w:rPr>
                <w:rFonts w:ascii="Tahoma" w:hAnsi="Tahoma" w:cs="Tahoma"/>
                <w:color w:val="1F497E"/>
                <w:sz w:val="18"/>
                <w:szCs w:val="18"/>
              </w:rPr>
              <w:t>Para cables:</w:t>
            </w:r>
            <w:r>
              <w:rPr>
                <w:rFonts w:ascii="Tahoma" w:hAnsi="Tahoma" w:cs="Tahoma"/>
                <w:color w:val="1F497E"/>
                <w:sz w:val="18"/>
                <w:szCs w:val="18"/>
              </w:rPr>
              <w:t xml:space="preserve"> cumplimiento de las</w:t>
            </w:r>
            <w:r w:rsidRPr="008C0BAC">
              <w:rPr>
                <w:rFonts w:ascii="Tahoma" w:hAnsi="Tahoma" w:cs="Tahoma"/>
                <w:color w:val="1F497E"/>
                <w:sz w:val="18"/>
                <w:szCs w:val="18"/>
              </w:rPr>
              <w:t xml:space="preserve"> Norma</w:t>
            </w:r>
            <w:r>
              <w:rPr>
                <w:rFonts w:ascii="Tahoma" w:hAnsi="Tahoma" w:cs="Tahoma"/>
                <w:color w:val="1F497E"/>
                <w:sz w:val="18"/>
                <w:szCs w:val="18"/>
              </w:rPr>
              <w:t>s</w:t>
            </w:r>
            <w:r w:rsidRPr="008C0BAC">
              <w:rPr>
                <w:rFonts w:ascii="Tahoma" w:hAnsi="Tahoma" w:cs="Tahoma"/>
                <w:color w:val="1F497E"/>
                <w:sz w:val="18"/>
                <w:szCs w:val="18"/>
              </w:rPr>
              <w:t xml:space="preserve"> NBR 247, IEC 60228, 60227, 60332 u otras </w:t>
            </w:r>
            <w:r>
              <w:rPr>
                <w:rFonts w:ascii="Tahoma" w:hAnsi="Tahoma" w:cs="Tahoma"/>
                <w:color w:val="1F497E"/>
                <w:sz w:val="18"/>
                <w:szCs w:val="18"/>
              </w:rPr>
              <w:t xml:space="preserve">Normas equivalentes, indicar marca y procedencia. </w:t>
            </w:r>
          </w:p>
          <w:p w14:paraId="130577EC" w14:textId="77777777" w:rsidR="007429D1" w:rsidRPr="008C0BAC" w:rsidRDefault="007429D1" w:rsidP="00594FBE">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D646BD" w14:textId="77777777" w:rsidR="007429D1" w:rsidRDefault="007429D1" w:rsidP="00594FBE">
            <w:pPr>
              <w:jc w:val="center"/>
            </w:pPr>
            <w:r w:rsidRPr="00F51551">
              <w:rPr>
                <w:b/>
                <w:color w:val="004990"/>
                <w:sz w:val="18"/>
                <w:szCs w:val="18"/>
              </w:rPr>
              <w:fldChar w:fldCharType="begin">
                <w:ffData>
                  <w:name w:val="Casilla1"/>
                  <w:enabled/>
                  <w:calcOnExit w:val="0"/>
                  <w:checkBox>
                    <w:sizeAuto/>
                    <w:default w:val="1"/>
                  </w:checkBox>
                </w:ffData>
              </w:fldChar>
            </w:r>
            <w:r w:rsidRPr="00F51551">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F51551">
              <w:rPr>
                <w:b/>
                <w:color w:val="004990"/>
                <w:sz w:val="18"/>
                <w:szCs w:val="18"/>
              </w:rPr>
              <w:fldChar w:fldCharType="end"/>
            </w:r>
          </w:p>
        </w:tc>
        <w:tc>
          <w:tcPr>
            <w:tcW w:w="44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E64AEBA" w14:textId="77777777" w:rsidR="007429D1" w:rsidRPr="009C2DE5" w:rsidRDefault="007429D1" w:rsidP="00594FBE">
            <w:pPr>
              <w:jc w:val="center"/>
              <w:rPr>
                <w:rFonts w:ascii="Tahoma" w:hAnsi="Tahoma" w:cs="Tahoma"/>
                <w:color w:val="004990"/>
                <w:sz w:val="18"/>
                <w:szCs w:val="18"/>
                <w:lang w:eastAsia="es-BO"/>
              </w:rPr>
            </w:pPr>
          </w:p>
        </w:tc>
        <w:tc>
          <w:tcPr>
            <w:tcW w:w="82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7900F41" w14:textId="77777777" w:rsidR="007429D1" w:rsidRDefault="007429D1" w:rsidP="00594FBE">
            <w:pPr>
              <w:jc w:val="center"/>
            </w:pPr>
          </w:p>
        </w:tc>
      </w:tr>
      <w:tr w:rsidR="007429D1" w:rsidRPr="009C2DE5" w14:paraId="580339C0" w14:textId="77777777" w:rsidTr="00594FBE">
        <w:trPr>
          <w:trHeight w:val="61"/>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D4D6DA" w14:textId="77777777" w:rsidR="007429D1" w:rsidRPr="00C13553" w:rsidRDefault="007429D1" w:rsidP="00594FBE">
            <w:pPr>
              <w:jc w:val="center"/>
              <w:rPr>
                <w:rFonts w:ascii="Tahoma" w:hAnsi="Tahoma" w:cs="Tahoma"/>
                <w:color w:val="004990"/>
                <w:lang w:eastAsia="es-BO"/>
              </w:rPr>
            </w:pPr>
            <w:r>
              <w:rPr>
                <w:rFonts w:ascii="Tahoma" w:hAnsi="Tahoma" w:cs="Tahoma"/>
                <w:color w:val="004990"/>
                <w:lang w:eastAsia="es-BO"/>
              </w:rPr>
              <w:t>G</w:t>
            </w:r>
            <w:r w:rsidRPr="00C13553">
              <w:rPr>
                <w:rFonts w:ascii="Tahoma" w:hAnsi="Tahoma" w:cs="Tahoma"/>
                <w:color w:val="004990"/>
                <w:lang w:eastAsia="es-BO"/>
              </w:rPr>
              <w:t>5</w:t>
            </w:r>
          </w:p>
        </w:tc>
        <w:tc>
          <w:tcPr>
            <w:tcW w:w="290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84316D4" w14:textId="77777777" w:rsidR="007429D1" w:rsidRDefault="007429D1" w:rsidP="00594FBE">
            <w:pPr>
              <w:jc w:val="both"/>
              <w:rPr>
                <w:rFonts w:ascii="Tahoma" w:hAnsi="Tahoma" w:cs="Tahoma"/>
                <w:color w:val="1F497E"/>
                <w:sz w:val="18"/>
                <w:szCs w:val="18"/>
              </w:rPr>
            </w:pPr>
            <w:r w:rsidRPr="008C0BAC">
              <w:rPr>
                <w:rFonts w:ascii="Tahoma" w:hAnsi="Tahoma" w:cs="Tahoma"/>
                <w:color w:val="1F497E"/>
                <w:sz w:val="18"/>
                <w:szCs w:val="18"/>
              </w:rPr>
              <w:t xml:space="preserve">Para termomagnéticos: </w:t>
            </w:r>
            <w:r>
              <w:rPr>
                <w:rFonts w:ascii="Tahoma" w:hAnsi="Tahoma" w:cs="Tahoma"/>
                <w:color w:val="1F497E"/>
                <w:sz w:val="18"/>
                <w:szCs w:val="18"/>
              </w:rPr>
              <w:t>C</w:t>
            </w:r>
            <w:r w:rsidRPr="008C0BAC">
              <w:rPr>
                <w:rFonts w:ascii="Tahoma" w:hAnsi="Tahoma" w:cs="Tahoma"/>
                <w:color w:val="1F497E"/>
                <w:sz w:val="18"/>
                <w:szCs w:val="18"/>
              </w:rPr>
              <w:t>onforme a norma IEC 60947</w:t>
            </w:r>
            <w:r>
              <w:rPr>
                <w:rFonts w:ascii="Tahoma" w:hAnsi="Tahoma" w:cs="Tahoma"/>
                <w:color w:val="1F497E"/>
                <w:sz w:val="18"/>
                <w:szCs w:val="18"/>
              </w:rPr>
              <w:t xml:space="preserve"> </w:t>
            </w:r>
            <w:r w:rsidRPr="008C0BAC">
              <w:rPr>
                <w:rFonts w:ascii="Tahoma" w:hAnsi="Tahoma" w:cs="Tahoma"/>
                <w:color w:val="1F497E"/>
                <w:sz w:val="18"/>
                <w:szCs w:val="18"/>
              </w:rPr>
              <w:t xml:space="preserve">u otras </w:t>
            </w:r>
            <w:r>
              <w:rPr>
                <w:rFonts w:ascii="Tahoma" w:hAnsi="Tahoma" w:cs="Tahoma"/>
                <w:color w:val="1F497E"/>
                <w:sz w:val="18"/>
                <w:szCs w:val="18"/>
              </w:rPr>
              <w:t>N</w:t>
            </w:r>
            <w:r w:rsidRPr="008C0BAC">
              <w:rPr>
                <w:rFonts w:ascii="Tahoma" w:hAnsi="Tahoma" w:cs="Tahoma"/>
                <w:color w:val="1F497E"/>
                <w:sz w:val="18"/>
                <w:szCs w:val="18"/>
              </w:rPr>
              <w:t>ormas equivalentes,</w:t>
            </w:r>
            <w:r>
              <w:rPr>
                <w:rFonts w:ascii="Tahoma" w:hAnsi="Tahoma" w:cs="Tahoma"/>
                <w:color w:val="1F497E"/>
                <w:sz w:val="18"/>
                <w:szCs w:val="18"/>
              </w:rPr>
              <w:t xml:space="preserve"> indicar marca y procedencia. </w:t>
            </w:r>
          </w:p>
          <w:p w14:paraId="00CF8E3F" w14:textId="77777777" w:rsidR="007429D1" w:rsidRPr="008C0BAC" w:rsidRDefault="007429D1" w:rsidP="00594FBE">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90C873" w14:textId="77777777" w:rsidR="007429D1" w:rsidRDefault="007429D1" w:rsidP="00594FBE">
            <w:pPr>
              <w:jc w:val="center"/>
            </w:pPr>
            <w:r w:rsidRPr="00F51551">
              <w:rPr>
                <w:b/>
                <w:color w:val="004990"/>
                <w:sz w:val="18"/>
                <w:szCs w:val="18"/>
              </w:rPr>
              <w:fldChar w:fldCharType="begin">
                <w:ffData>
                  <w:name w:val="Casilla1"/>
                  <w:enabled/>
                  <w:calcOnExit w:val="0"/>
                  <w:checkBox>
                    <w:sizeAuto/>
                    <w:default w:val="1"/>
                  </w:checkBox>
                </w:ffData>
              </w:fldChar>
            </w:r>
            <w:r w:rsidRPr="00F51551">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F51551">
              <w:rPr>
                <w:b/>
                <w:color w:val="004990"/>
                <w:sz w:val="18"/>
                <w:szCs w:val="18"/>
              </w:rPr>
              <w:fldChar w:fldCharType="end"/>
            </w:r>
          </w:p>
        </w:tc>
        <w:tc>
          <w:tcPr>
            <w:tcW w:w="44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66BB26" w14:textId="77777777" w:rsidR="007429D1" w:rsidRPr="009C2DE5" w:rsidRDefault="007429D1" w:rsidP="00594FBE">
            <w:pPr>
              <w:jc w:val="center"/>
              <w:rPr>
                <w:rFonts w:ascii="Tahoma" w:hAnsi="Tahoma" w:cs="Tahoma"/>
                <w:color w:val="004990"/>
                <w:sz w:val="18"/>
                <w:szCs w:val="18"/>
                <w:lang w:eastAsia="es-BO"/>
              </w:rPr>
            </w:pPr>
          </w:p>
        </w:tc>
        <w:tc>
          <w:tcPr>
            <w:tcW w:w="82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162657CE" w14:textId="77777777" w:rsidR="007429D1" w:rsidRDefault="007429D1" w:rsidP="00594FBE">
            <w:pPr>
              <w:jc w:val="center"/>
            </w:pPr>
          </w:p>
        </w:tc>
      </w:tr>
    </w:tbl>
    <w:p w14:paraId="0ECB5245" w14:textId="77777777" w:rsidR="007429D1" w:rsidRDefault="007429D1" w:rsidP="007429D1">
      <w:pPr>
        <w:rPr>
          <w:rFonts w:ascii="Tahoma" w:hAnsi="Tahoma" w:cs="Tahoma"/>
          <w:b/>
          <w:bCs/>
          <w:color w:val="004990"/>
          <w:sz w:val="22"/>
          <w:szCs w:val="22"/>
          <w:lang w:val="es-BO" w:eastAsia="en-US"/>
        </w:rPr>
      </w:pPr>
    </w:p>
    <w:p w14:paraId="291FDA8A" w14:textId="77777777" w:rsidR="007429D1" w:rsidRDefault="007429D1" w:rsidP="007429D1">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SERVICIOS DE INSTALACIÓN.</w:t>
      </w:r>
    </w:p>
    <w:p w14:paraId="460F9FD2"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7"/>
        <w:gridCol w:w="5083"/>
        <w:gridCol w:w="1070"/>
        <w:gridCol w:w="803"/>
        <w:gridCol w:w="1472"/>
        <w:gridCol w:w="13"/>
      </w:tblGrid>
      <w:tr w:rsidR="007429D1" w:rsidRPr="009C2DE5" w14:paraId="72F80EB2" w14:textId="77777777" w:rsidTr="00594FBE">
        <w:trPr>
          <w:gridAfter w:val="1"/>
          <w:wAfter w:w="8" w:type="pct"/>
          <w:trHeight w:val="277"/>
          <w:tblHeader/>
        </w:trPr>
        <w:tc>
          <w:tcPr>
            <w:tcW w:w="3725"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0732443"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7"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C430A89"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9C2DE5" w14:paraId="594C5B73" w14:textId="77777777" w:rsidTr="00594FBE">
        <w:trPr>
          <w:gridAfter w:val="1"/>
          <w:wAfter w:w="8" w:type="pct"/>
          <w:trHeight w:val="281"/>
          <w:tblHeader/>
        </w:trPr>
        <w:tc>
          <w:tcPr>
            <w:tcW w:w="3129"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158B634"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SERVICIOS </w:t>
            </w:r>
            <w:r w:rsidRPr="00363D85">
              <w:rPr>
                <w:rFonts w:ascii="Tahoma" w:hAnsi="Tahoma" w:cs="Tahoma"/>
                <w:b/>
                <w:bCs/>
                <w:color w:val="FFFFFF" w:themeColor="background1"/>
                <w:sz w:val="18"/>
                <w:szCs w:val="18"/>
                <w:lang w:eastAsia="es-BO"/>
              </w:rPr>
              <w:t>DE INSTALACIÓN</w:t>
            </w:r>
          </w:p>
        </w:tc>
        <w:tc>
          <w:tcPr>
            <w:tcW w:w="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352C654" w14:textId="77777777" w:rsidR="007429D1" w:rsidRPr="00F97E82" w:rsidRDefault="007429D1" w:rsidP="00594FBE">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CONDICIÓN</w:t>
            </w:r>
          </w:p>
        </w:tc>
        <w:tc>
          <w:tcPr>
            <w:tcW w:w="1267"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98F4B67"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9C2DE5" w14:paraId="72D31A53" w14:textId="77777777" w:rsidTr="00594FBE">
        <w:trPr>
          <w:trHeight w:val="347"/>
          <w:tblHeader/>
        </w:trPr>
        <w:tc>
          <w:tcPr>
            <w:tcW w:w="299"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15D2AFC"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3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E46E814"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6"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1421BA3" w14:textId="77777777" w:rsidR="007429D1" w:rsidRPr="00F97E82" w:rsidRDefault="007429D1" w:rsidP="00594FBE">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MANDATORIO</w:t>
            </w:r>
          </w:p>
        </w:tc>
        <w:tc>
          <w:tcPr>
            <w:tcW w:w="44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02B03EC" w14:textId="77777777" w:rsidR="007429D1" w:rsidRPr="00F97E82" w:rsidRDefault="007429D1" w:rsidP="00594FBE">
            <w:pPr>
              <w:jc w:val="center"/>
              <w:rPr>
                <w:rFonts w:ascii="Tahoma" w:hAnsi="Tahoma" w:cs="Tahoma"/>
                <w:b/>
                <w:bCs/>
                <w:color w:val="FFFFFF" w:themeColor="background1"/>
                <w:sz w:val="12"/>
                <w:szCs w:val="12"/>
                <w:lang w:val="en-GB" w:eastAsia="es-BO"/>
              </w:rPr>
            </w:pPr>
            <w:r w:rsidRPr="00F97E82">
              <w:rPr>
                <w:rFonts w:ascii="Tahoma" w:hAnsi="Tahoma" w:cs="Tahoma"/>
                <w:b/>
                <w:bCs/>
                <w:color w:val="FFFFFF" w:themeColor="background1"/>
                <w:sz w:val="12"/>
                <w:szCs w:val="12"/>
                <w:lang w:val="en-GB" w:eastAsia="es-BO"/>
              </w:rPr>
              <w:t>Cumple / No cumple</w:t>
            </w:r>
          </w:p>
        </w:tc>
        <w:tc>
          <w:tcPr>
            <w:tcW w:w="828" w:type="pct"/>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D42480D" w14:textId="77777777" w:rsidR="007429D1" w:rsidRPr="00F97E82" w:rsidRDefault="007429D1" w:rsidP="00594FBE">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DOCUMENTO, PÁGINA, REFERENCIA</w:t>
            </w:r>
          </w:p>
        </w:tc>
      </w:tr>
      <w:tr w:rsidR="007429D1" w:rsidRPr="009C2DE5" w14:paraId="50E14260" w14:textId="77777777" w:rsidTr="00594FBE">
        <w:trPr>
          <w:trHeight w:val="469"/>
        </w:trPr>
        <w:tc>
          <w:tcPr>
            <w:tcW w:w="2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A5C8E1" w14:textId="77777777" w:rsidR="007429D1" w:rsidRPr="00C13553" w:rsidRDefault="007429D1" w:rsidP="00594FBE">
            <w:pPr>
              <w:jc w:val="center"/>
              <w:rPr>
                <w:rFonts w:ascii="Tahoma" w:hAnsi="Tahoma" w:cs="Tahoma"/>
                <w:color w:val="004990"/>
                <w:lang w:eastAsia="es-BO"/>
              </w:rPr>
            </w:pPr>
            <w:r>
              <w:rPr>
                <w:rFonts w:ascii="Tahoma" w:hAnsi="Tahoma" w:cs="Tahoma"/>
                <w:color w:val="004990"/>
                <w:lang w:eastAsia="es-BO"/>
              </w:rPr>
              <w:t>G6</w:t>
            </w:r>
          </w:p>
        </w:tc>
        <w:tc>
          <w:tcPr>
            <w:tcW w:w="283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183AC7" w14:textId="77777777" w:rsidR="007429D1" w:rsidRDefault="007429D1" w:rsidP="00594FBE">
            <w:pPr>
              <w:tabs>
                <w:tab w:val="left" w:pos="780"/>
              </w:tabs>
              <w:autoSpaceDE w:val="0"/>
              <w:autoSpaceDN w:val="0"/>
              <w:adjustRightInd w:val="0"/>
              <w:spacing w:line="276" w:lineRule="auto"/>
              <w:jc w:val="both"/>
              <w:rPr>
                <w:rFonts w:ascii="Tahoma" w:hAnsi="Tahoma" w:cs="Tahoma"/>
                <w:bCs/>
                <w:color w:val="1F497D" w:themeColor="text2"/>
                <w:sz w:val="18"/>
                <w:szCs w:val="18"/>
              </w:rPr>
            </w:pPr>
            <w:r w:rsidRPr="00D37D30">
              <w:rPr>
                <w:rFonts w:ascii="Tahoma" w:hAnsi="Tahoma" w:cs="Tahoma"/>
                <w:bCs/>
                <w:color w:val="1F497D" w:themeColor="text2"/>
                <w:sz w:val="18"/>
                <w:szCs w:val="18"/>
              </w:rPr>
              <w:t xml:space="preserve">La instalación de los equipos de climatización, debe ser coordinada con el personal designado por </w:t>
            </w:r>
            <w:r>
              <w:rPr>
                <w:rFonts w:ascii="Tahoma" w:hAnsi="Tahoma" w:cs="Tahoma"/>
                <w:bCs/>
                <w:color w:val="1F497D" w:themeColor="text2"/>
                <w:sz w:val="18"/>
                <w:szCs w:val="18"/>
              </w:rPr>
              <w:t>ENTEL</w:t>
            </w:r>
            <w:r w:rsidRPr="00D37D30">
              <w:rPr>
                <w:rFonts w:ascii="Tahoma" w:hAnsi="Tahoma" w:cs="Tahoma"/>
                <w:bCs/>
                <w:color w:val="1F497D" w:themeColor="text2"/>
                <w:sz w:val="18"/>
                <w:szCs w:val="18"/>
              </w:rPr>
              <w:t xml:space="preserve"> S.A., bajo cumplimiento de las normas indicadas en el Punto N° </w:t>
            </w:r>
            <w:r>
              <w:rPr>
                <w:rFonts w:ascii="Tahoma" w:hAnsi="Tahoma" w:cs="Tahoma"/>
                <w:bCs/>
                <w:color w:val="1F497D" w:themeColor="text2"/>
                <w:sz w:val="18"/>
                <w:szCs w:val="18"/>
              </w:rPr>
              <w:t>G2</w:t>
            </w:r>
            <w:r w:rsidRPr="00D37D30">
              <w:rPr>
                <w:rFonts w:ascii="Tahoma" w:hAnsi="Tahoma" w:cs="Tahoma"/>
                <w:bCs/>
                <w:color w:val="1F497D" w:themeColor="text2"/>
                <w:sz w:val="18"/>
                <w:szCs w:val="18"/>
              </w:rPr>
              <w:t xml:space="preserve"> y las siguientes instrucciones de instalación:</w:t>
            </w:r>
          </w:p>
          <w:p w14:paraId="2293B25F" w14:textId="77777777" w:rsidR="007429D1" w:rsidRPr="00D37D30"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D37D30">
              <w:rPr>
                <w:rFonts w:ascii="Tahoma" w:hAnsi="Tahoma" w:cs="Tahoma"/>
                <w:bCs/>
                <w:color w:val="1F497D" w:themeColor="text2"/>
                <w:sz w:val="18"/>
                <w:szCs w:val="18"/>
              </w:rPr>
              <w:t>Fijación al piso y pared, nivelación horizontal y vertical.</w:t>
            </w:r>
          </w:p>
          <w:p w14:paraId="172EA455" w14:textId="77777777" w:rsidR="007429D1" w:rsidRPr="00D37D30"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D37D30">
              <w:rPr>
                <w:rFonts w:ascii="Tahoma" w:hAnsi="Tahoma" w:cs="Tahoma"/>
                <w:bCs/>
                <w:color w:val="1F497D" w:themeColor="text2"/>
                <w:sz w:val="18"/>
                <w:szCs w:val="18"/>
              </w:rPr>
              <w:t>Conexión eléctrica al tablero de distribución AC, incluir la provisión e instalación del termomagnético de protección y cableado necesario (aproximadamente 15 m de distancia).</w:t>
            </w:r>
          </w:p>
          <w:p w14:paraId="7362FEBB" w14:textId="77777777" w:rsidR="007429D1" w:rsidRPr="00D37D30"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D37D30">
              <w:rPr>
                <w:rFonts w:ascii="Tahoma" w:hAnsi="Tahoma" w:cs="Tahoma"/>
                <w:bCs/>
                <w:color w:val="1F497D" w:themeColor="text2"/>
                <w:sz w:val="18"/>
                <w:szCs w:val="18"/>
              </w:rPr>
              <w:t>El tendido de los cables de energía deberá adecuarse a los existentes en las estaciones, como ductos, cable</w:t>
            </w:r>
            <w:r>
              <w:rPr>
                <w:rFonts w:ascii="Tahoma" w:hAnsi="Tahoma" w:cs="Tahoma"/>
                <w:bCs/>
                <w:color w:val="1F497D" w:themeColor="text2"/>
                <w:sz w:val="18"/>
                <w:szCs w:val="18"/>
              </w:rPr>
              <w:t xml:space="preserve"> </w:t>
            </w:r>
            <w:r w:rsidRPr="00D37D30">
              <w:rPr>
                <w:rFonts w:ascii="Tahoma" w:hAnsi="Tahoma" w:cs="Tahoma"/>
                <w:bCs/>
                <w:color w:val="1F497D" w:themeColor="text2"/>
                <w:sz w:val="18"/>
                <w:szCs w:val="18"/>
              </w:rPr>
              <w:t>canales o escaleras. Los cables expuestos a la intemperie deberán quedar instalados dentro de cable ductos metálicos. Los conductores deben quedar etiquetados en los extremos identificando el origen y fin</w:t>
            </w:r>
            <w:r>
              <w:rPr>
                <w:rFonts w:ascii="Tahoma" w:hAnsi="Tahoma" w:cs="Tahoma"/>
                <w:bCs/>
                <w:color w:val="1F497D" w:themeColor="text2"/>
                <w:sz w:val="18"/>
                <w:szCs w:val="18"/>
              </w:rPr>
              <w:t xml:space="preserve"> </w:t>
            </w:r>
            <w:r w:rsidRPr="00D37D30">
              <w:rPr>
                <w:rFonts w:ascii="Tahoma" w:hAnsi="Tahoma" w:cs="Tahoma"/>
                <w:bCs/>
                <w:color w:val="1F497D" w:themeColor="text2"/>
                <w:sz w:val="18"/>
                <w:szCs w:val="18"/>
              </w:rPr>
              <w:t xml:space="preserve">de acuerdo a la norma IEC 60617. </w:t>
            </w:r>
          </w:p>
          <w:p w14:paraId="37D3526E" w14:textId="77777777" w:rsidR="007429D1"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C76470">
              <w:rPr>
                <w:rFonts w:ascii="Tahoma" w:hAnsi="Tahoma" w:cs="Tahoma"/>
                <w:bCs/>
                <w:color w:val="1F497D" w:themeColor="text2"/>
                <w:sz w:val="18"/>
                <w:szCs w:val="18"/>
              </w:rPr>
              <w:t>Los cables deberán s</w:t>
            </w:r>
            <w:r>
              <w:rPr>
                <w:rFonts w:ascii="Tahoma" w:hAnsi="Tahoma" w:cs="Tahoma"/>
                <w:bCs/>
                <w:color w:val="1F497D" w:themeColor="text2"/>
                <w:sz w:val="18"/>
                <w:szCs w:val="18"/>
              </w:rPr>
              <w:t>er de cobre, del tipo flexibles enchaquetados, con aislamiento PVC o XLPE.</w:t>
            </w:r>
          </w:p>
          <w:p w14:paraId="410E2199" w14:textId="77777777" w:rsidR="007429D1"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C76470">
              <w:rPr>
                <w:rFonts w:ascii="Tahoma" w:hAnsi="Tahoma" w:cs="Tahoma"/>
                <w:bCs/>
                <w:color w:val="1F497D" w:themeColor="text2"/>
                <w:sz w:val="18"/>
                <w:szCs w:val="18"/>
              </w:rPr>
              <w:t>Los chasis de equipos deberán estar conectados a tierra</w:t>
            </w:r>
            <w:r>
              <w:rPr>
                <w:rFonts w:ascii="Tahoma" w:hAnsi="Tahoma" w:cs="Tahoma"/>
                <w:bCs/>
                <w:color w:val="1F497D" w:themeColor="text2"/>
                <w:sz w:val="18"/>
                <w:szCs w:val="18"/>
              </w:rPr>
              <w:t xml:space="preserve"> directamente a la barra colectora,</w:t>
            </w:r>
            <w:r w:rsidRPr="00C76470">
              <w:rPr>
                <w:rFonts w:ascii="Tahoma" w:hAnsi="Tahoma" w:cs="Tahoma"/>
                <w:bCs/>
                <w:color w:val="1F497D" w:themeColor="text2"/>
                <w:sz w:val="18"/>
                <w:szCs w:val="18"/>
              </w:rPr>
              <w:t xml:space="preserve"> con cable flexible de color</w:t>
            </w:r>
            <w:r>
              <w:rPr>
                <w:rFonts w:ascii="Tahoma" w:hAnsi="Tahoma" w:cs="Tahoma"/>
                <w:bCs/>
                <w:color w:val="1F497D" w:themeColor="text2"/>
                <w:sz w:val="18"/>
                <w:szCs w:val="18"/>
              </w:rPr>
              <w:t xml:space="preserve"> verde o</w:t>
            </w:r>
            <w:r w:rsidRPr="00C76470">
              <w:rPr>
                <w:rFonts w:ascii="Tahoma" w:hAnsi="Tahoma" w:cs="Tahoma"/>
                <w:bCs/>
                <w:color w:val="1F497D" w:themeColor="text2"/>
                <w:sz w:val="18"/>
                <w:szCs w:val="18"/>
              </w:rPr>
              <w:t xml:space="preserve"> verde-amarillo</w:t>
            </w:r>
            <w:r>
              <w:rPr>
                <w:rFonts w:ascii="Tahoma" w:hAnsi="Tahoma" w:cs="Tahoma"/>
                <w:bCs/>
                <w:color w:val="1F497D" w:themeColor="text2"/>
                <w:sz w:val="18"/>
                <w:szCs w:val="18"/>
              </w:rPr>
              <w:t>,</w:t>
            </w:r>
            <w:r w:rsidRPr="00C76470">
              <w:rPr>
                <w:rFonts w:ascii="Tahoma" w:hAnsi="Tahoma" w:cs="Tahoma"/>
                <w:bCs/>
                <w:color w:val="1F497D" w:themeColor="text2"/>
                <w:sz w:val="18"/>
                <w:szCs w:val="18"/>
              </w:rPr>
              <w:t xml:space="preserve"> de igual sección al cable de alimentación. </w:t>
            </w:r>
          </w:p>
          <w:p w14:paraId="562BCA0A" w14:textId="77777777" w:rsidR="007429D1" w:rsidRPr="00C76470"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C76470">
              <w:rPr>
                <w:rFonts w:ascii="Tahoma" w:hAnsi="Tahoma" w:cs="Tahoma"/>
                <w:bCs/>
                <w:color w:val="1F497D" w:themeColor="text2"/>
                <w:sz w:val="18"/>
                <w:szCs w:val="18"/>
              </w:rPr>
              <w:t>Los chasis de equipos deberán estar conectados a tierra</w:t>
            </w:r>
            <w:r>
              <w:rPr>
                <w:rFonts w:ascii="Tahoma" w:hAnsi="Tahoma" w:cs="Tahoma"/>
                <w:bCs/>
                <w:color w:val="1F497D" w:themeColor="text2"/>
                <w:sz w:val="18"/>
                <w:szCs w:val="18"/>
              </w:rPr>
              <w:t xml:space="preserve"> directamente a la barra colectora,</w:t>
            </w:r>
            <w:r w:rsidRPr="00C76470">
              <w:rPr>
                <w:rFonts w:ascii="Tahoma" w:hAnsi="Tahoma" w:cs="Tahoma"/>
                <w:bCs/>
                <w:color w:val="1F497D" w:themeColor="text2"/>
                <w:sz w:val="18"/>
                <w:szCs w:val="18"/>
              </w:rPr>
              <w:t xml:space="preserve"> con cable flexible de color</w:t>
            </w:r>
            <w:r>
              <w:rPr>
                <w:rFonts w:ascii="Tahoma" w:hAnsi="Tahoma" w:cs="Tahoma"/>
                <w:bCs/>
                <w:color w:val="1F497D" w:themeColor="text2"/>
                <w:sz w:val="18"/>
                <w:szCs w:val="18"/>
              </w:rPr>
              <w:t xml:space="preserve"> verde o</w:t>
            </w:r>
            <w:r w:rsidRPr="00C76470">
              <w:rPr>
                <w:rFonts w:ascii="Tahoma" w:hAnsi="Tahoma" w:cs="Tahoma"/>
                <w:bCs/>
                <w:color w:val="1F497D" w:themeColor="text2"/>
                <w:sz w:val="18"/>
                <w:szCs w:val="18"/>
              </w:rPr>
              <w:t xml:space="preserve"> verde-amarillo</w:t>
            </w:r>
            <w:r>
              <w:rPr>
                <w:rFonts w:ascii="Tahoma" w:hAnsi="Tahoma" w:cs="Tahoma"/>
                <w:bCs/>
                <w:color w:val="1F497D" w:themeColor="text2"/>
                <w:sz w:val="18"/>
                <w:szCs w:val="18"/>
              </w:rPr>
              <w:t>,</w:t>
            </w:r>
            <w:r w:rsidRPr="00C76470">
              <w:rPr>
                <w:rFonts w:ascii="Tahoma" w:hAnsi="Tahoma" w:cs="Tahoma"/>
                <w:bCs/>
                <w:color w:val="1F497D" w:themeColor="text2"/>
                <w:sz w:val="18"/>
                <w:szCs w:val="18"/>
              </w:rPr>
              <w:t xml:space="preserve"> de igual sección al cable de alimentación. </w:t>
            </w:r>
          </w:p>
          <w:p w14:paraId="68F2CB34" w14:textId="77777777" w:rsidR="007429D1" w:rsidRPr="00D37D30"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D37D30">
              <w:rPr>
                <w:rFonts w:ascii="Tahoma" w:hAnsi="Tahoma" w:cs="Tahoma"/>
                <w:color w:val="1F497D" w:themeColor="text2"/>
                <w:sz w:val="18"/>
                <w:szCs w:val="18"/>
                <w:lang w:val="es-BO"/>
              </w:rPr>
              <w:t>Se deben realizar pequeñas obras civiles para los accesos de circulación de aire y cables;  reposición y/o sellado de los mismos.</w:t>
            </w:r>
          </w:p>
          <w:p w14:paraId="456A8778" w14:textId="77777777" w:rsidR="007429D1" w:rsidRPr="00D37D30"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E07CD3">
              <w:rPr>
                <w:rFonts w:ascii="Tahoma" w:hAnsi="Tahoma" w:cs="Tahoma"/>
                <w:color w:val="1F497D" w:themeColor="text2"/>
                <w:sz w:val="18"/>
                <w:szCs w:val="18"/>
                <w:lang w:val="es-BO"/>
              </w:rPr>
              <w:t>Sistema automático de control para la operación alternada y temporizada entre dos equipos</w:t>
            </w:r>
            <w:r>
              <w:rPr>
                <w:rFonts w:ascii="Tahoma" w:hAnsi="Tahoma" w:cs="Tahoma"/>
                <w:color w:val="1F497D" w:themeColor="text2"/>
                <w:sz w:val="18"/>
                <w:szCs w:val="18"/>
                <w:lang w:val="es-BO"/>
              </w:rPr>
              <w:t xml:space="preserve"> de la misma marca</w:t>
            </w:r>
            <w:r w:rsidRPr="00E07CD3">
              <w:rPr>
                <w:rFonts w:ascii="Tahoma" w:hAnsi="Tahoma" w:cs="Tahoma"/>
                <w:color w:val="1F497D" w:themeColor="text2"/>
                <w:sz w:val="18"/>
                <w:szCs w:val="18"/>
                <w:lang w:val="es-BO"/>
              </w:rPr>
              <w:t xml:space="preserve">.   </w:t>
            </w:r>
          </w:p>
        </w:tc>
        <w:tc>
          <w:tcPr>
            <w:tcW w:w="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DBF0EB" w14:textId="77777777" w:rsidR="007429D1" w:rsidRPr="009C2DE5" w:rsidRDefault="007429D1" w:rsidP="00594FBE">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4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B6378B" w14:textId="77777777" w:rsidR="007429D1" w:rsidRPr="00314E98" w:rsidRDefault="007429D1" w:rsidP="00594FBE">
            <w:pPr>
              <w:jc w:val="center"/>
              <w:rPr>
                <w:rFonts w:ascii="Tahoma" w:hAnsi="Tahoma" w:cs="Tahoma"/>
                <w:color w:val="1F497E"/>
                <w:sz w:val="22"/>
                <w:lang w:val="es-ES_tradnl"/>
              </w:rPr>
            </w:pPr>
          </w:p>
        </w:tc>
        <w:tc>
          <w:tcPr>
            <w:tcW w:w="82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B7DB6F8" w14:textId="77777777" w:rsidR="007429D1" w:rsidRPr="00996693" w:rsidRDefault="007429D1" w:rsidP="00594FBE">
            <w:pPr>
              <w:jc w:val="center"/>
              <w:rPr>
                <w:rFonts w:ascii="Tahoma" w:hAnsi="Tahoma" w:cs="Tahoma"/>
                <w:color w:val="004990"/>
                <w:sz w:val="18"/>
                <w:szCs w:val="18"/>
                <w:lang w:val="es-BO" w:eastAsia="es-BO"/>
              </w:rPr>
            </w:pPr>
          </w:p>
        </w:tc>
      </w:tr>
      <w:tr w:rsidR="007429D1" w:rsidRPr="009C2DE5" w14:paraId="473E2BDF" w14:textId="77777777" w:rsidTr="00594FBE">
        <w:trPr>
          <w:trHeight w:val="943"/>
        </w:trPr>
        <w:tc>
          <w:tcPr>
            <w:tcW w:w="29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BC477F" w14:textId="77777777" w:rsidR="007429D1" w:rsidRPr="00C13553" w:rsidRDefault="007429D1" w:rsidP="00594FBE">
            <w:pPr>
              <w:jc w:val="center"/>
              <w:rPr>
                <w:rFonts w:ascii="Tahoma" w:hAnsi="Tahoma" w:cs="Tahoma"/>
                <w:color w:val="004990"/>
                <w:lang w:eastAsia="es-BO"/>
              </w:rPr>
            </w:pPr>
            <w:r>
              <w:rPr>
                <w:rFonts w:ascii="Tahoma" w:hAnsi="Tahoma" w:cs="Tahoma"/>
                <w:color w:val="004990"/>
                <w:lang w:eastAsia="es-BO"/>
              </w:rPr>
              <w:t>G7</w:t>
            </w:r>
          </w:p>
        </w:tc>
        <w:tc>
          <w:tcPr>
            <w:tcW w:w="283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0FBF30" w14:textId="77777777" w:rsidR="007429D1" w:rsidRPr="005B6E4F" w:rsidRDefault="007429D1" w:rsidP="00594FBE">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Pr>
                <w:rFonts w:ascii="Tahoma" w:hAnsi="Tahoma" w:cs="Tahoma"/>
                <w:color w:val="1F497D" w:themeColor="text2"/>
                <w:sz w:val="18"/>
                <w:szCs w:val="18"/>
                <w:lang w:val="es-BO"/>
              </w:rPr>
              <w:t xml:space="preserve">El traslado de los equipos, componentes y materiales, a los sitios de instalación, deberá ser efectuado por el proveedor adjudicado y será su responsabilidad que éstos lleguen en óptimas condiciones a los sitios de instalación. </w:t>
            </w:r>
          </w:p>
        </w:tc>
        <w:tc>
          <w:tcPr>
            <w:tcW w:w="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264538" w14:textId="77777777" w:rsidR="007429D1" w:rsidRPr="009C2DE5" w:rsidRDefault="007429D1" w:rsidP="00594FBE">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4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3A3257" w14:textId="77777777" w:rsidR="007429D1" w:rsidRPr="00314E98" w:rsidRDefault="007429D1" w:rsidP="00594FBE">
            <w:pPr>
              <w:jc w:val="center"/>
              <w:rPr>
                <w:rFonts w:ascii="Tahoma" w:hAnsi="Tahoma" w:cs="Tahoma"/>
                <w:color w:val="1F497E"/>
                <w:sz w:val="22"/>
                <w:lang w:val="es-ES_tradnl"/>
              </w:rPr>
            </w:pPr>
          </w:p>
        </w:tc>
        <w:tc>
          <w:tcPr>
            <w:tcW w:w="82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3A9E18A" w14:textId="77777777" w:rsidR="007429D1" w:rsidRPr="00996693" w:rsidRDefault="007429D1" w:rsidP="00594FBE">
            <w:pPr>
              <w:jc w:val="center"/>
              <w:rPr>
                <w:rFonts w:ascii="Tahoma" w:hAnsi="Tahoma" w:cs="Tahoma"/>
                <w:color w:val="004990"/>
                <w:sz w:val="18"/>
                <w:szCs w:val="18"/>
                <w:lang w:val="es-BO" w:eastAsia="es-BO"/>
              </w:rPr>
            </w:pPr>
          </w:p>
        </w:tc>
      </w:tr>
    </w:tbl>
    <w:p w14:paraId="3725E174" w14:textId="3B163165" w:rsidR="007429D1" w:rsidRDefault="007429D1" w:rsidP="007429D1">
      <w:pPr>
        <w:pStyle w:val="Prrafodelista"/>
        <w:shd w:val="clear" w:color="auto" w:fill="FFFFFF" w:themeFill="background1"/>
        <w:ind w:left="1080"/>
        <w:rPr>
          <w:rFonts w:ascii="Tahoma" w:hAnsi="Tahoma" w:cs="Tahoma"/>
          <w:b/>
          <w:color w:val="004990"/>
          <w:sz w:val="22"/>
          <w:szCs w:val="22"/>
        </w:rPr>
      </w:pPr>
    </w:p>
    <w:p w14:paraId="5D71C841" w14:textId="3E4B5B8C" w:rsidR="00011B28" w:rsidRDefault="00011B28" w:rsidP="007429D1">
      <w:pPr>
        <w:pStyle w:val="Prrafodelista"/>
        <w:shd w:val="clear" w:color="auto" w:fill="FFFFFF" w:themeFill="background1"/>
        <w:ind w:left="1080"/>
        <w:rPr>
          <w:rFonts w:ascii="Tahoma" w:hAnsi="Tahoma" w:cs="Tahoma"/>
          <w:b/>
          <w:color w:val="004990"/>
          <w:sz w:val="22"/>
          <w:szCs w:val="22"/>
        </w:rPr>
      </w:pPr>
    </w:p>
    <w:p w14:paraId="6C03E857" w14:textId="57569689" w:rsidR="00011B28" w:rsidRDefault="00011B28" w:rsidP="007429D1">
      <w:pPr>
        <w:pStyle w:val="Prrafodelista"/>
        <w:shd w:val="clear" w:color="auto" w:fill="FFFFFF" w:themeFill="background1"/>
        <w:ind w:left="1080"/>
        <w:rPr>
          <w:rFonts w:ascii="Tahoma" w:hAnsi="Tahoma" w:cs="Tahoma"/>
          <w:b/>
          <w:color w:val="004990"/>
          <w:sz w:val="22"/>
          <w:szCs w:val="22"/>
        </w:rPr>
      </w:pPr>
    </w:p>
    <w:p w14:paraId="2FD9EFDF" w14:textId="0073C3DC" w:rsidR="00011B28" w:rsidRDefault="00011B28" w:rsidP="007429D1">
      <w:pPr>
        <w:pStyle w:val="Prrafodelista"/>
        <w:shd w:val="clear" w:color="auto" w:fill="FFFFFF" w:themeFill="background1"/>
        <w:ind w:left="1080"/>
        <w:rPr>
          <w:rFonts w:ascii="Tahoma" w:hAnsi="Tahoma" w:cs="Tahoma"/>
          <w:b/>
          <w:color w:val="004990"/>
          <w:sz w:val="22"/>
          <w:szCs w:val="22"/>
        </w:rPr>
      </w:pPr>
    </w:p>
    <w:p w14:paraId="742D902E" w14:textId="2E8B36CC" w:rsidR="00011B28" w:rsidRDefault="00011B28" w:rsidP="007429D1">
      <w:pPr>
        <w:pStyle w:val="Prrafodelista"/>
        <w:shd w:val="clear" w:color="auto" w:fill="FFFFFF" w:themeFill="background1"/>
        <w:ind w:left="1080"/>
        <w:rPr>
          <w:rFonts w:ascii="Tahoma" w:hAnsi="Tahoma" w:cs="Tahoma"/>
          <w:b/>
          <w:color w:val="004990"/>
          <w:sz w:val="22"/>
          <w:szCs w:val="22"/>
        </w:rPr>
      </w:pPr>
    </w:p>
    <w:p w14:paraId="2DC20B73" w14:textId="3B6344E7" w:rsidR="00011B28" w:rsidRDefault="00011B28" w:rsidP="007429D1">
      <w:pPr>
        <w:pStyle w:val="Prrafodelista"/>
        <w:shd w:val="clear" w:color="auto" w:fill="FFFFFF" w:themeFill="background1"/>
        <w:ind w:left="1080"/>
        <w:rPr>
          <w:rFonts w:ascii="Tahoma" w:hAnsi="Tahoma" w:cs="Tahoma"/>
          <w:b/>
          <w:color w:val="004990"/>
          <w:sz w:val="22"/>
          <w:szCs w:val="22"/>
        </w:rPr>
      </w:pPr>
    </w:p>
    <w:p w14:paraId="6A571D12" w14:textId="77777777" w:rsidR="00011B28" w:rsidRDefault="00011B28" w:rsidP="007429D1">
      <w:pPr>
        <w:pStyle w:val="Prrafodelista"/>
        <w:shd w:val="clear" w:color="auto" w:fill="FFFFFF" w:themeFill="background1"/>
        <w:ind w:left="1080"/>
        <w:rPr>
          <w:rFonts w:ascii="Tahoma" w:hAnsi="Tahoma" w:cs="Tahoma"/>
          <w:b/>
          <w:color w:val="004990"/>
          <w:sz w:val="22"/>
          <w:szCs w:val="22"/>
        </w:rPr>
      </w:pPr>
    </w:p>
    <w:p w14:paraId="4346F801"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p w14:paraId="14A5288A" w14:textId="77777777" w:rsidR="007429D1" w:rsidRDefault="007429D1" w:rsidP="007429D1">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SISTEMA DE MONITOREO Y GESTIÓN DE EQUIPOS.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8"/>
        <w:gridCol w:w="5148"/>
        <w:gridCol w:w="1056"/>
        <w:gridCol w:w="792"/>
        <w:gridCol w:w="1454"/>
      </w:tblGrid>
      <w:tr w:rsidR="007429D1" w:rsidRPr="00363D85" w14:paraId="6A27A0D1" w14:textId="77777777" w:rsidTr="00594FBE">
        <w:trPr>
          <w:trHeight w:val="381"/>
          <w:tblHeader/>
        </w:trPr>
        <w:tc>
          <w:tcPr>
            <w:tcW w:w="3749"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F10F85F"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51"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9151DDD"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574C76E8" w14:textId="77777777" w:rsidTr="00594FBE">
        <w:trPr>
          <w:trHeight w:val="273"/>
          <w:tblHeader/>
        </w:trPr>
        <w:tc>
          <w:tcPr>
            <w:tcW w:w="3161"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D516398"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SISTEMA DE MONITOREO Y GESTIÓN DE EQUIPOS</w:t>
            </w:r>
          </w:p>
        </w:tc>
        <w:tc>
          <w:tcPr>
            <w:tcW w:w="58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6686C1"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51"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64C46FF"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3746724D" w14:textId="77777777" w:rsidTr="00594FBE">
        <w:trPr>
          <w:trHeight w:val="347"/>
          <w:tblHeader/>
        </w:trPr>
        <w:tc>
          <w:tcPr>
            <w:tcW w:w="29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B7A8D0E"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6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78225B5"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6ED5F80"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B75AE09"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810"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CA23E8D"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7E140608" w14:textId="77777777" w:rsidTr="00594FBE">
        <w:trPr>
          <w:trHeight w:val="60"/>
        </w:trPr>
        <w:tc>
          <w:tcPr>
            <w:tcW w:w="2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9BCDF7" w14:textId="77777777" w:rsidR="007429D1" w:rsidRPr="00C13553" w:rsidRDefault="007429D1" w:rsidP="00594FBE">
            <w:pPr>
              <w:jc w:val="center"/>
              <w:rPr>
                <w:rFonts w:ascii="Tahoma" w:hAnsi="Tahoma" w:cs="Tahoma"/>
                <w:color w:val="004990"/>
                <w:lang w:eastAsia="es-BO"/>
              </w:rPr>
            </w:pPr>
            <w:r>
              <w:rPr>
                <w:rFonts w:ascii="Tahoma" w:hAnsi="Tahoma" w:cs="Tahoma"/>
                <w:color w:val="004990"/>
                <w:lang w:eastAsia="es-BO"/>
              </w:rPr>
              <w:t>G8</w:t>
            </w:r>
          </w:p>
        </w:tc>
        <w:tc>
          <w:tcPr>
            <w:tcW w:w="286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3935FB" w14:textId="77777777" w:rsidR="007429D1" w:rsidRPr="00D37D30" w:rsidRDefault="007429D1" w:rsidP="00594FBE">
            <w:pPr>
              <w:pStyle w:val="Prrafodelista"/>
              <w:tabs>
                <w:tab w:val="left" w:pos="638"/>
              </w:tabs>
              <w:autoSpaceDE w:val="0"/>
              <w:autoSpaceDN w:val="0"/>
              <w:adjustRightInd w:val="0"/>
              <w:ind w:left="0"/>
              <w:contextualSpacing/>
              <w:jc w:val="both"/>
              <w:rPr>
                <w:rFonts w:ascii="Tahoma" w:hAnsi="Tahoma" w:cs="Tahoma"/>
                <w:b/>
                <w:bCs/>
                <w:color w:val="1F497D" w:themeColor="text2"/>
                <w:sz w:val="18"/>
                <w:szCs w:val="18"/>
              </w:rPr>
            </w:pPr>
            <w:r w:rsidRPr="00D37D30">
              <w:rPr>
                <w:rFonts w:ascii="Tahoma" w:hAnsi="Tahoma" w:cs="Tahoma"/>
                <w:b/>
                <w:bCs/>
                <w:color w:val="1F497D" w:themeColor="text2"/>
                <w:sz w:val="18"/>
                <w:szCs w:val="18"/>
              </w:rPr>
              <w:t>SISTEMA DE MONITOREO Y GESTIÓN DE EQUIPOS DE CLIMATIZACIÓN</w:t>
            </w:r>
            <w:r>
              <w:rPr>
                <w:rFonts w:ascii="Tahoma" w:hAnsi="Tahoma" w:cs="Tahoma"/>
                <w:b/>
                <w:bCs/>
                <w:color w:val="1F497D" w:themeColor="text2"/>
                <w:sz w:val="18"/>
                <w:szCs w:val="18"/>
              </w:rPr>
              <w:t>.</w:t>
            </w:r>
          </w:p>
          <w:p w14:paraId="15D888F8" w14:textId="77777777" w:rsidR="007429D1" w:rsidRPr="00A35912" w:rsidRDefault="007429D1" w:rsidP="00594FBE">
            <w:pPr>
              <w:tabs>
                <w:tab w:val="left" w:pos="355"/>
              </w:tabs>
              <w:autoSpaceDE w:val="0"/>
              <w:autoSpaceDN w:val="0"/>
              <w:adjustRightInd w:val="0"/>
              <w:contextualSpacing/>
              <w:jc w:val="both"/>
              <w:rPr>
                <w:rFonts w:ascii="Tahoma" w:hAnsi="Tahoma" w:cs="Tahoma"/>
                <w:bCs/>
                <w:color w:val="1F497E"/>
                <w:sz w:val="18"/>
                <w:szCs w:val="18"/>
              </w:rPr>
            </w:pPr>
            <w:r w:rsidRPr="00A35912">
              <w:rPr>
                <w:rFonts w:ascii="Tahoma" w:hAnsi="Tahoma" w:cs="Tahoma"/>
                <w:bCs/>
                <w:color w:val="1F497E"/>
                <w:sz w:val="18"/>
                <w:szCs w:val="18"/>
              </w:rPr>
              <w:t xml:space="preserve">Cada </w:t>
            </w:r>
            <w:r>
              <w:rPr>
                <w:rFonts w:ascii="Tahoma" w:hAnsi="Tahoma" w:cs="Tahoma"/>
                <w:bCs/>
                <w:color w:val="1F497E"/>
                <w:sz w:val="18"/>
                <w:szCs w:val="18"/>
              </w:rPr>
              <w:t>sistema de climatización</w:t>
            </w:r>
            <w:r w:rsidRPr="00A35912">
              <w:rPr>
                <w:rFonts w:ascii="Tahoma" w:hAnsi="Tahoma" w:cs="Tahoma"/>
                <w:bCs/>
                <w:color w:val="1F497E"/>
                <w:sz w:val="18"/>
                <w:szCs w:val="18"/>
              </w:rPr>
              <w:t xml:space="preserve">, debe contar con la capacidad de comunicación para el monitoreo local y remoto de los parámetros de operación. </w:t>
            </w:r>
          </w:p>
          <w:p w14:paraId="2F0B6112" w14:textId="77777777" w:rsidR="007429D1" w:rsidRPr="00A35912" w:rsidRDefault="007429D1" w:rsidP="00594FBE">
            <w:pPr>
              <w:tabs>
                <w:tab w:val="left" w:pos="498"/>
              </w:tabs>
              <w:autoSpaceDE w:val="0"/>
              <w:autoSpaceDN w:val="0"/>
              <w:adjustRightInd w:val="0"/>
              <w:contextualSpacing/>
              <w:jc w:val="both"/>
              <w:rPr>
                <w:rFonts w:ascii="Tahoma" w:hAnsi="Tahoma" w:cs="Tahoma"/>
                <w:bCs/>
                <w:color w:val="1F497E"/>
                <w:sz w:val="8"/>
                <w:szCs w:val="18"/>
              </w:rPr>
            </w:pPr>
          </w:p>
          <w:p w14:paraId="6297B43F" w14:textId="77777777" w:rsidR="007429D1" w:rsidRPr="00A35912" w:rsidRDefault="007429D1" w:rsidP="00594FBE">
            <w:pPr>
              <w:pStyle w:val="Prrafodelista"/>
              <w:numPr>
                <w:ilvl w:val="0"/>
                <w:numId w:val="39"/>
              </w:numPr>
              <w:tabs>
                <w:tab w:val="left" w:pos="498"/>
              </w:tabs>
              <w:autoSpaceDE w:val="0"/>
              <w:autoSpaceDN w:val="0"/>
              <w:adjustRightInd w:val="0"/>
              <w:ind w:hanging="506"/>
              <w:contextualSpacing/>
              <w:jc w:val="both"/>
              <w:rPr>
                <w:rFonts w:ascii="Tahoma" w:hAnsi="Tahoma" w:cs="Tahoma"/>
                <w:bCs/>
                <w:color w:val="1F497E"/>
                <w:sz w:val="18"/>
                <w:szCs w:val="18"/>
              </w:rPr>
            </w:pPr>
            <w:r w:rsidRPr="00A35912">
              <w:rPr>
                <w:rFonts w:ascii="Tahoma" w:hAnsi="Tahoma" w:cs="Tahoma"/>
                <w:bCs/>
                <w:color w:val="1F497E"/>
                <w:sz w:val="18"/>
                <w:szCs w:val="18"/>
              </w:rPr>
              <w:t>De manera general los equipos deberán contar con:</w:t>
            </w:r>
          </w:p>
          <w:p w14:paraId="70EAC461" w14:textId="77777777" w:rsidR="007429D1" w:rsidRPr="00E2322F" w:rsidRDefault="007429D1" w:rsidP="00594FBE">
            <w:pPr>
              <w:pStyle w:val="Prrafodelista"/>
              <w:numPr>
                <w:ilvl w:val="0"/>
                <w:numId w:val="40"/>
              </w:numPr>
              <w:tabs>
                <w:tab w:val="left" w:pos="355"/>
              </w:tabs>
              <w:autoSpaceDE w:val="0"/>
              <w:autoSpaceDN w:val="0"/>
              <w:adjustRightInd w:val="0"/>
              <w:ind w:left="781" w:hanging="142"/>
              <w:contextualSpacing/>
              <w:jc w:val="both"/>
              <w:rPr>
                <w:rFonts w:ascii="Tahoma" w:hAnsi="Tahoma" w:cs="Tahoma"/>
                <w:bCs/>
                <w:color w:val="1F497E"/>
                <w:sz w:val="18"/>
                <w:szCs w:val="18"/>
              </w:rPr>
            </w:pPr>
            <w:r w:rsidRPr="00E2322F">
              <w:rPr>
                <w:rFonts w:ascii="Tahoma" w:hAnsi="Tahoma" w:cs="Tahoma"/>
                <w:bCs/>
                <w:color w:val="1F497E"/>
                <w:sz w:val="18"/>
                <w:szCs w:val="18"/>
              </w:rPr>
              <w:t>Puerto de comunicación Ethernet que trabaje con protocolos de comunicación TCP IP y SNMP</w:t>
            </w:r>
            <w:r w:rsidRPr="00E2322F">
              <w:rPr>
                <w:rFonts w:ascii="Tahoma" w:hAnsi="Tahoma" w:cs="Tahoma"/>
                <w:color w:val="1F497E"/>
                <w:sz w:val="18"/>
                <w:szCs w:val="18"/>
                <w:lang w:eastAsia="es-BO"/>
              </w:rPr>
              <w:t>.</w:t>
            </w:r>
          </w:p>
          <w:p w14:paraId="797CA1DD" w14:textId="77777777" w:rsidR="007429D1" w:rsidRDefault="007429D1" w:rsidP="00594FBE">
            <w:pPr>
              <w:pStyle w:val="Prrafodelista"/>
              <w:numPr>
                <w:ilvl w:val="0"/>
                <w:numId w:val="40"/>
              </w:numPr>
              <w:tabs>
                <w:tab w:val="left" w:pos="355"/>
              </w:tabs>
              <w:autoSpaceDE w:val="0"/>
              <w:autoSpaceDN w:val="0"/>
              <w:adjustRightInd w:val="0"/>
              <w:ind w:left="781" w:hanging="142"/>
              <w:contextualSpacing/>
              <w:jc w:val="both"/>
              <w:rPr>
                <w:rFonts w:ascii="Tahoma" w:hAnsi="Tahoma" w:cs="Tahoma"/>
                <w:bCs/>
                <w:color w:val="1F497E"/>
                <w:sz w:val="18"/>
                <w:szCs w:val="18"/>
              </w:rPr>
            </w:pPr>
            <w:r w:rsidRPr="00A35912">
              <w:rPr>
                <w:rFonts w:ascii="Tahoma" w:hAnsi="Tahoma" w:cs="Tahoma"/>
                <w:color w:val="1F497E"/>
                <w:sz w:val="18"/>
                <w:szCs w:val="18"/>
                <w:lang w:eastAsia="es-BO"/>
              </w:rPr>
              <w:t>C</w:t>
            </w:r>
            <w:r w:rsidRPr="00A35912">
              <w:rPr>
                <w:rFonts w:ascii="Tahoma" w:hAnsi="Tahoma" w:cs="Tahoma"/>
                <w:bCs/>
                <w:color w:val="1F497E"/>
                <w:sz w:val="18"/>
                <w:szCs w:val="18"/>
              </w:rPr>
              <w:t>ontrol de encendido y apagado manual.</w:t>
            </w:r>
          </w:p>
          <w:p w14:paraId="3D5A9964" w14:textId="77777777" w:rsidR="007429D1" w:rsidRPr="00A35912" w:rsidRDefault="007429D1" w:rsidP="00594FBE">
            <w:pPr>
              <w:pStyle w:val="Prrafodelista"/>
              <w:numPr>
                <w:ilvl w:val="0"/>
                <w:numId w:val="40"/>
              </w:numPr>
              <w:tabs>
                <w:tab w:val="left" w:pos="355"/>
              </w:tabs>
              <w:autoSpaceDE w:val="0"/>
              <w:autoSpaceDN w:val="0"/>
              <w:adjustRightInd w:val="0"/>
              <w:ind w:left="781" w:hanging="142"/>
              <w:contextualSpacing/>
              <w:jc w:val="both"/>
              <w:rPr>
                <w:rFonts w:ascii="Tahoma" w:hAnsi="Tahoma" w:cs="Tahoma"/>
                <w:bCs/>
                <w:color w:val="1F497E"/>
                <w:sz w:val="18"/>
                <w:szCs w:val="18"/>
              </w:rPr>
            </w:pPr>
            <w:r>
              <w:rPr>
                <w:rFonts w:ascii="Tahoma" w:hAnsi="Tahoma" w:cs="Tahoma"/>
                <w:bCs/>
                <w:color w:val="1F497E"/>
                <w:sz w:val="18"/>
                <w:szCs w:val="18"/>
              </w:rPr>
              <w:t>Señal luminosa que indique el estado del equipo.</w:t>
            </w:r>
          </w:p>
          <w:p w14:paraId="57BB5FC7" w14:textId="77777777" w:rsidR="007429D1" w:rsidRPr="00D00580" w:rsidRDefault="007429D1" w:rsidP="00594FBE">
            <w:pPr>
              <w:pStyle w:val="Prrafodelista"/>
              <w:numPr>
                <w:ilvl w:val="0"/>
                <w:numId w:val="40"/>
              </w:numPr>
              <w:tabs>
                <w:tab w:val="left" w:pos="355"/>
              </w:tabs>
              <w:autoSpaceDE w:val="0"/>
              <w:autoSpaceDN w:val="0"/>
              <w:adjustRightInd w:val="0"/>
              <w:ind w:left="781" w:hanging="142"/>
              <w:contextualSpacing/>
              <w:jc w:val="both"/>
              <w:rPr>
                <w:rFonts w:ascii="Tahoma" w:hAnsi="Tahoma" w:cs="Tahoma"/>
                <w:bCs/>
                <w:color w:val="1F497E"/>
                <w:sz w:val="18"/>
                <w:szCs w:val="18"/>
              </w:rPr>
            </w:pPr>
            <w:r w:rsidRPr="00D00580">
              <w:rPr>
                <w:rFonts w:ascii="Tahoma" w:hAnsi="Tahoma" w:cs="Tahoma"/>
                <w:bCs/>
                <w:color w:val="1F497E"/>
                <w:sz w:val="18"/>
                <w:szCs w:val="18"/>
              </w:rPr>
              <w:t>Alarma sonora e histórico de alarmas.</w:t>
            </w:r>
          </w:p>
          <w:p w14:paraId="4A5635F3" w14:textId="77777777" w:rsidR="007429D1" w:rsidRPr="00D37D30" w:rsidRDefault="007429D1" w:rsidP="00594FBE">
            <w:pPr>
              <w:pStyle w:val="Prrafodelista"/>
              <w:numPr>
                <w:ilvl w:val="0"/>
                <w:numId w:val="39"/>
              </w:numPr>
              <w:tabs>
                <w:tab w:val="left" w:pos="498"/>
              </w:tabs>
              <w:autoSpaceDE w:val="0"/>
              <w:autoSpaceDN w:val="0"/>
              <w:adjustRightInd w:val="0"/>
              <w:ind w:left="498" w:hanging="284"/>
              <w:contextualSpacing/>
              <w:jc w:val="both"/>
              <w:rPr>
                <w:rFonts w:ascii="Tahoma" w:hAnsi="Tahoma" w:cs="Tahoma"/>
                <w:bCs/>
                <w:color w:val="1F497D" w:themeColor="text2"/>
                <w:sz w:val="18"/>
                <w:szCs w:val="18"/>
              </w:rPr>
            </w:pPr>
            <w:r w:rsidRPr="00D00580">
              <w:rPr>
                <w:rFonts w:ascii="Tahoma" w:hAnsi="Tahoma" w:cs="Tahoma"/>
                <w:bCs/>
                <w:color w:val="1F497E"/>
                <w:sz w:val="18"/>
                <w:szCs w:val="18"/>
              </w:rPr>
              <w:t>Localmente, visualización de parámetros eléctricos y alarmas mediante pantalla LCD. Dos (2) contactos secos</w:t>
            </w:r>
            <w:r>
              <w:rPr>
                <w:rFonts w:ascii="Tahoma" w:hAnsi="Tahoma" w:cs="Tahoma"/>
                <w:bCs/>
                <w:color w:val="1F497E"/>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609141" w14:textId="77777777" w:rsidR="007429D1" w:rsidRPr="009C2DE5" w:rsidRDefault="007429D1" w:rsidP="00594FBE">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4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B14C9E" w14:textId="77777777" w:rsidR="007429D1" w:rsidRPr="00314E98" w:rsidRDefault="007429D1" w:rsidP="00594FBE">
            <w:pPr>
              <w:jc w:val="center"/>
              <w:rPr>
                <w:rFonts w:ascii="Tahoma" w:hAnsi="Tahoma" w:cs="Tahoma"/>
                <w:color w:val="1F497E"/>
                <w:sz w:val="22"/>
                <w:lang w:val="es-ES_tradnl"/>
              </w:rPr>
            </w:pPr>
          </w:p>
        </w:tc>
        <w:tc>
          <w:tcPr>
            <w:tcW w:w="81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D539B7" w14:textId="77777777" w:rsidR="007429D1" w:rsidRPr="00996693" w:rsidRDefault="007429D1" w:rsidP="00594FBE">
            <w:pPr>
              <w:jc w:val="center"/>
              <w:rPr>
                <w:rFonts w:ascii="Tahoma" w:hAnsi="Tahoma" w:cs="Tahoma"/>
                <w:color w:val="004990"/>
                <w:sz w:val="18"/>
                <w:szCs w:val="18"/>
                <w:lang w:val="es-BO" w:eastAsia="es-BO"/>
              </w:rPr>
            </w:pPr>
          </w:p>
        </w:tc>
      </w:tr>
      <w:tr w:rsidR="007429D1" w:rsidRPr="009C2DE5" w14:paraId="5D4FB3C8" w14:textId="77777777" w:rsidTr="00594FBE">
        <w:trPr>
          <w:trHeight w:val="60"/>
        </w:trPr>
        <w:tc>
          <w:tcPr>
            <w:tcW w:w="2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3857F7" w14:textId="77777777" w:rsidR="007429D1" w:rsidRDefault="007429D1" w:rsidP="00594FBE">
            <w:pPr>
              <w:jc w:val="center"/>
              <w:rPr>
                <w:rFonts w:ascii="Tahoma" w:hAnsi="Tahoma" w:cs="Tahoma"/>
                <w:color w:val="004990"/>
                <w:lang w:eastAsia="es-BO"/>
              </w:rPr>
            </w:pPr>
            <w:r>
              <w:rPr>
                <w:rFonts w:ascii="Tahoma" w:hAnsi="Tahoma" w:cs="Tahoma"/>
                <w:color w:val="004990"/>
                <w:lang w:eastAsia="es-BO"/>
              </w:rPr>
              <w:t>G9</w:t>
            </w:r>
          </w:p>
        </w:tc>
        <w:tc>
          <w:tcPr>
            <w:tcW w:w="286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99390B2" w14:textId="77777777" w:rsidR="007429D1" w:rsidRPr="002C6D65" w:rsidRDefault="007429D1" w:rsidP="00594FBE">
            <w:pPr>
              <w:pStyle w:val="Prrafodelista"/>
              <w:numPr>
                <w:ilvl w:val="0"/>
                <w:numId w:val="39"/>
              </w:numPr>
              <w:tabs>
                <w:tab w:val="left" w:pos="498"/>
              </w:tabs>
              <w:autoSpaceDE w:val="0"/>
              <w:autoSpaceDN w:val="0"/>
              <w:adjustRightInd w:val="0"/>
              <w:ind w:left="498" w:hanging="284"/>
              <w:contextualSpacing/>
              <w:jc w:val="both"/>
              <w:rPr>
                <w:rFonts w:ascii="Tahoma" w:hAnsi="Tahoma" w:cs="Tahoma"/>
                <w:bCs/>
                <w:sz w:val="18"/>
                <w:szCs w:val="18"/>
              </w:rPr>
            </w:pPr>
            <w:r>
              <w:rPr>
                <w:rFonts w:ascii="Tahoma" w:hAnsi="Tahoma" w:cs="Tahoma"/>
                <w:bCs/>
                <w:color w:val="1F497E"/>
                <w:sz w:val="18"/>
                <w:szCs w:val="18"/>
              </w:rPr>
              <w:t xml:space="preserve">Remotamente, debe instalarse un concentrador de información (switch ethernet) con su respectiva estructura de soporte dentro el gabinete de los rectificadores u otro a definir por ENTEL S.A., con capacidad de interconectar 6 equipos vía IP y SNMP, mismos que deberán ser conectados a un punto de red designado por ENTEL S.A. Configuración e integración de señales SNMP al gestor de ENTEL S.A. </w:t>
            </w:r>
          </w:p>
          <w:p w14:paraId="3D22E112" w14:textId="77777777" w:rsidR="007429D1" w:rsidRPr="00E07CD3" w:rsidRDefault="007429D1" w:rsidP="00594FBE">
            <w:pPr>
              <w:pStyle w:val="Prrafodelista"/>
              <w:numPr>
                <w:ilvl w:val="0"/>
                <w:numId w:val="39"/>
              </w:numPr>
              <w:tabs>
                <w:tab w:val="left" w:pos="498"/>
              </w:tabs>
              <w:autoSpaceDE w:val="0"/>
              <w:autoSpaceDN w:val="0"/>
              <w:adjustRightInd w:val="0"/>
              <w:ind w:left="498" w:hanging="284"/>
              <w:contextualSpacing/>
              <w:jc w:val="both"/>
              <w:rPr>
                <w:rFonts w:ascii="Tahoma" w:hAnsi="Tahoma" w:cs="Tahoma"/>
                <w:bCs/>
                <w:sz w:val="18"/>
                <w:szCs w:val="18"/>
              </w:rPr>
            </w:pPr>
            <w:r>
              <w:rPr>
                <w:rFonts w:ascii="Tahoma" w:hAnsi="Tahoma" w:cs="Tahoma"/>
                <w:bCs/>
                <w:color w:val="1F497E"/>
                <w:sz w:val="18"/>
                <w:szCs w:val="18"/>
              </w:rPr>
              <w:t xml:space="preserve">cuatro (4) </w:t>
            </w:r>
            <w:r w:rsidRPr="00282B57">
              <w:rPr>
                <w:rFonts w:ascii="Tahoma" w:hAnsi="Tahoma" w:cs="Tahoma"/>
                <w:bCs/>
                <w:color w:val="1F497E"/>
                <w:sz w:val="18"/>
                <w:szCs w:val="18"/>
              </w:rPr>
              <w:t>Pinza amperimétrica de verdadero valor eficaz de CA/CC Fluke 376 FC con iFlex</w:t>
            </w:r>
            <w:r>
              <w:rPr>
                <w:rFonts w:ascii="Tahoma" w:hAnsi="Tahoma" w:cs="Tahoma"/>
                <w:bCs/>
                <w:color w:val="1F497E"/>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21324C" w14:textId="77777777" w:rsidR="007429D1" w:rsidRPr="009C2DE5" w:rsidRDefault="007429D1" w:rsidP="00594FBE">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4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9387BE" w14:textId="77777777" w:rsidR="007429D1" w:rsidRPr="00314E98" w:rsidRDefault="007429D1" w:rsidP="00594FBE">
            <w:pPr>
              <w:jc w:val="center"/>
              <w:rPr>
                <w:rFonts w:ascii="Tahoma" w:hAnsi="Tahoma" w:cs="Tahoma"/>
                <w:color w:val="1F497E"/>
                <w:sz w:val="22"/>
                <w:lang w:val="es-ES_tradnl"/>
              </w:rPr>
            </w:pPr>
          </w:p>
        </w:tc>
        <w:tc>
          <w:tcPr>
            <w:tcW w:w="81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CB60DC" w14:textId="77777777" w:rsidR="007429D1" w:rsidRPr="00996693" w:rsidRDefault="007429D1" w:rsidP="00594FBE">
            <w:pPr>
              <w:jc w:val="center"/>
              <w:rPr>
                <w:rFonts w:ascii="Tahoma" w:hAnsi="Tahoma" w:cs="Tahoma"/>
                <w:color w:val="004990"/>
                <w:sz w:val="18"/>
                <w:szCs w:val="18"/>
                <w:lang w:val="es-BO" w:eastAsia="es-BO"/>
              </w:rPr>
            </w:pPr>
          </w:p>
        </w:tc>
      </w:tr>
    </w:tbl>
    <w:p w14:paraId="55B0F405" w14:textId="77777777" w:rsidR="007429D1" w:rsidRDefault="007429D1" w:rsidP="007429D1">
      <w:pPr>
        <w:rPr>
          <w:lang w:val="es-BO" w:eastAsia="en-US"/>
        </w:rPr>
      </w:pPr>
    </w:p>
    <w:p w14:paraId="008E4108" w14:textId="77777777" w:rsidR="007429D1" w:rsidRDefault="007429D1" w:rsidP="007429D1">
      <w:pPr>
        <w:pStyle w:val="Prrafodelista"/>
        <w:numPr>
          <w:ilvl w:val="1"/>
          <w:numId w:val="46"/>
        </w:numPr>
        <w:shd w:val="clear" w:color="auto" w:fill="FFFFFF" w:themeFill="background1"/>
        <w:rPr>
          <w:rFonts w:ascii="Tahoma" w:hAnsi="Tahoma" w:cs="Tahoma"/>
          <w:color w:val="004990"/>
          <w:sz w:val="22"/>
          <w:szCs w:val="22"/>
        </w:rPr>
      </w:pPr>
      <w:r w:rsidRPr="00A10215">
        <w:rPr>
          <w:rFonts w:ascii="Tahoma" w:hAnsi="Tahoma" w:cs="Tahoma"/>
          <w:b/>
          <w:color w:val="004990"/>
          <w:sz w:val="22"/>
          <w:szCs w:val="22"/>
        </w:rPr>
        <w:t>PROVISIÓN DE REPUESTOS</w:t>
      </w:r>
      <w:r w:rsidRPr="00940E29">
        <w:rPr>
          <w:rFonts w:ascii="Tahoma" w:hAnsi="Tahoma" w:cs="Tahoma"/>
          <w:color w:val="004990"/>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5219"/>
        <w:gridCol w:w="1067"/>
        <w:gridCol w:w="799"/>
        <w:gridCol w:w="1471"/>
      </w:tblGrid>
      <w:tr w:rsidR="007429D1" w:rsidRPr="00363D85" w14:paraId="3F01D48C" w14:textId="77777777" w:rsidTr="00594FBE">
        <w:trPr>
          <w:trHeight w:val="381"/>
          <w:tblHeader/>
        </w:trPr>
        <w:tc>
          <w:tcPr>
            <w:tcW w:w="3736"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C6181E2"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4"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3C09ADC"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387158D5" w14:textId="77777777" w:rsidTr="00594FBE">
        <w:trPr>
          <w:trHeight w:val="223"/>
          <w:tblHeader/>
        </w:trPr>
        <w:tc>
          <w:tcPr>
            <w:tcW w:w="3142"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443C49E"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PROVISIÓN DE REPUESTOS</w:t>
            </w:r>
          </w:p>
        </w:tc>
        <w:tc>
          <w:tcPr>
            <w:tcW w:w="5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6DABF5B"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64"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0EBFDB8"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71216D06" w14:textId="77777777" w:rsidTr="00594FBE">
        <w:trPr>
          <w:trHeight w:val="347"/>
          <w:tblHeader/>
        </w:trPr>
        <w:tc>
          <w:tcPr>
            <w:tcW w:w="235"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F69A6D0"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0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33165AF"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4"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916C89C"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A1AE0F0"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819"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4342FFA"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3D52FEBE" w14:textId="77777777" w:rsidTr="00594FBE">
        <w:trPr>
          <w:trHeight w:val="60"/>
        </w:trPr>
        <w:tc>
          <w:tcPr>
            <w:tcW w:w="2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606BE7" w14:textId="77777777" w:rsidR="007429D1" w:rsidRPr="00C13553" w:rsidRDefault="007429D1" w:rsidP="00594FBE">
            <w:pPr>
              <w:jc w:val="center"/>
              <w:rPr>
                <w:rFonts w:ascii="Tahoma" w:hAnsi="Tahoma" w:cs="Tahoma"/>
                <w:color w:val="004990"/>
                <w:lang w:eastAsia="es-BO"/>
              </w:rPr>
            </w:pPr>
            <w:r>
              <w:rPr>
                <w:rFonts w:ascii="Tahoma" w:hAnsi="Tahoma" w:cs="Tahoma"/>
                <w:color w:val="004990"/>
                <w:lang w:eastAsia="es-BO"/>
              </w:rPr>
              <w:t>G10</w:t>
            </w:r>
          </w:p>
        </w:tc>
        <w:tc>
          <w:tcPr>
            <w:tcW w:w="2907" w:type="pct"/>
            <w:tcBorders>
              <w:top w:val="single" w:sz="4" w:space="0" w:color="004990"/>
              <w:left w:val="single" w:sz="4" w:space="0" w:color="004990"/>
              <w:bottom w:val="single" w:sz="4" w:space="0" w:color="004990"/>
              <w:right w:val="single" w:sz="4" w:space="0" w:color="004990"/>
            </w:tcBorders>
            <w:shd w:val="clear" w:color="auto" w:fill="auto"/>
          </w:tcPr>
          <w:p w14:paraId="501845F9" w14:textId="77777777" w:rsidR="007429D1" w:rsidRPr="00D37D30" w:rsidRDefault="007429D1" w:rsidP="00594FBE">
            <w:pPr>
              <w:jc w:val="both"/>
              <w:rPr>
                <w:rFonts w:ascii="Tahoma" w:hAnsi="Tahoma" w:cs="Tahoma"/>
                <w:color w:val="1F497D" w:themeColor="text2"/>
                <w:sz w:val="18"/>
                <w:szCs w:val="18"/>
              </w:rPr>
            </w:pPr>
            <w:r w:rsidRPr="00D37D30">
              <w:rPr>
                <w:rFonts w:ascii="Tahoma" w:hAnsi="Tahoma" w:cs="Tahoma"/>
                <w:color w:val="1F497D" w:themeColor="text2"/>
                <w:sz w:val="18"/>
                <w:szCs w:val="18"/>
              </w:rPr>
              <w:t>El proveedor adjudicado deberá entregar el siguiente stock de repuestos:</w:t>
            </w:r>
          </w:p>
          <w:p w14:paraId="4E413F1E" w14:textId="77777777" w:rsidR="007429D1" w:rsidRPr="00A95B02" w:rsidRDefault="007429D1" w:rsidP="00594FBE">
            <w:pPr>
              <w:pStyle w:val="Prrafodelista"/>
              <w:numPr>
                <w:ilvl w:val="0"/>
                <w:numId w:val="41"/>
              </w:numPr>
              <w:tabs>
                <w:tab w:val="clear" w:pos="862"/>
                <w:tab w:val="num" w:pos="498"/>
              </w:tabs>
              <w:ind w:hanging="648"/>
              <w:rPr>
                <w:rFonts w:ascii="Tahoma" w:hAnsi="Tahoma" w:cs="Tahoma"/>
                <w:color w:val="1F497D" w:themeColor="text2"/>
                <w:sz w:val="18"/>
                <w:szCs w:val="18"/>
              </w:rPr>
            </w:pPr>
            <w:r>
              <w:rPr>
                <w:rFonts w:ascii="Tahoma" w:hAnsi="Tahoma" w:cs="Tahoma"/>
                <w:color w:val="1F497D" w:themeColor="text2"/>
                <w:sz w:val="18"/>
                <w:szCs w:val="18"/>
              </w:rPr>
              <w:t xml:space="preserve">Para </w:t>
            </w:r>
            <w:r w:rsidRPr="00A95B02">
              <w:rPr>
                <w:rFonts w:ascii="Tahoma" w:hAnsi="Tahoma" w:cs="Tahoma"/>
                <w:color w:val="1F497D" w:themeColor="text2"/>
                <w:sz w:val="18"/>
                <w:szCs w:val="18"/>
              </w:rPr>
              <w:t>cada equipo de aire acondicionado:</w:t>
            </w:r>
          </w:p>
          <w:p w14:paraId="381F3DB0" w14:textId="77777777" w:rsidR="007429D1" w:rsidRPr="00201A23" w:rsidRDefault="007429D1" w:rsidP="00594FBE">
            <w:pPr>
              <w:numPr>
                <w:ilvl w:val="0"/>
                <w:numId w:val="38"/>
              </w:numPr>
              <w:tabs>
                <w:tab w:val="clear" w:pos="862"/>
                <w:tab w:val="left" w:pos="355"/>
                <w:tab w:val="num" w:pos="781"/>
              </w:tabs>
              <w:ind w:hanging="223"/>
              <w:jc w:val="both"/>
              <w:rPr>
                <w:rFonts w:ascii="Tahoma" w:hAnsi="Tahoma" w:cs="Tahoma"/>
                <w:color w:val="1F497D" w:themeColor="text2"/>
                <w:sz w:val="18"/>
                <w:szCs w:val="18"/>
              </w:rPr>
            </w:pPr>
            <w:r>
              <w:rPr>
                <w:rFonts w:ascii="Tahoma" w:hAnsi="Tahoma" w:cs="Tahoma"/>
                <w:color w:val="1F497D" w:themeColor="text2"/>
                <w:sz w:val="18"/>
                <w:szCs w:val="18"/>
              </w:rPr>
              <w:t>2</w:t>
            </w:r>
            <w:r w:rsidRPr="00D37D30">
              <w:rPr>
                <w:rFonts w:ascii="Tahoma" w:hAnsi="Tahoma" w:cs="Tahoma"/>
                <w:color w:val="1F497D" w:themeColor="text2"/>
                <w:sz w:val="18"/>
                <w:szCs w:val="18"/>
              </w:rPr>
              <w:t xml:space="preserve"> pzas. filtros para aire.</w:t>
            </w:r>
          </w:p>
        </w:tc>
        <w:tc>
          <w:tcPr>
            <w:tcW w:w="5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8E4FF9" w14:textId="77777777" w:rsidR="007429D1" w:rsidRPr="009C2DE5" w:rsidRDefault="007429D1" w:rsidP="00594FBE">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1D7F">
              <w:rPr>
                <w:b/>
                <w:color w:val="004990"/>
                <w:sz w:val="18"/>
                <w:szCs w:val="18"/>
              </w:rPr>
            </w:r>
            <w:r w:rsidR="008E1D7F">
              <w:rPr>
                <w:b/>
                <w:color w:val="004990"/>
                <w:sz w:val="18"/>
                <w:szCs w:val="18"/>
              </w:rPr>
              <w:fldChar w:fldCharType="separate"/>
            </w:r>
            <w:r w:rsidRPr="005626F8">
              <w:rPr>
                <w:b/>
                <w:color w:val="004990"/>
                <w:sz w:val="18"/>
                <w:szCs w:val="18"/>
              </w:rPr>
              <w:fldChar w:fldCharType="end"/>
            </w:r>
          </w:p>
        </w:tc>
        <w:tc>
          <w:tcPr>
            <w:tcW w:w="44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9EBE6C" w14:textId="77777777" w:rsidR="007429D1" w:rsidRPr="009C2DE5" w:rsidRDefault="007429D1" w:rsidP="00594FBE">
            <w:pPr>
              <w:jc w:val="center"/>
              <w:rPr>
                <w:rFonts w:ascii="Tahoma" w:hAnsi="Tahoma" w:cs="Tahoma"/>
                <w:color w:val="004990"/>
                <w:sz w:val="18"/>
                <w:szCs w:val="18"/>
                <w:lang w:eastAsia="es-BO"/>
              </w:rPr>
            </w:pPr>
          </w:p>
        </w:tc>
        <w:tc>
          <w:tcPr>
            <w:tcW w:w="81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FC3390" w14:textId="77777777" w:rsidR="007429D1" w:rsidRPr="00314E98" w:rsidRDefault="007429D1" w:rsidP="00594FBE">
            <w:pPr>
              <w:jc w:val="center"/>
              <w:rPr>
                <w:rFonts w:ascii="Tahoma" w:hAnsi="Tahoma" w:cs="Tahoma"/>
                <w:color w:val="1F497E"/>
                <w:sz w:val="22"/>
                <w:lang w:val="es-ES_tradnl"/>
              </w:rPr>
            </w:pPr>
          </w:p>
        </w:tc>
      </w:tr>
    </w:tbl>
    <w:p w14:paraId="34039A4A" w14:textId="77777777" w:rsidR="007429D1" w:rsidRPr="007D0AB1" w:rsidRDefault="007429D1" w:rsidP="007429D1">
      <w:pPr>
        <w:pStyle w:val="TITULOS"/>
        <w:spacing w:after="0"/>
        <w:ind w:left="1080" w:firstLine="0"/>
        <w:rPr>
          <w:rFonts w:ascii="Tahoma" w:hAnsi="Tahoma" w:cs="Tahoma"/>
          <w:color w:val="365F91"/>
          <w:sz w:val="4"/>
          <w:szCs w:val="10"/>
        </w:rPr>
      </w:pPr>
    </w:p>
    <w:p w14:paraId="0942C581" w14:textId="77777777" w:rsidR="007429D1" w:rsidRPr="00815610" w:rsidRDefault="007429D1" w:rsidP="007429D1">
      <w:pPr>
        <w:pStyle w:val="TITULOS"/>
        <w:spacing w:after="0"/>
        <w:ind w:left="993" w:firstLine="0"/>
        <w:rPr>
          <w:rFonts w:ascii="Tahoma" w:hAnsi="Tahoma" w:cs="Tahoma"/>
          <w:color w:val="004990"/>
          <w:sz w:val="4"/>
          <w:szCs w:val="22"/>
        </w:rPr>
      </w:pPr>
    </w:p>
    <w:p w14:paraId="619F9750" w14:textId="77777777" w:rsidR="007429D1" w:rsidRDefault="007429D1" w:rsidP="007429D1">
      <w:pPr>
        <w:shd w:val="clear" w:color="auto" w:fill="FFFFFF" w:themeFill="background1"/>
        <w:rPr>
          <w:rFonts w:ascii="Tahoma" w:hAnsi="Tahoma" w:cs="Tahoma"/>
          <w:b/>
          <w:color w:val="004990"/>
          <w:sz w:val="22"/>
          <w:szCs w:val="22"/>
        </w:rPr>
      </w:pPr>
    </w:p>
    <w:p w14:paraId="427CD3C5" w14:textId="77777777" w:rsidR="007429D1" w:rsidRDefault="007429D1" w:rsidP="007429D1">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PROTOCOLOS DE ACEPTACIÓN.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5219"/>
        <w:gridCol w:w="1067"/>
        <w:gridCol w:w="799"/>
        <w:gridCol w:w="1471"/>
      </w:tblGrid>
      <w:tr w:rsidR="007429D1" w:rsidRPr="00363D85" w14:paraId="55BBC8C3" w14:textId="77777777" w:rsidTr="00594FBE">
        <w:trPr>
          <w:trHeight w:val="381"/>
          <w:tblHeader/>
        </w:trPr>
        <w:tc>
          <w:tcPr>
            <w:tcW w:w="3736" w:type="pct"/>
            <w:gridSpan w:val="3"/>
            <w:shd w:val="clear" w:color="auto" w:fill="004990"/>
            <w:vAlign w:val="center"/>
          </w:tcPr>
          <w:p w14:paraId="49D50222"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4" w:type="pct"/>
            <w:gridSpan w:val="2"/>
            <w:shd w:val="clear" w:color="auto" w:fill="004990"/>
            <w:vAlign w:val="center"/>
          </w:tcPr>
          <w:p w14:paraId="0BBFBCD4"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433E5F99" w14:textId="77777777" w:rsidTr="00594FBE">
        <w:trPr>
          <w:trHeight w:val="273"/>
          <w:tblHeader/>
        </w:trPr>
        <w:tc>
          <w:tcPr>
            <w:tcW w:w="3142" w:type="pct"/>
            <w:gridSpan w:val="2"/>
            <w:shd w:val="clear" w:color="auto" w:fill="004990"/>
            <w:vAlign w:val="center"/>
          </w:tcPr>
          <w:p w14:paraId="2011C013"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PROTOCOLOS DE ACEPTACIÓN</w:t>
            </w:r>
          </w:p>
        </w:tc>
        <w:tc>
          <w:tcPr>
            <w:tcW w:w="594" w:type="pct"/>
            <w:shd w:val="clear" w:color="auto" w:fill="004990"/>
            <w:vAlign w:val="center"/>
          </w:tcPr>
          <w:p w14:paraId="64026D92"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64" w:type="pct"/>
            <w:gridSpan w:val="2"/>
            <w:shd w:val="clear" w:color="auto" w:fill="004990"/>
            <w:vAlign w:val="center"/>
          </w:tcPr>
          <w:p w14:paraId="4C325D9E"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27B297A1" w14:textId="77777777" w:rsidTr="00594FBE">
        <w:trPr>
          <w:trHeight w:val="347"/>
          <w:tblHeader/>
        </w:trPr>
        <w:tc>
          <w:tcPr>
            <w:tcW w:w="235" w:type="pct"/>
            <w:shd w:val="clear" w:color="auto" w:fill="004990"/>
            <w:vAlign w:val="center"/>
          </w:tcPr>
          <w:p w14:paraId="4AE64B52"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07" w:type="pct"/>
            <w:shd w:val="clear" w:color="auto" w:fill="004990"/>
            <w:vAlign w:val="center"/>
          </w:tcPr>
          <w:p w14:paraId="7FE4615A"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4" w:type="pct"/>
            <w:shd w:val="clear" w:color="auto" w:fill="004990"/>
            <w:vAlign w:val="center"/>
          </w:tcPr>
          <w:p w14:paraId="7777AE5B"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5" w:type="pct"/>
            <w:shd w:val="clear" w:color="auto" w:fill="004990"/>
            <w:vAlign w:val="center"/>
          </w:tcPr>
          <w:p w14:paraId="4568D238"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819" w:type="pct"/>
            <w:shd w:val="clear" w:color="auto" w:fill="004990"/>
            <w:vAlign w:val="center"/>
          </w:tcPr>
          <w:p w14:paraId="61557D3E"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741BE35E" w14:textId="77777777" w:rsidTr="00594FBE">
        <w:trPr>
          <w:trHeight w:val="60"/>
        </w:trPr>
        <w:tc>
          <w:tcPr>
            <w:tcW w:w="235" w:type="pct"/>
            <w:shd w:val="clear" w:color="auto" w:fill="auto"/>
            <w:vAlign w:val="center"/>
          </w:tcPr>
          <w:p w14:paraId="096FC8BE" w14:textId="77777777" w:rsidR="007429D1" w:rsidRPr="00C13553" w:rsidRDefault="007429D1" w:rsidP="00594FBE">
            <w:pPr>
              <w:jc w:val="center"/>
              <w:rPr>
                <w:rFonts w:ascii="Tahoma" w:hAnsi="Tahoma" w:cs="Tahoma"/>
                <w:color w:val="004990"/>
                <w:lang w:eastAsia="es-BO"/>
              </w:rPr>
            </w:pPr>
            <w:r>
              <w:rPr>
                <w:rFonts w:ascii="Tahoma" w:hAnsi="Tahoma" w:cs="Tahoma"/>
                <w:color w:val="004990"/>
                <w:lang w:eastAsia="es-BO"/>
              </w:rPr>
              <w:t>G11</w:t>
            </w:r>
          </w:p>
        </w:tc>
        <w:tc>
          <w:tcPr>
            <w:tcW w:w="2907" w:type="pct"/>
            <w:shd w:val="clear" w:color="auto" w:fill="auto"/>
          </w:tcPr>
          <w:p w14:paraId="2074DEEB" w14:textId="77777777" w:rsidR="007429D1" w:rsidRPr="001E0866" w:rsidRDefault="007429D1" w:rsidP="00594FBE">
            <w:pPr>
              <w:jc w:val="both"/>
              <w:rPr>
                <w:rFonts w:ascii="Tahoma" w:hAnsi="Tahoma" w:cs="Tahoma"/>
                <w:bCs/>
                <w:color w:val="1F497D" w:themeColor="text2"/>
                <w:sz w:val="10"/>
                <w:szCs w:val="18"/>
                <w:lang w:eastAsia="es-BO"/>
              </w:rPr>
            </w:pPr>
          </w:p>
          <w:p w14:paraId="3E989232" w14:textId="77777777" w:rsidR="007429D1" w:rsidRPr="00842491" w:rsidRDefault="007429D1" w:rsidP="00594FBE">
            <w:pPr>
              <w:jc w:val="both"/>
              <w:rPr>
                <w:rFonts w:ascii="Tahoma" w:hAnsi="Tahoma" w:cs="Tahoma"/>
                <w:bCs/>
                <w:color w:val="1F497D" w:themeColor="text2"/>
                <w:sz w:val="18"/>
                <w:szCs w:val="18"/>
                <w:lang w:eastAsia="es-BO"/>
              </w:rPr>
            </w:pPr>
            <w:r w:rsidRPr="00D37D30">
              <w:rPr>
                <w:rFonts w:ascii="Tahoma" w:hAnsi="Tahoma" w:cs="Tahoma"/>
                <w:bCs/>
                <w:color w:val="1F497D" w:themeColor="text2"/>
                <w:sz w:val="18"/>
                <w:szCs w:val="18"/>
                <w:lang w:eastAsia="es-BO"/>
              </w:rPr>
              <w:t xml:space="preserve">El protocolo de pruebas de aceptación ATP deberá ser entregado y aprobado por </w:t>
            </w:r>
            <w:r>
              <w:rPr>
                <w:rFonts w:ascii="Tahoma" w:hAnsi="Tahoma" w:cs="Tahoma"/>
                <w:bCs/>
                <w:color w:val="1F497D" w:themeColor="text2"/>
                <w:sz w:val="18"/>
                <w:szCs w:val="18"/>
                <w:lang w:eastAsia="es-BO"/>
              </w:rPr>
              <w:t>ENTEL</w:t>
            </w:r>
            <w:r w:rsidRPr="00D37D30">
              <w:rPr>
                <w:rFonts w:ascii="Tahoma" w:hAnsi="Tahoma" w:cs="Tahoma"/>
                <w:bCs/>
                <w:color w:val="1F497D" w:themeColor="text2"/>
                <w:sz w:val="18"/>
                <w:szCs w:val="18"/>
                <w:lang w:eastAsia="es-BO"/>
              </w:rPr>
              <w:t xml:space="preserve"> S.A. </w:t>
            </w:r>
          </w:p>
        </w:tc>
        <w:tc>
          <w:tcPr>
            <w:tcW w:w="594" w:type="pct"/>
            <w:shd w:val="clear" w:color="auto" w:fill="auto"/>
            <w:vAlign w:val="center"/>
          </w:tcPr>
          <w:p w14:paraId="7E2D642C" w14:textId="77777777" w:rsidR="007429D1" w:rsidRPr="009C2DE5" w:rsidRDefault="007429D1" w:rsidP="00594FBE">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E1D7F">
              <w:rPr>
                <w:b/>
                <w:color w:val="004990"/>
                <w:sz w:val="20"/>
                <w:szCs w:val="20"/>
              </w:rPr>
            </w:r>
            <w:r w:rsidR="008E1D7F">
              <w:rPr>
                <w:b/>
                <w:color w:val="004990"/>
                <w:sz w:val="20"/>
                <w:szCs w:val="20"/>
              </w:rPr>
              <w:fldChar w:fldCharType="separate"/>
            </w:r>
            <w:r w:rsidRPr="009C2DE5">
              <w:rPr>
                <w:b/>
                <w:color w:val="004990"/>
                <w:sz w:val="20"/>
                <w:szCs w:val="20"/>
              </w:rPr>
              <w:fldChar w:fldCharType="end"/>
            </w:r>
          </w:p>
        </w:tc>
        <w:tc>
          <w:tcPr>
            <w:tcW w:w="445" w:type="pct"/>
            <w:shd w:val="clear" w:color="auto" w:fill="auto"/>
            <w:vAlign w:val="center"/>
          </w:tcPr>
          <w:p w14:paraId="2E68EE49" w14:textId="77777777" w:rsidR="007429D1" w:rsidRPr="00002524" w:rsidRDefault="007429D1" w:rsidP="00594FBE">
            <w:pPr>
              <w:jc w:val="center"/>
              <w:rPr>
                <w:rFonts w:ascii="Tahoma" w:hAnsi="Tahoma" w:cs="Tahoma"/>
                <w:color w:val="004990"/>
                <w:sz w:val="18"/>
                <w:szCs w:val="18"/>
                <w:highlight w:val="red"/>
                <w:lang w:eastAsia="es-BO"/>
              </w:rPr>
            </w:pPr>
          </w:p>
        </w:tc>
        <w:tc>
          <w:tcPr>
            <w:tcW w:w="819" w:type="pct"/>
            <w:shd w:val="clear" w:color="auto" w:fill="auto"/>
            <w:vAlign w:val="center"/>
          </w:tcPr>
          <w:p w14:paraId="0A8A3B91" w14:textId="77777777" w:rsidR="007429D1" w:rsidRPr="00002524" w:rsidRDefault="007429D1" w:rsidP="00594FBE">
            <w:pPr>
              <w:jc w:val="center"/>
              <w:rPr>
                <w:rFonts w:ascii="Tahoma" w:hAnsi="Tahoma" w:cs="Tahoma"/>
                <w:color w:val="1F497E"/>
                <w:sz w:val="22"/>
                <w:highlight w:val="red"/>
                <w:lang w:val="es-ES_tradnl"/>
              </w:rPr>
            </w:pPr>
          </w:p>
        </w:tc>
      </w:tr>
      <w:tr w:rsidR="007429D1" w:rsidRPr="009C2DE5" w14:paraId="3ED5D336" w14:textId="77777777" w:rsidTr="00594FBE">
        <w:trPr>
          <w:trHeight w:val="199"/>
        </w:trPr>
        <w:tc>
          <w:tcPr>
            <w:tcW w:w="235" w:type="pct"/>
            <w:shd w:val="clear" w:color="auto" w:fill="auto"/>
            <w:vAlign w:val="center"/>
          </w:tcPr>
          <w:p w14:paraId="6CEE881A" w14:textId="77777777" w:rsidR="007429D1" w:rsidRPr="00C13553" w:rsidRDefault="007429D1" w:rsidP="00594FBE">
            <w:pPr>
              <w:jc w:val="center"/>
              <w:rPr>
                <w:rFonts w:ascii="Tahoma" w:hAnsi="Tahoma" w:cs="Tahoma"/>
                <w:bCs/>
                <w:color w:val="1F497D" w:themeColor="text2"/>
                <w:lang w:eastAsia="es-BO"/>
              </w:rPr>
            </w:pPr>
            <w:r>
              <w:rPr>
                <w:rFonts w:ascii="Tahoma" w:hAnsi="Tahoma" w:cs="Tahoma"/>
                <w:bCs/>
                <w:color w:val="1F497D" w:themeColor="text2"/>
                <w:lang w:eastAsia="es-BO"/>
              </w:rPr>
              <w:t>G12</w:t>
            </w:r>
          </w:p>
        </w:tc>
        <w:tc>
          <w:tcPr>
            <w:tcW w:w="2907" w:type="pct"/>
            <w:shd w:val="clear" w:color="auto" w:fill="auto"/>
          </w:tcPr>
          <w:p w14:paraId="15E8507F" w14:textId="77777777" w:rsidR="007429D1" w:rsidRPr="00D37D30" w:rsidRDefault="007429D1" w:rsidP="00594FBE">
            <w:pPr>
              <w:jc w:val="both"/>
              <w:rPr>
                <w:rFonts w:ascii="Tahoma" w:hAnsi="Tahoma" w:cs="Tahoma"/>
                <w:bCs/>
                <w:color w:val="1F497D" w:themeColor="text2"/>
                <w:sz w:val="18"/>
                <w:szCs w:val="18"/>
                <w:lang w:eastAsia="es-BO"/>
              </w:rPr>
            </w:pPr>
            <w:r w:rsidRPr="00D37D30">
              <w:rPr>
                <w:rFonts w:ascii="Tahoma" w:hAnsi="Tahoma" w:cs="Tahoma"/>
                <w:bCs/>
                <w:color w:val="1F497D" w:themeColor="text2"/>
                <w:sz w:val="18"/>
                <w:szCs w:val="18"/>
                <w:lang w:eastAsia="es-BO"/>
              </w:rPr>
              <w:t>Al inicio del ATP</w:t>
            </w:r>
            <w:r>
              <w:rPr>
                <w:rFonts w:ascii="Tahoma" w:hAnsi="Tahoma" w:cs="Tahoma"/>
                <w:bCs/>
                <w:color w:val="1F497D" w:themeColor="text2"/>
                <w:sz w:val="18"/>
                <w:szCs w:val="18"/>
                <w:lang w:eastAsia="es-BO"/>
              </w:rPr>
              <w:t>,</w:t>
            </w:r>
            <w:r w:rsidRPr="00D37D30">
              <w:rPr>
                <w:rFonts w:ascii="Tahoma" w:hAnsi="Tahoma" w:cs="Tahoma"/>
                <w:bCs/>
                <w:color w:val="1F497D" w:themeColor="text2"/>
                <w:sz w:val="18"/>
                <w:szCs w:val="18"/>
                <w:lang w:eastAsia="es-BO"/>
              </w:rPr>
              <w:t xml:space="preserve"> </w:t>
            </w:r>
            <w:r>
              <w:rPr>
                <w:rFonts w:ascii="Tahoma" w:hAnsi="Tahoma" w:cs="Tahoma"/>
                <w:bCs/>
                <w:color w:val="1F497D" w:themeColor="text2"/>
                <w:sz w:val="18"/>
                <w:szCs w:val="18"/>
                <w:lang w:eastAsia="es-BO"/>
              </w:rPr>
              <w:t xml:space="preserve">una copia de </w:t>
            </w:r>
            <w:r w:rsidRPr="00D37D30">
              <w:rPr>
                <w:rFonts w:ascii="Tahoma" w:hAnsi="Tahoma" w:cs="Tahoma"/>
                <w:bCs/>
                <w:color w:val="1F497D" w:themeColor="text2"/>
                <w:sz w:val="18"/>
                <w:szCs w:val="18"/>
                <w:lang w:eastAsia="es-BO"/>
              </w:rPr>
              <w:t>la siguiente documentación debe ser entregada en cada sitio:</w:t>
            </w:r>
          </w:p>
          <w:p w14:paraId="0C64E624" w14:textId="77777777" w:rsidR="007429D1" w:rsidRPr="00D37D30" w:rsidRDefault="007429D1" w:rsidP="00594FBE">
            <w:pPr>
              <w:numPr>
                <w:ilvl w:val="0"/>
                <w:numId w:val="45"/>
              </w:numPr>
              <w:jc w:val="both"/>
              <w:rPr>
                <w:rFonts w:ascii="Tahoma" w:hAnsi="Tahoma" w:cs="Tahoma"/>
                <w:bCs/>
                <w:color w:val="1F497D" w:themeColor="text2"/>
                <w:sz w:val="18"/>
                <w:szCs w:val="18"/>
                <w:lang w:eastAsia="es-BO"/>
              </w:rPr>
            </w:pPr>
            <w:r w:rsidRPr="00D37D30">
              <w:rPr>
                <w:rFonts w:ascii="Tahoma" w:hAnsi="Tahoma" w:cs="Tahoma"/>
                <w:bCs/>
                <w:color w:val="1F497D" w:themeColor="text2"/>
                <w:sz w:val="18"/>
                <w:szCs w:val="18"/>
                <w:lang w:eastAsia="es-BO"/>
              </w:rPr>
              <w:t>Diagramas eléctricos unifilares de la instalación eléctrica</w:t>
            </w:r>
            <w:r>
              <w:rPr>
                <w:rFonts w:ascii="Tahoma" w:hAnsi="Tahoma" w:cs="Tahoma"/>
                <w:bCs/>
                <w:color w:val="1F497D" w:themeColor="text2"/>
                <w:sz w:val="18"/>
                <w:szCs w:val="18"/>
                <w:lang w:eastAsia="es-BO"/>
              </w:rPr>
              <w:t>.</w:t>
            </w:r>
          </w:p>
          <w:p w14:paraId="15DDA9EE" w14:textId="77777777" w:rsidR="007429D1" w:rsidRPr="0007088D" w:rsidRDefault="007429D1" w:rsidP="00594FBE">
            <w:pPr>
              <w:numPr>
                <w:ilvl w:val="0"/>
                <w:numId w:val="45"/>
              </w:numPr>
              <w:jc w:val="both"/>
              <w:rPr>
                <w:rFonts w:ascii="Tahoma" w:hAnsi="Tahoma" w:cs="Tahoma"/>
                <w:color w:val="1F497D" w:themeColor="text2"/>
                <w:sz w:val="18"/>
                <w:szCs w:val="18"/>
              </w:rPr>
            </w:pPr>
            <w:r w:rsidRPr="00D37D30">
              <w:rPr>
                <w:rFonts w:ascii="Tahoma" w:hAnsi="Tahoma" w:cs="Tahoma"/>
                <w:color w:val="1F497D" w:themeColor="text2"/>
                <w:sz w:val="18"/>
                <w:szCs w:val="18"/>
              </w:rPr>
              <w:t>Manuales de operación y mantenimiento de los equipos</w:t>
            </w:r>
            <w:r w:rsidRPr="0007088D">
              <w:rPr>
                <w:rFonts w:ascii="Tahoma" w:hAnsi="Tahoma" w:cs="Tahoma"/>
                <w:color w:val="1F497D" w:themeColor="text2"/>
                <w:sz w:val="18"/>
                <w:szCs w:val="18"/>
              </w:rPr>
              <w:t xml:space="preserve"> instalados.</w:t>
            </w:r>
          </w:p>
          <w:p w14:paraId="73CCC16F" w14:textId="77777777" w:rsidR="007429D1" w:rsidRDefault="007429D1" w:rsidP="00594FBE">
            <w:pPr>
              <w:numPr>
                <w:ilvl w:val="0"/>
                <w:numId w:val="45"/>
              </w:numPr>
              <w:jc w:val="both"/>
              <w:rPr>
                <w:rFonts w:ascii="Tahoma" w:hAnsi="Tahoma" w:cs="Tahoma"/>
                <w:bCs/>
                <w:color w:val="1F497D" w:themeColor="text2"/>
                <w:sz w:val="18"/>
                <w:szCs w:val="18"/>
                <w:lang w:eastAsia="es-BO"/>
              </w:rPr>
            </w:pPr>
            <w:r w:rsidRPr="004F0871">
              <w:rPr>
                <w:rFonts w:ascii="Tahoma" w:hAnsi="Tahoma" w:cs="Tahoma"/>
                <w:bCs/>
                <w:color w:val="1F497D" w:themeColor="text2"/>
                <w:sz w:val="18"/>
                <w:szCs w:val="18"/>
                <w:lang w:eastAsia="es-BO"/>
              </w:rPr>
              <w:t>Planilla de prueba emitida por el fabricante, por cada equipo.</w:t>
            </w:r>
          </w:p>
          <w:p w14:paraId="1125C573" w14:textId="77777777" w:rsidR="007429D1" w:rsidRPr="00AB014B" w:rsidRDefault="007429D1" w:rsidP="00594FBE">
            <w:pPr>
              <w:numPr>
                <w:ilvl w:val="0"/>
                <w:numId w:val="45"/>
              </w:numPr>
              <w:jc w:val="both"/>
              <w:rPr>
                <w:rFonts w:ascii="Tahoma" w:hAnsi="Tahoma" w:cs="Tahoma"/>
                <w:color w:val="1F497D" w:themeColor="text2"/>
                <w:sz w:val="18"/>
                <w:szCs w:val="18"/>
              </w:rPr>
            </w:pPr>
            <w:r w:rsidRPr="00D37D30">
              <w:rPr>
                <w:rFonts w:ascii="Tahoma" w:hAnsi="Tahoma" w:cs="Tahoma"/>
                <w:color w:val="1F497D" w:themeColor="text2"/>
                <w:sz w:val="18"/>
                <w:szCs w:val="18"/>
              </w:rPr>
              <w:t>Protocolo de aceptación.</w:t>
            </w:r>
          </w:p>
        </w:tc>
        <w:tc>
          <w:tcPr>
            <w:tcW w:w="594" w:type="pct"/>
            <w:shd w:val="clear" w:color="auto" w:fill="auto"/>
            <w:vAlign w:val="center"/>
          </w:tcPr>
          <w:p w14:paraId="711485A5" w14:textId="77777777" w:rsidR="007429D1" w:rsidRPr="006843FF" w:rsidRDefault="007429D1" w:rsidP="00594FBE">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B11DAC">
              <w:rPr>
                <w:color w:val="1F497D"/>
                <w:sz w:val="18"/>
                <w:szCs w:val="18"/>
                <w:lang w:val="es-BO"/>
              </w:rPr>
              <w:fldChar w:fldCharType="end"/>
            </w:r>
          </w:p>
        </w:tc>
        <w:tc>
          <w:tcPr>
            <w:tcW w:w="445" w:type="pct"/>
            <w:shd w:val="clear" w:color="auto" w:fill="auto"/>
            <w:vAlign w:val="center"/>
          </w:tcPr>
          <w:p w14:paraId="3B5805F9" w14:textId="77777777" w:rsidR="007429D1" w:rsidRPr="00002524" w:rsidRDefault="007429D1" w:rsidP="00594FBE">
            <w:pPr>
              <w:jc w:val="center"/>
              <w:rPr>
                <w:rFonts w:ascii="Tahoma" w:hAnsi="Tahoma" w:cs="Tahoma"/>
                <w:color w:val="004990"/>
                <w:sz w:val="18"/>
                <w:szCs w:val="18"/>
                <w:highlight w:val="red"/>
                <w:lang w:eastAsia="es-BO"/>
              </w:rPr>
            </w:pPr>
          </w:p>
        </w:tc>
        <w:tc>
          <w:tcPr>
            <w:tcW w:w="819" w:type="pct"/>
            <w:shd w:val="clear" w:color="auto" w:fill="auto"/>
            <w:vAlign w:val="center"/>
          </w:tcPr>
          <w:p w14:paraId="3AEA0530" w14:textId="77777777" w:rsidR="007429D1" w:rsidRPr="00002524" w:rsidRDefault="007429D1" w:rsidP="00594FBE">
            <w:pPr>
              <w:jc w:val="center"/>
              <w:rPr>
                <w:rFonts w:ascii="Tahoma" w:hAnsi="Tahoma" w:cs="Tahoma"/>
                <w:color w:val="1F497E"/>
                <w:sz w:val="22"/>
                <w:highlight w:val="red"/>
                <w:lang w:val="es-ES_tradnl"/>
              </w:rPr>
            </w:pPr>
          </w:p>
        </w:tc>
      </w:tr>
    </w:tbl>
    <w:p w14:paraId="2C14911D" w14:textId="77777777" w:rsidR="007429D1" w:rsidRPr="00BA04BD" w:rsidRDefault="007429D1" w:rsidP="007429D1">
      <w:pPr>
        <w:pStyle w:val="Prrafodelista"/>
        <w:numPr>
          <w:ilvl w:val="1"/>
          <w:numId w:val="46"/>
        </w:numPr>
        <w:shd w:val="clear" w:color="auto" w:fill="FFFFFF" w:themeFill="background1"/>
        <w:rPr>
          <w:rFonts w:ascii="Tahoma" w:hAnsi="Tahoma" w:cs="Tahoma"/>
          <w:sz w:val="22"/>
          <w:szCs w:val="22"/>
        </w:rPr>
      </w:pPr>
      <w:r w:rsidRPr="00CE161D">
        <w:rPr>
          <w:rFonts w:ascii="Tahoma" w:hAnsi="Tahoma" w:cs="Tahoma"/>
          <w:b/>
          <w:color w:val="004990"/>
          <w:sz w:val="22"/>
          <w:szCs w:val="22"/>
        </w:rPr>
        <w:t>ENTRENAMIENTO</w:t>
      </w:r>
    </w:p>
    <w:p w14:paraId="2C0FDEDA" w14:textId="77777777" w:rsidR="007429D1" w:rsidRPr="00002524" w:rsidRDefault="007429D1" w:rsidP="007429D1">
      <w:pPr>
        <w:pStyle w:val="Prrafodelista"/>
        <w:shd w:val="clear" w:color="auto" w:fill="FFFFFF" w:themeFill="background1"/>
        <w:ind w:left="1080"/>
        <w:rPr>
          <w:rFonts w:ascii="Tahoma" w:hAnsi="Tahom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5922"/>
        <w:gridCol w:w="877"/>
        <w:gridCol w:w="725"/>
        <w:gridCol w:w="970"/>
      </w:tblGrid>
      <w:tr w:rsidR="007429D1" w:rsidRPr="00363D85" w14:paraId="1E096735" w14:textId="77777777" w:rsidTr="00594FBE">
        <w:trPr>
          <w:trHeight w:val="381"/>
          <w:tblHeader/>
        </w:trPr>
        <w:tc>
          <w:tcPr>
            <w:tcW w:w="4056"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7E51873" w14:textId="77777777" w:rsidR="007429D1" w:rsidRPr="00363D85" w:rsidRDefault="007429D1" w:rsidP="00594FBE">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944"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AE7EA04" w14:textId="77777777" w:rsidR="007429D1" w:rsidRPr="00B30393" w:rsidRDefault="007429D1" w:rsidP="00594FBE">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429D1" w:rsidRPr="00363D85" w14:paraId="6D00148E" w14:textId="77777777" w:rsidTr="00594FBE">
        <w:trPr>
          <w:trHeight w:val="273"/>
          <w:tblHeader/>
        </w:trPr>
        <w:tc>
          <w:tcPr>
            <w:tcW w:w="3568"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9C9283B" w14:textId="77777777" w:rsidR="007429D1" w:rsidRPr="00363D85" w:rsidRDefault="007429D1" w:rsidP="00594FBE">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488"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65194050" w14:textId="77777777" w:rsidR="007429D1" w:rsidRPr="00363D85" w:rsidRDefault="007429D1" w:rsidP="00594FBE">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944"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4C537F3" w14:textId="77777777" w:rsidR="007429D1" w:rsidRPr="00B30393" w:rsidRDefault="007429D1" w:rsidP="00594FBE">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429D1" w:rsidRPr="00363D85" w14:paraId="2DEEE92F" w14:textId="77777777" w:rsidTr="00594FBE">
        <w:trPr>
          <w:trHeight w:val="347"/>
          <w:tblHeader/>
        </w:trPr>
        <w:tc>
          <w:tcPr>
            <w:tcW w:w="270"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37217D07" w14:textId="77777777" w:rsidR="007429D1" w:rsidRPr="00363D85" w:rsidRDefault="007429D1" w:rsidP="00594FBE">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298"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AC64FAF" w14:textId="77777777" w:rsidR="007429D1" w:rsidRPr="00363D85" w:rsidRDefault="007429D1" w:rsidP="00594FBE">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488"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4EBB3C2" w14:textId="77777777" w:rsidR="007429D1" w:rsidRPr="00B30393" w:rsidRDefault="007429D1" w:rsidP="00594FBE">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40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15BE262" w14:textId="77777777" w:rsidR="007429D1" w:rsidRPr="00363D85" w:rsidRDefault="007429D1" w:rsidP="00594FBE">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540"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5D089953" w14:textId="77777777" w:rsidR="007429D1" w:rsidRPr="00363D85" w:rsidRDefault="007429D1" w:rsidP="00594FB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7429D1" w:rsidRPr="009C2DE5" w14:paraId="73A03A73" w14:textId="77777777" w:rsidTr="00594FBE">
        <w:trPr>
          <w:trHeight w:val="60"/>
        </w:trPr>
        <w:tc>
          <w:tcPr>
            <w:tcW w:w="27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74765B" w14:textId="77777777" w:rsidR="007429D1" w:rsidRPr="002371E5" w:rsidRDefault="007429D1" w:rsidP="00594FBE">
            <w:pPr>
              <w:jc w:val="center"/>
              <w:rPr>
                <w:rFonts w:ascii="Tahoma" w:hAnsi="Tahoma" w:cs="Tahoma"/>
                <w:color w:val="1F497D" w:themeColor="text2"/>
                <w:lang w:eastAsia="es-BO"/>
              </w:rPr>
            </w:pPr>
            <w:r>
              <w:rPr>
                <w:rFonts w:ascii="Tahoma" w:hAnsi="Tahoma" w:cs="Tahoma"/>
                <w:color w:val="1F497D" w:themeColor="text2"/>
                <w:lang w:eastAsia="es-BO"/>
              </w:rPr>
              <w:t>G13</w:t>
            </w:r>
          </w:p>
        </w:tc>
        <w:tc>
          <w:tcPr>
            <w:tcW w:w="3298" w:type="pct"/>
            <w:tcBorders>
              <w:top w:val="single" w:sz="4" w:space="0" w:color="004990"/>
              <w:left w:val="single" w:sz="4" w:space="0" w:color="004990"/>
              <w:bottom w:val="single" w:sz="4" w:space="0" w:color="004990"/>
              <w:right w:val="single" w:sz="4" w:space="0" w:color="004990"/>
            </w:tcBorders>
            <w:shd w:val="clear" w:color="auto" w:fill="auto"/>
          </w:tcPr>
          <w:p w14:paraId="2BED696F" w14:textId="77777777" w:rsidR="007429D1" w:rsidRPr="002371E5" w:rsidRDefault="007429D1" w:rsidP="00594FBE">
            <w:pPr>
              <w:jc w:val="both"/>
              <w:rPr>
                <w:rFonts w:ascii="Tahoma" w:hAnsi="Tahoma" w:cs="Tahoma"/>
                <w:bCs/>
                <w:color w:val="1F497D" w:themeColor="text2"/>
                <w:sz w:val="18"/>
                <w:szCs w:val="18"/>
              </w:rPr>
            </w:pPr>
            <w:r w:rsidRPr="002371E5">
              <w:rPr>
                <w:rFonts w:ascii="Tahoma" w:hAnsi="Tahoma" w:cs="Tahoma"/>
                <w:bCs/>
                <w:color w:val="1F497D" w:themeColor="text2"/>
                <w:sz w:val="18"/>
                <w:szCs w:val="18"/>
              </w:rPr>
              <w:t>El oferente adjudicado en cada sitio de instalación deberá capacitar al operador en aspectos básicos de operación, además debe proveer:</w:t>
            </w:r>
          </w:p>
          <w:p w14:paraId="4DF2A223" w14:textId="77777777" w:rsidR="007429D1" w:rsidRPr="002371E5" w:rsidRDefault="007429D1" w:rsidP="00594FBE">
            <w:pPr>
              <w:jc w:val="both"/>
              <w:rPr>
                <w:rFonts w:ascii="Tahoma" w:hAnsi="Tahoma" w:cs="Tahoma"/>
                <w:bCs/>
                <w:color w:val="1F497D" w:themeColor="text2"/>
                <w:sz w:val="18"/>
                <w:szCs w:val="18"/>
              </w:rPr>
            </w:pPr>
            <w:r w:rsidRPr="002371E5">
              <w:rPr>
                <w:rFonts w:ascii="Tahoma" w:hAnsi="Tahoma" w:cs="Tahoma"/>
                <w:bCs/>
                <w:color w:val="1F497D" w:themeColor="text2"/>
                <w:sz w:val="18"/>
                <w:szCs w:val="18"/>
              </w:rPr>
              <w:t xml:space="preserve">- Un (1) curso de capacitación para </w:t>
            </w:r>
            <w:r>
              <w:rPr>
                <w:rFonts w:ascii="Tahoma" w:hAnsi="Tahoma" w:cs="Tahoma"/>
                <w:bCs/>
                <w:color w:val="1F497D" w:themeColor="text2"/>
                <w:sz w:val="18"/>
                <w:szCs w:val="18"/>
              </w:rPr>
              <w:t>sistemas de climatización</w:t>
            </w:r>
            <w:r w:rsidRPr="002371E5">
              <w:rPr>
                <w:rFonts w:ascii="Tahoma" w:hAnsi="Tahoma" w:cs="Tahoma"/>
                <w:bCs/>
                <w:color w:val="1F497D" w:themeColor="text2"/>
                <w:sz w:val="18"/>
                <w:szCs w:val="18"/>
              </w:rPr>
              <w:t xml:space="preserve"> </w:t>
            </w:r>
          </w:p>
          <w:p w14:paraId="7042F83F" w14:textId="77777777" w:rsidR="007429D1" w:rsidRPr="002371E5" w:rsidRDefault="007429D1" w:rsidP="00594FBE">
            <w:pPr>
              <w:jc w:val="both"/>
              <w:rPr>
                <w:rFonts w:ascii="Tahoma" w:hAnsi="Tahoma" w:cs="Tahoma"/>
                <w:color w:val="1F497D" w:themeColor="text2"/>
                <w:sz w:val="18"/>
                <w:szCs w:val="18"/>
              </w:rPr>
            </w:pPr>
            <w:r>
              <w:rPr>
                <w:rFonts w:ascii="Tahoma" w:hAnsi="Tahoma" w:cs="Tahoma"/>
                <w:bCs/>
                <w:color w:val="1F497D" w:themeColor="text2"/>
                <w:sz w:val="18"/>
                <w:szCs w:val="18"/>
              </w:rPr>
              <w:t>El curso no debe tener costo</w:t>
            </w:r>
            <w:r w:rsidRPr="002371E5">
              <w:rPr>
                <w:rFonts w:ascii="Tahoma" w:hAnsi="Tahoma" w:cs="Tahoma"/>
                <w:bCs/>
                <w:color w:val="1F497D" w:themeColor="text2"/>
                <w:sz w:val="18"/>
                <w:szCs w:val="18"/>
              </w:rPr>
              <w:t xml:space="preserve"> para ENTEL SA, el temario debe tratar los siguientes temas teóricos y prácticos: cumplimiento de normas de fabricación, instalación, operación, mantenimiento (nivel avanzado), control y sistema de gestión.</w:t>
            </w:r>
            <w:r>
              <w:rPr>
                <w:rFonts w:ascii="Tahoma" w:hAnsi="Tahoma" w:cs="Tahoma"/>
                <w:bCs/>
                <w:color w:val="1F497D" w:themeColor="text2"/>
                <w:sz w:val="18"/>
                <w:szCs w:val="18"/>
              </w:rPr>
              <w:t xml:space="preserve"> </w:t>
            </w:r>
            <w:r w:rsidRPr="002371E5">
              <w:rPr>
                <w:rFonts w:ascii="Tahoma" w:hAnsi="Tahoma" w:cs="Tahoma"/>
                <w:bCs/>
                <w:color w:val="1F497D" w:themeColor="text2"/>
                <w:sz w:val="18"/>
                <w:szCs w:val="18"/>
              </w:rPr>
              <w:t xml:space="preserve"> El curso debe ser dictado por personal </w:t>
            </w:r>
            <w:r>
              <w:rPr>
                <w:rFonts w:ascii="Tahoma" w:hAnsi="Tahoma" w:cs="Tahoma"/>
                <w:bCs/>
                <w:color w:val="1F497D" w:themeColor="text2"/>
                <w:sz w:val="18"/>
                <w:szCs w:val="18"/>
              </w:rPr>
              <w:t>especialista en sistemas de climatización en la ciudad de La Paz.</w:t>
            </w:r>
            <w:r w:rsidRPr="002371E5">
              <w:rPr>
                <w:rFonts w:ascii="Tahoma" w:hAnsi="Tahoma" w:cs="Tahoma"/>
                <w:bCs/>
                <w:color w:val="1F497D" w:themeColor="text2"/>
                <w:sz w:val="18"/>
                <w:szCs w:val="18"/>
              </w:rPr>
              <w:t xml:space="preserve"> </w:t>
            </w:r>
            <w:r>
              <w:rPr>
                <w:rFonts w:ascii="Tahoma" w:hAnsi="Tahoma" w:cs="Tahoma"/>
                <w:bCs/>
                <w:color w:val="1F497D" w:themeColor="text2"/>
                <w:sz w:val="18"/>
                <w:szCs w:val="18"/>
              </w:rPr>
              <w:t xml:space="preserve">El proveedor adjudicado es responsable de la provisión de la infraestructura para el desarrollo del curso, </w:t>
            </w:r>
            <w:r w:rsidRPr="004A7E1B">
              <w:rPr>
                <w:rFonts w:ascii="Tahoma" w:hAnsi="Tahoma" w:cs="Tahoma"/>
                <w:bCs/>
                <w:color w:val="1F497D" w:themeColor="text2"/>
                <w:sz w:val="18"/>
                <w:szCs w:val="18"/>
              </w:rPr>
              <w:t xml:space="preserve">ENTEL SA es el responsable de concentrar a su personal en el sitio </w:t>
            </w:r>
            <w:r>
              <w:rPr>
                <w:rFonts w:ascii="Tahoma" w:hAnsi="Tahoma" w:cs="Tahoma"/>
                <w:bCs/>
                <w:color w:val="1F497D" w:themeColor="text2"/>
                <w:sz w:val="18"/>
                <w:szCs w:val="18"/>
              </w:rPr>
              <w:t xml:space="preserve"> designado para</w:t>
            </w:r>
            <w:r w:rsidRPr="004A7E1B">
              <w:rPr>
                <w:rFonts w:ascii="Tahoma" w:hAnsi="Tahoma" w:cs="Tahoma"/>
                <w:bCs/>
                <w:color w:val="1F497D" w:themeColor="text2"/>
                <w:sz w:val="18"/>
                <w:szCs w:val="18"/>
              </w:rPr>
              <w:t xml:space="preserve"> la capacitación</w:t>
            </w:r>
            <w:r w:rsidRPr="002371E5">
              <w:rPr>
                <w:rFonts w:ascii="Tahoma" w:hAnsi="Tahoma" w:cs="Tahoma"/>
                <w:bCs/>
                <w:color w:val="1F497D" w:themeColor="text2"/>
                <w:sz w:val="18"/>
                <w:szCs w:val="18"/>
              </w:rPr>
              <w:t xml:space="preserve">, el número mínimo de participantes debe ser de </w:t>
            </w:r>
            <w:r>
              <w:rPr>
                <w:rFonts w:ascii="Tahoma" w:hAnsi="Tahoma" w:cs="Tahoma"/>
                <w:bCs/>
                <w:color w:val="1F497D" w:themeColor="text2"/>
                <w:sz w:val="18"/>
                <w:szCs w:val="18"/>
              </w:rPr>
              <w:t>quince (</w:t>
            </w:r>
            <w:r w:rsidRPr="002371E5">
              <w:rPr>
                <w:rFonts w:ascii="Tahoma" w:hAnsi="Tahoma" w:cs="Tahoma"/>
                <w:bCs/>
                <w:color w:val="1F497D" w:themeColor="text2"/>
                <w:sz w:val="18"/>
                <w:szCs w:val="18"/>
              </w:rPr>
              <w:t>1</w:t>
            </w:r>
            <w:r>
              <w:rPr>
                <w:rFonts w:ascii="Tahoma" w:hAnsi="Tahoma" w:cs="Tahoma"/>
                <w:bCs/>
                <w:color w:val="1F497D" w:themeColor="text2"/>
                <w:sz w:val="18"/>
                <w:szCs w:val="18"/>
              </w:rPr>
              <w:t>5)</w:t>
            </w:r>
            <w:r w:rsidRPr="002371E5">
              <w:rPr>
                <w:rFonts w:ascii="Tahoma" w:hAnsi="Tahoma" w:cs="Tahoma"/>
                <w:bCs/>
                <w:color w:val="1F497D" w:themeColor="text2"/>
                <w:sz w:val="18"/>
                <w:szCs w:val="18"/>
              </w:rPr>
              <w:t xml:space="preserve"> personas</w:t>
            </w:r>
            <w:r>
              <w:rPr>
                <w:rFonts w:ascii="Tahoma" w:hAnsi="Tahoma" w:cs="Tahoma"/>
                <w:bCs/>
                <w:color w:val="1F497D" w:themeColor="text2"/>
                <w:sz w:val="18"/>
                <w:szCs w:val="18"/>
              </w:rPr>
              <w:t>.</w:t>
            </w:r>
            <w:r w:rsidRPr="002371E5">
              <w:rPr>
                <w:rFonts w:ascii="Tahoma" w:hAnsi="Tahoma" w:cs="Tahoma"/>
                <w:bCs/>
                <w:color w:val="1F497D" w:themeColor="text2"/>
                <w:sz w:val="18"/>
                <w:szCs w:val="18"/>
              </w:rPr>
              <w:t xml:space="preserve"> </w:t>
            </w:r>
          </w:p>
        </w:tc>
        <w:tc>
          <w:tcPr>
            <w:tcW w:w="4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3A796E" w14:textId="77777777" w:rsidR="007429D1" w:rsidRPr="002371E5" w:rsidRDefault="007429D1" w:rsidP="00594FBE">
            <w:pPr>
              <w:jc w:val="center"/>
              <w:rPr>
                <w:b/>
                <w:color w:val="1F497D" w:themeColor="text2"/>
                <w:sz w:val="20"/>
                <w:szCs w:val="20"/>
              </w:rPr>
            </w:pPr>
            <w:r w:rsidRPr="002371E5">
              <w:rPr>
                <w:b/>
                <w:color w:val="1F497D" w:themeColor="text2"/>
                <w:sz w:val="20"/>
                <w:szCs w:val="20"/>
              </w:rPr>
              <w:fldChar w:fldCharType="begin">
                <w:ffData>
                  <w:name w:val="Casilla1"/>
                  <w:enabled/>
                  <w:calcOnExit w:val="0"/>
                  <w:checkBox>
                    <w:sizeAuto/>
                    <w:default w:val="1"/>
                  </w:checkBox>
                </w:ffData>
              </w:fldChar>
            </w:r>
            <w:r w:rsidRPr="002371E5">
              <w:rPr>
                <w:b/>
                <w:color w:val="1F497D" w:themeColor="text2"/>
                <w:sz w:val="20"/>
                <w:szCs w:val="20"/>
              </w:rPr>
              <w:instrText xml:space="preserve"> FORMCHECKBOX </w:instrText>
            </w:r>
            <w:r w:rsidR="008E1D7F">
              <w:rPr>
                <w:b/>
                <w:color w:val="1F497D" w:themeColor="text2"/>
                <w:sz w:val="20"/>
                <w:szCs w:val="20"/>
              </w:rPr>
            </w:r>
            <w:r w:rsidR="008E1D7F">
              <w:rPr>
                <w:b/>
                <w:color w:val="1F497D" w:themeColor="text2"/>
                <w:sz w:val="20"/>
                <w:szCs w:val="20"/>
              </w:rPr>
              <w:fldChar w:fldCharType="separate"/>
            </w:r>
            <w:r w:rsidRPr="002371E5">
              <w:rPr>
                <w:b/>
                <w:color w:val="1F497D" w:themeColor="text2"/>
                <w:sz w:val="20"/>
                <w:szCs w:val="20"/>
              </w:rPr>
              <w:fldChar w:fldCharType="end"/>
            </w:r>
          </w:p>
        </w:tc>
        <w:tc>
          <w:tcPr>
            <w:tcW w:w="4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514434" w14:textId="77777777" w:rsidR="007429D1" w:rsidRPr="002371E5" w:rsidRDefault="007429D1" w:rsidP="00594FBE">
            <w:pPr>
              <w:jc w:val="center"/>
              <w:rPr>
                <w:rFonts w:ascii="Tahoma" w:hAnsi="Tahoma" w:cs="Tahoma"/>
                <w:color w:val="1F497D" w:themeColor="text2"/>
                <w:sz w:val="18"/>
                <w:szCs w:val="18"/>
                <w:lang w:val="es-BO" w:eastAsia="es-BO"/>
              </w:rPr>
            </w:pPr>
          </w:p>
        </w:tc>
        <w:tc>
          <w:tcPr>
            <w:tcW w:w="54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B27786" w14:textId="77777777" w:rsidR="007429D1" w:rsidRPr="002371E5" w:rsidRDefault="007429D1" w:rsidP="00594FBE">
            <w:pPr>
              <w:jc w:val="center"/>
              <w:rPr>
                <w:rFonts w:ascii="Tahoma" w:hAnsi="Tahoma" w:cs="Tahoma"/>
                <w:color w:val="1F497D" w:themeColor="text2"/>
                <w:sz w:val="18"/>
                <w:szCs w:val="18"/>
                <w:lang w:eastAsia="es-BO"/>
              </w:rPr>
            </w:pPr>
          </w:p>
        </w:tc>
      </w:tr>
    </w:tbl>
    <w:p w14:paraId="64EF47C2" w14:textId="77777777" w:rsidR="007429D1" w:rsidRDefault="007429D1" w:rsidP="007429D1">
      <w:pPr>
        <w:rPr>
          <w:lang w:val="es-BO" w:eastAsia="en-US"/>
        </w:rPr>
      </w:pPr>
    </w:p>
    <w:p w14:paraId="4AA0D297" w14:textId="77777777" w:rsidR="007429D1" w:rsidRDefault="007429D1" w:rsidP="007429D1">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GARANTÍA Y DOCUMENTACIÓN.</w:t>
      </w:r>
    </w:p>
    <w:p w14:paraId="16BBC107"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5219"/>
        <w:gridCol w:w="1067"/>
        <w:gridCol w:w="799"/>
        <w:gridCol w:w="1471"/>
      </w:tblGrid>
      <w:tr w:rsidR="007429D1" w:rsidRPr="00363D85" w14:paraId="4E9DC924" w14:textId="77777777" w:rsidTr="00594FBE">
        <w:trPr>
          <w:trHeight w:val="381"/>
          <w:tblHeader/>
        </w:trPr>
        <w:tc>
          <w:tcPr>
            <w:tcW w:w="3736"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3BE8D8AC"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4"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ECD21FD"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295674FB" w14:textId="77777777" w:rsidTr="00594FBE">
        <w:trPr>
          <w:trHeight w:val="273"/>
          <w:tblHeader/>
        </w:trPr>
        <w:tc>
          <w:tcPr>
            <w:tcW w:w="3142"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63A4904"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sz w:val="18"/>
                <w:szCs w:val="18"/>
                <w:lang w:eastAsia="es-BO"/>
              </w:rPr>
              <w:t>GARANTÍA Y DOCUMENTACIÓN</w:t>
            </w:r>
          </w:p>
        </w:tc>
        <w:tc>
          <w:tcPr>
            <w:tcW w:w="5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50FD73F"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64"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BC17FF3"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5C3EB6E5" w14:textId="77777777" w:rsidTr="00594FBE">
        <w:trPr>
          <w:trHeight w:val="347"/>
          <w:tblHeader/>
        </w:trPr>
        <w:tc>
          <w:tcPr>
            <w:tcW w:w="235"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4D283A4"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0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B112F33"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4"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D4CA4D8"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05CF332"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819"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8EAA166"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653EF607" w14:textId="77777777" w:rsidTr="00594FBE">
        <w:trPr>
          <w:trHeight w:val="1221"/>
        </w:trPr>
        <w:tc>
          <w:tcPr>
            <w:tcW w:w="2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FB5E4F" w14:textId="77777777" w:rsidR="007429D1" w:rsidRPr="001E142F" w:rsidRDefault="007429D1" w:rsidP="00594FBE">
            <w:pPr>
              <w:jc w:val="center"/>
              <w:rPr>
                <w:rFonts w:ascii="Tahoma" w:hAnsi="Tahoma" w:cs="Tahoma"/>
                <w:color w:val="004990"/>
                <w:lang w:eastAsia="es-BO"/>
              </w:rPr>
            </w:pPr>
            <w:r>
              <w:rPr>
                <w:rFonts w:ascii="Tahoma" w:hAnsi="Tahoma" w:cs="Tahoma"/>
                <w:bCs/>
                <w:color w:val="004990"/>
                <w:lang w:eastAsia="es-BO"/>
              </w:rPr>
              <w:t>G14</w:t>
            </w:r>
          </w:p>
        </w:tc>
        <w:tc>
          <w:tcPr>
            <w:tcW w:w="2907" w:type="pct"/>
            <w:tcBorders>
              <w:top w:val="single" w:sz="4" w:space="0" w:color="004990"/>
              <w:left w:val="single" w:sz="4" w:space="0" w:color="004990"/>
              <w:bottom w:val="single" w:sz="4" w:space="0" w:color="004990"/>
              <w:right w:val="single" w:sz="4" w:space="0" w:color="004990"/>
            </w:tcBorders>
            <w:shd w:val="clear" w:color="auto" w:fill="auto"/>
          </w:tcPr>
          <w:p w14:paraId="025DE4DB" w14:textId="77777777" w:rsidR="007429D1" w:rsidRDefault="007429D1" w:rsidP="00594FBE">
            <w:pPr>
              <w:jc w:val="both"/>
              <w:rPr>
                <w:rFonts w:ascii="Tahoma" w:hAnsi="Tahoma" w:cs="Tahoma"/>
                <w:b/>
                <w:bCs/>
                <w:color w:val="1F497D" w:themeColor="text2"/>
                <w:sz w:val="18"/>
                <w:szCs w:val="18"/>
              </w:rPr>
            </w:pPr>
            <w:r w:rsidRPr="004F0871">
              <w:rPr>
                <w:rFonts w:ascii="Tahoma" w:hAnsi="Tahoma" w:cs="Tahoma"/>
                <w:b/>
                <w:bCs/>
                <w:color w:val="1F497D" w:themeColor="text2"/>
                <w:sz w:val="18"/>
                <w:szCs w:val="18"/>
              </w:rPr>
              <w:t>GARANTÍA</w:t>
            </w:r>
            <w:r>
              <w:rPr>
                <w:rFonts w:ascii="Tahoma" w:hAnsi="Tahoma" w:cs="Tahoma"/>
                <w:b/>
                <w:bCs/>
                <w:color w:val="1F497D" w:themeColor="text2"/>
                <w:sz w:val="18"/>
                <w:szCs w:val="18"/>
              </w:rPr>
              <w:t>.</w:t>
            </w:r>
          </w:p>
          <w:p w14:paraId="67214540" w14:textId="77777777" w:rsidR="007429D1" w:rsidRPr="004F0871" w:rsidRDefault="007429D1" w:rsidP="00594FBE">
            <w:pPr>
              <w:jc w:val="both"/>
              <w:rPr>
                <w:rFonts w:ascii="Tahoma" w:hAnsi="Tahoma" w:cs="Tahoma"/>
                <w:bCs/>
                <w:color w:val="1F497D" w:themeColor="text2"/>
                <w:sz w:val="18"/>
                <w:szCs w:val="18"/>
              </w:rPr>
            </w:pPr>
            <w:r w:rsidRPr="004F0871">
              <w:rPr>
                <w:rFonts w:ascii="Tahoma" w:hAnsi="Tahoma" w:cs="Tahoma"/>
                <w:bCs/>
                <w:color w:val="1F497D" w:themeColor="text2"/>
                <w:sz w:val="18"/>
                <w:szCs w:val="18"/>
              </w:rPr>
              <w:t xml:space="preserve">El oferente </w:t>
            </w:r>
            <w:r>
              <w:rPr>
                <w:rFonts w:ascii="Tahoma" w:hAnsi="Tahoma" w:cs="Tahoma"/>
                <w:bCs/>
                <w:color w:val="1F497D" w:themeColor="text2"/>
                <w:sz w:val="18"/>
                <w:szCs w:val="18"/>
              </w:rPr>
              <w:t>adjudicado debe presentar</w:t>
            </w:r>
            <w:r w:rsidRPr="004F0871">
              <w:rPr>
                <w:rFonts w:ascii="Tahoma" w:hAnsi="Tahoma" w:cs="Tahoma"/>
                <w:bCs/>
                <w:color w:val="1F497D" w:themeColor="text2"/>
                <w:sz w:val="18"/>
                <w:szCs w:val="18"/>
              </w:rPr>
              <w:t xml:space="preserve"> un documento de garantía contra fallas de fábrica de los equipos y componentes instalados.</w:t>
            </w:r>
          </w:p>
          <w:p w14:paraId="026AA217" w14:textId="77777777" w:rsidR="007429D1" w:rsidRPr="004F0871" w:rsidRDefault="007429D1" w:rsidP="00594FBE">
            <w:pPr>
              <w:numPr>
                <w:ilvl w:val="0"/>
                <w:numId w:val="42"/>
              </w:numPr>
              <w:tabs>
                <w:tab w:val="left" w:pos="484"/>
              </w:tabs>
              <w:ind w:left="498" w:hanging="284"/>
              <w:jc w:val="both"/>
              <w:rPr>
                <w:rFonts w:ascii="Tahoma" w:hAnsi="Tahoma" w:cs="Tahoma"/>
                <w:bCs/>
                <w:color w:val="1F497D" w:themeColor="text2"/>
                <w:sz w:val="18"/>
                <w:szCs w:val="18"/>
                <w:lang w:eastAsia="es-BO"/>
              </w:rPr>
            </w:pPr>
            <w:r w:rsidRPr="004F0871">
              <w:rPr>
                <w:rFonts w:ascii="Tahoma" w:hAnsi="Tahoma" w:cs="Tahoma"/>
                <w:color w:val="1F497D" w:themeColor="text2"/>
                <w:sz w:val="18"/>
                <w:szCs w:val="18"/>
              </w:rPr>
              <w:t>El periodo de esta garantía debe ser de dos (2) años</w:t>
            </w:r>
            <w:r>
              <w:rPr>
                <w:rFonts w:ascii="Tahoma" w:hAnsi="Tahoma" w:cs="Tahoma"/>
                <w:color w:val="1F497D" w:themeColor="text2"/>
                <w:sz w:val="18"/>
                <w:szCs w:val="18"/>
              </w:rPr>
              <w:t xml:space="preserve"> a partir de la emisión del PAC</w:t>
            </w:r>
            <w:r w:rsidRPr="004F0871">
              <w:rPr>
                <w:rFonts w:ascii="Tahoma" w:hAnsi="Tahoma" w:cs="Tahoma"/>
                <w:color w:val="1F497D" w:themeColor="text2"/>
                <w:sz w:val="18"/>
                <w:szCs w:val="18"/>
              </w:rPr>
              <w:t>.</w:t>
            </w:r>
          </w:p>
          <w:p w14:paraId="4FD8FDCF" w14:textId="77777777" w:rsidR="007429D1" w:rsidRDefault="007429D1" w:rsidP="00594FBE">
            <w:pPr>
              <w:numPr>
                <w:ilvl w:val="0"/>
                <w:numId w:val="42"/>
              </w:numPr>
              <w:tabs>
                <w:tab w:val="left" w:pos="484"/>
              </w:tabs>
              <w:ind w:left="484" w:hanging="284"/>
              <w:jc w:val="both"/>
              <w:rPr>
                <w:rFonts w:ascii="Tahoma" w:hAnsi="Tahoma" w:cs="Tahoma"/>
                <w:bCs/>
                <w:color w:val="1F497D" w:themeColor="text2"/>
                <w:sz w:val="18"/>
                <w:szCs w:val="18"/>
                <w:lang w:eastAsia="es-BO"/>
              </w:rPr>
            </w:pPr>
            <w:r w:rsidRPr="004F0871">
              <w:rPr>
                <w:rFonts w:ascii="Tahoma" w:hAnsi="Tahoma" w:cs="Tahoma"/>
                <w:bCs/>
                <w:color w:val="1F497D" w:themeColor="text2"/>
                <w:sz w:val="18"/>
                <w:szCs w:val="18"/>
                <w:lang w:eastAsia="es-BO"/>
              </w:rPr>
              <w:t xml:space="preserve">En caso de fallas (durante el periodo de garantía) de cualquier parte de los equipos o componentes de la instalación, el proveedor debe solucionar los mismos en un plazo máximo de dos (2) días </w:t>
            </w:r>
            <w:r>
              <w:rPr>
                <w:rFonts w:ascii="Tahoma" w:hAnsi="Tahoma" w:cs="Tahoma"/>
                <w:bCs/>
                <w:color w:val="1F497D" w:themeColor="text2"/>
                <w:sz w:val="18"/>
                <w:szCs w:val="18"/>
                <w:lang w:eastAsia="es-BO"/>
              </w:rPr>
              <w:t>calendario</w:t>
            </w:r>
            <w:r w:rsidRPr="004F0871">
              <w:rPr>
                <w:rFonts w:ascii="Tahoma" w:hAnsi="Tahoma" w:cs="Tahoma"/>
                <w:bCs/>
                <w:color w:val="1F497D" w:themeColor="text2"/>
                <w:sz w:val="18"/>
                <w:szCs w:val="18"/>
                <w:lang w:eastAsia="es-BO"/>
              </w:rPr>
              <w:t xml:space="preserve">, a partir de la comunicación oficial. </w:t>
            </w:r>
          </w:p>
          <w:p w14:paraId="528DC38B" w14:textId="77777777" w:rsidR="007429D1" w:rsidRDefault="007429D1" w:rsidP="00594FBE">
            <w:pPr>
              <w:numPr>
                <w:ilvl w:val="0"/>
                <w:numId w:val="42"/>
              </w:numPr>
              <w:tabs>
                <w:tab w:val="left" w:pos="484"/>
              </w:tabs>
              <w:ind w:left="484" w:hanging="284"/>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Es responsabilidad del oferente adjudicado realizar   las acciones preventivas a los equipos, mínimamente dos  (2) veces al año, presentar cronograma.</w:t>
            </w:r>
          </w:p>
          <w:p w14:paraId="23939812" w14:textId="77777777" w:rsidR="007429D1" w:rsidRPr="00842491" w:rsidRDefault="007429D1" w:rsidP="00594FBE">
            <w:pPr>
              <w:numPr>
                <w:ilvl w:val="0"/>
                <w:numId w:val="42"/>
              </w:numPr>
              <w:tabs>
                <w:tab w:val="left" w:pos="484"/>
              </w:tabs>
              <w:ind w:left="484" w:hanging="284"/>
              <w:jc w:val="both"/>
              <w:rPr>
                <w:rFonts w:ascii="Tahoma" w:hAnsi="Tahoma" w:cs="Tahoma"/>
                <w:bCs/>
                <w:color w:val="000000"/>
                <w:sz w:val="18"/>
                <w:szCs w:val="18"/>
                <w:lang w:eastAsia="es-BO"/>
              </w:rPr>
            </w:pPr>
            <w:r w:rsidRPr="004F0871">
              <w:rPr>
                <w:rFonts w:ascii="Tahoma" w:hAnsi="Tahoma" w:cs="Tahoma"/>
                <w:bCs/>
                <w:color w:val="1F497D" w:themeColor="text2"/>
                <w:sz w:val="18"/>
                <w:szCs w:val="18"/>
                <w:lang w:eastAsia="es-BO"/>
              </w:rPr>
              <w:t xml:space="preserve">Durante el periodo de garantía, el traslado de personal a los sitios donde se </w:t>
            </w:r>
            <w:r>
              <w:rPr>
                <w:rFonts w:ascii="Tahoma" w:hAnsi="Tahoma" w:cs="Tahoma"/>
                <w:bCs/>
                <w:color w:val="1F497D" w:themeColor="text2"/>
                <w:sz w:val="18"/>
                <w:szCs w:val="18"/>
                <w:lang w:eastAsia="es-BO"/>
              </w:rPr>
              <w:t>realicen las acciones correctivas o preventivas</w:t>
            </w:r>
            <w:r w:rsidRPr="004F0871">
              <w:rPr>
                <w:rFonts w:ascii="Tahoma" w:hAnsi="Tahoma" w:cs="Tahoma"/>
                <w:bCs/>
                <w:color w:val="1F497D" w:themeColor="text2"/>
                <w:sz w:val="18"/>
                <w:szCs w:val="18"/>
                <w:lang w:eastAsia="es-BO"/>
              </w:rPr>
              <w:t xml:space="preserve"> debe ser cubierto por el oferente adjudicado, sin costo para </w:t>
            </w:r>
            <w:r>
              <w:rPr>
                <w:rFonts w:ascii="Tahoma" w:hAnsi="Tahoma" w:cs="Tahoma"/>
                <w:bCs/>
                <w:color w:val="1F497D" w:themeColor="text2"/>
                <w:sz w:val="18"/>
                <w:szCs w:val="18"/>
                <w:lang w:eastAsia="es-BO"/>
              </w:rPr>
              <w:t>ENTEL</w:t>
            </w:r>
            <w:r w:rsidRPr="004F0871">
              <w:rPr>
                <w:rFonts w:ascii="Tahoma" w:hAnsi="Tahoma" w:cs="Tahoma"/>
                <w:bCs/>
                <w:color w:val="1F497D" w:themeColor="text2"/>
                <w:sz w:val="18"/>
                <w:szCs w:val="18"/>
                <w:lang w:eastAsia="es-BO"/>
              </w:rPr>
              <w:t xml:space="preserve"> S.A.</w:t>
            </w:r>
          </w:p>
        </w:tc>
        <w:tc>
          <w:tcPr>
            <w:tcW w:w="5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3DA594" w14:textId="77777777" w:rsidR="007429D1" w:rsidRPr="007824CC" w:rsidRDefault="007429D1" w:rsidP="00594FBE">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B11DAC">
              <w:rPr>
                <w:color w:val="1F497D"/>
                <w:sz w:val="18"/>
                <w:szCs w:val="18"/>
                <w:lang w:val="es-BO"/>
              </w:rPr>
              <w:fldChar w:fldCharType="end"/>
            </w:r>
          </w:p>
        </w:tc>
        <w:tc>
          <w:tcPr>
            <w:tcW w:w="44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062411" w14:textId="77777777" w:rsidR="007429D1" w:rsidRPr="009C2DE5" w:rsidRDefault="007429D1" w:rsidP="00594FBE">
            <w:pPr>
              <w:jc w:val="center"/>
              <w:rPr>
                <w:rFonts w:ascii="Tahoma" w:hAnsi="Tahoma" w:cs="Tahoma"/>
                <w:color w:val="004990"/>
                <w:sz w:val="18"/>
                <w:szCs w:val="18"/>
                <w:lang w:eastAsia="es-BO"/>
              </w:rPr>
            </w:pPr>
          </w:p>
        </w:tc>
        <w:tc>
          <w:tcPr>
            <w:tcW w:w="81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A2590B" w14:textId="77777777" w:rsidR="007429D1" w:rsidRPr="00314E98" w:rsidRDefault="007429D1" w:rsidP="00594FBE">
            <w:pPr>
              <w:jc w:val="center"/>
              <w:rPr>
                <w:rFonts w:ascii="Tahoma" w:hAnsi="Tahoma" w:cs="Tahoma"/>
                <w:color w:val="1F497E"/>
                <w:sz w:val="22"/>
                <w:lang w:val="es-ES_tradnl"/>
              </w:rPr>
            </w:pPr>
          </w:p>
        </w:tc>
      </w:tr>
      <w:tr w:rsidR="007429D1" w:rsidRPr="009C2DE5" w14:paraId="344950E5" w14:textId="77777777" w:rsidTr="00594FBE">
        <w:trPr>
          <w:trHeight w:val="60"/>
        </w:trPr>
        <w:tc>
          <w:tcPr>
            <w:tcW w:w="2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714E46" w14:textId="77777777" w:rsidR="007429D1" w:rsidRPr="001E142F" w:rsidRDefault="007429D1" w:rsidP="00594FBE">
            <w:pPr>
              <w:jc w:val="center"/>
              <w:rPr>
                <w:rFonts w:ascii="Tahoma" w:hAnsi="Tahoma" w:cs="Tahoma"/>
                <w:bCs/>
                <w:color w:val="004990"/>
                <w:lang w:eastAsia="es-BO"/>
              </w:rPr>
            </w:pPr>
            <w:r>
              <w:rPr>
                <w:rFonts w:ascii="Tahoma" w:hAnsi="Tahoma" w:cs="Tahoma"/>
                <w:bCs/>
                <w:color w:val="004990"/>
                <w:lang w:eastAsia="es-BO"/>
              </w:rPr>
              <w:t>G15</w:t>
            </w:r>
          </w:p>
        </w:tc>
        <w:tc>
          <w:tcPr>
            <w:tcW w:w="2907" w:type="pct"/>
            <w:tcBorders>
              <w:top w:val="single" w:sz="4" w:space="0" w:color="004990"/>
              <w:left w:val="single" w:sz="4" w:space="0" w:color="004990"/>
              <w:bottom w:val="single" w:sz="4" w:space="0" w:color="004990"/>
              <w:right w:val="single" w:sz="4" w:space="0" w:color="004990"/>
            </w:tcBorders>
            <w:shd w:val="clear" w:color="auto" w:fill="auto"/>
          </w:tcPr>
          <w:p w14:paraId="04D4A435" w14:textId="77777777" w:rsidR="007429D1" w:rsidRDefault="007429D1" w:rsidP="00594FBE">
            <w:pPr>
              <w:jc w:val="both"/>
              <w:rPr>
                <w:rFonts w:ascii="Tahoma" w:hAnsi="Tahoma" w:cs="Tahoma"/>
                <w:b/>
                <w:bCs/>
                <w:color w:val="1F497D" w:themeColor="text2"/>
                <w:sz w:val="18"/>
                <w:szCs w:val="18"/>
                <w:lang w:eastAsia="es-BO"/>
              </w:rPr>
            </w:pPr>
            <w:r w:rsidRPr="004F0871">
              <w:rPr>
                <w:rFonts w:ascii="Tahoma" w:hAnsi="Tahoma" w:cs="Tahoma"/>
                <w:b/>
                <w:bCs/>
                <w:color w:val="1F497D" w:themeColor="text2"/>
                <w:sz w:val="18"/>
                <w:szCs w:val="18"/>
                <w:lang w:eastAsia="es-BO"/>
              </w:rPr>
              <w:t>DOCUMENTACIÓN</w:t>
            </w:r>
            <w:r>
              <w:rPr>
                <w:rFonts w:ascii="Tahoma" w:hAnsi="Tahoma" w:cs="Tahoma"/>
                <w:b/>
                <w:bCs/>
                <w:color w:val="1F497D" w:themeColor="text2"/>
                <w:sz w:val="18"/>
                <w:szCs w:val="18"/>
                <w:lang w:eastAsia="es-BO"/>
              </w:rPr>
              <w:t>.</w:t>
            </w:r>
          </w:p>
          <w:p w14:paraId="6CAC3162" w14:textId="77777777" w:rsidR="007429D1" w:rsidRPr="004F0871" w:rsidRDefault="007429D1" w:rsidP="00594FBE">
            <w:pPr>
              <w:jc w:val="both"/>
              <w:rPr>
                <w:rFonts w:ascii="Tahoma" w:hAnsi="Tahoma" w:cs="Tahoma"/>
                <w:color w:val="1F497D" w:themeColor="text2"/>
                <w:sz w:val="18"/>
                <w:szCs w:val="18"/>
              </w:rPr>
            </w:pPr>
            <w:r w:rsidRPr="004F0871">
              <w:rPr>
                <w:rFonts w:ascii="Tahoma" w:hAnsi="Tahoma" w:cs="Tahoma"/>
                <w:color w:val="1F497D" w:themeColor="text2"/>
                <w:sz w:val="18"/>
                <w:szCs w:val="18"/>
              </w:rPr>
              <w:t>El oferente adjudicado a la conclusión de la instalación  debe entregar los siguientes documentos en formatos impreso y electrónico  en idioma español:</w:t>
            </w:r>
          </w:p>
          <w:p w14:paraId="24EF7C48" w14:textId="77777777" w:rsidR="007429D1" w:rsidRDefault="007429D1" w:rsidP="00594FBE">
            <w:pPr>
              <w:numPr>
                <w:ilvl w:val="0"/>
                <w:numId w:val="43"/>
              </w:numPr>
              <w:ind w:left="498" w:hanging="284"/>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Informe final (incluir fotografías)</w:t>
            </w:r>
          </w:p>
          <w:p w14:paraId="127F9D6B" w14:textId="77777777" w:rsidR="007429D1" w:rsidRPr="004F0871" w:rsidRDefault="007429D1" w:rsidP="00594FBE">
            <w:pPr>
              <w:numPr>
                <w:ilvl w:val="0"/>
                <w:numId w:val="43"/>
              </w:numPr>
              <w:ind w:left="484" w:hanging="284"/>
              <w:jc w:val="both"/>
              <w:rPr>
                <w:rFonts w:ascii="Tahoma" w:hAnsi="Tahoma" w:cs="Tahoma"/>
                <w:bCs/>
                <w:color w:val="1F497D" w:themeColor="text2"/>
                <w:sz w:val="18"/>
                <w:szCs w:val="18"/>
                <w:lang w:eastAsia="es-BO"/>
              </w:rPr>
            </w:pPr>
            <w:r w:rsidRPr="004F0871">
              <w:rPr>
                <w:rFonts w:ascii="Tahoma" w:hAnsi="Tahoma" w:cs="Tahoma"/>
                <w:bCs/>
                <w:color w:val="1F497D" w:themeColor="text2"/>
                <w:sz w:val="18"/>
                <w:szCs w:val="18"/>
                <w:lang w:eastAsia="es-BO"/>
              </w:rPr>
              <w:t>Certificado de garantía.</w:t>
            </w:r>
          </w:p>
          <w:p w14:paraId="44C6BB62" w14:textId="77777777" w:rsidR="007429D1" w:rsidRPr="004F0871" w:rsidRDefault="007429D1" w:rsidP="00594FBE">
            <w:pPr>
              <w:numPr>
                <w:ilvl w:val="0"/>
                <w:numId w:val="43"/>
              </w:numPr>
              <w:ind w:left="484" w:hanging="284"/>
              <w:jc w:val="both"/>
              <w:rPr>
                <w:rFonts w:ascii="Tahoma" w:hAnsi="Tahoma" w:cs="Tahoma"/>
                <w:bCs/>
                <w:color w:val="1F497D" w:themeColor="text2"/>
                <w:sz w:val="18"/>
                <w:szCs w:val="18"/>
                <w:lang w:eastAsia="es-BO"/>
              </w:rPr>
            </w:pPr>
            <w:r w:rsidRPr="004F0871">
              <w:rPr>
                <w:rFonts w:ascii="Tahoma" w:hAnsi="Tahoma" w:cs="Tahoma"/>
                <w:bCs/>
                <w:color w:val="1F497D" w:themeColor="text2"/>
                <w:sz w:val="18"/>
                <w:szCs w:val="18"/>
                <w:lang w:eastAsia="es-BO"/>
              </w:rPr>
              <w:t>Diagramas eléctricos unifilares de la instalación eléctrica.</w:t>
            </w:r>
          </w:p>
          <w:p w14:paraId="170F6A35" w14:textId="77777777" w:rsidR="007429D1" w:rsidRPr="004F0871" w:rsidRDefault="007429D1" w:rsidP="00594FBE">
            <w:pPr>
              <w:numPr>
                <w:ilvl w:val="0"/>
                <w:numId w:val="43"/>
              </w:numPr>
              <w:ind w:left="484" w:hanging="284"/>
              <w:jc w:val="both"/>
              <w:rPr>
                <w:rFonts w:ascii="Tahoma" w:hAnsi="Tahoma" w:cs="Tahoma"/>
                <w:color w:val="1F497D" w:themeColor="text2"/>
                <w:sz w:val="18"/>
                <w:szCs w:val="18"/>
              </w:rPr>
            </w:pPr>
            <w:r w:rsidRPr="004F0871">
              <w:rPr>
                <w:rFonts w:ascii="Tahoma" w:hAnsi="Tahoma" w:cs="Tahoma"/>
                <w:color w:val="1F497D" w:themeColor="text2"/>
                <w:sz w:val="18"/>
                <w:szCs w:val="18"/>
              </w:rPr>
              <w:t>Manuales de operación y mantenimiento.</w:t>
            </w:r>
          </w:p>
          <w:p w14:paraId="456A314B" w14:textId="77777777" w:rsidR="007429D1" w:rsidRPr="00177DB9" w:rsidRDefault="007429D1" w:rsidP="00594FBE">
            <w:pPr>
              <w:numPr>
                <w:ilvl w:val="0"/>
                <w:numId w:val="43"/>
              </w:numPr>
              <w:ind w:left="484" w:hanging="284"/>
              <w:jc w:val="both"/>
              <w:rPr>
                <w:rFonts w:ascii="Tahoma" w:hAnsi="Tahoma" w:cs="Tahoma"/>
                <w:color w:val="1F497D" w:themeColor="text2"/>
                <w:sz w:val="18"/>
                <w:szCs w:val="18"/>
              </w:rPr>
            </w:pPr>
            <w:r w:rsidRPr="004F0871">
              <w:rPr>
                <w:rFonts w:ascii="Tahoma" w:hAnsi="Tahoma" w:cs="Tahoma"/>
                <w:bCs/>
                <w:color w:val="1F497D" w:themeColor="text2"/>
                <w:sz w:val="18"/>
                <w:szCs w:val="18"/>
                <w:lang w:eastAsia="es-BO"/>
              </w:rPr>
              <w:t>Documento ATP debidamente ejecutado y firma</w:t>
            </w:r>
            <w:r>
              <w:rPr>
                <w:rFonts w:ascii="Tahoma" w:hAnsi="Tahoma" w:cs="Tahoma"/>
                <w:bCs/>
                <w:color w:val="1F497D" w:themeColor="text2"/>
                <w:sz w:val="18"/>
                <w:szCs w:val="18"/>
                <w:lang w:eastAsia="es-BO"/>
              </w:rPr>
              <w:t xml:space="preserve">do por los responsables de ENTEL </w:t>
            </w:r>
            <w:r w:rsidRPr="004F0871">
              <w:rPr>
                <w:rFonts w:ascii="Tahoma" w:hAnsi="Tahoma" w:cs="Tahoma"/>
                <w:bCs/>
                <w:color w:val="1F497D" w:themeColor="text2"/>
                <w:sz w:val="18"/>
                <w:szCs w:val="18"/>
                <w:lang w:eastAsia="es-BO"/>
              </w:rPr>
              <w:t>S.A. y el oferente adjudicado, por cada estación.</w:t>
            </w:r>
          </w:p>
          <w:p w14:paraId="15F1F360" w14:textId="77777777" w:rsidR="007429D1" w:rsidRPr="00D37D30" w:rsidRDefault="007429D1" w:rsidP="00594FBE">
            <w:pPr>
              <w:numPr>
                <w:ilvl w:val="0"/>
                <w:numId w:val="43"/>
              </w:numPr>
              <w:ind w:left="484" w:hanging="284"/>
              <w:jc w:val="both"/>
              <w:rPr>
                <w:rFonts w:ascii="Tahoma" w:hAnsi="Tahoma" w:cs="Tahoma"/>
                <w:iCs/>
                <w:color w:val="1F497D" w:themeColor="text2"/>
                <w:sz w:val="18"/>
                <w:szCs w:val="18"/>
              </w:rPr>
            </w:pPr>
            <w:r w:rsidRPr="00177DB9">
              <w:rPr>
                <w:rFonts w:ascii="Tahoma" w:hAnsi="Tahoma" w:cs="Tahoma"/>
                <w:color w:val="1F497D" w:themeColor="text2"/>
                <w:sz w:val="18"/>
                <w:szCs w:val="18"/>
              </w:rPr>
              <w:t>Certificado actualizado con vigencia al 201</w:t>
            </w:r>
            <w:r>
              <w:rPr>
                <w:rFonts w:ascii="Tahoma" w:hAnsi="Tahoma" w:cs="Tahoma"/>
                <w:color w:val="1F497D" w:themeColor="text2"/>
                <w:sz w:val="18"/>
                <w:szCs w:val="18"/>
              </w:rPr>
              <w:t>8</w:t>
            </w:r>
            <w:r w:rsidRPr="00177DB9">
              <w:rPr>
                <w:rFonts w:ascii="Tahoma" w:hAnsi="Tahoma" w:cs="Tahoma"/>
                <w:color w:val="1F497D" w:themeColor="text2"/>
                <w:sz w:val="18"/>
                <w:szCs w:val="18"/>
              </w:rPr>
              <w:t xml:space="preserve"> de</w:t>
            </w:r>
            <w:r w:rsidRPr="00D37D30">
              <w:rPr>
                <w:rFonts w:ascii="Tahoma" w:hAnsi="Tahoma" w:cs="Tahoma"/>
                <w:iCs/>
                <w:color w:val="1F497D" w:themeColor="text2"/>
                <w:sz w:val="18"/>
                <w:szCs w:val="18"/>
              </w:rPr>
              <w:t xml:space="preserve"> representación y soporte técnico en Bolivia otorgado por el fabricante. </w:t>
            </w:r>
          </w:p>
          <w:p w14:paraId="7E125747" w14:textId="77777777" w:rsidR="007429D1" w:rsidRDefault="007429D1" w:rsidP="00594FBE">
            <w:pPr>
              <w:numPr>
                <w:ilvl w:val="0"/>
                <w:numId w:val="43"/>
              </w:numPr>
              <w:ind w:left="484" w:hanging="284"/>
              <w:jc w:val="both"/>
              <w:rPr>
                <w:rFonts w:ascii="Tahoma" w:hAnsi="Tahoma" w:cs="Tahoma"/>
                <w:iCs/>
                <w:color w:val="1F497D" w:themeColor="text2"/>
                <w:sz w:val="18"/>
                <w:szCs w:val="18"/>
              </w:rPr>
            </w:pPr>
            <w:r w:rsidRPr="00D37D30">
              <w:rPr>
                <w:rFonts w:ascii="Tahoma" w:hAnsi="Tahoma" w:cs="Tahoma"/>
                <w:iCs/>
                <w:color w:val="1F497D" w:themeColor="text2"/>
                <w:sz w:val="18"/>
                <w:szCs w:val="18"/>
              </w:rPr>
              <w:t>Certificado de vigencia de repuestos igual o mayor a cinco (5) años emitida por el fabricante.</w:t>
            </w:r>
          </w:p>
          <w:p w14:paraId="20AB41D8" w14:textId="77777777" w:rsidR="007429D1" w:rsidRPr="00612266" w:rsidRDefault="007429D1" w:rsidP="00594FBE">
            <w:pPr>
              <w:pStyle w:val="Prrafodelista"/>
              <w:numPr>
                <w:ilvl w:val="0"/>
                <w:numId w:val="43"/>
              </w:numPr>
              <w:ind w:left="484" w:hanging="284"/>
              <w:jc w:val="both"/>
              <w:rPr>
                <w:rFonts w:ascii="Tahoma" w:hAnsi="Tahoma" w:cs="Tahoma"/>
                <w:bCs/>
                <w:color w:val="1F497D" w:themeColor="text2"/>
                <w:sz w:val="18"/>
                <w:szCs w:val="18"/>
                <w:lang w:eastAsia="es-BO"/>
              </w:rPr>
            </w:pPr>
            <w:r w:rsidRPr="004F0871">
              <w:rPr>
                <w:rFonts w:ascii="Tahoma" w:hAnsi="Tahoma" w:cs="Tahoma"/>
                <w:color w:val="1F497D" w:themeColor="text2"/>
                <w:sz w:val="18"/>
                <w:szCs w:val="18"/>
              </w:rPr>
              <w:t xml:space="preserve">La presentación de los documentos requeridos no excluye la presentación de documentos adicionales solicitados por </w:t>
            </w:r>
            <w:r>
              <w:rPr>
                <w:rFonts w:ascii="Tahoma" w:hAnsi="Tahoma" w:cs="Tahoma"/>
                <w:bCs/>
                <w:color w:val="1F497D" w:themeColor="text2"/>
                <w:sz w:val="18"/>
                <w:szCs w:val="18"/>
                <w:lang w:eastAsia="es-BO"/>
              </w:rPr>
              <w:t>ENTEL</w:t>
            </w:r>
            <w:r w:rsidRPr="004F0871">
              <w:rPr>
                <w:rFonts w:ascii="Tahoma" w:hAnsi="Tahoma" w:cs="Tahoma"/>
                <w:color w:val="1F497D" w:themeColor="text2"/>
                <w:sz w:val="18"/>
                <w:szCs w:val="18"/>
              </w:rPr>
              <w:t xml:space="preserve"> S.A. en el transcurso de la ejecución del proyecto.</w:t>
            </w:r>
          </w:p>
          <w:p w14:paraId="6509C978" w14:textId="77777777" w:rsidR="007429D1" w:rsidRPr="00842491" w:rsidRDefault="007429D1" w:rsidP="00594FBE">
            <w:pPr>
              <w:pStyle w:val="Prrafodelista"/>
              <w:numPr>
                <w:ilvl w:val="0"/>
                <w:numId w:val="43"/>
              </w:numPr>
              <w:ind w:left="484" w:hanging="284"/>
              <w:jc w:val="both"/>
              <w:rPr>
                <w:rFonts w:ascii="Tahoma" w:hAnsi="Tahoma" w:cs="Tahoma"/>
                <w:bCs/>
                <w:color w:val="1F497D" w:themeColor="text2"/>
                <w:sz w:val="18"/>
                <w:szCs w:val="18"/>
                <w:lang w:eastAsia="es-BO"/>
              </w:rPr>
            </w:pPr>
            <w:r>
              <w:rPr>
                <w:rFonts w:ascii="Tahoma" w:hAnsi="Tahoma" w:cs="Tahoma"/>
                <w:bCs/>
                <w:color w:val="1F497E"/>
                <w:sz w:val="18"/>
                <w:szCs w:val="18"/>
                <w:lang w:eastAsia="es-BO"/>
              </w:rPr>
              <w:t>NB   148004-</w:t>
            </w:r>
            <w:r w:rsidRPr="00282B57">
              <w:rPr>
                <w:rFonts w:ascii="Tahoma" w:hAnsi="Tahoma" w:cs="Tahoma"/>
                <w:bCs/>
                <w:color w:val="1F497E"/>
                <w:sz w:val="18"/>
                <w:szCs w:val="18"/>
                <w:lang w:eastAsia="es-BO"/>
              </w:rPr>
              <w:t>9</w:t>
            </w:r>
            <w:r>
              <w:rPr>
                <w:rFonts w:ascii="Tahoma" w:hAnsi="Tahoma" w:cs="Tahoma"/>
                <w:bCs/>
                <w:color w:val="1F497E"/>
                <w:sz w:val="18"/>
                <w:szCs w:val="18"/>
                <w:lang w:eastAsia="es-BO"/>
              </w:rPr>
              <w:t xml:space="preserve"> </w:t>
            </w:r>
            <w:r w:rsidRPr="00282B57">
              <w:rPr>
                <w:rFonts w:ascii="Tahoma" w:hAnsi="Tahoma" w:cs="Tahoma"/>
                <w:bCs/>
                <w:color w:val="1F497E"/>
                <w:sz w:val="18"/>
                <w:szCs w:val="18"/>
                <w:lang w:eastAsia="es-BO"/>
              </w:rPr>
              <w:t>Instalaciones eléctricas - Sistema de puesta a tierra (PaT)</w:t>
            </w:r>
          </w:p>
        </w:tc>
        <w:tc>
          <w:tcPr>
            <w:tcW w:w="5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82DDCE" w14:textId="77777777" w:rsidR="007429D1" w:rsidRPr="007824CC" w:rsidRDefault="007429D1" w:rsidP="00594FBE">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B11DAC">
              <w:rPr>
                <w:color w:val="1F497D"/>
                <w:sz w:val="18"/>
                <w:szCs w:val="18"/>
                <w:lang w:val="es-BO"/>
              </w:rPr>
              <w:fldChar w:fldCharType="end"/>
            </w:r>
          </w:p>
        </w:tc>
        <w:tc>
          <w:tcPr>
            <w:tcW w:w="44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84002E" w14:textId="77777777" w:rsidR="007429D1" w:rsidRPr="009C2DE5" w:rsidRDefault="007429D1" w:rsidP="00594FBE">
            <w:pPr>
              <w:jc w:val="center"/>
              <w:rPr>
                <w:rFonts w:ascii="Tahoma" w:hAnsi="Tahoma" w:cs="Tahoma"/>
                <w:color w:val="004990"/>
                <w:sz w:val="18"/>
                <w:szCs w:val="18"/>
                <w:lang w:eastAsia="es-BO"/>
              </w:rPr>
            </w:pPr>
          </w:p>
        </w:tc>
        <w:tc>
          <w:tcPr>
            <w:tcW w:w="81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079E1A" w14:textId="77777777" w:rsidR="007429D1" w:rsidRPr="00314E98" w:rsidRDefault="007429D1" w:rsidP="00594FBE">
            <w:pPr>
              <w:jc w:val="center"/>
              <w:rPr>
                <w:rFonts w:ascii="Tahoma" w:hAnsi="Tahoma" w:cs="Tahoma"/>
                <w:color w:val="1F497E"/>
                <w:sz w:val="22"/>
                <w:lang w:val="es-ES_tradnl"/>
              </w:rPr>
            </w:pPr>
          </w:p>
        </w:tc>
      </w:tr>
    </w:tbl>
    <w:p w14:paraId="7BB127FF" w14:textId="77777777" w:rsidR="007429D1" w:rsidRDefault="007429D1" w:rsidP="007429D1">
      <w:pPr>
        <w:pStyle w:val="Prrafodelista"/>
        <w:shd w:val="clear" w:color="auto" w:fill="FFFFFF" w:themeFill="background1"/>
        <w:ind w:left="1440"/>
        <w:rPr>
          <w:rFonts w:ascii="Tahoma" w:hAnsi="Tahoma" w:cs="Tahoma"/>
          <w:b/>
          <w:color w:val="004990"/>
          <w:sz w:val="14"/>
          <w:szCs w:val="22"/>
        </w:rPr>
      </w:pPr>
    </w:p>
    <w:p w14:paraId="5658546D" w14:textId="77777777" w:rsidR="007429D1" w:rsidRDefault="007429D1" w:rsidP="007429D1">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TIEMPO DE PROVISIÓN.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2"/>
        <w:gridCol w:w="5205"/>
        <w:gridCol w:w="1041"/>
        <w:gridCol w:w="781"/>
        <w:gridCol w:w="1429"/>
      </w:tblGrid>
      <w:tr w:rsidR="007429D1" w14:paraId="7C300880" w14:textId="77777777" w:rsidTr="00594FBE">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5ABBDEE"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8A20F40"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7429D1" w14:paraId="057E5DE8" w14:textId="77777777" w:rsidTr="00594FBE">
        <w:trPr>
          <w:trHeight w:val="273"/>
          <w:tblHeader/>
        </w:trPr>
        <w:tc>
          <w:tcPr>
            <w:tcW w:w="318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9C31940"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TIEMPO DE PROVISIÓN</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CAC84BE"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16D345A" w14:textId="77777777" w:rsidR="007429D1"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(Llenado Obligatorio)</w:t>
            </w:r>
          </w:p>
        </w:tc>
      </w:tr>
      <w:tr w:rsidR="007429D1" w14:paraId="13FE13BC" w14:textId="77777777" w:rsidTr="00594FBE">
        <w:trPr>
          <w:trHeight w:val="347"/>
          <w:tblHeader/>
        </w:trPr>
        <w:tc>
          <w:tcPr>
            <w:tcW w:w="290" w:type="pct"/>
            <w:tcBorders>
              <w:top w:val="single" w:sz="4" w:space="0" w:color="FFFFFF" w:themeColor="background1"/>
              <w:left w:val="single" w:sz="4" w:space="0" w:color="004990"/>
              <w:bottom w:val="single" w:sz="4" w:space="0" w:color="1F497D" w:themeColor="text2"/>
              <w:right w:val="single" w:sz="4" w:space="0" w:color="FFFFFF" w:themeColor="background1"/>
            </w:tcBorders>
            <w:shd w:val="clear" w:color="auto" w:fill="004990"/>
            <w:vAlign w:val="center"/>
            <w:hideMark/>
          </w:tcPr>
          <w:p w14:paraId="5BE52E79" w14:textId="77777777" w:rsidR="007429D1" w:rsidRDefault="007429D1" w:rsidP="00594FBE">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N°</w:t>
            </w:r>
          </w:p>
        </w:tc>
        <w:tc>
          <w:tcPr>
            <w:tcW w:w="2899"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0234C3B5" w14:textId="77777777" w:rsidR="007429D1" w:rsidRDefault="007429D1" w:rsidP="00594FBE">
            <w:pPr>
              <w:jc w:val="center"/>
              <w:rPr>
                <w:rFonts w:ascii="Tahoma" w:hAnsi="Tahoma" w:cs="Tahoma"/>
                <w:color w:val="FFFFFF" w:themeColor="background1"/>
                <w:sz w:val="18"/>
                <w:szCs w:val="18"/>
                <w:lang w:eastAsia="es-BO"/>
              </w:rPr>
            </w:pPr>
            <w:r>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3D44B1DF" w14:textId="77777777" w:rsidR="007429D1" w:rsidRDefault="007429D1" w:rsidP="00594FBE">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0F689DEB" w14:textId="77777777" w:rsidR="007429D1" w:rsidRDefault="007429D1" w:rsidP="00594FBE">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1F497D" w:themeColor="text2"/>
              <w:right w:val="single" w:sz="4" w:space="0" w:color="004990"/>
            </w:tcBorders>
            <w:shd w:val="clear" w:color="auto" w:fill="004990"/>
            <w:vAlign w:val="center"/>
            <w:hideMark/>
          </w:tcPr>
          <w:p w14:paraId="3B7F0C0D" w14:textId="77777777" w:rsidR="007429D1" w:rsidRDefault="007429D1" w:rsidP="00594FBE">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7429D1" w14:paraId="47E0C900" w14:textId="77777777" w:rsidTr="00594FBE">
        <w:trPr>
          <w:trHeight w:val="671"/>
        </w:trPr>
        <w:tc>
          <w:tcPr>
            <w:tcW w:w="29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1547D1F1" w14:textId="77777777" w:rsidR="007429D1" w:rsidRDefault="007429D1" w:rsidP="00594FBE">
            <w:pPr>
              <w:jc w:val="center"/>
              <w:rPr>
                <w:rFonts w:ascii="Tahoma" w:hAnsi="Tahoma" w:cs="Tahoma"/>
                <w:color w:val="1F497D" w:themeColor="text2"/>
                <w:lang w:eastAsia="es-BO"/>
              </w:rPr>
            </w:pPr>
            <w:r>
              <w:rPr>
                <w:rFonts w:ascii="Tahoma" w:hAnsi="Tahoma" w:cs="Tahoma"/>
                <w:bCs/>
                <w:color w:val="1F497D" w:themeColor="text2"/>
                <w:lang w:eastAsia="es-BO"/>
              </w:rPr>
              <w:t>G16</w:t>
            </w:r>
          </w:p>
        </w:tc>
        <w:tc>
          <w:tcPr>
            <w:tcW w:w="2899"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7F4DB854" w14:textId="77777777" w:rsidR="007429D1" w:rsidRDefault="007429D1" w:rsidP="00594FBE">
            <w:pPr>
              <w:spacing w:line="0" w:lineRule="atLeast"/>
              <w:jc w:val="both"/>
              <w:rPr>
                <w:rFonts w:ascii="Tahoma" w:hAnsi="Tahoma" w:cs="Tahoma"/>
                <w:b/>
                <w:color w:val="1F497E"/>
                <w:sz w:val="18"/>
                <w:szCs w:val="18"/>
              </w:rPr>
            </w:pPr>
            <w:r>
              <w:rPr>
                <w:rFonts w:ascii="Tahoma" w:hAnsi="Tahoma" w:cs="Tahoma"/>
                <w:b/>
                <w:color w:val="1F497E"/>
                <w:sz w:val="18"/>
                <w:szCs w:val="18"/>
              </w:rPr>
              <w:t>PROVISIÓN</w:t>
            </w:r>
          </w:p>
          <w:p w14:paraId="63A56E0B" w14:textId="422A470F" w:rsidR="007429D1" w:rsidRDefault="007429D1" w:rsidP="008F3F5F">
            <w:pPr>
              <w:tabs>
                <w:tab w:val="left" w:pos="0"/>
                <w:tab w:val="left" w:pos="484"/>
                <w:tab w:val="left" w:pos="2700"/>
                <w:tab w:val="left" w:pos="2977"/>
                <w:tab w:val="left" w:pos="3300"/>
                <w:tab w:val="left" w:pos="3402"/>
                <w:tab w:val="left" w:pos="3600"/>
                <w:tab w:val="left" w:pos="3900"/>
                <w:tab w:val="left" w:pos="4200"/>
                <w:tab w:val="left" w:pos="4438"/>
                <w:tab w:val="left" w:pos="4675"/>
              </w:tabs>
              <w:spacing w:line="0" w:lineRule="atLeast"/>
              <w:jc w:val="both"/>
              <w:outlineLvl w:val="2"/>
              <w:rPr>
                <w:rFonts w:ascii="Tahoma" w:hAnsi="Tahoma" w:cs="Tahoma"/>
                <w:color w:val="1F497E"/>
                <w:sz w:val="18"/>
                <w:szCs w:val="18"/>
              </w:rPr>
            </w:pPr>
            <w:r>
              <w:rPr>
                <w:rFonts w:ascii="Tahoma" w:hAnsi="Tahoma" w:cs="Tahoma"/>
                <w:color w:val="1F497E"/>
                <w:sz w:val="18"/>
                <w:szCs w:val="18"/>
              </w:rPr>
              <w:t xml:space="preserve">El tiempo para la provisión de todos los equipos, componentes y materiales de instalación, es de </w:t>
            </w:r>
            <w:r w:rsidR="008F3F5F">
              <w:rPr>
                <w:rFonts w:ascii="Tahoma" w:hAnsi="Tahoma" w:cs="Tahoma"/>
                <w:color w:val="1F497E"/>
                <w:sz w:val="18"/>
                <w:szCs w:val="18"/>
              </w:rPr>
              <w:t>cien  (10</w:t>
            </w:r>
            <w:r>
              <w:rPr>
                <w:rFonts w:ascii="Tahoma" w:hAnsi="Tahoma" w:cs="Tahoma"/>
                <w:color w:val="1F497E"/>
                <w:sz w:val="18"/>
                <w:szCs w:val="18"/>
              </w:rPr>
              <w:t xml:space="preserve">0) días calendario, a partir de la </w:t>
            </w:r>
            <w:r w:rsidRPr="009F07DF">
              <w:rPr>
                <w:rFonts w:ascii="Tahoma" w:hAnsi="Tahoma" w:cs="Tahoma"/>
                <w:color w:val="1F497E"/>
                <w:sz w:val="18"/>
                <w:szCs w:val="18"/>
              </w:rPr>
              <w:t>suscripción del  contrato.</w:t>
            </w: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5C7B7BD4" w14:textId="77777777" w:rsidR="007429D1" w:rsidRDefault="007429D1" w:rsidP="00594FBE">
            <w:pPr>
              <w:jc w:val="center"/>
              <w:rPr>
                <w:rFonts w:ascii="Tahoma" w:hAnsi="Tahoma" w:cs="Tahoma"/>
                <w:b/>
                <w:color w:val="FFFFFF"/>
                <w:sz w:val="12"/>
                <w:szCs w:val="12"/>
                <w:lang w:eastAsia="es-BO"/>
              </w:rPr>
            </w:pPr>
            <w:r>
              <w:rPr>
                <w:color w:val="1F497D"/>
                <w:sz w:val="18"/>
                <w:szCs w:val="18"/>
                <w:lang w:val="es-BO"/>
              </w:rPr>
              <w:fldChar w:fldCharType="begin">
                <w:ffData>
                  <w:name w:val="Casilla1"/>
                  <w:enabled/>
                  <w:calcOnExit w:val="0"/>
                  <w:checkBox>
                    <w:sizeAuto/>
                    <w:default w:val="1"/>
                  </w:checkBox>
                </w:ffData>
              </w:fldChar>
            </w:r>
            <w:r>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Pr>
                <w:color w:val="1F497D"/>
                <w:sz w:val="18"/>
                <w:szCs w:val="18"/>
                <w:lang w:val="es-BO"/>
              </w:rPr>
              <w:fldChar w:fldCharType="end"/>
            </w:r>
          </w:p>
        </w:tc>
        <w:tc>
          <w:tcPr>
            <w:tcW w:w="435"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84A5A12" w14:textId="77777777" w:rsidR="007429D1" w:rsidRDefault="007429D1" w:rsidP="00594FBE">
            <w:pPr>
              <w:jc w:val="center"/>
            </w:pPr>
          </w:p>
        </w:tc>
        <w:tc>
          <w:tcPr>
            <w:tcW w:w="797"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76E2727" w14:textId="77777777" w:rsidR="007429D1" w:rsidRDefault="007429D1" w:rsidP="00594FBE">
            <w:pPr>
              <w:jc w:val="center"/>
            </w:pPr>
          </w:p>
        </w:tc>
      </w:tr>
      <w:tr w:rsidR="007429D1" w14:paraId="2D3C921A" w14:textId="77777777" w:rsidTr="00594FBE">
        <w:trPr>
          <w:trHeight w:val="671"/>
        </w:trPr>
        <w:tc>
          <w:tcPr>
            <w:tcW w:w="29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158BE9EE" w14:textId="77777777" w:rsidR="007429D1" w:rsidRDefault="007429D1" w:rsidP="00594FBE">
            <w:pPr>
              <w:jc w:val="center"/>
              <w:rPr>
                <w:rFonts w:ascii="Tahoma" w:hAnsi="Tahoma" w:cs="Tahoma"/>
                <w:bCs/>
                <w:color w:val="1F497D" w:themeColor="text2"/>
                <w:lang w:eastAsia="es-BO"/>
              </w:rPr>
            </w:pPr>
            <w:r>
              <w:rPr>
                <w:rFonts w:ascii="Tahoma" w:hAnsi="Tahoma" w:cs="Tahoma"/>
                <w:bCs/>
                <w:color w:val="1F497D" w:themeColor="text2"/>
                <w:lang w:eastAsia="es-BO"/>
              </w:rPr>
              <w:t>G17</w:t>
            </w:r>
          </w:p>
        </w:tc>
        <w:tc>
          <w:tcPr>
            <w:tcW w:w="2899"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339A1CA3" w14:textId="77777777" w:rsidR="007429D1" w:rsidRDefault="007429D1" w:rsidP="00594FBE">
            <w:pPr>
              <w:spacing w:line="0" w:lineRule="atLeast"/>
              <w:jc w:val="both"/>
              <w:rPr>
                <w:rFonts w:ascii="Tahoma" w:hAnsi="Tahoma" w:cs="Tahoma"/>
                <w:b/>
                <w:color w:val="004990"/>
                <w:sz w:val="18"/>
                <w:szCs w:val="18"/>
              </w:rPr>
            </w:pPr>
            <w:r>
              <w:rPr>
                <w:rFonts w:ascii="Tahoma" w:hAnsi="Tahoma" w:cs="Tahoma"/>
                <w:b/>
                <w:color w:val="004990"/>
                <w:sz w:val="18"/>
                <w:szCs w:val="18"/>
              </w:rPr>
              <w:t>INSTALACIÓN</w:t>
            </w:r>
          </w:p>
          <w:p w14:paraId="3A497680" w14:textId="7B3348C5" w:rsidR="007429D1" w:rsidRDefault="007429D1" w:rsidP="008F3F5F">
            <w:pPr>
              <w:spacing w:line="0" w:lineRule="atLeast"/>
              <w:jc w:val="both"/>
              <w:rPr>
                <w:rFonts w:ascii="Tahoma" w:hAnsi="Tahoma" w:cs="Tahoma"/>
                <w:b/>
                <w:color w:val="1F497E"/>
                <w:sz w:val="18"/>
                <w:szCs w:val="18"/>
              </w:rPr>
            </w:pPr>
            <w:r>
              <w:rPr>
                <w:rFonts w:ascii="Tahoma" w:hAnsi="Tahoma" w:cs="Tahoma"/>
                <w:color w:val="004990"/>
                <w:sz w:val="18"/>
                <w:szCs w:val="18"/>
              </w:rPr>
              <w:t xml:space="preserve">El tiempo para la instalación de los </w:t>
            </w:r>
            <w:r>
              <w:rPr>
                <w:rFonts w:ascii="Tahoma" w:hAnsi="Tahoma" w:cs="Tahoma"/>
                <w:color w:val="365F91" w:themeColor="accent1" w:themeShade="BF"/>
                <w:sz w:val="18"/>
                <w:szCs w:val="18"/>
              </w:rPr>
              <w:t>equipos</w:t>
            </w:r>
            <w:r>
              <w:rPr>
                <w:rFonts w:ascii="Tahoma" w:hAnsi="Tahoma" w:cs="Tahoma"/>
                <w:color w:val="004990"/>
                <w:sz w:val="18"/>
                <w:szCs w:val="18"/>
              </w:rPr>
              <w:t xml:space="preserve">, componentes y materiales </w:t>
            </w:r>
            <w:r w:rsidR="008F3F5F">
              <w:rPr>
                <w:rFonts w:ascii="Tahoma" w:hAnsi="Tahoma" w:cs="Tahoma"/>
                <w:color w:val="004990"/>
                <w:sz w:val="18"/>
                <w:szCs w:val="18"/>
              </w:rPr>
              <w:t>de instalación es de cuarenta y cinco (45</w:t>
            </w:r>
            <w:r>
              <w:rPr>
                <w:rFonts w:ascii="Tahoma" w:hAnsi="Tahoma" w:cs="Tahoma"/>
                <w:color w:val="004990"/>
                <w:sz w:val="18"/>
                <w:szCs w:val="18"/>
              </w:rPr>
              <w:t>) días calendario a partir de la provisión de equipos.</w:t>
            </w: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2F53EBCF" w14:textId="77777777" w:rsidR="007429D1" w:rsidRDefault="007429D1" w:rsidP="00594FBE">
            <w:pPr>
              <w:jc w:val="center"/>
              <w:rPr>
                <w:rFonts w:ascii="Tahoma" w:hAnsi="Tahoma" w:cs="Tahoma"/>
                <w:b/>
                <w:color w:val="FFFFFF"/>
                <w:sz w:val="12"/>
                <w:szCs w:val="12"/>
                <w:lang w:eastAsia="es-BO"/>
              </w:rPr>
            </w:pPr>
            <w:r>
              <w:rPr>
                <w:color w:val="1F497D"/>
                <w:sz w:val="18"/>
                <w:szCs w:val="18"/>
                <w:lang w:val="es-BO"/>
              </w:rPr>
              <w:fldChar w:fldCharType="begin">
                <w:ffData>
                  <w:name w:val="Casilla1"/>
                  <w:enabled/>
                  <w:calcOnExit w:val="0"/>
                  <w:checkBox>
                    <w:sizeAuto/>
                    <w:default w:val="1"/>
                  </w:checkBox>
                </w:ffData>
              </w:fldChar>
            </w:r>
            <w:r>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Pr>
                <w:color w:val="1F497D"/>
                <w:sz w:val="18"/>
                <w:szCs w:val="18"/>
                <w:lang w:val="es-BO"/>
              </w:rPr>
              <w:fldChar w:fldCharType="end"/>
            </w:r>
          </w:p>
        </w:tc>
        <w:tc>
          <w:tcPr>
            <w:tcW w:w="435"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18A3FD6" w14:textId="77777777" w:rsidR="007429D1" w:rsidRDefault="007429D1" w:rsidP="00594FBE">
            <w:pPr>
              <w:jc w:val="center"/>
            </w:pPr>
          </w:p>
        </w:tc>
        <w:tc>
          <w:tcPr>
            <w:tcW w:w="797"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FBFD433" w14:textId="77777777" w:rsidR="007429D1" w:rsidRDefault="007429D1" w:rsidP="00594FBE">
            <w:pPr>
              <w:jc w:val="center"/>
            </w:pPr>
          </w:p>
        </w:tc>
      </w:tr>
      <w:tr w:rsidR="007429D1" w14:paraId="639F4EE7" w14:textId="77777777" w:rsidTr="00594FBE">
        <w:trPr>
          <w:trHeight w:val="671"/>
        </w:trPr>
        <w:tc>
          <w:tcPr>
            <w:tcW w:w="29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07BDC6BE" w14:textId="77777777" w:rsidR="007429D1" w:rsidRPr="00314735" w:rsidRDefault="007429D1" w:rsidP="00594FBE">
            <w:pPr>
              <w:jc w:val="center"/>
              <w:rPr>
                <w:rFonts w:ascii="Tahoma" w:hAnsi="Tahoma" w:cs="Tahoma"/>
                <w:bCs/>
                <w:color w:val="1F497D" w:themeColor="text2"/>
                <w:lang w:eastAsia="es-BO"/>
              </w:rPr>
            </w:pPr>
            <w:r w:rsidRPr="00314735">
              <w:rPr>
                <w:rFonts w:ascii="Tahoma" w:hAnsi="Tahoma" w:cs="Tahoma"/>
                <w:bCs/>
                <w:color w:val="1F497D" w:themeColor="text2"/>
                <w:lang w:eastAsia="es-BO"/>
              </w:rPr>
              <w:t>G18</w:t>
            </w:r>
          </w:p>
        </w:tc>
        <w:tc>
          <w:tcPr>
            <w:tcW w:w="2899"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167E0B97" w14:textId="77777777" w:rsidR="007429D1" w:rsidRPr="002371E5" w:rsidRDefault="007429D1" w:rsidP="00594FBE">
            <w:pPr>
              <w:spacing w:line="0" w:lineRule="atLeast"/>
              <w:jc w:val="both"/>
              <w:rPr>
                <w:rFonts w:ascii="Tahoma" w:hAnsi="Tahoma" w:cs="Tahoma"/>
                <w:b/>
                <w:color w:val="004990"/>
                <w:sz w:val="18"/>
                <w:szCs w:val="18"/>
              </w:rPr>
            </w:pPr>
            <w:r w:rsidRPr="002371E5">
              <w:rPr>
                <w:rFonts w:ascii="Tahoma" w:hAnsi="Tahoma" w:cs="Tahoma"/>
                <w:b/>
                <w:color w:val="004990"/>
                <w:sz w:val="18"/>
                <w:szCs w:val="18"/>
              </w:rPr>
              <w:t>CRONOGRAMA.</w:t>
            </w:r>
          </w:p>
          <w:p w14:paraId="7C8F6BE8" w14:textId="66F0D334" w:rsidR="007429D1" w:rsidRPr="00314735" w:rsidRDefault="007429D1" w:rsidP="008F3F5F">
            <w:pPr>
              <w:spacing w:line="0" w:lineRule="atLeast"/>
              <w:jc w:val="both"/>
              <w:rPr>
                <w:rFonts w:ascii="Tahoma" w:hAnsi="Tahoma" w:cs="Tahoma"/>
                <w:color w:val="004990"/>
                <w:sz w:val="18"/>
                <w:szCs w:val="18"/>
              </w:rPr>
            </w:pPr>
            <w:r w:rsidRPr="00314735">
              <w:rPr>
                <w:rFonts w:ascii="Tahoma" w:hAnsi="Tahoma" w:cs="Tahoma"/>
                <w:color w:val="004990"/>
                <w:sz w:val="18"/>
                <w:szCs w:val="18"/>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El tiempo total de </w:t>
            </w:r>
            <w:r>
              <w:rPr>
                <w:rFonts w:ascii="Tahoma" w:hAnsi="Tahoma" w:cs="Tahoma"/>
                <w:color w:val="004990"/>
                <w:sz w:val="18"/>
                <w:szCs w:val="18"/>
              </w:rPr>
              <w:t xml:space="preserve">provisión e instalación es ciento </w:t>
            </w:r>
            <w:r w:rsidR="008F3F5F">
              <w:rPr>
                <w:rFonts w:ascii="Tahoma" w:hAnsi="Tahoma" w:cs="Tahoma"/>
                <w:color w:val="004990"/>
                <w:sz w:val="18"/>
                <w:szCs w:val="18"/>
              </w:rPr>
              <w:t>cuarenta y cinco (145</w:t>
            </w:r>
            <w:r>
              <w:rPr>
                <w:rFonts w:ascii="Tahoma" w:hAnsi="Tahoma" w:cs="Tahoma"/>
                <w:color w:val="004990"/>
                <w:sz w:val="18"/>
                <w:szCs w:val="18"/>
              </w:rPr>
              <w:t>)</w:t>
            </w:r>
            <w:r w:rsidRPr="00CB1CA2">
              <w:rPr>
                <w:rFonts w:ascii="Tahoma" w:hAnsi="Tahoma" w:cs="Tahoma"/>
                <w:color w:val="004990"/>
                <w:sz w:val="18"/>
                <w:szCs w:val="18"/>
              </w:rPr>
              <w:t xml:space="preserve"> días calendario a partir de la </w:t>
            </w:r>
            <w:r w:rsidRPr="00CB1CA2">
              <w:rPr>
                <w:rFonts w:ascii="Tahoma" w:hAnsi="Tahoma" w:cs="Tahoma"/>
                <w:color w:val="1F497E"/>
                <w:sz w:val="18"/>
                <w:szCs w:val="18"/>
              </w:rPr>
              <w:t>suscripción del  contrato.</w:t>
            </w: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252B8B22" w14:textId="77777777" w:rsidR="007429D1" w:rsidRPr="00314735" w:rsidRDefault="007429D1" w:rsidP="00594FBE">
            <w:pPr>
              <w:jc w:val="center"/>
              <w:rPr>
                <w:color w:val="1F497D"/>
                <w:sz w:val="18"/>
                <w:szCs w:val="18"/>
                <w:lang w:val="es-BO"/>
              </w:rPr>
            </w:pPr>
            <w:r w:rsidRPr="00314735">
              <w:rPr>
                <w:color w:val="1F497D"/>
                <w:sz w:val="18"/>
                <w:szCs w:val="18"/>
                <w:lang w:val="es-BO"/>
              </w:rPr>
              <w:fldChar w:fldCharType="begin">
                <w:ffData>
                  <w:name w:val="Casilla1"/>
                  <w:enabled/>
                  <w:calcOnExit w:val="0"/>
                  <w:checkBox>
                    <w:sizeAuto/>
                    <w:default w:val="1"/>
                  </w:checkBox>
                </w:ffData>
              </w:fldChar>
            </w:r>
            <w:r w:rsidRPr="00314735">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314735">
              <w:rPr>
                <w:color w:val="1F497D"/>
                <w:sz w:val="18"/>
                <w:szCs w:val="18"/>
                <w:lang w:val="es-BO"/>
              </w:rPr>
              <w:fldChar w:fldCharType="end"/>
            </w:r>
          </w:p>
        </w:tc>
        <w:tc>
          <w:tcPr>
            <w:tcW w:w="435"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28567E7" w14:textId="77777777" w:rsidR="007429D1" w:rsidRPr="00314735" w:rsidRDefault="007429D1" w:rsidP="00594FBE">
            <w:pPr>
              <w:jc w:val="center"/>
            </w:pPr>
          </w:p>
        </w:tc>
        <w:tc>
          <w:tcPr>
            <w:tcW w:w="797"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2EFC683" w14:textId="77777777" w:rsidR="007429D1" w:rsidRPr="00314735" w:rsidRDefault="007429D1" w:rsidP="00594FBE">
            <w:pPr>
              <w:jc w:val="center"/>
            </w:pPr>
          </w:p>
        </w:tc>
      </w:tr>
    </w:tbl>
    <w:p w14:paraId="71A2E069"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p w14:paraId="233DB2C0" w14:textId="76032E48" w:rsidR="007429D1" w:rsidRDefault="007429D1" w:rsidP="002601D2">
      <w:pPr>
        <w:shd w:val="clear" w:color="auto" w:fill="FFFFFF" w:themeFill="background1"/>
        <w:rPr>
          <w:rFonts w:ascii="Tahoma" w:hAnsi="Tahoma" w:cs="Tahoma"/>
          <w:b/>
          <w:color w:val="004990"/>
          <w:sz w:val="22"/>
          <w:szCs w:val="22"/>
        </w:rPr>
      </w:pPr>
    </w:p>
    <w:p w14:paraId="73136874" w14:textId="0B8EF6F6" w:rsidR="008F3F5F" w:rsidRDefault="008F3F5F" w:rsidP="002601D2">
      <w:pPr>
        <w:shd w:val="clear" w:color="auto" w:fill="FFFFFF" w:themeFill="background1"/>
        <w:rPr>
          <w:rFonts w:ascii="Tahoma" w:hAnsi="Tahoma" w:cs="Tahoma"/>
          <w:b/>
          <w:color w:val="004990"/>
          <w:sz w:val="22"/>
          <w:szCs w:val="22"/>
        </w:rPr>
      </w:pPr>
    </w:p>
    <w:p w14:paraId="06A4FD02" w14:textId="2623D84F" w:rsidR="008F3F5F" w:rsidRDefault="008F3F5F" w:rsidP="002601D2">
      <w:pPr>
        <w:shd w:val="clear" w:color="auto" w:fill="FFFFFF" w:themeFill="background1"/>
        <w:rPr>
          <w:rFonts w:ascii="Tahoma" w:hAnsi="Tahoma" w:cs="Tahoma"/>
          <w:b/>
          <w:color w:val="004990"/>
          <w:sz w:val="22"/>
          <w:szCs w:val="22"/>
        </w:rPr>
      </w:pPr>
    </w:p>
    <w:p w14:paraId="482E1D00" w14:textId="3A5FE6AF" w:rsidR="008F3F5F" w:rsidRDefault="008F3F5F" w:rsidP="002601D2">
      <w:pPr>
        <w:shd w:val="clear" w:color="auto" w:fill="FFFFFF" w:themeFill="background1"/>
        <w:rPr>
          <w:rFonts w:ascii="Tahoma" w:hAnsi="Tahoma" w:cs="Tahoma"/>
          <w:b/>
          <w:color w:val="004990"/>
          <w:sz w:val="22"/>
          <w:szCs w:val="22"/>
        </w:rPr>
      </w:pPr>
    </w:p>
    <w:p w14:paraId="0C2191AF" w14:textId="7A86E94D" w:rsidR="008F3F5F" w:rsidRDefault="008F3F5F" w:rsidP="002601D2">
      <w:pPr>
        <w:shd w:val="clear" w:color="auto" w:fill="FFFFFF" w:themeFill="background1"/>
        <w:rPr>
          <w:rFonts w:ascii="Tahoma" w:hAnsi="Tahoma" w:cs="Tahoma"/>
          <w:b/>
          <w:color w:val="004990"/>
          <w:sz w:val="22"/>
          <w:szCs w:val="22"/>
        </w:rPr>
      </w:pPr>
    </w:p>
    <w:p w14:paraId="24B12F1A" w14:textId="524E758D" w:rsidR="008F3F5F" w:rsidRDefault="008F3F5F" w:rsidP="002601D2">
      <w:pPr>
        <w:shd w:val="clear" w:color="auto" w:fill="FFFFFF" w:themeFill="background1"/>
        <w:rPr>
          <w:rFonts w:ascii="Tahoma" w:hAnsi="Tahoma" w:cs="Tahoma"/>
          <w:b/>
          <w:color w:val="004990"/>
          <w:sz w:val="22"/>
          <w:szCs w:val="22"/>
        </w:rPr>
      </w:pPr>
    </w:p>
    <w:p w14:paraId="270092D7" w14:textId="77777777" w:rsidR="008F3F5F" w:rsidRPr="002601D2" w:rsidRDefault="008F3F5F" w:rsidP="002601D2">
      <w:pPr>
        <w:shd w:val="clear" w:color="auto" w:fill="FFFFFF" w:themeFill="background1"/>
        <w:rPr>
          <w:rFonts w:ascii="Tahoma" w:hAnsi="Tahoma" w:cs="Tahoma"/>
          <w:b/>
          <w:color w:val="004990"/>
          <w:sz w:val="22"/>
          <w:szCs w:val="22"/>
        </w:rPr>
      </w:pPr>
    </w:p>
    <w:p w14:paraId="10FF3CDB" w14:textId="77777777" w:rsidR="007429D1" w:rsidRPr="00A10215" w:rsidRDefault="007429D1" w:rsidP="007429D1">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EXPERIENCIA DEL OFERENTE.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5220"/>
        <w:gridCol w:w="1067"/>
        <w:gridCol w:w="799"/>
        <w:gridCol w:w="1470"/>
      </w:tblGrid>
      <w:tr w:rsidR="007429D1" w:rsidRPr="00363D85" w14:paraId="276F6115" w14:textId="77777777" w:rsidTr="00594FBE">
        <w:trPr>
          <w:trHeight w:val="381"/>
          <w:tblHeader/>
        </w:trPr>
        <w:tc>
          <w:tcPr>
            <w:tcW w:w="3731"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2ACE4D84"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9"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7807E05"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7429D1" w:rsidRPr="00363D85" w14:paraId="28ADFADE" w14:textId="77777777" w:rsidTr="00594FBE">
        <w:trPr>
          <w:trHeight w:val="273"/>
          <w:tblHeader/>
        </w:trPr>
        <w:tc>
          <w:tcPr>
            <w:tcW w:w="313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6EC1F3E" w14:textId="77777777" w:rsidR="007429D1" w:rsidRPr="00363D85" w:rsidRDefault="007429D1" w:rsidP="00594FBE">
            <w:pPr>
              <w:jc w:val="center"/>
              <w:rPr>
                <w:rFonts w:ascii="Tahoma" w:hAnsi="Tahoma" w:cs="Tahoma"/>
                <w:b/>
                <w:bCs/>
                <w:color w:val="FFFFFF" w:themeColor="background1"/>
                <w:sz w:val="18"/>
                <w:szCs w:val="18"/>
                <w:lang w:eastAsia="es-BO"/>
              </w:rPr>
            </w:pPr>
            <w:r>
              <w:rPr>
                <w:rFonts w:ascii="Tahoma" w:hAnsi="Tahoma" w:cs="Tahoma"/>
                <w:b/>
                <w:bCs/>
                <w:color w:val="FFFFFF"/>
                <w:sz w:val="18"/>
                <w:szCs w:val="18"/>
                <w:lang w:eastAsia="es-BO"/>
              </w:rPr>
              <w:t>EXPERIENCIA DEL OFERENTE</w:t>
            </w:r>
          </w:p>
        </w:tc>
        <w:tc>
          <w:tcPr>
            <w:tcW w:w="5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B778BB4"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69"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4374DBD" w14:textId="77777777" w:rsidR="007429D1" w:rsidRPr="00363D85" w:rsidRDefault="007429D1" w:rsidP="00594FB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7429D1" w:rsidRPr="00363D85" w14:paraId="0DAD99DD" w14:textId="77777777" w:rsidTr="00594FBE">
        <w:trPr>
          <w:trHeight w:val="347"/>
          <w:tblHeader/>
        </w:trPr>
        <w:tc>
          <w:tcPr>
            <w:tcW w:w="22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57DDAC2" w14:textId="77777777" w:rsidR="007429D1" w:rsidRPr="00363D85" w:rsidRDefault="007429D1" w:rsidP="00594FB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1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83E2296" w14:textId="77777777" w:rsidR="007429D1" w:rsidRPr="00363D85" w:rsidRDefault="007429D1" w:rsidP="00594FB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2C1B3BA"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C18BB3E" w14:textId="77777777" w:rsidR="007429D1" w:rsidRPr="00363D85" w:rsidRDefault="007429D1" w:rsidP="00594FB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821"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BD3F6BD" w14:textId="77777777" w:rsidR="007429D1" w:rsidRPr="00363D85" w:rsidRDefault="007429D1" w:rsidP="00594FB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7429D1" w:rsidRPr="009C2DE5" w14:paraId="73E602D6" w14:textId="77777777" w:rsidTr="00594FBE">
        <w:trPr>
          <w:trHeight w:val="229"/>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7F467A9" w14:textId="77777777" w:rsidR="007429D1" w:rsidRPr="001E142F" w:rsidRDefault="007429D1" w:rsidP="00594FBE">
            <w:pPr>
              <w:jc w:val="center"/>
              <w:rPr>
                <w:rFonts w:ascii="Tahoma" w:hAnsi="Tahoma" w:cs="Tahoma"/>
                <w:color w:val="004990"/>
                <w:lang w:eastAsia="es-BO"/>
              </w:rPr>
            </w:pPr>
            <w:r>
              <w:rPr>
                <w:rFonts w:ascii="Tahoma" w:hAnsi="Tahoma" w:cs="Tahoma"/>
                <w:bCs/>
                <w:color w:val="004990"/>
                <w:lang w:eastAsia="es-BO"/>
              </w:rPr>
              <w:t>G19</w:t>
            </w:r>
          </w:p>
        </w:tc>
        <w:tc>
          <w:tcPr>
            <w:tcW w:w="2910" w:type="pct"/>
            <w:tcBorders>
              <w:top w:val="single" w:sz="4" w:space="0" w:color="004990"/>
              <w:left w:val="single" w:sz="4" w:space="0" w:color="004990"/>
              <w:bottom w:val="single" w:sz="4" w:space="0" w:color="004990"/>
              <w:right w:val="single" w:sz="4" w:space="0" w:color="004990"/>
            </w:tcBorders>
            <w:shd w:val="clear" w:color="auto" w:fill="auto"/>
          </w:tcPr>
          <w:p w14:paraId="563996F5" w14:textId="77777777" w:rsidR="007429D1" w:rsidRPr="004F0871" w:rsidRDefault="007429D1" w:rsidP="00594FBE">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4F0871">
              <w:rPr>
                <w:rFonts w:ascii="Tahoma" w:hAnsi="Tahoma" w:cs="Tahoma"/>
                <w:color w:val="1F497D" w:themeColor="text2"/>
                <w:sz w:val="18"/>
                <w:szCs w:val="18"/>
              </w:rPr>
              <w:t xml:space="preserve">Se debe garantizar la calidad en la instalación de los equipos y componentes por lo que el oferente adjudicado debe contar  con personal especialista en instalaciones </w:t>
            </w:r>
            <w:r>
              <w:rPr>
                <w:rFonts w:ascii="Tahoma" w:hAnsi="Tahoma" w:cs="Tahoma"/>
                <w:color w:val="1F497D" w:themeColor="text2"/>
                <w:sz w:val="18"/>
                <w:szCs w:val="18"/>
              </w:rPr>
              <w:t>de sistemas de climatización.</w:t>
            </w:r>
          </w:p>
          <w:p w14:paraId="7A6129AA" w14:textId="77777777" w:rsidR="007429D1" w:rsidRPr="004F0871" w:rsidRDefault="007429D1" w:rsidP="00594FBE">
            <w:pPr>
              <w:numPr>
                <w:ilvl w:val="0"/>
                <w:numId w:val="44"/>
              </w:numPr>
              <w:ind w:left="498" w:hanging="284"/>
              <w:jc w:val="both"/>
              <w:rPr>
                <w:rFonts w:ascii="Tahoma" w:hAnsi="Tahoma" w:cs="Tahoma"/>
                <w:color w:val="1F497D" w:themeColor="text2"/>
                <w:sz w:val="18"/>
                <w:szCs w:val="18"/>
              </w:rPr>
            </w:pPr>
            <w:r w:rsidRPr="004F0871">
              <w:rPr>
                <w:rFonts w:ascii="Tahoma" w:hAnsi="Tahoma" w:cs="Tahoma"/>
                <w:color w:val="1F497D" w:themeColor="text2"/>
                <w:sz w:val="18"/>
                <w:szCs w:val="18"/>
              </w:rPr>
              <w:t>El oferente adjudicado deberá contar</w:t>
            </w:r>
            <w:r>
              <w:rPr>
                <w:rFonts w:ascii="Tahoma" w:hAnsi="Tahoma" w:cs="Tahoma"/>
                <w:color w:val="1F497D" w:themeColor="text2"/>
                <w:sz w:val="18"/>
                <w:szCs w:val="18"/>
              </w:rPr>
              <w:t xml:space="preserve"> con</w:t>
            </w:r>
            <w:r w:rsidRPr="004F0871">
              <w:rPr>
                <w:rFonts w:ascii="Tahoma" w:hAnsi="Tahoma" w:cs="Tahoma"/>
                <w:color w:val="1F497D" w:themeColor="text2"/>
                <w:sz w:val="18"/>
                <w:szCs w:val="18"/>
              </w:rPr>
              <w:t xml:space="preserve"> un supervisor de obra tiempo completo, Ingeniero </w:t>
            </w:r>
            <w:r>
              <w:rPr>
                <w:rFonts w:ascii="Tahoma" w:hAnsi="Tahoma" w:cs="Tahoma"/>
                <w:color w:val="1F497D" w:themeColor="text2"/>
                <w:sz w:val="18"/>
                <w:szCs w:val="18"/>
              </w:rPr>
              <w:t>especialista en el montaje de equipos de aire acondicionado</w:t>
            </w:r>
            <w:r w:rsidRPr="004F0871">
              <w:rPr>
                <w:rFonts w:ascii="Tahoma" w:hAnsi="Tahoma" w:cs="Tahoma"/>
                <w:color w:val="1F497D" w:themeColor="text2"/>
                <w:sz w:val="18"/>
                <w:szCs w:val="18"/>
              </w:rPr>
              <w:t xml:space="preserve"> registrado en la SIB. El personal de instalación deberá tener formación de nivel</w:t>
            </w:r>
            <w:r>
              <w:rPr>
                <w:rFonts w:ascii="Tahoma" w:hAnsi="Tahoma" w:cs="Tahoma"/>
                <w:color w:val="1F497D" w:themeColor="text2"/>
                <w:sz w:val="18"/>
                <w:szCs w:val="18"/>
              </w:rPr>
              <w:t xml:space="preserve"> Técnico Superior especialista en sistemas de climatización</w:t>
            </w:r>
            <w:r w:rsidRPr="004F0871">
              <w:rPr>
                <w:rFonts w:ascii="Tahoma" w:hAnsi="Tahoma" w:cs="Tahoma"/>
                <w:color w:val="1F497D" w:themeColor="text2"/>
                <w:sz w:val="18"/>
                <w:szCs w:val="18"/>
              </w:rPr>
              <w:t xml:space="preserve"> (adjuntar los Curriculum Vitae).</w:t>
            </w:r>
          </w:p>
          <w:p w14:paraId="7C8857D7" w14:textId="77777777" w:rsidR="007429D1" w:rsidRDefault="007429D1" w:rsidP="00594FBE">
            <w:pPr>
              <w:numPr>
                <w:ilvl w:val="0"/>
                <w:numId w:val="4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484" w:hanging="284"/>
              <w:jc w:val="both"/>
              <w:outlineLvl w:val="2"/>
              <w:rPr>
                <w:rFonts w:ascii="Tahoma" w:hAnsi="Tahoma" w:cs="Tahoma"/>
                <w:color w:val="1F497D" w:themeColor="text2"/>
                <w:sz w:val="18"/>
                <w:szCs w:val="18"/>
              </w:rPr>
            </w:pPr>
            <w:r w:rsidRPr="004F0871">
              <w:rPr>
                <w:rFonts w:ascii="Tahoma" w:hAnsi="Tahoma" w:cs="Tahoma"/>
                <w:color w:val="1F497D" w:themeColor="text2"/>
                <w:sz w:val="18"/>
                <w:szCs w:val="18"/>
              </w:rPr>
              <w:t>El oferente adjudicado deberá garantizar el uso de elementos de seguridad industrial requeridos para efectuar los trabajos, siendo de su entera responsabilidad el proteger a su personal y a terceros contra cualquier accidente.</w:t>
            </w:r>
          </w:p>
          <w:p w14:paraId="159EC154" w14:textId="77777777" w:rsidR="007429D1" w:rsidRPr="004F0871" w:rsidRDefault="007429D1" w:rsidP="00594FBE">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26161F">
              <w:rPr>
                <w:rFonts w:ascii="Tahoma" w:hAnsi="Tahoma" w:cs="Tahoma"/>
                <w:b/>
                <w:color w:val="1F497D" w:themeColor="text2"/>
                <w:sz w:val="18"/>
                <w:szCs w:val="18"/>
              </w:rPr>
              <w:t>Nota.</w:t>
            </w:r>
            <w:r>
              <w:rPr>
                <w:rFonts w:ascii="Tahoma" w:hAnsi="Tahoma" w:cs="Tahoma"/>
                <w:color w:val="1F497D" w:themeColor="text2"/>
                <w:sz w:val="18"/>
                <w:szCs w:val="18"/>
              </w:rPr>
              <w:t xml:space="preserve"> Adjuntar documentación técnica de respaldo.</w:t>
            </w:r>
          </w:p>
        </w:tc>
        <w:tc>
          <w:tcPr>
            <w:tcW w:w="5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66B6E7D" w14:textId="77777777" w:rsidR="007429D1" w:rsidRPr="006843FF" w:rsidRDefault="007429D1" w:rsidP="00594FBE">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1D7F">
              <w:rPr>
                <w:color w:val="1F497D"/>
                <w:sz w:val="18"/>
                <w:szCs w:val="18"/>
                <w:lang w:val="es-BO"/>
              </w:rPr>
            </w:r>
            <w:r w:rsidR="008E1D7F">
              <w:rPr>
                <w:color w:val="1F497D"/>
                <w:sz w:val="18"/>
                <w:szCs w:val="18"/>
                <w:lang w:val="es-BO"/>
              </w:rPr>
              <w:fldChar w:fldCharType="separate"/>
            </w:r>
            <w:r w:rsidRPr="00B11DAC">
              <w:rPr>
                <w:color w:val="1F497D"/>
                <w:sz w:val="18"/>
                <w:szCs w:val="18"/>
                <w:lang w:val="es-BO"/>
              </w:rPr>
              <w:fldChar w:fldCharType="end"/>
            </w:r>
          </w:p>
        </w:tc>
        <w:tc>
          <w:tcPr>
            <w:tcW w:w="4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7A6303" w14:textId="77777777" w:rsidR="007429D1" w:rsidRDefault="007429D1" w:rsidP="00594FBE">
            <w:pPr>
              <w:jc w:val="center"/>
            </w:pPr>
          </w:p>
        </w:tc>
        <w:tc>
          <w:tcPr>
            <w:tcW w:w="82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354D60" w14:textId="77777777" w:rsidR="007429D1" w:rsidRDefault="007429D1" w:rsidP="00594FBE">
            <w:pPr>
              <w:jc w:val="center"/>
            </w:pPr>
          </w:p>
        </w:tc>
      </w:tr>
    </w:tbl>
    <w:p w14:paraId="5A07B6F7" w14:textId="77777777" w:rsidR="007429D1" w:rsidRDefault="007429D1" w:rsidP="007429D1">
      <w:pPr>
        <w:rPr>
          <w:lang w:val="es-BO" w:eastAsia="en-US"/>
        </w:rPr>
      </w:pPr>
    </w:p>
    <w:p w14:paraId="7502F8DF"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p w14:paraId="0E12665F" w14:textId="77777777" w:rsidR="007429D1" w:rsidRDefault="007429D1" w:rsidP="007429D1">
      <w:pPr>
        <w:pStyle w:val="Prrafodelista"/>
        <w:numPr>
          <w:ilvl w:val="1"/>
          <w:numId w:val="46"/>
        </w:numPr>
        <w:shd w:val="clear" w:color="auto" w:fill="FFFFFF" w:themeFill="background1"/>
        <w:rPr>
          <w:rFonts w:ascii="Tahoma" w:hAnsi="Tahoma" w:cs="Tahoma"/>
          <w:b/>
          <w:color w:val="004990"/>
          <w:sz w:val="22"/>
          <w:szCs w:val="22"/>
        </w:rPr>
      </w:pPr>
      <w:r>
        <w:rPr>
          <w:rFonts w:ascii="Tahoma" w:hAnsi="Tahoma" w:cs="Tahoma"/>
          <w:b/>
          <w:color w:val="004990"/>
          <w:sz w:val="22"/>
          <w:szCs w:val="22"/>
        </w:rPr>
        <w:t>CUADRO DE CALIFICACIÓN RESUMEN DE CRITERIOS MANDATORIOS.</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7429D1" w14:paraId="49570AAF" w14:textId="77777777" w:rsidTr="00594FBE">
        <w:trPr>
          <w:trHeight w:val="446"/>
          <w:jc w:val="center"/>
        </w:trPr>
        <w:tc>
          <w:tcPr>
            <w:tcW w:w="668" w:type="dxa"/>
            <w:tcBorders>
              <w:top w:val="single" w:sz="4" w:space="0" w:color="1F497D" w:themeColor="text2"/>
              <w:left w:val="single" w:sz="4" w:space="0" w:color="1F497D" w:themeColor="text2"/>
              <w:bottom w:val="single" w:sz="4" w:space="0" w:color="1F497D" w:themeColor="text2"/>
              <w:right w:val="single" w:sz="6" w:space="0" w:color="FFFFFF" w:themeColor="background1"/>
            </w:tcBorders>
            <w:shd w:val="clear" w:color="auto" w:fill="004990"/>
            <w:vAlign w:val="center"/>
            <w:hideMark/>
          </w:tcPr>
          <w:p w14:paraId="72EDF897" w14:textId="77777777" w:rsidR="007429D1" w:rsidRDefault="007429D1" w:rsidP="00594FBE">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No.</w:t>
            </w:r>
          </w:p>
        </w:tc>
        <w:tc>
          <w:tcPr>
            <w:tcW w:w="5970" w:type="dxa"/>
            <w:tcBorders>
              <w:top w:val="single" w:sz="4" w:space="0" w:color="1F497D" w:themeColor="text2"/>
              <w:left w:val="single" w:sz="6" w:space="0" w:color="FFFFFF" w:themeColor="background1"/>
              <w:bottom w:val="single" w:sz="4" w:space="0" w:color="1F497D" w:themeColor="text2"/>
              <w:right w:val="single" w:sz="6" w:space="0" w:color="FFFFFF" w:themeColor="background1"/>
            </w:tcBorders>
            <w:shd w:val="clear" w:color="auto" w:fill="004990"/>
            <w:vAlign w:val="center"/>
            <w:hideMark/>
          </w:tcPr>
          <w:p w14:paraId="2E66ADE5" w14:textId="77777777" w:rsidR="007429D1" w:rsidRDefault="007429D1" w:rsidP="00594FBE">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CRITERIOS MANDATORIOS</w:t>
            </w:r>
          </w:p>
        </w:tc>
        <w:tc>
          <w:tcPr>
            <w:tcW w:w="2150" w:type="dxa"/>
            <w:tcBorders>
              <w:top w:val="single" w:sz="4" w:space="0" w:color="1F497D" w:themeColor="text2"/>
              <w:left w:val="single" w:sz="6" w:space="0" w:color="FFFFFF" w:themeColor="background1"/>
              <w:bottom w:val="single" w:sz="4" w:space="0" w:color="1F497D" w:themeColor="text2"/>
              <w:right w:val="single" w:sz="4" w:space="0" w:color="1F497D" w:themeColor="text2"/>
            </w:tcBorders>
            <w:shd w:val="clear" w:color="auto" w:fill="004990"/>
            <w:vAlign w:val="center"/>
            <w:hideMark/>
          </w:tcPr>
          <w:p w14:paraId="3429F98B" w14:textId="77777777" w:rsidR="007429D1" w:rsidRDefault="007429D1" w:rsidP="00594FBE">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CUMPLE / NO CUMPLE</w:t>
            </w:r>
          </w:p>
        </w:tc>
      </w:tr>
      <w:tr w:rsidR="007429D1" w14:paraId="30BAF983" w14:textId="77777777" w:rsidTr="00594FBE">
        <w:trPr>
          <w:trHeight w:val="454"/>
          <w:jc w:val="center"/>
        </w:trPr>
        <w:tc>
          <w:tcPr>
            <w:tcW w:w="668" w:type="dxa"/>
            <w:tcBorders>
              <w:top w:val="single" w:sz="4" w:space="0" w:color="1F497D" w:themeColor="text2"/>
              <w:left w:val="single" w:sz="4" w:space="0" w:color="1F497D" w:themeColor="text2"/>
              <w:bottom w:val="single" w:sz="4" w:space="0" w:color="1F497D" w:themeColor="text2"/>
              <w:right w:val="single" w:sz="4" w:space="0" w:color="1F497D" w:themeColor="text2"/>
            </w:tcBorders>
            <w:noWrap/>
            <w:vAlign w:val="center"/>
            <w:hideMark/>
          </w:tcPr>
          <w:p w14:paraId="2B41B677" w14:textId="77777777" w:rsidR="007429D1" w:rsidRDefault="007429D1" w:rsidP="00594FBE">
            <w:pPr>
              <w:jc w:val="center"/>
              <w:rPr>
                <w:rFonts w:ascii="Tahoma" w:hAnsi="Tahoma" w:cs="Tahoma"/>
                <w:color w:val="000000"/>
                <w:sz w:val="18"/>
                <w:szCs w:val="18"/>
                <w:lang w:val="es-BO" w:eastAsia="es-BO"/>
              </w:rPr>
            </w:pPr>
            <w:r>
              <w:rPr>
                <w:rFonts w:ascii="Tahoma" w:hAnsi="Tahoma" w:cs="Tahoma"/>
                <w:color w:val="1F497E"/>
                <w:sz w:val="18"/>
                <w:szCs w:val="18"/>
                <w:lang w:val="es-BO" w:eastAsia="es-BO"/>
              </w:rPr>
              <w:t>G20</w:t>
            </w:r>
          </w:p>
        </w:tc>
        <w:tc>
          <w:tcPr>
            <w:tcW w:w="59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vAlign w:val="center"/>
            <w:hideMark/>
          </w:tcPr>
          <w:p w14:paraId="1301B35F" w14:textId="77777777" w:rsidR="007429D1" w:rsidRDefault="007429D1" w:rsidP="00594FBE">
            <w:pPr>
              <w:jc w:val="both"/>
              <w:rPr>
                <w:rFonts w:ascii="Tahoma" w:hAnsi="Tahoma" w:cs="Tahoma"/>
                <w:color w:val="365F91" w:themeColor="accent1" w:themeShade="BF"/>
                <w:sz w:val="18"/>
                <w:szCs w:val="18"/>
                <w:lang w:val="es-BO" w:eastAsia="es-BO"/>
              </w:rPr>
            </w:pPr>
            <w:r>
              <w:rPr>
                <w:rFonts w:ascii="Tahoma" w:hAnsi="Tahoma" w:cs="Tahoma"/>
                <w:color w:val="365F91" w:themeColor="accent1" w:themeShade="BF"/>
                <w:sz w:val="18"/>
                <w:szCs w:val="18"/>
                <w:lang w:val="es-BO" w:eastAsia="es-BO"/>
              </w:rPr>
              <w:t xml:space="preserve">Cumplimiento de todos los puntos MANDATORIOS de las Características Generales y Específicas. </w:t>
            </w:r>
          </w:p>
        </w:tc>
        <w:tc>
          <w:tcPr>
            <w:tcW w:w="2150" w:type="dxa"/>
            <w:tcBorders>
              <w:top w:val="single" w:sz="4" w:space="0" w:color="1F497D" w:themeColor="text2"/>
              <w:left w:val="single" w:sz="4" w:space="0" w:color="1F497D" w:themeColor="text2"/>
              <w:bottom w:val="single" w:sz="4" w:space="0" w:color="1F497D" w:themeColor="text2"/>
              <w:right w:val="single" w:sz="4" w:space="0" w:color="1F497D" w:themeColor="text2"/>
            </w:tcBorders>
            <w:noWrap/>
            <w:vAlign w:val="center"/>
            <w:hideMark/>
          </w:tcPr>
          <w:p w14:paraId="434B0992" w14:textId="77777777" w:rsidR="007429D1" w:rsidRDefault="007429D1" w:rsidP="00594FBE">
            <w:pPr>
              <w:jc w:val="center"/>
              <w:rPr>
                <w:rFonts w:ascii="Tahoma" w:hAnsi="Tahoma" w:cs="Tahoma"/>
                <w:color w:val="365F91" w:themeColor="accent1" w:themeShade="BF"/>
                <w:sz w:val="18"/>
                <w:szCs w:val="18"/>
                <w:lang w:val="es-BO" w:eastAsia="es-BO"/>
              </w:rPr>
            </w:pPr>
            <w:r>
              <w:rPr>
                <w:rFonts w:ascii="Tahoma" w:hAnsi="Tahoma" w:cs="Tahoma"/>
                <w:bCs/>
                <w:color w:val="365F91" w:themeColor="accent1" w:themeShade="BF"/>
                <w:sz w:val="18"/>
                <w:szCs w:val="18"/>
                <w:lang w:val="es-BO" w:eastAsia="es-BO"/>
              </w:rPr>
              <w:t>100%</w:t>
            </w:r>
          </w:p>
        </w:tc>
      </w:tr>
    </w:tbl>
    <w:p w14:paraId="1002D768" w14:textId="77777777" w:rsidR="007429D1" w:rsidRDefault="007429D1" w:rsidP="007429D1">
      <w:pPr>
        <w:pStyle w:val="Prrafodelista"/>
        <w:shd w:val="clear" w:color="auto" w:fill="FFFFFF" w:themeFill="background1"/>
        <w:ind w:left="1080"/>
        <w:rPr>
          <w:rFonts w:ascii="Tahoma" w:hAnsi="Tahoma" w:cs="Tahoma"/>
          <w:b/>
          <w:color w:val="004990"/>
          <w:sz w:val="22"/>
          <w:szCs w:val="22"/>
        </w:rPr>
      </w:pPr>
    </w:p>
    <w:p w14:paraId="42CBE19E" w14:textId="77777777" w:rsidR="007429D1" w:rsidRDefault="007429D1" w:rsidP="007429D1">
      <w:pPr>
        <w:pStyle w:val="Ttulo1"/>
        <w:numPr>
          <w:ilvl w:val="0"/>
          <w:numId w:val="0"/>
        </w:numPr>
        <w:ind w:left="24"/>
        <w:jc w:val="center"/>
        <w:rPr>
          <w:color w:val="1F497D"/>
          <w:sz w:val="28"/>
          <w:szCs w:val="28"/>
          <w:u w:val="none"/>
        </w:rPr>
      </w:pPr>
    </w:p>
    <w:p w14:paraId="229B4FA1" w14:textId="1E6EBA7F" w:rsidR="00781B11" w:rsidRDefault="00781B11">
      <w:pPr>
        <w:rPr>
          <w:rFonts w:ascii="Tahoma" w:hAnsi="Tahoma"/>
          <w:b/>
          <w:caps/>
          <w:color w:val="1F497D"/>
          <w:sz w:val="28"/>
          <w:szCs w:val="28"/>
          <w:lang w:val="es-MX"/>
        </w:rPr>
      </w:pPr>
      <w:r>
        <w:rPr>
          <w:color w:val="1F497D"/>
          <w:sz w:val="28"/>
          <w:szCs w:val="28"/>
        </w:rPr>
        <w:br w:type="page"/>
      </w:r>
    </w:p>
    <w:p w14:paraId="18F5496B" w14:textId="77777777" w:rsidR="007429D1" w:rsidRDefault="007429D1" w:rsidP="007429D1">
      <w:pPr>
        <w:pStyle w:val="Ttulo1"/>
        <w:numPr>
          <w:ilvl w:val="0"/>
          <w:numId w:val="0"/>
        </w:numPr>
        <w:ind w:left="24"/>
        <w:jc w:val="center"/>
        <w:rPr>
          <w:color w:val="1F497D"/>
          <w:sz w:val="28"/>
          <w:szCs w:val="28"/>
          <w:u w:val="none"/>
        </w:rPr>
      </w:pPr>
    </w:p>
    <w:p w14:paraId="150E58F4" w14:textId="77777777" w:rsidR="00781B11" w:rsidRDefault="00781B11" w:rsidP="00781B11">
      <w:pPr>
        <w:rPr>
          <w:lang w:val="es-MX"/>
        </w:rPr>
      </w:pPr>
    </w:p>
    <w:p w14:paraId="62773C44" w14:textId="77777777" w:rsidR="00781B11" w:rsidRDefault="00781B11" w:rsidP="00781B11">
      <w:pPr>
        <w:rPr>
          <w:lang w:val="es-MX"/>
        </w:rPr>
      </w:pPr>
    </w:p>
    <w:p w14:paraId="134FDC51" w14:textId="77777777" w:rsidR="00781B11" w:rsidRDefault="00781B11" w:rsidP="00781B11">
      <w:pPr>
        <w:rPr>
          <w:lang w:val="es-MX"/>
        </w:rPr>
      </w:pPr>
    </w:p>
    <w:p w14:paraId="79C3BA35" w14:textId="77777777" w:rsidR="00781B11" w:rsidRDefault="00781B11" w:rsidP="00781B11">
      <w:pPr>
        <w:rPr>
          <w:lang w:val="es-MX"/>
        </w:rPr>
      </w:pPr>
    </w:p>
    <w:p w14:paraId="64CB7897" w14:textId="77777777" w:rsidR="00781B11" w:rsidRPr="00781B11" w:rsidRDefault="00781B11" w:rsidP="00781B11">
      <w:pPr>
        <w:rPr>
          <w:lang w:val="es-MX"/>
        </w:rPr>
      </w:pPr>
    </w:p>
    <w:p w14:paraId="3B4A962D" w14:textId="77777777" w:rsidR="007429D1" w:rsidRPr="00514E4C" w:rsidRDefault="007429D1" w:rsidP="007429D1">
      <w:pPr>
        <w:pStyle w:val="Ttulo1"/>
        <w:numPr>
          <w:ilvl w:val="0"/>
          <w:numId w:val="0"/>
        </w:numPr>
        <w:ind w:left="24"/>
        <w:jc w:val="center"/>
        <w:rPr>
          <w:color w:val="1F497D"/>
          <w:sz w:val="28"/>
          <w:szCs w:val="28"/>
          <w:u w:val="none"/>
        </w:rPr>
      </w:pPr>
      <w:r w:rsidRPr="00514E4C">
        <w:rPr>
          <w:color w:val="1F497D"/>
          <w:sz w:val="28"/>
          <w:szCs w:val="28"/>
          <w:u w:val="none"/>
        </w:rPr>
        <w:t>PARTE III</w:t>
      </w:r>
    </w:p>
    <w:p w14:paraId="37700926" w14:textId="77777777" w:rsidR="007429D1" w:rsidRPr="00514E4C" w:rsidRDefault="007429D1" w:rsidP="007429D1">
      <w:pPr>
        <w:ind w:left="24"/>
        <w:rPr>
          <w:color w:val="1F497D"/>
          <w:sz w:val="28"/>
          <w:szCs w:val="28"/>
          <w:lang w:val="es-MX"/>
        </w:rPr>
      </w:pPr>
    </w:p>
    <w:p w14:paraId="601BD79C" w14:textId="77777777" w:rsidR="007429D1" w:rsidRPr="00514E4C" w:rsidRDefault="007429D1" w:rsidP="007429D1">
      <w:pPr>
        <w:ind w:left="24"/>
        <w:jc w:val="center"/>
        <w:rPr>
          <w:rFonts w:ascii="Tahoma" w:hAnsi="Tahoma" w:cs="Tahoma"/>
          <w:b/>
          <w:color w:val="1F497D"/>
          <w:sz w:val="28"/>
          <w:szCs w:val="28"/>
        </w:rPr>
      </w:pPr>
      <w:r w:rsidRPr="00514E4C">
        <w:rPr>
          <w:rFonts w:ascii="Tahoma" w:hAnsi="Tahoma" w:cs="Tahoma"/>
          <w:b/>
          <w:color w:val="1F497D"/>
          <w:sz w:val="28"/>
          <w:szCs w:val="28"/>
        </w:rPr>
        <w:t>ANEXOS</w:t>
      </w:r>
    </w:p>
    <w:p w14:paraId="272B6F96" w14:textId="77777777" w:rsidR="007429D1" w:rsidRPr="00514E4C" w:rsidRDefault="007429D1" w:rsidP="007429D1">
      <w:pPr>
        <w:ind w:left="24"/>
        <w:rPr>
          <w:rFonts w:ascii="Arial" w:hAnsi="Arial" w:cs="Arial"/>
          <w:i/>
          <w:color w:val="1F497D"/>
          <w:szCs w:val="20"/>
        </w:rPr>
      </w:pPr>
    </w:p>
    <w:p w14:paraId="4864A742" w14:textId="77777777" w:rsidR="007429D1" w:rsidRPr="00514E4C" w:rsidRDefault="007429D1" w:rsidP="007429D1">
      <w:pPr>
        <w:ind w:left="24"/>
        <w:rPr>
          <w:rFonts w:ascii="Arial" w:hAnsi="Arial" w:cs="Arial"/>
          <w:i/>
          <w:color w:val="1F497D"/>
          <w:szCs w:val="20"/>
        </w:rPr>
      </w:pPr>
    </w:p>
    <w:p w14:paraId="587159AE" w14:textId="77777777" w:rsidR="007429D1" w:rsidRPr="00514E4C" w:rsidRDefault="007429D1" w:rsidP="007429D1">
      <w:pPr>
        <w:ind w:left="24"/>
        <w:rPr>
          <w:rFonts w:ascii="Arial" w:hAnsi="Arial" w:cs="Arial"/>
          <w:i/>
          <w:color w:val="1F497D"/>
          <w:szCs w:val="20"/>
        </w:rPr>
      </w:pPr>
    </w:p>
    <w:p w14:paraId="0F8A45BA" w14:textId="77777777" w:rsidR="007429D1" w:rsidRPr="00514E4C" w:rsidRDefault="007429D1" w:rsidP="007429D1">
      <w:pPr>
        <w:ind w:left="24"/>
        <w:rPr>
          <w:rFonts w:ascii="Arial" w:hAnsi="Arial" w:cs="Arial"/>
          <w:i/>
          <w:color w:val="1F497D"/>
          <w:szCs w:val="20"/>
        </w:rPr>
      </w:pPr>
    </w:p>
    <w:p w14:paraId="46A1980F" w14:textId="77777777" w:rsidR="007429D1" w:rsidRPr="00514E4C" w:rsidRDefault="007429D1" w:rsidP="007429D1">
      <w:pPr>
        <w:ind w:firstLine="708"/>
        <w:rPr>
          <w:rFonts w:ascii="Tahoma" w:hAnsi="Tahoma" w:cs="Tahoma"/>
          <w:color w:val="1F497D"/>
          <w:sz w:val="22"/>
          <w:szCs w:val="22"/>
        </w:rPr>
      </w:pPr>
      <w:r w:rsidRPr="00514E4C">
        <w:rPr>
          <w:rFonts w:ascii="Tahoma" w:hAnsi="Tahoma" w:cs="Tahoma"/>
          <w:color w:val="1F497D"/>
          <w:sz w:val="22"/>
          <w:szCs w:val="22"/>
        </w:rPr>
        <w:t>Anexo No. 1 – Consideraciones Generales del Proceso de Contratación</w:t>
      </w:r>
    </w:p>
    <w:p w14:paraId="405346B9" w14:textId="77777777" w:rsidR="007429D1" w:rsidRPr="00514E4C" w:rsidRDefault="007429D1" w:rsidP="007429D1">
      <w:pPr>
        <w:ind w:left="708"/>
        <w:rPr>
          <w:rFonts w:ascii="Tahoma" w:hAnsi="Tahoma" w:cs="Tahoma"/>
          <w:color w:val="1F497D"/>
          <w:sz w:val="22"/>
          <w:szCs w:val="22"/>
        </w:rPr>
      </w:pPr>
      <w:r w:rsidRPr="00514E4C">
        <w:rPr>
          <w:rFonts w:ascii="Tahoma" w:hAnsi="Tahoma" w:cs="Tahoma"/>
          <w:color w:val="1F497D"/>
          <w:sz w:val="22"/>
          <w:szCs w:val="22"/>
        </w:rPr>
        <w:t>Anexo No. 2 – Declaración de Integridad del Personal de la Empresa proponente</w:t>
      </w:r>
    </w:p>
    <w:p w14:paraId="55CD07CA" w14:textId="77777777" w:rsidR="007429D1" w:rsidRPr="00514E4C" w:rsidRDefault="007429D1" w:rsidP="007429D1">
      <w:pPr>
        <w:ind w:left="708"/>
        <w:rPr>
          <w:rFonts w:ascii="Tahoma" w:hAnsi="Tahoma" w:cs="Tahoma"/>
          <w:color w:val="1F497D"/>
          <w:sz w:val="22"/>
          <w:szCs w:val="22"/>
        </w:rPr>
      </w:pPr>
      <w:r w:rsidRPr="00514E4C">
        <w:rPr>
          <w:rFonts w:ascii="Tahoma" w:hAnsi="Tahoma" w:cs="Tahoma"/>
          <w:color w:val="1F497D"/>
          <w:sz w:val="22"/>
          <w:szCs w:val="22"/>
        </w:rPr>
        <w:t>Anexo No. 3 – Modelo del documento de compra</w:t>
      </w:r>
    </w:p>
    <w:p w14:paraId="3EAF56ED" w14:textId="77777777" w:rsidR="007429D1" w:rsidRPr="00514E4C" w:rsidRDefault="007429D1" w:rsidP="007429D1">
      <w:pPr>
        <w:rPr>
          <w:lang w:eastAsia="en-US"/>
        </w:rPr>
      </w:pPr>
    </w:p>
    <w:p w14:paraId="67A69A23" w14:textId="77777777" w:rsidR="007429D1" w:rsidRDefault="007429D1" w:rsidP="007429D1">
      <w:pPr>
        <w:rPr>
          <w:lang w:val="es-BO" w:eastAsia="en-US"/>
        </w:rPr>
      </w:pPr>
    </w:p>
    <w:p w14:paraId="7D741AF6" w14:textId="77777777" w:rsidR="007429D1" w:rsidRPr="003D05D9" w:rsidRDefault="007429D1" w:rsidP="007429D1">
      <w:pPr>
        <w:ind w:left="708"/>
        <w:rPr>
          <w:rFonts w:ascii="Tahoma" w:hAnsi="Tahoma" w:cs="Tahoma"/>
          <w:sz w:val="22"/>
          <w:szCs w:val="22"/>
        </w:rPr>
      </w:pPr>
    </w:p>
    <w:p w14:paraId="6A3B3EEF" w14:textId="77777777" w:rsidR="007429D1" w:rsidRDefault="007429D1" w:rsidP="007429D1">
      <w:pPr>
        <w:spacing w:after="200" w:line="276" w:lineRule="auto"/>
        <w:rPr>
          <w:rFonts w:ascii="Tahoma" w:hAnsi="Tahoma" w:cs="Tahoma"/>
          <w:sz w:val="22"/>
          <w:szCs w:val="22"/>
        </w:rPr>
      </w:pPr>
      <w:r>
        <w:rPr>
          <w:rFonts w:ascii="Tahoma" w:hAnsi="Tahoma" w:cs="Tahoma"/>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429D1" w:rsidRPr="005F0EE1" w14:paraId="3EEEB654" w14:textId="77777777" w:rsidTr="00594FBE">
        <w:trPr>
          <w:trHeight w:val="617"/>
        </w:trPr>
        <w:tc>
          <w:tcPr>
            <w:tcW w:w="2410" w:type="dxa"/>
            <w:shd w:val="clear" w:color="auto" w:fill="004990"/>
            <w:vAlign w:val="center"/>
          </w:tcPr>
          <w:p w14:paraId="7DEA427E" w14:textId="77777777" w:rsidR="007429D1" w:rsidRPr="00887F60" w:rsidRDefault="007429D1" w:rsidP="00594FBE">
            <w:pPr>
              <w:jc w:val="center"/>
              <w:rPr>
                <w:rFonts w:ascii="Tahoma" w:hAnsi="Tahoma" w:cs="Tahoma"/>
                <w:b/>
                <w:sz w:val="28"/>
                <w:szCs w:val="28"/>
                <w:lang w:val="pt-BR"/>
              </w:rPr>
            </w:pPr>
            <w:r w:rsidRPr="00887F60">
              <w:rPr>
                <w:rFonts w:ascii="Tahoma" w:hAnsi="Tahoma" w:cs="Tahoma"/>
                <w:b/>
                <w:sz w:val="28"/>
                <w:szCs w:val="28"/>
                <w:lang w:val="pt-BR"/>
              </w:rPr>
              <w:t>ANEXO No. 1</w:t>
            </w:r>
          </w:p>
        </w:tc>
        <w:tc>
          <w:tcPr>
            <w:tcW w:w="7365" w:type="dxa"/>
            <w:vAlign w:val="center"/>
          </w:tcPr>
          <w:p w14:paraId="1F05DCA7" w14:textId="77777777" w:rsidR="007429D1" w:rsidRPr="00887F60" w:rsidRDefault="007429D1" w:rsidP="00594FBE">
            <w:pPr>
              <w:ind w:left="567"/>
              <w:jc w:val="center"/>
              <w:rPr>
                <w:rFonts w:ascii="Tahoma" w:hAnsi="Tahoma" w:cs="Tahoma"/>
                <w:b/>
                <w:sz w:val="28"/>
                <w:szCs w:val="28"/>
                <w:lang w:val="pt-BR"/>
              </w:rPr>
            </w:pPr>
            <w:r w:rsidRPr="00B71B23">
              <w:rPr>
                <w:rFonts w:ascii="Tahoma" w:hAnsi="Tahoma" w:cs="Tahoma"/>
                <w:b/>
                <w:color w:val="004A90"/>
                <w:sz w:val="28"/>
                <w:szCs w:val="28"/>
                <w:lang w:val="pt-BR"/>
              </w:rPr>
              <w:t xml:space="preserve">CONDICIONES GENERALES DEL PROCESO </w:t>
            </w:r>
          </w:p>
        </w:tc>
      </w:tr>
    </w:tbl>
    <w:p w14:paraId="66D58F2D" w14:textId="77777777" w:rsidR="007429D1" w:rsidRPr="00887F60" w:rsidRDefault="007429D1" w:rsidP="007429D1">
      <w:pPr>
        <w:ind w:left="348"/>
        <w:jc w:val="both"/>
        <w:rPr>
          <w:rFonts w:ascii="Tahoma" w:hAnsi="Tahoma" w:cs="Tahoma"/>
          <w:b/>
          <w:lang w:val="pt-BR"/>
        </w:rPr>
      </w:pPr>
    </w:p>
    <w:p w14:paraId="29E2A94F" w14:textId="77777777" w:rsidR="007429D1" w:rsidRPr="00887F60" w:rsidRDefault="007429D1" w:rsidP="007429D1">
      <w:pPr>
        <w:ind w:left="348"/>
        <w:jc w:val="both"/>
        <w:rPr>
          <w:rFonts w:ascii="Tahoma" w:hAnsi="Tahoma" w:cs="Tahoma"/>
          <w:b/>
          <w:sz w:val="22"/>
          <w:szCs w:val="22"/>
        </w:rPr>
      </w:pPr>
    </w:p>
    <w:p w14:paraId="77860E1E" w14:textId="77777777" w:rsidR="007429D1" w:rsidRPr="00B71B23" w:rsidRDefault="007429D1" w:rsidP="007429D1">
      <w:pPr>
        <w:jc w:val="both"/>
        <w:rPr>
          <w:rFonts w:ascii="Tahoma" w:hAnsi="Tahoma" w:cs="Tahoma"/>
          <w:b/>
          <w:color w:val="004A90"/>
          <w:sz w:val="22"/>
          <w:szCs w:val="22"/>
        </w:rPr>
      </w:pPr>
      <w:r w:rsidRPr="00B71B23">
        <w:rPr>
          <w:rFonts w:ascii="Tahoma" w:hAnsi="Tahoma" w:cs="Tahoma"/>
          <w:b/>
          <w:color w:val="004A90"/>
          <w:sz w:val="22"/>
          <w:szCs w:val="22"/>
        </w:rPr>
        <w:t xml:space="preserve">Consideraciones Generales </w:t>
      </w:r>
    </w:p>
    <w:p w14:paraId="6CD88D9B" w14:textId="77777777" w:rsidR="007429D1" w:rsidRPr="00B71B23" w:rsidRDefault="007429D1" w:rsidP="007429D1">
      <w:pPr>
        <w:jc w:val="both"/>
        <w:rPr>
          <w:rFonts w:ascii="Tahoma" w:hAnsi="Tahoma" w:cs="Tahoma"/>
          <w:b/>
          <w:color w:val="004A90"/>
        </w:rPr>
      </w:pPr>
    </w:p>
    <w:p w14:paraId="4ABD6520" w14:textId="77777777" w:rsidR="007429D1" w:rsidRPr="00B71B23" w:rsidRDefault="007429D1" w:rsidP="005A26F7">
      <w:pPr>
        <w:numPr>
          <w:ilvl w:val="0"/>
          <w:numId w:val="58"/>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Adjudicación:</w:t>
      </w:r>
      <w:r w:rsidRPr="00B71B23">
        <w:rPr>
          <w:rFonts w:ascii="Tahoma" w:hAnsi="Tahoma" w:cs="Tahoma"/>
          <w:color w:val="004A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5EDD532A" w14:textId="77777777" w:rsidR="007429D1" w:rsidRPr="00B71B23" w:rsidRDefault="007429D1" w:rsidP="005A26F7">
      <w:pPr>
        <w:numPr>
          <w:ilvl w:val="0"/>
          <w:numId w:val="58"/>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Naturaleza confidencial de las propuestas:</w:t>
      </w:r>
      <w:r w:rsidRPr="00B71B23">
        <w:rPr>
          <w:rFonts w:ascii="Tahoma" w:hAnsi="Tahoma" w:cs="Tahoma"/>
          <w:color w:val="004A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7" w:name="_Toc130955312"/>
      <w:bookmarkStart w:id="8" w:name="_Toc130955253"/>
    </w:p>
    <w:p w14:paraId="6BCC6A97" w14:textId="77777777" w:rsidR="007429D1" w:rsidRPr="00B71B23" w:rsidRDefault="007429D1" w:rsidP="005A26F7">
      <w:pPr>
        <w:numPr>
          <w:ilvl w:val="0"/>
          <w:numId w:val="58"/>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Confidencialidad:</w:t>
      </w:r>
      <w:bookmarkEnd w:id="7"/>
      <w:bookmarkEnd w:id="8"/>
      <w:r w:rsidRPr="00B71B23">
        <w:rPr>
          <w:rFonts w:ascii="Tahoma" w:hAnsi="Tahoma" w:cs="Tahoma"/>
          <w:color w:val="004A90"/>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C22181F" w14:textId="77777777" w:rsidR="007429D1" w:rsidRPr="00B71B23" w:rsidRDefault="007429D1" w:rsidP="005A26F7">
      <w:pPr>
        <w:numPr>
          <w:ilvl w:val="0"/>
          <w:numId w:val="58"/>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 xml:space="preserve">Acciones legales: </w:t>
      </w:r>
      <w:r w:rsidRPr="00B71B23">
        <w:rPr>
          <w:rFonts w:ascii="Tahoma" w:hAnsi="Tahoma" w:cs="Tahoma"/>
          <w:color w:val="004A90"/>
          <w:sz w:val="22"/>
          <w:szCs w:val="22"/>
        </w:rPr>
        <w:t>ENTEL S.A. se reserva el derecho de seguir las acciones civiles o penales que correspondan, al margen de dar de baja de su árbol de proponentes a la empresa que infrinja su acuerdo de confidencialidad.</w:t>
      </w:r>
      <w:bookmarkStart w:id="9" w:name="_Toc130955313"/>
      <w:bookmarkStart w:id="10" w:name="_Toc130955254"/>
    </w:p>
    <w:p w14:paraId="63041B13" w14:textId="77777777" w:rsidR="007429D1" w:rsidRPr="00B71B23" w:rsidRDefault="007429D1" w:rsidP="005A26F7">
      <w:pPr>
        <w:numPr>
          <w:ilvl w:val="0"/>
          <w:numId w:val="58"/>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Medida Anticorrupción</w:t>
      </w:r>
      <w:bookmarkEnd w:id="9"/>
      <w:bookmarkEnd w:id="10"/>
      <w:r w:rsidRPr="00B71B23">
        <w:rPr>
          <w:rFonts w:ascii="Tahoma" w:hAnsi="Tahoma" w:cs="Tahoma"/>
          <w:b/>
          <w:color w:val="004A90"/>
          <w:sz w:val="22"/>
          <w:szCs w:val="22"/>
        </w:rPr>
        <w:t>:</w:t>
      </w:r>
      <w:r w:rsidRPr="00B71B23">
        <w:rPr>
          <w:rFonts w:ascii="Tahoma" w:hAnsi="Tahoma" w:cs="Tahoma"/>
          <w:color w:val="004A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2F8FA27D" w14:textId="77777777" w:rsidR="007429D1" w:rsidRPr="00B71B23" w:rsidRDefault="007429D1" w:rsidP="005A26F7">
      <w:pPr>
        <w:numPr>
          <w:ilvl w:val="0"/>
          <w:numId w:val="58"/>
        </w:numPr>
        <w:spacing w:after="200"/>
        <w:ind w:left="567" w:hanging="567"/>
        <w:jc w:val="both"/>
        <w:rPr>
          <w:rFonts w:ascii="Tahoma" w:hAnsi="Tahoma" w:cs="Tahoma"/>
          <w:color w:val="004A90"/>
          <w:sz w:val="22"/>
          <w:szCs w:val="22"/>
        </w:rPr>
      </w:pPr>
      <w:bookmarkStart w:id="11" w:name="_Toc301514304"/>
      <w:bookmarkStart w:id="12" w:name="_Toc280114083"/>
      <w:bookmarkStart w:id="13" w:name="_Toc273432959"/>
      <w:bookmarkStart w:id="14" w:name="_Toc301514303"/>
      <w:bookmarkStart w:id="15" w:name="_Toc280114082"/>
      <w:bookmarkStart w:id="16" w:name="_Toc273432958"/>
      <w:bookmarkStart w:id="17" w:name="_Toc247462134"/>
      <w:r w:rsidRPr="00B71B23">
        <w:rPr>
          <w:rFonts w:ascii="Tahoma" w:hAnsi="Tahoma" w:cs="Tahoma"/>
          <w:b/>
          <w:color w:val="004A90"/>
          <w:sz w:val="22"/>
          <w:szCs w:val="22"/>
        </w:rPr>
        <w:t>Prohibición de Competencia</w:t>
      </w:r>
      <w:bookmarkEnd w:id="11"/>
      <w:bookmarkEnd w:id="12"/>
      <w:bookmarkEnd w:id="13"/>
      <w:r w:rsidRPr="00B71B23">
        <w:rPr>
          <w:rFonts w:ascii="Tahoma" w:hAnsi="Tahoma" w:cs="Tahoma"/>
          <w:b/>
          <w:color w:val="004A90"/>
          <w:sz w:val="22"/>
          <w:szCs w:val="22"/>
        </w:rPr>
        <w:t>:</w:t>
      </w:r>
      <w:r w:rsidRPr="00B71B23">
        <w:rPr>
          <w:rFonts w:ascii="Tahoma" w:hAnsi="Tahoma" w:cs="Tahoma"/>
          <w:color w:val="004A90"/>
          <w:sz w:val="22"/>
          <w:szCs w:val="22"/>
        </w:rPr>
        <w:t xml:space="preserve"> En contratos resultantes de la adjudicación del presente proceso se contemplará la cláusula de no competencia.</w:t>
      </w:r>
    </w:p>
    <w:p w14:paraId="34594F2E" w14:textId="77777777" w:rsidR="007429D1" w:rsidRPr="00B71B23" w:rsidRDefault="007429D1" w:rsidP="007429D1">
      <w:pPr>
        <w:ind w:left="567"/>
        <w:jc w:val="both"/>
        <w:rPr>
          <w:rFonts w:ascii="Tahoma" w:hAnsi="Tahoma" w:cs="Tahoma"/>
          <w:color w:val="004A90"/>
          <w:sz w:val="22"/>
          <w:szCs w:val="22"/>
        </w:rPr>
      </w:pPr>
      <w:r w:rsidRPr="00B71B23">
        <w:rPr>
          <w:rFonts w:ascii="Tahoma" w:hAnsi="Tahoma" w:cs="Tahoma"/>
          <w:color w:val="004A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13F7346" w14:textId="77777777" w:rsidR="007429D1" w:rsidRPr="00B71B23" w:rsidRDefault="007429D1" w:rsidP="007429D1">
      <w:pPr>
        <w:ind w:left="567"/>
        <w:jc w:val="both"/>
        <w:rPr>
          <w:rFonts w:ascii="Tahoma" w:hAnsi="Tahoma" w:cs="Tahoma"/>
          <w:color w:val="004A90"/>
        </w:rPr>
      </w:pPr>
    </w:p>
    <w:p w14:paraId="5A361CEB" w14:textId="77777777" w:rsidR="007429D1" w:rsidRPr="00B71B23" w:rsidRDefault="007429D1" w:rsidP="007429D1">
      <w:pPr>
        <w:ind w:left="567"/>
        <w:jc w:val="both"/>
        <w:rPr>
          <w:rFonts w:ascii="Tahoma" w:hAnsi="Tahoma" w:cs="Tahoma"/>
          <w:color w:val="004A90"/>
          <w:sz w:val="22"/>
          <w:szCs w:val="22"/>
        </w:rPr>
      </w:pPr>
      <w:r w:rsidRPr="00B71B23">
        <w:rPr>
          <w:rFonts w:ascii="Tahoma" w:hAnsi="Tahoma" w:cs="Tahoma"/>
          <w:color w:val="004A90"/>
          <w:sz w:val="22"/>
          <w:szCs w:val="22"/>
        </w:rPr>
        <w:t>En este sentido ENTEL S.A. se reserva el derecho de no incluir en el proceso de selección y adjudicación al proveedor que incumpla con dicha cláusula.</w:t>
      </w:r>
    </w:p>
    <w:p w14:paraId="69005110" w14:textId="77777777" w:rsidR="007429D1" w:rsidRPr="00B71B23" w:rsidRDefault="007429D1" w:rsidP="007429D1">
      <w:pPr>
        <w:ind w:left="567"/>
        <w:jc w:val="both"/>
        <w:rPr>
          <w:rFonts w:ascii="Tahoma" w:hAnsi="Tahoma" w:cs="Tahoma"/>
          <w:color w:val="004A90"/>
          <w:sz w:val="22"/>
          <w:szCs w:val="22"/>
        </w:rPr>
      </w:pPr>
    </w:p>
    <w:p w14:paraId="4C32D004" w14:textId="77777777" w:rsidR="007429D1" w:rsidRPr="00B71B23" w:rsidRDefault="007429D1" w:rsidP="005A26F7">
      <w:pPr>
        <w:numPr>
          <w:ilvl w:val="0"/>
          <w:numId w:val="58"/>
        </w:numPr>
        <w:ind w:left="567" w:hanging="567"/>
        <w:jc w:val="both"/>
        <w:rPr>
          <w:rFonts w:ascii="Tahoma" w:hAnsi="Tahoma" w:cs="Tahoma"/>
          <w:b/>
          <w:color w:val="004A90"/>
          <w:sz w:val="22"/>
          <w:szCs w:val="22"/>
        </w:rPr>
      </w:pPr>
      <w:bookmarkStart w:id="18" w:name="_Toc301514305"/>
      <w:bookmarkStart w:id="19" w:name="_Toc280114084"/>
      <w:bookmarkStart w:id="20" w:name="_Toc278876163"/>
      <w:r w:rsidRPr="00B71B23">
        <w:rPr>
          <w:rFonts w:ascii="Tahoma" w:hAnsi="Tahoma" w:cs="Tahoma"/>
          <w:b/>
          <w:color w:val="004A90"/>
          <w:sz w:val="22"/>
          <w:szCs w:val="22"/>
        </w:rPr>
        <w:t>Impedidos de Participar</w:t>
      </w:r>
      <w:bookmarkEnd w:id="18"/>
      <w:bookmarkEnd w:id="19"/>
      <w:bookmarkEnd w:id="20"/>
      <w:r w:rsidRPr="00B71B23">
        <w:rPr>
          <w:rFonts w:ascii="Tahoma" w:hAnsi="Tahoma" w:cs="Tahoma"/>
          <w:b/>
          <w:color w:val="004A90"/>
          <w:sz w:val="22"/>
          <w:szCs w:val="22"/>
        </w:rPr>
        <w:t>:</w:t>
      </w:r>
      <w:r w:rsidRPr="00B71B23">
        <w:rPr>
          <w:rFonts w:ascii="Tahoma" w:hAnsi="Tahoma" w:cs="Tahoma"/>
          <w:color w:val="004A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B71B23">
        <w:rPr>
          <w:rFonts w:ascii="Tahoma" w:hAnsi="Tahoma" w:cs="Tahoma"/>
          <w:iCs/>
          <w:color w:val="004A90"/>
          <w:sz w:val="22"/>
          <w:szCs w:val="22"/>
          <w:lang w:val="es-BO"/>
        </w:rPr>
        <w:t xml:space="preserve"> </w:t>
      </w:r>
    </w:p>
    <w:p w14:paraId="5463174C" w14:textId="77777777" w:rsidR="007429D1" w:rsidRPr="00B71B23" w:rsidRDefault="007429D1" w:rsidP="007429D1">
      <w:pPr>
        <w:ind w:left="567"/>
        <w:jc w:val="both"/>
        <w:rPr>
          <w:rFonts w:ascii="Tahoma" w:hAnsi="Tahoma" w:cs="Tahoma"/>
          <w:b/>
          <w:color w:val="004A90"/>
          <w:sz w:val="22"/>
          <w:szCs w:val="22"/>
        </w:rPr>
      </w:pPr>
    </w:p>
    <w:p w14:paraId="7881A363" w14:textId="77777777" w:rsidR="007429D1" w:rsidRPr="00B71B23" w:rsidRDefault="007429D1" w:rsidP="007429D1">
      <w:pPr>
        <w:ind w:left="567"/>
        <w:jc w:val="both"/>
        <w:rPr>
          <w:rFonts w:ascii="Tahoma" w:hAnsi="Tahoma" w:cs="Tahoma"/>
          <w:b/>
          <w:color w:val="004A90"/>
          <w:sz w:val="22"/>
          <w:szCs w:val="22"/>
        </w:rPr>
      </w:pPr>
    </w:p>
    <w:p w14:paraId="2065F292" w14:textId="77777777" w:rsidR="007429D1" w:rsidRPr="00B71B23" w:rsidRDefault="007429D1" w:rsidP="007429D1">
      <w:pPr>
        <w:ind w:left="567"/>
        <w:jc w:val="both"/>
        <w:rPr>
          <w:rFonts w:ascii="Tahoma" w:hAnsi="Tahoma" w:cs="Tahoma"/>
          <w:b/>
          <w:color w:val="004A90"/>
          <w:sz w:val="22"/>
          <w:szCs w:val="22"/>
        </w:rPr>
      </w:pPr>
    </w:p>
    <w:p w14:paraId="02178A35" w14:textId="77777777" w:rsidR="007429D1" w:rsidRPr="00B71B23" w:rsidRDefault="007429D1" w:rsidP="007429D1">
      <w:pPr>
        <w:ind w:left="567"/>
        <w:jc w:val="both"/>
        <w:rPr>
          <w:rFonts w:ascii="Tahoma" w:hAnsi="Tahoma" w:cs="Tahoma"/>
          <w:b/>
          <w:color w:val="004A90"/>
          <w:sz w:val="22"/>
          <w:szCs w:val="22"/>
        </w:rPr>
      </w:pPr>
    </w:p>
    <w:p w14:paraId="5C1DCB73" w14:textId="77777777" w:rsidR="007429D1" w:rsidRPr="00B71B23" w:rsidRDefault="007429D1" w:rsidP="007429D1">
      <w:pPr>
        <w:rPr>
          <w:rFonts w:ascii="Tahoma" w:hAnsi="Tahoma" w:cs="Tahoma"/>
          <w:b/>
          <w:color w:val="004A90"/>
          <w:sz w:val="22"/>
          <w:szCs w:val="22"/>
        </w:rPr>
      </w:pPr>
      <w:bookmarkStart w:id="21" w:name="_Toc304889409"/>
      <w:bookmarkStart w:id="22" w:name="_Toc304889488"/>
      <w:bookmarkStart w:id="23" w:name="_Toc304909215"/>
      <w:bookmarkStart w:id="24" w:name="_Toc305014209"/>
      <w:r w:rsidRPr="00B71B23">
        <w:rPr>
          <w:rFonts w:ascii="Tahoma" w:hAnsi="Tahoma" w:cs="Tahoma"/>
          <w:b/>
          <w:color w:val="004A90"/>
          <w:sz w:val="22"/>
          <w:szCs w:val="22"/>
        </w:rPr>
        <w:t>Consideraciones previas a la presentación de propuestas</w:t>
      </w:r>
      <w:bookmarkEnd w:id="21"/>
      <w:bookmarkEnd w:id="22"/>
      <w:bookmarkEnd w:id="23"/>
      <w:bookmarkEnd w:id="24"/>
    </w:p>
    <w:p w14:paraId="7E12DD75" w14:textId="77777777" w:rsidR="007429D1" w:rsidRPr="00B71B23" w:rsidRDefault="007429D1" w:rsidP="007429D1">
      <w:pPr>
        <w:rPr>
          <w:rFonts w:ascii="Tahoma" w:hAnsi="Tahoma" w:cs="Tahoma"/>
          <w:b/>
          <w:color w:val="004A90"/>
          <w:sz w:val="22"/>
          <w:szCs w:val="22"/>
        </w:rPr>
      </w:pPr>
    </w:p>
    <w:p w14:paraId="34C6CAD0" w14:textId="77777777" w:rsidR="007429D1" w:rsidRPr="00B71B23" w:rsidRDefault="007429D1" w:rsidP="005A26F7">
      <w:pPr>
        <w:numPr>
          <w:ilvl w:val="0"/>
          <w:numId w:val="58"/>
        </w:numPr>
        <w:jc w:val="both"/>
        <w:rPr>
          <w:rFonts w:ascii="Tahoma" w:hAnsi="Tahoma" w:cs="Tahoma"/>
          <w:b/>
          <w:color w:val="004A90"/>
          <w:sz w:val="22"/>
          <w:szCs w:val="22"/>
        </w:rPr>
      </w:pPr>
      <w:r w:rsidRPr="00B71B23">
        <w:rPr>
          <w:rFonts w:ascii="Tahoma" w:hAnsi="Tahoma" w:cs="Tahoma"/>
          <w:b/>
          <w:color w:val="004A90"/>
          <w:sz w:val="22"/>
          <w:szCs w:val="22"/>
        </w:rPr>
        <w:t>Revisión y Modificación de los Términos Básicos de Contratación:</w:t>
      </w:r>
      <w:r w:rsidRPr="00B71B23">
        <w:rPr>
          <w:rFonts w:ascii="Tahoma" w:hAnsi="Tahoma" w:cs="Tahoma"/>
          <w:color w:val="004A9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495F6A66" w14:textId="77777777" w:rsidR="007429D1" w:rsidRPr="00B71B23" w:rsidRDefault="007429D1" w:rsidP="007429D1">
      <w:pPr>
        <w:ind w:left="567" w:hanging="567"/>
        <w:jc w:val="both"/>
        <w:rPr>
          <w:rFonts w:ascii="Tahoma" w:hAnsi="Tahoma" w:cs="Tahoma"/>
          <w:b/>
          <w:color w:val="004A90"/>
          <w:sz w:val="22"/>
          <w:szCs w:val="22"/>
        </w:rPr>
      </w:pPr>
    </w:p>
    <w:p w14:paraId="6C81A6EA"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b/>
          <w:color w:val="004A90"/>
          <w:sz w:val="22"/>
          <w:szCs w:val="22"/>
        </w:rPr>
        <w:t xml:space="preserve">Solicitud </w:t>
      </w:r>
      <w:r w:rsidRPr="00B71B23">
        <w:rPr>
          <w:rFonts w:ascii="Tahoma" w:hAnsi="Tahoma" w:cs="Tahoma"/>
          <w:b/>
          <w:bCs/>
          <w:color w:val="004A90"/>
          <w:sz w:val="22"/>
          <w:szCs w:val="22"/>
        </w:rPr>
        <w:t>de Ampliación del Plazo de Entrega de Ofertas:</w:t>
      </w:r>
      <w:r w:rsidRPr="00B71B23">
        <w:rPr>
          <w:rFonts w:ascii="Tahoma" w:hAnsi="Tahoma" w:cs="Tahoma"/>
          <w:bCs/>
          <w:color w:val="004A90"/>
          <w:sz w:val="22"/>
          <w:szCs w:val="22"/>
        </w:rPr>
        <w:t xml:space="preserve"> </w:t>
      </w:r>
      <w:r w:rsidRPr="00B71B23">
        <w:rPr>
          <w:rFonts w:ascii="Tahoma" w:hAnsi="Tahoma" w:cs="Tahoma"/>
          <w:color w:val="004A9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B71B23">
        <w:rPr>
          <w:rFonts w:ascii="Tahoma" w:hAnsi="Tahoma" w:cs="Tahoma"/>
          <w:color w:val="004A90"/>
          <w:sz w:val="22"/>
          <w:szCs w:val="22"/>
          <w:vertAlign w:val="superscript"/>
        </w:rPr>
        <w:footnoteReference w:id="2"/>
      </w:r>
      <w:r w:rsidRPr="00B71B23">
        <w:rPr>
          <w:rFonts w:ascii="Tahoma" w:hAnsi="Tahoma" w:cs="Tahoma"/>
          <w:color w:val="004A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4ED535F" w14:textId="77777777" w:rsidR="007429D1" w:rsidRPr="00B71B23" w:rsidRDefault="007429D1" w:rsidP="007429D1">
      <w:pPr>
        <w:ind w:left="567" w:hanging="567"/>
        <w:jc w:val="both"/>
        <w:rPr>
          <w:rFonts w:ascii="Tahoma" w:hAnsi="Tahoma" w:cs="Tahoma"/>
          <w:color w:val="004A90"/>
          <w:sz w:val="22"/>
          <w:szCs w:val="22"/>
        </w:rPr>
      </w:pPr>
    </w:p>
    <w:p w14:paraId="5FA440CC"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b/>
          <w:color w:val="004A90"/>
          <w:sz w:val="22"/>
          <w:szCs w:val="22"/>
        </w:rPr>
        <w:t xml:space="preserve">Rechazo de Propuestas: </w:t>
      </w:r>
      <w:r w:rsidRPr="00B71B23">
        <w:rPr>
          <w:rFonts w:ascii="Tahoma" w:hAnsi="Tahoma" w:cs="Tahoma"/>
          <w:color w:val="004A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3B56B16B" w14:textId="77777777" w:rsidR="007429D1" w:rsidRPr="00B71B23" w:rsidRDefault="007429D1" w:rsidP="007429D1">
      <w:pPr>
        <w:ind w:left="567" w:hanging="567"/>
        <w:jc w:val="both"/>
        <w:rPr>
          <w:rFonts w:ascii="Tahoma" w:hAnsi="Tahoma" w:cs="Tahoma"/>
          <w:color w:val="004A90"/>
          <w:sz w:val="22"/>
          <w:szCs w:val="22"/>
        </w:rPr>
      </w:pPr>
    </w:p>
    <w:p w14:paraId="07E13183"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color w:val="004A90"/>
          <w:sz w:val="22"/>
          <w:szCs w:val="22"/>
        </w:rPr>
        <w:t>La ausencia de cualquier documento solicitado en los Términos Básicos de Contratación, determina la inhabilitación de la propuesta.</w:t>
      </w:r>
    </w:p>
    <w:p w14:paraId="653527AF" w14:textId="77777777" w:rsidR="007429D1" w:rsidRPr="00B71B23" w:rsidRDefault="007429D1" w:rsidP="007429D1">
      <w:pPr>
        <w:ind w:left="720"/>
        <w:jc w:val="both"/>
        <w:rPr>
          <w:rFonts w:ascii="Tahoma" w:hAnsi="Tahoma" w:cs="Tahoma"/>
          <w:color w:val="004A90"/>
          <w:sz w:val="22"/>
          <w:szCs w:val="22"/>
        </w:rPr>
      </w:pPr>
    </w:p>
    <w:bookmarkEnd w:id="14"/>
    <w:bookmarkEnd w:id="15"/>
    <w:bookmarkEnd w:id="16"/>
    <w:bookmarkEnd w:id="17"/>
    <w:p w14:paraId="43404E26" w14:textId="77777777" w:rsidR="007429D1" w:rsidRPr="00B71B23" w:rsidRDefault="007429D1" w:rsidP="007429D1">
      <w:pPr>
        <w:jc w:val="both"/>
        <w:rPr>
          <w:rFonts w:ascii="Tahoma" w:hAnsi="Tahoma" w:cs="Tahoma"/>
          <w:b/>
          <w:color w:val="004A90"/>
          <w:sz w:val="22"/>
          <w:szCs w:val="22"/>
        </w:rPr>
      </w:pPr>
      <w:r w:rsidRPr="00B71B23">
        <w:rPr>
          <w:rFonts w:ascii="Tahoma" w:hAnsi="Tahoma" w:cs="Tahoma"/>
          <w:b/>
          <w:color w:val="004A90"/>
          <w:sz w:val="22"/>
          <w:szCs w:val="22"/>
        </w:rPr>
        <w:t xml:space="preserve">Consideraciones durante el proceso </w:t>
      </w:r>
    </w:p>
    <w:p w14:paraId="1502DF06" w14:textId="77777777" w:rsidR="007429D1" w:rsidRPr="00B71B23" w:rsidRDefault="007429D1" w:rsidP="007429D1">
      <w:pPr>
        <w:jc w:val="both"/>
        <w:rPr>
          <w:rFonts w:ascii="Tahoma" w:hAnsi="Tahoma" w:cs="Tahoma"/>
          <w:b/>
          <w:color w:val="004A90"/>
          <w:sz w:val="22"/>
          <w:szCs w:val="22"/>
        </w:rPr>
      </w:pPr>
    </w:p>
    <w:p w14:paraId="2A32AD24"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color w:val="004A90"/>
          <w:sz w:val="22"/>
          <w:szCs w:val="22"/>
        </w:rPr>
        <w:t xml:space="preserve">Participan del acto representantes de los proveedores que presentaron sus propuestas y la Comisión de Calificación de ENTEL S.A. </w:t>
      </w:r>
    </w:p>
    <w:p w14:paraId="75290E40" w14:textId="77777777" w:rsidR="007429D1" w:rsidRPr="00B71B23" w:rsidRDefault="007429D1" w:rsidP="007429D1">
      <w:pPr>
        <w:ind w:left="567" w:hanging="567"/>
        <w:jc w:val="both"/>
        <w:rPr>
          <w:rFonts w:ascii="Tahoma" w:hAnsi="Tahoma" w:cs="Tahoma"/>
          <w:color w:val="004A90"/>
          <w:sz w:val="22"/>
          <w:szCs w:val="22"/>
        </w:rPr>
      </w:pPr>
    </w:p>
    <w:p w14:paraId="431494BA"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color w:val="004A90"/>
          <w:sz w:val="22"/>
          <w:szCs w:val="22"/>
        </w:rPr>
        <w:t>No se procede a la apertura de la Propuesta Técnica (sobre “B”) y la Propuesta Económica (sobre “C”) si los oferentes no se habilitan con los Documentos Administrativos (sobre “A”).</w:t>
      </w:r>
    </w:p>
    <w:p w14:paraId="079A7792" w14:textId="77777777" w:rsidR="007429D1" w:rsidRPr="00B71B23" w:rsidRDefault="007429D1" w:rsidP="007429D1">
      <w:pPr>
        <w:ind w:left="720"/>
        <w:rPr>
          <w:rFonts w:ascii="Tahoma" w:hAnsi="Tahoma" w:cs="Tahoma"/>
          <w:color w:val="004A90"/>
          <w:sz w:val="22"/>
          <w:szCs w:val="22"/>
          <w:lang w:eastAsia="en-US"/>
        </w:rPr>
      </w:pPr>
    </w:p>
    <w:p w14:paraId="4BE9C0E7"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color w:val="004A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B174C77" w14:textId="77777777" w:rsidR="007429D1" w:rsidRPr="00B71B23" w:rsidRDefault="007429D1" w:rsidP="007429D1">
      <w:pPr>
        <w:spacing w:after="120"/>
        <w:ind w:left="426"/>
        <w:jc w:val="both"/>
        <w:rPr>
          <w:rFonts w:ascii="Tahoma" w:hAnsi="Tahoma" w:cs="Tahoma"/>
          <w:color w:val="004A90"/>
          <w:sz w:val="22"/>
          <w:szCs w:val="22"/>
          <w:lang w:val="es-BO" w:eastAsia="en-US"/>
        </w:rPr>
      </w:pPr>
    </w:p>
    <w:p w14:paraId="17DD1C8B"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b/>
          <w:color w:val="004A90"/>
          <w:sz w:val="22"/>
          <w:szCs w:val="22"/>
        </w:rPr>
        <w:t>Convocatoria Desierta:</w:t>
      </w:r>
      <w:r w:rsidRPr="00B71B23">
        <w:rPr>
          <w:rFonts w:ascii="Tahoma" w:hAnsi="Tahoma" w:cs="Tahoma"/>
          <w:color w:val="004A90"/>
          <w:sz w:val="22"/>
          <w:szCs w:val="22"/>
        </w:rPr>
        <w:t xml:space="preserve"> ENTEL S.A. se reserva el derecho de declarar desierta la presente convocatoria en cualquier etapa en la que se encuentre, con anterioridad a la adjudicación y en los siguientes casos:</w:t>
      </w:r>
    </w:p>
    <w:p w14:paraId="189CB386" w14:textId="77777777" w:rsidR="007429D1" w:rsidRPr="00B71B23" w:rsidRDefault="007429D1" w:rsidP="007429D1">
      <w:pPr>
        <w:spacing w:after="120"/>
        <w:ind w:left="426"/>
        <w:jc w:val="both"/>
        <w:rPr>
          <w:rFonts w:ascii="Tahoma" w:hAnsi="Tahoma" w:cs="Tahoma"/>
          <w:color w:val="004A90"/>
          <w:sz w:val="22"/>
          <w:szCs w:val="22"/>
          <w:lang w:val="es-BO" w:eastAsia="en-US"/>
        </w:rPr>
      </w:pPr>
    </w:p>
    <w:p w14:paraId="4E9FE9E7" w14:textId="77777777" w:rsidR="007429D1" w:rsidRPr="00B71B23" w:rsidRDefault="007429D1" w:rsidP="005A26F7">
      <w:pPr>
        <w:numPr>
          <w:ilvl w:val="0"/>
          <w:numId w:val="61"/>
        </w:numPr>
        <w:tabs>
          <w:tab w:val="left" w:pos="1134"/>
        </w:tabs>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No se hubiera recibido ninguna propuesta</w:t>
      </w:r>
    </w:p>
    <w:p w14:paraId="67DD3508" w14:textId="77777777" w:rsidR="007429D1" w:rsidRPr="00B71B23" w:rsidRDefault="007429D1" w:rsidP="005A26F7">
      <w:pPr>
        <w:numPr>
          <w:ilvl w:val="0"/>
          <w:numId w:val="61"/>
        </w:numPr>
        <w:tabs>
          <w:tab w:val="left" w:pos="1134"/>
        </w:tabs>
        <w:ind w:left="1134" w:hanging="567"/>
        <w:jc w:val="both"/>
        <w:rPr>
          <w:rFonts w:ascii="Tahoma" w:hAnsi="Tahoma" w:cs="Tahoma"/>
          <w:color w:val="004A90"/>
          <w:sz w:val="22"/>
          <w:szCs w:val="22"/>
        </w:rPr>
      </w:pPr>
      <w:r w:rsidRPr="00B71B23">
        <w:rPr>
          <w:rFonts w:ascii="Tahoma" w:hAnsi="Tahoma" w:cs="Tahoma"/>
          <w:color w:val="004A90"/>
          <w:sz w:val="22"/>
          <w:szCs w:val="22"/>
        </w:rPr>
        <w:t>Ningún proponente hubiera cumplido con los requisitos establecidos en los Términos Básicos de Contratación.</w:t>
      </w:r>
    </w:p>
    <w:p w14:paraId="2C486640" w14:textId="77777777" w:rsidR="007429D1" w:rsidRPr="00B71B23" w:rsidRDefault="007429D1" w:rsidP="005A26F7">
      <w:pPr>
        <w:numPr>
          <w:ilvl w:val="0"/>
          <w:numId w:val="61"/>
        </w:numPr>
        <w:tabs>
          <w:tab w:val="left" w:pos="1134"/>
        </w:tabs>
        <w:ind w:left="1134" w:hanging="567"/>
        <w:jc w:val="both"/>
        <w:rPr>
          <w:rFonts w:ascii="Tahoma" w:hAnsi="Tahoma" w:cs="Tahoma"/>
          <w:color w:val="004A90"/>
          <w:sz w:val="22"/>
          <w:szCs w:val="22"/>
        </w:rPr>
      </w:pPr>
      <w:r w:rsidRPr="00B71B23">
        <w:rPr>
          <w:rFonts w:ascii="Tahoma" w:hAnsi="Tahoma" w:cs="Tahoma"/>
          <w:color w:val="004A90"/>
          <w:sz w:val="22"/>
          <w:szCs w:val="22"/>
        </w:rPr>
        <w:t>Cuando el proponente adjudicado incumpla la presentación de los documentos necesarios para la formalización de la relación comercial o desista de la misma y no existan otras propuestas calificadas.</w:t>
      </w:r>
    </w:p>
    <w:p w14:paraId="70875FC4" w14:textId="77777777" w:rsidR="007429D1" w:rsidRPr="00B71B23" w:rsidRDefault="007429D1" w:rsidP="007429D1">
      <w:pPr>
        <w:ind w:left="1068"/>
        <w:jc w:val="both"/>
        <w:rPr>
          <w:rFonts w:ascii="Tahoma" w:hAnsi="Tahoma" w:cs="Tahoma"/>
          <w:color w:val="004A90"/>
          <w:sz w:val="22"/>
          <w:szCs w:val="22"/>
        </w:rPr>
      </w:pPr>
    </w:p>
    <w:p w14:paraId="1471DD17"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b/>
          <w:color w:val="004A90"/>
          <w:sz w:val="22"/>
          <w:szCs w:val="22"/>
        </w:rPr>
        <w:t xml:space="preserve">Cancelación, </w:t>
      </w:r>
      <w:bookmarkStart w:id="25" w:name="_Toc130955328"/>
      <w:bookmarkStart w:id="26" w:name="_Toc130955269"/>
      <w:r w:rsidRPr="00B71B23">
        <w:rPr>
          <w:rFonts w:ascii="Tahoma" w:hAnsi="Tahoma" w:cs="Tahoma"/>
          <w:b/>
          <w:color w:val="004A90"/>
          <w:sz w:val="22"/>
          <w:szCs w:val="22"/>
        </w:rPr>
        <w:t xml:space="preserve">Anulación </w:t>
      </w:r>
      <w:bookmarkEnd w:id="25"/>
      <w:bookmarkEnd w:id="26"/>
      <w:r w:rsidRPr="00B71B23">
        <w:rPr>
          <w:rFonts w:ascii="Tahoma" w:hAnsi="Tahoma" w:cs="Tahoma"/>
          <w:b/>
          <w:color w:val="004A90"/>
          <w:sz w:val="22"/>
          <w:szCs w:val="22"/>
        </w:rPr>
        <w:t>y/o Suspensión:</w:t>
      </w:r>
      <w:r w:rsidRPr="00B71B23">
        <w:rPr>
          <w:rFonts w:ascii="Tahoma" w:hAnsi="Tahoma" w:cs="Tahoma"/>
          <w:color w:val="004A90"/>
          <w:sz w:val="22"/>
          <w:szCs w:val="22"/>
        </w:rPr>
        <w:t xml:space="preserve"> ENTEL S.A. puede suspender, cancelar o declarar anulada y sin efecto la presente convocatoria, en cualquier etapa previa a la formalización de la relación comercial, por las razones siguientes:</w:t>
      </w:r>
    </w:p>
    <w:p w14:paraId="6F3B6AA2" w14:textId="77777777" w:rsidR="007429D1" w:rsidRPr="00B71B23" w:rsidRDefault="007429D1" w:rsidP="007429D1">
      <w:pPr>
        <w:jc w:val="both"/>
        <w:rPr>
          <w:rFonts w:ascii="Tahoma" w:hAnsi="Tahoma" w:cs="Tahoma"/>
          <w:color w:val="004A90"/>
          <w:sz w:val="22"/>
          <w:szCs w:val="22"/>
        </w:rPr>
      </w:pPr>
    </w:p>
    <w:p w14:paraId="5576BA4B" w14:textId="77777777" w:rsidR="007429D1" w:rsidRPr="00B71B23" w:rsidRDefault="007429D1" w:rsidP="005A26F7">
      <w:pPr>
        <w:numPr>
          <w:ilvl w:val="0"/>
          <w:numId w:val="59"/>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46D5A962" w14:textId="77777777" w:rsidR="007429D1" w:rsidRPr="00B71B23" w:rsidRDefault="007429D1" w:rsidP="005A26F7">
      <w:pPr>
        <w:numPr>
          <w:ilvl w:val="0"/>
          <w:numId w:val="59"/>
        </w:numPr>
        <w:ind w:left="1134" w:hanging="567"/>
        <w:jc w:val="both"/>
        <w:rPr>
          <w:rFonts w:ascii="Tahoma" w:hAnsi="Tahoma" w:cs="Tahoma"/>
          <w:color w:val="004A90"/>
          <w:sz w:val="22"/>
          <w:szCs w:val="22"/>
        </w:rPr>
      </w:pPr>
      <w:r w:rsidRPr="00B71B23">
        <w:rPr>
          <w:rFonts w:ascii="Tahoma" w:hAnsi="Tahoma" w:cs="Tahoma"/>
          <w:color w:val="004A90"/>
          <w:sz w:val="22"/>
          <w:szCs w:val="22"/>
        </w:rPr>
        <w:t xml:space="preserve">Cuando se determine incumplimiento o inobservancia al procedimiento para la adquisición respectiva y/o desvirtúe la legalidad y validez del proceso. </w:t>
      </w:r>
    </w:p>
    <w:p w14:paraId="0DD00226" w14:textId="77777777" w:rsidR="007429D1" w:rsidRPr="00B71B23" w:rsidRDefault="007429D1" w:rsidP="005A26F7">
      <w:pPr>
        <w:numPr>
          <w:ilvl w:val="0"/>
          <w:numId w:val="59"/>
        </w:numPr>
        <w:ind w:left="1134" w:hanging="567"/>
        <w:jc w:val="both"/>
        <w:rPr>
          <w:rFonts w:ascii="Tahoma" w:hAnsi="Tahoma" w:cs="Tahoma"/>
          <w:color w:val="004A90"/>
          <w:sz w:val="22"/>
          <w:szCs w:val="22"/>
        </w:rPr>
      </w:pPr>
      <w:r w:rsidRPr="00B71B23">
        <w:rPr>
          <w:rFonts w:ascii="Tahoma" w:hAnsi="Tahoma" w:cs="Tahoma"/>
          <w:color w:val="004A90"/>
          <w:sz w:val="22"/>
          <w:szCs w:val="22"/>
        </w:rPr>
        <w:t xml:space="preserve">Cuando a juicio de ENTEL S.A., las ofertas no se adecuen a sus intereses y/o a las normas y procedimientos legales vigentes. </w:t>
      </w:r>
    </w:p>
    <w:p w14:paraId="7FEF34B5" w14:textId="77777777" w:rsidR="007429D1" w:rsidRPr="00B71B23" w:rsidRDefault="007429D1" w:rsidP="007429D1">
      <w:pPr>
        <w:ind w:left="1418"/>
        <w:jc w:val="both"/>
        <w:rPr>
          <w:rFonts w:ascii="Tahoma" w:hAnsi="Tahoma" w:cs="Tahoma"/>
          <w:color w:val="004A90"/>
          <w:sz w:val="22"/>
          <w:szCs w:val="22"/>
        </w:rPr>
      </w:pPr>
    </w:p>
    <w:p w14:paraId="16C5F9D8" w14:textId="77777777" w:rsidR="007429D1" w:rsidRPr="00B71B23" w:rsidRDefault="007429D1" w:rsidP="005A26F7">
      <w:pPr>
        <w:numPr>
          <w:ilvl w:val="0"/>
          <w:numId w:val="58"/>
        </w:numPr>
        <w:ind w:left="567" w:hanging="567"/>
        <w:jc w:val="both"/>
        <w:rPr>
          <w:rFonts w:ascii="Tahoma" w:hAnsi="Tahoma" w:cs="Tahoma"/>
          <w:color w:val="004A90"/>
          <w:sz w:val="22"/>
          <w:szCs w:val="22"/>
        </w:rPr>
      </w:pPr>
      <w:r w:rsidRPr="00B71B23">
        <w:rPr>
          <w:rFonts w:ascii="Tahoma" w:hAnsi="Tahoma" w:cs="Tahoma"/>
          <w:b/>
          <w:color w:val="004A90"/>
          <w:sz w:val="22"/>
          <w:szCs w:val="22"/>
        </w:rPr>
        <w:t>Rechazo de propuestas:</w:t>
      </w:r>
      <w:r w:rsidRPr="00B71B23">
        <w:rPr>
          <w:rFonts w:ascii="Tahoma" w:hAnsi="Tahoma" w:cs="Tahoma"/>
          <w:color w:val="004A90"/>
          <w:sz w:val="22"/>
          <w:szCs w:val="22"/>
        </w:rPr>
        <w:t xml:space="preserve"> </w:t>
      </w:r>
      <w:r w:rsidRPr="00B71B23">
        <w:rPr>
          <w:rFonts w:ascii="Tahoma" w:hAnsi="Tahoma" w:cs="Tahoma"/>
          <w:color w:val="004A90"/>
          <w:sz w:val="22"/>
          <w:szCs w:val="22"/>
          <w:lang w:eastAsia="en-US"/>
        </w:rPr>
        <w:t>ENTEL S.A. puede rechazar las propuestas, de acuerdo a las siguientes causales:</w:t>
      </w:r>
    </w:p>
    <w:p w14:paraId="440E9123" w14:textId="77777777" w:rsidR="007429D1" w:rsidRPr="00B71B23" w:rsidRDefault="007429D1" w:rsidP="007429D1">
      <w:pPr>
        <w:ind w:left="567"/>
        <w:jc w:val="both"/>
        <w:rPr>
          <w:rFonts w:ascii="Tahoma" w:hAnsi="Tahoma" w:cs="Tahoma"/>
          <w:color w:val="004A90"/>
          <w:sz w:val="22"/>
          <w:szCs w:val="22"/>
        </w:rPr>
      </w:pPr>
    </w:p>
    <w:p w14:paraId="7DE2B1FE" w14:textId="77777777" w:rsidR="007429D1" w:rsidRPr="00B71B23" w:rsidRDefault="007429D1" w:rsidP="005A26F7">
      <w:pPr>
        <w:numPr>
          <w:ilvl w:val="0"/>
          <w:numId w:val="60"/>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Ofertas presentadas fuera de fecha y hora establecidas en los Términos Básicos de Contratación; exceptuando los casos fortuitos o de fuerza mayor aprobados por el Comité de Evaluación. </w:t>
      </w:r>
    </w:p>
    <w:p w14:paraId="7CD36C02" w14:textId="77777777" w:rsidR="007429D1" w:rsidRPr="00B71B23" w:rsidRDefault="007429D1" w:rsidP="005A26F7">
      <w:pPr>
        <w:numPr>
          <w:ilvl w:val="0"/>
          <w:numId w:val="60"/>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Ofertas que tengan raspaduras, alteraciones o enmiendas.</w:t>
      </w:r>
    </w:p>
    <w:p w14:paraId="55E389FA" w14:textId="77777777" w:rsidR="007429D1" w:rsidRPr="00B71B23" w:rsidRDefault="007429D1" w:rsidP="005A26F7">
      <w:pPr>
        <w:numPr>
          <w:ilvl w:val="0"/>
          <w:numId w:val="60"/>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Ofertas que no cumplan con cualquiera de las especificaciones descritas en los Términos Básicos de Contratación. </w:t>
      </w:r>
    </w:p>
    <w:p w14:paraId="15312266" w14:textId="77777777" w:rsidR="007429D1" w:rsidRPr="00B71B23" w:rsidRDefault="007429D1" w:rsidP="005A26F7">
      <w:pPr>
        <w:numPr>
          <w:ilvl w:val="0"/>
          <w:numId w:val="60"/>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Cuando a juicio de ENTEL S.A., los precios ofertados no guarden relación con el mercado. </w:t>
      </w:r>
    </w:p>
    <w:p w14:paraId="19017015" w14:textId="77777777" w:rsidR="007429D1" w:rsidRPr="00B71B23" w:rsidRDefault="007429D1" w:rsidP="005A26F7">
      <w:pPr>
        <w:numPr>
          <w:ilvl w:val="0"/>
          <w:numId w:val="60"/>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ENTEL S.A. se reserva el derecho de desestimar cualquier propuesta, si a su juicio ésta no satisface sus expectativas y necesidades; o si el proponente no es merecedor de la confianza de ENTEL S.A.</w:t>
      </w:r>
    </w:p>
    <w:p w14:paraId="6735A4FA" w14:textId="77777777" w:rsidR="007429D1" w:rsidRPr="00B71B23" w:rsidRDefault="007429D1" w:rsidP="005A26F7">
      <w:pPr>
        <w:numPr>
          <w:ilvl w:val="0"/>
          <w:numId w:val="60"/>
        </w:numPr>
        <w:tabs>
          <w:tab w:val="left" w:pos="1418"/>
        </w:tabs>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Cuando el proponente presente dos o más propuestas alternativas de diferentes marcas en una misma propuesta. </w:t>
      </w:r>
    </w:p>
    <w:p w14:paraId="1006F260" w14:textId="77777777" w:rsidR="007429D1" w:rsidRPr="00B71B23" w:rsidRDefault="007429D1" w:rsidP="007429D1">
      <w:pPr>
        <w:jc w:val="both"/>
        <w:rPr>
          <w:rFonts w:ascii="Tahoma" w:hAnsi="Tahoma" w:cs="Tahoma"/>
          <w:color w:val="004A90"/>
          <w:sz w:val="22"/>
          <w:szCs w:val="22"/>
        </w:rPr>
      </w:pPr>
    </w:p>
    <w:p w14:paraId="758D0166" w14:textId="77777777" w:rsidR="007429D1" w:rsidRPr="00B71B23" w:rsidRDefault="007429D1" w:rsidP="005A26F7">
      <w:pPr>
        <w:numPr>
          <w:ilvl w:val="0"/>
          <w:numId w:val="58"/>
        </w:numPr>
        <w:ind w:left="1068" w:hanging="720"/>
        <w:jc w:val="both"/>
        <w:rPr>
          <w:rFonts w:ascii="Tahoma" w:hAnsi="Tahoma" w:cs="Tahoma"/>
          <w:color w:val="004A90"/>
          <w:sz w:val="22"/>
          <w:szCs w:val="22"/>
        </w:rPr>
      </w:pPr>
      <w:r w:rsidRPr="00B71B23">
        <w:rPr>
          <w:rFonts w:ascii="Tahoma" w:hAnsi="Tahoma" w:cs="Tahoma"/>
          <w:b/>
          <w:color w:val="004A90"/>
          <w:sz w:val="22"/>
          <w:szCs w:val="22"/>
        </w:rPr>
        <w:t>Desistimiento y Nueva Adjudicación:</w:t>
      </w:r>
      <w:r w:rsidRPr="00B71B23">
        <w:rPr>
          <w:rFonts w:ascii="Tahoma" w:hAnsi="Tahoma" w:cs="Tahoma"/>
          <w:color w:val="004A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D7B8C8F" w14:textId="77777777" w:rsidR="007429D1" w:rsidRDefault="007429D1" w:rsidP="007429D1">
      <w:pPr>
        <w:ind w:left="348"/>
        <w:rPr>
          <w:rFonts w:ascii="Tahoma" w:hAnsi="Tahoma" w:cs="Tahoma"/>
          <w:sz w:val="22"/>
          <w:szCs w:val="22"/>
        </w:rPr>
      </w:pPr>
    </w:p>
    <w:p w14:paraId="47CC1002" w14:textId="77777777" w:rsidR="007429D1" w:rsidRDefault="007429D1" w:rsidP="007429D1">
      <w:pPr>
        <w:ind w:left="348"/>
        <w:rPr>
          <w:rFonts w:ascii="Tahoma" w:hAnsi="Tahoma" w:cs="Tahoma"/>
          <w:sz w:val="22"/>
          <w:szCs w:val="22"/>
        </w:rPr>
      </w:pPr>
    </w:p>
    <w:p w14:paraId="7A8EF032" w14:textId="77777777" w:rsidR="007429D1" w:rsidRDefault="007429D1" w:rsidP="007429D1">
      <w:pPr>
        <w:ind w:left="348"/>
        <w:rPr>
          <w:rFonts w:ascii="Tahoma" w:hAnsi="Tahoma" w:cs="Tahoma"/>
          <w:sz w:val="22"/>
          <w:szCs w:val="22"/>
        </w:rPr>
      </w:pPr>
    </w:p>
    <w:p w14:paraId="58A19557" w14:textId="77777777" w:rsidR="007429D1" w:rsidRDefault="007429D1" w:rsidP="007429D1">
      <w:pPr>
        <w:ind w:left="348"/>
        <w:rPr>
          <w:rFonts w:ascii="Tahoma" w:hAnsi="Tahoma" w:cs="Tahoma"/>
          <w:sz w:val="22"/>
          <w:szCs w:val="22"/>
        </w:rPr>
      </w:pPr>
    </w:p>
    <w:p w14:paraId="49EB0917" w14:textId="77777777" w:rsidR="007429D1" w:rsidRDefault="007429D1" w:rsidP="007429D1">
      <w:pPr>
        <w:ind w:left="348"/>
        <w:rPr>
          <w:rFonts w:ascii="Tahoma" w:hAnsi="Tahoma" w:cs="Tahoma"/>
          <w:sz w:val="22"/>
          <w:szCs w:val="22"/>
        </w:rPr>
      </w:pPr>
    </w:p>
    <w:p w14:paraId="58C89311" w14:textId="77777777" w:rsidR="007429D1" w:rsidRDefault="007429D1" w:rsidP="007429D1">
      <w:pPr>
        <w:ind w:left="348"/>
        <w:rPr>
          <w:rFonts w:ascii="Tahoma" w:hAnsi="Tahoma" w:cs="Tahoma"/>
          <w:sz w:val="22"/>
          <w:szCs w:val="22"/>
        </w:rPr>
      </w:pPr>
    </w:p>
    <w:p w14:paraId="21BED99B" w14:textId="77777777" w:rsidR="007429D1" w:rsidRDefault="007429D1" w:rsidP="007429D1">
      <w:pPr>
        <w:ind w:left="348"/>
        <w:rPr>
          <w:rFonts w:ascii="Tahoma" w:hAnsi="Tahoma" w:cs="Tahoma"/>
          <w:sz w:val="22"/>
          <w:szCs w:val="22"/>
        </w:rPr>
      </w:pPr>
    </w:p>
    <w:p w14:paraId="31AECE66" w14:textId="77777777" w:rsidR="007429D1" w:rsidRDefault="007429D1" w:rsidP="007429D1">
      <w:pPr>
        <w:ind w:left="348"/>
        <w:rPr>
          <w:rFonts w:ascii="Tahoma" w:hAnsi="Tahoma" w:cs="Tahoma"/>
          <w:sz w:val="22"/>
          <w:szCs w:val="22"/>
        </w:rPr>
      </w:pPr>
    </w:p>
    <w:p w14:paraId="1A30F6A6" w14:textId="77777777" w:rsidR="007429D1" w:rsidRDefault="007429D1" w:rsidP="007429D1">
      <w:pPr>
        <w:ind w:left="348"/>
        <w:rPr>
          <w:rFonts w:ascii="Tahoma" w:hAnsi="Tahoma" w:cs="Tahoma"/>
          <w:sz w:val="22"/>
          <w:szCs w:val="22"/>
        </w:rPr>
      </w:pPr>
    </w:p>
    <w:p w14:paraId="6372FEBE" w14:textId="77777777" w:rsidR="007429D1" w:rsidRDefault="007429D1" w:rsidP="007429D1">
      <w:pPr>
        <w:ind w:left="348"/>
        <w:rPr>
          <w:rFonts w:ascii="Tahoma" w:hAnsi="Tahoma" w:cs="Tahoma"/>
          <w:sz w:val="22"/>
          <w:szCs w:val="22"/>
        </w:rPr>
      </w:pPr>
    </w:p>
    <w:p w14:paraId="4DA3A0F4" w14:textId="77777777" w:rsidR="007429D1" w:rsidRDefault="007429D1" w:rsidP="007429D1">
      <w:pPr>
        <w:ind w:left="348"/>
        <w:rPr>
          <w:rFonts w:ascii="Tahoma" w:hAnsi="Tahoma" w:cs="Tahoma"/>
          <w:sz w:val="22"/>
          <w:szCs w:val="22"/>
        </w:rPr>
      </w:pPr>
    </w:p>
    <w:p w14:paraId="196299FE" w14:textId="77777777" w:rsidR="007429D1" w:rsidRDefault="007429D1" w:rsidP="007429D1">
      <w:pPr>
        <w:ind w:left="348"/>
        <w:rPr>
          <w:rFonts w:ascii="Tahoma" w:hAnsi="Tahoma" w:cs="Tahoma"/>
          <w:sz w:val="22"/>
          <w:szCs w:val="22"/>
        </w:rPr>
      </w:pPr>
    </w:p>
    <w:p w14:paraId="76BA6795" w14:textId="77777777" w:rsidR="007429D1" w:rsidRDefault="007429D1" w:rsidP="007429D1">
      <w:pPr>
        <w:ind w:left="348"/>
        <w:rPr>
          <w:rFonts w:ascii="Tahoma" w:hAnsi="Tahoma" w:cs="Tahoma"/>
          <w:sz w:val="22"/>
          <w:szCs w:val="22"/>
        </w:rPr>
      </w:pPr>
    </w:p>
    <w:p w14:paraId="6824B5D0" w14:textId="77777777" w:rsidR="007429D1" w:rsidRDefault="007429D1" w:rsidP="007429D1">
      <w:pPr>
        <w:ind w:left="348"/>
        <w:rPr>
          <w:rFonts w:ascii="Tahoma" w:hAnsi="Tahoma" w:cs="Tahoma"/>
          <w:sz w:val="22"/>
          <w:szCs w:val="22"/>
        </w:rPr>
      </w:pPr>
    </w:p>
    <w:p w14:paraId="635FE1F9" w14:textId="77777777" w:rsidR="007429D1" w:rsidRDefault="007429D1" w:rsidP="007429D1">
      <w:pPr>
        <w:ind w:left="348"/>
        <w:rPr>
          <w:rFonts w:ascii="Tahoma" w:hAnsi="Tahoma" w:cs="Tahoma"/>
          <w:sz w:val="22"/>
          <w:szCs w:val="22"/>
        </w:rPr>
      </w:pPr>
    </w:p>
    <w:p w14:paraId="706CFF7F" w14:textId="77777777" w:rsidR="007429D1" w:rsidRDefault="007429D1" w:rsidP="007429D1">
      <w:pPr>
        <w:ind w:left="348"/>
        <w:rPr>
          <w:rFonts w:ascii="Tahoma" w:hAnsi="Tahoma" w:cs="Tahoma"/>
          <w:sz w:val="22"/>
          <w:szCs w:val="22"/>
        </w:rPr>
      </w:pPr>
    </w:p>
    <w:p w14:paraId="20929683" w14:textId="77777777" w:rsidR="007429D1" w:rsidRDefault="007429D1" w:rsidP="007429D1">
      <w:pPr>
        <w:ind w:left="348"/>
        <w:rPr>
          <w:rFonts w:ascii="Tahoma" w:hAnsi="Tahoma" w:cs="Tahoma"/>
          <w:sz w:val="22"/>
          <w:szCs w:val="22"/>
        </w:rPr>
      </w:pPr>
    </w:p>
    <w:p w14:paraId="4DB0FC2F" w14:textId="77777777" w:rsidR="007429D1" w:rsidRPr="003D05D9" w:rsidRDefault="007429D1" w:rsidP="007429D1">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429D1" w:rsidRPr="003D05D9" w14:paraId="0C1CE9BA" w14:textId="77777777" w:rsidTr="00594FBE">
        <w:trPr>
          <w:trHeight w:val="617"/>
        </w:trPr>
        <w:tc>
          <w:tcPr>
            <w:tcW w:w="2410" w:type="dxa"/>
            <w:shd w:val="clear" w:color="auto" w:fill="004990"/>
            <w:vAlign w:val="center"/>
          </w:tcPr>
          <w:p w14:paraId="19C788D1" w14:textId="77777777" w:rsidR="007429D1" w:rsidRPr="003D05D9" w:rsidRDefault="007429D1" w:rsidP="00594FBE">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ANEXO No. 2</w:t>
            </w:r>
          </w:p>
        </w:tc>
        <w:tc>
          <w:tcPr>
            <w:tcW w:w="7365" w:type="dxa"/>
            <w:vAlign w:val="center"/>
          </w:tcPr>
          <w:p w14:paraId="16D8896D" w14:textId="77777777" w:rsidR="007429D1" w:rsidRPr="003D05D9" w:rsidRDefault="007429D1" w:rsidP="00594FBE">
            <w:pPr>
              <w:ind w:left="567"/>
              <w:jc w:val="center"/>
              <w:rPr>
                <w:rFonts w:ascii="Tahoma" w:hAnsi="Tahoma" w:cs="Tahoma"/>
                <w:b/>
                <w:sz w:val="22"/>
                <w:szCs w:val="22"/>
                <w:lang w:val="pt-BR"/>
              </w:rPr>
            </w:pPr>
            <w:r w:rsidRPr="00B71B23">
              <w:rPr>
                <w:rFonts w:ascii="Tahoma" w:hAnsi="Tahoma" w:cs="Tahoma"/>
                <w:b/>
                <w:color w:val="004A90"/>
                <w:sz w:val="22"/>
                <w:szCs w:val="22"/>
                <w:lang w:val="pt-BR"/>
              </w:rPr>
              <w:t>DECLARACIÓN DE INTEGRIDAD DEL PERSONAL DE LA EMPRESA PROPONENTE</w:t>
            </w:r>
          </w:p>
        </w:tc>
      </w:tr>
    </w:tbl>
    <w:p w14:paraId="4C3F30DA" w14:textId="77777777" w:rsidR="007429D1" w:rsidRPr="003D05D9" w:rsidRDefault="007429D1" w:rsidP="007429D1">
      <w:pPr>
        <w:jc w:val="both"/>
        <w:rPr>
          <w:rFonts w:ascii="Tahoma" w:hAnsi="Tahoma" w:cs="Tahoma"/>
          <w:b/>
          <w:lang w:val="pt-BR"/>
        </w:rPr>
      </w:pPr>
    </w:p>
    <w:p w14:paraId="2F420273" w14:textId="77777777" w:rsidR="007429D1" w:rsidRPr="003D05D9" w:rsidRDefault="007429D1" w:rsidP="007429D1">
      <w:pPr>
        <w:jc w:val="both"/>
        <w:rPr>
          <w:rFonts w:ascii="Tahoma" w:hAnsi="Tahoma" w:cs="Tahoma"/>
          <w:b/>
        </w:rPr>
      </w:pPr>
    </w:p>
    <w:tbl>
      <w:tblPr>
        <w:tblW w:w="9639" w:type="dxa"/>
        <w:tblLayout w:type="fixed"/>
        <w:tblCellMar>
          <w:left w:w="28" w:type="dxa"/>
          <w:right w:w="28" w:type="dxa"/>
        </w:tblCellMar>
        <w:tblLook w:val="01E0" w:firstRow="1" w:lastRow="1" w:firstColumn="1" w:lastColumn="1" w:noHBand="0" w:noVBand="0"/>
      </w:tblPr>
      <w:tblGrid>
        <w:gridCol w:w="2691"/>
        <w:gridCol w:w="193"/>
        <w:gridCol w:w="190"/>
        <w:gridCol w:w="6565"/>
      </w:tblGrid>
      <w:tr w:rsidR="007429D1" w:rsidRPr="00B71B23" w14:paraId="01FD32BE" w14:textId="77777777" w:rsidTr="00594FBE">
        <w:trPr>
          <w:trHeight w:val="261"/>
        </w:trPr>
        <w:tc>
          <w:tcPr>
            <w:tcW w:w="2691" w:type="dxa"/>
            <w:tcMar>
              <w:left w:w="0" w:type="dxa"/>
              <w:right w:w="0" w:type="dxa"/>
            </w:tcMar>
            <w:vAlign w:val="center"/>
          </w:tcPr>
          <w:p w14:paraId="1264B4CC" w14:textId="77777777" w:rsidR="007429D1" w:rsidRPr="00B71B23" w:rsidRDefault="007429D1" w:rsidP="00594FBE">
            <w:pPr>
              <w:rPr>
                <w:rFonts w:ascii="Tahoma" w:hAnsi="Tahoma" w:cs="Tahoma"/>
                <w:color w:val="004A90"/>
                <w:sz w:val="22"/>
                <w:szCs w:val="22"/>
              </w:rPr>
            </w:pPr>
            <w:r w:rsidRPr="00B71B23">
              <w:rPr>
                <w:rFonts w:ascii="Tahoma" w:hAnsi="Tahoma" w:cs="Tahoma"/>
                <w:color w:val="004A90"/>
                <w:sz w:val="22"/>
                <w:szCs w:val="22"/>
              </w:rPr>
              <w:t>Razón Social</w:t>
            </w:r>
          </w:p>
        </w:tc>
        <w:tc>
          <w:tcPr>
            <w:tcW w:w="193" w:type="dxa"/>
            <w:vAlign w:val="center"/>
          </w:tcPr>
          <w:p w14:paraId="3C78A05F" w14:textId="77777777" w:rsidR="007429D1" w:rsidRPr="00B71B23" w:rsidRDefault="007429D1" w:rsidP="00594FBE">
            <w:pPr>
              <w:jc w:val="center"/>
              <w:rPr>
                <w:rFonts w:ascii="Tahoma" w:hAnsi="Tahoma" w:cs="Tahoma"/>
                <w:color w:val="004A90"/>
                <w:sz w:val="22"/>
                <w:szCs w:val="22"/>
              </w:rPr>
            </w:pPr>
            <w:r w:rsidRPr="00B71B23">
              <w:rPr>
                <w:rFonts w:ascii="Tahoma" w:hAnsi="Tahoma" w:cs="Tahoma"/>
                <w:color w:val="004A90"/>
                <w:sz w:val="22"/>
                <w:szCs w:val="22"/>
              </w:rPr>
              <w:t>:</w:t>
            </w:r>
          </w:p>
        </w:tc>
        <w:tc>
          <w:tcPr>
            <w:tcW w:w="190" w:type="dxa"/>
            <w:tcBorders>
              <w:right w:val="single" w:sz="4" w:space="0" w:color="1F497D"/>
            </w:tcBorders>
            <w:vAlign w:val="center"/>
          </w:tcPr>
          <w:p w14:paraId="7AAD2111" w14:textId="77777777" w:rsidR="007429D1" w:rsidRPr="00B71B23" w:rsidRDefault="007429D1" w:rsidP="00594FBE">
            <w:pPr>
              <w:rPr>
                <w:rFonts w:ascii="Arial" w:hAnsi="Arial" w:cs="Arial"/>
                <w:color w:val="004A90"/>
                <w:sz w:val="22"/>
                <w:szCs w:val="22"/>
              </w:rPr>
            </w:pPr>
          </w:p>
        </w:tc>
        <w:tc>
          <w:tcPr>
            <w:tcW w:w="6565" w:type="dxa"/>
            <w:tcBorders>
              <w:top w:val="single" w:sz="4" w:space="0" w:color="1F497D"/>
              <w:left w:val="single" w:sz="4" w:space="0" w:color="1F497D"/>
              <w:bottom w:val="single" w:sz="4" w:space="0" w:color="1F497D"/>
              <w:right w:val="single" w:sz="4" w:space="0" w:color="1F497D"/>
            </w:tcBorders>
            <w:shd w:val="clear" w:color="auto" w:fill="F2F2F2"/>
            <w:vAlign w:val="center"/>
          </w:tcPr>
          <w:p w14:paraId="5EDA9118" w14:textId="77777777" w:rsidR="007429D1" w:rsidRPr="00B71B23" w:rsidRDefault="007429D1" w:rsidP="00594FBE">
            <w:pPr>
              <w:rPr>
                <w:rFonts w:ascii="Tahoma" w:hAnsi="Tahoma" w:cs="Tahoma"/>
                <w:color w:val="004A90"/>
                <w:sz w:val="22"/>
                <w:szCs w:val="22"/>
              </w:rPr>
            </w:pPr>
          </w:p>
        </w:tc>
      </w:tr>
      <w:tr w:rsidR="007429D1" w:rsidRPr="00B71B23" w14:paraId="7EC514DF" w14:textId="77777777" w:rsidTr="00594FBE">
        <w:trPr>
          <w:trHeight w:val="246"/>
        </w:trPr>
        <w:tc>
          <w:tcPr>
            <w:tcW w:w="2691" w:type="dxa"/>
            <w:tcMar>
              <w:left w:w="0" w:type="dxa"/>
              <w:right w:w="0" w:type="dxa"/>
            </w:tcMar>
            <w:vAlign w:val="center"/>
          </w:tcPr>
          <w:p w14:paraId="69906183" w14:textId="77777777" w:rsidR="007429D1" w:rsidRPr="00B71B23" w:rsidRDefault="007429D1" w:rsidP="00594FBE">
            <w:pPr>
              <w:rPr>
                <w:rFonts w:ascii="Tahoma" w:hAnsi="Tahoma" w:cs="Tahoma"/>
                <w:color w:val="004A90"/>
                <w:sz w:val="22"/>
                <w:szCs w:val="22"/>
              </w:rPr>
            </w:pPr>
            <w:r w:rsidRPr="00B71B23">
              <w:rPr>
                <w:rFonts w:ascii="Tahoma" w:hAnsi="Tahoma" w:cs="Tahoma"/>
                <w:color w:val="004A90"/>
                <w:sz w:val="22"/>
                <w:szCs w:val="22"/>
              </w:rPr>
              <w:t>Objeto del Proceso</w:t>
            </w:r>
          </w:p>
        </w:tc>
        <w:tc>
          <w:tcPr>
            <w:tcW w:w="193" w:type="dxa"/>
            <w:vAlign w:val="center"/>
          </w:tcPr>
          <w:p w14:paraId="62F9CB29" w14:textId="77777777" w:rsidR="007429D1" w:rsidRPr="00B71B23" w:rsidRDefault="007429D1" w:rsidP="00594FBE">
            <w:pPr>
              <w:jc w:val="center"/>
              <w:rPr>
                <w:rFonts w:ascii="Tahoma" w:hAnsi="Tahoma" w:cs="Tahoma"/>
                <w:color w:val="004A90"/>
                <w:sz w:val="22"/>
                <w:szCs w:val="22"/>
              </w:rPr>
            </w:pPr>
            <w:r w:rsidRPr="00B71B23">
              <w:rPr>
                <w:rFonts w:ascii="Tahoma" w:hAnsi="Tahoma" w:cs="Tahoma"/>
                <w:color w:val="004A90"/>
                <w:sz w:val="22"/>
                <w:szCs w:val="22"/>
              </w:rPr>
              <w:t>:</w:t>
            </w:r>
          </w:p>
        </w:tc>
        <w:tc>
          <w:tcPr>
            <w:tcW w:w="190" w:type="dxa"/>
            <w:tcBorders>
              <w:right w:val="single" w:sz="4" w:space="0" w:color="1F497D"/>
            </w:tcBorders>
            <w:vAlign w:val="center"/>
          </w:tcPr>
          <w:p w14:paraId="23F3DC4E" w14:textId="77777777" w:rsidR="007429D1" w:rsidRPr="00B71B23" w:rsidRDefault="007429D1" w:rsidP="00594FBE">
            <w:pPr>
              <w:rPr>
                <w:rFonts w:ascii="Arial" w:hAnsi="Arial" w:cs="Arial"/>
                <w:color w:val="004A90"/>
                <w:sz w:val="22"/>
                <w:szCs w:val="22"/>
              </w:rPr>
            </w:pPr>
          </w:p>
        </w:tc>
        <w:tc>
          <w:tcPr>
            <w:tcW w:w="6565" w:type="dxa"/>
            <w:tcBorders>
              <w:top w:val="single" w:sz="4" w:space="0" w:color="1F497D"/>
              <w:left w:val="single" w:sz="4" w:space="0" w:color="1F497D"/>
              <w:bottom w:val="single" w:sz="4" w:space="0" w:color="1F497D"/>
              <w:right w:val="single" w:sz="4" w:space="0" w:color="1F497D"/>
            </w:tcBorders>
            <w:shd w:val="clear" w:color="auto" w:fill="F2F2F2"/>
            <w:vAlign w:val="center"/>
          </w:tcPr>
          <w:p w14:paraId="5D577234" w14:textId="77777777" w:rsidR="007429D1" w:rsidRPr="00B71B23" w:rsidRDefault="007429D1" w:rsidP="00594FBE">
            <w:pPr>
              <w:pStyle w:val="Encabezado"/>
              <w:tabs>
                <w:tab w:val="clear" w:pos="8838"/>
              </w:tabs>
              <w:jc w:val="center"/>
              <w:rPr>
                <w:rFonts w:ascii="Tahoma" w:hAnsi="Tahoma" w:cs="Tahoma"/>
                <w:b/>
                <w:color w:val="004A90"/>
                <w:sz w:val="18"/>
                <w:szCs w:val="18"/>
                <w:lang w:val="es-BO"/>
              </w:rPr>
            </w:pPr>
          </w:p>
        </w:tc>
      </w:tr>
      <w:tr w:rsidR="007429D1" w:rsidRPr="00B71B23" w14:paraId="1F775A75" w14:textId="77777777" w:rsidTr="00594FBE">
        <w:trPr>
          <w:trHeight w:val="261"/>
        </w:trPr>
        <w:tc>
          <w:tcPr>
            <w:tcW w:w="2691" w:type="dxa"/>
            <w:tcMar>
              <w:left w:w="0" w:type="dxa"/>
              <w:right w:w="0" w:type="dxa"/>
            </w:tcMar>
            <w:vAlign w:val="center"/>
          </w:tcPr>
          <w:p w14:paraId="69BEA300" w14:textId="77777777" w:rsidR="007429D1" w:rsidRPr="00B71B23" w:rsidRDefault="007429D1" w:rsidP="00594FBE">
            <w:pPr>
              <w:rPr>
                <w:rFonts w:ascii="Tahoma" w:hAnsi="Tahoma" w:cs="Tahoma"/>
                <w:color w:val="004A90"/>
                <w:sz w:val="22"/>
                <w:szCs w:val="22"/>
              </w:rPr>
            </w:pPr>
            <w:r w:rsidRPr="00B71B23">
              <w:rPr>
                <w:rFonts w:ascii="Tahoma" w:hAnsi="Tahoma" w:cs="Tahoma"/>
                <w:color w:val="004A90"/>
                <w:sz w:val="22"/>
                <w:szCs w:val="22"/>
              </w:rPr>
              <w:t>N° de Convocatoria</w:t>
            </w:r>
          </w:p>
        </w:tc>
        <w:tc>
          <w:tcPr>
            <w:tcW w:w="193" w:type="dxa"/>
            <w:vAlign w:val="center"/>
          </w:tcPr>
          <w:p w14:paraId="518017BB" w14:textId="77777777" w:rsidR="007429D1" w:rsidRPr="00B71B23" w:rsidRDefault="007429D1" w:rsidP="00594FBE">
            <w:pPr>
              <w:jc w:val="center"/>
              <w:rPr>
                <w:rFonts w:ascii="Tahoma" w:hAnsi="Tahoma" w:cs="Tahoma"/>
                <w:color w:val="004A90"/>
                <w:sz w:val="22"/>
                <w:szCs w:val="22"/>
              </w:rPr>
            </w:pPr>
            <w:r w:rsidRPr="00B71B23">
              <w:rPr>
                <w:rFonts w:ascii="Tahoma" w:hAnsi="Tahoma" w:cs="Tahoma"/>
                <w:color w:val="004A90"/>
                <w:sz w:val="22"/>
                <w:szCs w:val="22"/>
              </w:rPr>
              <w:t>:</w:t>
            </w:r>
          </w:p>
        </w:tc>
        <w:tc>
          <w:tcPr>
            <w:tcW w:w="190" w:type="dxa"/>
            <w:tcBorders>
              <w:right w:val="single" w:sz="4" w:space="0" w:color="1F497D"/>
            </w:tcBorders>
            <w:vAlign w:val="center"/>
          </w:tcPr>
          <w:p w14:paraId="3A1B4DE1" w14:textId="77777777" w:rsidR="007429D1" w:rsidRPr="00B71B23" w:rsidRDefault="007429D1" w:rsidP="00594FBE">
            <w:pPr>
              <w:rPr>
                <w:rFonts w:ascii="Arial" w:hAnsi="Arial" w:cs="Arial"/>
                <w:color w:val="004A90"/>
                <w:sz w:val="22"/>
                <w:szCs w:val="22"/>
              </w:rPr>
            </w:pPr>
          </w:p>
        </w:tc>
        <w:tc>
          <w:tcPr>
            <w:tcW w:w="6565" w:type="dxa"/>
            <w:tcBorders>
              <w:top w:val="single" w:sz="4" w:space="0" w:color="1F497D"/>
              <w:left w:val="single" w:sz="4" w:space="0" w:color="1F497D"/>
              <w:bottom w:val="single" w:sz="4" w:space="0" w:color="1F497D"/>
              <w:right w:val="single" w:sz="4" w:space="0" w:color="1F497D"/>
            </w:tcBorders>
            <w:shd w:val="clear" w:color="auto" w:fill="F2F2F2"/>
            <w:vAlign w:val="center"/>
          </w:tcPr>
          <w:p w14:paraId="44878EA0" w14:textId="77777777" w:rsidR="007429D1" w:rsidRPr="00B71B23" w:rsidRDefault="007429D1" w:rsidP="00594FBE">
            <w:pPr>
              <w:jc w:val="center"/>
              <w:rPr>
                <w:rFonts w:ascii="Tahoma" w:hAnsi="Tahoma" w:cs="Tahoma"/>
                <w:b/>
                <w:color w:val="004A90"/>
                <w:sz w:val="18"/>
                <w:szCs w:val="18"/>
              </w:rPr>
            </w:pPr>
          </w:p>
        </w:tc>
      </w:tr>
      <w:tr w:rsidR="007429D1" w:rsidRPr="00B71B23" w14:paraId="62EF38FC" w14:textId="77777777" w:rsidTr="00594FBE">
        <w:trPr>
          <w:trHeight w:val="261"/>
        </w:trPr>
        <w:tc>
          <w:tcPr>
            <w:tcW w:w="2691" w:type="dxa"/>
            <w:tcMar>
              <w:left w:w="0" w:type="dxa"/>
              <w:right w:w="0" w:type="dxa"/>
            </w:tcMar>
            <w:vAlign w:val="center"/>
          </w:tcPr>
          <w:p w14:paraId="40D5F52C" w14:textId="77777777" w:rsidR="007429D1" w:rsidRPr="00B71B23" w:rsidRDefault="007429D1" w:rsidP="00594FBE">
            <w:pPr>
              <w:rPr>
                <w:rFonts w:ascii="Tahoma" w:hAnsi="Tahoma" w:cs="Tahoma"/>
                <w:color w:val="004A90"/>
                <w:sz w:val="22"/>
                <w:szCs w:val="22"/>
              </w:rPr>
            </w:pPr>
            <w:r w:rsidRPr="00B71B23">
              <w:rPr>
                <w:rFonts w:ascii="Tahoma" w:hAnsi="Tahoma" w:cs="Tahoma"/>
                <w:color w:val="004A90"/>
                <w:sz w:val="22"/>
                <w:szCs w:val="22"/>
              </w:rPr>
              <w:t>Lugar y Fecha</w:t>
            </w:r>
          </w:p>
        </w:tc>
        <w:tc>
          <w:tcPr>
            <w:tcW w:w="193" w:type="dxa"/>
            <w:vAlign w:val="center"/>
          </w:tcPr>
          <w:p w14:paraId="6B2B7B70" w14:textId="77777777" w:rsidR="007429D1" w:rsidRPr="00B71B23" w:rsidRDefault="007429D1" w:rsidP="00594FBE">
            <w:pPr>
              <w:jc w:val="center"/>
              <w:rPr>
                <w:rFonts w:ascii="Tahoma" w:hAnsi="Tahoma" w:cs="Tahoma"/>
                <w:color w:val="004A90"/>
                <w:sz w:val="22"/>
                <w:szCs w:val="22"/>
              </w:rPr>
            </w:pPr>
            <w:r w:rsidRPr="00B71B23">
              <w:rPr>
                <w:rFonts w:ascii="Tahoma" w:hAnsi="Tahoma" w:cs="Tahoma"/>
                <w:color w:val="004A90"/>
                <w:sz w:val="22"/>
                <w:szCs w:val="22"/>
              </w:rPr>
              <w:t>:</w:t>
            </w:r>
          </w:p>
        </w:tc>
        <w:tc>
          <w:tcPr>
            <w:tcW w:w="190" w:type="dxa"/>
            <w:tcBorders>
              <w:right w:val="single" w:sz="4" w:space="0" w:color="1F497D"/>
            </w:tcBorders>
            <w:vAlign w:val="center"/>
          </w:tcPr>
          <w:p w14:paraId="7E2B6B73" w14:textId="77777777" w:rsidR="007429D1" w:rsidRPr="00B71B23" w:rsidRDefault="007429D1" w:rsidP="00594FBE">
            <w:pPr>
              <w:rPr>
                <w:rFonts w:ascii="Arial" w:hAnsi="Arial" w:cs="Arial"/>
                <w:color w:val="004A90"/>
                <w:sz w:val="22"/>
                <w:szCs w:val="22"/>
              </w:rPr>
            </w:pPr>
          </w:p>
        </w:tc>
        <w:tc>
          <w:tcPr>
            <w:tcW w:w="6565" w:type="dxa"/>
            <w:tcBorders>
              <w:top w:val="single" w:sz="4" w:space="0" w:color="1F497D"/>
              <w:left w:val="single" w:sz="4" w:space="0" w:color="1F497D"/>
              <w:bottom w:val="single" w:sz="4" w:space="0" w:color="1F497D"/>
              <w:right w:val="single" w:sz="4" w:space="0" w:color="1F497D"/>
            </w:tcBorders>
            <w:shd w:val="clear" w:color="auto" w:fill="F2F2F2"/>
            <w:vAlign w:val="center"/>
          </w:tcPr>
          <w:p w14:paraId="62C60D0B" w14:textId="77777777" w:rsidR="007429D1" w:rsidRPr="00B71B23" w:rsidRDefault="007429D1" w:rsidP="00594FBE">
            <w:pPr>
              <w:rPr>
                <w:rFonts w:ascii="Tahoma" w:hAnsi="Tahoma" w:cs="Tahoma"/>
                <w:color w:val="004A90"/>
                <w:sz w:val="22"/>
                <w:szCs w:val="22"/>
              </w:rPr>
            </w:pPr>
          </w:p>
        </w:tc>
      </w:tr>
    </w:tbl>
    <w:p w14:paraId="0E69FB29" w14:textId="77777777" w:rsidR="007429D1" w:rsidRPr="00B71B23" w:rsidRDefault="007429D1" w:rsidP="007429D1">
      <w:pPr>
        <w:jc w:val="both"/>
        <w:rPr>
          <w:rFonts w:ascii="Tahoma" w:hAnsi="Tahoma" w:cs="Tahoma"/>
          <w:color w:val="004A90"/>
          <w:lang w:val="es-ES_tradnl"/>
        </w:rPr>
      </w:pPr>
    </w:p>
    <w:p w14:paraId="12D4FEAF" w14:textId="77777777" w:rsidR="007429D1" w:rsidRPr="00B71B23" w:rsidRDefault="007429D1" w:rsidP="007429D1">
      <w:pPr>
        <w:jc w:val="both"/>
        <w:rPr>
          <w:rFonts w:ascii="Tahoma" w:hAnsi="Tahoma" w:cs="Tahoma"/>
          <w:color w:val="004A90"/>
          <w:lang w:val="es-ES_tradnl"/>
        </w:rPr>
      </w:pPr>
    </w:p>
    <w:p w14:paraId="103B2830" w14:textId="77777777" w:rsidR="007429D1" w:rsidRPr="00B71B23" w:rsidRDefault="007429D1" w:rsidP="007429D1">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De mi consideración:</w:t>
      </w:r>
    </w:p>
    <w:p w14:paraId="48817E26" w14:textId="77777777" w:rsidR="007429D1" w:rsidRPr="00B71B23" w:rsidRDefault="007429D1" w:rsidP="007429D1">
      <w:pPr>
        <w:jc w:val="both"/>
        <w:rPr>
          <w:rFonts w:ascii="Tahoma" w:hAnsi="Tahoma" w:cs="Tahoma"/>
          <w:color w:val="004A90"/>
          <w:sz w:val="22"/>
          <w:szCs w:val="22"/>
          <w:lang w:val="es-ES_tradnl"/>
        </w:rPr>
      </w:pPr>
    </w:p>
    <w:p w14:paraId="2AD140F0" w14:textId="77777777" w:rsidR="007429D1" w:rsidRPr="00B71B23" w:rsidRDefault="007429D1" w:rsidP="007429D1">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En atención a la Convocatoria de referencia, a nombre de la empresa……………………. a la cual es representamos, declaramos expresamente nuestra conformidad y compromiso de cumplimiento, conforme con los siguientes puntos:</w:t>
      </w:r>
    </w:p>
    <w:p w14:paraId="38B4F574" w14:textId="77777777" w:rsidR="007429D1" w:rsidRPr="00B71B23" w:rsidRDefault="007429D1" w:rsidP="007429D1">
      <w:pPr>
        <w:jc w:val="both"/>
        <w:rPr>
          <w:rFonts w:ascii="Tahoma" w:hAnsi="Tahoma" w:cs="Tahoma"/>
          <w:color w:val="004A90"/>
          <w:sz w:val="22"/>
          <w:szCs w:val="22"/>
          <w:lang w:val="es-ES_tradnl"/>
        </w:rPr>
      </w:pPr>
    </w:p>
    <w:p w14:paraId="11393ACF" w14:textId="77777777" w:rsidR="007429D1" w:rsidRPr="00B71B23" w:rsidRDefault="007429D1" w:rsidP="007429D1">
      <w:pPr>
        <w:suppressAutoHyphens/>
        <w:jc w:val="both"/>
        <w:rPr>
          <w:rFonts w:ascii="Tahoma" w:hAnsi="Tahoma" w:cs="Tahoma"/>
          <w:b/>
          <w:color w:val="004A90"/>
          <w:sz w:val="22"/>
          <w:szCs w:val="22"/>
          <w:lang w:val="es-ES_tradnl"/>
        </w:rPr>
      </w:pPr>
      <w:r w:rsidRPr="00B71B23">
        <w:rPr>
          <w:rFonts w:ascii="Tahoma" w:hAnsi="Tahoma" w:cs="Tahoma"/>
          <w:b/>
          <w:color w:val="004A90"/>
          <w:sz w:val="22"/>
          <w:szCs w:val="22"/>
          <w:lang w:val="es-ES_tradnl"/>
        </w:rPr>
        <w:t>I.- De las Condiciones del Proceso</w:t>
      </w:r>
    </w:p>
    <w:p w14:paraId="5B91DE9B" w14:textId="77777777" w:rsidR="007429D1" w:rsidRPr="00B71B23" w:rsidRDefault="007429D1" w:rsidP="007429D1">
      <w:pPr>
        <w:suppressAutoHyphens/>
        <w:jc w:val="both"/>
        <w:rPr>
          <w:rFonts w:ascii="Tahoma" w:hAnsi="Tahoma" w:cs="Tahoma"/>
          <w:color w:val="004A90"/>
          <w:sz w:val="22"/>
          <w:szCs w:val="22"/>
          <w:lang w:val="es-ES_tradnl"/>
        </w:rPr>
      </w:pPr>
    </w:p>
    <w:p w14:paraId="0615BE1F" w14:textId="77777777" w:rsidR="007429D1" w:rsidRPr="00B71B23" w:rsidRDefault="007429D1" w:rsidP="005A26F7">
      <w:pPr>
        <w:numPr>
          <w:ilvl w:val="0"/>
          <w:numId w:val="62"/>
        </w:numPr>
        <w:tabs>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 xml:space="preserve">A nombre de la entidad proponente y conforme el Poder recibido, declaramos y garantizamos haber examinado el </w:t>
      </w:r>
      <w:r w:rsidRPr="00B71B23">
        <w:rPr>
          <w:rFonts w:ascii="Tahoma" w:hAnsi="Tahoma" w:cs="Tahoma"/>
          <w:color w:val="004A90"/>
          <w:sz w:val="22"/>
          <w:szCs w:val="22"/>
        </w:rPr>
        <w:t>Pliego de Condiciones</w:t>
      </w:r>
      <w:r w:rsidRPr="00B71B23">
        <w:rPr>
          <w:rFonts w:ascii="Tahoma" w:hAnsi="Tahoma" w:cs="Tahoma"/>
          <w:color w:val="004A90"/>
          <w:sz w:val="22"/>
          <w:szCs w:val="22"/>
          <w:lang w:val="es-ES_tradnl"/>
        </w:rPr>
        <w:t xml:space="preserve"> y sus aclaraciones y enmiendas, aceptando sin reservas todas las estipulaciones de dichos documentos y la adhesión al texto del contrato.</w:t>
      </w:r>
    </w:p>
    <w:p w14:paraId="0B2B6EA0" w14:textId="77777777" w:rsidR="007429D1" w:rsidRPr="00B71B23" w:rsidRDefault="007429D1" w:rsidP="007429D1">
      <w:pPr>
        <w:tabs>
          <w:tab w:val="num" w:pos="709"/>
        </w:tabs>
        <w:ind w:left="709" w:hanging="425"/>
        <w:jc w:val="both"/>
        <w:rPr>
          <w:rFonts w:ascii="Tahoma" w:hAnsi="Tahoma" w:cs="Tahoma"/>
          <w:color w:val="004A90"/>
          <w:sz w:val="22"/>
          <w:szCs w:val="22"/>
          <w:lang w:val="es-ES_tradnl"/>
        </w:rPr>
      </w:pPr>
    </w:p>
    <w:p w14:paraId="1C3FAEEB" w14:textId="77777777" w:rsidR="007429D1" w:rsidRPr="00B71B23" w:rsidRDefault="007429D1" w:rsidP="005A26F7">
      <w:pPr>
        <w:numPr>
          <w:ilvl w:val="0"/>
          <w:numId w:val="62"/>
        </w:numPr>
        <w:tabs>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2262917" w14:textId="77777777" w:rsidR="007429D1" w:rsidRPr="00B71B23" w:rsidRDefault="007429D1" w:rsidP="007429D1">
      <w:pPr>
        <w:tabs>
          <w:tab w:val="num" w:pos="709"/>
        </w:tabs>
        <w:ind w:left="709" w:hanging="425"/>
        <w:jc w:val="both"/>
        <w:rPr>
          <w:rFonts w:ascii="Tahoma" w:hAnsi="Tahoma" w:cs="Tahoma"/>
          <w:color w:val="004A90"/>
          <w:sz w:val="22"/>
          <w:szCs w:val="22"/>
          <w:lang w:val="es-ES_tradnl"/>
        </w:rPr>
      </w:pPr>
    </w:p>
    <w:p w14:paraId="1D032848" w14:textId="77777777" w:rsidR="007429D1" w:rsidRPr="00B71B23" w:rsidRDefault="007429D1" w:rsidP="005A26F7">
      <w:pPr>
        <w:numPr>
          <w:ilvl w:val="0"/>
          <w:numId w:val="62"/>
        </w:numPr>
        <w:tabs>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En caso de obtener la adjudicación, nuestra propuesta constituirá un compromiso obligatorio hasta que se prepare y firme el documento de compra.</w:t>
      </w:r>
    </w:p>
    <w:p w14:paraId="1D2D0C3A" w14:textId="77777777" w:rsidR="007429D1" w:rsidRPr="00B71B23" w:rsidRDefault="007429D1" w:rsidP="007429D1">
      <w:pPr>
        <w:jc w:val="both"/>
        <w:rPr>
          <w:rFonts w:ascii="Tahoma" w:hAnsi="Tahoma" w:cs="Tahoma"/>
          <w:color w:val="004A90"/>
          <w:sz w:val="22"/>
          <w:szCs w:val="22"/>
          <w:lang w:val="es-ES_tradnl"/>
        </w:rPr>
      </w:pPr>
    </w:p>
    <w:p w14:paraId="643ADE24" w14:textId="77777777" w:rsidR="007429D1" w:rsidRPr="00B71B23" w:rsidRDefault="007429D1" w:rsidP="007429D1">
      <w:pPr>
        <w:jc w:val="both"/>
        <w:rPr>
          <w:rFonts w:ascii="Tahoma" w:hAnsi="Tahoma" w:cs="Tahoma"/>
          <w:b/>
          <w:color w:val="004A90"/>
          <w:sz w:val="22"/>
          <w:szCs w:val="22"/>
          <w:lang w:val="es-ES_tradnl"/>
        </w:rPr>
      </w:pPr>
      <w:r w:rsidRPr="00B71B23">
        <w:rPr>
          <w:rFonts w:ascii="Tahoma" w:hAnsi="Tahoma" w:cs="Tahoma"/>
          <w:b/>
          <w:color w:val="004A90"/>
          <w:sz w:val="22"/>
          <w:szCs w:val="22"/>
          <w:lang w:val="es-ES_tradnl"/>
        </w:rPr>
        <w:t>II.- Declaración Jurada</w:t>
      </w:r>
    </w:p>
    <w:p w14:paraId="4168F973" w14:textId="77777777" w:rsidR="007429D1" w:rsidRPr="00B71B23" w:rsidRDefault="007429D1" w:rsidP="007429D1">
      <w:pPr>
        <w:jc w:val="both"/>
        <w:rPr>
          <w:rFonts w:ascii="Tahoma" w:hAnsi="Tahoma" w:cs="Tahoma"/>
          <w:color w:val="004A90"/>
          <w:sz w:val="22"/>
          <w:szCs w:val="22"/>
          <w:lang w:val="es-ES_tradnl"/>
        </w:rPr>
      </w:pPr>
    </w:p>
    <w:p w14:paraId="7336799B" w14:textId="77777777" w:rsidR="007429D1" w:rsidRPr="00B71B23" w:rsidRDefault="007429D1" w:rsidP="005A26F7">
      <w:pPr>
        <w:numPr>
          <w:ilvl w:val="0"/>
          <w:numId w:val="63"/>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BE41E6E" w14:textId="77777777" w:rsidR="007429D1" w:rsidRPr="00B71B23" w:rsidRDefault="007429D1" w:rsidP="007429D1">
      <w:pPr>
        <w:tabs>
          <w:tab w:val="num" w:pos="709"/>
        </w:tabs>
        <w:ind w:left="709" w:hanging="425"/>
        <w:jc w:val="both"/>
        <w:rPr>
          <w:rFonts w:ascii="Tahoma" w:hAnsi="Tahoma" w:cs="Tahoma"/>
          <w:color w:val="004A90"/>
          <w:sz w:val="22"/>
          <w:szCs w:val="22"/>
          <w:lang w:val="es-ES_tradnl"/>
        </w:rPr>
      </w:pPr>
    </w:p>
    <w:p w14:paraId="497023D3" w14:textId="77777777" w:rsidR="007429D1" w:rsidRPr="00B71B23" w:rsidRDefault="007429D1" w:rsidP="005A26F7">
      <w:pPr>
        <w:numPr>
          <w:ilvl w:val="0"/>
          <w:numId w:val="63"/>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E1B2287" w14:textId="77777777" w:rsidR="007429D1" w:rsidRPr="00B71B23" w:rsidRDefault="007429D1" w:rsidP="007429D1">
      <w:pPr>
        <w:ind w:left="709"/>
        <w:jc w:val="both"/>
        <w:rPr>
          <w:rFonts w:ascii="Tahoma" w:hAnsi="Tahoma" w:cs="Tahoma"/>
          <w:color w:val="004A90"/>
          <w:sz w:val="22"/>
          <w:szCs w:val="22"/>
          <w:lang w:val="es-ES_tradnl"/>
        </w:rPr>
      </w:pPr>
    </w:p>
    <w:p w14:paraId="22087CD2" w14:textId="77777777" w:rsidR="007429D1" w:rsidRPr="00B71B23" w:rsidRDefault="007429D1" w:rsidP="005A26F7">
      <w:pPr>
        <w:numPr>
          <w:ilvl w:val="0"/>
          <w:numId w:val="63"/>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AA94DCB" w14:textId="77777777" w:rsidR="007429D1" w:rsidRPr="00B71B23" w:rsidRDefault="007429D1" w:rsidP="007429D1">
      <w:pPr>
        <w:tabs>
          <w:tab w:val="right" w:pos="6663"/>
        </w:tabs>
        <w:jc w:val="center"/>
        <w:rPr>
          <w:rFonts w:ascii="Tahoma" w:hAnsi="Tahoma" w:cs="Tahoma"/>
          <w:color w:val="004A90"/>
          <w:sz w:val="22"/>
          <w:szCs w:val="22"/>
          <w:lang w:val="es-ES_tradnl"/>
        </w:rPr>
      </w:pPr>
    </w:p>
    <w:p w14:paraId="0C1A45DB" w14:textId="77777777" w:rsidR="007429D1" w:rsidRPr="00B71B23" w:rsidRDefault="007429D1" w:rsidP="007429D1">
      <w:pPr>
        <w:ind w:left="284"/>
        <w:jc w:val="both"/>
        <w:rPr>
          <w:rFonts w:ascii="Tahoma" w:hAnsi="Tahoma" w:cs="Tahoma"/>
          <w:color w:val="004A90"/>
          <w:sz w:val="22"/>
          <w:szCs w:val="22"/>
          <w:lang w:val="es-ES_tradnl"/>
        </w:rPr>
      </w:pPr>
      <w:r w:rsidRPr="00B71B23">
        <w:rPr>
          <w:rFonts w:ascii="Tahoma" w:hAnsi="Tahoma" w:cs="Tahoma"/>
          <w:color w:val="004A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6F6A59E" w14:textId="77777777" w:rsidR="007429D1" w:rsidRPr="00B71B23" w:rsidRDefault="007429D1" w:rsidP="007429D1">
      <w:pPr>
        <w:tabs>
          <w:tab w:val="right" w:pos="6663"/>
        </w:tabs>
        <w:jc w:val="center"/>
        <w:rPr>
          <w:rFonts w:ascii="Tahoma" w:hAnsi="Tahoma" w:cs="Tahoma"/>
          <w:color w:val="004A90"/>
          <w:sz w:val="22"/>
          <w:szCs w:val="22"/>
          <w:lang w:val="es-ES_tradnl"/>
        </w:rPr>
      </w:pPr>
    </w:p>
    <w:p w14:paraId="1F3C8E0B" w14:textId="77777777" w:rsidR="007429D1" w:rsidRPr="00B71B23" w:rsidRDefault="007429D1" w:rsidP="007429D1">
      <w:pPr>
        <w:tabs>
          <w:tab w:val="right" w:pos="6663"/>
        </w:tabs>
        <w:jc w:val="center"/>
        <w:rPr>
          <w:rFonts w:ascii="Tahoma" w:hAnsi="Tahoma" w:cs="Tahoma"/>
          <w:color w:val="004A90"/>
          <w:sz w:val="22"/>
          <w:szCs w:val="22"/>
          <w:lang w:val="es-ES_tradnl"/>
        </w:rPr>
      </w:pPr>
    </w:p>
    <w:p w14:paraId="71220832" w14:textId="77777777" w:rsidR="007429D1" w:rsidRPr="00B71B23" w:rsidRDefault="007429D1" w:rsidP="007429D1">
      <w:pPr>
        <w:jc w:val="center"/>
        <w:rPr>
          <w:rFonts w:ascii="Tahoma" w:hAnsi="Tahoma" w:cs="Tahoma"/>
          <w:b/>
          <w:color w:val="004A90"/>
          <w:sz w:val="22"/>
          <w:szCs w:val="22"/>
          <w:lang w:val="es-ES_tradnl"/>
        </w:rPr>
      </w:pPr>
      <w:r w:rsidRPr="00B71B23">
        <w:rPr>
          <w:rFonts w:ascii="Tahoma" w:hAnsi="Tahoma" w:cs="Tahoma"/>
          <w:b/>
          <w:color w:val="004A90"/>
          <w:sz w:val="22"/>
          <w:szCs w:val="22"/>
          <w:lang w:val="es-ES_tradnl"/>
        </w:rPr>
        <w:t>Representante Legal</w:t>
      </w:r>
    </w:p>
    <w:p w14:paraId="41A15BF4" w14:textId="77777777" w:rsidR="007429D1" w:rsidRPr="00B71B23" w:rsidRDefault="007429D1" w:rsidP="007429D1">
      <w:pPr>
        <w:jc w:val="center"/>
        <w:rPr>
          <w:rFonts w:ascii="Tahoma" w:hAnsi="Tahoma" w:cs="Tahoma"/>
          <w:b/>
          <w:color w:val="004A90"/>
          <w:sz w:val="22"/>
          <w:szCs w:val="22"/>
          <w:lang w:val="es-ES_tradnl"/>
        </w:rPr>
      </w:pPr>
    </w:p>
    <w:p w14:paraId="665167CB" w14:textId="77777777" w:rsidR="007429D1" w:rsidRPr="00B71B23" w:rsidRDefault="007429D1" w:rsidP="007429D1">
      <w:pPr>
        <w:jc w:val="center"/>
        <w:rPr>
          <w:rFonts w:ascii="Tahoma" w:hAnsi="Tahoma" w:cs="Tahoma"/>
          <w:b/>
          <w:color w:val="004A90"/>
          <w:sz w:val="22"/>
          <w:szCs w:val="22"/>
          <w:lang w:val="es-ES_tradnl"/>
        </w:rPr>
      </w:pPr>
    </w:p>
    <w:p w14:paraId="5C07D3E0" w14:textId="77777777" w:rsidR="007429D1" w:rsidRPr="00B71B23" w:rsidRDefault="007429D1" w:rsidP="007429D1">
      <w:pPr>
        <w:jc w:val="center"/>
        <w:rPr>
          <w:rFonts w:ascii="Tahoma" w:hAnsi="Tahoma" w:cs="Tahoma"/>
          <w:b/>
          <w:color w:val="004A90"/>
          <w:sz w:val="22"/>
          <w:szCs w:val="22"/>
          <w:lang w:val="es-ES_tradnl"/>
        </w:rPr>
      </w:pPr>
    </w:p>
    <w:p w14:paraId="33581F41" w14:textId="77777777" w:rsidR="007429D1" w:rsidRPr="00B71B23" w:rsidRDefault="007429D1" w:rsidP="007429D1">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Firma:</w:t>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t>………………………………………………………………………………………………</w:t>
      </w:r>
    </w:p>
    <w:p w14:paraId="56B3C326" w14:textId="77777777" w:rsidR="007429D1" w:rsidRPr="00B71B23" w:rsidRDefault="007429D1" w:rsidP="007429D1">
      <w:pPr>
        <w:jc w:val="both"/>
        <w:rPr>
          <w:rFonts w:ascii="Tahoma" w:hAnsi="Tahoma" w:cs="Tahoma"/>
          <w:color w:val="004A90"/>
          <w:sz w:val="22"/>
          <w:szCs w:val="22"/>
          <w:lang w:val="es-ES_tradnl"/>
        </w:rPr>
      </w:pPr>
    </w:p>
    <w:p w14:paraId="49526E08" w14:textId="77777777" w:rsidR="007429D1" w:rsidRPr="00B71B23" w:rsidRDefault="007429D1" w:rsidP="007429D1">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Nombre Completo:</w:t>
      </w:r>
      <w:r w:rsidRPr="00B71B23">
        <w:rPr>
          <w:rFonts w:ascii="Tahoma" w:hAnsi="Tahoma" w:cs="Tahoma"/>
          <w:color w:val="004A90"/>
          <w:sz w:val="22"/>
          <w:szCs w:val="22"/>
          <w:lang w:val="es-ES_tradnl"/>
        </w:rPr>
        <w:tab/>
        <w:t>………………………………………………………………………………………………</w:t>
      </w:r>
    </w:p>
    <w:p w14:paraId="7A5411F4" w14:textId="77777777" w:rsidR="007429D1" w:rsidRPr="00B71B23" w:rsidRDefault="007429D1" w:rsidP="007429D1">
      <w:pPr>
        <w:jc w:val="both"/>
        <w:rPr>
          <w:rFonts w:ascii="Tahoma" w:hAnsi="Tahoma" w:cs="Tahoma"/>
          <w:color w:val="004A90"/>
          <w:sz w:val="22"/>
          <w:szCs w:val="22"/>
          <w:lang w:val="es-ES_tradnl"/>
        </w:rPr>
      </w:pPr>
    </w:p>
    <w:p w14:paraId="0641B0CF" w14:textId="77777777" w:rsidR="007429D1" w:rsidRPr="00B71B23" w:rsidRDefault="007429D1" w:rsidP="007429D1">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 xml:space="preserve">C.I.: </w:t>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t>………………………………………………………………………………………………</w:t>
      </w:r>
    </w:p>
    <w:p w14:paraId="2128AFB8" w14:textId="77777777" w:rsidR="007429D1" w:rsidRPr="00B71B23" w:rsidRDefault="007429D1" w:rsidP="007429D1">
      <w:pPr>
        <w:jc w:val="both"/>
        <w:rPr>
          <w:rFonts w:ascii="Tahoma" w:hAnsi="Tahoma" w:cs="Tahoma"/>
          <w:color w:val="004A90"/>
          <w:sz w:val="22"/>
          <w:szCs w:val="22"/>
          <w:lang w:val="es-ES_tradnl"/>
        </w:rPr>
      </w:pPr>
    </w:p>
    <w:p w14:paraId="30E9FA5D" w14:textId="77777777" w:rsidR="007429D1" w:rsidRPr="00B71B23" w:rsidRDefault="007429D1" w:rsidP="007429D1">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Domicilio:</w:t>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t>………………………………………………………………………………………………</w:t>
      </w:r>
    </w:p>
    <w:p w14:paraId="1B36976E" w14:textId="77777777" w:rsidR="007429D1" w:rsidRPr="00B71B23" w:rsidRDefault="007429D1" w:rsidP="007429D1">
      <w:pPr>
        <w:jc w:val="both"/>
        <w:rPr>
          <w:rFonts w:ascii="Tahoma" w:hAnsi="Tahoma" w:cs="Tahoma"/>
          <w:color w:val="004A90"/>
          <w:sz w:val="22"/>
          <w:szCs w:val="22"/>
          <w:lang w:val="es-ES_tradnl"/>
        </w:rPr>
      </w:pPr>
    </w:p>
    <w:p w14:paraId="185C220B" w14:textId="77777777" w:rsidR="007429D1" w:rsidRPr="00B71B23" w:rsidRDefault="007429D1" w:rsidP="007429D1">
      <w:pPr>
        <w:jc w:val="both"/>
        <w:rPr>
          <w:rFonts w:ascii="Tahoma" w:hAnsi="Tahoma" w:cs="Tahoma"/>
          <w:color w:val="004A90"/>
          <w:sz w:val="22"/>
          <w:szCs w:val="22"/>
          <w:lang w:val="es-ES_tradnl"/>
        </w:rPr>
      </w:pPr>
    </w:p>
    <w:p w14:paraId="2192B3A0" w14:textId="77777777" w:rsidR="007429D1" w:rsidRPr="00B71B23" w:rsidRDefault="007429D1" w:rsidP="007429D1">
      <w:pPr>
        <w:jc w:val="both"/>
        <w:rPr>
          <w:rFonts w:ascii="Tahoma" w:hAnsi="Tahoma" w:cs="Tahoma"/>
          <w:color w:val="004A90"/>
          <w:sz w:val="22"/>
          <w:szCs w:val="22"/>
          <w:lang w:val="es-ES_tradnl"/>
        </w:rPr>
      </w:pPr>
    </w:p>
    <w:p w14:paraId="1401BA60" w14:textId="77777777" w:rsidR="007429D1" w:rsidRPr="00B71B23" w:rsidRDefault="007429D1" w:rsidP="007429D1">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 xml:space="preserve">Lugar, fecha: </w:t>
      </w:r>
      <w:r w:rsidRPr="00B71B23">
        <w:rPr>
          <w:rFonts w:ascii="Tahoma" w:hAnsi="Tahoma" w:cs="Tahoma"/>
          <w:color w:val="004A90"/>
          <w:sz w:val="22"/>
          <w:szCs w:val="22"/>
          <w:lang w:val="es-ES_tradnl"/>
        </w:rPr>
        <w:tab/>
        <w:t>……………………………………………………………………………………………</w:t>
      </w:r>
    </w:p>
    <w:p w14:paraId="21579FA9" w14:textId="77777777" w:rsidR="007429D1" w:rsidRPr="00B71B23" w:rsidRDefault="007429D1" w:rsidP="007429D1">
      <w:pPr>
        <w:jc w:val="both"/>
        <w:rPr>
          <w:rFonts w:ascii="Tahoma" w:hAnsi="Tahoma" w:cs="Tahoma"/>
          <w:color w:val="004A90"/>
          <w:sz w:val="22"/>
          <w:szCs w:val="22"/>
        </w:rPr>
      </w:pPr>
    </w:p>
    <w:p w14:paraId="3994E55F" w14:textId="77777777" w:rsidR="007429D1" w:rsidRDefault="007429D1" w:rsidP="007429D1">
      <w:pPr>
        <w:rPr>
          <w:rFonts w:ascii="Tahoma" w:hAnsi="Tahoma" w:cs="Tahoma"/>
          <w:sz w:val="22"/>
          <w:szCs w:val="22"/>
          <w:lang w:val="es-ES_tradnl"/>
        </w:rPr>
      </w:pPr>
    </w:p>
    <w:p w14:paraId="3ABDA3B0" w14:textId="77777777" w:rsidR="007429D1" w:rsidRDefault="007429D1" w:rsidP="007429D1">
      <w:pPr>
        <w:rPr>
          <w:rFonts w:ascii="Tahoma" w:hAnsi="Tahoma" w:cs="Tahoma"/>
          <w:sz w:val="22"/>
          <w:szCs w:val="22"/>
          <w:lang w:val="es-ES_tradnl"/>
        </w:rPr>
      </w:pPr>
    </w:p>
    <w:p w14:paraId="183D762D" w14:textId="77777777" w:rsidR="007429D1" w:rsidRDefault="007429D1" w:rsidP="007429D1">
      <w:pPr>
        <w:rPr>
          <w:rFonts w:ascii="Tahoma" w:hAnsi="Tahoma" w:cs="Tahoma"/>
          <w:sz w:val="22"/>
          <w:szCs w:val="22"/>
          <w:lang w:val="es-ES_tradnl"/>
        </w:rPr>
      </w:pPr>
    </w:p>
    <w:p w14:paraId="08EB4AA8" w14:textId="6CDE2413" w:rsidR="00781B11" w:rsidRDefault="00781B11">
      <w:pPr>
        <w:rPr>
          <w:rFonts w:ascii="Tahoma" w:hAnsi="Tahoma" w:cs="Tahoma"/>
          <w:sz w:val="22"/>
          <w:szCs w:val="22"/>
          <w:lang w:val="es-ES_tradnl"/>
        </w:rPr>
      </w:pPr>
      <w:r>
        <w:rPr>
          <w:rFonts w:ascii="Tahoma" w:hAnsi="Tahoma" w:cs="Tahoma"/>
          <w:sz w:val="22"/>
          <w:szCs w:val="22"/>
          <w:lang w:val="es-ES_tradnl"/>
        </w:rPr>
        <w:br w:type="page"/>
      </w:r>
    </w:p>
    <w:p w14:paraId="50641188" w14:textId="77777777" w:rsidR="005155ED" w:rsidRPr="003D05D9" w:rsidRDefault="005155ED" w:rsidP="005155ED">
      <w:pPr>
        <w:jc w:val="center"/>
        <w:rPr>
          <w:rFonts w:ascii="Tahoma" w:hAnsi="Tahoma" w:cs="Tahoma"/>
          <w:b/>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155ED" w:rsidRPr="003D05D9" w14:paraId="09BD6CC6" w14:textId="77777777" w:rsidTr="00594FBE">
        <w:trPr>
          <w:trHeight w:val="617"/>
        </w:trPr>
        <w:tc>
          <w:tcPr>
            <w:tcW w:w="2410" w:type="dxa"/>
            <w:shd w:val="clear" w:color="auto" w:fill="004990"/>
            <w:vAlign w:val="center"/>
          </w:tcPr>
          <w:p w14:paraId="2A017A74" w14:textId="77777777" w:rsidR="005155ED" w:rsidRPr="003D05D9" w:rsidRDefault="005155ED" w:rsidP="00594FBE">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 xml:space="preserve">ANEXO No. </w:t>
            </w:r>
            <w:r>
              <w:rPr>
                <w:rFonts w:ascii="Tahoma" w:hAnsi="Tahoma" w:cs="Tahoma"/>
                <w:b/>
                <w:sz w:val="28"/>
                <w:szCs w:val="28"/>
                <w:lang w:val="pt-BR"/>
              </w:rPr>
              <w:t>3</w:t>
            </w:r>
          </w:p>
        </w:tc>
        <w:tc>
          <w:tcPr>
            <w:tcW w:w="7365" w:type="dxa"/>
            <w:vAlign w:val="center"/>
          </w:tcPr>
          <w:p w14:paraId="15C38B23" w14:textId="77777777" w:rsidR="005155ED" w:rsidRPr="003D05D9" w:rsidRDefault="005155ED" w:rsidP="00594FBE">
            <w:pPr>
              <w:ind w:left="567"/>
              <w:jc w:val="center"/>
              <w:rPr>
                <w:rFonts w:ascii="Tahoma" w:hAnsi="Tahoma" w:cs="Tahoma"/>
                <w:b/>
                <w:sz w:val="22"/>
                <w:szCs w:val="22"/>
                <w:lang w:val="pt-BR"/>
              </w:rPr>
            </w:pPr>
            <w:r w:rsidRPr="00216C94">
              <w:rPr>
                <w:rFonts w:ascii="Tahoma" w:hAnsi="Tahoma" w:cs="Tahoma"/>
                <w:b/>
                <w:color w:val="365F91" w:themeColor="accent1" w:themeShade="BF"/>
                <w:sz w:val="22"/>
                <w:szCs w:val="22"/>
                <w:lang w:val="es-ES_tradnl"/>
              </w:rPr>
              <w:t xml:space="preserve">MODELO DE </w:t>
            </w:r>
            <w:r>
              <w:rPr>
                <w:rFonts w:ascii="Tahoma" w:hAnsi="Tahoma" w:cs="Tahoma"/>
                <w:b/>
                <w:color w:val="365F91" w:themeColor="accent1" w:themeShade="BF"/>
                <w:sz w:val="22"/>
                <w:szCs w:val="22"/>
                <w:lang w:val="es-ES_tradnl"/>
              </w:rPr>
              <w:t>CONTRATO</w:t>
            </w:r>
          </w:p>
        </w:tc>
      </w:tr>
    </w:tbl>
    <w:p w14:paraId="43029E1A" w14:textId="77777777" w:rsidR="005155ED" w:rsidRPr="003D05D9" w:rsidRDefault="005155ED" w:rsidP="005155ED">
      <w:pPr>
        <w:jc w:val="center"/>
        <w:rPr>
          <w:rFonts w:ascii="Tahoma" w:hAnsi="Tahoma" w:cs="Tahoma"/>
          <w:b/>
          <w:sz w:val="20"/>
          <w:szCs w:val="20"/>
          <w:lang w:val="es-BO"/>
        </w:rPr>
      </w:pPr>
    </w:p>
    <w:p w14:paraId="06C861FE" w14:textId="77777777" w:rsidR="005155ED" w:rsidRDefault="005155ED" w:rsidP="007429D1">
      <w:pPr>
        <w:jc w:val="center"/>
        <w:rPr>
          <w:rFonts w:ascii="Tahoma" w:hAnsi="Tahoma" w:cs="Tahoma"/>
          <w:b/>
          <w:color w:val="004990"/>
          <w:sz w:val="22"/>
          <w:szCs w:val="22"/>
          <w:u w:val="single"/>
          <w:lang w:val="es-BO"/>
        </w:rPr>
      </w:pPr>
    </w:p>
    <w:p w14:paraId="7814527F" w14:textId="77777777" w:rsidR="007429D1" w:rsidRPr="00845D6D" w:rsidRDefault="007429D1" w:rsidP="007429D1">
      <w:pPr>
        <w:jc w:val="center"/>
        <w:rPr>
          <w:rFonts w:ascii="Tahoma" w:hAnsi="Tahoma" w:cs="Tahoma"/>
          <w:b/>
          <w:i/>
          <w:color w:val="004990"/>
          <w:sz w:val="22"/>
          <w:szCs w:val="22"/>
          <w:u w:val="single"/>
        </w:rPr>
      </w:pPr>
      <w:r w:rsidRPr="00845D6D">
        <w:rPr>
          <w:rFonts w:ascii="Tahoma" w:hAnsi="Tahoma" w:cs="Tahoma"/>
          <w:b/>
          <w:color w:val="004990"/>
          <w:sz w:val="22"/>
          <w:szCs w:val="22"/>
          <w:u w:val="single"/>
          <w:lang w:val="es-BO"/>
        </w:rPr>
        <w:t>CONTRATO PRIVADO</w:t>
      </w:r>
    </w:p>
    <w:p w14:paraId="3EADC6CD"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Conste por el presente documento, relativo a un Contrato Privado para la contratación de bienes y servicios de  “ ……………………………….” elaborado en el marco de lo dispuesto por los Arts. 519 y 1297 del Código Civil Boliviano, que será elevado a instrumento público con el reconocimiento de firmas y rúbricas, al tenor de las siguientes cláusulas:</w:t>
      </w:r>
    </w:p>
    <w:p w14:paraId="2BB07945"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rPr>
        <w:t>PRIMERA: PARTES CONTRATANTES</w:t>
      </w:r>
      <w:r w:rsidRPr="00845D6D">
        <w:rPr>
          <w:rFonts w:ascii="Tahoma" w:hAnsi="Tahoma" w:cs="Tahoma"/>
          <w:color w:val="004990"/>
          <w:sz w:val="22"/>
          <w:szCs w:val="22"/>
        </w:rPr>
        <w:t>.- Intervienen en la suscripción del presente Contrato:</w:t>
      </w:r>
    </w:p>
    <w:p w14:paraId="2C291AE4" w14:textId="77777777" w:rsidR="007429D1" w:rsidRPr="00845D6D" w:rsidRDefault="007429D1" w:rsidP="005A26F7">
      <w:pPr>
        <w:pStyle w:val="Prrafodelista"/>
        <w:numPr>
          <w:ilvl w:val="1"/>
          <w:numId w:val="64"/>
        </w:numPr>
        <w:spacing w:before="120"/>
        <w:ind w:left="567" w:hanging="567"/>
        <w:jc w:val="both"/>
        <w:rPr>
          <w:rFonts w:ascii="Tahoma" w:hAnsi="Tahoma" w:cs="Tahoma"/>
          <w:color w:val="004990"/>
          <w:sz w:val="22"/>
          <w:szCs w:val="22"/>
        </w:rPr>
      </w:pPr>
      <w:r w:rsidRPr="00845D6D">
        <w:rPr>
          <w:rFonts w:ascii="Tahoma" w:hAnsi="Tahoma" w:cs="Tahoma"/>
          <w:color w:val="004990"/>
          <w:sz w:val="22"/>
          <w:szCs w:val="22"/>
        </w:rPr>
        <w:t xml:space="preserve">La </w:t>
      </w:r>
      <w:r w:rsidRPr="00845D6D">
        <w:rPr>
          <w:rFonts w:ascii="Tahoma" w:hAnsi="Tahoma" w:cs="Tahoma"/>
          <w:b/>
          <w:color w:val="004990"/>
          <w:sz w:val="22"/>
          <w:szCs w:val="22"/>
        </w:rPr>
        <w:t>EMPRESA NACIONAL DE TELECOMUNICACIONES SOCIEDAD ANÓNIMA - ENTEL S.A.</w:t>
      </w:r>
      <w:r w:rsidRPr="00845D6D">
        <w:rPr>
          <w:rFonts w:ascii="Tahoma" w:hAnsi="Tahoma" w:cs="Tahoma"/>
          <w:color w:val="00499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845D6D">
        <w:rPr>
          <w:rFonts w:ascii="Tahoma" w:hAnsi="Tahoma" w:cs="Tahoma"/>
          <w:b/>
          <w:color w:val="004990"/>
          <w:sz w:val="22"/>
          <w:szCs w:val="22"/>
        </w:rPr>
        <w:t>ENTEL S.A.</w:t>
      </w:r>
      <w:r w:rsidRPr="00845D6D">
        <w:rPr>
          <w:rFonts w:ascii="Tahoma" w:hAnsi="Tahoma" w:cs="Tahoma"/>
          <w:color w:val="004990"/>
          <w:sz w:val="22"/>
          <w:szCs w:val="22"/>
        </w:rPr>
        <w:t>, y por otra parte;</w:t>
      </w:r>
    </w:p>
    <w:p w14:paraId="3FF979F7" w14:textId="77777777" w:rsidR="007429D1" w:rsidRPr="00845D6D" w:rsidRDefault="007429D1" w:rsidP="005A26F7">
      <w:pPr>
        <w:pStyle w:val="Prrafodelista"/>
        <w:numPr>
          <w:ilvl w:val="1"/>
          <w:numId w:val="64"/>
        </w:numPr>
        <w:spacing w:before="120"/>
        <w:ind w:left="567" w:hanging="567"/>
        <w:jc w:val="both"/>
        <w:rPr>
          <w:rFonts w:ascii="Tahoma" w:hAnsi="Tahoma" w:cs="Tahoma"/>
          <w:color w:val="004990"/>
          <w:sz w:val="22"/>
          <w:szCs w:val="22"/>
        </w:rPr>
      </w:pPr>
      <w:r w:rsidRPr="00845D6D">
        <w:rPr>
          <w:rFonts w:ascii="Tahoma" w:hAnsi="Tahoma" w:cs="Tahoma"/>
          <w:color w:val="004990"/>
          <w:sz w:val="22"/>
          <w:szCs w:val="22"/>
        </w:rPr>
        <w:t>La</w:t>
      </w:r>
      <w:r w:rsidRPr="00845D6D">
        <w:rPr>
          <w:rFonts w:ascii="Tahoma" w:hAnsi="Tahoma" w:cs="Tahoma"/>
          <w:b/>
          <w:color w:val="004990"/>
          <w:sz w:val="22"/>
          <w:szCs w:val="22"/>
        </w:rPr>
        <w:t xml:space="preserve"> </w:t>
      </w:r>
      <w:r w:rsidRPr="00845D6D">
        <w:rPr>
          <w:rFonts w:ascii="Tahoma" w:hAnsi="Tahoma" w:cs="Tahoma"/>
          <w:color w:val="004990"/>
          <w:sz w:val="22"/>
          <w:szCs w:val="22"/>
        </w:rPr>
        <w:t>empresa</w:t>
      </w:r>
      <w:r w:rsidRPr="00845D6D">
        <w:rPr>
          <w:rFonts w:ascii="Tahoma" w:hAnsi="Tahoma" w:cs="Tahoma"/>
          <w:b/>
          <w:color w:val="004990"/>
          <w:sz w:val="22"/>
          <w:szCs w:val="22"/>
        </w:rPr>
        <w:t xml:space="preserve"> </w:t>
      </w:r>
      <w:r w:rsidRPr="00845D6D">
        <w:rPr>
          <w:rFonts w:ascii="Tahoma" w:hAnsi="Tahoma" w:cs="Tahoma"/>
          <w:color w:val="004990"/>
          <w:sz w:val="22"/>
          <w:szCs w:val="22"/>
        </w:rPr>
        <w:t>………………………………………………… con Matrícula de Comercio N° 00…………. expedida por FUNDEMPRESA, NIT ………………………., representada legalmente por ………………………………, en virtud del Poder ………………………………. N° …../….de fecha ../../..</w:t>
      </w:r>
      <w:r w:rsidRPr="00845D6D">
        <w:rPr>
          <w:rFonts w:ascii="Tahoma" w:hAnsi="Tahoma" w:cs="Tahoma"/>
          <w:color w:val="004990"/>
          <w:sz w:val="22"/>
          <w:szCs w:val="22"/>
          <w:lang w:val="es-MX"/>
        </w:rPr>
        <w:t xml:space="preserve">, otorgado ante Notaría de Fe Pública N° … a cargo ……………………., del Distrito Judicial de ……………………….., que </w:t>
      </w:r>
      <w:r w:rsidRPr="00845D6D">
        <w:rPr>
          <w:rFonts w:ascii="Tahoma" w:hAnsi="Tahoma" w:cs="Tahoma"/>
          <w:color w:val="004990"/>
          <w:sz w:val="22"/>
          <w:szCs w:val="22"/>
        </w:rPr>
        <w:t xml:space="preserve">a los efectos del presente contrato se denominará </w:t>
      </w:r>
      <w:r w:rsidRPr="00845D6D">
        <w:rPr>
          <w:rFonts w:ascii="Tahoma" w:hAnsi="Tahoma" w:cs="Tahoma"/>
          <w:b/>
          <w:color w:val="004990"/>
          <w:sz w:val="22"/>
          <w:szCs w:val="22"/>
        </w:rPr>
        <w:t>PROVEEDOR</w:t>
      </w:r>
      <w:r w:rsidRPr="00845D6D">
        <w:rPr>
          <w:rFonts w:ascii="Tahoma" w:hAnsi="Tahoma" w:cs="Tahoma"/>
          <w:color w:val="004990"/>
          <w:sz w:val="22"/>
          <w:szCs w:val="22"/>
        </w:rPr>
        <w:t>.</w:t>
      </w:r>
    </w:p>
    <w:p w14:paraId="60C8CA1A" w14:textId="77777777" w:rsidR="007429D1" w:rsidRPr="00845D6D" w:rsidRDefault="007429D1" w:rsidP="007429D1">
      <w:pPr>
        <w:spacing w:before="120"/>
        <w:jc w:val="both"/>
        <w:rPr>
          <w:rFonts w:ascii="Tahoma" w:hAnsi="Tahoma" w:cs="Tahoma"/>
          <w:color w:val="004990"/>
          <w:sz w:val="22"/>
          <w:szCs w:val="22"/>
          <w:lang w:val="es-BO"/>
        </w:rPr>
      </w:pPr>
      <w:r w:rsidRPr="00845D6D">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11FE2B54" w14:textId="77777777" w:rsidR="007429D1" w:rsidRPr="00845D6D" w:rsidRDefault="007429D1" w:rsidP="007429D1">
      <w:pPr>
        <w:pStyle w:val="Prrafodelista"/>
        <w:ind w:left="0"/>
        <w:contextualSpacing/>
        <w:jc w:val="both"/>
        <w:rPr>
          <w:rFonts w:ascii="Tahoma" w:hAnsi="Tahoma" w:cs="Tahoma"/>
          <w:color w:val="004990"/>
          <w:sz w:val="22"/>
          <w:szCs w:val="22"/>
          <w:lang w:val="es-BO"/>
        </w:rPr>
      </w:pPr>
      <w:r w:rsidRPr="00845D6D">
        <w:rPr>
          <w:rFonts w:ascii="Tahoma" w:hAnsi="Tahoma" w:cs="Tahoma"/>
          <w:b/>
          <w:color w:val="004990"/>
          <w:sz w:val="22"/>
          <w:szCs w:val="22"/>
          <w:u w:val="single"/>
        </w:rPr>
        <w:t>SEGUNDA: ANTECEDENTES</w:t>
      </w:r>
      <w:r w:rsidRPr="00845D6D">
        <w:rPr>
          <w:rFonts w:ascii="Tahoma" w:hAnsi="Tahoma" w:cs="Tahoma"/>
          <w:color w:val="004990"/>
          <w:sz w:val="22"/>
          <w:szCs w:val="22"/>
        </w:rPr>
        <w:t>.-</w:t>
      </w:r>
      <w:r w:rsidRPr="00845D6D">
        <w:rPr>
          <w:rFonts w:ascii="Tahoma" w:hAnsi="Tahoma" w:cs="Tahoma"/>
          <w:b/>
          <w:color w:val="004990"/>
          <w:sz w:val="22"/>
          <w:szCs w:val="22"/>
        </w:rPr>
        <w:t xml:space="preserve"> </w:t>
      </w:r>
      <w:r w:rsidRPr="00845D6D">
        <w:rPr>
          <w:rFonts w:ascii="Tahoma" w:hAnsi="Tahoma" w:cs="Tahoma"/>
          <w:color w:val="004990"/>
          <w:sz w:val="22"/>
          <w:szCs w:val="22"/>
        </w:rPr>
        <w:t xml:space="preserve">La Gerencia o Subgerencia </w:t>
      </w:r>
      <w:r w:rsidRPr="00845D6D">
        <w:rPr>
          <w:rFonts w:ascii="Tahoma" w:hAnsi="Tahoma" w:cs="Tahoma"/>
          <w:i/>
          <w:color w:val="004990"/>
          <w:sz w:val="22"/>
          <w:szCs w:val="22"/>
        </w:rPr>
        <w:t>(según corresponda)</w:t>
      </w:r>
      <w:r w:rsidRPr="00845D6D">
        <w:rPr>
          <w:rFonts w:ascii="Tahoma" w:hAnsi="Tahoma" w:cs="Tahoma"/>
          <w:color w:val="004990"/>
          <w:sz w:val="22"/>
          <w:szCs w:val="22"/>
        </w:rPr>
        <w:t xml:space="preserve"> mediante </w:t>
      </w:r>
      <w:r w:rsidRPr="00845D6D">
        <w:rPr>
          <w:rFonts w:ascii="Tahoma" w:hAnsi="Tahoma" w:cs="Tahoma"/>
          <w:color w:val="004990"/>
          <w:sz w:val="22"/>
          <w:szCs w:val="22"/>
          <w:lang w:val="es-BO"/>
        </w:rPr>
        <w:t>nota …………………….. de</w:t>
      </w:r>
      <w:r w:rsidRPr="00845D6D">
        <w:rPr>
          <w:rFonts w:ascii="Tahoma" w:hAnsi="Tahoma" w:cs="Tahoma"/>
          <w:iCs/>
          <w:color w:val="004990"/>
          <w:sz w:val="22"/>
          <w:szCs w:val="22"/>
          <w:lang w:val="es-BO"/>
        </w:rPr>
        <w:t xml:space="preserve"> fecha ……………….</w:t>
      </w:r>
      <w:r w:rsidRPr="00845D6D">
        <w:rPr>
          <w:rFonts w:ascii="Tahoma" w:hAnsi="Tahoma" w:cs="Tahoma"/>
          <w:color w:val="004990"/>
          <w:sz w:val="22"/>
          <w:szCs w:val="22"/>
          <w:lang w:val="es-BO"/>
        </w:rPr>
        <w:t xml:space="preserve"> solicitó a Gerencia General o Gerencia Nacional de Administración y Finanzas </w:t>
      </w:r>
      <w:r w:rsidRPr="00845D6D">
        <w:rPr>
          <w:rFonts w:ascii="Tahoma" w:hAnsi="Tahoma" w:cs="Tahoma"/>
          <w:i/>
          <w:color w:val="004990"/>
          <w:sz w:val="22"/>
          <w:szCs w:val="22"/>
          <w:lang w:val="es-BO"/>
        </w:rPr>
        <w:t>(de acuerdo a la cuantía)</w:t>
      </w:r>
      <w:r w:rsidRPr="00845D6D">
        <w:rPr>
          <w:rFonts w:ascii="Tahoma" w:hAnsi="Tahoma" w:cs="Tahoma"/>
          <w:color w:val="004990"/>
          <w:sz w:val="22"/>
          <w:szCs w:val="22"/>
          <w:lang w:val="es-BO"/>
        </w:rPr>
        <w:t xml:space="preserve"> la autorización para el inicio de proceso …………………………………… para la adquisición de </w:t>
      </w:r>
      <w:r w:rsidRPr="00845D6D">
        <w:rPr>
          <w:rFonts w:ascii="Tahoma" w:hAnsi="Tahoma" w:cs="Tahoma"/>
          <w:color w:val="004990"/>
          <w:sz w:val="22"/>
          <w:szCs w:val="22"/>
          <w:lang w:val="es-ES_tradnl"/>
        </w:rPr>
        <w:t>…………………………</w:t>
      </w:r>
      <w:r w:rsidRPr="00845D6D">
        <w:rPr>
          <w:rFonts w:ascii="Tahoma" w:hAnsi="Tahoma" w:cs="Tahoma"/>
          <w:color w:val="004990"/>
          <w:sz w:val="22"/>
          <w:szCs w:val="22"/>
          <w:lang w:val="es-BO"/>
        </w:rPr>
        <w:t xml:space="preserve">, adjuntando para este efecto los Términos Básicos de Contratación o las Especificaciones Técnicas </w:t>
      </w:r>
      <w:r w:rsidRPr="00845D6D">
        <w:rPr>
          <w:rFonts w:ascii="Tahoma" w:hAnsi="Tahoma" w:cs="Tahoma"/>
          <w:i/>
          <w:color w:val="004990"/>
          <w:sz w:val="22"/>
          <w:szCs w:val="22"/>
        </w:rPr>
        <w:t>(según corresponda)</w:t>
      </w:r>
      <w:r w:rsidRPr="00845D6D">
        <w:rPr>
          <w:rFonts w:ascii="Tahoma" w:hAnsi="Tahoma" w:cs="Tahoma"/>
          <w:color w:val="004990"/>
          <w:sz w:val="22"/>
          <w:szCs w:val="22"/>
          <w:lang w:val="es-BO"/>
        </w:rPr>
        <w:t xml:space="preserve">, solicitud autorizada por Gerencia General o Gerencia Nacional de Administración y Finanzas </w:t>
      </w:r>
      <w:r w:rsidRPr="00845D6D">
        <w:rPr>
          <w:rFonts w:ascii="Tahoma" w:hAnsi="Tahoma" w:cs="Tahoma"/>
          <w:i/>
          <w:color w:val="004990"/>
          <w:sz w:val="22"/>
          <w:szCs w:val="22"/>
          <w:lang w:val="es-BO"/>
        </w:rPr>
        <w:t>(de acuerdo a la cuantía)</w:t>
      </w:r>
      <w:r w:rsidRPr="00845D6D">
        <w:rPr>
          <w:rFonts w:ascii="Tahoma" w:hAnsi="Tahoma" w:cs="Tahoma"/>
          <w:color w:val="004990"/>
          <w:sz w:val="22"/>
          <w:szCs w:val="22"/>
          <w:lang w:val="es-BO"/>
        </w:rPr>
        <w:t xml:space="preserve"> mediante Hoja de Ruta - Correspondencia Interna/Externa con Correlativo Interno No…………. de fecha …………….. </w:t>
      </w:r>
    </w:p>
    <w:p w14:paraId="5ED0EDDC" w14:textId="77777777" w:rsidR="007429D1" w:rsidRPr="00845D6D" w:rsidRDefault="007429D1" w:rsidP="007429D1">
      <w:pPr>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Con la verificación de la Certificación Presupuestaria, ENTEL S.A. mediante publicación en prensa o nota externa </w:t>
      </w:r>
      <w:r w:rsidRPr="00845D6D">
        <w:rPr>
          <w:rFonts w:ascii="Tahoma" w:hAnsi="Tahoma" w:cs="Tahoma"/>
          <w:i/>
          <w:color w:val="004990"/>
          <w:sz w:val="22"/>
          <w:szCs w:val="22"/>
        </w:rPr>
        <w:t>(según corresponda)</w:t>
      </w:r>
      <w:r w:rsidRPr="00845D6D">
        <w:rPr>
          <w:rFonts w:ascii="Tahoma" w:hAnsi="Tahoma" w:cs="Tahoma"/>
          <w:color w:val="004990"/>
          <w:sz w:val="22"/>
          <w:szCs w:val="22"/>
        </w:rPr>
        <w:t xml:space="preserve"> </w:t>
      </w:r>
      <w:r w:rsidRPr="00845D6D">
        <w:rPr>
          <w:rFonts w:ascii="Tahoma" w:hAnsi="Tahoma" w:cs="Tahoma"/>
          <w:color w:val="004990"/>
          <w:sz w:val="22"/>
          <w:szCs w:val="22"/>
          <w:lang w:val="es-BO"/>
        </w:rPr>
        <w:t>invitó a las empresas ………………… a presentar sus ofertas para participar del proceso de contratación ………………………………, hasta el día ………………… a horas ………………</w:t>
      </w:r>
    </w:p>
    <w:p w14:paraId="1042018B"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En término hábil y oportuno presentaron sus propuestas las empresas: …………………………</w:t>
      </w:r>
    </w:p>
    <w:p w14:paraId="4F41E532"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2E0295BE" w14:textId="77777777" w:rsidR="007429D1" w:rsidRPr="00845D6D" w:rsidRDefault="007429D1" w:rsidP="007429D1">
      <w:pPr>
        <w:pStyle w:val="Sinespaciado"/>
        <w:contextualSpacing/>
        <w:jc w:val="both"/>
        <w:rPr>
          <w:rFonts w:ascii="Tahoma" w:hAnsi="Tahoma" w:cs="Tahoma"/>
          <w:bCs/>
          <w:color w:val="004990"/>
          <w:lang w:val="es-BO"/>
        </w:rPr>
      </w:pPr>
      <w:r w:rsidRPr="00845D6D">
        <w:rPr>
          <w:rFonts w:ascii="Tahoma" w:hAnsi="Tahoma" w:cs="Tahoma"/>
          <w:bCs/>
          <w:color w:val="004990"/>
          <w:lang w:val="es-BO"/>
        </w:rPr>
        <w:t xml:space="preserve">En fecha …………….., la Subgerencia de Inspectoría Empresarial y Auditoria, emite la Evaluación del Proceso de Contratación </w:t>
      </w:r>
      <w:r w:rsidRPr="00845D6D">
        <w:rPr>
          <w:rFonts w:ascii="Tahoma" w:hAnsi="Tahoma" w:cs="Tahoma"/>
          <w:color w:val="004990"/>
          <w:lang w:val="es-BO"/>
        </w:rPr>
        <w:t xml:space="preserve">…………………………..……….. </w:t>
      </w:r>
      <w:r w:rsidRPr="00845D6D">
        <w:rPr>
          <w:rFonts w:ascii="Tahoma" w:hAnsi="Tahoma" w:cs="Tahoma"/>
          <w:bCs/>
          <w:color w:val="004990"/>
          <w:lang w:val="es-BO"/>
        </w:rPr>
        <w:t>mediante nota ………….., que concluye que el proceso se ha llevado a cabo conforme a la Política y Procedimiento para la Adquisición de Bienes y Contratación de Servicios (ENT.ML.GBS.001 – Versión 7.00 y ENT.MP.GBS.002 – Versión 11, respectivamente).</w:t>
      </w:r>
    </w:p>
    <w:p w14:paraId="3437670D"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Mediante Carta R-DIR …………… de ……………….., el Directorio de ENTEL S.A. da a conocer al Gerente General que en su reunión de fecha ………………… resolvió entre otros:</w:t>
      </w:r>
    </w:p>
    <w:p w14:paraId="4C792D12" w14:textId="77777777" w:rsidR="007429D1" w:rsidRPr="00845D6D" w:rsidRDefault="007429D1" w:rsidP="005A26F7">
      <w:pPr>
        <w:pStyle w:val="Prrafodelista"/>
        <w:numPr>
          <w:ilvl w:val="0"/>
          <w:numId w:val="78"/>
        </w:numPr>
        <w:spacing w:before="120"/>
        <w:contextualSpacing/>
        <w:jc w:val="both"/>
        <w:rPr>
          <w:rFonts w:ascii="Tahoma" w:hAnsi="Tahoma" w:cs="Tahoma"/>
          <w:bCs/>
          <w:color w:val="004990"/>
          <w:sz w:val="22"/>
          <w:szCs w:val="22"/>
        </w:rPr>
      </w:pPr>
      <w:r w:rsidRPr="00845D6D">
        <w:rPr>
          <w:rFonts w:ascii="Tahoma" w:hAnsi="Tahoma" w:cs="Tahoma"/>
          <w:bCs/>
          <w:color w:val="004990"/>
          <w:sz w:val="22"/>
          <w:szCs w:val="22"/>
        </w:rPr>
        <w:t>Autorizar la Adquisición y Servicios de …………………. bajo la modalidad de …………………………de acuerdo a las especificaciones contenidas en el proceso  ……………..</w:t>
      </w:r>
    </w:p>
    <w:p w14:paraId="5FC2F317" w14:textId="77777777" w:rsidR="007429D1" w:rsidRPr="00845D6D" w:rsidRDefault="007429D1" w:rsidP="005A26F7">
      <w:pPr>
        <w:pStyle w:val="Prrafodelista"/>
        <w:numPr>
          <w:ilvl w:val="0"/>
          <w:numId w:val="78"/>
        </w:numPr>
        <w:spacing w:before="120"/>
        <w:contextualSpacing/>
        <w:jc w:val="both"/>
        <w:rPr>
          <w:rFonts w:ascii="Tahoma" w:hAnsi="Tahoma" w:cs="Tahoma"/>
          <w:bCs/>
          <w:color w:val="004990"/>
          <w:sz w:val="22"/>
          <w:szCs w:val="22"/>
        </w:rPr>
      </w:pPr>
      <w:r w:rsidRPr="00845D6D">
        <w:rPr>
          <w:rFonts w:ascii="Tahoma" w:hAnsi="Tahoma" w:cs="Tahoma"/>
          <w:bCs/>
          <w:color w:val="004990"/>
          <w:sz w:val="22"/>
          <w:szCs w:val="22"/>
        </w:rPr>
        <w:t>Autorizar al Gerente General  y a la Gerente de Administración y Finanzas la suscripción conjunta del respectivo contrato con el proveedor……………. por el monto de ………………………</w:t>
      </w:r>
      <w:r w:rsidRPr="00845D6D">
        <w:rPr>
          <w:rFonts w:ascii="Tahoma" w:hAnsi="Tahoma" w:cs="Tahoma"/>
          <w:color w:val="004990"/>
          <w:sz w:val="22"/>
          <w:szCs w:val="22"/>
          <w:lang w:val="es-BO"/>
        </w:rPr>
        <w:t xml:space="preserve"> </w:t>
      </w:r>
      <w:r w:rsidRPr="00845D6D">
        <w:rPr>
          <w:rFonts w:ascii="Tahoma" w:hAnsi="Tahoma" w:cs="Tahoma"/>
          <w:bCs/>
          <w:color w:val="004990"/>
          <w:sz w:val="22"/>
          <w:szCs w:val="22"/>
        </w:rPr>
        <w:t>que incluye los impuestos de ley.</w:t>
      </w:r>
    </w:p>
    <w:p w14:paraId="54F4943E" w14:textId="77777777" w:rsidR="007429D1" w:rsidRPr="00845D6D" w:rsidRDefault="007429D1" w:rsidP="007429D1">
      <w:pPr>
        <w:spacing w:before="120"/>
        <w:contextualSpacing/>
        <w:jc w:val="both"/>
        <w:rPr>
          <w:rFonts w:ascii="Tahoma" w:hAnsi="Tahoma" w:cs="Tahoma"/>
          <w:color w:val="004990"/>
          <w:sz w:val="21"/>
          <w:szCs w:val="21"/>
          <w:lang w:val="es-BO"/>
        </w:rPr>
      </w:pPr>
      <w:r w:rsidRPr="00845D6D">
        <w:rPr>
          <w:rFonts w:ascii="Tahoma" w:hAnsi="Tahoma" w:cs="Tahoma"/>
          <w:color w:val="004990"/>
          <w:sz w:val="22"/>
          <w:szCs w:val="22"/>
          <w:lang w:val="es-BO"/>
        </w:rPr>
        <w:t xml:space="preserve">ENTEL S.A. mediante nota ………………………… de fecha …………………. notificada en la misma fecha adjudica el </w:t>
      </w:r>
      <w:r w:rsidRPr="00845D6D">
        <w:rPr>
          <w:rFonts w:ascii="Tahoma" w:hAnsi="Tahoma" w:cs="Tahoma"/>
          <w:bCs/>
          <w:color w:val="004990"/>
          <w:sz w:val="22"/>
          <w:szCs w:val="22"/>
          <w:lang w:val="es-BO"/>
        </w:rPr>
        <w:t>Proceso de Contratación ……………………….,</w:t>
      </w:r>
      <w:r w:rsidRPr="00845D6D">
        <w:rPr>
          <w:rFonts w:ascii="Tahoma" w:hAnsi="Tahoma" w:cs="Tahoma"/>
          <w:color w:val="004990"/>
          <w:sz w:val="22"/>
          <w:szCs w:val="22"/>
          <w:lang w:val="es-BO"/>
        </w:rPr>
        <w:t xml:space="preserve"> a la empresa </w:t>
      </w:r>
      <w:r w:rsidRPr="00845D6D">
        <w:rPr>
          <w:rFonts w:ascii="Tahoma" w:hAnsi="Tahoma" w:cs="Tahoma"/>
          <w:bCs/>
          <w:color w:val="004990"/>
          <w:sz w:val="22"/>
          <w:szCs w:val="22"/>
        </w:rPr>
        <w:t xml:space="preserve">……………………….. </w:t>
      </w:r>
      <w:r w:rsidRPr="00845D6D">
        <w:rPr>
          <w:rFonts w:ascii="Tahoma" w:hAnsi="Tahoma" w:cs="Tahoma"/>
          <w:color w:val="004990"/>
          <w:sz w:val="22"/>
          <w:szCs w:val="22"/>
          <w:lang w:val="es-BO"/>
        </w:rPr>
        <w:t>y aceptada por esta mediante nota …………………………...</w:t>
      </w:r>
      <w:r w:rsidRPr="00845D6D">
        <w:rPr>
          <w:rFonts w:ascii="Tahoma" w:hAnsi="Tahoma" w:cs="Tahoma"/>
          <w:color w:val="004990"/>
          <w:sz w:val="21"/>
          <w:szCs w:val="21"/>
          <w:lang w:val="es-BO"/>
        </w:rPr>
        <w:t>.</w:t>
      </w:r>
    </w:p>
    <w:p w14:paraId="45E7F506"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rPr>
        <w:t>TERCERA: DOCUMENTOS INTEGRANTES</w:t>
      </w:r>
      <w:r w:rsidRPr="00845D6D">
        <w:rPr>
          <w:rFonts w:ascii="Tahoma" w:hAnsi="Tahoma" w:cs="Tahoma"/>
          <w:b/>
          <w:color w:val="004990"/>
          <w:sz w:val="22"/>
          <w:szCs w:val="22"/>
        </w:rPr>
        <w:t>.</w:t>
      </w:r>
      <w:r w:rsidRPr="00845D6D">
        <w:rPr>
          <w:rFonts w:ascii="Tahoma" w:hAnsi="Tahoma" w:cs="Tahoma"/>
          <w:color w:val="004990"/>
          <w:sz w:val="22"/>
          <w:szCs w:val="22"/>
        </w:rPr>
        <w:t>- Forman parte integrante e indivisible del presente contrato, los siguientes documentos:</w:t>
      </w:r>
    </w:p>
    <w:p w14:paraId="6EAFD399" w14:textId="77777777" w:rsidR="007429D1" w:rsidRPr="00845D6D" w:rsidRDefault="007429D1" w:rsidP="007429D1">
      <w:pPr>
        <w:spacing w:before="120"/>
        <w:ind w:left="284" w:hanging="284"/>
        <w:contextualSpacing/>
        <w:jc w:val="both"/>
        <w:rPr>
          <w:rFonts w:ascii="Tahoma" w:hAnsi="Tahoma" w:cs="Tahoma"/>
          <w:i/>
          <w:color w:val="004990"/>
          <w:sz w:val="22"/>
          <w:szCs w:val="22"/>
        </w:rPr>
      </w:pPr>
      <w:r w:rsidRPr="00845D6D">
        <w:rPr>
          <w:rFonts w:ascii="Tahoma" w:hAnsi="Tahoma" w:cs="Tahoma"/>
          <w:color w:val="004990"/>
          <w:sz w:val="22"/>
          <w:szCs w:val="22"/>
        </w:rPr>
        <w:t>1.</w:t>
      </w:r>
      <w:r w:rsidRPr="00845D6D">
        <w:rPr>
          <w:rFonts w:ascii="Tahoma" w:hAnsi="Tahoma" w:cs="Tahoma"/>
          <w:color w:val="004990"/>
          <w:sz w:val="22"/>
          <w:szCs w:val="22"/>
        </w:rPr>
        <w:tab/>
      </w:r>
      <w:r w:rsidRPr="00845D6D">
        <w:rPr>
          <w:rFonts w:ascii="Tahoma" w:hAnsi="Tahoma" w:cs="Tahoma"/>
          <w:color w:val="004990"/>
          <w:sz w:val="22"/>
          <w:szCs w:val="22"/>
          <w:lang w:val="es-BO"/>
        </w:rPr>
        <w:t xml:space="preserve">Términos Básicos de Contratación o las Especificaciones Técnicas </w:t>
      </w:r>
      <w:r w:rsidRPr="00845D6D">
        <w:rPr>
          <w:rFonts w:ascii="Tahoma" w:hAnsi="Tahoma" w:cs="Tahoma"/>
          <w:i/>
          <w:color w:val="004990"/>
          <w:sz w:val="22"/>
          <w:szCs w:val="22"/>
        </w:rPr>
        <w:t>(según corresponda)</w:t>
      </w:r>
    </w:p>
    <w:p w14:paraId="6A558E6A" w14:textId="77777777" w:rsidR="007429D1" w:rsidRPr="00845D6D" w:rsidRDefault="007429D1" w:rsidP="007429D1">
      <w:pPr>
        <w:spacing w:before="120"/>
        <w:ind w:left="284" w:hanging="284"/>
        <w:contextualSpacing/>
        <w:jc w:val="both"/>
        <w:rPr>
          <w:rFonts w:ascii="Tahoma" w:hAnsi="Tahoma" w:cs="Tahoma"/>
          <w:i/>
          <w:color w:val="004990"/>
          <w:sz w:val="22"/>
          <w:szCs w:val="22"/>
        </w:rPr>
      </w:pPr>
      <w:r w:rsidRPr="00845D6D">
        <w:rPr>
          <w:rFonts w:ascii="Tahoma" w:hAnsi="Tahoma" w:cs="Tahoma"/>
          <w:color w:val="004990"/>
          <w:sz w:val="22"/>
          <w:szCs w:val="22"/>
        </w:rPr>
        <w:t>2.</w:t>
      </w:r>
      <w:r w:rsidRPr="00845D6D">
        <w:rPr>
          <w:rFonts w:ascii="Tahoma" w:hAnsi="Tahoma" w:cs="Tahoma"/>
          <w:color w:val="004990"/>
          <w:sz w:val="22"/>
          <w:szCs w:val="22"/>
        </w:rPr>
        <w:tab/>
        <w:t>Propuesta Técnica y Económica del PROVEEDOR y aceptada por ENTEL S.A.</w:t>
      </w:r>
    </w:p>
    <w:p w14:paraId="6F455FD5" w14:textId="77777777" w:rsidR="007429D1" w:rsidRPr="00845D6D" w:rsidRDefault="007429D1" w:rsidP="007429D1">
      <w:pPr>
        <w:ind w:left="284" w:hanging="284"/>
        <w:jc w:val="both"/>
        <w:rPr>
          <w:rFonts w:ascii="Tahoma" w:hAnsi="Tahoma" w:cs="Tahoma"/>
          <w:color w:val="004990"/>
          <w:sz w:val="22"/>
          <w:szCs w:val="22"/>
        </w:rPr>
      </w:pPr>
      <w:r w:rsidRPr="00845D6D">
        <w:rPr>
          <w:rFonts w:ascii="Tahoma" w:hAnsi="Tahoma" w:cs="Tahoma"/>
          <w:color w:val="004990"/>
          <w:sz w:val="22"/>
          <w:szCs w:val="22"/>
        </w:rPr>
        <w:t>3.</w:t>
      </w:r>
      <w:r w:rsidRPr="00845D6D">
        <w:rPr>
          <w:rFonts w:ascii="Tahoma" w:hAnsi="Tahoma" w:cs="Tahoma"/>
          <w:color w:val="004990"/>
          <w:sz w:val="22"/>
          <w:szCs w:val="22"/>
        </w:rPr>
        <w:tab/>
        <w:t>Carta de Adjudicación ………./….</w:t>
      </w:r>
      <w:r w:rsidRPr="00845D6D">
        <w:rPr>
          <w:rFonts w:ascii="Tahoma" w:hAnsi="Tahoma" w:cs="Tahoma"/>
          <w:color w:val="004990"/>
          <w:sz w:val="22"/>
          <w:szCs w:val="22"/>
          <w:lang w:val="es-BO"/>
        </w:rPr>
        <w:t>de fecha ../../...</w:t>
      </w:r>
    </w:p>
    <w:p w14:paraId="537A5AB9" w14:textId="77777777" w:rsidR="007429D1" w:rsidRPr="00845D6D" w:rsidRDefault="007429D1" w:rsidP="007429D1">
      <w:pPr>
        <w:ind w:left="284" w:hanging="284"/>
        <w:jc w:val="both"/>
        <w:rPr>
          <w:rFonts w:ascii="Tahoma" w:hAnsi="Tahoma" w:cs="Tahoma"/>
          <w:iCs/>
          <w:color w:val="004990"/>
          <w:sz w:val="22"/>
          <w:szCs w:val="22"/>
          <w:lang w:val="es-BO"/>
        </w:rPr>
      </w:pPr>
      <w:r w:rsidRPr="00845D6D">
        <w:rPr>
          <w:rFonts w:ascii="Tahoma" w:hAnsi="Tahoma" w:cs="Tahoma"/>
          <w:color w:val="004990"/>
          <w:sz w:val="22"/>
          <w:szCs w:val="22"/>
        </w:rPr>
        <w:t>4.</w:t>
      </w:r>
      <w:r w:rsidRPr="00845D6D">
        <w:rPr>
          <w:rFonts w:ascii="Tahoma" w:hAnsi="Tahoma" w:cs="Tahoma"/>
          <w:color w:val="004990"/>
          <w:sz w:val="22"/>
          <w:szCs w:val="22"/>
        </w:rPr>
        <w:tab/>
        <w:t>Carta de Aceptación a la Adjudicación  ….../….</w:t>
      </w:r>
      <w:r w:rsidRPr="00845D6D">
        <w:rPr>
          <w:rFonts w:ascii="Tahoma" w:hAnsi="Tahoma" w:cs="Tahoma"/>
          <w:iCs/>
          <w:color w:val="004990"/>
          <w:sz w:val="22"/>
          <w:szCs w:val="22"/>
          <w:lang w:val="es-BO"/>
        </w:rPr>
        <w:t xml:space="preserve"> de fecha ../../..</w:t>
      </w:r>
    </w:p>
    <w:p w14:paraId="17F75E3A" w14:textId="77777777" w:rsidR="007429D1" w:rsidRPr="00845D6D" w:rsidRDefault="007429D1" w:rsidP="007429D1">
      <w:pPr>
        <w:spacing w:before="120"/>
        <w:jc w:val="both"/>
        <w:rPr>
          <w:rFonts w:ascii="Tahoma" w:eastAsia="Calibri" w:hAnsi="Tahoma" w:cs="Tahoma"/>
          <w:color w:val="004990"/>
          <w:sz w:val="22"/>
          <w:szCs w:val="22"/>
          <w:lang w:val="es-BO" w:eastAsia="en-US"/>
        </w:rPr>
      </w:pPr>
      <w:r w:rsidRPr="00845D6D">
        <w:rPr>
          <w:rFonts w:ascii="Tahoma" w:hAnsi="Tahoma" w:cs="Tahoma"/>
          <w:b/>
          <w:color w:val="004990"/>
          <w:sz w:val="22"/>
          <w:szCs w:val="22"/>
          <w:u w:val="single"/>
        </w:rPr>
        <w:t>CUARTA: OBJETO</w:t>
      </w:r>
      <w:r w:rsidRPr="00845D6D">
        <w:rPr>
          <w:rFonts w:ascii="Tahoma" w:hAnsi="Tahoma" w:cs="Tahoma"/>
          <w:color w:val="004990"/>
          <w:sz w:val="22"/>
          <w:szCs w:val="22"/>
        </w:rPr>
        <w:t xml:space="preserve">.- El presente contrato tiene por objeto </w:t>
      </w:r>
      <w:r w:rsidRPr="00845D6D">
        <w:rPr>
          <w:rFonts w:ascii="Tahoma" w:eastAsia="Calibri" w:hAnsi="Tahoma" w:cs="Tahoma"/>
          <w:color w:val="004990"/>
          <w:sz w:val="22"/>
          <w:szCs w:val="22"/>
          <w:lang w:val="es-BO" w:eastAsia="en-US"/>
        </w:rPr>
        <w:t xml:space="preserve">la …………………………………………………………… que el PROVEEDOR se obliga a proporcionar en estricto cumplimiento a lo establecido en este documento y </w:t>
      </w:r>
      <w:r w:rsidRPr="00845D6D">
        <w:rPr>
          <w:rFonts w:ascii="Tahoma" w:hAnsi="Tahoma" w:cs="Tahoma"/>
          <w:color w:val="004990"/>
          <w:sz w:val="22"/>
          <w:szCs w:val="22"/>
          <w:lang w:val="es-BO"/>
        </w:rPr>
        <w:t xml:space="preserve">Términos Básicos de Contratación o las Especificaciones Técnicas </w:t>
      </w:r>
      <w:r w:rsidRPr="00845D6D">
        <w:rPr>
          <w:rFonts w:ascii="Tahoma" w:hAnsi="Tahoma" w:cs="Tahoma"/>
          <w:i/>
          <w:color w:val="004990"/>
          <w:sz w:val="22"/>
          <w:szCs w:val="22"/>
        </w:rPr>
        <w:t>(según corresponda)</w:t>
      </w:r>
      <w:r w:rsidRPr="00845D6D">
        <w:rPr>
          <w:rFonts w:ascii="Tahoma" w:eastAsia="Calibri" w:hAnsi="Tahoma" w:cs="Tahoma"/>
          <w:color w:val="004990"/>
          <w:sz w:val="22"/>
          <w:szCs w:val="22"/>
          <w:lang w:val="es-BO" w:eastAsia="en-US"/>
        </w:rPr>
        <w:t>.</w:t>
      </w:r>
    </w:p>
    <w:p w14:paraId="07E68395"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rPr>
        <w:t>QUINTA: PRECIO E IMPUESTOS</w:t>
      </w:r>
      <w:r w:rsidRPr="00845D6D">
        <w:rPr>
          <w:rFonts w:ascii="Tahoma" w:hAnsi="Tahoma" w:cs="Tahoma"/>
          <w:b/>
          <w:color w:val="004990"/>
          <w:sz w:val="22"/>
          <w:szCs w:val="22"/>
        </w:rPr>
        <w:t>.-</w:t>
      </w:r>
      <w:r w:rsidRPr="00845D6D">
        <w:rPr>
          <w:rFonts w:ascii="Tahoma" w:hAnsi="Tahoma" w:cs="Tahoma"/>
          <w:color w:val="004990"/>
          <w:sz w:val="22"/>
          <w:szCs w:val="22"/>
        </w:rPr>
        <w:t xml:space="preserve"> El precio establecido para la provisión de los bienes y servicios objeto del presente Contrato es de </w:t>
      </w:r>
      <w:r w:rsidRPr="00845D6D">
        <w:rPr>
          <w:rFonts w:ascii="Tahoma" w:hAnsi="Tahoma" w:cs="Tahoma"/>
          <w:b/>
          <w:color w:val="004990"/>
          <w:sz w:val="22"/>
          <w:szCs w:val="22"/>
        </w:rPr>
        <w:t xml:space="preserve">USD/Bs…………………… (……………………………………00/100 Dólares Americanos/Bolivianos) </w:t>
      </w:r>
      <w:r w:rsidRPr="00845D6D">
        <w:rPr>
          <w:rFonts w:ascii="Tahoma" w:hAnsi="Tahoma" w:cs="Tahoma"/>
          <w:color w:val="004990"/>
          <w:sz w:val="22"/>
          <w:szCs w:val="22"/>
        </w:rPr>
        <w:t>de acuerdo al siguiente detalle:</w:t>
      </w:r>
    </w:p>
    <w:p w14:paraId="31529A8F" w14:textId="77777777" w:rsidR="007429D1" w:rsidRPr="00845D6D" w:rsidRDefault="007429D1" w:rsidP="007429D1">
      <w:pPr>
        <w:spacing w:before="120"/>
        <w:jc w:val="both"/>
        <w:rPr>
          <w:rFonts w:ascii="Tahoma" w:hAnsi="Tahoma" w:cs="Tahoma"/>
          <w:color w:val="004990"/>
          <w:sz w:val="22"/>
          <w:szCs w:val="22"/>
        </w:rPr>
      </w:pPr>
    </w:p>
    <w:tbl>
      <w:tblPr>
        <w:tblW w:w="864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300"/>
        <w:gridCol w:w="1820"/>
        <w:gridCol w:w="1860"/>
        <w:gridCol w:w="1660"/>
      </w:tblGrid>
      <w:tr w:rsidR="007429D1" w:rsidRPr="00845D6D" w14:paraId="161A818E" w14:textId="77777777" w:rsidTr="00594FBE">
        <w:trPr>
          <w:trHeight w:val="570"/>
          <w:jc w:val="center"/>
        </w:trPr>
        <w:tc>
          <w:tcPr>
            <w:tcW w:w="3300"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490038F7" w14:textId="77777777" w:rsidR="007429D1" w:rsidRPr="00845D6D" w:rsidRDefault="007429D1" w:rsidP="00594FBE">
            <w:pPr>
              <w:jc w:val="center"/>
              <w:rPr>
                <w:rFonts w:ascii="Tahoma" w:hAnsi="Tahoma" w:cs="Tahoma"/>
                <w:b/>
                <w:bCs/>
                <w:color w:val="FFFFFF" w:themeColor="background1"/>
              </w:rPr>
            </w:pPr>
            <w:r w:rsidRPr="00845D6D">
              <w:rPr>
                <w:rFonts w:ascii="Tahoma" w:hAnsi="Tahoma" w:cs="Tahoma"/>
                <w:b/>
                <w:bCs/>
                <w:color w:val="FFFFFF" w:themeColor="background1"/>
              </w:rPr>
              <w:t>ITEM</w:t>
            </w:r>
          </w:p>
        </w:tc>
        <w:tc>
          <w:tcPr>
            <w:tcW w:w="182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8962D7B" w14:textId="77777777" w:rsidR="007429D1" w:rsidRPr="00845D6D" w:rsidRDefault="007429D1" w:rsidP="00594FBE">
            <w:pPr>
              <w:jc w:val="center"/>
              <w:rPr>
                <w:rFonts w:ascii="Tahoma" w:hAnsi="Tahoma" w:cs="Tahoma"/>
                <w:b/>
                <w:bCs/>
                <w:color w:val="FFFFFF" w:themeColor="background1"/>
              </w:rPr>
            </w:pPr>
            <w:r w:rsidRPr="00845D6D">
              <w:rPr>
                <w:rFonts w:ascii="Tahoma" w:hAnsi="Tahoma" w:cs="Tahoma"/>
                <w:b/>
                <w:bCs/>
                <w:color w:val="FFFFFF" w:themeColor="background1"/>
              </w:rPr>
              <w:t>CANTIDAD</w:t>
            </w:r>
          </w:p>
        </w:tc>
        <w:tc>
          <w:tcPr>
            <w:tcW w:w="186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45B81AE" w14:textId="77777777" w:rsidR="007429D1" w:rsidRPr="00845D6D" w:rsidRDefault="007429D1" w:rsidP="00594FBE">
            <w:pPr>
              <w:jc w:val="center"/>
              <w:rPr>
                <w:rFonts w:ascii="Tahoma" w:hAnsi="Tahoma" w:cs="Tahoma"/>
                <w:b/>
                <w:bCs/>
                <w:color w:val="FFFFFF" w:themeColor="background1"/>
              </w:rPr>
            </w:pPr>
            <w:r w:rsidRPr="00845D6D">
              <w:rPr>
                <w:rFonts w:ascii="Tahoma" w:hAnsi="Tahoma" w:cs="Tahoma"/>
                <w:b/>
                <w:bCs/>
                <w:color w:val="FFFFFF" w:themeColor="background1"/>
              </w:rPr>
              <w:t>COSTO UNITARIO (USD/BS)</w:t>
            </w:r>
          </w:p>
        </w:tc>
        <w:tc>
          <w:tcPr>
            <w:tcW w:w="1660"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658ABA50" w14:textId="77777777" w:rsidR="007429D1" w:rsidRPr="00845D6D" w:rsidRDefault="007429D1" w:rsidP="00594FBE">
            <w:pPr>
              <w:jc w:val="center"/>
              <w:rPr>
                <w:rFonts w:ascii="Tahoma" w:hAnsi="Tahoma" w:cs="Tahoma"/>
                <w:b/>
                <w:bCs/>
                <w:color w:val="FFFFFF" w:themeColor="background1"/>
              </w:rPr>
            </w:pPr>
            <w:r w:rsidRPr="00845D6D">
              <w:rPr>
                <w:rFonts w:ascii="Tahoma" w:hAnsi="Tahoma" w:cs="Tahoma"/>
                <w:b/>
                <w:bCs/>
                <w:color w:val="FFFFFF" w:themeColor="background1"/>
              </w:rPr>
              <w:t>PRECIO TOTAL  (USD/BS)</w:t>
            </w:r>
          </w:p>
        </w:tc>
      </w:tr>
      <w:tr w:rsidR="007429D1" w:rsidRPr="00845D6D" w14:paraId="3846B314" w14:textId="77777777" w:rsidTr="00594FBE">
        <w:trPr>
          <w:trHeight w:val="692"/>
          <w:jc w:val="center"/>
        </w:trPr>
        <w:tc>
          <w:tcPr>
            <w:tcW w:w="3300" w:type="dxa"/>
            <w:tcBorders>
              <w:top w:val="single" w:sz="4" w:space="0" w:color="FFFFFF" w:themeColor="background1"/>
            </w:tcBorders>
            <w:shd w:val="clear" w:color="auto" w:fill="auto"/>
            <w:vAlign w:val="center"/>
            <w:hideMark/>
          </w:tcPr>
          <w:p w14:paraId="11E8ED0B" w14:textId="77777777" w:rsidR="007429D1" w:rsidRPr="00845D6D" w:rsidRDefault="007429D1" w:rsidP="00594FBE">
            <w:pPr>
              <w:jc w:val="center"/>
              <w:rPr>
                <w:rFonts w:ascii="Tahoma" w:hAnsi="Tahoma" w:cs="Tahoma"/>
                <w:color w:val="004990"/>
              </w:rPr>
            </w:pPr>
            <w:r w:rsidRPr="00845D6D">
              <w:rPr>
                <w:rFonts w:ascii="Tahoma" w:hAnsi="Tahoma" w:cs="Tahoma"/>
                <w:color w:val="004990"/>
              </w:rPr>
              <w:t xml:space="preserve">EQUIPOS </w:t>
            </w:r>
          </w:p>
        </w:tc>
        <w:tc>
          <w:tcPr>
            <w:tcW w:w="1820" w:type="dxa"/>
            <w:tcBorders>
              <w:top w:val="single" w:sz="4" w:space="0" w:color="FFFFFF" w:themeColor="background1"/>
            </w:tcBorders>
            <w:shd w:val="clear" w:color="auto" w:fill="auto"/>
            <w:vAlign w:val="center"/>
          </w:tcPr>
          <w:p w14:paraId="2FDA8B46" w14:textId="77777777" w:rsidR="007429D1" w:rsidRPr="00845D6D" w:rsidRDefault="007429D1" w:rsidP="00594FBE">
            <w:pPr>
              <w:jc w:val="center"/>
              <w:rPr>
                <w:rFonts w:ascii="Tahoma" w:hAnsi="Tahoma" w:cs="Tahoma"/>
                <w:color w:val="004990"/>
              </w:rPr>
            </w:pPr>
          </w:p>
        </w:tc>
        <w:tc>
          <w:tcPr>
            <w:tcW w:w="1860" w:type="dxa"/>
            <w:tcBorders>
              <w:top w:val="single" w:sz="4" w:space="0" w:color="FFFFFF" w:themeColor="background1"/>
            </w:tcBorders>
            <w:shd w:val="clear" w:color="auto" w:fill="auto"/>
            <w:vAlign w:val="center"/>
          </w:tcPr>
          <w:p w14:paraId="6E1DD2D2" w14:textId="77777777" w:rsidR="007429D1" w:rsidRPr="00845D6D" w:rsidRDefault="007429D1" w:rsidP="00594FBE">
            <w:pPr>
              <w:jc w:val="center"/>
              <w:rPr>
                <w:rFonts w:ascii="Tahoma" w:hAnsi="Tahoma" w:cs="Tahoma"/>
                <w:color w:val="004990"/>
              </w:rPr>
            </w:pPr>
          </w:p>
        </w:tc>
        <w:tc>
          <w:tcPr>
            <w:tcW w:w="1660" w:type="dxa"/>
            <w:tcBorders>
              <w:top w:val="single" w:sz="4" w:space="0" w:color="FFFFFF" w:themeColor="background1"/>
            </w:tcBorders>
            <w:shd w:val="clear" w:color="auto" w:fill="auto"/>
            <w:vAlign w:val="center"/>
          </w:tcPr>
          <w:p w14:paraId="092DACB1" w14:textId="77777777" w:rsidR="007429D1" w:rsidRPr="00845D6D" w:rsidRDefault="007429D1" w:rsidP="00594FBE">
            <w:pPr>
              <w:jc w:val="right"/>
              <w:rPr>
                <w:rFonts w:ascii="Tahoma" w:hAnsi="Tahoma" w:cs="Tahoma"/>
                <w:color w:val="004990"/>
              </w:rPr>
            </w:pPr>
          </w:p>
        </w:tc>
      </w:tr>
      <w:tr w:rsidR="007429D1" w:rsidRPr="00845D6D" w14:paraId="4A30F99A" w14:textId="77777777" w:rsidTr="00594FBE">
        <w:trPr>
          <w:trHeight w:val="692"/>
          <w:jc w:val="center"/>
        </w:trPr>
        <w:tc>
          <w:tcPr>
            <w:tcW w:w="3300" w:type="dxa"/>
            <w:shd w:val="clear" w:color="auto" w:fill="auto"/>
            <w:vAlign w:val="center"/>
          </w:tcPr>
          <w:p w14:paraId="0B50E9A0" w14:textId="77777777" w:rsidR="007429D1" w:rsidRPr="00845D6D" w:rsidRDefault="007429D1" w:rsidP="00594FBE">
            <w:pPr>
              <w:jc w:val="center"/>
              <w:rPr>
                <w:rFonts w:ascii="Tahoma" w:hAnsi="Tahoma" w:cs="Tahoma"/>
                <w:color w:val="004990"/>
              </w:rPr>
            </w:pPr>
            <w:r w:rsidRPr="00845D6D">
              <w:rPr>
                <w:rFonts w:ascii="Tahoma" w:hAnsi="Tahoma" w:cs="Tahoma"/>
                <w:color w:val="004990"/>
              </w:rPr>
              <w:t>SERVICIOS</w:t>
            </w:r>
          </w:p>
        </w:tc>
        <w:tc>
          <w:tcPr>
            <w:tcW w:w="1820" w:type="dxa"/>
            <w:shd w:val="clear" w:color="auto" w:fill="auto"/>
            <w:vAlign w:val="center"/>
          </w:tcPr>
          <w:p w14:paraId="3A1F4D0F" w14:textId="77777777" w:rsidR="007429D1" w:rsidRPr="00845D6D" w:rsidRDefault="007429D1" w:rsidP="00594FBE">
            <w:pPr>
              <w:jc w:val="center"/>
              <w:rPr>
                <w:rFonts w:ascii="Tahoma" w:hAnsi="Tahoma" w:cs="Tahoma"/>
                <w:color w:val="004990"/>
              </w:rPr>
            </w:pPr>
          </w:p>
        </w:tc>
        <w:tc>
          <w:tcPr>
            <w:tcW w:w="1860" w:type="dxa"/>
            <w:shd w:val="clear" w:color="auto" w:fill="auto"/>
            <w:vAlign w:val="center"/>
          </w:tcPr>
          <w:p w14:paraId="5DDBF930" w14:textId="77777777" w:rsidR="007429D1" w:rsidRPr="00845D6D" w:rsidRDefault="007429D1" w:rsidP="00594FBE">
            <w:pPr>
              <w:jc w:val="center"/>
              <w:rPr>
                <w:rFonts w:ascii="Tahoma" w:hAnsi="Tahoma" w:cs="Tahoma"/>
                <w:color w:val="004990"/>
              </w:rPr>
            </w:pPr>
          </w:p>
        </w:tc>
        <w:tc>
          <w:tcPr>
            <w:tcW w:w="1660" w:type="dxa"/>
            <w:shd w:val="clear" w:color="auto" w:fill="auto"/>
            <w:vAlign w:val="center"/>
          </w:tcPr>
          <w:p w14:paraId="5AF37DE1" w14:textId="77777777" w:rsidR="007429D1" w:rsidRPr="00845D6D" w:rsidRDefault="007429D1" w:rsidP="00594FBE">
            <w:pPr>
              <w:jc w:val="right"/>
              <w:rPr>
                <w:rFonts w:ascii="Tahoma" w:hAnsi="Tahoma" w:cs="Tahoma"/>
                <w:color w:val="004990"/>
              </w:rPr>
            </w:pPr>
          </w:p>
        </w:tc>
      </w:tr>
      <w:tr w:rsidR="007429D1" w:rsidRPr="00845D6D" w14:paraId="0D777DCF" w14:textId="77777777" w:rsidTr="00594FBE">
        <w:trPr>
          <w:trHeight w:val="315"/>
          <w:jc w:val="center"/>
        </w:trPr>
        <w:tc>
          <w:tcPr>
            <w:tcW w:w="5120" w:type="dxa"/>
            <w:gridSpan w:val="2"/>
            <w:shd w:val="clear" w:color="auto" w:fill="auto"/>
            <w:noWrap/>
            <w:vAlign w:val="center"/>
            <w:hideMark/>
          </w:tcPr>
          <w:p w14:paraId="53E4731E" w14:textId="77777777" w:rsidR="007429D1" w:rsidRPr="00845D6D" w:rsidRDefault="007429D1" w:rsidP="00594FBE">
            <w:pPr>
              <w:jc w:val="center"/>
              <w:rPr>
                <w:rFonts w:ascii="Tahoma" w:hAnsi="Tahoma" w:cs="Tahoma"/>
                <w:b/>
                <w:bCs/>
                <w:color w:val="004990"/>
              </w:rPr>
            </w:pPr>
            <w:r w:rsidRPr="00845D6D">
              <w:rPr>
                <w:rFonts w:ascii="Tahoma" w:hAnsi="Tahoma" w:cs="Tahoma"/>
                <w:b/>
                <w:bCs/>
                <w:color w:val="004990"/>
              </w:rPr>
              <w:t>TOTAL</w:t>
            </w:r>
          </w:p>
        </w:tc>
        <w:tc>
          <w:tcPr>
            <w:tcW w:w="1860" w:type="dxa"/>
            <w:shd w:val="clear" w:color="auto" w:fill="auto"/>
            <w:noWrap/>
            <w:vAlign w:val="center"/>
          </w:tcPr>
          <w:p w14:paraId="7E212E7F" w14:textId="77777777" w:rsidR="007429D1" w:rsidRPr="00845D6D" w:rsidRDefault="007429D1" w:rsidP="00594FBE">
            <w:pPr>
              <w:jc w:val="center"/>
              <w:rPr>
                <w:rFonts w:ascii="Tahoma" w:hAnsi="Tahoma" w:cs="Tahoma"/>
                <w:b/>
                <w:bCs/>
                <w:color w:val="004990"/>
              </w:rPr>
            </w:pPr>
          </w:p>
        </w:tc>
        <w:tc>
          <w:tcPr>
            <w:tcW w:w="1660" w:type="dxa"/>
            <w:shd w:val="clear" w:color="auto" w:fill="auto"/>
            <w:noWrap/>
            <w:vAlign w:val="center"/>
          </w:tcPr>
          <w:p w14:paraId="5A01ADDB" w14:textId="77777777" w:rsidR="007429D1" w:rsidRPr="00845D6D" w:rsidRDefault="007429D1" w:rsidP="00594FBE">
            <w:pPr>
              <w:jc w:val="right"/>
              <w:rPr>
                <w:rFonts w:ascii="Tahoma" w:hAnsi="Tahoma" w:cs="Tahoma"/>
                <w:b/>
                <w:bCs/>
                <w:color w:val="004990"/>
              </w:rPr>
            </w:pPr>
          </w:p>
        </w:tc>
      </w:tr>
      <w:tr w:rsidR="007429D1" w:rsidRPr="00845D6D" w14:paraId="03506896" w14:textId="77777777" w:rsidTr="00594FBE">
        <w:trPr>
          <w:trHeight w:val="315"/>
          <w:jc w:val="center"/>
        </w:trPr>
        <w:tc>
          <w:tcPr>
            <w:tcW w:w="8640" w:type="dxa"/>
            <w:gridSpan w:val="4"/>
            <w:shd w:val="clear" w:color="auto" w:fill="auto"/>
            <w:noWrap/>
            <w:vAlign w:val="center"/>
          </w:tcPr>
          <w:p w14:paraId="3C221A1C" w14:textId="77777777" w:rsidR="007429D1" w:rsidRPr="00845D6D" w:rsidRDefault="007429D1" w:rsidP="00594FBE">
            <w:pPr>
              <w:rPr>
                <w:rFonts w:ascii="Tahoma" w:hAnsi="Tahoma" w:cs="Tahoma"/>
                <w:b/>
                <w:bCs/>
                <w:color w:val="004990"/>
              </w:rPr>
            </w:pPr>
            <w:r w:rsidRPr="00845D6D">
              <w:rPr>
                <w:rFonts w:ascii="Tahoma" w:hAnsi="Tahoma" w:cs="Tahoma"/>
                <w:b/>
                <w:bCs/>
                <w:color w:val="004990"/>
              </w:rPr>
              <w:t xml:space="preserve">(…………………………………………………………… 00/100 Dólares Americanos/ Bolivianos) </w:t>
            </w:r>
          </w:p>
        </w:tc>
      </w:tr>
      <w:tr w:rsidR="007429D1" w:rsidRPr="00845D6D" w14:paraId="3DA26781" w14:textId="77777777" w:rsidTr="00594FBE">
        <w:trPr>
          <w:trHeight w:val="252"/>
          <w:jc w:val="center"/>
        </w:trPr>
        <w:tc>
          <w:tcPr>
            <w:tcW w:w="8640" w:type="dxa"/>
            <w:gridSpan w:val="4"/>
            <w:shd w:val="clear" w:color="auto" w:fill="auto"/>
            <w:noWrap/>
            <w:vAlign w:val="center"/>
          </w:tcPr>
          <w:p w14:paraId="3EC8EFC0" w14:textId="77777777" w:rsidR="007429D1" w:rsidRPr="00845D6D" w:rsidRDefault="007429D1" w:rsidP="00594FBE">
            <w:pPr>
              <w:rPr>
                <w:rFonts w:ascii="Tahoma" w:hAnsi="Tahoma" w:cs="Tahoma"/>
                <w:b/>
                <w:bCs/>
                <w:color w:val="004990"/>
              </w:rPr>
            </w:pPr>
            <w:r w:rsidRPr="00845D6D">
              <w:rPr>
                <w:rFonts w:ascii="Tahoma" w:hAnsi="Tahoma" w:cs="Tahoma"/>
                <w:color w:val="004990"/>
              </w:rPr>
              <w:t>El precio incluye los  impuestos de Ley.</w:t>
            </w:r>
          </w:p>
        </w:tc>
      </w:tr>
    </w:tbl>
    <w:p w14:paraId="1A6986AC" w14:textId="77777777" w:rsidR="007429D1" w:rsidRPr="00845D6D" w:rsidRDefault="007429D1" w:rsidP="007429D1">
      <w:pPr>
        <w:spacing w:before="120"/>
        <w:ind w:right="-1"/>
        <w:jc w:val="both"/>
        <w:rPr>
          <w:rFonts w:ascii="Tahoma" w:hAnsi="Tahoma" w:cs="Tahoma"/>
          <w:color w:val="004990"/>
          <w:sz w:val="22"/>
          <w:szCs w:val="22"/>
        </w:rPr>
      </w:pPr>
      <w:r w:rsidRPr="00845D6D">
        <w:rPr>
          <w:rFonts w:ascii="Tahoma" w:hAnsi="Tahoma" w:cs="Tahoma"/>
          <w:color w:val="0049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D6040E9"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50A70EF9" w14:textId="77777777" w:rsidR="007429D1" w:rsidRPr="00845D6D" w:rsidRDefault="007429D1" w:rsidP="007429D1">
      <w:pPr>
        <w:spacing w:before="120"/>
        <w:ind w:right="-1"/>
        <w:jc w:val="both"/>
        <w:rPr>
          <w:rFonts w:ascii="Tahoma" w:hAnsi="Tahoma" w:cs="Tahoma"/>
          <w:color w:val="004990"/>
          <w:sz w:val="22"/>
          <w:szCs w:val="22"/>
        </w:rPr>
      </w:pPr>
      <w:r w:rsidRPr="00845D6D">
        <w:rPr>
          <w:rFonts w:ascii="Tahoma" w:hAnsi="Tahoma" w:cs="Tahoma"/>
          <w:b/>
          <w:color w:val="004990"/>
          <w:sz w:val="22"/>
          <w:szCs w:val="22"/>
          <w:u w:val="single"/>
        </w:rPr>
        <w:t>SEXTA: MONEDA Y FORMA DE PAGO</w:t>
      </w:r>
      <w:r w:rsidRPr="00845D6D">
        <w:rPr>
          <w:rFonts w:ascii="Tahoma" w:hAnsi="Tahoma" w:cs="Tahoma"/>
          <w:color w:val="004990"/>
          <w:sz w:val="22"/>
          <w:szCs w:val="22"/>
        </w:rPr>
        <w:t>.- La moneda de pago del presente contrato será el ……………………………….., de acuerdo a los siguientes términos:</w:t>
      </w:r>
    </w:p>
    <w:p w14:paraId="33F6489D" w14:textId="77777777" w:rsidR="007429D1" w:rsidRPr="00845D6D" w:rsidRDefault="007429D1" w:rsidP="007429D1">
      <w:pPr>
        <w:spacing w:before="120"/>
        <w:jc w:val="both"/>
        <w:rPr>
          <w:rFonts w:ascii="Tahoma" w:hAnsi="Tahoma" w:cs="Tahoma"/>
          <w:color w:val="004990"/>
          <w:sz w:val="22"/>
          <w:szCs w:val="22"/>
        </w:rPr>
      </w:pPr>
    </w:p>
    <w:p w14:paraId="0A4C86EE" w14:textId="77777777" w:rsidR="007429D1" w:rsidRPr="00845D6D" w:rsidRDefault="007429D1" w:rsidP="005A26F7">
      <w:pPr>
        <w:numPr>
          <w:ilvl w:val="0"/>
          <w:numId w:val="81"/>
        </w:numPr>
        <w:tabs>
          <w:tab w:val="left" w:pos="426"/>
        </w:tabs>
        <w:spacing w:after="120"/>
        <w:ind w:left="426" w:hanging="284"/>
        <w:jc w:val="both"/>
        <w:rPr>
          <w:rFonts w:ascii="Tahoma" w:hAnsi="Tahoma" w:cs="Tahoma"/>
          <w:b/>
          <w:color w:val="004990"/>
          <w:sz w:val="22"/>
          <w:szCs w:val="22"/>
        </w:rPr>
      </w:pPr>
      <w:r w:rsidRPr="00845D6D">
        <w:rPr>
          <w:rFonts w:ascii="Tahoma" w:hAnsi="Tahoma" w:cs="Tahoma"/>
          <w:b/>
          <w:color w:val="004990"/>
          <w:sz w:val="22"/>
          <w:szCs w:val="22"/>
        </w:rPr>
        <w:t xml:space="preserve">Provisión de Equipos y Prestación de Servicios (Pagos Parciales 80% - 20%): </w:t>
      </w:r>
    </w:p>
    <w:p w14:paraId="34E10E69" w14:textId="77777777" w:rsidR="007429D1" w:rsidRPr="00845D6D" w:rsidRDefault="007429D1" w:rsidP="005A26F7">
      <w:pPr>
        <w:pStyle w:val="Prrafodelista"/>
        <w:numPr>
          <w:ilvl w:val="0"/>
          <w:numId w:val="83"/>
        </w:numPr>
        <w:spacing w:before="120"/>
        <w:jc w:val="both"/>
        <w:rPr>
          <w:rFonts w:ascii="Tahoma" w:hAnsi="Tahoma" w:cs="Tahoma"/>
          <w:color w:val="004990"/>
          <w:sz w:val="22"/>
          <w:szCs w:val="22"/>
        </w:rPr>
      </w:pPr>
      <w:r w:rsidRPr="00845D6D">
        <w:rPr>
          <w:rFonts w:ascii="Tahoma" w:hAnsi="Tahoma" w:cs="Tahoma"/>
          <w:b/>
          <w:color w:val="004990"/>
          <w:sz w:val="22"/>
          <w:szCs w:val="22"/>
        </w:rPr>
        <w:t>Equipos:</w:t>
      </w:r>
      <w:r w:rsidRPr="00845D6D">
        <w:rPr>
          <w:rFonts w:ascii="Tahoma" w:hAnsi="Tahoma" w:cs="Tahoma"/>
          <w:color w:val="004990"/>
          <w:sz w:val="22"/>
          <w:szCs w:val="22"/>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a  favor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14:paraId="38F2A398" w14:textId="77777777" w:rsidR="007429D1" w:rsidRPr="00845D6D" w:rsidRDefault="007429D1" w:rsidP="005A26F7">
      <w:pPr>
        <w:numPr>
          <w:ilvl w:val="0"/>
          <w:numId w:val="82"/>
        </w:numPr>
        <w:spacing w:before="120" w:after="120"/>
        <w:jc w:val="both"/>
        <w:rPr>
          <w:rFonts w:ascii="Tahoma" w:hAnsi="Tahoma" w:cs="Tahoma"/>
          <w:b/>
          <w:i/>
          <w:color w:val="004990"/>
          <w:sz w:val="22"/>
          <w:szCs w:val="22"/>
        </w:rPr>
      </w:pPr>
      <w:r w:rsidRPr="00845D6D">
        <w:rPr>
          <w:rFonts w:ascii="Tahoma" w:hAnsi="Tahoma" w:cs="Tahoma"/>
          <w:b/>
          <w:color w:val="004990"/>
          <w:sz w:val="22"/>
          <w:szCs w:val="22"/>
        </w:rPr>
        <w:t>Servicios:</w:t>
      </w:r>
      <w:r w:rsidRPr="00845D6D">
        <w:rPr>
          <w:rFonts w:ascii="Tahoma" w:hAnsi="Tahoma" w:cs="Tahoma"/>
          <w:color w:val="00499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r w:rsidRPr="00845D6D">
        <w:rPr>
          <w:rFonts w:ascii="Tahoma" w:hAnsi="Tahoma" w:cs="Tahoma"/>
          <w:i/>
          <w:color w:val="004990"/>
          <w:sz w:val="22"/>
          <w:szCs w:val="22"/>
        </w:rPr>
        <w:t>(Cuando los servicios cuenten con garantía ENTEL S.A. deberá emitir adicionalmente el Certificado de Aceptación Provisional)</w:t>
      </w:r>
    </w:p>
    <w:p w14:paraId="4F7AC2B4" w14:textId="77777777" w:rsidR="007429D1" w:rsidRPr="00845D6D" w:rsidRDefault="007429D1" w:rsidP="005A26F7">
      <w:pPr>
        <w:numPr>
          <w:ilvl w:val="0"/>
          <w:numId w:val="81"/>
        </w:numPr>
        <w:tabs>
          <w:tab w:val="left" w:pos="426"/>
        </w:tabs>
        <w:spacing w:after="120"/>
        <w:ind w:left="426" w:hanging="284"/>
        <w:jc w:val="both"/>
        <w:rPr>
          <w:rFonts w:ascii="Tahoma" w:hAnsi="Tahoma" w:cs="Tahoma"/>
          <w:b/>
          <w:color w:val="004990"/>
          <w:sz w:val="22"/>
          <w:szCs w:val="22"/>
        </w:rPr>
      </w:pPr>
      <w:r w:rsidRPr="00845D6D">
        <w:rPr>
          <w:rFonts w:ascii="Tahoma" w:hAnsi="Tahoma" w:cs="Tahoma"/>
          <w:b/>
          <w:color w:val="004990"/>
          <w:sz w:val="22"/>
          <w:szCs w:val="22"/>
        </w:rPr>
        <w:t xml:space="preserve">Provisión de Equipos y Prestación de Servicios (Pagos Totales 100%): </w:t>
      </w:r>
      <w:r w:rsidRPr="00845D6D">
        <w:rPr>
          <w:rFonts w:ascii="Tahoma" w:hAnsi="Tahoma" w:cs="Tahoma"/>
          <w:color w:val="004990"/>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14:paraId="338C4DFB"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Cualquier tributo, emergente del presente contrato, pagadero fuera y dentro del territorio boliviano estará a cargo del PROVEEDOR.</w:t>
      </w:r>
    </w:p>
    <w:p w14:paraId="289860D0" w14:textId="77777777" w:rsidR="007429D1" w:rsidRPr="00845D6D" w:rsidRDefault="007429D1" w:rsidP="007429D1">
      <w:pPr>
        <w:spacing w:before="120"/>
        <w:jc w:val="both"/>
        <w:rPr>
          <w:rFonts w:ascii="Tahoma" w:hAnsi="Tahoma" w:cs="Tahoma"/>
          <w:iCs/>
          <w:color w:val="004990"/>
          <w:sz w:val="22"/>
          <w:szCs w:val="22"/>
          <w:lang w:val="es-BO"/>
        </w:rPr>
      </w:pPr>
      <w:r w:rsidRPr="00845D6D">
        <w:rPr>
          <w:rFonts w:ascii="Tahoma" w:hAnsi="Tahoma" w:cs="Tahoma"/>
          <w:iCs/>
          <w:color w:val="004990"/>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78C6E21A"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00DCF7C9" w14:textId="77777777" w:rsidR="007429D1" w:rsidRPr="00845D6D" w:rsidRDefault="007429D1" w:rsidP="007429D1">
      <w:pPr>
        <w:spacing w:before="120"/>
        <w:jc w:val="both"/>
        <w:rPr>
          <w:rFonts w:ascii="Tahoma" w:hAnsi="Tahoma" w:cs="Tahoma"/>
          <w:color w:val="004990"/>
          <w:sz w:val="22"/>
          <w:szCs w:val="22"/>
          <w:lang w:val="es-BO" w:eastAsia="en-US"/>
        </w:rPr>
      </w:pPr>
      <w:r w:rsidRPr="00845D6D">
        <w:rPr>
          <w:rFonts w:ascii="Tahoma" w:hAnsi="Tahoma" w:cs="Tahoma"/>
          <w:b/>
          <w:color w:val="004990"/>
          <w:sz w:val="22"/>
          <w:szCs w:val="22"/>
          <w:u w:val="single"/>
        </w:rPr>
        <w:t>SÉPTIMA: VIGENCIA</w:t>
      </w:r>
      <w:r w:rsidRPr="00845D6D">
        <w:rPr>
          <w:rFonts w:ascii="Tahoma" w:hAnsi="Tahoma" w:cs="Tahoma"/>
          <w:b/>
          <w:color w:val="004990"/>
          <w:sz w:val="22"/>
          <w:szCs w:val="22"/>
        </w:rPr>
        <w:t>.-</w:t>
      </w:r>
      <w:r w:rsidRPr="00845D6D">
        <w:rPr>
          <w:rFonts w:ascii="Tahoma" w:hAnsi="Tahoma" w:cs="Tahoma"/>
          <w:color w:val="004990"/>
          <w:sz w:val="22"/>
          <w:szCs w:val="22"/>
        </w:rPr>
        <w:t xml:space="preserve"> El presente </w:t>
      </w:r>
      <w:r w:rsidRPr="00845D6D">
        <w:rPr>
          <w:rFonts w:ascii="Tahoma" w:hAnsi="Tahoma" w:cs="Tahoma"/>
          <w:color w:val="004990"/>
          <w:sz w:val="22"/>
          <w:szCs w:val="22"/>
          <w:lang w:val="es-BO"/>
        </w:rPr>
        <w:t>contrato entrará en vigencia a partir de la fecha de su suscripción y se extenderá hasta que ambas partes hayan dado cumplimiento a todas las condiciones y estipulaciones contenidas en el mismo.</w:t>
      </w:r>
    </w:p>
    <w:p w14:paraId="381A82B5" w14:textId="77777777" w:rsidR="007429D1" w:rsidRPr="00845D6D" w:rsidRDefault="007429D1" w:rsidP="007429D1">
      <w:pPr>
        <w:spacing w:before="120"/>
        <w:contextualSpacing/>
        <w:jc w:val="both"/>
        <w:rPr>
          <w:rFonts w:ascii="Tahoma" w:hAnsi="Tahoma" w:cs="Tahoma"/>
          <w:color w:val="004990"/>
          <w:sz w:val="22"/>
          <w:szCs w:val="22"/>
          <w:lang w:val="es-BO" w:eastAsia="en-US"/>
        </w:rPr>
      </w:pPr>
      <w:r w:rsidRPr="00845D6D">
        <w:rPr>
          <w:rFonts w:ascii="Tahoma" w:hAnsi="Tahoma" w:cs="Tahoma"/>
          <w:b/>
          <w:color w:val="004990"/>
          <w:sz w:val="22"/>
          <w:szCs w:val="22"/>
          <w:u w:val="single"/>
        </w:rPr>
        <w:t>OCTAVA: PLAZO Y FORMA DE ENTREGA</w:t>
      </w:r>
      <w:r w:rsidRPr="00845D6D">
        <w:rPr>
          <w:rFonts w:ascii="Tahoma" w:hAnsi="Tahoma" w:cs="Tahoma"/>
          <w:b/>
          <w:color w:val="004990"/>
          <w:sz w:val="22"/>
          <w:szCs w:val="22"/>
        </w:rPr>
        <w:t>.-</w:t>
      </w:r>
      <w:r w:rsidRPr="00845D6D">
        <w:rPr>
          <w:rFonts w:ascii="Tahoma" w:hAnsi="Tahoma" w:cs="Tahoma"/>
          <w:color w:val="004990"/>
          <w:sz w:val="22"/>
          <w:szCs w:val="22"/>
        </w:rPr>
        <w:t xml:space="preserve"> </w:t>
      </w:r>
      <w:r w:rsidRPr="00845D6D">
        <w:rPr>
          <w:rFonts w:ascii="Tahoma" w:hAnsi="Tahoma" w:cs="Tahoma"/>
          <w:color w:val="004990"/>
          <w:sz w:val="22"/>
          <w:szCs w:val="22"/>
          <w:lang w:val="es-BO" w:eastAsia="en-US"/>
        </w:rPr>
        <w:t>El PROVEEDOR entregará a ENTEL S.A. la totalidad de los bienes y servicios ejecutados de acuerdo a las condiciones:</w:t>
      </w:r>
    </w:p>
    <w:p w14:paraId="6C15256E" w14:textId="77777777" w:rsidR="007429D1" w:rsidRPr="00845D6D" w:rsidRDefault="007429D1" w:rsidP="005A26F7">
      <w:pPr>
        <w:pStyle w:val="Prrafodelista"/>
        <w:numPr>
          <w:ilvl w:val="1"/>
          <w:numId w:val="79"/>
        </w:numPr>
        <w:spacing w:after="120"/>
        <w:contextualSpacing/>
        <w:jc w:val="both"/>
        <w:rPr>
          <w:rFonts w:ascii="Tahoma" w:hAnsi="Tahoma" w:cs="Tahoma"/>
          <w:color w:val="004990"/>
          <w:sz w:val="22"/>
          <w:szCs w:val="22"/>
          <w:lang w:val="es-BO"/>
        </w:rPr>
      </w:pPr>
      <w:r w:rsidRPr="00845D6D">
        <w:rPr>
          <w:rFonts w:ascii="Tahoma" w:hAnsi="Tahoma" w:cs="Tahoma"/>
          <w:b/>
          <w:color w:val="004990"/>
          <w:sz w:val="22"/>
          <w:szCs w:val="22"/>
          <w:lang w:val="es-BO"/>
        </w:rPr>
        <w:t>Provisión e implementación de equipos</w:t>
      </w:r>
      <w:r w:rsidRPr="00845D6D">
        <w:rPr>
          <w:rFonts w:ascii="Tahoma" w:hAnsi="Tahoma" w:cs="Tahoma"/>
          <w:color w:val="004990"/>
          <w:sz w:val="22"/>
          <w:szCs w:val="22"/>
          <w:lang w:val="es-BO"/>
        </w:rPr>
        <w:t>:</w:t>
      </w:r>
    </w:p>
    <w:p w14:paraId="0249E3CD" w14:textId="77777777" w:rsidR="007429D1" w:rsidRPr="00845D6D" w:rsidRDefault="007429D1" w:rsidP="005A26F7">
      <w:pPr>
        <w:pStyle w:val="Prrafodelista"/>
        <w:numPr>
          <w:ilvl w:val="2"/>
          <w:numId w:val="79"/>
        </w:numPr>
        <w:spacing w:after="120"/>
        <w:ind w:left="1418" w:hanging="709"/>
        <w:contextualSpacing/>
        <w:jc w:val="both"/>
        <w:rPr>
          <w:rFonts w:ascii="Tahoma" w:hAnsi="Tahoma" w:cs="Tahoma"/>
          <w:color w:val="004990"/>
          <w:sz w:val="22"/>
          <w:szCs w:val="22"/>
          <w:lang w:eastAsia="es-BO"/>
        </w:rPr>
      </w:pPr>
      <w:r w:rsidRPr="00845D6D">
        <w:rPr>
          <w:rFonts w:ascii="Tahoma" w:hAnsi="Tahoma" w:cs="Tahoma"/>
          <w:color w:val="004990"/>
          <w:sz w:val="22"/>
          <w:szCs w:val="22"/>
          <w:lang w:eastAsia="es-BO"/>
        </w:rPr>
        <w:t>Equipos:</w:t>
      </w:r>
      <w:r w:rsidRPr="00845D6D">
        <w:rPr>
          <w:rFonts w:ascii="Tahoma" w:hAnsi="Tahoma" w:cs="Tahoma"/>
          <w:b/>
          <w:color w:val="004990"/>
          <w:sz w:val="22"/>
          <w:szCs w:val="22"/>
          <w:lang w:eastAsia="es-BO"/>
        </w:rPr>
        <w:t xml:space="preserve"> </w:t>
      </w:r>
      <w:r w:rsidRPr="00845D6D">
        <w:rPr>
          <w:rFonts w:ascii="Tahoma" w:hAnsi="Tahoma" w:cs="Tahoma"/>
          <w:color w:val="004990"/>
          <w:sz w:val="22"/>
          <w:szCs w:val="22"/>
          <w:lang w:val="es-BO"/>
        </w:rPr>
        <w:t>………………………</w:t>
      </w:r>
    </w:p>
    <w:p w14:paraId="67B4E63E" w14:textId="77777777" w:rsidR="007429D1" w:rsidRPr="00845D6D" w:rsidRDefault="007429D1" w:rsidP="005A26F7">
      <w:pPr>
        <w:pStyle w:val="Prrafodelista"/>
        <w:numPr>
          <w:ilvl w:val="2"/>
          <w:numId w:val="79"/>
        </w:numPr>
        <w:spacing w:after="120"/>
        <w:ind w:left="1418" w:hanging="709"/>
        <w:contextualSpacing/>
        <w:jc w:val="both"/>
        <w:rPr>
          <w:rFonts w:ascii="Tahoma" w:hAnsi="Tahoma" w:cs="Tahoma"/>
          <w:color w:val="004990"/>
          <w:sz w:val="22"/>
          <w:szCs w:val="22"/>
          <w:lang w:eastAsia="es-BO"/>
        </w:rPr>
      </w:pPr>
      <w:r w:rsidRPr="00845D6D">
        <w:rPr>
          <w:rFonts w:ascii="Tahoma" w:hAnsi="Tahoma" w:cs="Tahoma"/>
          <w:color w:val="004990"/>
          <w:sz w:val="22"/>
          <w:szCs w:val="22"/>
          <w:lang w:eastAsia="es-BO"/>
        </w:rPr>
        <w:t>Servicios:………………………</w:t>
      </w:r>
    </w:p>
    <w:p w14:paraId="21F1D043" w14:textId="77777777" w:rsidR="007429D1" w:rsidRPr="00845D6D" w:rsidRDefault="007429D1" w:rsidP="007429D1">
      <w:pPr>
        <w:spacing w:before="120"/>
        <w:jc w:val="both"/>
        <w:rPr>
          <w:rFonts w:ascii="Tahoma" w:hAnsi="Tahoma" w:cs="Tahoma"/>
          <w:b/>
          <w:color w:val="004990"/>
          <w:sz w:val="22"/>
          <w:szCs w:val="22"/>
        </w:rPr>
      </w:pPr>
      <w:r w:rsidRPr="00845D6D">
        <w:rPr>
          <w:rFonts w:ascii="Tahoma" w:hAnsi="Tahoma" w:cs="Tahoma"/>
          <w:b/>
          <w:color w:val="004990"/>
          <w:sz w:val="22"/>
          <w:szCs w:val="22"/>
        </w:rPr>
        <w:t xml:space="preserve"> (ESTO VARÍA DE CONFORMIDAD A LO ESTABLECIDO EN TERMINOS BASICOS DE CONTRATACIÓN  Y LA CARTA DE ADJUDICACIÓN).</w:t>
      </w:r>
    </w:p>
    <w:p w14:paraId="54CF6EDC"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14:paraId="34DCC391" w14:textId="77777777" w:rsidR="007429D1" w:rsidRPr="00845D6D" w:rsidRDefault="007429D1" w:rsidP="007429D1">
      <w:pPr>
        <w:spacing w:before="120"/>
        <w:contextualSpacing/>
        <w:jc w:val="both"/>
        <w:rPr>
          <w:rFonts w:ascii="Tahoma" w:hAnsi="Tahoma" w:cs="Tahoma"/>
          <w:color w:val="004990"/>
          <w:sz w:val="22"/>
          <w:szCs w:val="22"/>
        </w:rPr>
      </w:pPr>
      <w:r w:rsidRPr="00845D6D">
        <w:rPr>
          <w:rFonts w:ascii="Tahoma" w:hAnsi="Tahoma" w:cs="Tahoma"/>
          <w:b/>
          <w:color w:val="004990"/>
          <w:sz w:val="22"/>
          <w:szCs w:val="22"/>
          <w:u w:val="single"/>
          <w:lang w:val="es-BO"/>
        </w:rPr>
        <w:t>NOVENA</w:t>
      </w:r>
      <w:r w:rsidRPr="00845D6D">
        <w:rPr>
          <w:rFonts w:ascii="Tahoma" w:hAnsi="Tahoma" w:cs="Tahoma"/>
          <w:b/>
          <w:color w:val="004990"/>
          <w:sz w:val="22"/>
          <w:szCs w:val="22"/>
          <w:u w:val="single"/>
        </w:rPr>
        <w:t>: GARANTÍAS Y SEGUROS</w:t>
      </w:r>
      <w:r w:rsidRPr="00845D6D">
        <w:rPr>
          <w:rFonts w:ascii="Tahoma" w:hAnsi="Tahoma" w:cs="Tahoma"/>
          <w:color w:val="004990"/>
          <w:sz w:val="22"/>
          <w:szCs w:val="22"/>
        </w:rPr>
        <w:t xml:space="preserve">.- Las garantías señaladas en la presente cláusula, </w:t>
      </w:r>
      <w:r w:rsidRPr="00845D6D">
        <w:rPr>
          <w:rFonts w:ascii="Tahoma" w:hAnsi="Tahoma" w:cs="Tahoma"/>
          <w:color w:val="004990"/>
          <w:sz w:val="22"/>
          <w:szCs w:val="22"/>
          <w:lang w:val="es-BO"/>
        </w:rPr>
        <w:t>será exigible y ejecutable de acuerdo a las leyes bolivianas</w:t>
      </w:r>
      <w:r w:rsidRPr="00845D6D">
        <w:rPr>
          <w:rFonts w:ascii="Tahoma" w:hAnsi="Tahoma" w:cs="Tahoma"/>
          <w:color w:val="004990"/>
          <w:sz w:val="22"/>
          <w:szCs w:val="22"/>
        </w:rPr>
        <w:t xml:space="preserve">, si </w:t>
      </w:r>
      <w:r w:rsidRPr="00845D6D">
        <w:rPr>
          <w:rFonts w:ascii="Tahoma" w:hAnsi="Tahoma" w:cs="Tahoma"/>
          <w:color w:val="004990"/>
          <w:sz w:val="22"/>
          <w:szCs w:val="22"/>
          <w:lang w:val="es-BO"/>
        </w:rPr>
        <w:t>el PROVEEDOR</w:t>
      </w:r>
      <w:r w:rsidRPr="00845D6D">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4475CC2" w14:textId="77777777" w:rsidR="007429D1" w:rsidRPr="00845D6D" w:rsidRDefault="007429D1" w:rsidP="007429D1">
      <w:pPr>
        <w:spacing w:before="120"/>
        <w:contextualSpacing/>
        <w:jc w:val="both"/>
        <w:rPr>
          <w:rFonts w:ascii="Tahoma" w:hAnsi="Tahoma" w:cs="Tahoma"/>
          <w:color w:val="004990"/>
          <w:sz w:val="22"/>
          <w:szCs w:val="22"/>
        </w:rPr>
      </w:pPr>
    </w:p>
    <w:p w14:paraId="10BE321B" w14:textId="77777777" w:rsidR="007429D1" w:rsidRPr="00845D6D" w:rsidRDefault="007429D1" w:rsidP="005A26F7">
      <w:pPr>
        <w:pStyle w:val="Prrafodelista"/>
        <w:numPr>
          <w:ilvl w:val="0"/>
          <w:numId w:val="84"/>
        </w:numPr>
        <w:jc w:val="both"/>
        <w:rPr>
          <w:rFonts w:ascii="Tahoma" w:hAnsi="Tahoma" w:cs="Tahoma"/>
          <w:color w:val="004990"/>
          <w:sz w:val="22"/>
          <w:szCs w:val="22"/>
        </w:rPr>
      </w:pPr>
      <w:r w:rsidRPr="00845D6D">
        <w:rPr>
          <w:rFonts w:ascii="Tahoma" w:hAnsi="Tahoma" w:cs="Tahoma"/>
          <w:b/>
          <w:bCs/>
          <w:color w:val="004990"/>
          <w:sz w:val="22"/>
          <w:szCs w:val="22"/>
          <w:u w:val="single"/>
        </w:rPr>
        <w:t>Garantía de Cumplimiento de Contrato</w:t>
      </w:r>
      <w:r w:rsidRPr="00845D6D">
        <w:rPr>
          <w:rFonts w:ascii="Tahoma" w:hAnsi="Tahoma" w:cs="Tahoma"/>
          <w:b/>
          <w:color w:val="004990"/>
          <w:sz w:val="22"/>
          <w:szCs w:val="22"/>
        </w:rPr>
        <w:t>.-</w:t>
      </w:r>
      <w:r w:rsidRPr="00845D6D">
        <w:rPr>
          <w:rFonts w:ascii="Tahoma" w:hAnsi="Tahoma" w:cs="Tahoma"/>
          <w:color w:val="004990"/>
          <w:sz w:val="22"/>
          <w:szCs w:val="22"/>
        </w:rPr>
        <w:t xml:space="preserve"> Para garantizar el cumplimiento del presente contrato, el</w:t>
      </w:r>
      <w:r w:rsidRPr="00845D6D">
        <w:rPr>
          <w:rFonts w:ascii="Tahoma" w:hAnsi="Tahoma" w:cs="Tahoma"/>
          <w:b/>
          <w:color w:val="004990"/>
          <w:sz w:val="22"/>
          <w:szCs w:val="22"/>
        </w:rPr>
        <w:t xml:space="preserve"> </w:t>
      </w:r>
      <w:r w:rsidRPr="00845D6D">
        <w:rPr>
          <w:rFonts w:ascii="Tahoma" w:hAnsi="Tahoma" w:cs="Tahoma"/>
          <w:color w:val="004990"/>
          <w:sz w:val="22"/>
          <w:szCs w:val="22"/>
        </w:rPr>
        <w:t>PROVEEDOR presentó a ENTEL S.A. la Boleta/Póliza de Garantía N° ……. emitida por el Banco……………………………….. por la suma de ……………………… (…………………………………… 00/100 …………………..) con vigencia a partir del ../../.. al ../../.., con la característica de renovable, irrevocable de ejecución inmediata</w:t>
      </w:r>
      <w:r w:rsidRPr="00845D6D">
        <w:rPr>
          <w:rFonts w:ascii="Tahoma" w:hAnsi="Tahoma" w:cs="Tahoma"/>
          <w:bCs/>
          <w:color w:val="004990"/>
          <w:sz w:val="22"/>
          <w:szCs w:val="22"/>
        </w:rPr>
        <w:t xml:space="preserve"> y a primer requerimiento, </w:t>
      </w:r>
      <w:r w:rsidRPr="00845D6D">
        <w:rPr>
          <w:rFonts w:ascii="Tahoma" w:hAnsi="Tahoma" w:cs="Tahoma"/>
          <w:color w:val="004990"/>
          <w:sz w:val="22"/>
          <w:szCs w:val="22"/>
        </w:rPr>
        <w:t>equivalente al diez por ciento (10%) del valor total del presente contrato.</w:t>
      </w:r>
    </w:p>
    <w:p w14:paraId="6B94EF0D" w14:textId="77777777" w:rsidR="007429D1" w:rsidRPr="00845D6D" w:rsidRDefault="007429D1" w:rsidP="007429D1">
      <w:pPr>
        <w:spacing w:before="120"/>
        <w:ind w:left="709"/>
        <w:jc w:val="both"/>
        <w:rPr>
          <w:rFonts w:ascii="Tahoma" w:hAnsi="Tahoma" w:cs="Tahoma"/>
          <w:color w:val="004990"/>
          <w:sz w:val="22"/>
          <w:szCs w:val="22"/>
        </w:rPr>
      </w:pPr>
      <w:r w:rsidRPr="00845D6D">
        <w:rPr>
          <w:rFonts w:ascii="Tahoma" w:hAnsi="Tahoma" w:cs="Tahoma"/>
          <w:color w:val="00499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845D6D">
        <w:rPr>
          <w:rFonts w:ascii="Tahoma" w:hAnsi="Tahoma" w:cs="Tahoma"/>
          <w:color w:val="004990"/>
          <w:sz w:val="22"/>
          <w:szCs w:val="22"/>
        </w:rPr>
        <w:t>.</w:t>
      </w:r>
    </w:p>
    <w:p w14:paraId="4BA3BD3C" w14:textId="77777777" w:rsidR="007429D1" w:rsidRPr="00845D6D" w:rsidRDefault="007429D1" w:rsidP="005A26F7">
      <w:pPr>
        <w:pStyle w:val="Prrafodelista"/>
        <w:numPr>
          <w:ilvl w:val="0"/>
          <w:numId w:val="76"/>
        </w:numPr>
        <w:spacing w:before="120"/>
        <w:jc w:val="both"/>
        <w:rPr>
          <w:rFonts w:ascii="Tahoma" w:hAnsi="Tahoma" w:cs="Tahoma"/>
          <w:color w:val="004990"/>
          <w:sz w:val="22"/>
          <w:szCs w:val="22"/>
          <w:lang w:val="es-BO"/>
        </w:rPr>
      </w:pPr>
      <w:r w:rsidRPr="00845D6D">
        <w:rPr>
          <w:rFonts w:ascii="Tahoma" w:hAnsi="Tahoma" w:cs="Tahoma"/>
          <w:b/>
          <w:color w:val="004990"/>
          <w:sz w:val="22"/>
          <w:szCs w:val="22"/>
          <w:u w:val="single"/>
          <w:lang w:val="es-BO"/>
        </w:rPr>
        <w:t>Garantía de Calidad de Bienes y Servicios de Instalación</w:t>
      </w:r>
      <w:r w:rsidRPr="00845D6D">
        <w:rPr>
          <w:rFonts w:ascii="Tahoma" w:hAnsi="Tahoma" w:cs="Tahoma"/>
          <w:b/>
          <w:color w:val="004990"/>
          <w:sz w:val="22"/>
          <w:szCs w:val="22"/>
          <w:lang w:val="es-BO"/>
        </w:rPr>
        <w:t>.-</w:t>
      </w:r>
      <w:r w:rsidRPr="00845D6D">
        <w:rPr>
          <w:rFonts w:ascii="Tahoma" w:hAnsi="Tahoma" w:cs="Tahoma"/>
          <w:color w:val="004990"/>
          <w:sz w:val="22"/>
          <w:szCs w:val="22"/>
          <w:lang w:val="es-BO"/>
        </w:rPr>
        <w:t xml:space="preserve"> El PROVEEDOR garantiza la calidad de los trabajos y servicios ejecutados objeto del presente contrato por el periodo de …. (…) año/S computable a partir de la emisión del Certificado de Aceptación Provisional</w:t>
      </w:r>
      <w:r w:rsidRPr="00845D6D">
        <w:rPr>
          <w:rFonts w:ascii="Tahoma" w:hAnsi="Tahoma" w:cs="Tahoma"/>
          <w:b/>
          <w:color w:val="004990"/>
          <w:sz w:val="22"/>
          <w:szCs w:val="22"/>
          <w:lang w:val="es-BO"/>
        </w:rPr>
        <w:t>.(ESTO DEBERÁ ESTAR EXPRESAMENTE DETALLADO EN LOS TERMINOS BASICOS DE CONTRATACIÓN, CASO CONTRARIO NO SE INCLUIRÁ)</w:t>
      </w:r>
    </w:p>
    <w:p w14:paraId="639F75D8" w14:textId="77777777" w:rsidR="007429D1" w:rsidRPr="00845D6D" w:rsidRDefault="007429D1" w:rsidP="005A26F7">
      <w:pPr>
        <w:pStyle w:val="Prrafodelista"/>
        <w:numPr>
          <w:ilvl w:val="0"/>
          <w:numId w:val="76"/>
        </w:numPr>
        <w:spacing w:before="120"/>
        <w:jc w:val="both"/>
        <w:rPr>
          <w:rFonts w:ascii="Tahoma" w:hAnsi="Tahoma" w:cs="Tahoma"/>
          <w:bCs/>
          <w:color w:val="004990"/>
          <w:sz w:val="22"/>
          <w:szCs w:val="22"/>
          <w:lang w:val="es-BO"/>
        </w:rPr>
      </w:pPr>
      <w:r w:rsidRPr="00845D6D">
        <w:rPr>
          <w:rFonts w:ascii="Tahoma" w:hAnsi="Tahoma" w:cs="Tahoma"/>
          <w:b/>
          <w:color w:val="004990"/>
          <w:sz w:val="22"/>
          <w:szCs w:val="22"/>
          <w:u w:val="single"/>
          <w:lang w:val="es-BO"/>
        </w:rPr>
        <w:t>Soporte Técnico</w:t>
      </w:r>
      <w:r w:rsidRPr="00845D6D">
        <w:rPr>
          <w:rFonts w:ascii="Tahoma" w:hAnsi="Tahoma" w:cs="Tahoma"/>
          <w:b/>
          <w:color w:val="004990"/>
          <w:sz w:val="22"/>
          <w:szCs w:val="22"/>
          <w:lang w:val="es-BO"/>
        </w:rPr>
        <w:t>.-</w:t>
      </w:r>
      <w:r w:rsidRPr="00845D6D">
        <w:rPr>
          <w:rFonts w:ascii="Tahoma" w:hAnsi="Tahoma" w:cs="Tahoma"/>
          <w:color w:val="004990"/>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845D6D">
        <w:rPr>
          <w:rFonts w:ascii="Tahoma" w:hAnsi="Tahoma" w:cs="Tahoma"/>
          <w:b/>
          <w:color w:val="004990"/>
          <w:sz w:val="22"/>
          <w:szCs w:val="22"/>
          <w:lang w:val="es-BO"/>
        </w:rPr>
        <w:t xml:space="preserve"> (ESTO DEBERÁ ESTAR EXPRESAMENTE DETALLADO EN LAS ESPECIFICACIONES TECNICAS, CASO CONTRARIO NO SE INCLUIRÁ)</w:t>
      </w:r>
    </w:p>
    <w:p w14:paraId="7778D182" w14:textId="77777777" w:rsidR="007429D1" w:rsidRPr="00845D6D" w:rsidRDefault="007429D1" w:rsidP="005A26F7">
      <w:pPr>
        <w:pStyle w:val="Prrafodelista"/>
        <w:numPr>
          <w:ilvl w:val="0"/>
          <w:numId w:val="77"/>
        </w:numPr>
        <w:suppressAutoHyphens/>
        <w:spacing w:before="120"/>
        <w:jc w:val="both"/>
        <w:rPr>
          <w:rFonts w:ascii="Tahoma" w:hAnsi="Tahoma" w:cs="Tahoma"/>
          <w:color w:val="004990"/>
          <w:spacing w:val="-3"/>
          <w:sz w:val="22"/>
          <w:szCs w:val="22"/>
        </w:rPr>
      </w:pPr>
      <w:r w:rsidRPr="00845D6D">
        <w:rPr>
          <w:rFonts w:ascii="Tahoma" w:hAnsi="Tahoma" w:cs="Tahoma"/>
          <w:b/>
          <w:color w:val="004990"/>
          <w:spacing w:val="-3"/>
          <w:sz w:val="22"/>
          <w:szCs w:val="22"/>
        </w:rPr>
        <w:t>Póliza de Responsabilidad Civil.-</w:t>
      </w:r>
      <w:r w:rsidRPr="00845D6D">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710A5399" w14:textId="77777777" w:rsidR="007429D1" w:rsidRPr="00845D6D" w:rsidRDefault="007429D1" w:rsidP="005A26F7">
      <w:pPr>
        <w:pStyle w:val="Prrafodelista"/>
        <w:numPr>
          <w:ilvl w:val="0"/>
          <w:numId w:val="77"/>
        </w:numPr>
        <w:suppressAutoHyphens/>
        <w:spacing w:before="120"/>
        <w:jc w:val="both"/>
        <w:rPr>
          <w:rFonts w:ascii="Tahoma" w:hAnsi="Tahoma" w:cs="Tahoma"/>
          <w:color w:val="004990"/>
          <w:spacing w:val="-3"/>
          <w:sz w:val="22"/>
          <w:szCs w:val="22"/>
        </w:rPr>
      </w:pPr>
      <w:r w:rsidRPr="00845D6D">
        <w:rPr>
          <w:rFonts w:ascii="Tahoma" w:hAnsi="Tahoma" w:cs="Tahoma"/>
          <w:b/>
          <w:bCs/>
          <w:iCs/>
          <w:color w:val="004990"/>
          <w:sz w:val="22"/>
          <w:szCs w:val="22"/>
        </w:rPr>
        <w:t>Póliza de Seguro Contra Accidentes.-</w:t>
      </w:r>
      <w:r w:rsidRPr="00845D6D">
        <w:rPr>
          <w:rFonts w:ascii="Tahoma" w:hAnsi="Tahoma" w:cs="Tahoma"/>
          <w:iCs/>
          <w:color w:val="004990"/>
          <w:sz w:val="22"/>
          <w:szCs w:val="22"/>
        </w:rPr>
        <w:t xml:space="preserve"> El</w:t>
      </w:r>
      <w:r w:rsidRPr="00845D6D">
        <w:rPr>
          <w:rFonts w:ascii="Tahoma" w:hAnsi="Tahoma" w:cs="Tahoma"/>
          <w:b/>
          <w:iCs/>
          <w:color w:val="004990"/>
          <w:sz w:val="22"/>
          <w:szCs w:val="22"/>
        </w:rPr>
        <w:t xml:space="preserve"> </w:t>
      </w:r>
      <w:r w:rsidRPr="00845D6D">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3435F9A9"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lang w:val="es-BO"/>
        </w:rPr>
        <w:t xml:space="preserve">DÉCIMA: </w:t>
      </w:r>
      <w:r w:rsidRPr="00845D6D">
        <w:rPr>
          <w:rFonts w:ascii="Tahoma" w:hAnsi="Tahoma" w:cs="Tahoma"/>
          <w:b/>
          <w:color w:val="004990"/>
          <w:sz w:val="22"/>
          <w:szCs w:val="22"/>
          <w:u w:val="single"/>
        </w:rPr>
        <w:t>INSPECCIÓN Y PRUEBAS</w:t>
      </w:r>
      <w:r w:rsidRPr="00845D6D">
        <w:rPr>
          <w:rFonts w:ascii="Tahoma" w:hAnsi="Tahoma" w:cs="Tahoma"/>
          <w:color w:val="004990"/>
          <w:sz w:val="22"/>
          <w:szCs w:val="22"/>
        </w:rPr>
        <w:t xml:space="preserve">.- </w:t>
      </w:r>
      <w:r w:rsidRPr="00845D6D">
        <w:rPr>
          <w:rFonts w:ascii="Tahoma" w:hAnsi="Tahoma" w:cs="Tahoma"/>
          <w:color w:val="004990"/>
          <w:sz w:val="22"/>
          <w:szCs w:val="22"/>
          <w:lang w:val="es-BO"/>
        </w:rPr>
        <w:t>Independientemente</w:t>
      </w:r>
      <w:r w:rsidRPr="00845D6D">
        <w:rPr>
          <w:rFonts w:ascii="Tahoma" w:hAnsi="Tahoma" w:cs="Tahoma"/>
          <w:color w:val="004990"/>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14:paraId="15B7A396" w14:textId="77777777" w:rsidR="007429D1" w:rsidRPr="00845D6D" w:rsidRDefault="007429D1" w:rsidP="007429D1">
      <w:pPr>
        <w:spacing w:before="120"/>
        <w:ind w:left="566" w:hanging="566"/>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10.1</w:t>
      </w:r>
      <w:r w:rsidRPr="00845D6D">
        <w:rPr>
          <w:rFonts w:ascii="Tahoma" w:hAnsi="Tahoma" w:cs="Tahoma"/>
          <w:color w:val="004990"/>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410B6724" w14:textId="77777777" w:rsidR="007429D1" w:rsidRPr="00845D6D" w:rsidRDefault="007429D1" w:rsidP="007429D1">
      <w:pPr>
        <w:spacing w:before="120"/>
        <w:ind w:left="1418" w:hanging="850"/>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10.1.1</w:t>
      </w:r>
      <w:r w:rsidRPr="00845D6D">
        <w:rPr>
          <w:rFonts w:ascii="Tahoma" w:hAnsi="Tahoma" w:cs="Tahoma"/>
          <w:color w:val="004990"/>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6D80AC03" w14:textId="77777777" w:rsidR="007429D1" w:rsidRPr="00845D6D" w:rsidRDefault="007429D1" w:rsidP="007429D1">
      <w:pPr>
        <w:spacing w:before="120"/>
        <w:ind w:left="1418" w:hanging="850"/>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10.1.2</w:t>
      </w:r>
      <w:r w:rsidRPr="00845D6D">
        <w:rPr>
          <w:rFonts w:ascii="Tahoma" w:hAnsi="Tahoma" w:cs="Tahoma"/>
          <w:color w:val="004990"/>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7C53EA6B" w14:textId="77777777" w:rsidR="007429D1" w:rsidRPr="00845D6D" w:rsidRDefault="007429D1" w:rsidP="007429D1">
      <w:pPr>
        <w:spacing w:before="120"/>
        <w:ind w:left="1418" w:hanging="850"/>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10.1.3</w:t>
      </w:r>
      <w:r w:rsidRPr="00845D6D">
        <w:rPr>
          <w:rFonts w:ascii="Tahoma" w:hAnsi="Tahoma" w:cs="Tahoma"/>
          <w:color w:val="004990"/>
          <w:sz w:val="21"/>
          <w:szCs w:val="21"/>
          <w:lang w:val="es-BO"/>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3A550A7A" w14:textId="77777777" w:rsidR="007429D1" w:rsidRPr="00845D6D" w:rsidRDefault="007429D1" w:rsidP="007429D1">
      <w:pPr>
        <w:spacing w:before="120"/>
        <w:ind w:left="567" w:hanging="567"/>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10.2</w:t>
      </w:r>
      <w:r w:rsidRPr="00845D6D">
        <w:rPr>
          <w:rFonts w:ascii="Tahoma" w:hAnsi="Tahoma" w:cs="Tahoma"/>
          <w:color w:val="004990"/>
          <w:sz w:val="21"/>
          <w:szCs w:val="21"/>
          <w:lang w:val="es-BO"/>
        </w:rPr>
        <w:tab/>
      </w:r>
      <w:r w:rsidRPr="00845D6D">
        <w:rPr>
          <w:rFonts w:ascii="Tahoma" w:hAnsi="Tahoma" w:cs="Tahoma"/>
          <w:b/>
          <w:color w:val="004990"/>
          <w:sz w:val="21"/>
          <w:szCs w:val="21"/>
          <w:u w:val="single"/>
          <w:lang w:val="es-BO"/>
        </w:rPr>
        <w:t>Aceptación Definitiva</w:t>
      </w:r>
      <w:r w:rsidRPr="00845D6D">
        <w:rPr>
          <w:rFonts w:ascii="Tahoma" w:hAnsi="Tahoma" w:cs="Tahoma"/>
          <w:b/>
          <w:color w:val="004990"/>
          <w:sz w:val="21"/>
          <w:szCs w:val="21"/>
          <w:lang w:val="es-BO"/>
        </w:rPr>
        <w:t>.-</w:t>
      </w:r>
      <w:r w:rsidRPr="00845D6D">
        <w:rPr>
          <w:rFonts w:ascii="Tahoma" w:hAnsi="Tahoma" w:cs="Tahoma"/>
          <w:color w:val="00499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6B7FAAAE"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rPr>
        <w:t>DÉCIMA PRIMERA: OBLIGACIONES</w:t>
      </w:r>
      <w:r w:rsidRPr="00845D6D">
        <w:rPr>
          <w:rFonts w:ascii="Tahoma" w:hAnsi="Tahoma" w:cs="Tahoma"/>
          <w:b/>
          <w:color w:val="004990"/>
          <w:sz w:val="22"/>
          <w:szCs w:val="22"/>
        </w:rPr>
        <w:t>.</w:t>
      </w:r>
      <w:r w:rsidRPr="00845D6D">
        <w:rPr>
          <w:rFonts w:ascii="Tahoma" w:hAnsi="Tahoma" w:cs="Tahoma"/>
          <w:color w:val="004990"/>
          <w:sz w:val="22"/>
          <w:szCs w:val="22"/>
        </w:rPr>
        <w:t>- Al margen de las obligaciones establecidas en las cláusulas precedentes, las Partes se comprometen a cumplir las siguientes:</w:t>
      </w:r>
    </w:p>
    <w:p w14:paraId="1BC3D68A" w14:textId="77777777" w:rsidR="007429D1" w:rsidRPr="00845D6D" w:rsidRDefault="007429D1" w:rsidP="007429D1">
      <w:pPr>
        <w:spacing w:before="120"/>
        <w:contextualSpacing/>
        <w:jc w:val="both"/>
        <w:rPr>
          <w:rFonts w:ascii="Tahoma" w:hAnsi="Tahoma" w:cs="Tahoma"/>
          <w:color w:val="004990"/>
          <w:sz w:val="21"/>
          <w:szCs w:val="21"/>
          <w:lang w:val="es-BO"/>
        </w:rPr>
      </w:pPr>
      <w:r w:rsidRPr="00845D6D">
        <w:rPr>
          <w:rFonts w:ascii="Tahoma" w:hAnsi="Tahoma" w:cs="Tahoma"/>
          <w:color w:val="004990"/>
          <w:sz w:val="21"/>
          <w:szCs w:val="21"/>
        </w:rPr>
        <w:t xml:space="preserve">11.1. </w:t>
      </w:r>
      <w:r w:rsidRPr="00845D6D">
        <w:rPr>
          <w:rFonts w:ascii="Tahoma" w:hAnsi="Tahoma" w:cs="Tahoma"/>
          <w:color w:val="004990"/>
          <w:sz w:val="21"/>
          <w:szCs w:val="21"/>
          <w:lang w:val="es-BO"/>
        </w:rPr>
        <w:t>El PROVEEDOR:</w:t>
      </w:r>
    </w:p>
    <w:p w14:paraId="430A3364"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Entregar todos los bienes y accesorios objeto del presente contrato totalmente nuevos y sin uso.</w:t>
      </w:r>
    </w:p>
    <w:p w14:paraId="79625333"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En caso de existir dudas sobre los bienes o servicios objeto del presente contrato, consultar en forma inmediata y oportunamente a la supervisión de ENTEL S.A.</w:t>
      </w:r>
    </w:p>
    <w:p w14:paraId="4C1EBD7E"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Custodiar y resguardar la integridad de los bienes y accesorios en todo momento mediante el uso de herramientas, métodos adecuados de conservación.</w:t>
      </w:r>
    </w:p>
    <w:p w14:paraId="52586F40"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Contar con garantías y seguros para el cumplimiento del presente contrato en previsión y resguardo de su personal o daño a terceros.</w:t>
      </w:r>
    </w:p>
    <w:p w14:paraId="25B0DA58"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Presentar y entregar toda la documentación técnica solicitada de acuerdo a lo requerido por ENTEL S.A.</w:t>
      </w:r>
    </w:p>
    <w:p w14:paraId="0CB5319F"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El supervisor, será el interlocutor oficial con ENTEL S.A. y será responsable de la ejecución y seguimiento de la entrega de los bienes y accesorios en los lugares determinados por ENTEL S.A.</w:t>
      </w:r>
    </w:p>
    <w:p w14:paraId="1E3D5776"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Garantizar que los bienes y accesorios objeto del presente contrato se encuentren en perfectas condiciones, sin ningún daño, mediante un certificado emitido a favor de ENTEL S.A.</w:t>
      </w:r>
    </w:p>
    <w:p w14:paraId="32511446"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Responder por los vicios ocultos o mala calidad de los bienes y accesorios objeto del presente contrato, según lo establecido en el código civil boliviano.</w:t>
      </w:r>
    </w:p>
    <w:p w14:paraId="6B838311"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Contar con un stock de repuestos que garanticen la calidad de los bienes y accesorios, durante el período de garantía.</w:t>
      </w:r>
    </w:p>
    <w:p w14:paraId="2F480183"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Durante la ejecución del contrato, deberá contar con el suficiente personal técnico calificado y con experiencia certificada para cumplir con el objeto del presente contrato.</w:t>
      </w:r>
    </w:p>
    <w:p w14:paraId="786ECC70"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4DA5DA53"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6EB582E2"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Su personal en tanto y cuanto se encuentre en ambientes, vehículos, predios, etc. de ENTEL S.A. deberá cumplir con todos los procedimientos y normas de seguridad establecidas por ENTEL S.A.</w:t>
      </w:r>
    </w:p>
    <w:p w14:paraId="446B050C"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hAnsi="Tahoma" w:cs="Tahoma"/>
          <w:color w:val="004990"/>
          <w:sz w:val="21"/>
          <w:szCs w:val="21"/>
        </w:rPr>
        <w:t>Durante la ejecución del contrato y el periodo de garantía proporcionará un toll free para que ENTEL efectúe cualquier consulta que requiera.</w:t>
      </w:r>
    </w:p>
    <w:p w14:paraId="58AD7B65"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1263A9F6"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hAnsi="Tahoma" w:cs="Tahoma"/>
          <w:color w:val="004990"/>
          <w:sz w:val="21"/>
          <w:szCs w:val="21"/>
        </w:rPr>
        <w:t>Cumplir con la legislación laboral boliviana sobre seguridad industrial, accidentes de trabajo y cumplimiento total de lo dispuesto en materia de Protección Medio Ambiental.</w:t>
      </w:r>
    </w:p>
    <w:p w14:paraId="147BF4CC" w14:textId="77777777" w:rsidR="007429D1" w:rsidRPr="00845D6D" w:rsidRDefault="007429D1" w:rsidP="005A26F7">
      <w:pPr>
        <w:pStyle w:val="Prrafodelista"/>
        <w:numPr>
          <w:ilvl w:val="2"/>
          <w:numId w:val="80"/>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Para fines de transporte y traslado de los bienes, entregará a ENTEL S.A. copias legalizadas del documento único de importación DUI, copias legalizadas de la factura entregada a ENTEL S.A., copias del Packing List.</w:t>
      </w:r>
      <w:r w:rsidRPr="00845D6D">
        <w:rPr>
          <w:rFonts w:ascii="Tahoma" w:hAnsi="Tahoma" w:cs="Tahoma"/>
          <w:color w:val="004990"/>
          <w:sz w:val="21"/>
          <w:szCs w:val="21"/>
          <w:lang w:val="es-BO"/>
        </w:rPr>
        <w:t>Entregar todos los bienes y accesorios objeto del presente contrato totalmente nuevos y sin uso.</w:t>
      </w:r>
    </w:p>
    <w:p w14:paraId="726AF2F3" w14:textId="77777777" w:rsidR="007429D1" w:rsidRPr="00845D6D" w:rsidRDefault="007429D1" w:rsidP="007429D1">
      <w:pPr>
        <w:tabs>
          <w:tab w:val="num" w:pos="-1985"/>
        </w:tabs>
        <w:spacing w:before="120"/>
        <w:ind w:left="567" w:hanging="567"/>
        <w:jc w:val="both"/>
        <w:rPr>
          <w:rFonts w:ascii="Tahoma" w:hAnsi="Tahoma" w:cs="Tahoma"/>
          <w:color w:val="004990"/>
          <w:sz w:val="22"/>
          <w:szCs w:val="22"/>
        </w:rPr>
      </w:pPr>
      <w:r w:rsidRPr="00845D6D">
        <w:rPr>
          <w:rFonts w:ascii="Tahoma" w:hAnsi="Tahoma" w:cs="Tahoma"/>
          <w:color w:val="004990"/>
          <w:sz w:val="22"/>
          <w:szCs w:val="22"/>
        </w:rPr>
        <w:t>11.2</w:t>
      </w:r>
      <w:r w:rsidRPr="00845D6D">
        <w:rPr>
          <w:rFonts w:ascii="Tahoma" w:hAnsi="Tahoma" w:cs="Tahoma"/>
          <w:color w:val="004990"/>
          <w:sz w:val="22"/>
          <w:szCs w:val="22"/>
        </w:rPr>
        <w:tab/>
        <w:t>ENTEL S.A.:</w:t>
      </w:r>
    </w:p>
    <w:p w14:paraId="0BF74100" w14:textId="77777777" w:rsidR="007429D1" w:rsidRPr="00845D6D" w:rsidRDefault="007429D1" w:rsidP="007429D1">
      <w:pPr>
        <w:spacing w:before="120"/>
        <w:ind w:left="1418" w:hanging="851"/>
        <w:jc w:val="both"/>
        <w:rPr>
          <w:rFonts w:ascii="Tahoma" w:hAnsi="Tahoma" w:cs="Tahoma"/>
          <w:color w:val="004990"/>
          <w:sz w:val="22"/>
          <w:szCs w:val="22"/>
          <w:lang w:val="es-BO"/>
        </w:rPr>
      </w:pPr>
      <w:r w:rsidRPr="00845D6D">
        <w:rPr>
          <w:rFonts w:ascii="Tahoma" w:hAnsi="Tahoma" w:cs="Tahoma"/>
          <w:color w:val="004990"/>
          <w:sz w:val="22"/>
          <w:szCs w:val="22"/>
        </w:rPr>
        <w:t>11.2.1</w:t>
      </w:r>
      <w:r w:rsidRPr="00845D6D">
        <w:rPr>
          <w:rFonts w:ascii="Tahoma" w:hAnsi="Tahoma" w:cs="Tahoma"/>
          <w:color w:val="004990"/>
          <w:sz w:val="22"/>
          <w:szCs w:val="22"/>
        </w:rPr>
        <w:tab/>
      </w:r>
      <w:r w:rsidRPr="00845D6D">
        <w:rPr>
          <w:rFonts w:ascii="Tahoma" w:hAnsi="Tahoma" w:cs="Tahoma"/>
          <w:color w:val="004990"/>
          <w:sz w:val="22"/>
          <w:szCs w:val="22"/>
          <w:lang w:val="es-BO"/>
        </w:rPr>
        <w:t>Efectuar a favor del PROVEEDOR, el/los correspondiente/s pago/s por el objeto del presente contrato.</w:t>
      </w:r>
    </w:p>
    <w:p w14:paraId="2785660F" w14:textId="77777777" w:rsidR="007429D1" w:rsidRPr="00845D6D" w:rsidRDefault="007429D1" w:rsidP="007429D1">
      <w:pPr>
        <w:tabs>
          <w:tab w:val="num" w:pos="-1985"/>
        </w:tabs>
        <w:spacing w:before="120"/>
        <w:ind w:left="1418" w:hanging="851"/>
        <w:jc w:val="both"/>
        <w:rPr>
          <w:rFonts w:ascii="Tahoma" w:hAnsi="Tahoma" w:cs="Tahoma"/>
          <w:color w:val="004990"/>
          <w:sz w:val="22"/>
          <w:szCs w:val="22"/>
        </w:rPr>
      </w:pPr>
      <w:r w:rsidRPr="00845D6D">
        <w:rPr>
          <w:rFonts w:ascii="Tahoma" w:hAnsi="Tahoma" w:cs="Tahoma"/>
          <w:color w:val="004990"/>
          <w:sz w:val="22"/>
          <w:szCs w:val="22"/>
        </w:rPr>
        <w:t>11.2.2</w:t>
      </w:r>
      <w:r w:rsidRPr="00845D6D">
        <w:rPr>
          <w:rFonts w:ascii="Tahoma" w:hAnsi="Tahoma" w:cs="Tahoma"/>
          <w:color w:val="004990"/>
          <w:sz w:val="22"/>
          <w:szCs w:val="22"/>
        </w:rPr>
        <w:tab/>
        <w:t>Proporcionar al personal del PROVEEDOR las autorizaciones para el ingreso y uso de ambientes, si corresponde.</w:t>
      </w:r>
    </w:p>
    <w:p w14:paraId="43A904BF" w14:textId="77777777" w:rsidR="007429D1" w:rsidRPr="00845D6D" w:rsidRDefault="007429D1" w:rsidP="007429D1">
      <w:pPr>
        <w:pStyle w:val="Ttulo1"/>
        <w:spacing w:before="120"/>
        <w:ind w:right="-1"/>
        <w:contextualSpacing/>
        <w:jc w:val="both"/>
        <w:rPr>
          <w:rFonts w:cs="Tahoma"/>
          <w:b w:val="0"/>
          <w:iCs/>
          <w:color w:val="004990"/>
          <w:spacing w:val="-3"/>
          <w:lang w:val="es-BO"/>
        </w:rPr>
      </w:pPr>
      <w:r w:rsidRPr="00845D6D">
        <w:rPr>
          <w:rFonts w:cs="Tahoma"/>
          <w:color w:val="004990"/>
        </w:rPr>
        <w:t xml:space="preserve">DÉCIMA SEGUNDA: SUPERVISIÓN.- </w:t>
      </w:r>
      <w:r w:rsidRPr="00845D6D">
        <w:rPr>
          <w:rFonts w:cs="Tahoma"/>
          <w:b w:val="0"/>
          <w:iCs/>
          <w:color w:val="004990"/>
          <w:spacing w:val="-3"/>
          <w:lang w:val="es-BO"/>
        </w:rPr>
        <w:t>La responsabilidad de supervisión, fiscalización y verificación del cumplimiento del presente contrato por parte de ENTEL S.A. estará a cargo de la Subgerencia de ……………………… dependiente de la Gerencia Nacional de …………………</w:t>
      </w:r>
    </w:p>
    <w:p w14:paraId="4627EF2C" w14:textId="77777777" w:rsidR="007429D1" w:rsidRPr="00845D6D" w:rsidRDefault="007429D1" w:rsidP="007429D1">
      <w:pPr>
        <w:spacing w:before="120"/>
        <w:contextualSpacing/>
        <w:jc w:val="both"/>
        <w:rPr>
          <w:rFonts w:ascii="Tahoma" w:hAnsi="Tahoma" w:cs="Tahoma"/>
          <w:color w:val="004990"/>
          <w:sz w:val="21"/>
          <w:szCs w:val="21"/>
          <w:lang w:val="es-BO"/>
        </w:rPr>
      </w:pPr>
      <w:r w:rsidRPr="00845D6D">
        <w:rPr>
          <w:rFonts w:ascii="Tahoma" w:hAnsi="Tahoma" w:cs="Tahoma"/>
          <w:b/>
          <w:color w:val="004990"/>
          <w:sz w:val="22"/>
          <w:szCs w:val="22"/>
          <w:u w:val="single"/>
        </w:rPr>
        <w:t>DÉCIMA TERCERA: MULTAS</w:t>
      </w:r>
      <w:r w:rsidRPr="00845D6D">
        <w:rPr>
          <w:rFonts w:ascii="Tahoma" w:hAnsi="Tahoma" w:cs="Tahoma"/>
          <w:b/>
          <w:color w:val="004990"/>
          <w:sz w:val="22"/>
          <w:szCs w:val="22"/>
        </w:rPr>
        <w:t>.-</w:t>
      </w:r>
      <w:r w:rsidRPr="00845D6D">
        <w:rPr>
          <w:rFonts w:ascii="Tahoma" w:hAnsi="Tahoma" w:cs="Tahoma"/>
          <w:color w:val="004990"/>
          <w:sz w:val="22"/>
          <w:szCs w:val="22"/>
        </w:rPr>
        <w:t xml:space="preserve"> </w:t>
      </w:r>
      <w:r w:rsidRPr="00845D6D">
        <w:rPr>
          <w:rFonts w:ascii="Tahoma" w:hAnsi="Tahoma" w:cs="Tahoma"/>
          <w:color w:val="004990"/>
          <w:sz w:val="21"/>
          <w:szCs w:val="21"/>
          <w:lang w:val="es-BO"/>
        </w:rPr>
        <w:t>En casos de incumplimiento de plazos del PROVEEDOR en la entrega de los servicios objeto del presente contrato, ENTEL S.A. aplicará las siguientes multas:</w:t>
      </w:r>
    </w:p>
    <w:p w14:paraId="050F5862" w14:textId="77777777" w:rsidR="007429D1" w:rsidRPr="00845D6D" w:rsidRDefault="007429D1" w:rsidP="007429D1">
      <w:pPr>
        <w:spacing w:before="120"/>
        <w:ind w:left="567" w:hanging="567"/>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13.1</w:t>
      </w:r>
      <w:r w:rsidRPr="00845D6D">
        <w:rPr>
          <w:rFonts w:ascii="Tahoma" w:hAnsi="Tahoma" w:cs="Tahoma"/>
          <w:color w:val="00499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8BE6292" w14:textId="77777777" w:rsidR="007429D1" w:rsidRPr="00845D6D" w:rsidRDefault="007429D1" w:rsidP="007429D1">
      <w:pPr>
        <w:spacing w:before="120"/>
        <w:ind w:left="567" w:hanging="567"/>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13.2</w:t>
      </w:r>
      <w:r w:rsidRPr="00845D6D">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7AD85300" w14:textId="77777777" w:rsidR="007429D1" w:rsidRPr="00845D6D" w:rsidRDefault="007429D1" w:rsidP="007429D1">
      <w:pPr>
        <w:spacing w:before="120"/>
        <w:ind w:left="567" w:hanging="567"/>
        <w:contextualSpacing/>
        <w:jc w:val="both"/>
        <w:rPr>
          <w:rFonts w:ascii="Tahoma" w:hAnsi="Tahoma" w:cs="Tahoma"/>
          <w:color w:val="004990"/>
          <w:sz w:val="21"/>
          <w:szCs w:val="21"/>
        </w:rPr>
      </w:pPr>
      <w:r w:rsidRPr="00845D6D">
        <w:rPr>
          <w:rFonts w:ascii="Tahoma" w:hAnsi="Tahoma" w:cs="Tahoma"/>
          <w:color w:val="004990"/>
          <w:sz w:val="21"/>
          <w:szCs w:val="21"/>
          <w:lang w:val="es-BO"/>
        </w:rPr>
        <w:t>13.3</w:t>
      </w:r>
      <w:r w:rsidRPr="00845D6D">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7F530A4" w14:textId="77777777" w:rsidR="007429D1" w:rsidRPr="00845D6D" w:rsidRDefault="007429D1" w:rsidP="007429D1">
      <w:pPr>
        <w:spacing w:before="120"/>
        <w:contextualSpacing/>
        <w:jc w:val="both"/>
        <w:rPr>
          <w:rFonts w:ascii="Tahoma" w:hAnsi="Tahoma" w:cs="Tahoma"/>
          <w:b/>
          <w:color w:val="004990"/>
          <w:sz w:val="22"/>
          <w:szCs w:val="22"/>
          <w:lang w:val="es-BO"/>
        </w:rPr>
      </w:pPr>
      <w:r w:rsidRPr="00845D6D">
        <w:rPr>
          <w:rFonts w:ascii="Tahoma" w:hAnsi="Tahoma" w:cs="Tahoma"/>
          <w:b/>
          <w:color w:val="004990"/>
          <w:sz w:val="22"/>
          <w:szCs w:val="22"/>
          <w:u w:val="single"/>
          <w:lang w:val="es-BO"/>
        </w:rPr>
        <w:t>DÉCIMA CUARTA:</w:t>
      </w:r>
      <w:r w:rsidRPr="00845D6D">
        <w:rPr>
          <w:rFonts w:ascii="Tahoma" w:hAnsi="Tahoma" w:cs="Tahoma"/>
          <w:b/>
          <w:bCs/>
          <w:color w:val="004990"/>
          <w:sz w:val="22"/>
          <w:szCs w:val="22"/>
          <w:u w:val="single"/>
          <w:lang w:val="es-BO"/>
        </w:rPr>
        <w:t xml:space="preserve"> SOLUCIÓN DE CONTROVERSIAS</w:t>
      </w:r>
      <w:r w:rsidRPr="00845D6D">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7457F757"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DB8B6CB"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845D6D">
        <w:rPr>
          <w:rFonts w:ascii="Tahoma" w:hAnsi="Tahoma" w:cs="Tahoma"/>
          <w:b/>
          <w:bCs/>
          <w:color w:val="004990"/>
          <w:sz w:val="22"/>
          <w:szCs w:val="22"/>
          <w:u w:val="single"/>
        </w:rPr>
        <w:t>DÉCIMA QUINTA: NORMAS SOCIO LABORALES</w:t>
      </w:r>
      <w:r w:rsidRPr="00845D6D">
        <w:rPr>
          <w:rFonts w:ascii="Tahoma" w:hAnsi="Tahoma" w:cs="Tahoma"/>
          <w:bCs/>
          <w:color w:val="004990"/>
          <w:sz w:val="22"/>
          <w:szCs w:val="22"/>
        </w:rPr>
        <w:t xml:space="preserve">.- </w:t>
      </w:r>
      <w:r w:rsidRPr="00845D6D">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6249830E"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9358CEC"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66C1598"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845D6D">
        <w:rPr>
          <w:rFonts w:ascii="Tahoma" w:eastAsia="Calibri" w:hAnsi="Tahoma" w:cs="Tahoma"/>
          <w:color w:val="00499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0B855C96"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845D6D">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63D9D58" w14:textId="77777777" w:rsidR="007429D1" w:rsidRPr="00845D6D" w:rsidRDefault="007429D1" w:rsidP="007429D1">
      <w:pPr>
        <w:autoSpaceDE w:val="0"/>
        <w:autoSpaceDN w:val="0"/>
        <w:adjustRightInd w:val="0"/>
        <w:spacing w:before="120"/>
        <w:contextualSpacing/>
        <w:jc w:val="both"/>
        <w:rPr>
          <w:rFonts w:ascii="Tahoma" w:hAnsi="Tahoma" w:cs="Tahoma"/>
          <w:bCs/>
          <w:color w:val="004990"/>
          <w:sz w:val="22"/>
          <w:szCs w:val="22"/>
        </w:rPr>
      </w:pPr>
      <w:r w:rsidRPr="00845D6D">
        <w:rPr>
          <w:rFonts w:ascii="Tahoma" w:hAnsi="Tahoma" w:cs="Tahoma"/>
          <w:b/>
          <w:bCs/>
          <w:color w:val="004990"/>
          <w:sz w:val="22"/>
          <w:szCs w:val="22"/>
          <w:u w:val="single"/>
        </w:rPr>
        <w:t>DÉCIMA SEXTA: NORMAS DE SEGURIDAD Y MEDIO AMBIENTE</w:t>
      </w:r>
      <w:r w:rsidRPr="00845D6D">
        <w:rPr>
          <w:rFonts w:ascii="Tahoma" w:hAnsi="Tahoma" w:cs="Tahoma"/>
          <w:bCs/>
          <w:color w:val="004990"/>
          <w:sz w:val="22"/>
          <w:szCs w:val="22"/>
        </w:rPr>
        <w:t xml:space="preserve">.- El PROVEEDOR se compromete a cumplir estrictamente con todas las disposiciones sobre Higiene, Seguridad Ocupacional y Bienestar. </w:t>
      </w:r>
    </w:p>
    <w:p w14:paraId="54C9EAF2" w14:textId="77777777" w:rsidR="007429D1" w:rsidRPr="00845D6D" w:rsidRDefault="007429D1" w:rsidP="007429D1">
      <w:pPr>
        <w:autoSpaceDE w:val="0"/>
        <w:autoSpaceDN w:val="0"/>
        <w:adjustRightInd w:val="0"/>
        <w:spacing w:before="120"/>
        <w:contextualSpacing/>
        <w:jc w:val="both"/>
        <w:rPr>
          <w:rFonts w:ascii="Tahoma" w:hAnsi="Tahoma" w:cs="Tahoma"/>
          <w:bCs/>
          <w:color w:val="004990"/>
          <w:sz w:val="22"/>
          <w:szCs w:val="22"/>
        </w:rPr>
      </w:pPr>
      <w:r w:rsidRPr="00845D6D">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14725AC" w14:textId="77777777" w:rsidR="007429D1" w:rsidRPr="00845D6D" w:rsidRDefault="007429D1" w:rsidP="007429D1">
      <w:pPr>
        <w:spacing w:before="120"/>
        <w:contextualSpacing/>
        <w:jc w:val="both"/>
        <w:rPr>
          <w:rFonts w:ascii="Tahoma" w:hAnsi="Tahoma" w:cs="Tahoma"/>
          <w:bCs/>
          <w:color w:val="004990"/>
          <w:sz w:val="22"/>
          <w:szCs w:val="22"/>
        </w:rPr>
      </w:pPr>
      <w:r w:rsidRPr="00845D6D">
        <w:rPr>
          <w:rFonts w:ascii="Tahoma" w:hAnsi="Tahoma" w:cs="Tahoma"/>
          <w:b/>
          <w:bCs/>
          <w:color w:val="004990"/>
          <w:sz w:val="22"/>
          <w:szCs w:val="22"/>
          <w:u w:val="single"/>
        </w:rPr>
        <w:t>DÉCIMA SÉPTIMA: CASO FORTUITO O FUERZA MAYOR</w:t>
      </w:r>
      <w:r w:rsidRPr="00845D6D">
        <w:rPr>
          <w:rFonts w:ascii="Tahoma" w:hAnsi="Tahoma" w:cs="Tahoma"/>
          <w:b/>
          <w:bCs/>
          <w:color w:val="004990"/>
          <w:sz w:val="22"/>
          <w:szCs w:val="22"/>
        </w:rPr>
        <w:t>.-</w:t>
      </w:r>
      <w:r w:rsidRPr="00845D6D">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017D1693" w14:textId="77777777" w:rsidR="007429D1" w:rsidRPr="00845D6D" w:rsidRDefault="007429D1" w:rsidP="007429D1">
      <w:pPr>
        <w:autoSpaceDE w:val="0"/>
        <w:autoSpaceDN w:val="0"/>
        <w:adjustRightInd w:val="0"/>
        <w:spacing w:before="120"/>
        <w:contextualSpacing/>
        <w:jc w:val="both"/>
        <w:rPr>
          <w:rFonts w:ascii="Tahoma" w:hAnsi="Tahoma" w:cs="Tahoma"/>
          <w:bCs/>
          <w:color w:val="004990"/>
          <w:sz w:val="21"/>
          <w:szCs w:val="21"/>
        </w:rPr>
      </w:pPr>
      <w:r w:rsidRPr="00845D6D">
        <w:rPr>
          <w:rFonts w:ascii="Tahoma" w:hAnsi="Tahoma" w:cs="Tahoma"/>
          <w:bCs/>
          <w:color w:val="0049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36D7A5C6" w14:textId="77777777" w:rsidR="007429D1" w:rsidRPr="00845D6D" w:rsidRDefault="007429D1" w:rsidP="007429D1">
      <w:pPr>
        <w:autoSpaceDE w:val="0"/>
        <w:autoSpaceDN w:val="0"/>
        <w:adjustRightInd w:val="0"/>
        <w:spacing w:before="120"/>
        <w:contextualSpacing/>
        <w:jc w:val="both"/>
        <w:rPr>
          <w:rFonts w:ascii="Tahoma" w:hAnsi="Tahoma" w:cs="Tahoma"/>
          <w:iCs/>
          <w:color w:val="004990"/>
          <w:sz w:val="22"/>
          <w:szCs w:val="22"/>
          <w:lang w:val="es-BO" w:eastAsia="es-BO"/>
        </w:rPr>
      </w:pPr>
      <w:r w:rsidRPr="00845D6D">
        <w:rPr>
          <w:rFonts w:ascii="Tahoma" w:hAnsi="Tahoma" w:cs="Tahoma"/>
          <w:b/>
          <w:bCs/>
          <w:color w:val="004990"/>
          <w:sz w:val="22"/>
          <w:szCs w:val="22"/>
          <w:u w:val="single"/>
        </w:rPr>
        <w:t>DÉCIMA OCTAVA: PROHIBICIÓN DE COMPETENCIA</w:t>
      </w:r>
      <w:r w:rsidRPr="00845D6D">
        <w:rPr>
          <w:rFonts w:ascii="Tahoma" w:hAnsi="Tahoma" w:cs="Tahoma"/>
          <w:bCs/>
          <w:color w:val="004990"/>
          <w:sz w:val="22"/>
          <w:szCs w:val="22"/>
        </w:rPr>
        <w:t xml:space="preserve">.- </w:t>
      </w:r>
      <w:r w:rsidRPr="00845D6D">
        <w:rPr>
          <w:rFonts w:ascii="Tahoma" w:hAnsi="Tahoma" w:cs="Tahoma"/>
          <w:color w:val="004990"/>
          <w:sz w:val="22"/>
          <w:szCs w:val="22"/>
          <w:lang w:val="es-BO" w:eastAsia="es-BO"/>
        </w:rPr>
        <w:t>El PROVEEDOR</w:t>
      </w:r>
      <w:r w:rsidRPr="00845D6D">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845D6D">
        <w:rPr>
          <w:rFonts w:ascii="Tahoma" w:hAnsi="Tahoma" w:cs="Tahoma"/>
          <w:b/>
          <w:iCs/>
          <w:color w:val="004990"/>
          <w:sz w:val="22"/>
          <w:szCs w:val="22"/>
          <w:lang w:val="es-BO" w:eastAsia="es-BO"/>
        </w:rPr>
        <w:t>(ESTA CLÁUSULA SOLO APLICA A PROVEEDORES DE BIENES Y SERVICIOS RELACIONADOS CON EL RUBRO DE ENTEL S.A., NO APLICA PARA OTROS).</w:t>
      </w:r>
    </w:p>
    <w:p w14:paraId="09FF6265" w14:textId="77777777" w:rsidR="007429D1" w:rsidRPr="00845D6D" w:rsidRDefault="007429D1" w:rsidP="007429D1">
      <w:pPr>
        <w:spacing w:before="120"/>
        <w:contextualSpacing/>
        <w:jc w:val="both"/>
        <w:rPr>
          <w:rFonts w:ascii="Tahoma" w:hAnsi="Tahoma" w:cs="Tahoma"/>
          <w:iCs/>
          <w:color w:val="004990"/>
          <w:sz w:val="22"/>
          <w:szCs w:val="22"/>
          <w:lang w:val="es-BO"/>
        </w:rPr>
      </w:pPr>
      <w:r w:rsidRPr="00845D6D">
        <w:rPr>
          <w:rFonts w:ascii="Tahoma" w:hAnsi="Tahoma" w:cs="Tahoma"/>
          <w:b/>
          <w:color w:val="004990"/>
          <w:sz w:val="22"/>
          <w:szCs w:val="22"/>
          <w:u w:val="single"/>
          <w:lang w:val="es-BO" w:eastAsia="es-BO"/>
        </w:rPr>
        <w:t>DÉCIMA NOVENA: ENMIENDAS COMPLEMENTARIAS Y MODIFICACIONES</w:t>
      </w:r>
      <w:r w:rsidRPr="00845D6D">
        <w:rPr>
          <w:rFonts w:ascii="Tahoma" w:hAnsi="Tahoma" w:cs="Tahoma"/>
          <w:b/>
          <w:color w:val="004990"/>
          <w:sz w:val="22"/>
          <w:szCs w:val="22"/>
          <w:lang w:val="es-BO" w:eastAsia="es-BO"/>
        </w:rPr>
        <w:t xml:space="preserve">.- </w:t>
      </w:r>
      <w:r w:rsidRPr="00845D6D">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56E63E1" w14:textId="77777777" w:rsidR="007429D1" w:rsidRPr="00845D6D" w:rsidRDefault="007429D1" w:rsidP="007429D1">
      <w:pPr>
        <w:spacing w:before="120"/>
        <w:contextualSpacing/>
        <w:jc w:val="both"/>
        <w:rPr>
          <w:rFonts w:ascii="Tahoma" w:hAnsi="Tahoma" w:cs="Tahoma"/>
          <w:color w:val="004990"/>
          <w:sz w:val="22"/>
          <w:szCs w:val="22"/>
          <w:lang w:val="es-BO" w:eastAsia="es-BO"/>
        </w:rPr>
      </w:pPr>
      <w:r w:rsidRPr="00845D6D">
        <w:rPr>
          <w:rFonts w:ascii="Tahoma" w:hAnsi="Tahoma" w:cs="Tahoma"/>
          <w:b/>
          <w:color w:val="004990"/>
          <w:sz w:val="22"/>
          <w:szCs w:val="22"/>
          <w:u w:val="single"/>
          <w:lang w:val="es-BO" w:eastAsia="es-BO"/>
        </w:rPr>
        <w:t>VIGÉSIMA: PROHIBICIÓN DE TRANSFERENCIA O SUBROGACIÓN</w:t>
      </w:r>
      <w:r w:rsidRPr="00845D6D">
        <w:rPr>
          <w:rFonts w:ascii="Tahoma" w:hAnsi="Tahoma" w:cs="Tahoma"/>
          <w:b/>
          <w:color w:val="004990"/>
          <w:sz w:val="22"/>
          <w:szCs w:val="22"/>
          <w:lang w:val="es-BO" w:eastAsia="es-BO"/>
        </w:rPr>
        <w:t>.-</w:t>
      </w:r>
      <w:r w:rsidRPr="00845D6D">
        <w:rPr>
          <w:rFonts w:ascii="Tahoma" w:hAnsi="Tahoma" w:cs="Tahoma"/>
          <w:color w:val="004990"/>
          <w:sz w:val="22"/>
          <w:szCs w:val="22"/>
          <w:lang w:val="es-BO" w:eastAsia="es-BO"/>
        </w:rPr>
        <w:t xml:space="preserve"> </w:t>
      </w:r>
      <w:r w:rsidRPr="00845D6D">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45D6D">
        <w:rPr>
          <w:rFonts w:ascii="Tahoma" w:hAnsi="Tahoma" w:cs="Tahoma"/>
          <w:color w:val="004990"/>
          <w:sz w:val="22"/>
          <w:szCs w:val="22"/>
          <w:lang w:val="es-BO" w:eastAsia="es-BO"/>
        </w:rPr>
        <w:t xml:space="preserve"> y el inicio de las acciones legales respectivas.</w:t>
      </w:r>
    </w:p>
    <w:p w14:paraId="16FA8881" w14:textId="77777777" w:rsidR="007429D1" w:rsidRPr="00845D6D" w:rsidRDefault="007429D1" w:rsidP="007429D1">
      <w:pPr>
        <w:tabs>
          <w:tab w:val="left" w:pos="-2977"/>
        </w:tabs>
        <w:spacing w:before="120"/>
        <w:contextualSpacing/>
        <w:jc w:val="both"/>
        <w:rPr>
          <w:rFonts w:ascii="Tahoma" w:hAnsi="Tahoma" w:cs="Tahoma"/>
          <w:b/>
          <w:color w:val="004990"/>
          <w:sz w:val="22"/>
          <w:szCs w:val="22"/>
          <w:lang w:val="es-BO"/>
        </w:rPr>
      </w:pPr>
      <w:r w:rsidRPr="00845D6D">
        <w:rPr>
          <w:rFonts w:ascii="Tahoma" w:hAnsi="Tahoma" w:cs="Tahoma"/>
          <w:b/>
          <w:color w:val="004990"/>
          <w:sz w:val="22"/>
          <w:szCs w:val="22"/>
          <w:u w:val="single"/>
          <w:lang w:val="es-BO"/>
        </w:rPr>
        <w:t>VIGÉSIMA PRIMERA: RESOLUCIÓN</w:t>
      </w:r>
      <w:r w:rsidRPr="00845D6D">
        <w:rPr>
          <w:rFonts w:ascii="Tahoma" w:hAnsi="Tahoma" w:cs="Tahoma"/>
          <w:b/>
          <w:color w:val="004990"/>
          <w:sz w:val="22"/>
          <w:szCs w:val="22"/>
          <w:lang w:val="es-BO"/>
        </w:rPr>
        <w:t xml:space="preserve">.- </w:t>
      </w:r>
      <w:r w:rsidRPr="00845D6D">
        <w:rPr>
          <w:rFonts w:ascii="Tahoma" w:hAnsi="Tahoma" w:cs="Tahoma"/>
          <w:color w:val="004990"/>
          <w:sz w:val="22"/>
          <w:szCs w:val="22"/>
          <w:lang w:val="es-BO"/>
        </w:rPr>
        <w:t>El presente contrato podrá ser resuelto por las siguientes causales:</w:t>
      </w:r>
    </w:p>
    <w:p w14:paraId="24538792" w14:textId="77777777" w:rsidR="007429D1" w:rsidRPr="00845D6D" w:rsidRDefault="007429D1" w:rsidP="007429D1">
      <w:pPr>
        <w:spacing w:before="120"/>
        <w:ind w:left="567" w:hanging="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w:t>
      </w:r>
      <w:r w:rsidRPr="00845D6D">
        <w:rPr>
          <w:rFonts w:ascii="Tahoma" w:hAnsi="Tahoma" w:cs="Tahoma"/>
          <w:color w:val="004990"/>
          <w:sz w:val="22"/>
          <w:szCs w:val="22"/>
          <w:lang w:val="es-BO"/>
        </w:rPr>
        <w:tab/>
        <w:t>Por ENTEL S.A.:</w:t>
      </w:r>
    </w:p>
    <w:p w14:paraId="3384A330" w14:textId="77777777" w:rsidR="007429D1" w:rsidRPr="00845D6D" w:rsidRDefault="007429D1" w:rsidP="007429D1">
      <w:pPr>
        <w:spacing w:before="120"/>
        <w:ind w:left="1418" w:hanging="84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21.1.1</w:t>
      </w:r>
      <w:r w:rsidRPr="00845D6D">
        <w:rPr>
          <w:rFonts w:ascii="Tahoma" w:hAnsi="Tahoma" w:cs="Tahoma"/>
          <w:color w:val="004990"/>
          <w:sz w:val="22"/>
          <w:szCs w:val="22"/>
          <w:lang w:val="es-BO"/>
        </w:rPr>
        <w:tab/>
        <w:t>Cuando el PROVEEDOR, incurra en negligencia o cometa incumplimiento de sus obligaciones objeto del presente contrato.</w:t>
      </w:r>
    </w:p>
    <w:p w14:paraId="0275364B" w14:textId="77777777" w:rsidR="007429D1" w:rsidRPr="00845D6D" w:rsidRDefault="007429D1" w:rsidP="007429D1">
      <w:pPr>
        <w:spacing w:before="120"/>
        <w:ind w:left="1418" w:hanging="84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21.1.2</w:t>
      </w:r>
      <w:r w:rsidRPr="00845D6D">
        <w:rPr>
          <w:rFonts w:ascii="Tahoma" w:hAnsi="Tahoma" w:cs="Tahoma"/>
          <w:color w:val="004990"/>
          <w:sz w:val="22"/>
          <w:szCs w:val="22"/>
          <w:lang w:val="es-BO"/>
        </w:rPr>
        <w:tab/>
        <w:t>Quiebra declarada del PROVEEDOR.</w:t>
      </w:r>
    </w:p>
    <w:p w14:paraId="65B08428" w14:textId="77777777" w:rsidR="007429D1" w:rsidRPr="00845D6D" w:rsidRDefault="007429D1" w:rsidP="007429D1">
      <w:pPr>
        <w:spacing w:before="120"/>
        <w:ind w:left="1418" w:hanging="84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21.1.3</w:t>
      </w:r>
      <w:r w:rsidRPr="00845D6D">
        <w:rPr>
          <w:rFonts w:ascii="Tahoma" w:hAnsi="Tahoma" w:cs="Tahoma"/>
          <w:color w:val="004990"/>
          <w:sz w:val="22"/>
          <w:szCs w:val="22"/>
          <w:lang w:val="es-BO"/>
        </w:rPr>
        <w:tab/>
        <w:t>Si el PROVEEDOR se disuelve como sociedad.</w:t>
      </w:r>
    </w:p>
    <w:p w14:paraId="3FCAD31E" w14:textId="77777777" w:rsidR="007429D1" w:rsidRPr="00845D6D" w:rsidRDefault="007429D1" w:rsidP="007429D1">
      <w:pPr>
        <w:spacing w:before="120"/>
        <w:ind w:left="1418" w:hanging="84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21.1.4</w:t>
      </w:r>
      <w:r w:rsidRPr="00845D6D">
        <w:rPr>
          <w:rFonts w:ascii="Tahoma" w:hAnsi="Tahoma" w:cs="Tahoma"/>
          <w:color w:val="004990"/>
          <w:sz w:val="22"/>
          <w:szCs w:val="22"/>
          <w:lang w:val="es-BO"/>
        </w:rPr>
        <w:tab/>
        <w:t>Facultativamente si la aplicación de sanciones alcanza al porcentaje de multas expresado en el presente contrato.</w:t>
      </w:r>
    </w:p>
    <w:p w14:paraId="6311F58C" w14:textId="77777777" w:rsidR="007429D1" w:rsidRPr="00845D6D" w:rsidRDefault="007429D1" w:rsidP="007429D1">
      <w:pPr>
        <w:spacing w:before="120"/>
        <w:ind w:left="567" w:hanging="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21.2</w:t>
      </w:r>
      <w:r w:rsidRPr="00845D6D">
        <w:rPr>
          <w:rFonts w:ascii="Tahoma" w:hAnsi="Tahoma" w:cs="Tahoma"/>
          <w:color w:val="004990"/>
          <w:sz w:val="22"/>
          <w:szCs w:val="22"/>
          <w:lang w:val="es-BO"/>
        </w:rPr>
        <w:tab/>
        <w:t>Por el PROVEEDOR.</w:t>
      </w:r>
    </w:p>
    <w:p w14:paraId="4305D8EC" w14:textId="77777777" w:rsidR="007429D1" w:rsidRPr="00845D6D" w:rsidRDefault="007429D1" w:rsidP="007429D1">
      <w:pPr>
        <w:autoSpaceDE w:val="0"/>
        <w:autoSpaceDN w:val="0"/>
        <w:adjustRightInd w:val="0"/>
        <w:spacing w:before="120"/>
        <w:ind w:left="1416" w:hanging="850"/>
        <w:contextualSpacing/>
        <w:jc w:val="both"/>
        <w:rPr>
          <w:rFonts w:ascii="Tahoma" w:hAnsi="Tahoma" w:cs="Tahoma"/>
          <w:bCs/>
          <w:color w:val="004990"/>
          <w:sz w:val="22"/>
          <w:szCs w:val="22"/>
          <w:lang w:val="es-BO"/>
        </w:rPr>
      </w:pPr>
      <w:r w:rsidRPr="00845D6D">
        <w:rPr>
          <w:rFonts w:ascii="Tahoma" w:hAnsi="Tahoma" w:cs="Tahoma"/>
          <w:bCs/>
          <w:color w:val="004990"/>
          <w:sz w:val="22"/>
          <w:szCs w:val="22"/>
          <w:lang w:val="es-BO"/>
        </w:rPr>
        <w:t>21.2.1</w:t>
      </w:r>
      <w:r w:rsidRPr="00845D6D">
        <w:rPr>
          <w:rFonts w:ascii="Tahoma" w:hAnsi="Tahoma" w:cs="Tahoma"/>
          <w:bCs/>
          <w:color w:val="004990"/>
          <w:sz w:val="22"/>
          <w:szCs w:val="22"/>
          <w:lang w:val="es-BO"/>
        </w:rPr>
        <w:tab/>
        <w:t>Si ENTEL S.A. demora injustificadamente en los pagos acordados.</w:t>
      </w:r>
    </w:p>
    <w:p w14:paraId="525FA023"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398F46B7"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898B8D1"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25F6F7B4"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0E897CB3"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B819D5E" w14:textId="77777777" w:rsidR="007429D1" w:rsidRPr="00845D6D" w:rsidRDefault="007429D1" w:rsidP="007429D1">
      <w:pPr>
        <w:spacing w:before="120"/>
        <w:contextualSpacing/>
        <w:jc w:val="both"/>
        <w:rPr>
          <w:rFonts w:ascii="Tahoma" w:hAnsi="Tahoma" w:cs="Tahoma"/>
          <w:color w:val="004990"/>
          <w:sz w:val="22"/>
          <w:szCs w:val="22"/>
          <w:lang w:val="es-BO" w:eastAsia="es-BO"/>
        </w:rPr>
      </w:pPr>
      <w:r w:rsidRPr="00845D6D">
        <w:rPr>
          <w:rFonts w:ascii="Tahoma" w:hAnsi="Tahoma" w:cs="Tahoma"/>
          <w:b/>
          <w:bCs/>
          <w:color w:val="004990"/>
          <w:sz w:val="22"/>
          <w:szCs w:val="22"/>
          <w:u w:val="single"/>
        </w:rPr>
        <w:t>VIGÉSIMA SEGUNDA: CONCLUSIÓN ANTICIPADA</w:t>
      </w:r>
      <w:r w:rsidRPr="00845D6D">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67EFDC8" w14:textId="77777777" w:rsidR="007429D1" w:rsidRPr="00845D6D" w:rsidRDefault="007429D1" w:rsidP="007429D1">
      <w:pPr>
        <w:spacing w:before="120"/>
        <w:contextualSpacing/>
        <w:jc w:val="both"/>
        <w:rPr>
          <w:rFonts w:ascii="Tahoma" w:hAnsi="Tahoma" w:cs="Tahoma"/>
          <w:snapToGrid w:val="0"/>
          <w:color w:val="004990"/>
          <w:sz w:val="22"/>
          <w:szCs w:val="22"/>
          <w:lang w:val="es-BO"/>
        </w:rPr>
      </w:pPr>
      <w:r w:rsidRPr="00845D6D">
        <w:rPr>
          <w:rFonts w:ascii="Tahoma" w:hAnsi="Tahoma" w:cs="Tahoma"/>
          <w:b/>
          <w:bCs/>
          <w:color w:val="004990"/>
          <w:sz w:val="22"/>
          <w:szCs w:val="22"/>
          <w:u w:val="single"/>
          <w:lang w:val="es-BO"/>
        </w:rPr>
        <w:t>VIGÉSIMA TERCERA:</w:t>
      </w:r>
      <w:r w:rsidRPr="00845D6D">
        <w:rPr>
          <w:rFonts w:ascii="Tahoma" w:hAnsi="Tahoma" w:cs="Tahoma"/>
          <w:b/>
          <w:snapToGrid w:val="0"/>
          <w:color w:val="004990"/>
          <w:sz w:val="22"/>
          <w:szCs w:val="22"/>
          <w:u w:val="single"/>
          <w:lang w:val="es-BO"/>
        </w:rPr>
        <w:t xml:space="preserve"> AUDITAJE</w:t>
      </w:r>
      <w:r w:rsidRPr="00845D6D">
        <w:rPr>
          <w:rFonts w:ascii="Tahoma" w:hAnsi="Tahoma" w:cs="Tahoma"/>
          <w:b/>
          <w:snapToGrid w:val="0"/>
          <w:color w:val="004990"/>
          <w:sz w:val="22"/>
          <w:szCs w:val="22"/>
          <w:lang w:val="es-BO"/>
        </w:rPr>
        <w:t xml:space="preserve">.- </w:t>
      </w:r>
      <w:r w:rsidRPr="00845D6D">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0DACB4F"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b/>
          <w:color w:val="004990"/>
          <w:sz w:val="22"/>
          <w:szCs w:val="22"/>
          <w:u w:val="single"/>
          <w:lang w:val="es-BO"/>
        </w:rPr>
        <w:t>VIGÉSIMA CUARTA: PROPIEDAD INTELECTUAL</w:t>
      </w:r>
      <w:r w:rsidRPr="00845D6D">
        <w:rPr>
          <w:rFonts w:ascii="Tahoma" w:hAnsi="Tahoma" w:cs="Tahoma"/>
          <w:b/>
          <w:color w:val="004990"/>
          <w:sz w:val="22"/>
          <w:szCs w:val="22"/>
          <w:lang w:val="es-BO"/>
        </w:rPr>
        <w:t>.-</w:t>
      </w:r>
      <w:r w:rsidRPr="00845D6D">
        <w:rPr>
          <w:rFonts w:ascii="Tahoma" w:hAnsi="Tahoma" w:cs="Tahoma"/>
          <w:color w:val="004990"/>
          <w:sz w:val="22"/>
          <w:szCs w:val="22"/>
          <w:lang w:val="es-BO"/>
        </w:rPr>
        <w:t xml:space="preserve"> ENTEL S.A. reconoce todos los derechos de propiedad intelectual e industrial en los sistemas, servidores, infraestructura y materiales objeto del presente contrato, del PROVEEDOR. </w:t>
      </w:r>
    </w:p>
    <w:p w14:paraId="34B64D86"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0C8CD85"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428137DD"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7248FD3D"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845D6D">
        <w:rPr>
          <w:rFonts w:ascii="Tahoma" w:hAnsi="Tahoma" w:cs="Tahoma"/>
          <w:b/>
          <w:color w:val="004990"/>
          <w:sz w:val="22"/>
          <w:szCs w:val="22"/>
          <w:lang w:val="es-BO"/>
        </w:rPr>
        <w:t>(DEPENDIENDO DEL OBJETO DEL CONTRATO)</w:t>
      </w:r>
      <w:r w:rsidRPr="00845D6D">
        <w:rPr>
          <w:rFonts w:ascii="Tahoma" w:hAnsi="Tahoma" w:cs="Tahoma"/>
          <w:color w:val="004990"/>
          <w:sz w:val="22"/>
          <w:szCs w:val="22"/>
          <w:lang w:val="es-BO"/>
        </w:rPr>
        <w:t>.</w:t>
      </w:r>
      <w:r w:rsidRPr="00845D6D">
        <w:rPr>
          <w:rFonts w:ascii="Tahoma" w:hAnsi="Tahoma" w:cs="Tahoma"/>
          <w:b/>
          <w:iCs/>
          <w:color w:val="004990"/>
          <w:sz w:val="22"/>
          <w:szCs w:val="22"/>
          <w:lang w:val="es-BO" w:eastAsia="es-BO"/>
        </w:rPr>
        <w:t xml:space="preserve"> </w:t>
      </w:r>
    </w:p>
    <w:p w14:paraId="7527F2D6"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b/>
          <w:color w:val="004990"/>
          <w:sz w:val="22"/>
          <w:szCs w:val="22"/>
          <w:u w:val="single"/>
          <w:lang w:val="es-BO"/>
        </w:rPr>
        <w:t>VIGÉSIMA QUINTA: CONFIDENCIALIDAD</w:t>
      </w:r>
      <w:r w:rsidRPr="00845D6D">
        <w:rPr>
          <w:rFonts w:ascii="Tahoma" w:hAnsi="Tahoma" w:cs="Tahoma"/>
          <w:b/>
          <w:color w:val="004990"/>
          <w:sz w:val="22"/>
          <w:szCs w:val="22"/>
          <w:lang w:val="es-BO"/>
        </w:rPr>
        <w:t xml:space="preserve">.- </w:t>
      </w:r>
      <w:r w:rsidRPr="00845D6D">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89BE851"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La información es de propiedad exclusiva de</w:t>
      </w:r>
      <w:r w:rsidRPr="00845D6D">
        <w:rPr>
          <w:rFonts w:ascii="Tahoma" w:hAnsi="Tahoma" w:cs="Tahoma"/>
          <w:bCs/>
          <w:color w:val="004990"/>
          <w:sz w:val="22"/>
          <w:szCs w:val="22"/>
          <w:lang w:val="es-BO"/>
        </w:rPr>
        <w:t xml:space="preserve"> ENTEL S.A., </w:t>
      </w:r>
      <w:r w:rsidRPr="00845D6D">
        <w:rPr>
          <w:rFonts w:ascii="Tahoma" w:hAnsi="Tahoma" w:cs="Tahoma"/>
          <w:color w:val="004990"/>
          <w:sz w:val="22"/>
          <w:szCs w:val="22"/>
          <w:lang w:val="es-BO"/>
        </w:rPr>
        <w:t>razón por la</w:t>
      </w:r>
      <w:r w:rsidRPr="00845D6D">
        <w:rPr>
          <w:rFonts w:ascii="Tahoma" w:hAnsi="Tahoma" w:cs="Tahoma"/>
          <w:bCs/>
          <w:color w:val="004990"/>
          <w:sz w:val="22"/>
          <w:szCs w:val="22"/>
          <w:lang w:val="es-BO"/>
        </w:rPr>
        <w:t xml:space="preserve"> </w:t>
      </w:r>
      <w:r w:rsidRPr="00845D6D">
        <w:rPr>
          <w:rFonts w:ascii="Tahoma" w:hAnsi="Tahoma" w:cs="Tahoma"/>
          <w:color w:val="004990"/>
          <w:sz w:val="22"/>
          <w:szCs w:val="22"/>
          <w:lang w:val="es-BO"/>
        </w:rPr>
        <w:t xml:space="preserve">cual el PROVEEDOR está expresamente prohibido de utilizar la misma para fines distintos a los señalados en este contrato. </w:t>
      </w:r>
    </w:p>
    <w:p w14:paraId="302C268C"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8CF8866"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b/>
          <w:bCs/>
          <w:color w:val="004990"/>
          <w:sz w:val="22"/>
          <w:szCs w:val="22"/>
          <w:u w:val="single"/>
          <w:lang w:val="es-BO"/>
        </w:rPr>
        <w:t>VIGÉSIMA SEXTA:</w:t>
      </w:r>
      <w:r w:rsidRPr="00845D6D">
        <w:rPr>
          <w:rFonts w:ascii="Tahoma" w:hAnsi="Tahoma" w:cs="Tahoma"/>
          <w:b/>
          <w:color w:val="004990"/>
          <w:sz w:val="22"/>
          <w:szCs w:val="22"/>
          <w:u w:val="single"/>
          <w:lang w:val="es-BO"/>
        </w:rPr>
        <w:t xml:space="preserve"> EXONERACIÓN DE RESPONSABILIDADES POR DAÑO A TERCEROS</w:t>
      </w:r>
      <w:r w:rsidRPr="00845D6D">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3CB08C18" w14:textId="77777777" w:rsidR="007429D1" w:rsidRPr="00845D6D" w:rsidRDefault="007429D1" w:rsidP="007429D1">
      <w:pPr>
        <w:autoSpaceDE w:val="0"/>
        <w:autoSpaceDN w:val="0"/>
        <w:adjustRightInd w:val="0"/>
        <w:spacing w:before="120"/>
        <w:contextualSpacing/>
        <w:jc w:val="both"/>
        <w:rPr>
          <w:rFonts w:ascii="Tahoma" w:hAnsi="Tahoma" w:cs="Tahoma"/>
          <w:bCs/>
          <w:color w:val="004990"/>
          <w:sz w:val="22"/>
          <w:szCs w:val="22"/>
        </w:rPr>
      </w:pPr>
      <w:r w:rsidRPr="00845D6D">
        <w:rPr>
          <w:rFonts w:ascii="Tahoma" w:hAnsi="Tahoma" w:cs="Tahoma"/>
          <w:b/>
          <w:color w:val="004990"/>
          <w:sz w:val="22"/>
          <w:szCs w:val="22"/>
          <w:u w:val="single"/>
          <w:lang w:val="es-BO"/>
        </w:rPr>
        <w:t xml:space="preserve">VIGÉSIMA SÉPTIMA: </w:t>
      </w:r>
      <w:r w:rsidRPr="00845D6D">
        <w:rPr>
          <w:rFonts w:ascii="Tahoma" w:hAnsi="Tahoma" w:cs="Tahoma"/>
          <w:b/>
          <w:bCs/>
          <w:color w:val="004990"/>
          <w:sz w:val="22"/>
          <w:szCs w:val="22"/>
          <w:u w:val="single"/>
        </w:rPr>
        <w:t>NOTIFICACIONES</w:t>
      </w:r>
      <w:r w:rsidRPr="00845D6D">
        <w:rPr>
          <w:rFonts w:ascii="Tahoma" w:hAnsi="Tahoma" w:cs="Tahoma"/>
          <w:bCs/>
          <w:color w:val="004990"/>
          <w:sz w:val="22"/>
          <w:szCs w:val="22"/>
        </w:rPr>
        <w:t>.- Toda comunicación entre Partes emergente del presente contrato, deberán ser entregadas en los siguientes domicilios:</w:t>
      </w:r>
    </w:p>
    <w:p w14:paraId="5BFB42CB" w14:textId="77777777" w:rsidR="007429D1" w:rsidRPr="00845D6D" w:rsidRDefault="007429D1" w:rsidP="007429D1">
      <w:pPr>
        <w:autoSpaceDE w:val="0"/>
        <w:autoSpaceDN w:val="0"/>
        <w:adjustRightInd w:val="0"/>
        <w:spacing w:before="120"/>
        <w:ind w:left="567" w:hanging="567"/>
        <w:contextualSpacing/>
        <w:jc w:val="both"/>
        <w:rPr>
          <w:rFonts w:ascii="Tahoma" w:hAnsi="Tahoma" w:cs="Tahoma"/>
          <w:bCs/>
          <w:color w:val="004990"/>
          <w:sz w:val="22"/>
          <w:szCs w:val="22"/>
        </w:rPr>
      </w:pPr>
      <w:r w:rsidRPr="00845D6D">
        <w:rPr>
          <w:rFonts w:ascii="Tahoma" w:hAnsi="Tahoma" w:cs="Tahoma"/>
          <w:bCs/>
          <w:iCs/>
          <w:color w:val="004990"/>
          <w:sz w:val="22"/>
          <w:szCs w:val="22"/>
          <w:lang w:val="es-BO"/>
        </w:rPr>
        <w:t>27.1</w:t>
      </w:r>
      <w:r w:rsidRPr="00845D6D">
        <w:rPr>
          <w:rFonts w:ascii="Tahoma" w:hAnsi="Tahoma" w:cs="Tahoma"/>
          <w:bCs/>
          <w:iCs/>
          <w:color w:val="004990"/>
          <w:sz w:val="22"/>
          <w:szCs w:val="22"/>
          <w:lang w:val="es-BO"/>
        </w:rPr>
        <w:tab/>
      </w:r>
      <w:r w:rsidRPr="00845D6D">
        <w:rPr>
          <w:rFonts w:ascii="Tahoma" w:hAnsi="Tahoma" w:cs="Tahoma"/>
          <w:color w:val="004990"/>
          <w:sz w:val="22"/>
          <w:szCs w:val="22"/>
          <w:lang w:val="es-BO"/>
        </w:rPr>
        <w:t>El PROVEEDOR:</w:t>
      </w:r>
    </w:p>
    <w:p w14:paraId="513E49ED"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Dirección: …………………………………………..</w:t>
      </w:r>
    </w:p>
    <w:p w14:paraId="5DA6DD51"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Teléfonos: ………………………………. – Fax …………………….</w:t>
      </w:r>
    </w:p>
    <w:p w14:paraId="65854C8F"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Correo electrónico:………………………………………………….</w:t>
      </w:r>
    </w:p>
    <w:p w14:paraId="45D6E583"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La Paz - Bolivia </w:t>
      </w:r>
    </w:p>
    <w:p w14:paraId="602FAB14" w14:textId="77777777" w:rsidR="007429D1" w:rsidRPr="00845D6D" w:rsidRDefault="007429D1" w:rsidP="007429D1">
      <w:pPr>
        <w:spacing w:before="120"/>
        <w:ind w:left="567" w:hanging="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27.2</w:t>
      </w:r>
      <w:r w:rsidRPr="00845D6D">
        <w:rPr>
          <w:rFonts w:ascii="Tahoma" w:hAnsi="Tahoma" w:cs="Tahoma"/>
          <w:color w:val="004990"/>
          <w:sz w:val="22"/>
          <w:szCs w:val="22"/>
          <w:lang w:val="es-BO"/>
        </w:rPr>
        <w:tab/>
        <w:t>A  ENTEL S.A.:</w:t>
      </w:r>
      <w:r w:rsidRPr="00845D6D">
        <w:rPr>
          <w:rFonts w:ascii="Tahoma" w:hAnsi="Tahoma" w:cs="Tahoma"/>
          <w:color w:val="004990"/>
          <w:sz w:val="22"/>
          <w:szCs w:val="22"/>
          <w:lang w:val="es-BO"/>
        </w:rPr>
        <w:tab/>
      </w:r>
    </w:p>
    <w:p w14:paraId="1FC30BF7" w14:textId="77777777" w:rsidR="007429D1" w:rsidRPr="00845D6D" w:rsidRDefault="007429D1" w:rsidP="007429D1">
      <w:pPr>
        <w:ind w:left="1701" w:hanging="1134"/>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Dirección: Calle Federico Zuazo N° 1771, Edificio Tower.</w:t>
      </w:r>
    </w:p>
    <w:p w14:paraId="18AEB336" w14:textId="77777777" w:rsidR="007429D1" w:rsidRPr="00845D6D" w:rsidRDefault="007429D1" w:rsidP="007429D1">
      <w:pPr>
        <w:ind w:left="1701" w:hanging="1134"/>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Teléfono: 2141111 </w:t>
      </w:r>
    </w:p>
    <w:p w14:paraId="011DE61A"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La Paz – Bolivia</w:t>
      </w:r>
    </w:p>
    <w:p w14:paraId="731131DC" w14:textId="77777777" w:rsidR="007429D1" w:rsidRPr="00845D6D" w:rsidRDefault="007429D1" w:rsidP="007429D1">
      <w:pPr>
        <w:autoSpaceDE w:val="0"/>
        <w:autoSpaceDN w:val="0"/>
        <w:adjustRightInd w:val="0"/>
        <w:spacing w:before="120"/>
        <w:contextualSpacing/>
        <w:jc w:val="both"/>
        <w:rPr>
          <w:rFonts w:ascii="Tahoma" w:hAnsi="Tahoma" w:cs="Tahoma"/>
          <w:color w:val="004990"/>
          <w:sz w:val="22"/>
          <w:szCs w:val="22"/>
          <w:lang w:val="es-BO"/>
        </w:rPr>
      </w:pPr>
      <w:r w:rsidRPr="00845D6D">
        <w:rPr>
          <w:rFonts w:ascii="Tahoma" w:hAnsi="Tahoma" w:cs="Tahoma"/>
          <w:b/>
          <w:color w:val="004990"/>
          <w:sz w:val="22"/>
          <w:szCs w:val="22"/>
          <w:u w:val="single"/>
          <w:lang w:val="es-BO"/>
        </w:rPr>
        <w:t xml:space="preserve">VIGÉSIMA OCTAVA: </w:t>
      </w:r>
      <w:r w:rsidRPr="00845D6D">
        <w:rPr>
          <w:rFonts w:ascii="Tahoma" w:hAnsi="Tahoma" w:cs="Tahoma"/>
          <w:b/>
          <w:snapToGrid w:val="0"/>
          <w:color w:val="004990"/>
          <w:sz w:val="22"/>
          <w:szCs w:val="22"/>
          <w:u w:val="single"/>
          <w:lang w:val="es-BO"/>
        </w:rPr>
        <w:t>ACEPTACIÓN Y CONFORMIDAD</w:t>
      </w:r>
      <w:r w:rsidRPr="00845D6D">
        <w:rPr>
          <w:rFonts w:ascii="Tahoma" w:hAnsi="Tahoma" w:cs="Tahoma"/>
          <w:b/>
          <w:iCs/>
          <w:color w:val="004990"/>
          <w:sz w:val="22"/>
          <w:szCs w:val="22"/>
          <w:lang w:val="es-BO"/>
        </w:rPr>
        <w:t xml:space="preserve">.- </w:t>
      </w:r>
      <w:r w:rsidRPr="00845D6D">
        <w:rPr>
          <w:rFonts w:ascii="Tahoma" w:hAnsi="Tahoma" w:cs="Tahoma"/>
          <w:color w:val="00499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75B2AA86" w14:textId="77777777" w:rsidR="007429D1" w:rsidRPr="00845D6D" w:rsidRDefault="007429D1" w:rsidP="007429D1">
      <w:pPr>
        <w:spacing w:before="120"/>
        <w:contextualSpacing/>
        <w:jc w:val="both"/>
        <w:rPr>
          <w:rFonts w:ascii="Tahoma" w:hAnsi="Tahoma" w:cs="Tahoma"/>
          <w:b/>
          <w:color w:val="004990"/>
          <w:sz w:val="22"/>
          <w:szCs w:val="22"/>
          <w:lang w:val="es-BO"/>
        </w:rPr>
      </w:pPr>
      <w:r w:rsidRPr="00845D6D">
        <w:rPr>
          <w:rFonts w:ascii="Tahoma" w:hAnsi="Tahoma" w:cs="Tahoma"/>
          <w:color w:val="004990"/>
          <w:sz w:val="22"/>
          <w:szCs w:val="22"/>
          <w:lang w:val="es-BO"/>
        </w:rPr>
        <w:t xml:space="preserve"> </w:t>
      </w:r>
    </w:p>
    <w:p w14:paraId="6244C7BF" w14:textId="77777777" w:rsidR="007429D1" w:rsidRPr="00845D6D" w:rsidRDefault="007429D1" w:rsidP="007429D1">
      <w:pPr>
        <w:contextualSpacing/>
        <w:jc w:val="both"/>
        <w:rPr>
          <w:rFonts w:ascii="Tahoma" w:hAnsi="Tahoma" w:cs="Tahoma"/>
          <w:b/>
          <w:color w:val="00499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429D1" w:rsidRPr="00845D6D" w14:paraId="0B9BD9A3" w14:textId="77777777" w:rsidTr="00594FBE">
        <w:trPr>
          <w:trHeight w:val="463"/>
        </w:trPr>
        <w:tc>
          <w:tcPr>
            <w:tcW w:w="4678" w:type="dxa"/>
          </w:tcPr>
          <w:p w14:paraId="03AFC7FA" w14:textId="77777777" w:rsidR="007429D1" w:rsidRPr="00845D6D" w:rsidRDefault="007429D1" w:rsidP="00594FBE">
            <w:pPr>
              <w:ind w:right="45"/>
              <w:contextualSpacing/>
              <w:jc w:val="center"/>
              <w:rPr>
                <w:rFonts w:ascii="Tahoma" w:hAnsi="Tahoma" w:cs="Tahoma"/>
                <w:color w:val="004990"/>
                <w:sz w:val="22"/>
                <w:szCs w:val="22"/>
              </w:rPr>
            </w:pPr>
            <w:r w:rsidRPr="00845D6D">
              <w:rPr>
                <w:rFonts w:ascii="Tahoma" w:hAnsi="Tahoma" w:cs="Tahoma"/>
                <w:color w:val="004990"/>
                <w:sz w:val="22"/>
                <w:szCs w:val="22"/>
              </w:rPr>
              <w:t>…………………………………….</w:t>
            </w:r>
          </w:p>
          <w:p w14:paraId="09977048" w14:textId="77777777" w:rsidR="007429D1" w:rsidRPr="00845D6D" w:rsidRDefault="007429D1" w:rsidP="00594FBE">
            <w:pPr>
              <w:ind w:right="45"/>
              <w:contextualSpacing/>
              <w:jc w:val="center"/>
              <w:rPr>
                <w:rFonts w:ascii="Tahoma" w:hAnsi="Tahoma" w:cs="Tahoma"/>
                <w:b/>
                <w:color w:val="004990"/>
                <w:sz w:val="22"/>
                <w:szCs w:val="22"/>
              </w:rPr>
            </w:pPr>
            <w:r w:rsidRPr="00845D6D">
              <w:rPr>
                <w:rFonts w:ascii="Tahoma" w:hAnsi="Tahoma" w:cs="Tahoma"/>
                <w:b/>
                <w:color w:val="004990"/>
                <w:sz w:val="22"/>
                <w:szCs w:val="22"/>
              </w:rPr>
              <w:t>Gerente General</w:t>
            </w:r>
          </w:p>
          <w:p w14:paraId="11BB1EF3" w14:textId="77777777" w:rsidR="007429D1" w:rsidRPr="00845D6D" w:rsidRDefault="007429D1" w:rsidP="00594FBE">
            <w:pPr>
              <w:ind w:right="45"/>
              <w:contextualSpacing/>
              <w:jc w:val="center"/>
              <w:rPr>
                <w:rFonts w:ascii="Tahoma" w:hAnsi="Tahoma" w:cs="Tahoma"/>
                <w:bCs/>
                <w:color w:val="004990"/>
                <w:sz w:val="22"/>
                <w:szCs w:val="22"/>
              </w:rPr>
            </w:pPr>
            <w:r w:rsidRPr="00845D6D">
              <w:rPr>
                <w:rFonts w:ascii="Tahoma" w:hAnsi="Tahoma" w:cs="Tahoma"/>
                <w:b/>
                <w:color w:val="004990"/>
                <w:sz w:val="22"/>
                <w:szCs w:val="22"/>
              </w:rPr>
              <w:t>ENTEL S.A.</w:t>
            </w:r>
          </w:p>
        </w:tc>
        <w:tc>
          <w:tcPr>
            <w:tcW w:w="4868" w:type="dxa"/>
          </w:tcPr>
          <w:p w14:paraId="529F0ADF" w14:textId="77777777" w:rsidR="007429D1" w:rsidRPr="00845D6D" w:rsidRDefault="007429D1" w:rsidP="00594FBE">
            <w:pPr>
              <w:ind w:right="45"/>
              <w:contextualSpacing/>
              <w:jc w:val="center"/>
              <w:rPr>
                <w:rFonts w:ascii="Tahoma" w:hAnsi="Tahoma" w:cs="Tahoma"/>
                <w:b/>
                <w:color w:val="004990"/>
                <w:sz w:val="22"/>
                <w:szCs w:val="22"/>
              </w:rPr>
            </w:pPr>
            <w:r w:rsidRPr="00845D6D">
              <w:rPr>
                <w:rFonts w:ascii="Tahoma" w:hAnsi="Tahoma" w:cs="Tahoma"/>
                <w:color w:val="004990"/>
                <w:sz w:val="22"/>
                <w:szCs w:val="22"/>
              </w:rPr>
              <w:t>……………………………………………</w:t>
            </w:r>
          </w:p>
          <w:p w14:paraId="3A70E880" w14:textId="77777777" w:rsidR="007429D1" w:rsidRPr="00845D6D" w:rsidRDefault="007429D1" w:rsidP="00594FBE">
            <w:pPr>
              <w:ind w:right="45"/>
              <w:contextualSpacing/>
              <w:jc w:val="center"/>
              <w:rPr>
                <w:rFonts w:ascii="Tahoma" w:hAnsi="Tahoma" w:cs="Tahoma"/>
                <w:b/>
                <w:color w:val="004990"/>
                <w:sz w:val="22"/>
                <w:szCs w:val="22"/>
              </w:rPr>
            </w:pPr>
            <w:r w:rsidRPr="00845D6D">
              <w:rPr>
                <w:rFonts w:ascii="Tahoma" w:hAnsi="Tahoma" w:cs="Tahoma"/>
                <w:b/>
                <w:color w:val="004990"/>
                <w:sz w:val="22"/>
                <w:szCs w:val="22"/>
              </w:rPr>
              <w:t>Representante Legal</w:t>
            </w:r>
          </w:p>
          <w:p w14:paraId="18944806" w14:textId="77777777" w:rsidR="007429D1" w:rsidRPr="00845D6D" w:rsidRDefault="007429D1" w:rsidP="00594FBE">
            <w:pPr>
              <w:contextualSpacing/>
              <w:jc w:val="center"/>
              <w:rPr>
                <w:rFonts w:ascii="Tahoma" w:hAnsi="Tahoma" w:cs="Tahoma"/>
                <w:b/>
                <w:color w:val="004990"/>
                <w:sz w:val="22"/>
                <w:szCs w:val="22"/>
              </w:rPr>
            </w:pPr>
            <w:r w:rsidRPr="00845D6D">
              <w:rPr>
                <w:rFonts w:ascii="Tahoma" w:hAnsi="Tahoma" w:cs="Tahoma"/>
                <w:b/>
                <w:color w:val="004990"/>
                <w:sz w:val="22"/>
                <w:szCs w:val="22"/>
              </w:rPr>
              <w:t>…………………………………...</w:t>
            </w:r>
          </w:p>
        </w:tc>
      </w:tr>
    </w:tbl>
    <w:p w14:paraId="247A04BB" w14:textId="77777777" w:rsidR="007429D1" w:rsidRDefault="007429D1" w:rsidP="007429D1">
      <w:pPr>
        <w:rPr>
          <w:rFonts w:ascii="Tahoma" w:hAnsi="Tahoma" w:cs="Tahoma"/>
          <w:sz w:val="22"/>
          <w:szCs w:val="22"/>
          <w:lang w:val="es-ES_tradnl"/>
        </w:rPr>
      </w:pPr>
    </w:p>
    <w:p w14:paraId="55A5458A" w14:textId="77777777" w:rsidR="007429D1" w:rsidRDefault="007429D1" w:rsidP="007429D1">
      <w:pPr>
        <w:pStyle w:val="Prrafodelista"/>
        <w:tabs>
          <w:tab w:val="left" w:pos="1134"/>
        </w:tabs>
        <w:spacing w:before="120" w:after="120"/>
        <w:ind w:left="792"/>
        <w:jc w:val="both"/>
        <w:rPr>
          <w:rFonts w:ascii="Tahoma" w:hAnsi="Tahoma" w:cs="Tahoma"/>
          <w:b/>
          <w:color w:val="1F497E"/>
          <w:sz w:val="28"/>
          <w:szCs w:val="28"/>
          <w:lang w:eastAsia="es-ES"/>
        </w:rPr>
      </w:pPr>
    </w:p>
    <w:p w14:paraId="580E68D4" w14:textId="77777777" w:rsidR="007429D1" w:rsidRDefault="007429D1" w:rsidP="007429D1">
      <w:pPr>
        <w:pStyle w:val="Prrafodelista"/>
        <w:tabs>
          <w:tab w:val="left" w:pos="1134"/>
        </w:tabs>
        <w:spacing w:before="120" w:after="120"/>
        <w:ind w:left="792"/>
        <w:jc w:val="both"/>
        <w:rPr>
          <w:rFonts w:ascii="Tahoma" w:hAnsi="Tahoma" w:cs="Tahoma"/>
          <w:b/>
          <w:color w:val="1F497E"/>
          <w:sz w:val="28"/>
          <w:szCs w:val="28"/>
          <w:lang w:eastAsia="es-ES"/>
        </w:rPr>
      </w:pPr>
    </w:p>
    <w:bookmarkEnd w:id="2"/>
    <w:p w14:paraId="2B31A0BD" w14:textId="4733A92D" w:rsidR="00CB799D" w:rsidRDefault="00CB799D" w:rsidP="00CB799D">
      <w:pPr>
        <w:rPr>
          <w:lang w:val="es-MX"/>
        </w:rPr>
      </w:pPr>
    </w:p>
    <w:sectPr w:rsidR="00CB799D" w:rsidSect="007B72CC">
      <w:headerReference w:type="default" r:id="rId16"/>
      <w:pgSz w:w="12240" w:h="15840" w:code="1"/>
      <w:pgMar w:top="1418" w:right="1701" w:bottom="992" w:left="1701"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242F6" w14:textId="77777777" w:rsidR="008E1D7F" w:rsidRDefault="008E1D7F">
      <w:r>
        <w:separator/>
      </w:r>
    </w:p>
  </w:endnote>
  <w:endnote w:type="continuationSeparator" w:id="0">
    <w:p w14:paraId="42C64E1E" w14:textId="77777777" w:rsidR="008E1D7F" w:rsidRDefault="008E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77290"/>
      <w:docPartObj>
        <w:docPartGallery w:val="Page Numbers (Bottom of Page)"/>
        <w:docPartUnique/>
      </w:docPartObj>
    </w:sdtPr>
    <w:sdtEndPr/>
    <w:sdtContent>
      <w:sdt>
        <w:sdtPr>
          <w:id w:val="-1669238322"/>
          <w:docPartObj>
            <w:docPartGallery w:val="Page Numbers (Top of Page)"/>
            <w:docPartUnique/>
          </w:docPartObj>
        </w:sdtPr>
        <w:sdtEndPr/>
        <w:sdtContent>
          <w:p w14:paraId="00D0028F" w14:textId="078F7C3F" w:rsidR="00AF5BAD" w:rsidRDefault="00AF5BAD">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8E1D7F">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E1D7F">
              <w:rPr>
                <w:b/>
                <w:bCs/>
                <w:noProof/>
              </w:rPr>
              <w:t>1</w:t>
            </w:r>
            <w:r>
              <w:rPr>
                <w:b/>
                <w:bCs/>
                <w:sz w:val="24"/>
                <w:szCs w:val="24"/>
              </w:rPr>
              <w:fldChar w:fldCharType="end"/>
            </w:r>
          </w:p>
        </w:sdtContent>
      </w:sdt>
    </w:sdtContent>
  </w:sdt>
  <w:p w14:paraId="46FEC65F" w14:textId="77777777" w:rsidR="00AF5BAD" w:rsidRDefault="00AF5BA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2BDE1" w14:textId="77777777" w:rsidR="008E1D7F" w:rsidRDefault="008E1D7F">
      <w:r>
        <w:separator/>
      </w:r>
    </w:p>
  </w:footnote>
  <w:footnote w:type="continuationSeparator" w:id="0">
    <w:p w14:paraId="173BBB74" w14:textId="77777777" w:rsidR="008E1D7F" w:rsidRDefault="008E1D7F">
      <w:r>
        <w:continuationSeparator/>
      </w:r>
    </w:p>
  </w:footnote>
  <w:footnote w:id="1">
    <w:p w14:paraId="67BF9E1C" w14:textId="77777777" w:rsidR="00AF5BAD" w:rsidRPr="00C7497F" w:rsidRDefault="00AF5BAD" w:rsidP="002325F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0303239" w14:textId="77777777" w:rsidR="00AF5BAD" w:rsidRPr="00353B1C" w:rsidRDefault="00AF5BAD" w:rsidP="007429D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71EA6" w14:textId="7F886487" w:rsidR="00AF5BAD" w:rsidRPr="000937DD" w:rsidRDefault="00AF5BAD" w:rsidP="000937DD">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noProof/>
        <w:color w:val="004990"/>
        <w:lang w:val="es-BO" w:eastAsia="es-BO"/>
      </w:rPr>
      <w:drawing>
        <wp:anchor distT="0" distB="0" distL="114300" distR="114300" simplePos="0" relativeHeight="251660288" behindDoc="0" locked="0" layoutInCell="1" allowOverlap="1" wp14:anchorId="5EF7FDA4" wp14:editId="6ACA566A">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0937DD">
      <w:rPr>
        <w:rFonts w:ascii="Tahoma" w:hAnsi="Tahoma" w:cs="Tahoma"/>
        <w:b/>
        <w:color w:val="365F91"/>
        <w:lang w:val="es-BO"/>
      </w:rPr>
      <w:t xml:space="preserve"> </w:t>
    </w:r>
  </w:p>
  <w:p w14:paraId="3F28FE89" w14:textId="4AF8F936" w:rsidR="00AF5BAD" w:rsidRPr="005155ED" w:rsidRDefault="00AF5BAD" w:rsidP="000937DD">
    <w:pPr>
      <w:pStyle w:val="Encabezado"/>
      <w:pBdr>
        <w:bottom w:val="single" w:sz="4" w:space="1" w:color="auto"/>
      </w:pBdr>
      <w:jc w:val="right"/>
      <w:rPr>
        <w:rFonts w:ascii="Tahoma" w:hAnsi="Tahoma" w:cs="Tahoma"/>
        <w:b/>
        <w:color w:val="365F91"/>
        <w:sz w:val="12"/>
        <w:lang w:val="es-BO"/>
      </w:rPr>
    </w:pPr>
    <w:r>
      <w:rPr>
        <w:rFonts w:ascii="Tahoma" w:hAnsi="Tahoma" w:cs="Tahoma"/>
        <w:b/>
        <w:color w:val="365F91"/>
        <w:sz w:val="12"/>
        <w:lang w:val="es-BO"/>
      </w:rPr>
      <w:t>LICITACIÓN PÚBLICA N° 040</w:t>
    </w:r>
    <w:r w:rsidRPr="005155ED">
      <w:rPr>
        <w:rFonts w:ascii="Tahoma" w:hAnsi="Tahoma" w:cs="Tahoma"/>
        <w:b/>
        <w:color w:val="365F91"/>
        <w:sz w:val="12"/>
        <w:lang w:val="es-BO"/>
      </w:rPr>
      <w:t xml:space="preserve">/2017 </w:t>
    </w:r>
  </w:p>
  <w:p w14:paraId="2E5F6FF7" w14:textId="22B9AB82" w:rsidR="00AF5BAD" w:rsidRPr="005155ED" w:rsidRDefault="00AF5BAD" w:rsidP="000937DD">
    <w:pPr>
      <w:pStyle w:val="Encabezado"/>
      <w:pBdr>
        <w:bottom w:val="single" w:sz="4" w:space="1" w:color="auto"/>
      </w:pBdr>
      <w:jc w:val="right"/>
      <w:rPr>
        <w:rFonts w:ascii="Tahoma" w:hAnsi="Tahoma" w:cs="Tahoma"/>
        <w:b/>
        <w:color w:val="365F91"/>
        <w:sz w:val="12"/>
        <w:lang w:val="es-BO"/>
      </w:rPr>
    </w:pPr>
    <w:r w:rsidRPr="005155ED">
      <w:rPr>
        <w:rFonts w:ascii="Tahoma" w:hAnsi="Tahoma" w:cs="Tahoma"/>
        <w:b/>
        <w:color w:val="365F91"/>
        <w:sz w:val="12"/>
        <w:lang w:val="es-BO"/>
      </w:rPr>
      <w:t>“PROVISIÓN E INSTALACIÓN DE SISTEMAS DE ENERGÍA AC/DC Y CLIMATIZACIÓN</w:t>
    </w:r>
  </w:p>
  <w:p w14:paraId="1E573046" w14:textId="1D0D23A8" w:rsidR="00AF5BAD" w:rsidRPr="000937DD" w:rsidRDefault="00AF5BAD" w:rsidP="000937DD">
    <w:pPr>
      <w:pStyle w:val="Encabezado"/>
      <w:pBdr>
        <w:bottom w:val="single" w:sz="4" w:space="1" w:color="auto"/>
      </w:pBdr>
      <w:jc w:val="right"/>
      <w:rPr>
        <w:rFonts w:ascii="Tahoma" w:hAnsi="Tahoma" w:cs="Tahoma"/>
        <w:b/>
        <w:color w:val="365F91"/>
        <w:lang w:val="es-BO"/>
      </w:rPr>
    </w:pPr>
    <w:r w:rsidRPr="005155ED">
      <w:rPr>
        <w:rFonts w:ascii="Tahoma" w:hAnsi="Tahoma" w:cs="Tahoma"/>
        <w:b/>
        <w:color w:val="365F91"/>
        <w:sz w:val="12"/>
        <w:lang w:val="es-BO"/>
      </w:rPr>
      <w:t xml:space="preserve">-CAPITALES DE MUNICIPIO” PROYECTO: RN-2017-IFO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37F2"/>
    <w:multiLevelType w:val="hybridMultilevel"/>
    <w:tmpl w:val="F3CA2A6C"/>
    <w:lvl w:ilvl="0" w:tplc="7136C58C">
      <w:start w:val="1"/>
      <w:numFmt w:val="lowerLetter"/>
      <w:lvlText w:val="%1)"/>
      <w:lvlJc w:val="left"/>
      <w:pPr>
        <w:ind w:left="71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69364F8"/>
    <w:multiLevelType w:val="hybridMultilevel"/>
    <w:tmpl w:val="A4A6E302"/>
    <w:lvl w:ilvl="0" w:tplc="E264A994">
      <w:start w:val="1"/>
      <w:numFmt w:val="lowerLetter"/>
      <w:lvlText w:val="%1)"/>
      <w:lvlJc w:val="left"/>
      <w:pPr>
        <w:tabs>
          <w:tab w:val="num" w:pos="862"/>
        </w:tabs>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7697D38"/>
    <w:multiLevelType w:val="hybridMultilevel"/>
    <w:tmpl w:val="DD4C6D74"/>
    <w:lvl w:ilvl="0" w:tplc="83CA59E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AF92295"/>
    <w:multiLevelType w:val="hybridMultilevel"/>
    <w:tmpl w:val="91025C56"/>
    <w:lvl w:ilvl="0" w:tplc="C4EC1954">
      <w:start w:val="1"/>
      <w:numFmt w:val="lowerLetter"/>
      <w:lvlText w:val="%1)"/>
      <w:lvlJc w:val="left"/>
      <w:pPr>
        <w:ind w:left="1440" w:hanging="360"/>
      </w:pPr>
      <w:rPr>
        <w:rFonts w:hint="default"/>
        <w:color w:val="1F497D" w:themeColor="text2"/>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6"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7"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8" w15:restartNumberingAfterBreak="0">
    <w:nsid w:val="0E9C346A"/>
    <w:multiLevelType w:val="hybridMultilevel"/>
    <w:tmpl w:val="E606318A"/>
    <w:lvl w:ilvl="0" w:tplc="426210FE">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05366A5"/>
    <w:multiLevelType w:val="multilevel"/>
    <w:tmpl w:val="388A6056"/>
    <w:lvl w:ilvl="0">
      <w:start w:val="3"/>
      <w:numFmt w:val="decimal"/>
      <w:lvlText w:val="%1"/>
      <w:lvlJc w:val="left"/>
      <w:pPr>
        <w:ind w:left="375" w:hanging="375"/>
      </w:pPr>
      <w:rPr>
        <w:rFonts w:ascii="Tahoma" w:hAnsi="Tahoma" w:cs="Tahoma" w:hint="default"/>
        <w:b/>
        <w:sz w:val="22"/>
      </w:rPr>
    </w:lvl>
    <w:lvl w:ilvl="1">
      <w:start w:val="1"/>
      <w:numFmt w:val="decimal"/>
      <w:lvlText w:val="%1.%2"/>
      <w:lvlJc w:val="left"/>
      <w:pPr>
        <w:ind w:left="375" w:hanging="375"/>
      </w:pPr>
      <w:rPr>
        <w:rFonts w:ascii="Tahoma" w:hAnsi="Tahoma" w:cs="Tahoma" w:hint="default"/>
        <w:b/>
        <w:sz w:val="22"/>
      </w:rPr>
    </w:lvl>
    <w:lvl w:ilvl="2">
      <w:start w:val="1"/>
      <w:numFmt w:val="decimal"/>
      <w:lvlText w:val="%1.%2.%3"/>
      <w:lvlJc w:val="left"/>
      <w:pPr>
        <w:ind w:left="375" w:hanging="375"/>
      </w:pPr>
      <w:rPr>
        <w:rFonts w:ascii="Tahoma" w:hAnsi="Tahoma" w:cs="Tahoma" w:hint="default"/>
        <w:b/>
        <w:sz w:val="22"/>
      </w:rPr>
    </w:lvl>
    <w:lvl w:ilvl="3">
      <w:start w:val="1"/>
      <w:numFmt w:val="decimal"/>
      <w:lvlText w:val="%1.%2.%3.%4"/>
      <w:lvlJc w:val="left"/>
      <w:pPr>
        <w:ind w:left="375" w:hanging="375"/>
      </w:pPr>
      <w:rPr>
        <w:rFonts w:ascii="Tahoma" w:hAnsi="Tahoma" w:cs="Tahoma" w:hint="default"/>
        <w:b/>
        <w:sz w:val="22"/>
      </w:rPr>
    </w:lvl>
    <w:lvl w:ilvl="4">
      <w:start w:val="1"/>
      <w:numFmt w:val="decimal"/>
      <w:lvlText w:val="%1.%2.%3.%4.%5"/>
      <w:lvlJc w:val="left"/>
      <w:pPr>
        <w:ind w:left="720" w:hanging="720"/>
      </w:pPr>
      <w:rPr>
        <w:rFonts w:ascii="Tahoma" w:hAnsi="Tahoma" w:cs="Tahoma" w:hint="default"/>
        <w:b/>
        <w:sz w:val="22"/>
      </w:rPr>
    </w:lvl>
    <w:lvl w:ilvl="5">
      <w:start w:val="1"/>
      <w:numFmt w:val="decimal"/>
      <w:lvlText w:val="%1.%2.%3.%4.%5.%6"/>
      <w:lvlJc w:val="left"/>
      <w:pPr>
        <w:ind w:left="720" w:hanging="720"/>
      </w:pPr>
      <w:rPr>
        <w:rFonts w:ascii="Tahoma" w:hAnsi="Tahoma" w:cs="Tahoma" w:hint="default"/>
        <w:b/>
        <w:sz w:val="22"/>
      </w:rPr>
    </w:lvl>
    <w:lvl w:ilvl="6">
      <w:start w:val="1"/>
      <w:numFmt w:val="decimal"/>
      <w:lvlText w:val="%1.%2.%3.%4.%5.%6.%7"/>
      <w:lvlJc w:val="left"/>
      <w:pPr>
        <w:ind w:left="720" w:hanging="720"/>
      </w:pPr>
      <w:rPr>
        <w:rFonts w:ascii="Tahoma" w:hAnsi="Tahoma" w:cs="Tahoma" w:hint="default"/>
        <w:b/>
        <w:sz w:val="22"/>
      </w:rPr>
    </w:lvl>
    <w:lvl w:ilvl="7">
      <w:start w:val="1"/>
      <w:numFmt w:val="decimal"/>
      <w:lvlText w:val="%1.%2.%3.%4.%5.%6.%7.%8"/>
      <w:lvlJc w:val="left"/>
      <w:pPr>
        <w:ind w:left="1080" w:hanging="1080"/>
      </w:pPr>
      <w:rPr>
        <w:rFonts w:ascii="Tahoma" w:hAnsi="Tahoma" w:cs="Tahoma" w:hint="default"/>
        <w:b/>
        <w:sz w:val="22"/>
      </w:rPr>
    </w:lvl>
    <w:lvl w:ilvl="8">
      <w:start w:val="1"/>
      <w:numFmt w:val="decimal"/>
      <w:lvlText w:val="%1.%2.%3.%4.%5.%6.%7.%8.%9"/>
      <w:lvlJc w:val="left"/>
      <w:pPr>
        <w:ind w:left="1080" w:hanging="1080"/>
      </w:pPr>
      <w:rPr>
        <w:rFonts w:ascii="Tahoma" w:hAnsi="Tahoma" w:cs="Tahoma" w:hint="default"/>
        <w:b/>
        <w:sz w:val="22"/>
      </w:rPr>
    </w:lvl>
  </w:abstractNum>
  <w:abstractNum w:abstractNumId="10" w15:restartNumberingAfterBreak="0">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5"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194D4A22"/>
    <w:multiLevelType w:val="hybridMultilevel"/>
    <w:tmpl w:val="2C1C72C4"/>
    <w:lvl w:ilvl="0" w:tplc="5CAA8164">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9CE2DE8"/>
    <w:multiLevelType w:val="multilevel"/>
    <w:tmpl w:val="8AB82E1C"/>
    <w:lvl w:ilvl="0">
      <w:start w:val="1"/>
      <w:numFmt w:val="decimal"/>
      <w:lvlText w:val="%1."/>
      <w:lvlJc w:val="left"/>
      <w:pPr>
        <w:ind w:left="644" w:hanging="360"/>
      </w:pPr>
      <w:rPr>
        <w:sz w:val="28"/>
      </w:r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A433C53"/>
    <w:multiLevelType w:val="multilevel"/>
    <w:tmpl w:val="01AECC50"/>
    <w:lvl w:ilvl="0">
      <w:start w:val="3"/>
      <w:numFmt w:val="decimal"/>
      <w:lvlText w:val="%1."/>
      <w:lvlJc w:val="left"/>
      <w:pPr>
        <w:ind w:left="450" w:hanging="450"/>
      </w:pPr>
      <w:rPr>
        <w:rFonts w:hint="default"/>
      </w:rPr>
    </w:lvl>
    <w:lvl w:ilvl="1">
      <w:start w:val="2"/>
      <w:numFmt w:val="decimal"/>
      <w:lvlText w:val="%1.%2."/>
      <w:lvlJc w:val="left"/>
      <w:pPr>
        <w:ind w:left="1080" w:hanging="720"/>
      </w:pPr>
      <w:rPr>
        <w:rFonts w:hint="default"/>
        <w:b/>
        <w:color w:val="004990"/>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9" w15:restartNumberingAfterBreak="0">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0" w15:restartNumberingAfterBreak="0">
    <w:nsid w:val="1BB82037"/>
    <w:multiLevelType w:val="hybridMultilevel"/>
    <w:tmpl w:val="21E6D7B0"/>
    <w:lvl w:ilvl="0" w:tplc="F66AD6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5892ADD"/>
    <w:multiLevelType w:val="hybridMultilevel"/>
    <w:tmpl w:val="6D8029D2"/>
    <w:lvl w:ilvl="0" w:tplc="CC70768A">
      <w:start w:val="1"/>
      <w:numFmt w:val="lowerLetter"/>
      <w:lvlText w:val="%1)"/>
      <w:lvlJc w:val="left"/>
      <w:pPr>
        <w:ind w:left="502" w:hanging="360"/>
      </w:pPr>
      <w:rPr>
        <w:rFonts w:ascii="Tahoma" w:hAnsi="Tahoma" w:cs="Tahoma" w:hint="default"/>
        <w:b w:val="0"/>
        <w:color w:val="1F497D" w:themeColor="text2"/>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28C84351"/>
    <w:multiLevelType w:val="hybridMultilevel"/>
    <w:tmpl w:val="25BCF9D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2A6342F3"/>
    <w:multiLevelType w:val="hybridMultilevel"/>
    <w:tmpl w:val="3A343EDA"/>
    <w:lvl w:ilvl="0" w:tplc="A294B42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2BE0691C"/>
    <w:multiLevelType w:val="hybridMultilevel"/>
    <w:tmpl w:val="619610D4"/>
    <w:lvl w:ilvl="0" w:tplc="400A0001">
      <w:start w:val="1"/>
      <w:numFmt w:val="bullet"/>
      <w:lvlText w:val=""/>
      <w:lvlJc w:val="left"/>
      <w:pPr>
        <w:ind w:left="2563" w:hanging="360"/>
      </w:pPr>
      <w:rPr>
        <w:rFonts w:ascii="Symbol" w:hAnsi="Symbol" w:hint="default"/>
      </w:rPr>
    </w:lvl>
    <w:lvl w:ilvl="1" w:tplc="400A0003" w:tentative="1">
      <w:start w:val="1"/>
      <w:numFmt w:val="bullet"/>
      <w:lvlText w:val="o"/>
      <w:lvlJc w:val="left"/>
      <w:pPr>
        <w:ind w:left="3283" w:hanging="360"/>
      </w:pPr>
      <w:rPr>
        <w:rFonts w:ascii="Courier New" w:hAnsi="Courier New" w:cs="Courier New" w:hint="default"/>
      </w:rPr>
    </w:lvl>
    <w:lvl w:ilvl="2" w:tplc="400A0005" w:tentative="1">
      <w:start w:val="1"/>
      <w:numFmt w:val="bullet"/>
      <w:lvlText w:val=""/>
      <w:lvlJc w:val="left"/>
      <w:pPr>
        <w:ind w:left="4003" w:hanging="360"/>
      </w:pPr>
      <w:rPr>
        <w:rFonts w:ascii="Wingdings" w:hAnsi="Wingdings" w:hint="default"/>
      </w:rPr>
    </w:lvl>
    <w:lvl w:ilvl="3" w:tplc="400A0001" w:tentative="1">
      <w:start w:val="1"/>
      <w:numFmt w:val="bullet"/>
      <w:lvlText w:val=""/>
      <w:lvlJc w:val="left"/>
      <w:pPr>
        <w:ind w:left="4723" w:hanging="360"/>
      </w:pPr>
      <w:rPr>
        <w:rFonts w:ascii="Symbol" w:hAnsi="Symbol" w:hint="default"/>
      </w:rPr>
    </w:lvl>
    <w:lvl w:ilvl="4" w:tplc="400A0003" w:tentative="1">
      <w:start w:val="1"/>
      <w:numFmt w:val="bullet"/>
      <w:lvlText w:val="o"/>
      <w:lvlJc w:val="left"/>
      <w:pPr>
        <w:ind w:left="5443" w:hanging="360"/>
      </w:pPr>
      <w:rPr>
        <w:rFonts w:ascii="Courier New" w:hAnsi="Courier New" w:cs="Courier New" w:hint="default"/>
      </w:rPr>
    </w:lvl>
    <w:lvl w:ilvl="5" w:tplc="400A0005" w:tentative="1">
      <w:start w:val="1"/>
      <w:numFmt w:val="bullet"/>
      <w:lvlText w:val=""/>
      <w:lvlJc w:val="left"/>
      <w:pPr>
        <w:ind w:left="6163" w:hanging="360"/>
      </w:pPr>
      <w:rPr>
        <w:rFonts w:ascii="Wingdings" w:hAnsi="Wingdings" w:hint="default"/>
      </w:rPr>
    </w:lvl>
    <w:lvl w:ilvl="6" w:tplc="400A0001" w:tentative="1">
      <w:start w:val="1"/>
      <w:numFmt w:val="bullet"/>
      <w:lvlText w:val=""/>
      <w:lvlJc w:val="left"/>
      <w:pPr>
        <w:ind w:left="6883" w:hanging="360"/>
      </w:pPr>
      <w:rPr>
        <w:rFonts w:ascii="Symbol" w:hAnsi="Symbol" w:hint="default"/>
      </w:rPr>
    </w:lvl>
    <w:lvl w:ilvl="7" w:tplc="400A0003" w:tentative="1">
      <w:start w:val="1"/>
      <w:numFmt w:val="bullet"/>
      <w:lvlText w:val="o"/>
      <w:lvlJc w:val="left"/>
      <w:pPr>
        <w:ind w:left="7603" w:hanging="360"/>
      </w:pPr>
      <w:rPr>
        <w:rFonts w:ascii="Courier New" w:hAnsi="Courier New" w:cs="Courier New" w:hint="default"/>
      </w:rPr>
    </w:lvl>
    <w:lvl w:ilvl="8" w:tplc="400A0005" w:tentative="1">
      <w:start w:val="1"/>
      <w:numFmt w:val="bullet"/>
      <w:lvlText w:val=""/>
      <w:lvlJc w:val="left"/>
      <w:pPr>
        <w:ind w:left="8323" w:hanging="360"/>
      </w:pPr>
      <w:rPr>
        <w:rFonts w:ascii="Wingdings" w:hAnsi="Wingdings" w:hint="default"/>
      </w:rPr>
    </w:lvl>
  </w:abstractNum>
  <w:abstractNum w:abstractNumId="28"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2" w15:restartNumberingAfterBreak="0">
    <w:nsid w:val="373404EB"/>
    <w:multiLevelType w:val="multilevel"/>
    <w:tmpl w:val="63B221C2"/>
    <w:lvl w:ilvl="0">
      <w:start w:val="4"/>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37772180"/>
    <w:multiLevelType w:val="hybridMultilevel"/>
    <w:tmpl w:val="B338D81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3DA23C0F"/>
    <w:multiLevelType w:val="hybridMultilevel"/>
    <w:tmpl w:val="95DCBC3E"/>
    <w:lvl w:ilvl="0" w:tplc="2F7066A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7" w15:restartNumberingAfterBreak="0">
    <w:nsid w:val="40C2195B"/>
    <w:multiLevelType w:val="hybridMultilevel"/>
    <w:tmpl w:val="9D5AF30E"/>
    <w:lvl w:ilvl="0" w:tplc="1564E966">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411335E0"/>
    <w:multiLevelType w:val="hybridMultilevel"/>
    <w:tmpl w:val="1FF2E01A"/>
    <w:lvl w:ilvl="0" w:tplc="400A0017">
      <w:start w:val="1"/>
      <w:numFmt w:val="lowerLetter"/>
      <w:lvlText w:val="%1)"/>
      <w:lvlJc w:val="left"/>
      <w:pPr>
        <w:ind w:left="1218" w:hanging="360"/>
      </w:pPr>
    </w:lvl>
    <w:lvl w:ilvl="1" w:tplc="400A0019" w:tentative="1">
      <w:start w:val="1"/>
      <w:numFmt w:val="lowerLetter"/>
      <w:lvlText w:val="%2."/>
      <w:lvlJc w:val="left"/>
      <w:pPr>
        <w:ind w:left="1938" w:hanging="360"/>
      </w:pPr>
    </w:lvl>
    <w:lvl w:ilvl="2" w:tplc="400A001B" w:tentative="1">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39" w15:restartNumberingAfterBreak="0">
    <w:nsid w:val="42FC05AD"/>
    <w:multiLevelType w:val="hybridMultilevel"/>
    <w:tmpl w:val="1AE8A690"/>
    <w:lvl w:ilvl="0" w:tplc="915CDEC4">
      <w:start w:val="1"/>
      <w:numFmt w:val="lowerLetter"/>
      <w:lvlText w:val="%1)"/>
      <w:lvlJc w:val="left"/>
      <w:pPr>
        <w:ind w:left="720" w:hanging="360"/>
      </w:pPr>
      <w:rPr>
        <w:rFonts w:hint="default"/>
        <w:b w:val="0"/>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1" w15:restartNumberingAfterBreak="0">
    <w:nsid w:val="4769577D"/>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4B9309A4"/>
    <w:multiLevelType w:val="hybridMultilevel"/>
    <w:tmpl w:val="E932D038"/>
    <w:lvl w:ilvl="0" w:tplc="91889DD0">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5" w15:restartNumberingAfterBreak="0">
    <w:nsid w:val="4D226191"/>
    <w:multiLevelType w:val="hybridMultilevel"/>
    <w:tmpl w:val="758E2702"/>
    <w:lvl w:ilvl="0" w:tplc="BA500F96">
      <w:start w:val="1"/>
      <w:numFmt w:val="lowerLetter"/>
      <w:lvlText w:val="%1)"/>
      <w:lvlJc w:val="left"/>
      <w:pPr>
        <w:ind w:left="862"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4D852987"/>
    <w:multiLevelType w:val="hybridMultilevel"/>
    <w:tmpl w:val="BD829FC8"/>
    <w:lvl w:ilvl="0" w:tplc="F678EF0E">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themeColor="text2"/>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510A22BB"/>
    <w:multiLevelType w:val="hybridMultilevel"/>
    <w:tmpl w:val="BCF6BE24"/>
    <w:lvl w:ilvl="0" w:tplc="25267832">
      <w:start w:val="1"/>
      <w:numFmt w:val="lowerLetter"/>
      <w:lvlText w:val="%1)"/>
      <w:lvlJc w:val="left"/>
      <w:pPr>
        <w:ind w:left="1146" w:hanging="360"/>
      </w:pPr>
      <w:rPr>
        <w:color w:val="1F497D" w:themeColor="text2"/>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50"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51" w15:restartNumberingAfterBreak="0">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2D9245B"/>
    <w:multiLevelType w:val="hybridMultilevel"/>
    <w:tmpl w:val="BEB6F4E0"/>
    <w:lvl w:ilvl="0" w:tplc="E08875E2">
      <w:start w:val="1"/>
      <w:numFmt w:val="lowerLetter"/>
      <w:lvlText w:val="%1)"/>
      <w:lvlJc w:val="left"/>
      <w:pPr>
        <w:ind w:left="720" w:hanging="360"/>
      </w:pPr>
      <w:rPr>
        <w:rFonts w:hint="default"/>
        <w:color w:val="1F497D" w:themeColor="text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15:restartNumberingAfterBreak="0">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4"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55125FCE"/>
    <w:multiLevelType w:val="hybridMultilevel"/>
    <w:tmpl w:val="305ED7EE"/>
    <w:lvl w:ilvl="0" w:tplc="80F0198A">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7" w15:restartNumberingAfterBreak="0">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15:restartNumberingAfterBreak="0">
    <w:nsid w:val="58503803"/>
    <w:multiLevelType w:val="hybridMultilevel"/>
    <w:tmpl w:val="B3A0828C"/>
    <w:lvl w:ilvl="0" w:tplc="DAB02786">
      <w:start w:val="1"/>
      <w:numFmt w:val="bullet"/>
      <w:lvlText w:val="-"/>
      <w:lvlJc w:val="left"/>
      <w:pPr>
        <w:ind w:left="1110" w:hanging="360"/>
      </w:pPr>
      <w:rPr>
        <w:rFonts w:ascii="Tahoma" w:eastAsia="Times New Roman" w:hAnsi="Tahoma" w:cs="Tahoma" w:hint="default"/>
      </w:rPr>
    </w:lvl>
    <w:lvl w:ilvl="1" w:tplc="400A0003" w:tentative="1">
      <w:start w:val="1"/>
      <w:numFmt w:val="bullet"/>
      <w:lvlText w:val="o"/>
      <w:lvlJc w:val="left"/>
      <w:pPr>
        <w:ind w:left="1830" w:hanging="360"/>
      </w:pPr>
      <w:rPr>
        <w:rFonts w:ascii="Courier New" w:hAnsi="Courier New" w:cs="Courier New" w:hint="default"/>
      </w:rPr>
    </w:lvl>
    <w:lvl w:ilvl="2" w:tplc="400A0005" w:tentative="1">
      <w:start w:val="1"/>
      <w:numFmt w:val="bullet"/>
      <w:lvlText w:val=""/>
      <w:lvlJc w:val="left"/>
      <w:pPr>
        <w:ind w:left="2550" w:hanging="360"/>
      </w:pPr>
      <w:rPr>
        <w:rFonts w:ascii="Wingdings" w:hAnsi="Wingdings" w:hint="default"/>
      </w:rPr>
    </w:lvl>
    <w:lvl w:ilvl="3" w:tplc="400A0001" w:tentative="1">
      <w:start w:val="1"/>
      <w:numFmt w:val="bullet"/>
      <w:lvlText w:val=""/>
      <w:lvlJc w:val="left"/>
      <w:pPr>
        <w:ind w:left="3270" w:hanging="360"/>
      </w:pPr>
      <w:rPr>
        <w:rFonts w:ascii="Symbol" w:hAnsi="Symbol" w:hint="default"/>
      </w:rPr>
    </w:lvl>
    <w:lvl w:ilvl="4" w:tplc="400A0003" w:tentative="1">
      <w:start w:val="1"/>
      <w:numFmt w:val="bullet"/>
      <w:lvlText w:val="o"/>
      <w:lvlJc w:val="left"/>
      <w:pPr>
        <w:ind w:left="3990" w:hanging="360"/>
      </w:pPr>
      <w:rPr>
        <w:rFonts w:ascii="Courier New" w:hAnsi="Courier New" w:cs="Courier New" w:hint="default"/>
      </w:rPr>
    </w:lvl>
    <w:lvl w:ilvl="5" w:tplc="400A0005" w:tentative="1">
      <w:start w:val="1"/>
      <w:numFmt w:val="bullet"/>
      <w:lvlText w:val=""/>
      <w:lvlJc w:val="left"/>
      <w:pPr>
        <w:ind w:left="4710" w:hanging="360"/>
      </w:pPr>
      <w:rPr>
        <w:rFonts w:ascii="Wingdings" w:hAnsi="Wingdings" w:hint="default"/>
      </w:rPr>
    </w:lvl>
    <w:lvl w:ilvl="6" w:tplc="400A0001" w:tentative="1">
      <w:start w:val="1"/>
      <w:numFmt w:val="bullet"/>
      <w:lvlText w:val=""/>
      <w:lvlJc w:val="left"/>
      <w:pPr>
        <w:ind w:left="5430" w:hanging="360"/>
      </w:pPr>
      <w:rPr>
        <w:rFonts w:ascii="Symbol" w:hAnsi="Symbol" w:hint="default"/>
      </w:rPr>
    </w:lvl>
    <w:lvl w:ilvl="7" w:tplc="400A0003" w:tentative="1">
      <w:start w:val="1"/>
      <w:numFmt w:val="bullet"/>
      <w:lvlText w:val="o"/>
      <w:lvlJc w:val="left"/>
      <w:pPr>
        <w:ind w:left="6150" w:hanging="360"/>
      </w:pPr>
      <w:rPr>
        <w:rFonts w:ascii="Courier New" w:hAnsi="Courier New" w:cs="Courier New" w:hint="default"/>
      </w:rPr>
    </w:lvl>
    <w:lvl w:ilvl="8" w:tplc="400A0005" w:tentative="1">
      <w:start w:val="1"/>
      <w:numFmt w:val="bullet"/>
      <w:lvlText w:val=""/>
      <w:lvlJc w:val="left"/>
      <w:pPr>
        <w:ind w:left="6870" w:hanging="360"/>
      </w:pPr>
      <w:rPr>
        <w:rFonts w:ascii="Wingdings" w:hAnsi="Wingdings" w:hint="default"/>
      </w:rPr>
    </w:lvl>
  </w:abstractNum>
  <w:abstractNum w:abstractNumId="59" w15:restartNumberingAfterBreak="0">
    <w:nsid w:val="5870195F"/>
    <w:multiLevelType w:val="singleLevel"/>
    <w:tmpl w:val="38C2B268"/>
    <w:lvl w:ilvl="0">
      <w:numFmt w:val="decimal"/>
      <w:pStyle w:val="Ttulo9"/>
      <w:lvlText w:val=""/>
      <w:lvlJc w:val="left"/>
    </w:lvl>
  </w:abstractNum>
  <w:abstractNum w:abstractNumId="60" w15:restartNumberingAfterBreak="0">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15:restartNumberingAfterBreak="0">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15:restartNumberingAfterBreak="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6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4" w15:restartNumberingAfterBreak="0">
    <w:nsid w:val="5D2C2ED2"/>
    <w:multiLevelType w:val="hybridMultilevel"/>
    <w:tmpl w:val="798AFF1A"/>
    <w:lvl w:ilvl="0" w:tplc="400A0003">
      <w:start w:val="1"/>
      <w:numFmt w:val="bullet"/>
      <w:lvlText w:val="o"/>
      <w:lvlJc w:val="left"/>
      <w:pPr>
        <w:ind w:left="720" w:hanging="360"/>
      </w:pPr>
      <w:rPr>
        <w:rFonts w:ascii="Courier New" w:hAnsi="Courier New" w:cs="Courier New" w:hint="default"/>
      </w:rPr>
    </w:lvl>
    <w:lvl w:ilvl="1" w:tplc="DAB02786">
      <w:start w:val="1"/>
      <w:numFmt w:val="bullet"/>
      <w:lvlText w:val="-"/>
      <w:lvlJc w:val="left"/>
      <w:pPr>
        <w:ind w:left="1211" w:hanging="360"/>
      </w:pPr>
      <w:rPr>
        <w:rFonts w:ascii="Tahoma" w:eastAsia="Times New Roman" w:hAnsi="Tahoma" w:cs="Tahoma"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6" w15:restartNumberingAfterBreak="0">
    <w:nsid w:val="5EE41E50"/>
    <w:multiLevelType w:val="hybridMultilevel"/>
    <w:tmpl w:val="0EE6DFD4"/>
    <w:lvl w:ilvl="0" w:tplc="400A001B">
      <w:start w:val="1"/>
      <w:numFmt w:val="lowerRoman"/>
      <w:lvlText w:val="%1."/>
      <w:lvlJc w:val="righ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67" w15:restartNumberingAfterBreak="0">
    <w:nsid w:val="61BE7D7F"/>
    <w:multiLevelType w:val="hybridMultilevel"/>
    <w:tmpl w:val="CE84493C"/>
    <w:lvl w:ilvl="0" w:tplc="085E80B0">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15:restartNumberingAfterBreak="0">
    <w:nsid w:val="627B4CCF"/>
    <w:multiLevelType w:val="hybridMultilevel"/>
    <w:tmpl w:val="3DFA296E"/>
    <w:lvl w:ilvl="0" w:tplc="B664C30C">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15:restartNumberingAfterBreak="0">
    <w:nsid w:val="639179EE"/>
    <w:multiLevelType w:val="multilevel"/>
    <w:tmpl w:val="FD24065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1" w15:restartNumberingAfterBreak="0">
    <w:nsid w:val="676F4E2F"/>
    <w:multiLevelType w:val="hybridMultilevel"/>
    <w:tmpl w:val="F33E2604"/>
    <w:lvl w:ilvl="0" w:tplc="400A0017">
      <w:start w:val="1"/>
      <w:numFmt w:val="lowerLetter"/>
      <w:lvlText w:val="%1)"/>
      <w:lvlJc w:val="lef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72" w15:restartNumberingAfterBreak="0">
    <w:nsid w:val="6A8E199B"/>
    <w:multiLevelType w:val="hybridMultilevel"/>
    <w:tmpl w:val="71565B18"/>
    <w:lvl w:ilvl="0" w:tplc="3FE8329C">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4"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5" w15:restartNumberingAfterBreak="0">
    <w:nsid w:val="6E2B322D"/>
    <w:multiLevelType w:val="multilevel"/>
    <w:tmpl w:val="5988513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004A9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6" w15:restartNumberingAfterBreak="0">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7"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8" w15:restartNumberingAfterBreak="0">
    <w:nsid w:val="74AD5137"/>
    <w:multiLevelType w:val="hybridMultilevel"/>
    <w:tmpl w:val="D466E714"/>
    <w:lvl w:ilvl="0" w:tplc="A0789E50">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15:restartNumberingAfterBreak="0">
    <w:nsid w:val="7859511E"/>
    <w:multiLevelType w:val="hybridMultilevel"/>
    <w:tmpl w:val="354C0DCA"/>
    <w:lvl w:ilvl="0" w:tplc="61CAE19E">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0"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81"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2"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3" w15:restartNumberingAfterBreak="0">
    <w:nsid w:val="7C2621A5"/>
    <w:multiLevelType w:val="hybridMultilevel"/>
    <w:tmpl w:val="1492ACEA"/>
    <w:lvl w:ilvl="0" w:tplc="2E3652B4">
      <w:start w:val="1"/>
      <w:numFmt w:val="lowerLetter"/>
      <w:lvlText w:val="%1)"/>
      <w:lvlJc w:val="lef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84"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12"/>
  </w:num>
  <w:num w:numId="2">
    <w:abstractNumId w:val="31"/>
  </w:num>
  <w:num w:numId="3">
    <w:abstractNumId w:val="63"/>
  </w:num>
  <w:num w:numId="4">
    <w:abstractNumId w:val="59"/>
  </w:num>
  <w:num w:numId="5">
    <w:abstractNumId w:val="11"/>
  </w:num>
  <w:num w:numId="6">
    <w:abstractNumId w:val="17"/>
  </w:num>
  <w:num w:numId="7">
    <w:abstractNumId w:val="69"/>
  </w:num>
  <w:num w:numId="8">
    <w:abstractNumId w:val="74"/>
  </w:num>
  <w:num w:numId="9">
    <w:abstractNumId w:val="76"/>
  </w:num>
  <w:num w:numId="10">
    <w:abstractNumId w:val="42"/>
  </w:num>
  <w:num w:numId="11">
    <w:abstractNumId w:val="5"/>
  </w:num>
  <w:num w:numId="12">
    <w:abstractNumId w:val="49"/>
  </w:num>
  <w:num w:numId="13">
    <w:abstractNumId w:val="67"/>
  </w:num>
  <w:num w:numId="14">
    <w:abstractNumId w:val="4"/>
  </w:num>
  <w:num w:numId="15">
    <w:abstractNumId w:val="52"/>
  </w:num>
  <w:num w:numId="16">
    <w:abstractNumId w:val="48"/>
  </w:num>
  <w:num w:numId="17">
    <w:abstractNumId w:val="26"/>
  </w:num>
  <w:num w:numId="18">
    <w:abstractNumId w:val="37"/>
  </w:num>
  <w:num w:numId="19">
    <w:abstractNumId w:val="55"/>
  </w:num>
  <w:num w:numId="20">
    <w:abstractNumId w:val="71"/>
  </w:num>
  <w:num w:numId="21">
    <w:abstractNumId w:val="60"/>
  </w:num>
  <w:num w:numId="22">
    <w:abstractNumId w:val="10"/>
  </w:num>
  <w:num w:numId="23">
    <w:abstractNumId w:val="24"/>
  </w:num>
  <w:num w:numId="24">
    <w:abstractNumId w:val="79"/>
  </w:num>
  <w:num w:numId="25">
    <w:abstractNumId w:val="83"/>
  </w:num>
  <w:num w:numId="26">
    <w:abstractNumId w:val="22"/>
  </w:num>
  <w:num w:numId="27">
    <w:abstractNumId w:val="30"/>
  </w:num>
  <w:num w:numId="28">
    <w:abstractNumId w:val="45"/>
  </w:num>
  <w:num w:numId="29">
    <w:abstractNumId w:val="72"/>
  </w:num>
  <w:num w:numId="30">
    <w:abstractNumId w:val="38"/>
  </w:num>
  <w:num w:numId="31">
    <w:abstractNumId w:val="34"/>
  </w:num>
  <w:num w:numId="32">
    <w:abstractNumId w:val="16"/>
  </w:num>
  <w:num w:numId="33">
    <w:abstractNumId w:val="57"/>
  </w:num>
  <w:num w:numId="34">
    <w:abstractNumId w:val="58"/>
  </w:num>
  <w:num w:numId="35">
    <w:abstractNumId w:val="2"/>
  </w:num>
  <w:num w:numId="36">
    <w:abstractNumId w:val="68"/>
  </w:num>
  <w:num w:numId="37">
    <w:abstractNumId w:val="0"/>
  </w:num>
  <w:num w:numId="38">
    <w:abstractNumId w:val="66"/>
  </w:num>
  <w:num w:numId="39">
    <w:abstractNumId w:val="39"/>
  </w:num>
  <w:num w:numId="40">
    <w:abstractNumId w:val="8"/>
  </w:num>
  <w:num w:numId="41">
    <w:abstractNumId w:val="1"/>
  </w:num>
  <w:num w:numId="42">
    <w:abstractNumId w:val="35"/>
  </w:num>
  <w:num w:numId="43">
    <w:abstractNumId w:val="46"/>
  </w:num>
  <w:num w:numId="44">
    <w:abstractNumId w:val="78"/>
  </w:num>
  <w:num w:numId="45">
    <w:abstractNumId w:val="20"/>
  </w:num>
  <w:num w:numId="46">
    <w:abstractNumId w:val="32"/>
  </w:num>
  <w:num w:numId="47">
    <w:abstractNumId w:val="41"/>
  </w:num>
  <w:num w:numId="48">
    <w:abstractNumId w:val="9"/>
  </w:num>
  <w:num w:numId="49">
    <w:abstractNumId w:val="40"/>
  </w:num>
  <w:num w:numId="50">
    <w:abstractNumId w:val="56"/>
  </w:num>
  <w:num w:numId="51">
    <w:abstractNumId w:val="64"/>
  </w:num>
  <w:num w:numId="52">
    <w:abstractNumId w:val="73"/>
  </w:num>
  <w:num w:numId="53">
    <w:abstractNumId w:val="53"/>
  </w:num>
  <w:num w:numId="54">
    <w:abstractNumId w:val="36"/>
  </w:num>
  <w:num w:numId="55">
    <w:abstractNumId w:val="13"/>
  </w:num>
  <w:num w:numId="56">
    <w:abstractNumId w:val="3"/>
  </w:num>
  <w:num w:numId="57">
    <w:abstractNumId w:val="14"/>
  </w:num>
  <w:num w:numId="58">
    <w:abstractNumId w:val="81"/>
  </w:num>
  <w:num w:numId="59">
    <w:abstractNumId w:val="29"/>
  </w:num>
  <w:num w:numId="60">
    <w:abstractNumId w:val="70"/>
  </w:num>
  <w:num w:numId="61">
    <w:abstractNumId w:val="82"/>
  </w:num>
  <w:num w:numId="62">
    <w:abstractNumId w:val="21"/>
  </w:num>
  <w:num w:numId="63">
    <w:abstractNumId w:val="28"/>
  </w:num>
  <w:num w:numId="64">
    <w:abstractNumId w:val="47"/>
  </w:num>
  <w:num w:numId="65">
    <w:abstractNumId w:val="84"/>
  </w:num>
  <w:num w:numId="66">
    <w:abstractNumId w:val="18"/>
  </w:num>
  <w:num w:numId="67">
    <w:abstractNumId w:val="25"/>
  </w:num>
  <w:num w:numId="68">
    <w:abstractNumId w:val="77"/>
  </w:num>
  <w:num w:numId="69">
    <w:abstractNumId w:val="80"/>
  </w:num>
  <w:num w:numId="70">
    <w:abstractNumId w:val="7"/>
  </w:num>
  <w:num w:numId="71">
    <w:abstractNumId w:val="75"/>
  </w:num>
  <w:num w:numId="72">
    <w:abstractNumId w:val="62"/>
  </w:num>
  <w:num w:numId="73">
    <w:abstractNumId w:val="19"/>
  </w:num>
  <w:num w:numId="74">
    <w:abstractNumId w:val="61"/>
  </w:num>
  <w:num w:numId="7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num>
  <w:num w:numId="77">
    <w:abstractNumId w:val="54"/>
  </w:num>
  <w:num w:numId="78">
    <w:abstractNumId w:val="6"/>
  </w:num>
  <w:num w:numId="79">
    <w:abstractNumId w:val="50"/>
  </w:num>
  <w:num w:numId="80">
    <w:abstractNumId w:val="23"/>
  </w:num>
  <w:num w:numId="81">
    <w:abstractNumId w:val="44"/>
  </w:num>
  <w:num w:numId="82">
    <w:abstractNumId w:val="15"/>
  </w:num>
  <w:num w:numId="83">
    <w:abstractNumId w:val="43"/>
  </w:num>
  <w:num w:numId="84">
    <w:abstractNumId w:val="65"/>
  </w:num>
  <w:num w:numId="85">
    <w:abstractNumId w:val="27"/>
  </w:num>
  <w:numIdMacAtCleanup w:val="8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jamin Nelson Mamani Laruta">
    <w15:presenceInfo w15:providerId="None" w15:userId="Benjamin Nelson Mamani Laru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drawingGridHorizontalSpacing w:val="8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FA8"/>
    <w:rsid w:val="0000138B"/>
    <w:rsid w:val="00001E0E"/>
    <w:rsid w:val="000021C9"/>
    <w:rsid w:val="00002524"/>
    <w:rsid w:val="00003228"/>
    <w:rsid w:val="00004E14"/>
    <w:rsid w:val="000052F0"/>
    <w:rsid w:val="00005740"/>
    <w:rsid w:val="00006FE4"/>
    <w:rsid w:val="00007591"/>
    <w:rsid w:val="00011B28"/>
    <w:rsid w:val="00013010"/>
    <w:rsid w:val="00014549"/>
    <w:rsid w:val="000151EB"/>
    <w:rsid w:val="000158AE"/>
    <w:rsid w:val="000162CE"/>
    <w:rsid w:val="000200B3"/>
    <w:rsid w:val="00021992"/>
    <w:rsid w:val="00021F51"/>
    <w:rsid w:val="000225EF"/>
    <w:rsid w:val="000236F6"/>
    <w:rsid w:val="00023CF5"/>
    <w:rsid w:val="00023D64"/>
    <w:rsid w:val="000251FF"/>
    <w:rsid w:val="00025D3A"/>
    <w:rsid w:val="00025E3F"/>
    <w:rsid w:val="00027666"/>
    <w:rsid w:val="000314EE"/>
    <w:rsid w:val="00031D69"/>
    <w:rsid w:val="00032ABF"/>
    <w:rsid w:val="00034260"/>
    <w:rsid w:val="000368BB"/>
    <w:rsid w:val="00037EBE"/>
    <w:rsid w:val="000421F9"/>
    <w:rsid w:val="00045489"/>
    <w:rsid w:val="00046F6E"/>
    <w:rsid w:val="0004736C"/>
    <w:rsid w:val="000473E5"/>
    <w:rsid w:val="00047636"/>
    <w:rsid w:val="0004797A"/>
    <w:rsid w:val="000532AE"/>
    <w:rsid w:val="00053629"/>
    <w:rsid w:val="00054B1D"/>
    <w:rsid w:val="000558E1"/>
    <w:rsid w:val="0005679E"/>
    <w:rsid w:val="000577B8"/>
    <w:rsid w:val="00057B37"/>
    <w:rsid w:val="000648A1"/>
    <w:rsid w:val="00065064"/>
    <w:rsid w:val="000676AD"/>
    <w:rsid w:val="00070D8F"/>
    <w:rsid w:val="00071FE3"/>
    <w:rsid w:val="000723A5"/>
    <w:rsid w:val="00072C1C"/>
    <w:rsid w:val="00074F0D"/>
    <w:rsid w:val="0008204D"/>
    <w:rsid w:val="000829EE"/>
    <w:rsid w:val="00082C0F"/>
    <w:rsid w:val="00085925"/>
    <w:rsid w:val="00086388"/>
    <w:rsid w:val="00090B37"/>
    <w:rsid w:val="00091201"/>
    <w:rsid w:val="00092B13"/>
    <w:rsid w:val="00092DB9"/>
    <w:rsid w:val="000935FE"/>
    <w:rsid w:val="000937DD"/>
    <w:rsid w:val="00093EE7"/>
    <w:rsid w:val="000964F3"/>
    <w:rsid w:val="000968A9"/>
    <w:rsid w:val="000A09C9"/>
    <w:rsid w:val="000A3F54"/>
    <w:rsid w:val="000A40CC"/>
    <w:rsid w:val="000B0607"/>
    <w:rsid w:val="000B1145"/>
    <w:rsid w:val="000B2840"/>
    <w:rsid w:val="000B6395"/>
    <w:rsid w:val="000C21C8"/>
    <w:rsid w:val="000C3C25"/>
    <w:rsid w:val="000C4932"/>
    <w:rsid w:val="000C586A"/>
    <w:rsid w:val="000C5C75"/>
    <w:rsid w:val="000C6C69"/>
    <w:rsid w:val="000C7339"/>
    <w:rsid w:val="000C7B95"/>
    <w:rsid w:val="000D08D2"/>
    <w:rsid w:val="000D0B3E"/>
    <w:rsid w:val="000D11C9"/>
    <w:rsid w:val="000D1536"/>
    <w:rsid w:val="000D2CAF"/>
    <w:rsid w:val="000D32F2"/>
    <w:rsid w:val="000D3E58"/>
    <w:rsid w:val="000D54F0"/>
    <w:rsid w:val="000D572C"/>
    <w:rsid w:val="000D67A8"/>
    <w:rsid w:val="000D6FDE"/>
    <w:rsid w:val="000D7D00"/>
    <w:rsid w:val="000E0BB8"/>
    <w:rsid w:val="000E1807"/>
    <w:rsid w:val="000E20B0"/>
    <w:rsid w:val="000E34C1"/>
    <w:rsid w:val="000F0B3F"/>
    <w:rsid w:val="000F2487"/>
    <w:rsid w:val="000F41EA"/>
    <w:rsid w:val="000F4855"/>
    <w:rsid w:val="000F554E"/>
    <w:rsid w:val="000F5D7E"/>
    <w:rsid w:val="000F6260"/>
    <w:rsid w:val="000F700E"/>
    <w:rsid w:val="000F751E"/>
    <w:rsid w:val="000F7DC7"/>
    <w:rsid w:val="00100024"/>
    <w:rsid w:val="00100FD0"/>
    <w:rsid w:val="00101E78"/>
    <w:rsid w:val="001021A3"/>
    <w:rsid w:val="00104441"/>
    <w:rsid w:val="00104569"/>
    <w:rsid w:val="00106EE7"/>
    <w:rsid w:val="00107538"/>
    <w:rsid w:val="00107965"/>
    <w:rsid w:val="001109C9"/>
    <w:rsid w:val="00110DD5"/>
    <w:rsid w:val="00112CF4"/>
    <w:rsid w:val="0011448F"/>
    <w:rsid w:val="00114945"/>
    <w:rsid w:val="0011558D"/>
    <w:rsid w:val="00115A98"/>
    <w:rsid w:val="00117BA5"/>
    <w:rsid w:val="001210D2"/>
    <w:rsid w:val="001212C9"/>
    <w:rsid w:val="00122FB9"/>
    <w:rsid w:val="00123570"/>
    <w:rsid w:val="001239FA"/>
    <w:rsid w:val="00125A2A"/>
    <w:rsid w:val="00125C7E"/>
    <w:rsid w:val="00125D5A"/>
    <w:rsid w:val="00125FF9"/>
    <w:rsid w:val="00126617"/>
    <w:rsid w:val="00130187"/>
    <w:rsid w:val="001302AB"/>
    <w:rsid w:val="00133B32"/>
    <w:rsid w:val="00136EFB"/>
    <w:rsid w:val="0013783C"/>
    <w:rsid w:val="00140122"/>
    <w:rsid w:val="00140AF1"/>
    <w:rsid w:val="00140BA9"/>
    <w:rsid w:val="0014101D"/>
    <w:rsid w:val="00141FB3"/>
    <w:rsid w:val="0014345C"/>
    <w:rsid w:val="00145806"/>
    <w:rsid w:val="00146BA6"/>
    <w:rsid w:val="001478F9"/>
    <w:rsid w:val="00147AAA"/>
    <w:rsid w:val="00147D13"/>
    <w:rsid w:val="00147D5B"/>
    <w:rsid w:val="00150EBB"/>
    <w:rsid w:val="0015233B"/>
    <w:rsid w:val="00152E5F"/>
    <w:rsid w:val="00153332"/>
    <w:rsid w:val="001541FA"/>
    <w:rsid w:val="00156F70"/>
    <w:rsid w:val="00160F29"/>
    <w:rsid w:val="0016116E"/>
    <w:rsid w:val="0016265C"/>
    <w:rsid w:val="0016265F"/>
    <w:rsid w:val="00163803"/>
    <w:rsid w:val="0016534F"/>
    <w:rsid w:val="00165D53"/>
    <w:rsid w:val="00166F60"/>
    <w:rsid w:val="001702A0"/>
    <w:rsid w:val="0017096C"/>
    <w:rsid w:val="00173049"/>
    <w:rsid w:val="0017367B"/>
    <w:rsid w:val="00173CF3"/>
    <w:rsid w:val="001754B0"/>
    <w:rsid w:val="001771B3"/>
    <w:rsid w:val="00181B88"/>
    <w:rsid w:val="00181CD1"/>
    <w:rsid w:val="00182A40"/>
    <w:rsid w:val="0018564F"/>
    <w:rsid w:val="00186F2B"/>
    <w:rsid w:val="0018769F"/>
    <w:rsid w:val="00187F14"/>
    <w:rsid w:val="0019114C"/>
    <w:rsid w:val="001911F5"/>
    <w:rsid w:val="00191263"/>
    <w:rsid w:val="0019128F"/>
    <w:rsid w:val="00192701"/>
    <w:rsid w:val="00192B92"/>
    <w:rsid w:val="00192C9A"/>
    <w:rsid w:val="00195CD5"/>
    <w:rsid w:val="00196127"/>
    <w:rsid w:val="00197224"/>
    <w:rsid w:val="001A3F07"/>
    <w:rsid w:val="001A4C5E"/>
    <w:rsid w:val="001A4D9A"/>
    <w:rsid w:val="001A67C3"/>
    <w:rsid w:val="001A6C5D"/>
    <w:rsid w:val="001A7715"/>
    <w:rsid w:val="001B02A5"/>
    <w:rsid w:val="001B0777"/>
    <w:rsid w:val="001B20E2"/>
    <w:rsid w:val="001B2591"/>
    <w:rsid w:val="001B26B6"/>
    <w:rsid w:val="001B5FED"/>
    <w:rsid w:val="001B66CE"/>
    <w:rsid w:val="001C3194"/>
    <w:rsid w:val="001C3239"/>
    <w:rsid w:val="001C35BD"/>
    <w:rsid w:val="001C3D4C"/>
    <w:rsid w:val="001C3DF6"/>
    <w:rsid w:val="001C3F80"/>
    <w:rsid w:val="001C4834"/>
    <w:rsid w:val="001C55EA"/>
    <w:rsid w:val="001C5772"/>
    <w:rsid w:val="001C6005"/>
    <w:rsid w:val="001C6634"/>
    <w:rsid w:val="001C7D26"/>
    <w:rsid w:val="001D0C2C"/>
    <w:rsid w:val="001D2154"/>
    <w:rsid w:val="001D22C4"/>
    <w:rsid w:val="001D4DF2"/>
    <w:rsid w:val="001D64F3"/>
    <w:rsid w:val="001D6FB4"/>
    <w:rsid w:val="001E08E2"/>
    <w:rsid w:val="001E147E"/>
    <w:rsid w:val="001E1A11"/>
    <w:rsid w:val="001E2FC8"/>
    <w:rsid w:val="001E4F0B"/>
    <w:rsid w:val="001E7243"/>
    <w:rsid w:val="001E7518"/>
    <w:rsid w:val="001F1482"/>
    <w:rsid w:val="001F286C"/>
    <w:rsid w:val="001F600B"/>
    <w:rsid w:val="001F6474"/>
    <w:rsid w:val="001F6570"/>
    <w:rsid w:val="002008B2"/>
    <w:rsid w:val="00200B0B"/>
    <w:rsid w:val="00201070"/>
    <w:rsid w:val="002014A5"/>
    <w:rsid w:val="00201902"/>
    <w:rsid w:val="00201A23"/>
    <w:rsid w:val="00202D5F"/>
    <w:rsid w:val="002041AD"/>
    <w:rsid w:val="0020442D"/>
    <w:rsid w:val="00206727"/>
    <w:rsid w:val="002069A0"/>
    <w:rsid w:val="00206AF2"/>
    <w:rsid w:val="00211955"/>
    <w:rsid w:val="002128D9"/>
    <w:rsid w:val="002128DE"/>
    <w:rsid w:val="00212A0A"/>
    <w:rsid w:val="00212F70"/>
    <w:rsid w:val="0021390E"/>
    <w:rsid w:val="00214067"/>
    <w:rsid w:val="00214506"/>
    <w:rsid w:val="00215DC3"/>
    <w:rsid w:val="002163A2"/>
    <w:rsid w:val="00220F24"/>
    <w:rsid w:val="00224726"/>
    <w:rsid w:val="00224732"/>
    <w:rsid w:val="00225EDE"/>
    <w:rsid w:val="002275B2"/>
    <w:rsid w:val="00227E17"/>
    <w:rsid w:val="00230485"/>
    <w:rsid w:val="00231C20"/>
    <w:rsid w:val="002325F7"/>
    <w:rsid w:val="00232ABF"/>
    <w:rsid w:val="0023318E"/>
    <w:rsid w:val="0023337D"/>
    <w:rsid w:val="00234A8A"/>
    <w:rsid w:val="00235763"/>
    <w:rsid w:val="00235AEB"/>
    <w:rsid w:val="002371E5"/>
    <w:rsid w:val="00237D1F"/>
    <w:rsid w:val="00237DC1"/>
    <w:rsid w:val="002412B6"/>
    <w:rsid w:val="00241C23"/>
    <w:rsid w:val="0024258D"/>
    <w:rsid w:val="00242C43"/>
    <w:rsid w:val="00243822"/>
    <w:rsid w:val="00243D58"/>
    <w:rsid w:val="00244B5A"/>
    <w:rsid w:val="00244C80"/>
    <w:rsid w:val="00246345"/>
    <w:rsid w:val="002464C1"/>
    <w:rsid w:val="00247013"/>
    <w:rsid w:val="00247FFD"/>
    <w:rsid w:val="0025211D"/>
    <w:rsid w:val="00252370"/>
    <w:rsid w:val="00252482"/>
    <w:rsid w:val="00252886"/>
    <w:rsid w:val="00254075"/>
    <w:rsid w:val="00256562"/>
    <w:rsid w:val="00257599"/>
    <w:rsid w:val="0025778B"/>
    <w:rsid w:val="002601D2"/>
    <w:rsid w:val="00260215"/>
    <w:rsid w:val="0026161F"/>
    <w:rsid w:val="00261F42"/>
    <w:rsid w:val="00262004"/>
    <w:rsid w:val="002625F4"/>
    <w:rsid w:val="00262FDF"/>
    <w:rsid w:val="00263836"/>
    <w:rsid w:val="00263C83"/>
    <w:rsid w:val="00264440"/>
    <w:rsid w:val="00266740"/>
    <w:rsid w:val="00267491"/>
    <w:rsid w:val="002705DF"/>
    <w:rsid w:val="0027071D"/>
    <w:rsid w:val="00271E9C"/>
    <w:rsid w:val="00272CF3"/>
    <w:rsid w:val="0027510F"/>
    <w:rsid w:val="002759A2"/>
    <w:rsid w:val="002761CD"/>
    <w:rsid w:val="00276748"/>
    <w:rsid w:val="00276E75"/>
    <w:rsid w:val="00277E2E"/>
    <w:rsid w:val="0028113B"/>
    <w:rsid w:val="0028188C"/>
    <w:rsid w:val="00282B57"/>
    <w:rsid w:val="002836D5"/>
    <w:rsid w:val="002837F3"/>
    <w:rsid w:val="0028399F"/>
    <w:rsid w:val="002857BC"/>
    <w:rsid w:val="00285E9F"/>
    <w:rsid w:val="00286BDF"/>
    <w:rsid w:val="00287037"/>
    <w:rsid w:val="00287450"/>
    <w:rsid w:val="0029120C"/>
    <w:rsid w:val="0029124E"/>
    <w:rsid w:val="00291BC9"/>
    <w:rsid w:val="00293D65"/>
    <w:rsid w:val="00296845"/>
    <w:rsid w:val="002973D2"/>
    <w:rsid w:val="00297669"/>
    <w:rsid w:val="00297954"/>
    <w:rsid w:val="002A0AED"/>
    <w:rsid w:val="002A0C10"/>
    <w:rsid w:val="002A1C2F"/>
    <w:rsid w:val="002A25A5"/>
    <w:rsid w:val="002A31BF"/>
    <w:rsid w:val="002A40F2"/>
    <w:rsid w:val="002A4F82"/>
    <w:rsid w:val="002A6149"/>
    <w:rsid w:val="002A66B9"/>
    <w:rsid w:val="002A6C8B"/>
    <w:rsid w:val="002A739A"/>
    <w:rsid w:val="002B2462"/>
    <w:rsid w:val="002B3A6A"/>
    <w:rsid w:val="002B5010"/>
    <w:rsid w:val="002B51D8"/>
    <w:rsid w:val="002B59C3"/>
    <w:rsid w:val="002B5EF6"/>
    <w:rsid w:val="002B79EB"/>
    <w:rsid w:val="002C1074"/>
    <w:rsid w:val="002C1093"/>
    <w:rsid w:val="002C1582"/>
    <w:rsid w:val="002C2677"/>
    <w:rsid w:val="002C2BDC"/>
    <w:rsid w:val="002C3226"/>
    <w:rsid w:val="002C3600"/>
    <w:rsid w:val="002C47C9"/>
    <w:rsid w:val="002C4A0C"/>
    <w:rsid w:val="002C4EA3"/>
    <w:rsid w:val="002C6D65"/>
    <w:rsid w:val="002C6F25"/>
    <w:rsid w:val="002C7927"/>
    <w:rsid w:val="002D1F5D"/>
    <w:rsid w:val="002D3CC0"/>
    <w:rsid w:val="002D3D46"/>
    <w:rsid w:val="002D607B"/>
    <w:rsid w:val="002D622B"/>
    <w:rsid w:val="002D6365"/>
    <w:rsid w:val="002E2044"/>
    <w:rsid w:val="002E4965"/>
    <w:rsid w:val="002E536D"/>
    <w:rsid w:val="002E5488"/>
    <w:rsid w:val="002E5AB4"/>
    <w:rsid w:val="002E6CA6"/>
    <w:rsid w:val="002E7001"/>
    <w:rsid w:val="002F1204"/>
    <w:rsid w:val="002F1C21"/>
    <w:rsid w:val="002F3248"/>
    <w:rsid w:val="002F346A"/>
    <w:rsid w:val="002F3600"/>
    <w:rsid w:val="002F4336"/>
    <w:rsid w:val="002F5046"/>
    <w:rsid w:val="0030079D"/>
    <w:rsid w:val="003019C3"/>
    <w:rsid w:val="00301A70"/>
    <w:rsid w:val="00302C73"/>
    <w:rsid w:val="00304D30"/>
    <w:rsid w:val="00306913"/>
    <w:rsid w:val="00306B36"/>
    <w:rsid w:val="00306BA9"/>
    <w:rsid w:val="0030761A"/>
    <w:rsid w:val="00307C4B"/>
    <w:rsid w:val="00307DC4"/>
    <w:rsid w:val="00312224"/>
    <w:rsid w:val="003128ED"/>
    <w:rsid w:val="0031437A"/>
    <w:rsid w:val="00314593"/>
    <w:rsid w:val="00314735"/>
    <w:rsid w:val="00314E98"/>
    <w:rsid w:val="00316846"/>
    <w:rsid w:val="00317666"/>
    <w:rsid w:val="00317FDA"/>
    <w:rsid w:val="00320470"/>
    <w:rsid w:val="0032182A"/>
    <w:rsid w:val="00321867"/>
    <w:rsid w:val="00325BD8"/>
    <w:rsid w:val="00327DA0"/>
    <w:rsid w:val="00330B98"/>
    <w:rsid w:val="0033141A"/>
    <w:rsid w:val="00331E63"/>
    <w:rsid w:val="00332389"/>
    <w:rsid w:val="00332EBD"/>
    <w:rsid w:val="00334F4D"/>
    <w:rsid w:val="0033524D"/>
    <w:rsid w:val="003368C7"/>
    <w:rsid w:val="00336E39"/>
    <w:rsid w:val="00337081"/>
    <w:rsid w:val="003410B3"/>
    <w:rsid w:val="00342543"/>
    <w:rsid w:val="0034359B"/>
    <w:rsid w:val="00343667"/>
    <w:rsid w:val="0034393A"/>
    <w:rsid w:val="003464C6"/>
    <w:rsid w:val="003478C2"/>
    <w:rsid w:val="00350C08"/>
    <w:rsid w:val="003516DF"/>
    <w:rsid w:val="00353AD0"/>
    <w:rsid w:val="003557A1"/>
    <w:rsid w:val="003563A1"/>
    <w:rsid w:val="003578A9"/>
    <w:rsid w:val="00360353"/>
    <w:rsid w:val="00361469"/>
    <w:rsid w:val="00363A70"/>
    <w:rsid w:val="0036430B"/>
    <w:rsid w:val="00365802"/>
    <w:rsid w:val="00365F48"/>
    <w:rsid w:val="00367490"/>
    <w:rsid w:val="00370506"/>
    <w:rsid w:val="00370549"/>
    <w:rsid w:val="00373C1B"/>
    <w:rsid w:val="00374ACE"/>
    <w:rsid w:val="00375E95"/>
    <w:rsid w:val="0037685C"/>
    <w:rsid w:val="00380C4A"/>
    <w:rsid w:val="00380F9D"/>
    <w:rsid w:val="003822C1"/>
    <w:rsid w:val="00384EEF"/>
    <w:rsid w:val="00386738"/>
    <w:rsid w:val="00387450"/>
    <w:rsid w:val="003877F5"/>
    <w:rsid w:val="003908E5"/>
    <w:rsid w:val="00392C4F"/>
    <w:rsid w:val="00393ED2"/>
    <w:rsid w:val="003968AC"/>
    <w:rsid w:val="00397BB3"/>
    <w:rsid w:val="00397D11"/>
    <w:rsid w:val="003A1901"/>
    <w:rsid w:val="003A24C0"/>
    <w:rsid w:val="003A283A"/>
    <w:rsid w:val="003A3B61"/>
    <w:rsid w:val="003A48BB"/>
    <w:rsid w:val="003A4ED1"/>
    <w:rsid w:val="003A558D"/>
    <w:rsid w:val="003A58FE"/>
    <w:rsid w:val="003A6093"/>
    <w:rsid w:val="003A625B"/>
    <w:rsid w:val="003A65E3"/>
    <w:rsid w:val="003A6AF5"/>
    <w:rsid w:val="003B0EA5"/>
    <w:rsid w:val="003B3426"/>
    <w:rsid w:val="003B4A90"/>
    <w:rsid w:val="003B5462"/>
    <w:rsid w:val="003B632A"/>
    <w:rsid w:val="003B724A"/>
    <w:rsid w:val="003B7780"/>
    <w:rsid w:val="003C0C2D"/>
    <w:rsid w:val="003C379F"/>
    <w:rsid w:val="003C37CB"/>
    <w:rsid w:val="003C41ED"/>
    <w:rsid w:val="003C4319"/>
    <w:rsid w:val="003C4676"/>
    <w:rsid w:val="003C5128"/>
    <w:rsid w:val="003D0298"/>
    <w:rsid w:val="003D0EA1"/>
    <w:rsid w:val="003D3106"/>
    <w:rsid w:val="003D39A8"/>
    <w:rsid w:val="003D3A2C"/>
    <w:rsid w:val="003D5156"/>
    <w:rsid w:val="003D6DBE"/>
    <w:rsid w:val="003E0A0B"/>
    <w:rsid w:val="003E0E1D"/>
    <w:rsid w:val="003E20EF"/>
    <w:rsid w:val="003E36AA"/>
    <w:rsid w:val="003E4EC0"/>
    <w:rsid w:val="003E62DB"/>
    <w:rsid w:val="003E7145"/>
    <w:rsid w:val="003E7166"/>
    <w:rsid w:val="003E7362"/>
    <w:rsid w:val="003E7A1E"/>
    <w:rsid w:val="003F0EA5"/>
    <w:rsid w:val="003F3151"/>
    <w:rsid w:val="003F3499"/>
    <w:rsid w:val="003F3511"/>
    <w:rsid w:val="003F3FEA"/>
    <w:rsid w:val="003F5004"/>
    <w:rsid w:val="003F5F0D"/>
    <w:rsid w:val="003F63A5"/>
    <w:rsid w:val="003F7734"/>
    <w:rsid w:val="003F7E9B"/>
    <w:rsid w:val="004023C1"/>
    <w:rsid w:val="00402667"/>
    <w:rsid w:val="004026DA"/>
    <w:rsid w:val="00402C68"/>
    <w:rsid w:val="004030F7"/>
    <w:rsid w:val="00403334"/>
    <w:rsid w:val="004041FD"/>
    <w:rsid w:val="00405BE7"/>
    <w:rsid w:val="004061E8"/>
    <w:rsid w:val="00406FE6"/>
    <w:rsid w:val="00407155"/>
    <w:rsid w:val="00407604"/>
    <w:rsid w:val="00407DA3"/>
    <w:rsid w:val="00410FA7"/>
    <w:rsid w:val="004115F6"/>
    <w:rsid w:val="00411DF3"/>
    <w:rsid w:val="004136A9"/>
    <w:rsid w:val="004139D6"/>
    <w:rsid w:val="0041662D"/>
    <w:rsid w:val="00417EF4"/>
    <w:rsid w:val="00422D06"/>
    <w:rsid w:val="004232B7"/>
    <w:rsid w:val="004238F2"/>
    <w:rsid w:val="00423D46"/>
    <w:rsid w:val="0042492C"/>
    <w:rsid w:val="00425049"/>
    <w:rsid w:val="00426F58"/>
    <w:rsid w:val="004303D5"/>
    <w:rsid w:val="00435393"/>
    <w:rsid w:val="00435402"/>
    <w:rsid w:val="004357FE"/>
    <w:rsid w:val="0043727C"/>
    <w:rsid w:val="00437803"/>
    <w:rsid w:val="00440018"/>
    <w:rsid w:val="00441E5F"/>
    <w:rsid w:val="0044423C"/>
    <w:rsid w:val="00444452"/>
    <w:rsid w:val="00446A95"/>
    <w:rsid w:val="00447217"/>
    <w:rsid w:val="00447A35"/>
    <w:rsid w:val="00447E49"/>
    <w:rsid w:val="004502C6"/>
    <w:rsid w:val="00450A1E"/>
    <w:rsid w:val="0045167D"/>
    <w:rsid w:val="00454933"/>
    <w:rsid w:val="00455E74"/>
    <w:rsid w:val="00455EE3"/>
    <w:rsid w:val="004571AF"/>
    <w:rsid w:val="004619DF"/>
    <w:rsid w:val="00462569"/>
    <w:rsid w:val="00462D6B"/>
    <w:rsid w:val="0046308D"/>
    <w:rsid w:val="00464AD9"/>
    <w:rsid w:val="00465149"/>
    <w:rsid w:val="00465217"/>
    <w:rsid w:val="0046662C"/>
    <w:rsid w:val="00466E55"/>
    <w:rsid w:val="004701AC"/>
    <w:rsid w:val="00471DEE"/>
    <w:rsid w:val="00472939"/>
    <w:rsid w:val="004731F4"/>
    <w:rsid w:val="00473AB9"/>
    <w:rsid w:val="00473E69"/>
    <w:rsid w:val="00475262"/>
    <w:rsid w:val="004757D0"/>
    <w:rsid w:val="0047732E"/>
    <w:rsid w:val="00477483"/>
    <w:rsid w:val="004774D5"/>
    <w:rsid w:val="00477DB8"/>
    <w:rsid w:val="004814BD"/>
    <w:rsid w:val="0048249B"/>
    <w:rsid w:val="00482748"/>
    <w:rsid w:val="0048285E"/>
    <w:rsid w:val="00483B56"/>
    <w:rsid w:val="00485D6C"/>
    <w:rsid w:val="00486C13"/>
    <w:rsid w:val="00487D3B"/>
    <w:rsid w:val="00492001"/>
    <w:rsid w:val="004933D3"/>
    <w:rsid w:val="00494192"/>
    <w:rsid w:val="00496252"/>
    <w:rsid w:val="004A101C"/>
    <w:rsid w:val="004A11F3"/>
    <w:rsid w:val="004A1596"/>
    <w:rsid w:val="004A2B60"/>
    <w:rsid w:val="004A5686"/>
    <w:rsid w:val="004A7E1B"/>
    <w:rsid w:val="004B1017"/>
    <w:rsid w:val="004B1C43"/>
    <w:rsid w:val="004B2377"/>
    <w:rsid w:val="004B2974"/>
    <w:rsid w:val="004B423D"/>
    <w:rsid w:val="004B552C"/>
    <w:rsid w:val="004B5906"/>
    <w:rsid w:val="004B5B44"/>
    <w:rsid w:val="004B602A"/>
    <w:rsid w:val="004B7BF0"/>
    <w:rsid w:val="004C086B"/>
    <w:rsid w:val="004C0945"/>
    <w:rsid w:val="004C2224"/>
    <w:rsid w:val="004C23FA"/>
    <w:rsid w:val="004C3001"/>
    <w:rsid w:val="004C38F5"/>
    <w:rsid w:val="004C3D81"/>
    <w:rsid w:val="004C42EC"/>
    <w:rsid w:val="004C4476"/>
    <w:rsid w:val="004C4D02"/>
    <w:rsid w:val="004C5460"/>
    <w:rsid w:val="004C5AD7"/>
    <w:rsid w:val="004C6CBD"/>
    <w:rsid w:val="004C6F4F"/>
    <w:rsid w:val="004C7C28"/>
    <w:rsid w:val="004D07BD"/>
    <w:rsid w:val="004D144D"/>
    <w:rsid w:val="004D145D"/>
    <w:rsid w:val="004D3D25"/>
    <w:rsid w:val="004D5D2D"/>
    <w:rsid w:val="004D6D11"/>
    <w:rsid w:val="004D7985"/>
    <w:rsid w:val="004E1DAE"/>
    <w:rsid w:val="004E463E"/>
    <w:rsid w:val="004E61FC"/>
    <w:rsid w:val="004E7E87"/>
    <w:rsid w:val="004F04D2"/>
    <w:rsid w:val="004F0BA0"/>
    <w:rsid w:val="004F2DA1"/>
    <w:rsid w:val="004F474C"/>
    <w:rsid w:val="004F477A"/>
    <w:rsid w:val="004F4AF8"/>
    <w:rsid w:val="004F68EB"/>
    <w:rsid w:val="004F7901"/>
    <w:rsid w:val="005007F2"/>
    <w:rsid w:val="00501844"/>
    <w:rsid w:val="00503092"/>
    <w:rsid w:val="00505568"/>
    <w:rsid w:val="005059F9"/>
    <w:rsid w:val="005101FD"/>
    <w:rsid w:val="00510D3A"/>
    <w:rsid w:val="005113EF"/>
    <w:rsid w:val="00511895"/>
    <w:rsid w:val="00513E67"/>
    <w:rsid w:val="005155ED"/>
    <w:rsid w:val="00516695"/>
    <w:rsid w:val="00517194"/>
    <w:rsid w:val="0052007A"/>
    <w:rsid w:val="00521169"/>
    <w:rsid w:val="00522508"/>
    <w:rsid w:val="00522850"/>
    <w:rsid w:val="00524273"/>
    <w:rsid w:val="00524A15"/>
    <w:rsid w:val="005252F6"/>
    <w:rsid w:val="00526870"/>
    <w:rsid w:val="005302F3"/>
    <w:rsid w:val="00530DFC"/>
    <w:rsid w:val="0053258E"/>
    <w:rsid w:val="0053296E"/>
    <w:rsid w:val="0053434D"/>
    <w:rsid w:val="00534A40"/>
    <w:rsid w:val="00534B9B"/>
    <w:rsid w:val="005369CC"/>
    <w:rsid w:val="00537982"/>
    <w:rsid w:val="00543BFD"/>
    <w:rsid w:val="005441CD"/>
    <w:rsid w:val="0054499A"/>
    <w:rsid w:val="0054591C"/>
    <w:rsid w:val="00545E6C"/>
    <w:rsid w:val="00547972"/>
    <w:rsid w:val="00547E27"/>
    <w:rsid w:val="00547E53"/>
    <w:rsid w:val="00552B0E"/>
    <w:rsid w:val="005540EB"/>
    <w:rsid w:val="00554A44"/>
    <w:rsid w:val="00554E8B"/>
    <w:rsid w:val="00555702"/>
    <w:rsid w:val="00555A58"/>
    <w:rsid w:val="00561143"/>
    <w:rsid w:val="005617AE"/>
    <w:rsid w:val="0056380F"/>
    <w:rsid w:val="005646EB"/>
    <w:rsid w:val="005649CE"/>
    <w:rsid w:val="00564E7E"/>
    <w:rsid w:val="005654A4"/>
    <w:rsid w:val="00565B1D"/>
    <w:rsid w:val="00567686"/>
    <w:rsid w:val="00571F14"/>
    <w:rsid w:val="00572351"/>
    <w:rsid w:val="0057262B"/>
    <w:rsid w:val="00572E4E"/>
    <w:rsid w:val="00573619"/>
    <w:rsid w:val="00573B77"/>
    <w:rsid w:val="00574D3F"/>
    <w:rsid w:val="00575C0F"/>
    <w:rsid w:val="00576C44"/>
    <w:rsid w:val="00577984"/>
    <w:rsid w:val="00577EDD"/>
    <w:rsid w:val="00580F33"/>
    <w:rsid w:val="005817F3"/>
    <w:rsid w:val="005822A1"/>
    <w:rsid w:val="005822C6"/>
    <w:rsid w:val="005826F2"/>
    <w:rsid w:val="00582A2D"/>
    <w:rsid w:val="00582AB5"/>
    <w:rsid w:val="0058313F"/>
    <w:rsid w:val="00583901"/>
    <w:rsid w:val="00584555"/>
    <w:rsid w:val="00584F2E"/>
    <w:rsid w:val="00586013"/>
    <w:rsid w:val="00591092"/>
    <w:rsid w:val="005911CF"/>
    <w:rsid w:val="00592611"/>
    <w:rsid w:val="0059447A"/>
    <w:rsid w:val="00594D44"/>
    <w:rsid w:val="00594FBE"/>
    <w:rsid w:val="00596780"/>
    <w:rsid w:val="005A05E5"/>
    <w:rsid w:val="005A1704"/>
    <w:rsid w:val="005A170C"/>
    <w:rsid w:val="005A26F7"/>
    <w:rsid w:val="005A36D5"/>
    <w:rsid w:val="005A4727"/>
    <w:rsid w:val="005A5080"/>
    <w:rsid w:val="005A567A"/>
    <w:rsid w:val="005A5A4E"/>
    <w:rsid w:val="005A6F74"/>
    <w:rsid w:val="005B1CA6"/>
    <w:rsid w:val="005B22F3"/>
    <w:rsid w:val="005B27FD"/>
    <w:rsid w:val="005B4B68"/>
    <w:rsid w:val="005B6211"/>
    <w:rsid w:val="005B6346"/>
    <w:rsid w:val="005B7705"/>
    <w:rsid w:val="005B7D4B"/>
    <w:rsid w:val="005C0D9C"/>
    <w:rsid w:val="005C0E35"/>
    <w:rsid w:val="005C1576"/>
    <w:rsid w:val="005C2C6D"/>
    <w:rsid w:val="005C3486"/>
    <w:rsid w:val="005C7E21"/>
    <w:rsid w:val="005C7E6B"/>
    <w:rsid w:val="005D0288"/>
    <w:rsid w:val="005D06B6"/>
    <w:rsid w:val="005D1B5A"/>
    <w:rsid w:val="005D44BC"/>
    <w:rsid w:val="005D65A9"/>
    <w:rsid w:val="005D6CD8"/>
    <w:rsid w:val="005E04F0"/>
    <w:rsid w:val="005E0B9B"/>
    <w:rsid w:val="005E0E0E"/>
    <w:rsid w:val="005E1529"/>
    <w:rsid w:val="005E2A61"/>
    <w:rsid w:val="005E5B58"/>
    <w:rsid w:val="005F31FC"/>
    <w:rsid w:val="005F3973"/>
    <w:rsid w:val="005F3F98"/>
    <w:rsid w:val="005F5EED"/>
    <w:rsid w:val="005F6376"/>
    <w:rsid w:val="005F6F58"/>
    <w:rsid w:val="005F7AA6"/>
    <w:rsid w:val="006018E6"/>
    <w:rsid w:val="006022D6"/>
    <w:rsid w:val="006027BE"/>
    <w:rsid w:val="00603D4B"/>
    <w:rsid w:val="0060479C"/>
    <w:rsid w:val="0060530B"/>
    <w:rsid w:val="0060535B"/>
    <w:rsid w:val="00610220"/>
    <w:rsid w:val="00612266"/>
    <w:rsid w:val="00612356"/>
    <w:rsid w:val="00612D15"/>
    <w:rsid w:val="006136EC"/>
    <w:rsid w:val="00613A0F"/>
    <w:rsid w:val="00614FDE"/>
    <w:rsid w:val="006155DF"/>
    <w:rsid w:val="00615D19"/>
    <w:rsid w:val="006243B0"/>
    <w:rsid w:val="00627D7C"/>
    <w:rsid w:val="00627EFB"/>
    <w:rsid w:val="00630560"/>
    <w:rsid w:val="00632274"/>
    <w:rsid w:val="006343E3"/>
    <w:rsid w:val="00634F10"/>
    <w:rsid w:val="00637143"/>
    <w:rsid w:val="0064150D"/>
    <w:rsid w:val="00642804"/>
    <w:rsid w:val="00643843"/>
    <w:rsid w:val="0064437E"/>
    <w:rsid w:val="006460F4"/>
    <w:rsid w:val="00647868"/>
    <w:rsid w:val="00651B1D"/>
    <w:rsid w:val="00653147"/>
    <w:rsid w:val="006539C1"/>
    <w:rsid w:val="00653EC1"/>
    <w:rsid w:val="00654BEB"/>
    <w:rsid w:val="00654DCB"/>
    <w:rsid w:val="00654E08"/>
    <w:rsid w:val="00655D39"/>
    <w:rsid w:val="00657390"/>
    <w:rsid w:val="006605FB"/>
    <w:rsid w:val="00661C97"/>
    <w:rsid w:val="00662AB4"/>
    <w:rsid w:val="00664779"/>
    <w:rsid w:val="00665D27"/>
    <w:rsid w:val="00666321"/>
    <w:rsid w:val="00666BD3"/>
    <w:rsid w:val="00667971"/>
    <w:rsid w:val="00667D29"/>
    <w:rsid w:val="00667E38"/>
    <w:rsid w:val="00667F49"/>
    <w:rsid w:val="006704D6"/>
    <w:rsid w:val="006704E7"/>
    <w:rsid w:val="00671401"/>
    <w:rsid w:val="006736CF"/>
    <w:rsid w:val="006753EC"/>
    <w:rsid w:val="00675A11"/>
    <w:rsid w:val="006768BD"/>
    <w:rsid w:val="00676D02"/>
    <w:rsid w:val="00677CF5"/>
    <w:rsid w:val="006800F2"/>
    <w:rsid w:val="00681A34"/>
    <w:rsid w:val="006840FE"/>
    <w:rsid w:val="00684991"/>
    <w:rsid w:val="00685D73"/>
    <w:rsid w:val="006870E7"/>
    <w:rsid w:val="0068764A"/>
    <w:rsid w:val="00687A78"/>
    <w:rsid w:val="00690FAD"/>
    <w:rsid w:val="006916B5"/>
    <w:rsid w:val="0069280E"/>
    <w:rsid w:val="00692E7A"/>
    <w:rsid w:val="0069663E"/>
    <w:rsid w:val="00696B12"/>
    <w:rsid w:val="00696DDC"/>
    <w:rsid w:val="0069719F"/>
    <w:rsid w:val="00697367"/>
    <w:rsid w:val="00697689"/>
    <w:rsid w:val="00697BBB"/>
    <w:rsid w:val="006A1827"/>
    <w:rsid w:val="006A2722"/>
    <w:rsid w:val="006A2BE5"/>
    <w:rsid w:val="006A2D39"/>
    <w:rsid w:val="006A4381"/>
    <w:rsid w:val="006A51C1"/>
    <w:rsid w:val="006A52BA"/>
    <w:rsid w:val="006A54BE"/>
    <w:rsid w:val="006A5A07"/>
    <w:rsid w:val="006B0B25"/>
    <w:rsid w:val="006B0B9B"/>
    <w:rsid w:val="006B27AA"/>
    <w:rsid w:val="006B2BFE"/>
    <w:rsid w:val="006B421C"/>
    <w:rsid w:val="006B4409"/>
    <w:rsid w:val="006B4F24"/>
    <w:rsid w:val="006B746F"/>
    <w:rsid w:val="006C0B01"/>
    <w:rsid w:val="006C50B8"/>
    <w:rsid w:val="006C59BB"/>
    <w:rsid w:val="006C5ED5"/>
    <w:rsid w:val="006C7E7D"/>
    <w:rsid w:val="006D0D8C"/>
    <w:rsid w:val="006D17A7"/>
    <w:rsid w:val="006D1E08"/>
    <w:rsid w:val="006D2CFF"/>
    <w:rsid w:val="006D2E44"/>
    <w:rsid w:val="006D5CA7"/>
    <w:rsid w:val="006D693B"/>
    <w:rsid w:val="006D7E52"/>
    <w:rsid w:val="006E1FF1"/>
    <w:rsid w:val="006E2F90"/>
    <w:rsid w:val="006E320F"/>
    <w:rsid w:val="006E3367"/>
    <w:rsid w:val="006E40F9"/>
    <w:rsid w:val="006E48E1"/>
    <w:rsid w:val="006E4CC9"/>
    <w:rsid w:val="006E717A"/>
    <w:rsid w:val="006E7349"/>
    <w:rsid w:val="006F0C5C"/>
    <w:rsid w:val="006F2C7B"/>
    <w:rsid w:val="006F30EC"/>
    <w:rsid w:val="006F3BBF"/>
    <w:rsid w:val="006F577A"/>
    <w:rsid w:val="006F68F7"/>
    <w:rsid w:val="006F6B17"/>
    <w:rsid w:val="006F7DD5"/>
    <w:rsid w:val="00700A64"/>
    <w:rsid w:val="007012A9"/>
    <w:rsid w:val="00702610"/>
    <w:rsid w:val="00702DD1"/>
    <w:rsid w:val="00705472"/>
    <w:rsid w:val="00705853"/>
    <w:rsid w:val="00706D9B"/>
    <w:rsid w:val="00710BA9"/>
    <w:rsid w:val="00710C4F"/>
    <w:rsid w:val="0071206D"/>
    <w:rsid w:val="00712A82"/>
    <w:rsid w:val="00715889"/>
    <w:rsid w:val="0071591B"/>
    <w:rsid w:val="007204B8"/>
    <w:rsid w:val="00722883"/>
    <w:rsid w:val="00723550"/>
    <w:rsid w:val="00724AF4"/>
    <w:rsid w:val="007259DC"/>
    <w:rsid w:val="00725BD9"/>
    <w:rsid w:val="00725FDD"/>
    <w:rsid w:val="0072607F"/>
    <w:rsid w:val="0072667B"/>
    <w:rsid w:val="00731216"/>
    <w:rsid w:val="007314F6"/>
    <w:rsid w:val="00731825"/>
    <w:rsid w:val="00732DAD"/>
    <w:rsid w:val="00734538"/>
    <w:rsid w:val="007408B1"/>
    <w:rsid w:val="007420AF"/>
    <w:rsid w:val="007429D1"/>
    <w:rsid w:val="0074523B"/>
    <w:rsid w:val="00745D32"/>
    <w:rsid w:val="007468F9"/>
    <w:rsid w:val="00746DFE"/>
    <w:rsid w:val="00753655"/>
    <w:rsid w:val="00755B71"/>
    <w:rsid w:val="00755EF4"/>
    <w:rsid w:val="0075671A"/>
    <w:rsid w:val="00756D49"/>
    <w:rsid w:val="00762D7F"/>
    <w:rsid w:val="00763500"/>
    <w:rsid w:val="007635C4"/>
    <w:rsid w:val="00763D74"/>
    <w:rsid w:val="00766CC5"/>
    <w:rsid w:val="00766D0A"/>
    <w:rsid w:val="00767016"/>
    <w:rsid w:val="00767490"/>
    <w:rsid w:val="007675F4"/>
    <w:rsid w:val="00767915"/>
    <w:rsid w:val="00771824"/>
    <w:rsid w:val="007727D2"/>
    <w:rsid w:val="00772B78"/>
    <w:rsid w:val="00772EEA"/>
    <w:rsid w:val="00775B4B"/>
    <w:rsid w:val="007765E4"/>
    <w:rsid w:val="0077675D"/>
    <w:rsid w:val="00776C62"/>
    <w:rsid w:val="0077708B"/>
    <w:rsid w:val="00777460"/>
    <w:rsid w:val="00777E0E"/>
    <w:rsid w:val="00777FAB"/>
    <w:rsid w:val="00780BA7"/>
    <w:rsid w:val="00780FD6"/>
    <w:rsid w:val="00781B11"/>
    <w:rsid w:val="0078299C"/>
    <w:rsid w:val="0078328B"/>
    <w:rsid w:val="007832A7"/>
    <w:rsid w:val="00784C20"/>
    <w:rsid w:val="00785BE5"/>
    <w:rsid w:val="007864A6"/>
    <w:rsid w:val="00786F4C"/>
    <w:rsid w:val="00787DFC"/>
    <w:rsid w:val="007907A7"/>
    <w:rsid w:val="0079131E"/>
    <w:rsid w:val="00793C4C"/>
    <w:rsid w:val="00795414"/>
    <w:rsid w:val="007978DB"/>
    <w:rsid w:val="007A33A8"/>
    <w:rsid w:val="007A3E4E"/>
    <w:rsid w:val="007A601D"/>
    <w:rsid w:val="007A60BE"/>
    <w:rsid w:val="007A6217"/>
    <w:rsid w:val="007A6822"/>
    <w:rsid w:val="007A79ED"/>
    <w:rsid w:val="007B011B"/>
    <w:rsid w:val="007B141C"/>
    <w:rsid w:val="007B1933"/>
    <w:rsid w:val="007B4D77"/>
    <w:rsid w:val="007B60A3"/>
    <w:rsid w:val="007B6DB1"/>
    <w:rsid w:val="007B72CC"/>
    <w:rsid w:val="007B75FB"/>
    <w:rsid w:val="007B7AC2"/>
    <w:rsid w:val="007C1445"/>
    <w:rsid w:val="007C14A8"/>
    <w:rsid w:val="007C1A0C"/>
    <w:rsid w:val="007C3B60"/>
    <w:rsid w:val="007D08D9"/>
    <w:rsid w:val="007D0A76"/>
    <w:rsid w:val="007D1257"/>
    <w:rsid w:val="007D1535"/>
    <w:rsid w:val="007D3B91"/>
    <w:rsid w:val="007D4AB1"/>
    <w:rsid w:val="007D640D"/>
    <w:rsid w:val="007D6F2B"/>
    <w:rsid w:val="007D71A2"/>
    <w:rsid w:val="007D7701"/>
    <w:rsid w:val="007D7848"/>
    <w:rsid w:val="007E0512"/>
    <w:rsid w:val="007E0A55"/>
    <w:rsid w:val="007E2133"/>
    <w:rsid w:val="007E248C"/>
    <w:rsid w:val="007E317F"/>
    <w:rsid w:val="007E4DBD"/>
    <w:rsid w:val="007E5AA1"/>
    <w:rsid w:val="007E5E50"/>
    <w:rsid w:val="007F0F5F"/>
    <w:rsid w:val="007F25CF"/>
    <w:rsid w:val="007F2C70"/>
    <w:rsid w:val="007F3D47"/>
    <w:rsid w:val="007F4A49"/>
    <w:rsid w:val="007F5409"/>
    <w:rsid w:val="007F5B14"/>
    <w:rsid w:val="007F5EDF"/>
    <w:rsid w:val="007F6C33"/>
    <w:rsid w:val="008017EA"/>
    <w:rsid w:val="00801B09"/>
    <w:rsid w:val="008022DA"/>
    <w:rsid w:val="008026A5"/>
    <w:rsid w:val="008054D1"/>
    <w:rsid w:val="008056D5"/>
    <w:rsid w:val="00807054"/>
    <w:rsid w:val="00812572"/>
    <w:rsid w:val="00812580"/>
    <w:rsid w:val="008128E4"/>
    <w:rsid w:val="00812D94"/>
    <w:rsid w:val="0081384E"/>
    <w:rsid w:val="00814B7C"/>
    <w:rsid w:val="008174C0"/>
    <w:rsid w:val="00821D70"/>
    <w:rsid w:val="00822081"/>
    <w:rsid w:val="0082260A"/>
    <w:rsid w:val="00822E71"/>
    <w:rsid w:val="008248C5"/>
    <w:rsid w:val="008249DC"/>
    <w:rsid w:val="00824E01"/>
    <w:rsid w:val="008251E1"/>
    <w:rsid w:val="00825C7C"/>
    <w:rsid w:val="008272E4"/>
    <w:rsid w:val="00830E16"/>
    <w:rsid w:val="00830F10"/>
    <w:rsid w:val="00831091"/>
    <w:rsid w:val="00831EF4"/>
    <w:rsid w:val="00832A1C"/>
    <w:rsid w:val="00833AD9"/>
    <w:rsid w:val="0083454E"/>
    <w:rsid w:val="00834B71"/>
    <w:rsid w:val="00835479"/>
    <w:rsid w:val="008358BD"/>
    <w:rsid w:val="00837B8A"/>
    <w:rsid w:val="00837C97"/>
    <w:rsid w:val="0084027C"/>
    <w:rsid w:val="00841729"/>
    <w:rsid w:val="00842491"/>
    <w:rsid w:val="00843EE9"/>
    <w:rsid w:val="0084401D"/>
    <w:rsid w:val="00844828"/>
    <w:rsid w:val="00846382"/>
    <w:rsid w:val="008463D3"/>
    <w:rsid w:val="00846A8A"/>
    <w:rsid w:val="008470B4"/>
    <w:rsid w:val="00847408"/>
    <w:rsid w:val="00847534"/>
    <w:rsid w:val="00847737"/>
    <w:rsid w:val="00850BDD"/>
    <w:rsid w:val="00851BED"/>
    <w:rsid w:val="00853B26"/>
    <w:rsid w:val="00854240"/>
    <w:rsid w:val="00855874"/>
    <w:rsid w:val="00857211"/>
    <w:rsid w:val="008575FE"/>
    <w:rsid w:val="008603B4"/>
    <w:rsid w:val="00860F34"/>
    <w:rsid w:val="00861478"/>
    <w:rsid w:val="00861B0C"/>
    <w:rsid w:val="0086302F"/>
    <w:rsid w:val="008638F1"/>
    <w:rsid w:val="00863973"/>
    <w:rsid w:val="00866814"/>
    <w:rsid w:val="008724E5"/>
    <w:rsid w:val="0087448E"/>
    <w:rsid w:val="00874CD7"/>
    <w:rsid w:val="0087601F"/>
    <w:rsid w:val="008806CF"/>
    <w:rsid w:val="008818C9"/>
    <w:rsid w:val="008825E8"/>
    <w:rsid w:val="00882A3D"/>
    <w:rsid w:val="00884664"/>
    <w:rsid w:val="00885077"/>
    <w:rsid w:val="008851E0"/>
    <w:rsid w:val="00885F43"/>
    <w:rsid w:val="00886CB5"/>
    <w:rsid w:val="00887B9C"/>
    <w:rsid w:val="00887BFB"/>
    <w:rsid w:val="00890D37"/>
    <w:rsid w:val="0089139C"/>
    <w:rsid w:val="00891DE9"/>
    <w:rsid w:val="00893085"/>
    <w:rsid w:val="00895377"/>
    <w:rsid w:val="00897697"/>
    <w:rsid w:val="00897DF6"/>
    <w:rsid w:val="008A0BB8"/>
    <w:rsid w:val="008A0DCB"/>
    <w:rsid w:val="008A128E"/>
    <w:rsid w:val="008A1A1C"/>
    <w:rsid w:val="008A3416"/>
    <w:rsid w:val="008A41BB"/>
    <w:rsid w:val="008A4ECD"/>
    <w:rsid w:val="008A4FA5"/>
    <w:rsid w:val="008A627A"/>
    <w:rsid w:val="008B0604"/>
    <w:rsid w:val="008B3986"/>
    <w:rsid w:val="008B3CEC"/>
    <w:rsid w:val="008B40CF"/>
    <w:rsid w:val="008B48C2"/>
    <w:rsid w:val="008B4DF8"/>
    <w:rsid w:val="008B6C47"/>
    <w:rsid w:val="008B7980"/>
    <w:rsid w:val="008C0BAC"/>
    <w:rsid w:val="008C13A6"/>
    <w:rsid w:val="008C4000"/>
    <w:rsid w:val="008C40E5"/>
    <w:rsid w:val="008C5004"/>
    <w:rsid w:val="008C5CFC"/>
    <w:rsid w:val="008C7D2E"/>
    <w:rsid w:val="008D0E9A"/>
    <w:rsid w:val="008D2649"/>
    <w:rsid w:val="008D45ED"/>
    <w:rsid w:val="008D49C6"/>
    <w:rsid w:val="008E1D7F"/>
    <w:rsid w:val="008E3A1B"/>
    <w:rsid w:val="008E4545"/>
    <w:rsid w:val="008E57ED"/>
    <w:rsid w:val="008E58B2"/>
    <w:rsid w:val="008E5B08"/>
    <w:rsid w:val="008E5C28"/>
    <w:rsid w:val="008E6FBA"/>
    <w:rsid w:val="008E7340"/>
    <w:rsid w:val="008E7393"/>
    <w:rsid w:val="008E7DBF"/>
    <w:rsid w:val="008F291D"/>
    <w:rsid w:val="008F2CBB"/>
    <w:rsid w:val="008F3298"/>
    <w:rsid w:val="008F3975"/>
    <w:rsid w:val="008F3F3D"/>
    <w:rsid w:val="008F3F5F"/>
    <w:rsid w:val="00900340"/>
    <w:rsid w:val="00900DAD"/>
    <w:rsid w:val="00900EA7"/>
    <w:rsid w:val="0090214B"/>
    <w:rsid w:val="00903434"/>
    <w:rsid w:val="0090438E"/>
    <w:rsid w:val="00906C4C"/>
    <w:rsid w:val="009077FC"/>
    <w:rsid w:val="009115BC"/>
    <w:rsid w:val="00911961"/>
    <w:rsid w:val="00914E9D"/>
    <w:rsid w:val="009205C9"/>
    <w:rsid w:val="00920B18"/>
    <w:rsid w:val="00922963"/>
    <w:rsid w:val="00922FFE"/>
    <w:rsid w:val="0092418A"/>
    <w:rsid w:val="009243F8"/>
    <w:rsid w:val="00924B68"/>
    <w:rsid w:val="00926297"/>
    <w:rsid w:val="00926B59"/>
    <w:rsid w:val="0092720E"/>
    <w:rsid w:val="0093172A"/>
    <w:rsid w:val="00932580"/>
    <w:rsid w:val="00933175"/>
    <w:rsid w:val="009334D9"/>
    <w:rsid w:val="00934EC0"/>
    <w:rsid w:val="00935E01"/>
    <w:rsid w:val="00935EB6"/>
    <w:rsid w:val="00937E95"/>
    <w:rsid w:val="009402F7"/>
    <w:rsid w:val="00941A16"/>
    <w:rsid w:val="00942440"/>
    <w:rsid w:val="009431FA"/>
    <w:rsid w:val="00943398"/>
    <w:rsid w:val="00944038"/>
    <w:rsid w:val="00944C23"/>
    <w:rsid w:val="00944D80"/>
    <w:rsid w:val="00944F79"/>
    <w:rsid w:val="00945636"/>
    <w:rsid w:val="00947DDA"/>
    <w:rsid w:val="0095028C"/>
    <w:rsid w:val="009503B6"/>
    <w:rsid w:val="0095040D"/>
    <w:rsid w:val="00950910"/>
    <w:rsid w:val="0095255F"/>
    <w:rsid w:val="009558D2"/>
    <w:rsid w:val="00955918"/>
    <w:rsid w:val="0096147E"/>
    <w:rsid w:val="009640D6"/>
    <w:rsid w:val="009647FF"/>
    <w:rsid w:val="009649B1"/>
    <w:rsid w:val="00965CD6"/>
    <w:rsid w:val="00970F42"/>
    <w:rsid w:val="00971338"/>
    <w:rsid w:val="00973095"/>
    <w:rsid w:val="00973758"/>
    <w:rsid w:val="0097381E"/>
    <w:rsid w:val="0097530C"/>
    <w:rsid w:val="00976C68"/>
    <w:rsid w:val="00977799"/>
    <w:rsid w:val="00977AD7"/>
    <w:rsid w:val="00980FF3"/>
    <w:rsid w:val="00981695"/>
    <w:rsid w:val="009819FC"/>
    <w:rsid w:val="009825D5"/>
    <w:rsid w:val="009828F2"/>
    <w:rsid w:val="00982AC2"/>
    <w:rsid w:val="009879D5"/>
    <w:rsid w:val="009901B1"/>
    <w:rsid w:val="0099125A"/>
    <w:rsid w:val="009913BD"/>
    <w:rsid w:val="00991B46"/>
    <w:rsid w:val="00992BDC"/>
    <w:rsid w:val="00992E3F"/>
    <w:rsid w:val="0099418A"/>
    <w:rsid w:val="00995D28"/>
    <w:rsid w:val="00995FC0"/>
    <w:rsid w:val="00996BED"/>
    <w:rsid w:val="009A041F"/>
    <w:rsid w:val="009A06AB"/>
    <w:rsid w:val="009A1030"/>
    <w:rsid w:val="009A1D89"/>
    <w:rsid w:val="009A215B"/>
    <w:rsid w:val="009A24D9"/>
    <w:rsid w:val="009A2E95"/>
    <w:rsid w:val="009A7B46"/>
    <w:rsid w:val="009B0729"/>
    <w:rsid w:val="009B235A"/>
    <w:rsid w:val="009B3B33"/>
    <w:rsid w:val="009B3F34"/>
    <w:rsid w:val="009B7299"/>
    <w:rsid w:val="009C15E0"/>
    <w:rsid w:val="009C19E5"/>
    <w:rsid w:val="009C1D57"/>
    <w:rsid w:val="009C5B6B"/>
    <w:rsid w:val="009C5E99"/>
    <w:rsid w:val="009C6B2C"/>
    <w:rsid w:val="009C6CF6"/>
    <w:rsid w:val="009D0370"/>
    <w:rsid w:val="009D0626"/>
    <w:rsid w:val="009D271F"/>
    <w:rsid w:val="009D5695"/>
    <w:rsid w:val="009D6304"/>
    <w:rsid w:val="009D74F1"/>
    <w:rsid w:val="009D785D"/>
    <w:rsid w:val="009D7CBA"/>
    <w:rsid w:val="009E18C9"/>
    <w:rsid w:val="009E542B"/>
    <w:rsid w:val="009E5FF7"/>
    <w:rsid w:val="009E60E7"/>
    <w:rsid w:val="009E6BAE"/>
    <w:rsid w:val="009E7591"/>
    <w:rsid w:val="009E7D8F"/>
    <w:rsid w:val="009F07DF"/>
    <w:rsid w:val="009F0E4A"/>
    <w:rsid w:val="009F2940"/>
    <w:rsid w:val="009F369F"/>
    <w:rsid w:val="009F4713"/>
    <w:rsid w:val="009F4EF0"/>
    <w:rsid w:val="009F5015"/>
    <w:rsid w:val="009F5AEE"/>
    <w:rsid w:val="009F6E60"/>
    <w:rsid w:val="009F7A46"/>
    <w:rsid w:val="00A00635"/>
    <w:rsid w:val="00A011A6"/>
    <w:rsid w:val="00A02190"/>
    <w:rsid w:val="00A02BEC"/>
    <w:rsid w:val="00A05580"/>
    <w:rsid w:val="00A06C12"/>
    <w:rsid w:val="00A07058"/>
    <w:rsid w:val="00A10215"/>
    <w:rsid w:val="00A108EB"/>
    <w:rsid w:val="00A11642"/>
    <w:rsid w:val="00A140C1"/>
    <w:rsid w:val="00A16471"/>
    <w:rsid w:val="00A20A04"/>
    <w:rsid w:val="00A20AF1"/>
    <w:rsid w:val="00A226BF"/>
    <w:rsid w:val="00A22B0A"/>
    <w:rsid w:val="00A250C9"/>
    <w:rsid w:val="00A2717B"/>
    <w:rsid w:val="00A27303"/>
    <w:rsid w:val="00A277CD"/>
    <w:rsid w:val="00A27914"/>
    <w:rsid w:val="00A307F5"/>
    <w:rsid w:val="00A33283"/>
    <w:rsid w:val="00A338C1"/>
    <w:rsid w:val="00A35912"/>
    <w:rsid w:val="00A36908"/>
    <w:rsid w:val="00A3731C"/>
    <w:rsid w:val="00A400FC"/>
    <w:rsid w:val="00A417EF"/>
    <w:rsid w:val="00A41F10"/>
    <w:rsid w:val="00A469EE"/>
    <w:rsid w:val="00A52335"/>
    <w:rsid w:val="00A52FDB"/>
    <w:rsid w:val="00A536F0"/>
    <w:rsid w:val="00A53800"/>
    <w:rsid w:val="00A53964"/>
    <w:rsid w:val="00A540A5"/>
    <w:rsid w:val="00A55784"/>
    <w:rsid w:val="00A567C9"/>
    <w:rsid w:val="00A60E94"/>
    <w:rsid w:val="00A60F32"/>
    <w:rsid w:val="00A61175"/>
    <w:rsid w:val="00A61BBA"/>
    <w:rsid w:val="00A628E6"/>
    <w:rsid w:val="00A62A69"/>
    <w:rsid w:val="00A6512C"/>
    <w:rsid w:val="00A65E68"/>
    <w:rsid w:val="00A67637"/>
    <w:rsid w:val="00A71A19"/>
    <w:rsid w:val="00A72354"/>
    <w:rsid w:val="00A72FB0"/>
    <w:rsid w:val="00A73E44"/>
    <w:rsid w:val="00A75AB5"/>
    <w:rsid w:val="00A76619"/>
    <w:rsid w:val="00A817C8"/>
    <w:rsid w:val="00A836AD"/>
    <w:rsid w:val="00A83BF5"/>
    <w:rsid w:val="00A84B05"/>
    <w:rsid w:val="00A84BB5"/>
    <w:rsid w:val="00A84F01"/>
    <w:rsid w:val="00A84F5A"/>
    <w:rsid w:val="00A85B41"/>
    <w:rsid w:val="00A865A1"/>
    <w:rsid w:val="00A871A0"/>
    <w:rsid w:val="00A8752C"/>
    <w:rsid w:val="00A90D29"/>
    <w:rsid w:val="00A91EED"/>
    <w:rsid w:val="00A922A3"/>
    <w:rsid w:val="00A95598"/>
    <w:rsid w:val="00A965B5"/>
    <w:rsid w:val="00A97AF0"/>
    <w:rsid w:val="00AA53E2"/>
    <w:rsid w:val="00AA69DC"/>
    <w:rsid w:val="00AB098E"/>
    <w:rsid w:val="00AB273B"/>
    <w:rsid w:val="00AB4114"/>
    <w:rsid w:val="00AB583B"/>
    <w:rsid w:val="00AB5C36"/>
    <w:rsid w:val="00AB5F72"/>
    <w:rsid w:val="00AB6BA2"/>
    <w:rsid w:val="00AB7024"/>
    <w:rsid w:val="00AB7117"/>
    <w:rsid w:val="00AB7243"/>
    <w:rsid w:val="00AC241F"/>
    <w:rsid w:val="00AC28AE"/>
    <w:rsid w:val="00AC3062"/>
    <w:rsid w:val="00AC30FC"/>
    <w:rsid w:val="00AC5BC0"/>
    <w:rsid w:val="00AC7CDC"/>
    <w:rsid w:val="00AD07E8"/>
    <w:rsid w:val="00AD13A7"/>
    <w:rsid w:val="00AD315C"/>
    <w:rsid w:val="00AD322B"/>
    <w:rsid w:val="00AD3CB7"/>
    <w:rsid w:val="00AD3EED"/>
    <w:rsid w:val="00AD4484"/>
    <w:rsid w:val="00AD494F"/>
    <w:rsid w:val="00AD4AF1"/>
    <w:rsid w:val="00AD700A"/>
    <w:rsid w:val="00AD7D96"/>
    <w:rsid w:val="00AD7FDF"/>
    <w:rsid w:val="00AE1331"/>
    <w:rsid w:val="00AE16EC"/>
    <w:rsid w:val="00AE2917"/>
    <w:rsid w:val="00AE56EC"/>
    <w:rsid w:val="00AE5A79"/>
    <w:rsid w:val="00AE5B89"/>
    <w:rsid w:val="00AE7862"/>
    <w:rsid w:val="00AF1A15"/>
    <w:rsid w:val="00AF3BA7"/>
    <w:rsid w:val="00AF3F5E"/>
    <w:rsid w:val="00AF4FE3"/>
    <w:rsid w:val="00AF5724"/>
    <w:rsid w:val="00AF5BAD"/>
    <w:rsid w:val="00AF5D20"/>
    <w:rsid w:val="00AF5D48"/>
    <w:rsid w:val="00AF68E5"/>
    <w:rsid w:val="00AF7905"/>
    <w:rsid w:val="00B00B5B"/>
    <w:rsid w:val="00B01933"/>
    <w:rsid w:val="00B01A87"/>
    <w:rsid w:val="00B024CD"/>
    <w:rsid w:val="00B02B0B"/>
    <w:rsid w:val="00B02D56"/>
    <w:rsid w:val="00B02FA3"/>
    <w:rsid w:val="00B04BBF"/>
    <w:rsid w:val="00B074EB"/>
    <w:rsid w:val="00B11367"/>
    <w:rsid w:val="00B1226A"/>
    <w:rsid w:val="00B20171"/>
    <w:rsid w:val="00B20273"/>
    <w:rsid w:val="00B20EC9"/>
    <w:rsid w:val="00B2133B"/>
    <w:rsid w:val="00B2336E"/>
    <w:rsid w:val="00B238DE"/>
    <w:rsid w:val="00B23968"/>
    <w:rsid w:val="00B2439E"/>
    <w:rsid w:val="00B26076"/>
    <w:rsid w:val="00B26D29"/>
    <w:rsid w:val="00B27F85"/>
    <w:rsid w:val="00B30A78"/>
    <w:rsid w:val="00B324C4"/>
    <w:rsid w:val="00B335C8"/>
    <w:rsid w:val="00B34044"/>
    <w:rsid w:val="00B34431"/>
    <w:rsid w:val="00B36083"/>
    <w:rsid w:val="00B3665C"/>
    <w:rsid w:val="00B374EB"/>
    <w:rsid w:val="00B4258B"/>
    <w:rsid w:val="00B42871"/>
    <w:rsid w:val="00B42C83"/>
    <w:rsid w:val="00B42CF0"/>
    <w:rsid w:val="00B442B6"/>
    <w:rsid w:val="00B44330"/>
    <w:rsid w:val="00B44E0A"/>
    <w:rsid w:val="00B4613E"/>
    <w:rsid w:val="00B47C14"/>
    <w:rsid w:val="00B50D06"/>
    <w:rsid w:val="00B5204B"/>
    <w:rsid w:val="00B52927"/>
    <w:rsid w:val="00B5376A"/>
    <w:rsid w:val="00B53B00"/>
    <w:rsid w:val="00B543FC"/>
    <w:rsid w:val="00B54CDD"/>
    <w:rsid w:val="00B606AD"/>
    <w:rsid w:val="00B61174"/>
    <w:rsid w:val="00B61A8B"/>
    <w:rsid w:val="00B625C9"/>
    <w:rsid w:val="00B63E55"/>
    <w:rsid w:val="00B63F7C"/>
    <w:rsid w:val="00B64271"/>
    <w:rsid w:val="00B642B4"/>
    <w:rsid w:val="00B6464F"/>
    <w:rsid w:val="00B652F1"/>
    <w:rsid w:val="00B65600"/>
    <w:rsid w:val="00B67892"/>
    <w:rsid w:val="00B67DD7"/>
    <w:rsid w:val="00B72C54"/>
    <w:rsid w:val="00B7372A"/>
    <w:rsid w:val="00B742C0"/>
    <w:rsid w:val="00B7649B"/>
    <w:rsid w:val="00B76BA6"/>
    <w:rsid w:val="00B76D25"/>
    <w:rsid w:val="00B77344"/>
    <w:rsid w:val="00B777AF"/>
    <w:rsid w:val="00B778BB"/>
    <w:rsid w:val="00B80713"/>
    <w:rsid w:val="00B8458D"/>
    <w:rsid w:val="00B85315"/>
    <w:rsid w:val="00B85A24"/>
    <w:rsid w:val="00B86D68"/>
    <w:rsid w:val="00B9018E"/>
    <w:rsid w:val="00B90636"/>
    <w:rsid w:val="00B90735"/>
    <w:rsid w:val="00B90A43"/>
    <w:rsid w:val="00B90B66"/>
    <w:rsid w:val="00B90E02"/>
    <w:rsid w:val="00B945C6"/>
    <w:rsid w:val="00B94E8C"/>
    <w:rsid w:val="00B95AF4"/>
    <w:rsid w:val="00B95D28"/>
    <w:rsid w:val="00B962D0"/>
    <w:rsid w:val="00B96C0E"/>
    <w:rsid w:val="00B97C5C"/>
    <w:rsid w:val="00BA04BD"/>
    <w:rsid w:val="00BA12A8"/>
    <w:rsid w:val="00BA5984"/>
    <w:rsid w:val="00BA649E"/>
    <w:rsid w:val="00BA741C"/>
    <w:rsid w:val="00BB189B"/>
    <w:rsid w:val="00BB3A6C"/>
    <w:rsid w:val="00BB5B83"/>
    <w:rsid w:val="00BB6215"/>
    <w:rsid w:val="00BB752B"/>
    <w:rsid w:val="00BC1592"/>
    <w:rsid w:val="00BC239B"/>
    <w:rsid w:val="00BC44A2"/>
    <w:rsid w:val="00BC6B3F"/>
    <w:rsid w:val="00BC6C95"/>
    <w:rsid w:val="00BC7EA3"/>
    <w:rsid w:val="00BD1333"/>
    <w:rsid w:val="00BD1809"/>
    <w:rsid w:val="00BD21EC"/>
    <w:rsid w:val="00BD222B"/>
    <w:rsid w:val="00BD32B1"/>
    <w:rsid w:val="00BD459B"/>
    <w:rsid w:val="00BD5D8F"/>
    <w:rsid w:val="00BD5E40"/>
    <w:rsid w:val="00BD6349"/>
    <w:rsid w:val="00BD6D9B"/>
    <w:rsid w:val="00BE1CF8"/>
    <w:rsid w:val="00BE1E4D"/>
    <w:rsid w:val="00BE693E"/>
    <w:rsid w:val="00BE7D1D"/>
    <w:rsid w:val="00BF2474"/>
    <w:rsid w:val="00BF3095"/>
    <w:rsid w:val="00BF480D"/>
    <w:rsid w:val="00BF4EFC"/>
    <w:rsid w:val="00BF555C"/>
    <w:rsid w:val="00BF7527"/>
    <w:rsid w:val="00C017AA"/>
    <w:rsid w:val="00C018E0"/>
    <w:rsid w:val="00C01932"/>
    <w:rsid w:val="00C01F5C"/>
    <w:rsid w:val="00C02198"/>
    <w:rsid w:val="00C0250E"/>
    <w:rsid w:val="00C03B9E"/>
    <w:rsid w:val="00C03E1C"/>
    <w:rsid w:val="00C04F3F"/>
    <w:rsid w:val="00C05339"/>
    <w:rsid w:val="00C077F3"/>
    <w:rsid w:val="00C12D73"/>
    <w:rsid w:val="00C13040"/>
    <w:rsid w:val="00C144F5"/>
    <w:rsid w:val="00C153DE"/>
    <w:rsid w:val="00C162C5"/>
    <w:rsid w:val="00C17ECE"/>
    <w:rsid w:val="00C204C8"/>
    <w:rsid w:val="00C205AC"/>
    <w:rsid w:val="00C224A0"/>
    <w:rsid w:val="00C22A52"/>
    <w:rsid w:val="00C238E1"/>
    <w:rsid w:val="00C23B0C"/>
    <w:rsid w:val="00C25934"/>
    <w:rsid w:val="00C3253C"/>
    <w:rsid w:val="00C32624"/>
    <w:rsid w:val="00C32D67"/>
    <w:rsid w:val="00C33198"/>
    <w:rsid w:val="00C333E7"/>
    <w:rsid w:val="00C35B72"/>
    <w:rsid w:val="00C35B76"/>
    <w:rsid w:val="00C3701B"/>
    <w:rsid w:val="00C37CFE"/>
    <w:rsid w:val="00C40521"/>
    <w:rsid w:val="00C41605"/>
    <w:rsid w:val="00C424F8"/>
    <w:rsid w:val="00C4282D"/>
    <w:rsid w:val="00C429D3"/>
    <w:rsid w:val="00C436C4"/>
    <w:rsid w:val="00C44FD6"/>
    <w:rsid w:val="00C46004"/>
    <w:rsid w:val="00C471E7"/>
    <w:rsid w:val="00C51EEB"/>
    <w:rsid w:val="00C52030"/>
    <w:rsid w:val="00C520CA"/>
    <w:rsid w:val="00C52D1D"/>
    <w:rsid w:val="00C53C57"/>
    <w:rsid w:val="00C56190"/>
    <w:rsid w:val="00C568B6"/>
    <w:rsid w:val="00C577AF"/>
    <w:rsid w:val="00C61025"/>
    <w:rsid w:val="00C6321A"/>
    <w:rsid w:val="00C633C8"/>
    <w:rsid w:val="00C638C6"/>
    <w:rsid w:val="00C639D6"/>
    <w:rsid w:val="00C63DD8"/>
    <w:rsid w:val="00C64260"/>
    <w:rsid w:val="00C6543E"/>
    <w:rsid w:val="00C67D53"/>
    <w:rsid w:val="00C7037B"/>
    <w:rsid w:val="00C712C0"/>
    <w:rsid w:val="00C7203C"/>
    <w:rsid w:val="00C72BF6"/>
    <w:rsid w:val="00C72E62"/>
    <w:rsid w:val="00C7401C"/>
    <w:rsid w:val="00C7441E"/>
    <w:rsid w:val="00C76193"/>
    <w:rsid w:val="00C76794"/>
    <w:rsid w:val="00C77423"/>
    <w:rsid w:val="00C805E6"/>
    <w:rsid w:val="00C824B1"/>
    <w:rsid w:val="00C846CC"/>
    <w:rsid w:val="00C84B58"/>
    <w:rsid w:val="00C84E5C"/>
    <w:rsid w:val="00C8522A"/>
    <w:rsid w:val="00C85F0A"/>
    <w:rsid w:val="00C86EAF"/>
    <w:rsid w:val="00C900AE"/>
    <w:rsid w:val="00C9127F"/>
    <w:rsid w:val="00C9130F"/>
    <w:rsid w:val="00C916E8"/>
    <w:rsid w:val="00C91995"/>
    <w:rsid w:val="00C9410E"/>
    <w:rsid w:val="00C94961"/>
    <w:rsid w:val="00C94AB1"/>
    <w:rsid w:val="00C94C38"/>
    <w:rsid w:val="00C955C6"/>
    <w:rsid w:val="00C96E57"/>
    <w:rsid w:val="00C97128"/>
    <w:rsid w:val="00C971A6"/>
    <w:rsid w:val="00C9764B"/>
    <w:rsid w:val="00CA160E"/>
    <w:rsid w:val="00CA32D3"/>
    <w:rsid w:val="00CA373C"/>
    <w:rsid w:val="00CA49CA"/>
    <w:rsid w:val="00CA5955"/>
    <w:rsid w:val="00CA5A40"/>
    <w:rsid w:val="00CB0984"/>
    <w:rsid w:val="00CB09AF"/>
    <w:rsid w:val="00CB0FD4"/>
    <w:rsid w:val="00CB12FB"/>
    <w:rsid w:val="00CB1CA2"/>
    <w:rsid w:val="00CB352F"/>
    <w:rsid w:val="00CB4548"/>
    <w:rsid w:val="00CB5744"/>
    <w:rsid w:val="00CB5A91"/>
    <w:rsid w:val="00CB63B3"/>
    <w:rsid w:val="00CB6430"/>
    <w:rsid w:val="00CB6D23"/>
    <w:rsid w:val="00CB70B7"/>
    <w:rsid w:val="00CB799D"/>
    <w:rsid w:val="00CC0160"/>
    <w:rsid w:val="00CC0894"/>
    <w:rsid w:val="00CC0AB9"/>
    <w:rsid w:val="00CC2AF7"/>
    <w:rsid w:val="00CC343B"/>
    <w:rsid w:val="00CC5F9E"/>
    <w:rsid w:val="00CC615B"/>
    <w:rsid w:val="00CD0D5B"/>
    <w:rsid w:val="00CD1748"/>
    <w:rsid w:val="00CD2D1E"/>
    <w:rsid w:val="00CD2F54"/>
    <w:rsid w:val="00CD5409"/>
    <w:rsid w:val="00CD6182"/>
    <w:rsid w:val="00CD6211"/>
    <w:rsid w:val="00CD6D02"/>
    <w:rsid w:val="00CE161D"/>
    <w:rsid w:val="00CE21B3"/>
    <w:rsid w:val="00CE2209"/>
    <w:rsid w:val="00CE2DC3"/>
    <w:rsid w:val="00CE334F"/>
    <w:rsid w:val="00CE46C5"/>
    <w:rsid w:val="00CE49B1"/>
    <w:rsid w:val="00CE4CE0"/>
    <w:rsid w:val="00CE546B"/>
    <w:rsid w:val="00CE6849"/>
    <w:rsid w:val="00CE71F0"/>
    <w:rsid w:val="00CF04A8"/>
    <w:rsid w:val="00CF1DE6"/>
    <w:rsid w:val="00CF31B6"/>
    <w:rsid w:val="00CF34EA"/>
    <w:rsid w:val="00CF35A6"/>
    <w:rsid w:val="00CF4508"/>
    <w:rsid w:val="00CF54D6"/>
    <w:rsid w:val="00CF55B0"/>
    <w:rsid w:val="00CF569F"/>
    <w:rsid w:val="00CF5788"/>
    <w:rsid w:val="00CF7568"/>
    <w:rsid w:val="00D00B09"/>
    <w:rsid w:val="00D049C4"/>
    <w:rsid w:val="00D04BF3"/>
    <w:rsid w:val="00D04FFA"/>
    <w:rsid w:val="00D05817"/>
    <w:rsid w:val="00D05CC0"/>
    <w:rsid w:val="00D05E76"/>
    <w:rsid w:val="00D06951"/>
    <w:rsid w:val="00D074D7"/>
    <w:rsid w:val="00D10A27"/>
    <w:rsid w:val="00D10AFD"/>
    <w:rsid w:val="00D12DC4"/>
    <w:rsid w:val="00D14F76"/>
    <w:rsid w:val="00D16413"/>
    <w:rsid w:val="00D2113E"/>
    <w:rsid w:val="00D21F74"/>
    <w:rsid w:val="00D2200F"/>
    <w:rsid w:val="00D22E79"/>
    <w:rsid w:val="00D23ABC"/>
    <w:rsid w:val="00D24266"/>
    <w:rsid w:val="00D24A0C"/>
    <w:rsid w:val="00D2708D"/>
    <w:rsid w:val="00D274F9"/>
    <w:rsid w:val="00D30BC1"/>
    <w:rsid w:val="00D3212D"/>
    <w:rsid w:val="00D34409"/>
    <w:rsid w:val="00D352EF"/>
    <w:rsid w:val="00D35325"/>
    <w:rsid w:val="00D359C2"/>
    <w:rsid w:val="00D3710E"/>
    <w:rsid w:val="00D40B2C"/>
    <w:rsid w:val="00D42131"/>
    <w:rsid w:val="00D42821"/>
    <w:rsid w:val="00D4349C"/>
    <w:rsid w:val="00D45EFA"/>
    <w:rsid w:val="00D4672C"/>
    <w:rsid w:val="00D46D6F"/>
    <w:rsid w:val="00D47263"/>
    <w:rsid w:val="00D478B2"/>
    <w:rsid w:val="00D507BB"/>
    <w:rsid w:val="00D56C63"/>
    <w:rsid w:val="00D6104D"/>
    <w:rsid w:val="00D624DA"/>
    <w:rsid w:val="00D64BA8"/>
    <w:rsid w:val="00D6554B"/>
    <w:rsid w:val="00D65EC0"/>
    <w:rsid w:val="00D660E3"/>
    <w:rsid w:val="00D66ED2"/>
    <w:rsid w:val="00D70DF5"/>
    <w:rsid w:val="00D71528"/>
    <w:rsid w:val="00D71A89"/>
    <w:rsid w:val="00D71DA6"/>
    <w:rsid w:val="00D74B32"/>
    <w:rsid w:val="00D75B9E"/>
    <w:rsid w:val="00D76699"/>
    <w:rsid w:val="00D7761B"/>
    <w:rsid w:val="00D776A4"/>
    <w:rsid w:val="00D80A9D"/>
    <w:rsid w:val="00D826F7"/>
    <w:rsid w:val="00D82F2B"/>
    <w:rsid w:val="00D84C33"/>
    <w:rsid w:val="00D92562"/>
    <w:rsid w:val="00D92CFC"/>
    <w:rsid w:val="00D931F1"/>
    <w:rsid w:val="00D95F19"/>
    <w:rsid w:val="00DA02AE"/>
    <w:rsid w:val="00DA14A8"/>
    <w:rsid w:val="00DA189B"/>
    <w:rsid w:val="00DA648E"/>
    <w:rsid w:val="00DA6B70"/>
    <w:rsid w:val="00DA72A3"/>
    <w:rsid w:val="00DA7F24"/>
    <w:rsid w:val="00DB0EC9"/>
    <w:rsid w:val="00DB1A10"/>
    <w:rsid w:val="00DB1D1A"/>
    <w:rsid w:val="00DB39BD"/>
    <w:rsid w:val="00DB3AF2"/>
    <w:rsid w:val="00DB4AB6"/>
    <w:rsid w:val="00DB5A95"/>
    <w:rsid w:val="00DB6E9F"/>
    <w:rsid w:val="00DB76A9"/>
    <w:rsid w:val="00DC010F"/>
    <w:rsid w:val="00DC0416"/>
    <w:rsid w:val="00DC051D"/>
    <w:rsid w:val="00DC0A18"/>
    <w:rsid w:val="00DC0B06"/>
    <w:rsid w:val="00DC0B78"/>
    <w:rsid w:val="00DC12B3"/>
    <w:rsid w:val="00DC144A"/>
    <w:rsid w:val="00DC1DA3"/>
    <w:rsid w:val="00DC4782"/>
    <w:rsid w:val="00DC5E9B"/>
    <w:rsid w:val="00DC76F9"/>
    <w:rsid w:val="00DC7F11"/>
    <w:rsid w:val="00DD228F"/>
    <w:rsid w:val="00DD27C0"/>
    <w:rsid w:val="00DD3276"/>
    <w:rsid w:val="00DD392C"/>
    <w:rsid w:val="00DD4E69"/>
    <w:rsid w:val="00DD78D3"/>
    <w:rsid w:val="00DE0469"/>
    <w:rsid w:val="00DE04E4"/>
    <w:rsid w:val="00DE10BA"/>
    <w:rsid w:val="00DE142D"/>
    <w:rsid w:val="00DE19B5"/>
    <w:rsid w:val="00DE2DFB"/>
    <w:rsid w:val="00DE3110"/>
    <w:rsid w:val="00DE3E34"/>
    <w:rsid w:val="00DE3F33"/>
    <w:rsid w:val="00DE4B8E"/>
    <w:rsid w:val="00DE58AF"/>
    <w:rsid w:val="00DF100F"/>
    <w:rsid w:val="00DF19E8"/>
    <w:rsid w:val="00DF1AD5"/>
    <w:rsid w:val="00DF487E"/>
    <w:rsid w:val="00DF653F"/>
    <w:rsid w:val="00DF6BEB"/>
    <w:rsid w:val="00DF7A2E"/>
    <w:rsid w:val="00DF7BF4"/>
    <w:rsid w:val="00DF7C63"/>
    <w:rsid w:val="00E01C33"/>
    <w:rsid w:val="00E03FA5"/>
    <w:rsid w:val="00E055CE"/>
    <w:rsid w:val="00E07CD3"/>
    <w:rsid w:val="00E07F49"/>
    <w:rsid w:val="00E1059E"/>
    <w:rsid w:val="00E135C5"/>
    <w:rsid w:val="00E13707"/>
    <w:rsid w:val="00E13CCC"/>
    <w:rsid w:val="00E14A86"/>
    <w:rsid w:val="00E15652"/>
    <w:rsid w:val="00E156AE"/>
    <w:rsid w:val="00E1652D"/>
    <w:rsid w:val="00E16EFE"/>
    <w:rsid w:val="00E1728C"/>
    <w:rsid w:val="00E17DC0"/>
    <w:rsid w:val="00E17E9E"/>
    <w:rsid w:val="00E21727"/>
    <w:rsid w:val="00E236D7"/>
    <w:rsid w:val="00E2370A"/>
    <w:rsid w:val="00E255E8"/>
    <w:rsid w:val="00E26538"/>
    <w:rsid w:val="00E2673E"/>
    <w:rsid w:val="00E268AD"/>
    <w:rsid w:val="00E270EE"/>
    <w:rsid w:val="00E271ED"/>
    <w:rsid w:val="00E30070"/>
    <w:rsid w:val="00E3109C"/>
    <w:rsid w:val="00E31771"/>
    <w:rsid w:val="00E31883"/>
    <w:rsid w:val="00E3281A"/>
    <w:rsid w:val="00E32D88"/>
    <w:rsid w:val="00E330B5"/>
    <w:rsid w:val="00E336FF"/>
    <w:rsid w:val="00E338D1"/>
    <w:rsid w:val="00E34158"/>
    <w:rsid w:val="00E34595"/>
    <w:rsid w:val="00E35090"/>
    <w:rsid w:val="00E35AE4"/>
    <w:rsid w:val="00E365FA"/>
    <w:rsid w:val="00E36987"/>
    <w:rsid w:val="00E37512"/>
    <w:rsid w:val="00E41954"/>
    <w:rsid w:val="00E43A21"/>
    <w:rsid w:val="00E46610"/>
    <w:rsid w:val="00E471B3"/>
    <w:rsid w:val="00E515B2"/>
    <w:rsid w:val="00E51A65"/>
    <w:rsid w:val="00E537E8"/>
    <w:rsid w:val="00E537F3"/>
    <w:rsid w:val="00E53FEC"/>
    <w:rsid w:val="00E54076"/>
    <w:rsid w:val="00E54325"/>
    <w:rsid w:val="00E55452"/>
    <w:rsid w:val="00E55672"/>
    <w:rsid w:val="00E557E2"/>
    <w:rsid w:val="00E557EF"/>
    <w:rsid w:val="00E568F1"/>
    <w:rsid w:val="00E568FD"/>
    <w:rsid w:val="00E5706B"/>
    <w:rsid w:val="00E60D44"/>
    <w:rsid w:val="00E6108F"/>
    <w:rsid w:val="00E61E59"/>
    <w:rsid w:val="00E6234C"/>
    <w:rsid w:val="00E6245E"/>
    <w:rsid w:val="00E62C89"/>
    <w:rsid w:val="00E677F5"/>
    <w:rsid w:val="00E67932"/>
    <w:rsid w:val="00E70295"/>
    <w:rsid w:val="00E73C38"/>
    <w:rsid w:val="00E75C1C"/>
    <w:rsid w:val="00E76984"/>
    <w:rsid w:val="00E80A44"/>
    <w:rsid w:val="00E83C0D"/>
    <w:rsid w:val="00E8608A"/>
    <w:rsid w:val="00E86790"/>
    <w:rsid w:val="00E90405"/>
    <w:rsid w:val="00E913B6"/>
    <w:rsid w:val="00E93472"/>
    <w:rsid w:val="00E93E2B"/>
    <w:rsid w:val="00E9675D"/>
    <w:rsid w:val="00EA060E"/>
    <w:rsid w:val="00EA3236"/>
    <w:rsid w:val="00EA3C05"/>
    <w:rsid w:val="00EA4AFA"/>
    <w:rsid w:val="00EA5DF0"/>
    <w:rsid w:val="00EB1273"/>
    <w:rsid w:val="00EB17F8"/>
    <w:rsid w:val="00EB3620"/>
    <w:rsid w:val="00EB4283"/>
    <w:rsid w:val="00EB5EEB"/>
    <w:rsid w:val="00EB7467"/>
    <w:rsid w:val="00EC3C40"/>
    <w:rsid w:val="00EC3FDE"/>
    <w:rsid w:val="00EC4E2C"/>
    <w:rsid w:val="00EC6769"/>
    <w:rsid w:val="00EC7684"/>
    <w:rsid w:val="00EC7BF4"/>
    <w:rsid w:val="00ED14E7"/>
    <w:rsid w:val="00ED1F18"/>
    <w:rsid w:val="00ED2047"/>
    <w:rsid w:val="00ED30FD"/>
    <w:rsid w:val="00ED3DE4"/>
    <w:rsid w:val="00ED59DE"/>
    <w:rsid w:val="00ED6123"/>
    <w:rsid w:val="00ED6834"/>
    <w:rsid w:val="00ED7AE7"/>
    <w:rsid w:val="00ED7FC7"/>
    <w:rsid w:val="00EE182E"/>
    <w:rsid w:val="00EE1953"/>
    <w:rsid w:val="00EE299F"/>
    <w:rsid w:val="00EE3709"/>
    <w:rsid w:val="00EE3D22"/>
    <w:rsid w:val="00EE4673"/>
    <w:rsid w:val="00EE4DB9"/>
    <w:rsid w:val="00EE4DDA"/>
    <w:rsid w:val="00EE4EB9"/>
    <w:rsid w:val="00EE54C9"/>
    <w:rsid w:val="00EE6755"/>
    <w:rsid w:val="00EF0FCE"/>
    <w:rsid w:val="00EF170E"/>
    <w:rsid w:val="00EF19F5"/>
    <w:rsid w:val="00EF27EC"/>
    <w:rsid w:val="00EF2F5F"/>
    <w:rsid w:val="00EF3BA2"/>
    <w:rsid w:val="00EF50CE"/>
    <w:rsid w:val="00EF5D85"/>
    <w:rsid w:val="00EF6D20"/>
    <w:rsid w:val="00EF79C1"/>
    <w:rsid w:val="00F0686E"/>
    <w:rsid w:val="00F073D3"/>
    <w:rsid w:val="00F119E1"/>
    <w:rsid w:val="00F125D8"/>
    <w:rsid w:val="00F157A4"/>
    <w:rsid w:val="00F169A9"/>
    <w:rsid w:val="00F17940"/>
    <w:rsid w:val="00F211B8"/>
    <w:rsid w:val="00F217D1"/>
    <w:rsid w:val="00F2253F"/>
    <w:rsid w:val="00F22599"/>
    <w:rsid w:val="00F24E99"/>
    <w:rsid w:val="00F253F6"/>
    <w:rsid w:val="00F25606"/>
    <w:rsid w:val="00F2578B"/>
    <w:rsid w:val="00F25EE8"/>
    <w:rsid w:val="00F26613"/>
    <w:rsid w:val="00F26F2F"/>
    <w:rsid w:val="00F3136D"/>
    <w:rsid w:val="00F31C5B"/>
    <w:rsid w:val="00F32725"/>
    <w:rsid w:val="00F33568"/>
    <w:rsid w:val="00F336F9"/>
    <w:rsid w:val="00F375A3"/>
    <w:rsid w:val="00F4172F"/>
    <w:rsid w:val="00F418A0"/>
    <w:rsid w:val="00F42E63"/>
    <w:rsid w:val="00F43456"/>
    <w:rsid w:val="00F454DB"/>
    <w:rsid w:val="00F45690"/>
    <w:rsid w:val="00F4622D"/>
    <w:rsid w:val="00F47C93"/>
    <w:rsid w:val="00F52B72"/>
    <w:rsid w:val="00F53DC7"/>
    <w:rsid w:val="00F55999"/>
    <w:rsid w:val="00F572FC"/>
    <w:rsid w:val="00F6137D"/>
    <w:rsid w:val="00F63231"/>
    <w:rsid w:val="00F63C93"/>
    <w:rsid w:val="00F728B0"/>
    <w:rsid w:val="00F72DE8"/>
    <w:rsid w:val="00F74B1B"/>
    <w:rsid w:val="00F7515E"/>
    <w:rsid w:val="00F7717C"/>
    <w:rsid w:val="00F81399"/>
    <w:rsid w:val="00F819F7"/>
    <w:rsid w:val="00F8211E"/>
    <w:rsid w:val="00F82734"/>
    <w:rsid w:val="00F83716"/>
    <w:rsid w:val="00F85A0E"/>
    <w:rsid w:val="00F860B7"/>
    <w:rsid w:val="00F87782"/>
    <w:rsid w:val="00F9009F"/>
    <w:rsid w:val="00F901F3"/>
    <w:rsid w:val="00F90AB4"/>
    <w:rsid w:val="00F90C36"/>
    <w:rsid w:val="00F9115A"/>
    <w:rsid w:val="00F917F5"/>
    <w:rsid w:val="00F9271B"/>
    <w:rsid w:val="00F933D0"/>
    <w:rsid w:val="00F94CB1"/>
    <w:rsid w:val="00F9507E"/>
    <w:rsid w:val="00F95B14"/>
    <w:rsid w:val="00F960D9"/>
    <w:rsid w:val="00F9643E"/>
    <w:rsid w:val="00F967B8"/>
    <w:rsid w:val="00F9765D"/>
    <w:rsid w:val="00FA25B2"/>
    <w:rsid w:val="00FA28C0"/>
    <w:rsid w:val="00FA4AD8"/>
    <w:rsid w:val="00FA50E8"/>
    <w:rsid w:val="00FA54F7"/>
    <w:rsid w:val="00FA5D02"/>
    <w:rsid w:val="00FA66EB"/>
    <w:rsid w:val="00FA77B9"/>
    <w:rsid w:val="00FB069D"/>
    <w:rsid w:val="00FB13BF"/>
    <w:rsid w:val="00FB1528"/>
    <w:rsid w:val="00FB1ADB"/>
    <w:rsid w:val="00FB24BF"/>
    <w:rsid w:val="00FB4D57"/>
    <w:rsid w:val="00FB51C4"/>
    <w:rsid w:val="00FB5724"/>
    <w:rsid w:val="00FB5896"/>
    <w:rsid w:val="00FB7621"/>
    <w:rsid w:val="00FC09C1"/>
    <w:rsid w:val="00FC0DA1"/>
    <w:rsid w:val="00FC2242"/>
    <w:rsid w:val="00FC416A"/>
    <w:rsid w:val="00FC499F"/>
    <w:rsid w:val="00FC7A6C"/>
    <w:rsid w:val="00FD13E7"/>
    <w:rsid w:val="00FD4D1C"/>
    <w:rsid w:val="00FD6485"/>
    <w:rsid w:val="00FD76D9"/>
    <w:rsid w:val="00FD775B"/>
    <w:rsid w:val="00FE042B"/>
    <w:rsid w:val="00FE15D9"/>
    <w:rsid w:val="00FE1869"/>
    <w:rsid w:val="00FE49C0"/>
    <w:rsid w:val="00FE5605"/>
    <w:rsid w:val="00FE5EB7"/>
    <w:rsid w:val="00FE6380"/>
    <w:rsid w:val="00FE65CB"/>
    <w:rsid w:val="00FE673F"/>
    <w:rsid w:val="00FE6E37"/>
    <w:rsid w:val="00FE73CE"/>
    <w:rsid w:val="00FE7EF9"/>
    <w:rsid w:val="00FF1706"/>
    <w:rsid w:val="00FF3A8F"/>
    <w:rsid w:val="00FF4978"/>
    <w:rsid w:val="00FF60D5"/>
    <w:rsid w:val="00FF6BEB"/>
    <w:rsid w:val="00FF6EA0"/>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BD945C"/>
  <w15:docId w15:val="{E47A3DDF-8F30-46CE-AC49-1A0492957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table" w:customStyle="1" w:styleId="Tablaconcuadrcula3">
    <w:name w:val="Tabla con cuadrícula3"/>
    <w:basedOn w:val="Tablanormal"/>
    <w:next w:val="Tablaconcuadrcula"/>
    <w:rsid w:val="00CB79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7429D1"/>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87384082">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16228338">
      <w:bodyDiv w:val="1"/>
      <w:marLeft w:val="0"/>
      <w:marRight w:val="0"/>
      <w:marTop w:val="0"/>
      <w:marBottom w:val="0"/>
      <w:divBdr>
        <w:top w:val="none" w:sz="0" w:space="0" w:color="auto"/>
        <w:left w:val="none" w:sz="0" w:space="0" w:color="auto"/>
        <w:bottom w:val="none" w:sz="0" w:space="0" w:color="auto"/>
        <w:right w:val="none" w:sz="0" w:space="0" w:color="auto"/>
      </w:divBdr>
    </w:div>
    <w:div w:id="329138191">
      <w:bodyDiv w:val="1"/>
      <w:marLeft w:val="0"/>
      <w:marRight w:val="0"/>
      <w:marTop w:val="0"/>
      <w:marBottom w:val="0"/>
      <w:divBdr>
        <w:top w:val="none" w:sz="0" w:space="0" w:color="auto"/>
        <w:left w:val="none" w:sz="0" w:space="0" w:color="auto"/>
        <w:bottom w:val="none" w:sz="0" w:space="0" w:color="auto"/>
        <w:right w:val="none" w:sz="0" w:space="0" w:color="auto"/>
      </w:divBdr>
    </w:div>
    <w:div w:id="37303902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380398324">
      <w:bodyDiv w:val="1"/>
      <w:marLeft w:val="0"/>
      <w:marRight w:val="0"/>
      <w:marTop w:val="0"/>
      <w:marBottom w:val="0"/>
      <w:divBdr>
        <w:top w:val="none" w:sz="0" w:space="0" w:color="auto"/>
        <w:left w:val="none" w:sz="0" w:space="0" w:color="auto"/>
        <w:bottom w:val="none" w:sz="0" w:space="0" w:color="auto"/>
        <w:right w:val="none" w:sz="0" w:space="0" w:color="auto"/>
      </w:divBdr>
    </w:div>
    <w:div w:id="404645058">
      <w:bodyDiv w:val="1"/>
      <w:marLeft w:val="0"/>
      <w:marRight w:val="0"/>
      <w:marTop w:val="0"/>
      <w:marBottom w:val="0"/>
      <w:divBdr>
        <w:top w:val="none" w:sz="0" w:space="0" w:color="auto"/>
        <w:left w:val="none" w:sz="0" w:space="0" w:color="auto"/>
        <w:bottom w:val="none" w:sz="0" w:space="0" w:color="auto"/>
        <w:right w:val="none" w:sz="0" w:space="0" w:color="auto"/>
      </w:divBdr>
    </w:div>
    <w:div w:id="462582567">
      <w:bodyDiv w:val="1"/>
      <w:marLeft w:val="0"/>
      <w:marRight w:val="0"/>
      <w:marTop w:val="0"/>
      <w:marBottom w:val="0"/>
      <w:divBdr>
        <w:top w:val="none" w:sz="0" w:space="0" w:color="auto"/>
        <w:left w:val="none" w:sz="0" w:space="0" w:color="auto"/>
        <w:bottom w:val="none" w:sz="0" w:space="0" w:color="auto"/>
        <w:right w:val="none" w:sz="0" w:space="0" w:color="auto"/>
      </w:divBdr>
    </w:div>
    <w:div w:id="570122622">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11131096">
      <w:bodyDiv w:val="1"/>
      <w:marLeft w:val="0"/>
      <w:marRight w:val="0"/>
      <w:marTop w:val="0"/>
      <w:marBottom w:val="0"/>
      <w:divBdr>
        <w:top w:val="none" w:sz="0" w:space="0" w:color="auto"/>
        <w:left w:val="none" w:sz="0" w:space="0" w:color="auto"/>
        <w:bottom w:val="none" w:sz="0" w:space="0" w:color="auto"/>
        <w:right w:val="none" w:sz="0" w:space="0" w:color="auto"/>
      </w:divBdr>
    </w:div>
    <w:div w:id="633605362">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705954289">
      <w:bodyDiv w:val="1"/>
      <w:marLeft w:val="0"/>
      <w:marRight w:val="0"/>
      <w:marTop w:val="0"/>
      <w:marBottom w:val="0"/>
      <w:divBdr>
        <w:top w:val="none" w:sz="0" w:space="0" w:color="auto"/>
        <w:left w:val="none" w:sz="0" w:space="0" w:color="auto"/>
        <w:bottom w:val="none" w:sz="0" w:space="0" w:color="auto"/>
        <w:right w:val="none" w:sz="0" w:space="0" w:color="auto"/>
      </w:divBdr>
    </w:div>
    <w:div w:id="726104328">
      <w:bodyDiv w:val="1"/>
      <w:marLeft w:val="0"/>
      <w:marRight w:val="0"/>
      <w:marTop w:val="0"/>
      <w:marBottom w:val="0"/>
      <w:divBdr>
        <w:top w:val="none" w:sz="0" w:space="0" w:color="auto"/>
        <w:left w:val="none" w:sz="0" w:space="0" w:color="auto"/>
        <w:bottom w:val="none" w:sz="0" w:space="0" w:color="auto"/>
        <w:right w:val="none" w:sz="0" w:space="0" w:color="auto"/>
      </w:divBdr>
    </w:div>
    <w:div w:id="729306041">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106386716">
      <w:bodyDiv w:val="1"/>
      <w:marLeft w:val="0"/>
      <w:marRight w:val="0"/>
      <w:marTop w:val="0"/>
      <w:marBottom w:val="0"/>
      <w:divBdr>
        <w:top w:val="none" w:sz="0" w:space="0" w:color="auto"/>
        <w:left w:val="none" w:sz="0" w:space="0" w:color="auto"/>
        <w:bottom w:val="none" w:sz="0" w:space="0" w:color="auto"/>
        <w:right w:val="none" w:sz="0" w:space="0" w:color="auto"/>
      </w:divBdr>
    </w:div>
    <w:div w:id="1111438818">
      <w:bodyDiv w:val="1"/>
      <w:marLeft w:val="0"/>
      <w:marRight w:val="0"/>
      <w:marTop w:val="0"/>
      <w:marBottom w:val="0"/>
      <w:divBdr>
        <w:top w:val="none" w:sz="0" w:space="0" w:color="auto"/>
        <w:left w:val="none" w:sz="0" w:space="0" w:color="auto"/>
        <w:bottom w:val="none" w:sz="0" w:space="0" w:color="auto"/>
        <w:right w:val="none" w:sz="0" w:space="0" w:color="auto"/>
      </w:divBdr>
    </w:div>
    <w:div w:id="1294864930">
      <w:bodyDiv w:val="1"/>
      <w:marLeft w:val="0"/>
      <w:marRight w:val="0"/>
      <w:marTop w:val="0"/>
      <w:marBottom w:val="0"/>
      <w:divBdr>
        <w:top w:val="none" w:sz="0" w:space="0" w:color="auto"/>
        <w:left w:val="none" w:sz="0" w:space="0" w:color="auto"/>
        <w:bottom w:val="none" w:sz="0" w:space="0" w:color="auto"/>
        <w:right w:val="none" w:sz="0" w:space="0" w:color="auto"/>
      </w:divBdr>
    </w:div>
    <w:div w:id="12973715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1765990">
      <w:bodyDiv w:val="1"/>
      <w:marLeft w:val="0"/>
      <w:marRight w:val="0"/>
      <w:marTop w:val="0"/>
      <w:marBottom w:val="0"/>
      <w:divBdr>
        <w:top w:val="none" w:sz="0" w:space="0" w:color="auto"/>
        <w:left w:val="none" w:sz="0" w:space="0" w:color="auto"/>
        <w:bottom w:val="none" w:sz="0" w:space="0" w:color="auto"/>
        <w:right w:val="none" w:sz="0" w:space="0" w:color="auto"/>
      </w:divBdr>
    </w:div>
    <w:div w:id="1481844403">
      <w:bodyDiv w:val="1"/>
      <w:marLeft w:val="0"/>
      <w:marRight w:val="0"/>
      <w:marTop w:val="0"/>
      <w:marBottom w:val="0"/>
      <w:divBdr>
        <w:top w:val="none" w:sz="0" w:space="0" w:color="auto"/>
        <w:left w:val="none" w:sz="0" w:space="0" w:color="auto"/>
        <w:bottom w:val="none" w:sz="0" w:space="0" w:color="auto"/>
        <w:right w:val="none" w:sz="0" w:space="0" w:color="auto"/>
      </w:divBdr>
    </w:div>
    <w:div w:id="1629433519">
      <w:bodyDiv w:val="1"/>
      <w:marLeft w:val="0"/>
      <w:marRight w:val="0"/>
      <w:marTop w:val="0"/>
      <w:marBottom w:val="0"/>
      <w:divBdr>
        <w:top w:val="none" w:sz="0" w:space="0" w:color="auto"/>
        <w:left w:val="none" w:sz="0" w:space="0" w:color="auto"/>
        <w:bottom w:val="none" w:sz="0" w:space="0" w:color="auto"/>
        <w:right w:val="none" w:sz="0" w:space="0" w:color="auto"/>
      </w:divBdr>
    </w:div>
    <w:div w:id="1632132269">
      <w:bodyDiv w:val="1"/>
      <w:marLeft w:val="0"/>
      <w:marRight w:val="0"/>
      <w:marTop w:val="0"/>
      <w:marBottom w:val="0"/>
      <w:divBdr>
        <w:top w:val="none" w:sz="0" w:space="0" w:color="auto"/>
        <w:left w:val="none" w:sz="0" w:space="0" w:color="auto"/>
        <w:bottom w:val="none" w:sz="0" w:space="0" w:color="auto"/>
        <w:right w:val="none" w:sz="0" w:space="0" w:color="auto"/>
      </w:divBdr>
    </w:div>
    <w:div w:id="1749382592">
      <w:bodyDiv w:val="1"/>
      <w:marLeft w:val="0"/>
      <w:marRight w:val="0"/>
      <w:marTop w:val="0"/>
      <w:marBottom w:val="0"/>
      <w:divBdr>
        <w:top w:val="none" w:sz="0" w:space="0" w:color="auto"/>
        <w:left w:val="none" w:sz="0" w:space="0" w:color="auto"/>
        <w:bottom w:val="none" w:sz="0" w:space="0" w:color="auto"/>
        <w:right w:val="none" w:sz="0" w:space="0" w:color="auto"/>
      </w:divBdr>
    </w:div>
    <w:div w:id="1850556378">
      <w:bodyDiv w:val="1"/>
      <w:marLeft w:val="0"/>
      <w:marRight w:val="0"/>
      <w:marTop w:val="0"/>
      <w:marBottom w:val="0"/>
      <w:divBdr>
        <w:top w:val="none" w:sz="0" w:space="0" w:color="auto"/>
        <w:left w:val="none" w:sz="0" w:space="0" w:color="auto"/>
        <w:bottom w:val="none" w:sz="0" w:space="0" w:color="auto"/>
        <w:right w:val="none" w:sz="0" w:space="0" w:color="auto"/>
      </w:divBdr>
    </w:div>
    <w:div w:id="1980570905">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1998652636">
      <w:bodyDiv w:val="1"/>
      <w:marLeft w:val="0"/>
      <w:marRight w:val="0"/>
      <w:marTop w:val="0"/>
      <w:marBottom w:val="0"/>
      <w:divBdr>
        <w:top w:val="none" w:sz="0" w:space="0" w:color="auto"/>
        <w:left w:val="none" w:sz="0" w:space="0" w:color="auto"/>
        <w:bottom w:val="none" w:sz="0" w:space="0" w:color="auto"/>
        <w:right w:val="none" w:sz="0" w:space="0" w:color="auto"/>
      </w:divBdr>
    </w:div>
    <w:div w:id="2040201942">
      <w:bodyDiv w:val="1"/>
      <w:marLeft w:val="0"/>
      <w:marRight w:val="0"/>
      <w:marTop w:val="0"/>
      <w:marBottom w:val="0"/>
      <w:divBdr>
        <w:top w:val="none" w:sz="0" w:space="0" w:color="auto"/>
        <w:left w:val="none" w:sz="0" w:space="0" w:color="auto"/>
        <w:bottom w:val="none" w:sz="0" w:space="0" w:color="auto"/>
        <w:right w:val="none" w:sz="0" w:space="0" w:color="auto"/>
      </w:divBdr>
    </w:div>
    <w:div w:id="2062248415">
      <w:bodyDiv w:val="1"/>
      <w:marLeft w:val="0"/>
      <w:marRight w:val="0"/>
      <w:marTop w:val="0"/>
      <w:marBottom w:val="0"/>
      <w:divBdr>
        <w:top w:val="none" w:sz="0" w:space="0" w:color="auto"/>
        <w:left w:val="none" w:sz="0" w:space="0" w:color="auto"/>
        <w:bottom w:val="none" w:sz="0" w:space="0" w:color="auto"/>
        <w:right w:val="none" w:sz="0" w:space="0" w:color="auto"/>
      </w:divBdr>
    </w:div>
    <w:div w:id="2074037862">
      <w:bodyDiv w:val="1"/>
      <w:marLeft w:val="0"/>
      <w:marRight w:val="0"/>
      <w:marTop w:val="0"/>
      <w:marBottom w:val="0"/>
      <w:divBdr>
        <w:top w:val="none" w:sz="0" w:space="0" w:color="auto"/>
        <w:left w:val="none" w:sz="0" w:space="0" w:color="auto"/>
        <w:bottom w:val="none" w:sz="0" w:space="0" w:color="auto"/>
        <w:right w:val="none" w:sz="0" w:space="0" w:color="auto"/>
      </w:divBdr>
    </w:div>
    <w:div w:id="209650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CA4760BD-E0A2-4AD7-934C-9DAF4835E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16539</Words>
  <Characters>90965</Characters>
  <Application>Microsoft Office Word</Application>
  <DocSecurity>0</DocSecurity>
  <Lines>758</Lines>
  <Paragraphs>214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107290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2017-03-09T21:00:00Z</cp:lastPrinted>
  <dcterms:created xsi:type="dcterms:W3CDTF">2017-05-15T20:45:00Z</dcterms:created>
  <dcterms:modified xsi:type="dcterms:W3CDTF">2017-05-15T20:45:00Z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_DocHome">
    <vt:i4>-624239342</vt:i4>
  </property>
</Properties>
</file>