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4125" w:rsidRPr="00012D2D" w:rsidRDefault="00144125" w:rsidP="00F96F1C">
      <w:pPr>
        <w:rPr>
          <w:rFonts w:ascii="Tahoma" w:hAnsi="Tahoma" w:cs="Tahoma"/>
          <w:b/>
          <w:sz w:val="28"/>
          <w:szCs w:val="28"/>
        </w:rPr>
      </w:pPr>
    </w:p>
    <w:p w:rsidR="00D875F5" w:rsidRPr="00012D2D" w:rsidRDefault="00D875F5" w:rsidP="00144125">
      <w:pPr>
        <w:jc w:val="center"/>
        <w:rPr>
          <w:rFonts w:ascii="Tahoma" w:hAnsi="Tahoma" w:cs="Tahoma"/>
          <w:b/>
          <w:sz w:val="28"/>
          <w:szCs w:val="28"/>
        </w:rPr>
      </w:pPr>
    </w:p>
    <w:p w:rsidR="00D875F5" w:rsidRPr="00012D2D" w:rsidRDefault="00D875F5" w:rsidP="00144125">
      <w:pPr>
        <w:jc w:val="center"/>
        <w:rPr>
          <w:rFonts w:ascii="Tahoma" w:hAnsi="Tahoma" w:cs="Tahoma"/>
          <w:b/>
          <w:sz w:val="28"/>
          <w:szCs w:val="28"/>
        </w:rPr>
      </w:pPr>
    </w:p>
    <w:p w:rsidR="00D875F5" w:rsidRPr="00012D2D" w:rsidRDefault="00D875F5" w:rsidP="00144125">
      <w:pPr>
        <w:jc w:val="center"/>
        <w:rPr>
          <w:rFonts w:ascii="Tahoma" w:hAnsi="Tahoma" w:cs="Tahoma"/>
          <w:b/>
          <w:sz w:val="28"/>
          <w:szCs w:val="28"/>
        </w:rPr>
      </w:pPr>
    </w:p>
    <w:p w:rsidR="00D875F5" w:rsidRPr="00012D2D" w:rsidRDefault="00D875F5" w:rsidP="00144125">
      <w:pPr>
        <w:jc w:val="center"/>
        <w:rPr>
          <w:rFonts w:ascii="Tahoma" w:hAnsi="Tahoma" w:cs="Tahoma"/>
          <w:b/>
          <w:sz w:val="28"/>
          <w:szCs w:val="28"/>
        </w:rPr>
      </w:pPr>
    </w:p>
    <w:p w:rsidR="00D875F5" w:rsidRPr="00012D2D" w:rsidRDefault="00D875F5" w:rsidP="00144125">
      <w:pPr>
        <w:jc w:val="center"/>
        <w:rPr>
          <w:rFonts w:ascii="Tahoma" w:hAnsi="Tahoma" w:cs="Tahoma"/>
          <w:b/>
          <w:sz w:val="28"/>
          <w:szCs w:val="28"/>
        </w:rPr>
      </w:pPr>
    </w:p>
    <w:p w:rsidR="00144125" w:rsidRPr="00012D2D" w:rsidRDefault="00144125" w:rsidP="00144125">
      <w:pPr>
        <w:jc w:val="center"/>
        <w:rPr>
          <w:rFonts w:ascii="Tahoma" w:hAnsi="Tahoma" w:cs="Tahoma"/>
          <w:b/>
          <w:sz w:val="28"/>
          <w:szCs w:val="28"/>
        </w:rPr>
      </w:pPr>
      <w:r w:rsidRPr="00012D2D">
        <w:rPr>
          <w:rFonts w:ascii="Tahoma" w:hAnsi="Tahoma" w:cs="Tahoma"/>
          <w:b/>
          <w:sz w:val="28"/>
          <w:szCs w:val="28"/>
        </w:rPr>
        <w:t>EMPRESA NACIONAL DE TELECOMUNICACIONES</w:t>
      </w:r>
    </w:p>
    <w:p w:rsidR="00144125" w:rsidRPr="00012D2D" w:rsidRDefault="00144125" w:rsidP="00144125">
      <w:pPr>
        <w:jc w:val="center"/>
        <w:rPr>
          <w:rFonts w:ascii="Tahoma" w:hAnsi="Tahoma" w:cs="Tahoma"/>
          <w:b/>
          <w:sz w:val="32"/>
          <w:szCs w:val="32"/>
        </w:rPr>
      </w:pPr>
      <w:r w:rsidRPr="00012D2D">
        <w:rPr>
          <w:rFonts w:ascii="Tahoma" w:hAnsi="Tahoma" w:cs="Tahoma"/>
          <w:b/>
          <w:sz w:val="32"/>
          <w:szCs w:val="32"/>
        </w:rPr>
        <w:t>ENTEL S.A.</w:t>
      </w:r>
    </w:p>
    <w:p w:rsidR="00144125" w:rsidRPr="00012D2D" w:rsidRDefault="00144125" w:rsidP="00144125">
      <w:pPr>
        <w:jc w:val="center"/>
        <w:rPr>
          <w:rFonts w:ascii="Tahoma" w:hAnsi="Tahoma" w:cs="Tahoma"/>
          <w:b/>
        </w:rPr>
      </w:pPr>
    </w:p>
    <w:p w:rsidR="00144125" w:rsidRPr="00012D2D" w:rsidRDefault="00144125" w:rsidP="00144125">
      <w:pPr>
        <w:jc w:val="center"/>
        <w:rPr>
          <w:rFonts w:ascii="Tahoma" w:hAnsi="Tahoma" w:cs="Tahoma"/>
          <w:b/>
        </w:rPr>
      </w:pPr>
    </w:p>
    <w:p w:rsidR="00144125" w:rsidRPr="00012D2D" w:rsidRDefault="00144125" w:rsidP="00144125">
      <w:pPr>
        <w:jc w:val="center"/>
        <w:rPr>
          <w:rFonts w:ascii="Tahoma" w:hAnsi="Tahoma" w:cs="Tahoma"/>
          <w:b/>
        </w:rPr>
      </w:pPr>
    </w:p>
    <w:p w:rsidR="00144125" w:rsidRPr="00012D2D" w:rsidRDefault="00144125" w:rsidP="00144125">
      <w:pPr>
        <w:jc w:val="center"/>
        <w:rPr>
          <w:rFonts w:ascii="Tahoma" w:hAnsi="Tahoma" w:cs="Tahoma"/>
          <w:b/>
        </w:rPr>
      </w:pPr>
    </w:p>
    <w:p w:rsidR="00144125" w:rsidRPr="00012D2D" w:rsidRDefault="00144125" w:rsidP="00144125">
      <w:pPr>
        <w:jc w:val="center"/>
        <w:rPr>
          <w:rFonts w:ascii="Tahoma" w:hAnsi="Tahoma" w:cs="Tahoma"/>
          <w:snapToGrid w:val="0"/>
        </w:rPr>
      </w:pPr>
      <w:r w:rsidRPr="00012D2D">
        <w:rPr>
          <w:noProof/>
          <w:lang w:val="es-BO" w:eastAsia="es-BO"/>
        </w:rPr>
        <w:drawing>
          <wp:anchor distT="0" distB="0" distL="114300" distR="114300" simplePos="0" relativeHeight="251660288" behindDoc="0" locked="0" layoutInCell="1" allowOverlap="1" wp14:anchorId="74990C3D" wp14:editId="2E77799F">
            <wp:simplePos x="0" y="0"/>
            <wp:positionH relativeFrom="column">
              <wp:posOffset>1422400</wp:posOffset>
            </wp:positionH>
            <wp:positionV relativeFrom="paragraph">
              <wp:posOffset>25400</wp:posOffset>
            </wp:positionV>
            <wp:extent cx="3326130" cy="2245360"/>
            <wp:effectExtent l="0" t="0" r="7620" b="2540"/>
            <wp:wrapNone/>
            <wp:docPr id="4" name="Imagen 4"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Logo Agost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anchor>
        </w:drawing>
      </w:r>
    </w:p>
    <w:p w:rsidR="00144125" w:rsidRPr="00012D2D" w:rsidRDefault="00144125" w:rsidP="00144125">
      <w:pPr>
        <w:jc w:val="center"/>
        <w:rPr>
          <w:rFonts w:ascii="Tahoma" w:hAnsi="Tahoma" w:cs="Tahoma"/>
          <w:snapToGrid w:val="0"/>
        </w:rPr>
      </w:pPr>
    </w:p>
    <w:p w:rsidR="00144125" w:rsidRPr="00012D2D" w:rsidRDefault="00144125" w:rsidP="00144125">
      <w:pPr>
        <w:jc w:val="center"/>
        <w:rPr>
          <w:rFonts w:ascii="Tahoma" w:hAnsi="Tahoma" w:cs="Tahoma"/>
          <w:snapToGrid w:val="0"/>
        </w:rPr>
      </w:pPr>
    </w:p>
    <w:p w:rsidR="00144125" w:rsidRPr="00012D2D" w:rsidRDefault="00144125" w:rsidP="00144125">
      <w:pPr>
        <w:jc w:val="center"/>
        <w:rPr>
          <w:rFonts w:ascii="Tahoma" w:hAnsi="Tahoma" w:cs="Tahoma"/>
          <w:snapToGrid w:val="0"/>
        </w:rPr>
      </w:pPr>
    </w:p>
    <w:p w:rsidR="00144125" w:rsidRPr="00012D2D" w:rsidRDefault="00144125" w:rsidP="00144125">
      <w:pPr>
        <w:jc w:val="center"/>
        <w:rPr>
          <w:rFonts w:ascii="Tahoma" w:hAnsi="Tahoma" w:cs="Tahoma"/>
          <w:snapToGrid w:val="0"/>
        </w:rPr>
      </w:pPr>
    </w:p>
    <w:p w:rsidR="00144125" w:rsidRPr="00012D2D" w:rsidRDefault="00144125" w:rsidP="00144125">
      <w:pPr>
        <w:jc w:val="center"/>
        <w:rPr>
          <w:rFonts w:ascii="Tahoma" w:hAnsi="Tahoma" w:cs="Tahoma"/>
          <w:snapToGrid w:val="0"/>
        </w:rPr>
      </w:pPr>
    </w:p>
    <w:p w:rsidR="00144125" w:rsidRPr="00012D2D" w:rsidRDefault="00144125" w:rsidP="00144125">
      <w:pPr>
        <w:jc w:val="center"/>
        <w:rPr>
          <w:rFonts w:ascii="Tahoma" w:hAnsi="Tahoma" w:cs="Tahoma"/>
          <w:snapToGrid w:val="0"/>
        </w:rPr>
      </w:pPr>
    </w:p>
    <w:p w:rsidR="00144125" w:rsidRPr="00012D2D" w:rsidRDefault="00144125" w:rsidP="00144125">
      <w:pPr>
        <w:jc w:val="center"/>
        <w:rPr>
          <w:rFonts w:ascii="Tahoma" w:hAnsi="Tahoma" w:cs="Tahoma"/>
          <w:snapToGrid w:val="0"/>
        </w:rPr>
      </w:pPr>
    </w:p>
    <w:p w:rsidR="00144125" w:rsidRPr="00012D2D" w:rsidRDefault="00144125" w:rsidP="00144125">
      <w:pPr>
        <w:jc w:val="center"/>
        <w:rPr>
          <w:rFonts w:ascii="Tahoma" w:hAnsi="Tahoma" w:cs="Tahoma"/>
          <w:snapToGrid w:val="0"/>
        </w:rPr>
      </w:pPr>
    </w:p>
    <w:p w:rsidR="00144125" w:rsidRPr="00012D2D" w:rsidRDefault="00144125" w:rsidP="00144125">
      <w:pPr>
        <w:jc w:val="center"/>
        <w:rPr>
          <w:rFonts w:ascii="Tahoma" w:hAnsi="Tahoma" w:cs="Tahoma"/>
          <w:snapToGrid w:val="0"/>
        </w:rPr>
      </w:pPr>
    </w:p>
    <w:p w:rsidR="00144125" w:rsidRPr="00012D2D" w:rsidRDefault="00144125" w:rsidP="00144125">
      <w:pPr>
        <w:jc w:val="center"/>
        <w:rPr>
          <w:rFonts w:ascii="Tahoma" w:hAnsi="Tahoma" w:cs="Tahoma"/>
          <w:snapToGrid w:val="0"/>
        </w:rPr>
      </w:pPr>
    </w:p>
    <w:p w:rsidR="00144125" w:rsidRPr="00012D2D" w:rsidRDefault="00144125" w:rsidP="00144125">
      <w:pPr>
        <w:jc w:val="center"/>
        <w:rPr>
          <w:rFonts w:ascii="Tahoma" w:hAnsi="Tahoma" w:cs="Tahoma"/>
          <w:snapToGrid w:val="0"/>
        </w:rPr>
      </w:pPr>
    </w:p>
    <w:p w:rsidR="00144125" w:rsidRPr="00012D2D" w:rsidRDefault="00144125" w:rsidP="00144125">
      <w:pPr>
        <w:jc w:val="center"/>
        <w:rPr>
          <w:rFonts w:ascii="Tahoma" w:hAnsi="Tahoma" w:cs="Tahoma"/>
          <w:snapToGrid w:val="0"/>
        </w:rPr>
      </w:pPr>
    </w:p>
    <w:p w:rsidR="00144125" w:rsidRPr="00012D2D" w:rsidRDefault="00144125" w:rsidP="00144125">
      <w:pPr>
        <w:jc w:val="center"/>
        <w:rPr>
          <w:rFonts w:ascii="Tahoma" w:hAnsi="Tahoma" w:cs="Tahoma"/>
          <w:snapToGrid w:val="0"/>
        </w:rPr>
      </w:pPr>
    </w:p>
    <w:p w:rsidR="00144125" w:rsidRPr="00012D2D" w:rsidRDefault="00144125" w:rsidP="00144125">
      <w:pPr>
        <w:jc w:val="center"/>
        <w:rPr>
          <w:rFonts w:ascii="Tahoma" w:hAnsi="Tahoma" w:cs="Tahoma"/>
          <w:snapToGrid w:val="0"/>
        </w:rPr>
      </w:pPr>
    </w:p>
    <w:p w:rsidR="00144125" w:rsidRPr="00012D2D" w:rsidRDefault="00144125" w:rsidP="00144125">
      <w:pPr>
        <w:jc w:val="center"/>
        <w:rPr>
          <w:rFonts w:ascii="Tahoma" w:hAnsi="Tahoma" w:cs="Tahoma"/>
          <w:snapToGrid w:val="0"/>
        </w:rPr>
      </w:pPr>
    </w:p>
    <w:p w:rsidR="00144125" w:rsidRPr="00012D2D" w:rsidRDefault="00144125" w:rsidP="00144125">
      <w:pPr>
        <w:jc w:val="center"/>
        <w:rPr>
          <w:rFonts w:ascii="Tahoma" w:hAnsi="Tahoma" w:cs="Tahoma"/>
          <w:snapToGrid w:val="0"/>
        </w:rPr>
      </w:pPr>
    </w:p>
    <w:p w:rsidR="00144125" w:rsidRPr="00012D2D" w:rsidRDefault="00144125" w:rsidP="00144125">
      <w:pPr>
        <w:jc w:val="center"/>
        <w:rPr>
          <w:rFonts w:ascii="Tahoma" w:hAnsi="Tahoma" w:cs="Tahoma"/>
          <w:snapToGrid w:val="0"/>
        </w:rPr>
      </w:pPr>
    </w:p>
    <w:p w:rsidR="00144125" w:rsidRPr="00012D2D" w:rsidRDefault="00144125" w:rsidP="00144125">
      <w:pPr>
        <w:jc w:val="center"/>
        <w:rPr>
          <w:rFonts w:ascii="Tahoma" w:hAnsi="Tahoma" w:cs="Tahoma"/>
          <w:snapToGrid w:val="0"/>
        </w:rPr>
      </w:pPr>
    </w:p>
    <w:p w:rsidR="00144125" w:rsidRPr="00012D2D" w:rsidRDefault="00144125" w:rsidP="00144125">
      <w:pPr>
        <w:jc w:val="center"/>
        <w:rPr>
          <w:rFonts w:ascii="Tahoma" w:hAnsi="Tahoma" w:cs="Tahoma"/>
          <w:b/>
        </w:rPr>
      </w:pPr>
    </w:p>
    <w:p w:rsidR="00144125" w:rsidRPr="00012D2D" w:rsidRDefault="00144125" w:rsidP="00144125">
      <w:pPr>
        <w:jc w:val="center"/>
        <w:rPr>
          <w:rFonts w:ascii="Tahoma" w:hAnsi="Tahoma" w:cs="Tahoma"/>
          <w:b/>
        </w:rPr>
      </w:pPr>
    </w:p>
    <w:p w:rsidR="00144125" w:rsidRPr="00012D2D" w:rsidRDefault="00144125" w:rsidP="00144125">
      <w:pPr>
        <w:jc w:val="center"/>
        <w:rPr>
          <w:rFonts w:ascii="Tahoma" w:hAnsi="Tahoma" w:cs="Tahoma"/>
          <w:b/>
        </w:rPr>
      </w:pPr>
    </w:p>
    <w:p w:rsidR="00144125" w:rsidRPr="00012D2D" w:rsidRDefault="00144125" w:rsidP="00144125">
      <w:pPr>
        <w:jc w:val="center"/>
        <w:rPr>
          <w:rFonts w:ascii="Tahoma" w:hAnsi="Tahoma" w:cs="Tahoma"/>
          <w:b/>
        </w:rPr>
      </w:pPr>
    </w:p>
    <w:p w:rsidR="00144125" w:rsidRPr="00012D2D" w:rsidRDefault="00144125" w:rsidP="00144125">
      <w:pPr>
        <w:jc w:val="center"/>
        <w:rPr>
          <w:rFonts w:ascii="Tahoma" w:hAnsi="Tahoma" w:cs="Tahoma"/>
          <w:b/>
        </w:rPr>
      </w:pPr>
    </w:p>
    <w:p w:rsidR="00144125" w:rsidRPr="00012D2D" w:rsidRDefault="00144125" w:rsidP="00144125">
      <w:pPr>
        <w:jc w:val="center"/>
        <w:rPr>
          <w:rFonts w:ascii="Tahoma" w:hAnsi="Tahoma" w:cs="Tahoma"/>
          <w:b/>
        </w:rPr>
      </w:pPr>
    </w:p>
    <w:p w:rsidR="00144125" w:rsidRPr="00012D2D" w:rsidRDefault="00144125" w:rsidP="00144125">
      <w:pPr>
        <w:tabs>
          <w:tab w:val="center" w:pos="4702"/>
          <w:tab w:val="left" w:pos="8055"/>
        </w:tabs>
        <w:rPr>
          <w:rFonts w:ascii="Tahoma" w:hAnsi="Tahoma" w:cs="Tahoma"/>
          <w:b/>
          <w:sz w:val="28"/>
          <w:szCs w:val="28"/>
        </w:rPr>
      </w:pPr>
      <w:r w:rsidRPr="00012D2D">
        <w:rPr>
          <w:rFonts w:ascii="Tahoma" w:hAnsi="Tahoma" w:cs="Tahoma"/>
          <w:b/>
          <w:sz w:val="28"/>
          <w:szCs w:val="28"/>
        </w:rPr>
        <w:tab/>
      </w:r>
      <w:r w:rsidR="001A28D3" w:rsidRPr="00012D2D">
        <w:rPr>
          <w:rFonts w:ascii="Tahoma" w:hAnsi="Tahoma" w:cs="Tahoma"/>
          <w:b/>
          <w:sz w:val="28"/>
          <w:szCs w:val="28"/>
        </w:rPr>
        <w:t xml:space="preserve">TÉRMINOS BÁSICOS </w:t>
      </w:r>
      <w:r w:rsidR="005C55B6" w:rsidRPr="00012D2D">
        <w:rPr>
          <w:rFonts w:ascii="Tahoma" w:hAnsi="Tahoma" w:cs="Tahoma"/>
          <w:b/>
          <w:sz w:val="28"/>
          <w:szCs w:val="28"/>
        </w:rPr>
        <w:t>DE CONTRATACIÓN</w:t>
      </w:r>
      <w:r w:rsidRPr="00012D2D">
        <w:rPr>
          <w:rFonts w:ascii="Tahoma" w:hAnsi="Tahoma" w:cs="Tahoma"/>
          <w:b/>
          <w:sz w:val="28"/>
          <w:szCs w:val="28"/>
        </w:rPr>
        <w:tab/>
      </w:r>
    </w:p>
    <w:p w:rsidR="00144125" w:rsidRPr="00012D2D" w:rsidRDefault="00144125" w:rsidP="00144125">
      <w:pPr>
        <w:jc w:val="center"/>
        <w:rPr>
          <w:rFonts w:ascii="Tahoma" w:hAnsi="Tahoma" w:cs="Tahoma"/>
        </w:rPr>
      </w:pPr>
    </w:p>
    <w:p w:rsidR="00144125" w:rsidRPr="00012D2D" w:rsidRDefault="00144125" w:rsidP="00144125">
      <w:pPr>
        <w:jc w:val="center"/>
        <w:rPr>
          <w:rFonts w:ascii="Tahoma" w:hAnsi="Tahoma" w:cs="Tahoma"/>
        </w:rPr>
      </w:pPr>
    </w:p>
    <w:p w:rsidR="00144125" w:rsidRPr="00012D2D" w:rsidRDefault="00144125" w:rsidP="00144125">
      <w:pPr>
        <w:jc w:val="center"/>
        <w:rPr>
          <w:rFonts w:ascii="Tahoma" w:hAnsi="Tahoma" w:cs="Tahoma"/>
        </w:rPr>
      </w:pPr>
    </w:p>
    <w:p w:rsidR="00144125" w:rsidRPr="00012D2D" w:rsidRDefault="00144125" w:rsidP="00144125">
      <w:pPr>
        <w:jc w:val="center"/>
        <w:rPr>
          <w:rFonts w:ascii="Tahoma" w:hAnsi="Tahoma" w:cs="Tahoma"/>
        </w:rPr>
      </w:pPr>
    </w:p>
    <w:p w:rsidR="00144125" w:rsidRPr="00012D2D" w:rsidRDefault="00144125" w:rsidP="00144125">
      <w:pPr>
        <w:jc w:val="center"/>
        <w:rPr>
          <w:rFonts w:ascii="Tahoma" w:hAnsi="Tahoma" w:cs="Tahoma"/>
          <w:b/>
        </w:rPr>
      </w:pPr>
    </w:p>
    <w:p w:rsidR="00144125" w:rsidRPr="00012D2D" w:rsidRDefault="00144125" w:rsidP="00144125">
      <w:pPr>
        <w:jc w:val="center"/>
        <w:rPr>
          <w:rFonts w:ascii="Tahoma" w:hAnsi="Tahoma" w:cs="Tahoma"/>
          <w:b/>
        </w:rPr>
      </w:pPr>
    </w:p>
    <w:p w:rsidR="00144125" w:rsidRPr="00012D2D" w:rsidRDefault="00144125" w:rsidP="00144125">
      <w:pPr>
        <w:jc w:val="center"/>
        <w:rPr>
          <w:rFonts w:ascii="Tahoma" w:hAnsi="Tahoma" w:cs="Tahoma"/>
          <w:b/>
        </w:rPr>
      </w:pPr>
    </w:p>
    <w:p w:rsidR="00144125" w:rsidRPr="00012D2D" w:rsidRDefault="00144125" w:rsidP="00144125">
      <w:pPr>
        <w:jc w:val="center"/>
        <w:rPr>
          <w:rFonts w:ascii="Tahoma" w:hAnsi="Tahoma" w:cs="Tahoma"/>
          <w:b/>
        </w:rPr>
      </w:pPr>
    </w:p>
    <w:p w:rsidR="00144125" w:rsidRPr="00012D2D" w:rsidRDefault="00144125" w:rsidP="00144125">
      <w:pPr>
        <w:jc w:val="center"/>
        <w:rPr>
          <w:rFonts w:ascii="Tahoma" w:hAnsi="Tahoma" w:cs="Tahoma"/>
          <w:b/>
        </w:rPr>
      </w:pPr>
    </w:p>
    <w:p w:rsidR="00144125" w:rsidRPr="00012D2D" w:rsidRDefault="00144125" w:rsidP="00144125">
      <w:pPr>
        <w:spacing w:before="100" w:beforeAutospacing="1"/>
        <w:jc w:val="center"/>
        <w:rPr>
          <w:rFonts w:ascii="Tahoma" w:hAnsi="Tahoma" w:cs="Tahoma"/>
          <w:b/>
        </w:rPr>
      </w:pPr>
    </w:p>
    <w:p w:rsidR="00144125" w:rsidRPr="00012D2D" w:rsidRDefault="00144125" w:rsidP="00144125">
      <w:pPr>
        <w:spacing w:before="100" w:beforeAutospacing="1"/>
        <w:jc w:val="center"/>
        <w:rPr>
          <w:rFonts w:ascii="Tahoma" w:hAnsi="Tahoma" w:cs="Tahoma"/>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394"/>
      </w:tblGrid>
      <w:tr w:rsidR="00D875F5" w:rsidRPr="00012D2D" w:rsidTr="00144125">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BA1DBF" w:rsidRPr="00012D2D" w:rsidRDefault="00F41C17" w:rsidP="004E1F34">
            <w:pPr>
              <w:jc w:val="center"/>
              <w:rPr>
                <w:rFonts w:ascii="Tahoma" w:hAnsi="Tahoma" w:cs="Tahoma"/>
                <w:b/>
                <w:sz w:val="22"/>
              </w:rPr>
            </w:pPr>
            <w:r w:rsidRPr="00012D2D">
              <w:rPr>
                <w:rFonts w:ascii="Tahoma" w:hAnsi="Tahoma" w:cs="Tahoma"/>
                <w:b/>
                <w:sz w:val="22"/>
              </w:rPr>
              <w:t xml:space="preserve"> </w:t>
            </w:r>
            <w:r w:rsidR="002809C6" w:rsidRPr="00012D2D">
              <w:rPr>
                <w:rFonts w:ascii="Tahoma" w:hAnsi="Tahoma" w:cs="Tahoma"/>
                <w:b/>
                <w:sz w:val="22"/>
              </w:rPr>
              <w:t>“SERVICIOS DE INSTALACIÓN DE</w:t>
            </w:r>
            <w:r w:rsidR="004E1F34" w:rsidRPr="00012D2D">
              <w:rPr>
                <w:rFonts w:ascii="Tahoma" w:hAnsi="Tahoma" w:cs="Tahoma"/>
                <w:b/>
                <w:sz w:val="22"/>
              </w:rPr>
              <w:t xml:space="preserve"> FIBRA ÓPTICA ADSS </w:t>
            </w:r>
          </w:p>
          <w:p w:rsidR="004E1F34" w:rsidRPr="00012D2D" w:rsidRDefault="004E1F34" w:rsidP="004E1F34">
            <w:pPr>
              <w:jc w:val="center"/>
              <w:rPr>
                <w:rFonts w:ascii="Tahoma" w:hAnsi="Tahoma" w:cs="Tahoma"/>
                <w:b/>
                <w:sz w:val="22"/>
              </w:rPr>
            </w:pPr>
            <w:r w:rsidRPr="00012D2D">
              <w:rPr>
                <w:rFonts w:ascii="Tahoma" w:hAnsi="Tahoma" w:cs="Tahoma"/>
                <w:b/>
                <w:sz w:val="22"/>
              </w:rPr>
              <w:t>Y PROVISIÓN DE MATERIALES”</w:t>
            </w:r>
          </w:p>
          <w:p w:rsidR="006C4BC0" w:rsidRPr="00012D2D" w:rsidRDefault="002809C6" w:rsidP="002809C6">
            <w:pPr>
              <w:jc w:val="center"/>
              <w:rPr>
                <w:rFonts w:ascii="Tahoma" w:hAnsi="Tahoma" w:cs="Tahoma"/>
                <w:b/>
                <w:sz w:val="22"/>
              </w:rPr>
            </w:pPr>
            <w:r w:rsidRPr="00012D2D">
              <w:rPr>
                <w:rFonts w:ascii="Tahoma" w:hAnsi="Tahoma" w:cs="Tahoma"/>
                <w:b/>
                <w:sz w:val="22"/>
              </w:rPr>
              <w:t>TRAMOS</w:t>
            </w:r>
            <w:r w:rsidR="00BA1DBF" w:rsidRPr="00012D2D">
              <w:rPr>
                <w:rFonts w:ascii="Tahoma" w:hAnsi="Tahoma" w:cs="Tahoma"/>
                <w:b/>
                <w:sz w:val="22"/>
              </w:rPr>
              <w:t>:</w:t>
            </w:r>
            <w:r w:rsidRPr="00012D2D">
              <w:rPr>
                <w:rFonts w:ascii="Tahoma" w:hAnsi="Tahoma" w:cs="Tahoma"/>
                <w:b/>
                <w:sz w:val="22"/>
              </w:rPr>
              <w:t xml:space="preserve"> 1</w:t>
            </w:r>
            <w:r w:rsidR="006C4BC0" w:rsidRPr="00012D2D">
              <w:rPr>
                <w:rFonts w:ascii="Tahoma" w:hAnsi="Tahoma" w:cs="Tahoma"/>
                <w:b/>
                <w:sz w:val="22"/>
              </w:rPr>
              <w:t xml:space="preserve">, </w:t>
            </w:r>
            <w:r w:rsidRPr="00012D2D">
              <w:rPr>
                <w:rFonts w:ascii="Tahoma" w:hAnsi="Tahoma" w:cs="Tahoma"/>
                <w:b/>
                <w:sz w:val="22"/>
              </w:rPr>
              <w:t>2 y 3</w:t>
            </w:r>
          </w:p>
        </w:tc>
      </w:tr>
    </w:tbl>
    <w:p w:rsidR="00144125" w:rsidRPr="00012D2D" w:rsidRDefault="00144125" w:rsidP="00144125">
      <w:pPr>
        <w:sectPr w:rsidR="00144125" w:rsidRPr="00012D2D" w:rsidSect="00E9028B">
          <w:footerReference w:type="default" r:id="rId13"/>
          <w:pgSz w:w="12240" w:h="15840"/>
          <w:pgMar w:top="238" w:right="1418" w:bottom="244" w:left="1418" w:header="709" w:footer="709" w:gutter="0"/>
          <w:cols w:space="708"/>
          <w:docGrid w:linePitch="360"/>
        </w:sectPr>
      </w:pPr>
    </w:p>
    <w:p w:rsidR="0067191E" w:rsidRPr="00012D2D" w:rsidRDefault="0067191E" w:rsidP="0067191E">
      <w:pPr>
        <w:spacing w:before="120"/>
        <w:jc w:val="center"/>
        <w:rPr>
          <w:rFonts w:ascii="Tahoma" w:hAnsi="Tahoma" w:cs="Tahoma"/>
          <w:b/>
          <w:sz w:val="28"/>
          <w:szCs w:val="28"/>
        </w:rPr>
      </w:pPr>
      <w:bookmarkStart w:id="0" w:name="_Toc309124151"/>
      <w:r w:rsidRPr="00012D2D">
        <w:rPr>
          <w:rFonts w:ascii="Tahoma" w:hAnsi="Tahoma" w:cs="Tahoma"/>
          <w:b/>
          <w:sz w:val="28"/>
          <w:szCs w:val="28"/>
        </w:rPr>
        <w:lastRenderedPageBreak/>
        <w:t>PARTE I</w:t>
      </w:r>
    </w:p>
    <w:p w:rsidR="0067191E" w:rsidRPr="00012D2D" w:rsidRDefault="0067191E" w:rsidP="0067191E">
      <w:pPr>
        <w:spacing w:before="120"/>
        <w:jc w:val="center"/>
        <w:rPr>
          <w:rFonts w:ascii="Tahoma" w:hAnsi="Tahoma" w:cs="Tahoma"/>
          <w:b/>
          <w:sz w:val="28"/>
          <w:szCs w:val="28"/>
        </w:rPr>
      </w:pPr>
      <w:r w:rsidRPr="00012D2D">
        <w:rPr>
          <w:rFonts w:ascii="Tahoma" w:hAnsi="Tahoma" w:cs="Tahoma"/>
          <w:b/>
          <w:sz w:val="28"/>
          <w:szCs w:val="28"/>
        </w:rPr>
        <w:t>INFORMACIÓN GENERAL Y TECNICA</w:t>
      </w:r>
    </w:p>
    <w:p w:rsidR="0067191E" w:rsidRPr="00012D2D" w:rsidRDefault="0067191E" w:rsidP="0067191E">
      <w:pPr>
        <w:numPr>
          <w:ilvl w:val="0"/>
          <w:numId w:val="6"/>
        </w:numPr>
        <w:spacing w:before="120"/>
        <w:ind w:left="426" w:hanging="426"/>
        <w:rPr>
          <w:rFonts w:ascii="Tahoma" w:hAnsi="Tahoma" w:cs="Tahoma"/>
          <w:b/>
          <w:bCs/>
          <w:sz w:val="22"/>
          <w:szCs w:val="22"/>
          <w:lang w:val="es-BO"/>
        </w:rPr>
      </w:pPr>
      <w:r w:rsidRPr="00012D2D">
        <w:rPr>
          <w:rFonts w:ascii="Tahoma" w:hAnsi="Tahoma" w:cs="Tahoma"/>
          <w:b/>
          <w:bCs/>
          <w:sz w:val="22"/>
          <w:szCs w:val="22"/>
          <w:lang w:val="es-BO"/>
        </w:rPr>
        <w:t>Antecedentes</w:t>
      </w:r>
    </w:p>
    <w:p w:rsidR="0067191E" w:rsidRPr="00012D2D" w:rsidRDefault="0067191E" w:rsidP="0067191E">
      <w:pPr>
        <w:spacing w:before="120"/>
        <w:ind w:left="426"/>
        <w:jc w:val="both"/>
        <w:rPr>
          <w:rFonts w:ascii="Tahoma" w:hAnsi="Tahoma" w:cs="Tahoma"/>
          <w:sz w:val="22"/>
          <w:szCs w:val="22"/>
        </w:rPr>
      </w:pPr>
      <w:r w:rsidRPr="00012D2D">
        <w:rPr>
          <w:rFonts w:ascii="Tahoma" w:hAnsi="Tahoma" w:cs="Tahoma"/>
          <w:sz w:val="22"/>
          <w:szCs w:val="22"/>
          <w:lang w:val="es-ES_tradnl"/>
        </w:rPr>
        <w:t>La Empresa Nacional de Telecomunicaciones Sociedad Anónima (ENTEL S.A.) en cumplimiento a normas internas en vigencia,</w:t>
      </w:r>
      <w:r w:rsidR="00E45160" w:rsidRPr="00012D2D">
        <w:rPr>
          <w:rFonts w:ascii="Tahoma" w:hAnsi="Tahoma" w:cs="Tahoma"/>
          <w:sz w:val="22"/>
          <w:szCs w:val="22"/>
          <w:lang w:val="es-ES_tradnl"/>
        </w:rPr>
        <w:t xml:space="preserve"> tiene en el presente proyecto la expansión de su Red de Fibra Óptica</w:t>
      </w:r>
      <w:r w:rsidRPr="00012D2D">
        <w:rPr>
          <w:rFonts w:ascii="Tahoma" w:hAnsi="Tahoma" w:cs="Tahoma"/>
          <w:sz w:val="22"/>
          <w:szCs w:val="22"/>
        </w:rPr>
        <w:t>.</w:t>
      </w:r>
    </w:p>
    <w:p w:rsidR="0067191E" w:rsidRPr="00012D2D" w:rsidRDefault="0067191E" w:rsidP="0067191E">
      <w:pPr>
        <w:numPr>
          <w:ilvl w:val="0"/>
          <w:numId w:val="6"/>
        </w:numPr>
        <w:spacing w:before="120"/>
        <w:ind w:left="426" w:hanging="426"/>
        <w:rPr>
          <w:rFonts w:ascii="Tahoma" w:hAnsi="Tahoma" w:cs="Tahoma"/>
          <w:b/>
          <w:bCs/>
          <w:sz w:val="22"/>
          <w:szCs w:val="22"/>
          <w:lang w:val="es-BO"/>
        </w:rPr>
      </w:pPr>
      <w:r w:rsidRPr="00012D2D">
        <w:rPr>
          <w:rFonts w:ascii="Tahoma" w:hAnsi="Tahoma" w:cs="Tahoma"/>
          <w:b/>
          <w:bCs/>
          <w:sz w:val="22"/>
          <w:szCs w:val="22"/>
          <w:lang w:val="es-BO"/>
        </w:rPr>
        <w:t>Objeto de la Contratación</w:t>
      </w:r>
    </w:p>
    <w:p w:rsidR="001A28D3" w:rsidRPr="00012D2D" w:rsidRDefault="001A28D3" w:rsidP="00FC4971">
      <w:pPr>
        <w:spacing w:before="120"/>
        <w:ind w:left="426"/>
        <w:jc w:val="both"/>
        <w:rPr>
          <w:rFonts w:ascii="Tahoma" w:hAnsi="Tahoma" w:cs="Tahoma"/>
          <w:sz w:val="22"/>
          <w:szCs w:val="22"/>
          <w:lang w:val="es-ES_tradnl"/>
        </w:rPr>
      </w:pPr>
      <w:r w:rsidRPr="00012D2D">
        <w:rPr>
          <w:rFonts w:ascii="Tahoma" w:hAnsi="Tahoma" w:cs="Tahoma"/>
          <w:sz w:val="22"/>
          <w:szCs w:val="22"/>
          <w:lang w:val="es-ES_tradnl"/>
        </w:rPr>
        <w:t>ENTEL S.A. requiere la contratación de empresas especializadas en instalación de cable de Fibra óptica ADSS, de acuerdo a las especificaciones técnicas detalladas en el presente documento.</w:t>
      </w:r>
    </w:p>
    <w:p w:rsidR="0067191E" w:rsidRPr="00012D2D" w:rsidRDefault="0067191E" w:rsidP="0067191E">
      <w:pPr>
        <w:spacing w:before="120"/>
        <w:ind w:left="426"/>
        <w:jc w:val="both"/>
        <w:rPr>
          <w:rFonts w:ascii="Tahoma" w:hAnsi="Tahoma" w:cs="Tahoma"/>
          <w:sz w:val="22"/>
          <w:szCs w:val="22"/>
          <w:lang w:val="es-ES_tradnl"/>
        </w:rPr>
      </w:pPr>
      <w:r w:rsidRPr="00012D2D">
        <w:rPr>
          <w:rFonts w:ascii="Tahoma" w:hAnsi="Tahoma" w:cs="Tahoma"/>
          <w:sz w:val="22"/>
          <w:szCs w:val="22"/>
          <w:lang w:val="es-ES_tradnl"/>
        </w:rPr>
        <w:t>A objeto de facilitar la preparación, estructuración y presentación de su oferta, se pide al proponente considerar y revisar todos los puntos descritos en el presente TBC (Términos Básicos de Contratación) y los anexos en su integridad.</w:t>
      </w:r>
    </w:p>
    <w:p w:rsidR="0067191E" w:rsidRPr="00012D2D" w:rsidRDefault="0067191E" w:rsidP="0067191E">
      <w:pPr>
        <w:numPr>
          <w:ilvl w:val="0"/>
          <w:numId w:val="6"/>
        </w:numPr>
        <w:spacing w:before="120"/>
        <w:ind w:left="426" w:hanging="426"/>
        <w:rPr>
          <w:rFonts w:ascii="Tahoma" w:hAnsi="Tahoma" w:cs="Tahoma"/>
          <w:b/>
          <w:sz w:val="22"/>
          <w:szCs w:val="28"/>
        </w:rPr>
      </w:pPr>
      <w:r w:rsidRPr="00012D2D">
        <w:rPr>
          <w:rFonts w:ascii="Tahoma" w:hAnsi="Tahoma" w:cs="Tahoma"/>
          <w:b/>
          <w:sz w:val="22"/>
          <w:szCs w:val="28"/>
        </w:rPr>
        <w:t>Tiempo de Entrega</w:t>
      </w:r>
    </w:p>
    <w:p w:rsidR="006D1B9A" w:rsidRPr="00012D2D" w:rsidRDefault="0067191E" w:rsidP="0067191E">
      <w:pPr>
        <w:ind w:left="426"/>
        <w:jc w:val="both"/>
        <w:rPr>
          <w:rFonts w:ascii="Tahoma" w:hAnsi="Tahoma" w:cs="Tahoma"/>
          <w:sz w:val="22"/>
          <w:szCs w:val="22"/>
        </w:rPr>
      </w:pPr>
      <w:r w:rsidRPr="00012D2D">
        <w:rPr>
          <w:rFonts w:ascii="Tahoma" w:hAnsi="Tahoma" w:cs="Tahoma"/>
          <w:sz w:val="22"/>
          <w:szCs w:val="22"/>
        </w:rPr>
        <w:t xml:space="preserve">El tiempo de entrega </w:t>
      </w:r>
      <w:r w:rsidR="001C52C5" w:rsidRPr="00012D2D">
        <w:rPr>
          <w:rFonts w:ascii="Tahoma" w:hAnsi="Tahoma" w:cs="Tahoma"/>
          <w:sz w:val="22"/>
          <w:szCs w:val="22"/>
        </w:rPr>
        <w:t xml:space="preserve">será contabilizado de manera </w:t>
      </w:r>
      <w:r w:rsidR="005C55B6" w:rsidRPr="00012D2D">
        <w:rPr>
          <w:rFonts w:ascii="Tahoma" w:hAnsi="Tahoma" w:cs="Tahoma"/>
          <w:sz w:val="22"/>
          <w:szCs w:val="22"/>
        </w:rPr>
        <w:t xml:space="preserve">individual </w:t>
      </w:r>
      <w:r w:rsidR="00CB19EA">
        <w:rPr>
          <w:rFonts w:ascii="Tahoma" w:hAnsi="Tahoma" w:cs="Tahoma"/>
          <w:sz w:val="22"/>
          <w:szCs w:val="22"/>
        </w:rPr>
        <w:t xml:space="preserve">y en paralelo </w:t>
      </w:r>
      <w:r w:rsidR="00A636EB" w:rsidRPr="00012D2D">
        <w:rPr>
          <w:rFonts w:ascii="Tahoma" w:hAnsi="Tahoma" w:cs="Tahoma"/>
          <w:sz w:val="22"/>
          <w:szCs w:val="22"/>
        </w:rPr>
        <w:t xml:space="preserve">para </w:t>
      </w:r>
      <w:r w:rsidR="00CB19EA">
        <w:rPr>
          <w:rFonts w:ascii="Tahoma" w:hAnsi="Tahoma" w:cs="Tahoma"/>
          <w:sz w:val="22"/>
          <w:szCs w:val="22"/>
        </w:rPr>
        <w:t xml:space="preserve">los Tres (3) </w:t>
      </w:r>
      <w:r w:rsidR="006D1B9A" w:rsidRPr="00012D2D">
        <w:rPr>
          <w:rFonts w:ascii="Tahoma" w:hAnsi="Tahoma" w:cs="Tahoma"/>
          <w:sz w:val="22"/>
          <w:szCs w:val="22"/>
        </w:rPr>
        <w:t>tramo</w:t>
      </w:r>
      <w:r w:rsidR="00CB19EA">
        <w:rPr>
          <w:rFonts w:ascii="Tahoma" w:hAnsi="Tahoma" w:cs="Tahoma"/>
          <w:sz w:val="22"/>
          <w:szCs w:val="22"/>
        </w:rPr>
        <w:t>s</w:t>
      </w:r>
      <w:r w:rsidR="006D1B9A" w:rsidRPr="00012D2D">
        <w:rPr>
          <w:rFonts w:ascii="Tahoma" w:hAnsi="Tahoma" w:cs="Tahoma"/>
          <w:sz w:val="22"/>
          <w:szCs w:val="22"/>
        </w:rPr>
        <w:t xml:space="preserve"> </w:t>
      </w:r>
      <w:r w:rsidR="00A636EB" w:rsidRPr="00012D2D">
        <w:rPr>
          <w:rFonts w:ascii="Tahoma" w:hAnsi="Tahoma" w:cs="Tahoma"/>
          <w:sz w:val="22"/>
          <w:szCs w:val="22"/>
        </w:rPr>
        <w:t xml:space="preserve">a partir de la </w:t>
      </w:r>
      <w:r w:rsidR="00CB19EA">
        <w:rPr>
          <w:rFonts w:ascii="Tahoma" w:hAnsi="Tahoma" w:cs="Tahoma"/>
          <w:sz w:val="22"/>
          <w:szCs w:val="22"/>
        </w:rPr>
        <w:t>Firma de Contrato</w:t>
      </w:r>
      <w:r w:rsidR="00A636EB" w:rsidRPr="00012D2D">
        <w:rPr>
          <w:rFonts w:ascii="Tahoma" w:hAnsi="Tahoma" w:cs="Tahoma"/>
          <w:sz w:val="22"/>
          <w:szCs w:val="22"/>
        </w:rPr>
        <w:t xml:space="preserve"> </w:t>
      </w:r>
      <w:r w:rsidR="00D53CFF" w:rsidRPr="00012D2D">
        <w:rPr>
          <w:rFonts w:ascii="Tahoma" w:hAnsi="Tahoma" w:cs="Tahoma"/>
          <w:sz w:val="22"/>
          <w:szCs w:val="22"/>
        </w:rPr>
        <w:t xml:space="preserve">y </w:t>
      </w:r>
      <w:r w:rsidR="00A636EB" w:rsidRPr="00012D2D">
        <w:rPr>
          <w:rFonts w:ascii="Tahoma" w:hAnsi="Tahoma" w:cs="Tahoma"/>
          <w:sz w:val="22"/>
          <w:szCs w:val="22"/>
        </w:rPr>
        <w:t>es el siguiente</w:t>
      </w:r>
      <w:r w:rsidR="006D1B9A" w:rsidRPr="00012D2D">
        <w:rPr>
          <w:rFonts w:ascii="Tahoma" w:hAnsi="Tahoma" w:cs="Tahoma"/>
          <w:sz w:val="22"/>
          <w:szCs w:val="22"/>
        </w:rPr>
        <w:t>:</w:t>
      </w:r>
    </w:p>
    <w:p w:rsidR="006D1B9A" w:rsidRPr="00012D2D" w:rsidRDefault="006D1B9A" w:rsidP="0067191E">
      <w:pPr>
        <w:ind w:left="426"/>
        <w:jc w:val="both"/>
        <w:rPr>
          <w:rFonts w:ascii="Tahoma" w:hAnsi="Tahoma" w:cs="Tahoma"/>
          <w:sz w:val="10"/>
          <w:szCs w:val="10"/>
        </w:rPr>
      </w:pPr>
    </w:p>
    <w:p w:rsidR="006D1B9A" w:rsidRPr="00012D2D" w:rsidRDefault="006D1B9A" w:rsidP="000D0212">
      <w:pPr>
        <w:ind w:left="426"/>
        <w:jc w:val="both"/>
        <w:rPr>
          <w:rFonts w:ascii="Tahoma" w:hAnsi="Tahoma" w:cs="Tahoma"/>
          <w:sz w:val="22"/>
          <w:szCs w:val="22"/>
        </w:rPr>
      </w:pPr>
      <w:r w:rsidRPr="00012D2D">
        <w:rPr>
          <w:rFonts w:ascii="Tahoma" w:hAnsi="Tahoma" w:cs="Tahoma"/>
          <w:sz w:val="22"/>
          <w:szCs w:val="22"/>
        </w:rPr>
        <w:t xml:space="preserve">Tramo 1: </w:t>
      </w:r>
      <w:r w:rsidR="00A636EB" w:rsidRPr="00012D2D">
        <w:rPr>
          <w:rFonts w:ascii="Tahoma" w:hAnsi="Tahoma" w:cs="Tahoma"/>
          <w:sz w:val="22"/>
          <w:szCs w:val="22"/>
        </w:rPr>
        <w:t>La Paz –</w:t>
      </w:r>
      <w:r w:rsidR="00535FF0" w:rsidRPr="00012D2D">
        <w:rPr>
          <w:rFonts w:ascii="Tahoma" w:hAnsi="Tahoma" w:cs="Tahoma"/>
          <w:sz w:val="22"/>
          <w:szCs w:val="22"/>
        </w:rPr>
        <w:t xml:space="preserve"> </w:t>
      </w:r>
      <w:proofErr w:type="spellStart"/>
      <w:r w:rsidR="00535FF0" w:rsidRPr="00012D2D">
        <w:rPr>
          <w:rFonts w:ascii="Tahoma" w:hAnsi="Tahoma" w:cs="Tahoma"/>
          <w:sz w:val="22"/>
          <w:szCs w:val="22"/>
        </w:rPr>
        <w:t>Huarina</w:t>
      </w:r>
      <w:proofErr w:type="spellEnd"/>
      <w:r w:rsidR="00535FF0" w:rsidRPr="00012D2D">
        <w:rPr>
          <w:rFonts w:ascii="Tahoma" w:hAnsi="Tahoma" w:cs="Tahoma"/>
          <w:sz w:val="22"/>
          <w:szCs w:val="22"/>
        </w:rPr>
        <w:t xml:space="preserve"> </w:t>
      </w:r>
      <w:r w:rsidR="00E5406C">
        <w:rPr>
          <w:rFonts w:ascii="Tahoma" w:hAnsi="Tahoma" w:cs="Tahoma"/>
          <w:sz w:val="22"/>
          <w:szCs w:val="22"/>
        </w:rPr>
        <w:t>–</w:t>
      </w:r>
      <w:r w:rsidR="00535FF0" w:rsidRPr="00012D2D">
        <w:rPr>
          <w:rFonts w:ascii="Tahoma" w:hAnsi="Tahoma" w:cs="Tahoma"/>
          <w:sz w:val="22"/>
          <w:szCs w:val="22"/>
        </w:rPr>
        <w:t xml:space="preserve"> </w:t>
      </w:r>
      <w:r w:rsidR="00A636EB" w:rsidRPr="00012D2D">
        <w:rPr>
          <w:rFonts w:ascii="Tahoma" w:hAnsi="Tahoma" w:cs="Tahoma"/>
          <w:sz w:val="22"/>
          <w:szCs w:val="22"/>
        </w:rPr>
        <w:t>Copacabana</w:t>
      </w:r>
      <w:r w:rsidR="00E5406C">
        <w:rPr>
          <w:rFonts w:ascii="Tahoma" w:hAnsi="Tahoma" w:cs="Tahoma"/>
          <w:sz w:val="22"/>
          <w:szCs w:val="22"/>
        </w:rPr>
        <w:t>;</w:t>
      </w:r>
      <w:r w:rsidR="00A636EB" w:rsidRPr="00012D2D">
        <w:rPr>
          <w:rFonts w:ascii="Tahoma" w:hAnsi="Tahoma" w:cs="Tahoma"/>
          <w:sz w:val="22"/>
          <w:szCs w:val="22"/>
        </w:rPr>
        <w:t xml:space="preserve"> </w:t>
      </w:r>
      <w:r w:rsidR="009B40CD">
        <w:rPr>
          <w:rFonts w:ascii="Tahoma" w:hAnsi="Tahoma" w:cs="Tahoma"/>
          <w:sz w:val="22"/>
          <w:szCs w:val="22"/>
        </w:rPr>
        <w:t>Ciento Treinta y Cinco</w:t>
      </w:r>
      <w:r w:rsidRPr="00012D2D">
        <w:rPr>
          <w:rFonts w:ascii="Tahoma" w:hAnsi="Tahoma" w:cs="Tahoma"/>
          <w:sz w:val="22"/>
          <w:szCs w:val="22"/>
        </w:rPr>
        <w:t xml:space="preserve"> (</w:t>
      </w:r>
      <w:r w:rsidR="008B58B7">
        <w:rPr>
          <w:rFonts w:ascii="Tahoma" w:hAnsi="Tahoma" w:cs="Tahoma"/>
          <w:sz w:val="22"/>
          <w:szCs w:val="22"/>
        </w:rPr>
        <w:t>135</w:t>
      </w:r>
      <w:r w:rsidRPr="00012D2D">
        <w:rPr>
          <w:rFonts w:ascii="Tahoma" w:hAnsi="Tahoma" w:cs="Tahoma"/>
          <w:sz w:val="22"/>
          <w:szCs w:val="22"/>
        </w:rPr>
        <w:t xml:space="preserve">) </w:t>
      </w:r>
      <w:r w:rsidR="00A636EB" w:rsidRPr="00012D2D">
        <w:rPr>
          <w:rFonts w:ascii="Tahoma" w:hAnsi="Tahoma" w:cs="Tahoma"/>
          <w:sz w:val="22"/>
          <w:szCs w:val="22"/>
        </w:rPr>
        <w:t>d</w:t>
      </w:r>
      <w:r w:rsidRPr="00012D2D">
        <w:rPr>
          <w:rFonts w:ascii="Tahoma" w:hAnsi="Tahoma" w:cs="Tahoma"/>
          <w:sz w:val="22"/>
          <w:szCs w:val="22"/>
        </w:rPr>
        <w:t xml:space="preserve">ías </w:t>
      </w:r>
      <w:r w:rsidR="00A636EB" w:rsidRPr="00012D2D">
        <w:rPr>
          <w:rFonts w:ascii="Tahoma" w:hAnsi="Tahoma" w:cs="Tahoma"/>
          <w:sz w:val="22"/>
          <w:szCs w:val="22"/>
        </w:rPr>
        <w:t>c</w:t>
      </w:r>
      <w:r w:rsidRPr="00012D2D">
        <w:rPr>
          <w:rFonts w:ascii="Tahoma" w:hAnsi="Tahoma" w:cs="Tahoma"/>
          <w:sz w:val="22"/>
          <w:szCs w:val="22"/>
        </w:rPr>
        <w:t>alendario</w:t>
      </w:r>
    </w:p>
    <w:p w:rsidR="0067191E" w:rsidRPr="00012D2D" w:rsidRDefault="006D1B9A" w:rsidP="000D0212">
      <w:pPr>
        <w:ind w:left="426"/>
        <w:jc w:val="both"/>
        <w:rPr>
          <w:rFonts w:ascii="Tahoma" w:hAnsi="Tahoma" w:cs="Tahoma"/>
          <w:sz w:val="22"/>
          <w:szCs w:val="22"/>
        </w:rPr>
      </w:pPr>
      <w:r w:rsidRPr="00012D2D">
        <w:rPr>
          <w:rFonts w:ascii="Tahoma" w:hAnsi="Tahoma" w:cs="Tahoma"/>
          <w:sz w:val="22"/>
          <w:szCs w:val="22"/>
        </w:rPr>
        <w:t xml:space="preserve">Tramo 2: </w:t>
      </w:r>
      <w:proofErr w:type="spellStart"/>
      <w:r w:rsidR="00A636EB" w:rsidRPr="00012D2D">
        <w:rPr>
          <w:rFonts w:ascii="Tahoma" w:hAnsi="Tahoma" w:cs="Tahoma"/>
          <w:sz w:val="22"/>
          <w:szCs w:val="22"/>
        </w:rPr>
        <w:t>Huarina</w:t>
      </w:r>
      <w:proofErr w:type="spellEnd"/>
      <w:r w:rsidR="00A636EB" w:rsidRPr="00012D2D">
        <w:rPr>
          <w:rFonts w:ascii="Tahoma" w:hAnsi="Tahoma" w:cs="Tahoma"/>
          <w:sz w:val="22"/>
          <w:szCs w:val="22"/>
        </w:rPr>
        <w:t xml:space="preserve"> – </w:t>
      </w:r>
      <w:r w:rsidR="00535FF0" w:rsidRPr="00012D2D">
        <w:rPr>
          <w:rFonts w:ascii="Tahoma" w:hAnsi="Tahoma" w:cs="Tahoma"/>
          <w:sz w:val="22"/>
          <w:szCs w:val="22"/>
        </w:rPr>
        <w:t xml:space="preserve">Achacachi </w:t>
      </w:r>
      <w:r w:rsidR="00E5406C">
        <w:rPr>
          <w:rFonts w:ascii="Tahoma" w:hAnsi="Tahoma" w:cs="Tahoma"/>
          <w:sz w:val="22"/>
          <w:szCs w:val="22"/>
        </w:rPr>
        <w:t>–</w:t>
      </w:r>
      <w:r w:rsidR="00535FF0" w:rsidRPr="00012D2D">
        <w:rPr>
          <w:rFonts w:ascii="Tahoma" w:hAnsi="Tahoma" w:cs="Tahoma"/>
          <w:sz w:val="22"/>
          <w:szCs w:val="22"/>
        </w:rPr>
        <w:t xml:space="preserve"> </w:t>
      </w:r>
      <w:r w:rsidR="00A636EB" w:rsidRPr="00012D2D">
        <w:rPr>
          <w:rFonts w:ascii="Tahoma" w:hAnsi="Tahoma" w:cs="Tahoma"/>
          <w:sz w:val="22"/>
          <w:szCs w:val="22"/>
        </w:rPr>
        <w:t>Sorata</w:t>
      </w:r>
      <w:r w:rsidR="00E5406C">
        <w:rPr>
          <w:rFonts w:ascii="Tahoma" w:hAnsi="Tahoma" w:cs="Tahoma"/>
          <w:sz w:val="22"/>
          <w:szCs w:val="22"/>
        </w:rPr>
        <w:t>;</w:t>
      </w:r>
      <w:r w:rsidR="00A636EB" w:rsidRPr="00012D2D">
        <w:rPr>
          <w:rFonts w:ascii="Tahoma" w:hAnsi="Tahoma" w:cs="Tahoma"/>
          <w:sz w:val="22"/>
          <w:szCs w:val="22"/>
        </w:rPr>
        <w:t xml:space="preserve"> </w:t>
      </w:r>
      <w:r w:rsidR="009B40CD">
        <w:rPr>
          <w:rFonts w:ascii="Tahoma" w:hAnsi="Tahoma" w:cs="Tahoma"/>
          <w:sz w:val="22"/>
          <w:szCs w:val="22"/>
        </w:rPr>
        <w:t>Ciento Quince</w:t>
      </w:r>
      <w:r w:rsidRPr="00012D2D">
        <w:rPr>
          <w:rFonts w:ascii="Tahoma" w:hAnsi="Tahoma" w:cs="Tahoma"/>
          <w:sz w:val="22"/>
          <w:szCs w:val="22"/>
        </w:rPr>
        <w:t xml:space="preserve"> (</w:t>
      </w:r>
      <w:r w:rsidR="008B58B7">
        <w:rPr>
          <w:rFonts w:ascii="Tahoma" w:hAnsi="Tahoma" w:cs="Tahoma"/>
          <w:sz w:val="22"/>
          <w:szCs w:val="22"/>
        </w:rPr>
        <w:t>115</w:t>
      </w:r>
      <w:r w:rsidRPr="00012D2D">
        <w:rPr>
          <w:rFonts w:ascii="Tahoma" w:hAnsi="Tahoma" w:cs="Tahoma"/>
          <w:sz w:val="22"/>
          <w:szCs w:val="22"/>
        </w:rPr>
        <w:t xml:space="preserve">) </w:t>
      </w:r>
      <w:r w:rsidR="00A636EB" w:rsidRPr="00012D2D">
        <w:rPr>
          <w:rFonts w:ascii="Tahoma" w:hAnsi="Tahoma" w:cs="Tahoma"/>
          <w:sz w:val="22"/>
          <w:szCs w:val="22"/>
        </w:rPr>
        <w:t>d</w:t>
      </w:r>
      <w:r w:rsidRPr="00012D2D">
        <w:rPr>
          <w:rFonts w:ascii="Tahoma" w:hAnsi="Tahoma" w:cs="Tahoma"/>
          <w:sz w:val="22"/>
          <w:szCs w:val="22"/>
        </w:rPr>
        <w:t xml:space="preserve">ías </w:t>
      </w:r>
      <w:r w:rsidR="00A636EB" w:rsidRPr="00012D2D">
        <w:rPr>
          <w:rFonts w:ascii="Tahoma" w:hAnsi="Tahoma" w:cs="Tahoma"/>
          <w:sz w:val="22"/>
          <w:szCs w:val="22"/>
        </w:rPr>
        <w:t>c</w:t>
      </w:r>
      <w:r w:rsidRPr="00012D2D">
        <w:rPr>
          <w:rFonts w:ascii="Tahoma" w:hAnsi="Tahoma" w:cs="Tahoma"/>
          <w:sz w:val="22"/>
          <w:szCs w:val="22"/>
        </w:rPr>
        <w:t>alendario</w:t>
      </w:r>
      <w:r w:rsidR="0067191E" w:rsidRPr="00012D2D">
        <w:rPr>
          <w:rFonts w:ascii="Tahoma" w:hAnsi="Tahoma" w:cs="Tahoma"/>
          <w:sz w:val="22"/>
          <w:szCs w:val="22"/>
        </w:rPr>
        <w:t>.</w:t>
      </w:r>
    </w:p>
    <w:p w:rsidR="006D1B9A" w:rsidRPr="00012D2D" w:rsidRDefault="006D1B9A" w:rsidP="000D0212">
      <w:pPr>
        <w:ind w:left="426"/>
        <w:jc w:val="both"/>
        <w:rPr>
          <w:rFonts w:ascii="Tahoma" w:hAnsi="Tahoma" w:cs="Tahoma"/>
          <w:sz w:val="22"/>
          <w:szCs w:val="22"/>
        </w:rPr>
      </w:pPr>
      <w:r w:rsidRPr="00012D2D">
        <w:rPr>
          <w:rFonts w:ascii="Tahoma" w:hAnsi="Tahoma" w:cs="Tahoma"/>
          <w:sz w:val="22"/>
          <w:szCs w:val="22"/>
        </w:rPr>
        <w:t xml:space="preserve">Tramo 3: </w:t>
      </w:r>
      <w:r w:rsidR="00A636EB" w:rsidRPr="00012D2D">
        <w:rPr>
          <w:rFonts w:ascii="Tahoma" w:hAnsi="Tahoma" w:cs="Tahoma"/>
          <w:sz w:val="22"/>
          <w:szCs w:val="22"/>
        </w:rPr>
        <w:t>Achacachi – Puerto Acosta</w:t>
      </w:r>
      <w:r w:rsidR="00E5406C">
        <w:rPr>
          <w:rFonts w:ascii="Tahoma" w:hAnsi="Tahoma" w:cs="Tahoma"/>
          <w:sz w:val="22"/>
          <w:szCs w:val="22"/>
        </w:rPr>
        <w:t>;</w:t>
      </w:r>
      <w:r w:rsidR="00A636EB" w:rsidRPr="00012D2D">
        <w:rPr>
          <w:rFonts w:ascii="Tahoma" w:hAnsi="Tahoma" w:cs="Tahoma"/>
          <w:sz w:val="22"/>
          <w:szCs w:val="22"/>
        </w:rPr>
        <w:t xml:space="preserve"> </w:t>
      </w:r>
      <w:r w:rsidR="009B40CD">
        <w:rPr>
          <w:rFonts w:ascii="Tahoma" w:hAnsi="Tahoma" w:cs="Tahoma"/>
          <w:sz w:val="22"/>
          <w:szCs w:val="22"/>
        </w:rPr>
        <w:t>Ciento Quince</w:t>
      </w:r>
      <w:r w:rsidRPr="00012D2D">
        <w:rPr>
          <w:rFonts w:ascii="Tahoma" w:hAnsi="Tahoma" w:cs="Tahoma"/>
          <w:sz w:val="22"/>
          <w:szCs w:val="22"/>
        </w:rPr>
        <w:t xml:space="preserve"> (</w:t>
      </w:r>
      <w:r w:rsidR="008B58B7">
        <w:rPr>
          <w:rFonts w:ascii="Tahoma" w:hAnsi="Tahoma" w:cs="Tahoma"/>
          <w:sz w:val="22"/>
          <w:szCs w:val="22"/>
        </w:rPr>
        <w:t>115</w:t>
      </w:r>
      <w:r w:rsidRPr="00012D2D">
        <w:rPr>
          <w:rFonts w:ascii="Tahoma" w:hAnsi="Tahoma" w:cs="Tahoma"/>
          <w:sz w:val="22"/>
          <w:szCs w:val="22"/>
        </w:rPr>
        <w:t xml:space="preserve">) </w:t>
      </w:r>
      <w:r w:rsidR="00A636EB" w:rsidRPr="00012D2D">
        <w:rPr>
          <w:rFonts w:ascii="Tahoma" w:hAnsi="Tahoma" w:cs="Tahoma"/>
          <w:sz w:val="22"/>
          <w:szCs w:val="22"/>
        </w:rPr>
        <w:t>d</w:t>
      </w:r>
      <w:r w:rsidRPr="00012D2D">
        <w:rPr>
          <w:rFonts w:ascii="Tahoma" w:hAnsi="Tahoma" w:cs="Tahoma"/>
          <w:sz w:val="22"/>
          <w:szCs w:val="22"/>
        </w:rPr>
        <w:t xml:space="preserve">ías </w:t>
      </w:r>
      <w:r w:rsidR="00A636EB" w:rsidRPr="00012D2D">
        <w:rPr>
          <w:rFonts w:ascii="Tahoma" w:hAnsi="Tahoma" w:cs="Tahoma"/>
          <w:sz w:val="22"/>
          <w:szCs w:val="22"/>
        </w:rPr>
        <w:t>c</w:t>
      </w:r>
      <w:r w:rsidRPr="00012D2D">
        <w:rPr>
          <w:rFonts w:ascii="Tahoma" w:hAnsi="Tahoma" w:cs="Tahoma"/>
          <w:sz w:val="22"/>
          <w:szCs w:val="22"/>
        </w:rPr>
        <w:t>alendario.</w:t>
      </w:r>
    </w:p>
    <w:p w:rsidR="0067191E" w:rsidRPr="00012D2D" w:rsidRDefault="0067191E" w:rsidP="0067191E">
      <w:pPr>
        <w:numPr>
          <w:ilvl w:val="0"/>
          <w:numId w:val="6"/>
        </w:numPr>
        <w:spacing w:before="120"/>
        <w:ind w:left="426" w:hanging="426"/>
        <w:rPr>
          <w:rFonts w:ascii="Tahoma" w:hAnsi="Tahoma" w:cs="Tahoma"/>
          <w:b/>
          <w:sz w:val="22"/>
          <w:szCs w:val="28"/>
        </w:rPr>
      </w:pPr>
      <w:r w:rsidRPr="00012D2D">
        <w:rPr>
          <w:rFonts w:ascii="Tahoma" w:hAnsi="Tahoma" w:cs="Tahoma"/>
          <w:b/>
          <w:sz w:val="22"/>
          <w:szCs w:val="28"/>
        </w:rPr>
        <w:t>Lugar de Entrega.</w:t>
      </w:r>
    </w:p>
    <w:p w:rsidR="00D11B9E" w:rsidRPr="00012D2D" w:rsidRDefault="006D1B9A" w:rsidP="0067191E">
      <w:pPr>
        <w:ind w:left="426"/>
        <w:jc w:val="both"/>
        <w:rPr>
          <w:rFonts w:ascii="Tahoma" w:hAnsi="Tahoma" w:cs="Tahoma"/>
          <w:sz w:val="22"/>
          <w:szCs w:val="22"/>
        </w:rPr>
      </w:pPr>
      <w:r w:rsidRPr="00012D2D">
        <w:rPr>
          <w:rFonts w:ascii="Tahoma" w:hAnsi="Tahoma" w:cs="Tahoma"/>
          <w:sz w:val="22"/>
          <w:szCs w:val="22"/>
        </w:rPr>
        <w:t>Lo</w:t>
      </w:r>
      <w:r w:rsidR="0067191E" w:rsidRPr="00012D2D">
        <w:rPr>
          <w:rFonts w:ascii="Tahoma" w:hAnsi="Tahoma" w:cs="Tahoma"/>
          <w:sz w:val="22"/>
          <w:szCs w:val="22"/>
        </w:rPr>
        <w:t xml:space="preserve">s </w:t>
      </w:r>
      <w:r w:rsidRPr="00012D2D">
        <w:rPr>
          <w:rFonts w:ascii="Tahoma" w:hAnsi="Tahoma" w:cs="Tahoma"/>
          <w:sz w:val="22"/>
          <w:szCs w:val="22"/>
        </w:rPr>
        <w:t xml:space="preserve">servicios de Instalación deben ser realizados en el altiplano del departamento </w:t>
      </w:r>
      <w:r w:rsidR="005C55B6" w:rsidRPr="00012D2D">
        <w:rPr>
          <w:rFonts w:ascii="Tahoma" w:hAnsi="Tahoma" w:cs="Tahoma"/>
          <w:sz w:val="22"/>
          <w:szCs w:val="22"/>
        </w:rPr>
        <w:t xml:space="preserve">de La Paz en </w:t>
      </w:r>
      <w:r w:rsidR="00D11B9E" w:rsidRPr="00012D2D">
        <w:rPr>
          <w:rFonts w:ascii="Tahoma" w:hAnsi="Tahoma" w:cs="Tahoma"/>
          <w:sz w:val="22"/>
          <w:szCs w:val="22"/>
        </w:rPr>
        <w:t xml:space="preserve">los </w:t>
      </w:r>
      <w:r w:rsidR="005C55B6" w:rsidRPr="00012D2D">
        <w:rPr>
          <w:rFonts w:ascii="Tahoma" w:hAnsi="Tahoma" w:cs="Tahoma"/>
          <w:sz w:val="22"/>
          <w:szCs w:val="22"/>
        </w:rPr>
        <w:t>tramo</w:t>
      </w:r>
      <w:r w:rsidR="00D11B9E" w:rsidRPr="00012D2D">
        <w:rPr>
          <w:rFonts w:ascii="Tahoma" w:hAnsi="Tahoma" w:cs="Tahoma"/>
          <w:sz w:val="22"/>
          <w:szCs w:val="22"/>
        </w:rPr>
        <w:t>s:</w:t>
      </w:r>
      <w:r w:rsidR="005C55B6" w:rsidRPr="00012D2D">
        <w:rPr>
          <w:rFonts w:ascii="Tahoma" w:hAnsi="Tahoma" w:cs="Tahoma"/>
          <w:sz w:val="22"/>
          <w:szCs w:val="22"/>
        </w:rPr>
        <w:t xml:space="preserve">  </w:t>
      </w:r>
    </w:p>
    <w:p w:rsidR="0067191E" w:rsidRPr="00012D2D" w:rsidRDefault="005C55B6" w:rsidP="0067191E">
      <w:pPr>
        <w:ind w:left="426"/>
        <w:jc w:val="both"/>
        <w:rPr>
          <w:rFonts w:ascii="Tahoma" w:hAnsi="Tahoma" w:cs="Tahoma"/>
          <w:sz w:val="22"/>
          <w:szCs w:val="22"/>
        </w:rPr>
      </w:pPr>
      <w:r w:rsidRPr="00012D2D">
        <w:rPr>
          <w:rFonts w:ascii="Tahoma" w:hAnsi="Tahoma" w:cs="Tahoma"/>
          <w:sz w:val="22"/>
          <w:szCs w:val="22"/>
        </w:rPr>
        <w:t xml:space="preserve">La Paz – </w:t>
      </w:r>
      <w:proofErr w:type="spellStart"/>
      <w:r w:rsidRPr="00012D2D">
        <w:rPr>
          <w:rFonts w:ascii="Tahoma" w:hAnsi="Tahoma" w:cs="Tahoma"/>
          <w:sz w:val="22"/>
          <w:szCs w:val="22"/>
        </w:rPr>
        <w:t>Huarina</w:t>
      </w:r>
      <w:proofErr w:type="spellEnd"/>
      <w:r w:rsidRPr="00012D2D">
        <w:rPr>
          <w:rFonts w:ascii="Tahoma" w:hAnsi="Tahoma" w:cs="Tahoma"/>
          <w:sz w:val="22"/>
          <w:szCs w:val="22"/>
        </w:rPr>
        <w:t xml:space="preserve"> – Copacabana</w:t>
      </w:r>
      <w:r w:rsidR="006D1B9A" w:rsidRPr="00012D2D">
        <w:rPr>
          <w:rFonts w:ascii="Tahoma" w:hAnsi="Tahoma" w:cs="Tahoma"/>
          <w:sz w:val="22"/>
          <w:szCs w:val="22"/>
        </w:rPr>
        <w:t>.</w:t>
      </w:r>
    </w:p>
    <w:p w:rsidR="00D11B9E" w:rsidRPr="00012D2D" w:rsidRDefault="00D11B9E" w:rsidP="0067191E">
      <w:pPr>
        <w:ind w:left="426"/>
        <w:jc w:val="both"/>
        <w:rPr>
          <w:rFonts w:ascii="Tahoma" w:hAnsi="Tahoma" w:cs="Tahoma"/>
          <w:sz w:val="22"/>
          <w:szCs w:val="22"/>
        </w:rPr>
      </w:pPr>
      <w:proofErr w:type="spellStart"/>
      <w:r w:rsidRPr="00012D2D">
        <w:rPr>
          <w:rFonts w:ascii="Tahoma" w:hAnsi="Tahoma" w:cs="Tahoma"/>
          <w:sz w:val="22"/>
          <w:szCs w:val="22"/>
        </w:rPr>
        <w:t>Huarina</w:t>
      </w:r>
      <w:proofErr w:type="spellEnd"/>
      <w:r w:rsidRPr="00012D2D">
        <w:rPr>
          <w:rFonts w:ascii="Tahoma" w:hAnsi="Tahoma" w:cs="Tahoma"/>
          <w:sz w:val="22"/>
          <w:szCs w:val="22"/>
        </w:rPr>
        <w:t xml:space="preserve"> – </w:t>
      </w:r>
      <w:r w:rsidR="00535FF0" w:rsidRPr="00012D2D">
        <w:rPr>
          <w:rFonts w:ascii="Tahoma" w:hAnsi="Tahoma" w:cs="Tahoma"/>
          <w:sz w:val="22"/>
          <w:szCs w:val="22"/>
        </w:rPr>
        <w:t xml:space="preserve">Achacachi - </w:t>
      </w:r>
      <w:r w:rsidRPr="00012D2D">
        <w:rPr>
          <w:rFonts w:ascii="Tahoma" w:hAnsi="Tahoma" w:cs="Tahoma"/>
          <w:sz w:val="22"/>
          <w:szCs w:val="22"/>
        </w:rPr>
        <w:t>Sorata.</w:t>
      </w:r>
    </w:p>
    <w:p w:rsidR="00D11B9E" w:rsidRPr="00012D2D" w:rsidRDefault="00D11B9E" w:rsidP="0067191E">
      <w:pPr>
        <w:ind w:left="426"/>
        <w:jc w:val="both"/>
        <w:rPr>
          <w:rFonts w:ascii="Tahoma" w:hAnsi="Tahoma" w:cs="Tahoma"/>
          <w:sz w:val="22"/>
          <w:szCs w:val="22"/>
        </w:rPr>
      </w:pPr>
      <w:r w:rsidRPr="00012D2D">
        <w:rPr>
          <w:rFonts w:ascii="Tahoma" w:hAnsi="Tahoma" w:cs="Tahoma"/>
          <w:sz w:val="22"/>
          <w:szCs w:val="22"/>
        </w:rPr>
        <w:t>Achacachi – Puerto Acosta</w:t>
      </w:r>
    </w:p>
    <w:p w:rsidR="0067191E" w:rsidRPr="00012D2D" w:rsidRDefault="0067191E" w:rsidP="0067191E">
      <w:pPr>
        <w:numPr>
          <w:ilvl w:val="0"/>
          <w:numId w:val="6"/>
        </w:numPr>
        <w:spacing w:before="120"/>
        <w:ind w:left="426" w:hanging="426"/>
        <w:rPr>
          <w:rFonts w:ascii="Tahoma" w:hAnsi="Tahoma" w:cs="Tahoma"/>
          <w:b/>
          <w:sz w:val="22"/>
          <w:szCs w:val="28"/>
        </w:rPr>
      </w:pPr>
      <w:r w:rsidRPr="00012D2D">
        <w:rPr>
          <w:rFonts w:ascii="Tahoma" w:hAnsi="Tahoma" w:cs="Tahoma"/>
          <w:b/>
          <w:sz w:val="22"/>
          <w:szCs w:val="28"/>
        </w:rPr>
        <w:t>Referente del proceso</w:t>
      </w:r>
    </w:p>
    <w:p w:rsidR="0067191E" w:rsidRPr="00012D2D" w:rsidRDefault="0067191E" w:rsidP="0067191E">
      <w:pPr>
        <w:ind w:left="426"/>
        <w:jc w:val="both"/>
        <w:rPr>
          <w:rFonts w:ascii="Tahoma" w:hAnsi="Tahoma" w:cs="Tahoma"/>
          <w:sz w:val="22"/>
          <w:szCs w:val="22"/>
        </w:rPr>
      </w:pPr>
      <w:r w:rsidRPr="00012D2D">
        <w:rPr>
          <w:rFonts w:ascii="Tahoma" w:hAnsi="Tahoma" w:cs="Tahoma"/>
          <w:sz w:val="22"/>
          <w:szCs w:val="22"/>
        </w:rPr>
        <w:t>La presente Licitación, durante el proceso de contratación debe ser coordinada con la Subgerencia de Adquisiciones. Una vez adjudicado, el proceso deberá ser directamente coordinado con la Subgerencia de Planificación e Implementación de Proyectos como responsable del seguimiento y control al contrato.</w:t>
      </w:r>
    </w:p>
    <w:p w:rsidR="0067191E" w:rsidRPr="00012D2D" w:rsidRDefault="0067191E" w:rsidP="0067191E">
      <w:pPr>
        <w:numPr>
          <w:ilvl w:val="0"/>
          <w:numId w:val="6"/>
        </w:numPr>
        <w:spacing w:before="120"/>
        <w:ind w:left="426" w:hanging="426"/>
        <w:rPr>
          <w:rFonts w:ascii="Tahoma" w:hAnsi="Tahoma" w:cs="Tahoma"/>
          <w:b/>
          <w:sz w:val="22"/>
          <w:szCs w:val="28"/>
        </w:rPr>
      </w:pPr>
      <w:r w:rsidRPr="00012D2D">
        <w:rPr>
          <w:rFonts w:ascii="Tahoma" w:hAnsi="Tahoma" w:cs="Tahoma"/>
          <w:b/>
          <w:sz w:val="22"/>
          <w:szCs w:val="28"/>
        </w:rPr>
        <w:t>Proponentes elegibles</w:t>
      </w:r>
    </w:p>
    <w:p w:rsidR="0067191E" w:rsidRPr="00012D2D" w:rsidRDefault="0067191E" w:rsidP="0067191E">
      <w:pPr>
        <w:ind w:left="426"/>
        <w:jc w:val="both"/>
        <w:rPr>
          <w:rFonts w:ascii="Tahoma" w:hAnsi="Tahoma" w:cs="Tahoma"/>
          <w:sz w:val="22"/>
          <w:szCs w:val="22"/>
        </w:rPr>
      </w:pPr>
      <w:r w:rsidRPr="00012D2D">
        <w:rPr>
          <w:rFonts w:ascii="Tahoma" w:hAnsi="Tahoma" w:cs="Tahoma"/>
          <w:sz w:val="22"/>
          <w:szCs w:val="22"/>
        </w:rPr>
        <w:t>En esta convocatoria podrán participar los siguientes proponentes:</w:t>
      </w:r>
    </w:p>
    <w:p w:rsidR="0067191E" w:rsidRPr="00012D2D" w:rsidRDefault="0067191E" w:rsidP="0067191E">
      <w:pPr>
        <w:pStyle w:val="Prrafodelista"/>
        <w:numPr>
          <w:ilvl w:val="0"/>
          <w:numId w:val="18"/>
        </w:numPr>
        <w:spacing w:before="120"/>
        <w:jc w:val="both"/>
        <w:rPr>
          <w:rFonts w:ascii="Tahoma" w:hAnsi="Tahoma" w:cs="Tahoma"/>
          <w:sz w:val="22"/>
          <w:szCs w:val="22"/>
          <w:lang w:eastAsia="es-ES"/>
        </w:rPr>
      </w:pPr>
      <w:r w:rsidRPr="00012D2D">
        <w:rPr>
          <w:rFonts w:ascii="Tahoma" w:hAnsi="Tahoma" w:cs="Tahoma"/>
          <w:sz w:val="22"/>
          <w:szCs w:val="22"/>
          <w:lang w:eastAsia="es-ES"/>
        </w:rPr>
        <w:t>Personas Naturales o jurídicas con capacidad de contratar</w:t>
      </w:r>
    </w:p>
    <w:p w:rsidR="0067191E" w:rsidRPr="00012D2D" w:rsidRDefault="0067191E" w:rsidP="0067191E">
      <w:pPr>
        <w:pStyle w:val="Prrafodelista"/>
        <w:numPr>
          <w:ilvl w:val="0"/>
          <w:numId w:val="18"/>
        </w:numPr>
        <w:spacing w:before="120"/>
        <w:jc w:val="both"/>
        <w:rPr>
          <w:rFonts w:ascii="Tahoma" w:hAnsi="Tahoma" w:cs="Tahoma"/>
          <w:sz w:val="22"/>
          <w:szCs w:val="22"/>
          <w:lang w:eastAsia="es-ES"/>
        </w:rPr>
      </w:pPr>
      <w:r w:rsidRPr="00012D2D">
        <w:rPr>
          <w:rFonts w:ascii="Tahoma" w:hAnsi="Tahoma" w:cs="Tahoma"/>
          <w:sz w:val="22"/>
          <w:szCs w:val="22"/>
          <w:lang w:eastAsia="es-ES"/>
        </w:rPr>
        <w:t>Empresas nacionales legalmente constituidas.</w:t>
      </w:r>
    </w:p>
    <w:p w:rsidR="0067191E" w:rsidRPr="00012D2D" w:rsidRDefault="0067191E" w:rsidP="0067191E">
      <w:pPr>
        <w:pStyle w:val="Prrafodelista"/>
        <w:numPr>
          <w:ilvl w:val="0"/>
          <w:numId w:val="18"/>
        </w:numPr>
        <w:spacing w:before="120"/>
        <w:jc w:val="both"/>
        <w:rPr>
          <w:rFonts w:ascii="Tahoma" w:hAnsi="Tahoma" w:cs="Tahoma"/>
          <w:sz w:val="22"/>
          <w:szCs w:val="22"/>
          <w:lang w:eastAsia="es-ES"/>
        </w:rPr>
      </w:pPr>
      <w:r w:rsidRPr="00012D2D">
        <w:rPr>
          <w:rFonts w:ascii="Tahoma" w:hAnsi="Tahoma" w:cs="Tahoma"/>
          <w:sz w:val="22"/>
          <w:szCs w:val="22"/>
          <w:lang w:eastAsia="es-ES"/>
        </w:rPr>
        <w:t>Asociaciones Accidentales legalmente constituidas en Bolivia</w:t>
      </w:r>
    </w:p>
    <w:p w:rsidR="0067191E" w:rsidRPr="00012D2D" w:rsidRDefault="0067191E" w:rsidP="0067191E">
      <w:pPr>
        <w:ind w:left="709"/>
        <w:jc w:val="both"/>
        <w:rPr>
          <w:rFonts w:ascii="Tahoma" w:hAnsi="Tahoma" w:cs="Tahoma"/>
          <w:sz w:val="22"/>
          <w:szCs w:val="22"/>
        </w:rPr>
      </w:pPr>
    </w:p>
    <w:p w:rsidR="0067191E" w:rsidRPr="00012D2D" w:rsidRDefault="0067191E" w:rsidP="000D0212">
      <w:pPr>
        <w:spacing w:before="120"/>
        <w:ind w:left="426"/>
        <w:jc w:val="both"/>
        <w:rPr>
          <w:rFonts w:ascii="Tahoma" w:hAnsi="Tahoma" w:cs="Tahoma"/>
          <w:sz w:val="22"/>
          <w:szCs w:val="22"/>
        </w:rPr>
      </w:pPr>
      <w:r w:rsidRPr="00012D2D">
        <w:rPr>
          <w:rFonts w:ascii="Tahoma" w:hAnsi="Tahoma" w:cs="Tahoma"/>
          <w:b/>
          <w:sz w:val="22"/>
          <w:szCs w:val="22"/>
        </w:rPr>
        <w:t>Están impedidos de participar, directa o indirectamente</w:t>
      </w:r>
      <w:r w:rsidRPr="00012D2D">
        <w:rPr>
          <w:rFonts w:ascii="Tahoma" w:hAnsi="Tahoma" w:cs="Tahoma"/>
          <w:sz w:val="22"/>
          <w:szCs w:val="22"/>
        </w:rPr>
        <w:t>, en los procesos de adquisición de bienes y/o contratación de servicios, las personas naturales o jurídicas comprendidas en los siguientes casos:</w:t>
      </w:r>
    </w:p>
    <w:p w:rsidR="0067191E" w:rsidRPr="00012D2D" w:rsidRDefault="0067191E" w:rsidP="0067191E">
      <w:pPr>
        <w:pStyle w:val="Prrafodelista"/>
        <w:numPr>
          <w:ilvl w:val="0"/>
          <w:numId w:val="15"/>
        </w:numPr>
        <w:spacing w:before="120"/>
        <w:ind w:left="1134" w:hanging="283"/>
        <w:contextualSpacing/>
        <w:jc w:val="both"/>
        <w:rPr>
          <w:rFonts w:ascii="Tahoma" w:hAnsi="Tahoma" w:cs="Tahoma"/>
          <w:iCs/>
          <w:sz w:val="22"/>
          <w:szCs w:val="22"/>
        </w:rPr>
      </w:pPr>
      <w:r w:rsidRPr="00012D2D">
        <w:rPr>
          <w:rFonts w:ascii="Tahoma" w:hAnsi="Tahoma" w:cs="Tahoma"/>
          <w:iCs/>
          <w:sz w:val="22"/>
          <w:szCs w:val="22"/>
        </w:rPr>
        <w:t>Los proveedores que tengan:</w:t>
      </w:r>
    </w:p>
    <w:p w:rsidR="0067191E" w:rsidRPr="00012D2D" w:rsidRDefault="0067191E" w:rsidP="0067191E">
      <w:pPr>
        <w:pStyle w:val="Prrafodelista"/>
        <w:numPr>
          <w:ilvl w:val="1"/>
          <w:numId w:val="16"/>
        </w:numPr>
        <w:spacing w:before="120"/>
        <w:ind w:left="1985" w:hanging="284"/>
        <w:contextualSpacing/>
        <w:jc w:val="both"/>
        <w:rPr>
          <w:rFonts w:ascii="Tahoma" w:hAnsi="Tahoma" w:cs="Tahoma"/>
          <w:iCs/>
          <w:sz w:val="22"/>
          <w:szCs w:val="22"/>
        </w:rPr>
      </w:pPr>
      <w:r w:rsidRPr="00012D2D">
        <w:rPr>
          <w:rFonts w:ascii="Tahoma" w:hAnsi="Tahoma" w:cs="Tahoma"/>
          <w:iCs/>
          <w:sz w:val="22"/>
          <w:szCs w:val="22"/>
        </w:rPr>
        <w:lastRenderedPageBreak/>
        <w:t>Cuentas por pagar a Entel S.A.</w:t>
      </w:r>
    </w:p>
    <w:p w:rsidR="0067191E" w:rsidRPr="00012D2D" w:rsidRDefault="0067191E" w:rsidP="0067191E">
      <w:pPr>
        <w:pStyle w:val="Prrafodelista"/>
        <w:numPr>
          <w:ilvl w:val="1"/>
          <w:numId w:val="16"/>
        </w:numPr>
        <w:spacing w:before="120"/>
        <w:ind w:left="1985" w:hanging="284"/>
        <w:contextualSpacing/>
        <w:jc w:val="both"/>
        <w:rPr>
          <w:rFonts w:ascii="Tahoma" w:hAnsi="Tahoma" w:cs="Tahoma"/>
          <w:iCs/>
          <w:sz w:val="22"/>
          <w:szCs w:val="22"/>
        </w:rPr>
      </w:pPr>
      <w:r w:rsidRPr="00012D2D">
        <w:rPr>
          <w:rFonts w:ascii="Tahoma" w:hAnsi="Tahoma" w:cs="Tahoma"/>
          <w:iCs/>
          <w:sz w:val="22"/>
          <w:szCs w:val="22"/>
        </w:rPr>
        <w:t>Observaciones en la calidad de sus Productos o Servicios.</w:t>
      </w:r>
    </w:p>
    <w:p w:rsidR="0067191E" w:rsidRPr="00012D2D" w:rsidRDefault="0067191E" w:rsidP="0067191E">
      <w:pPr>
        <w:pStyle w:val="Prrafodelista"/>
        <w:numPr>
          <w:ilvl w:val="1"/>
          <w:numId w:val="16"/>
        </w:numPr>
        <w:spacing w:before="120"/>
        <w:ind w:left="1985" w:hanging="284"/>
        <w:contextualSpacing/>
        <w:jc w:val="both"/>
        <w:rPr>
          <w:rFonts w:ascii="Tahoma" w:hAnsi="Tahoma" w:cs="Tahoma"/>
          <w:iCs/>
          <w:sz w:val="22"/>
          <w:szCs w:val="22"/>
        </w:rPr>
      </w:pPr>
      <w:r w:rsidRPr="00012D2D">
        <w:rPr>
          <w:rFonts w:ascii="Tahoma" w:hAnsi="Tahoma" w:cs="Tahoma"/>
          <w:iCs/>
          <w:sz w:val="22"/>
          <w:szCs w:val="22"/>
        </w:rPr>
        <w:t>Procesos administrativos y/o judiciales con Entel S.A.</w:t>
      </w:r>
    </w:p>
    <w:p w:rsidR="0067191E" w:rsidRPr="00012D2D" w:rsidRDefault="0067191E" w:rsidP="0067191E">
      <w:pPr>
        <w:pStyle w:val="Prrafodelista"/>
        <w:spacing w:before="120"/>
        <w:ind w:left="1134"/>
        <w:contextualSpacing/>
        <w:jc w:val="both"/>
        <w:rPr>
          <w:rFonts w:ascii="Tahoma" w:hAnsi="Tahoma" w:cs="Tahoma"/>
          <w:iCs/>
          <w:sz w:val="22"/>
          <w:szCs w:val="22"/>
        </w:rPr>
      </w:pPr>
    </w:p>
    <w:p w:rsidR="0067191E" w:rsidRPr="00012D2D" w:rsidRDefault="0067191E" w:rsidP="0067191E">
      <w:pPr>
        <w:pStyle w:val="Prrafodelista"/>
        <w:numPr>
          <w:ilvl w:val="0"/>
          <w:numId w:val="15"/>
        </w:numPr>
        <w:spacing w:before="120"/>
        <w:ind w:left="1134" w:hanging="283"/>
        <w:contextualSpacing/>
        <w:jc w:val="both"/>
        <w:rPr>
          <w:rFonts w:ascii="Tahoma" w:hAnsi="Tahoma" w:cs="Tahoma"/>
          <w:iCs/>
          <w:sz w:val="22"/>
          <w:szCs w:val="22"/>
        </w:rPr>
      </w:pPr>
      <w:r w:rsidRPr="00012D2D">
        <w:rPr>
          <w:rFonts w:ascii="Tahoma" w:hAnsi="Tahoma" w:cs="Tahoma"/>
          <w:iCs/>
          <w:sz w:val="22"/>
          <w:szCs w:val="22"/>
        </w:rPr>
        <w:t xml:space="preserve">Los proveedores que se encuentren asociados con consultores que hayan asesorado en la elaboración del contenido del </w:t>
      </w:r>
      <w:r w:rsidR="00A636EB" w:rsidRPr="00012D2D">
        <w:rPr>
          <w:rFonts w:ascii="Tahoma" w:hAnsi="Tahoma" w:cs="Tahoma"/>
          <w:iCs/>
          <w:sz w:val="22"/>
          <w:szCs w:val="22"/>
        </w:rPr>
        <w:t>TBC (</w:t>
      </w:r>
      <w:r w:rsidRPr="00012D2D">
        <w:rPr>
          <w:rFonts w:ascii="Tahoma" w:hAnsi="Tahoma" w:cs="Tahoma"/>
          <w:iCs/>
          <w:sz w:val="22"/>
          <w:szCs w:val="22"/>
        </w:rPr>
        <w:t>Término</w:t>
      </w:r>
      <w:r w:rsidR="00A636EB" w:rsidRPr="00012D2D">
        <w:rPr>
          <w:rFonts w:ascii="Tahoma" w:hAnsi="Tahoma" w:cs="Tahoma"/>
          <w:iCs/>
          <w:sz w:val="22"/>
          <w:szCs w:val="22"/>
        </w:rPr>
        <w:t>s</w:t>
      </w:r>
      <w:r w:rsidRPr="00012D2D">
        <w:rPr>
          <w:rFonts w:ascii="Tahoma" w:hAnsi="Tahoma" w:cs="Tahoma"/>
          <w:iCs/>
          <w:sz w:val="22"/>
          <w:szCs w:val="22"/>
        </w:rPr>
        <w:t xml:space="preserve"> Básico</w:t>
      </w:r>
      <w:r w:rsidR="00A636EB" w:rsidRPr="00012D2D">
        <w:rPr>
          <w:rFonts w:ascii="Tahoma" w:hAnsi="Tahoma" w:cs="Tahoma"/>
          <w:iCs/>
          <w:sz w:val="22"/>
          <w:szCs w:val="22"/>
        </w:rPr>
        <w:t>s</w:t>
      </w:r>
      <w:r w:rsidRPr="00012D2D">
        <w:rPr>
          <w:rFonts w:ascii="Tahoma" w:hAnsi="Tahoma" w:cs="Tahoma"/>
          <w:iCs/>
          <w:sz w:val="22"/>
          <w:szCs w:val="22"/>
        </w:rPr>
        <w:t xml:space="preserve"> de Contratación</w:t>
      </w:r>
      <w:r w:rsidR="00A636EB" w:rsidRPr="00012D2D">
        <w:rPr>
          <w:rFonts w:ascii="Tahoma" w:hAnsi="Tahoma" w:cs="Tahoma"/>
          <w:iCs/>
          <w:sz w:val="22"/>
          <w:szCs w:val="22"/>
        </w:rPr>
        <w:t>)</w:t>
      </w:r>
      <w:r w:rsidRPr="00012D2D">
        <w:rPr>
          <w:rFonts w:ascii="Tahoma" w:hAnsi="Tahoma" w:cs="Tahoma"/>
          <w:iCs/>
          <w:sz w:val="22"/>
          <w:szCs w:val="22"/>
        </w:rPr>
        <w:t>, Especificaciones Técnicas o Términos de Referencias.</w:t>
      </w:r>
    </w:p>
    <w:p w:rsidR="0067191E" w:rsidRPr="00012D2D" w:rsidRDefault="0067191E" w:rsidP="0067191E">
      <w:pPr>
        <w:pStyle w:val="Prrafodelista"/>
        <w:numPr>
          <w:ilvl w:val="0"/>
          <w:numId w:val="15"/>
        </w:numPr>
        <w:spacing w:before="120"/>
        <w:ind w:left="1134" w:hanging="283"/>
        <w:contextualSpacing/>
        <w:jc w:val="both"/>
        <w:rPr>
          <w:rFonts w:ascii="Tahoma" w:hAnsi="Tahoma" w:cs="Tahoma"/>
          <w:iCs/>
          <w:sz w:val="22"/>
          <w:szCs w:val="22"/>
        </w:rPr>
      </w:pPr>
      <w:r w:rsidRPr="00012D2D">
        <w:rPr>
          <w:rFonts w:ascii="Tahoma" w:hAnsi="Tahoma" w:cs="Tahoma"/>
          <w:iCs/>
          <w:sz w:val="22"/>
          <w:szCs w:val="22"/>
        </w:rPr>
        <w:t>Los proveedores que hubiesen declarado su disolución o quiebra.</w:t>
      </w:r>
    </w:p>
    <w:p w:rsidR="0067191E" w:rsidRPr="00012D2D" w:rsidRDefault="0067191E" w:rsidP="0067191E">
      <w:pPr>
        <w:pStyle w:val="Prrafodelista"/>
        <w:numPr>
          <w:ilvl w:val="0"/>
          <w:numId w:val="15"/>
        </w:numPr>
        <w:spacing w:before="120"/>
        <w:ind w:left="1134" w:hanging="283"/>
        <w:contextualSpacing/>
        <w:jc w:val="both"/>
        <w:rPr>
          <w:rFonts w:ascii="Tahoma" w:hAnsi="Tahoma" w:cs="Tahoma"/>
          <w:iCs/>
          <w:sz w:val="22"/>
          <w:szCs w:val="22"/>
        </w:rPr>
      </w:pPr>
      <w:r w:rsidRPr="00012D2D">
        <w:rPr>
          <w:rFonts w:ascii="Tahoma" w:hAnsi="Tahoma" w:cs="Tahoma"/>
          <w:iCs/>
          <w:sz w:val="22"/>
          <w:szCs w:val="22"/>
        </w:rPr>
        <w:t>Los ex trabajadores de la empresa, desvinculados hasta dos (2) años antes de la publicación de la convocatoria, así como las empresas controladas por éstos.</w:t>
      </w:r>
    </w:p>
    <w:p w:rsidR="0067191E" w:rsidRPr="00012D2D" w:rsidRDefault="0067191E" w:rsidP="0067191E">
      <w:pPr>
        <w:pStyle w:val="Prrafodelista"/>
        <w:numPr>
          <w:ilvl w:val="0"/>
          <w:numId w:val="15"/>
        </w:numPr>
        <w:spacing w:before="120"/>
        <w:ind w:left="1134" w:hanging="283"/>
        <w:contextualSpacing/>
        <w:jc w:val="both"/>
        <w:rPr>
          <w:rFonts w:ascii="Tahoma" w:hAnsi="Tahoma" w:cs="Tahoma"/>
          <w:iCs/>
          <w:sz w:val="22"/>
          <w:szCs w:val="22"/>
        </w:rPr>
      </w:pPr>
      <w:r w:rsidRPr="00012D2D">
        <w:rPr>
          <w:rFonts w:ascii="Tahoma" w:hAnsi="Tahoma" w:cs="Tahoma"/>
          <w:iCs/>
          <w:sz w:val="22"/>
          <w:szCs w:val="22"/>
        </w:rPr>
        <w:t>Los proveedores que hayan sido sancionados con cuatro (4) o más penalidades en un (1) año continuo, no podrán participar durante seis (6) meses después de la última penalidad.</w:t>
      </w:r>
    </w:p>
    <w:p w:rsidR="0067191E" w:rsidRPr="00012D2D" w:rsidRDefault="0067191E" w:rsidP="0067191E">
      <w:pPr>
        <w:pStyle w:val="Prrafodelista"/>
        <w:numPr>
          <w:ilvl w:val="0"/>
          <w:numId w:val="15"/>
        </w:numPr>
        <w:spacing w:before="120"/>
        <w:ind w:left="1134" w:hanging="283"/>
        <w:contextualSpacing/>
        <w:jc w:val="both"/>
        <w:rPr>
          <w:rFonts w:ascii="Tahoma" w:hAnsi="Tahoma" w:cs="Tahoma"/>
          <w:iCs/>
          <w:sz w:val="22"/>
          <w:szCs w:val="22"/>
        </w:rPr>
      </w:pPr>
      <w:r w:rsidRPr="00012D2D">
        <w:rPr>
          <w:rFonts w:ascii="Tahoma" w:hAnsi="Tahoma" w:cs="Tahoma"/>
          <w:iCs/>
          <w:sz w:val="22"/>
          <w:szCs w:val="22"/>
        </w:rPr>
        <w:t>Los proponentes adjudicados que no hayan presentado su documentación legal o hayan desistido de suscribir el contrato o pedido de compra, no podrán participar hasta un (1) año posterior a la fecha de vencimiento.</w:t>
      </w:r>
    </w:p>
    <w:p w:rsidR="0067191E" w:rsidRPr="00012D2D" w:rsidRDefault="0067191E" w:rsidP="0067191E">
      <w:pPr>
        <w:pStyle w:val="Prrafodelista"/>
        <w:numPr>
          <w:ilvl w:val="0"/>
          <w:numId w:val="15"/>
        </w:numPr>
        <w:spacing w:before="120"/>
        <w:ind w:left="1134" w:hanging="283"/>
        <w:contextualSpacing/>
        <w:jc w:val="both"/>
        <w:rPr>
          <w:rFonts w:ascii="Tahoma" w:hAnsi="Tahoma" w:cs="Tahoma"/>
          <w:iCs/>
          <w:sz w:val="22"/>
          <w:szCs w:val="22"/>
        </w:rPr>
      </w:pPr>
      <w:r w:rsidRPr="00012D2D">
        <w:rPr>
          <w:rFonts w:ascii="Tahoma" w:hAnsi="Tahoma" w:cs="Tahoma"/>
          <w:iCs/>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67191E" w:rsidRPr="00012D2D" w:rsidRDefault="0067191E" w:rsidP="0067191E">
      <w:pPr>
        <w:pStyle w:val="Prrafodelista"/>
        <w:numPr>
          <w:ilvl w:val="0"/>
          <w:numId w:val="15"/>
        </w:numPr>
        <w:spacing w:before="120"/>
        <w:ind w:left="1134" w:hanging="283"/>
        <w:contextualSpacing/>
        <w:jc w:val="both"/>
        <w:rPr>
          <w:rFonts w:ascii="Tahoma" w:hAnsi="Tahoma" w:cs="Tahoma"/>
          <w:iCs/>
          <w:sz w:val="22"/>
          <w:szCs w:val="22"/>
        </w:rPr>
      </w:pPr>
      <w:r w:rsidRPr="00012D2D">
        <w:rPr>
          <w:rFonts w:ascii="Tahoma" w:hAnsi="Tahoma" w:cs="Tahoma"/>
          <w:iCs/>
          <w:sz w:val="22"/>
          <w:szCs w:val="22"/>
        </w:rPr>
        <w:t>Los proveedores que tengan problemas de conocimiento público.</w:t>
      </w:r>
    </w:p>
    <w:p w:rsidR="0067191E" w:rsidRPr="00012D2D" w:rsidRDefault="0067191E" w:rsidP="0067191E">
      <w:pPr>
        <w:pStyle w:val="Prrafodelista"/>
        <w:numPr>
          <w:ilvl w:val="0"/>
          <w:numId w:val="15"/>
        </w:numPr>
        <w:spacing w:before="120"/>
        <w:ind w:left="1134" w:hanging="283"/>
        <w:contextualSpacing/>
        <w:jc w:val="both"/>
        <w:rPr>
          <w:rFonts w:ascii="Tahoma" w:hAnsi="Tahoma" w:cs="Tahoma"/>
          <w:iCs/>
          <w:sz w:val="22"/>
          <w:szCs w:val="22"/>
        </w:rPr>
      </w:pPr>
      <w:r w:rsidRPr="00012D2D">
        <w:rPr>
          <w:rFonts w:ascii="Tahoma" w:hAnsi="Tahoma" w:cs="Tahoma"/>
          <w:iCs/>
          <w:sz w:val="22"/>
          <w:szCs w:val="22"/>
        </w:rPr>
        <w:t>Los proveedores cuyos socios o propietarios estén impedidos de participar en los procesos de contratación.</w:t>
      </w:r>
    </w:p>
    <w:p w:rsidR="0067191E" w:rsidRPr="00012D2D" w:rsidRDefault="0067191E" w:rsidP="0067191E">
      <w:pPr>
        <w:pStyle w:val="Prrafodelista"/>
        <w:numPr>
          <w:ilvl w:val="0"/>
          <w:numId w:val="15"/>
        </w:numPr>
        <w:spacing w:before="120"/>
        <w:ind w:left="1134" w:hanging="283"/>
        <w:contextualSpacing/>
        <w:jc w:val="both"/>
        <w:rPr>
          <w:rFonts w:ascii="Tahoma" w:hAnsi="Tahoma" w:cs="Tahoma"/>
          <w:iCs/>
          <w:sz w:val="22"/>
          <w:szCs w:val="22"/>
        </w:rPr>
      </w:pPr>
      <w:r w:rsidRPr="00012D2D">
        <w:rPr>
          <w:rFonts w:ascii="Tahoma" w:hAnsi="Tahoma" w:cs="Tahoma"/>
          <w:iCs/>
          <w:sz w:val="22"/>
          <w:szCs w:val="22"/>
        </w:rPr>
        <w:t xml:space="preserve">Los proveedores que desistieron total o parcialmente la adjudicación o contrato. </w:t>
      </w:r>
    </w:p>
    <w:p w:rsidR="0067191E" w:rsidRPr="00012D2D" w:rsidRDefault="0067191E" w:rsidP="0067191E">
      <w:pPr>
        <w:pStyle w:val="Prrafodelista"/>
        <w:spacing w:before="120"/>
        <w:ind w:left="1134"/>
        <w:contextualSpacing/>
        <w:jc w:val="both"/>
        <w:rPr>
          <w:rFonts w:ascii="Tahoma" w:hAnsi="Tahoma" w:cs="Tahoma"/>
          <w:iCs/>
          <w:sz w:val="22"/>
          <w:szCs w:val="22"/>
        </w:rPr>
      </w:pPr>
    </w:p>
    <w:p w:rsidR="0067191E" w:rsidRPr="00012D2D" w:rsidRDefault="0067191E" w:rsidP="0067191E">
      <w:pPr>
        <w:numPr>
          <w:ilvl w:val="0"/>
          <w:numId w:val="6"/>
        </w:numPr>
        <w:spacing w:before="120"/>
        <w:ind w:left="426" w:hanging="426"/>
        <w:rPr>
          <w:rFonts w:ascii="Tahoma" w:hAnsi="Tahoma" w:cs="Tahoma"/>
          <w:b/>
          <w:sz w:val="22"/>
          <w:szCs w:val="28"/>
        </w:rPr>
      </w:pPr>
      <w:r w:rsidRPr="00012D2D">
        <w:rPr>
          <w:rFonts w:ascii="Tahoma" w:hAnsi="Tahoma" w:cs="Tahoma"/>
          <w:b/>
          <w:sz w:val="22"/>
          <w:szCs w:val="28"/>
        </w:rPr>
        <w:t>Actividades Previas a la Presentación de Propuestas</w:t>
      </w:r>
    </w:p>
    <w:p w:rsidR="0067191E" w:rsidRPr="00012D2D" w:rsidRDefault="0067191E" w:rsidP="000D0212">
      <w:pPr>
        <w:pStyle w:val="Prrafodelista"/>
        <w:numPr>
          <w:ilvl w:val="0"/>
          <w:numId w:val="17"/>
        </w:numPr>
        <w:tabs>
          <w:tab w:val="left" w:pos="1134"/>
        </w:tabs>
        <w:spacing w:before="120"/>
        <w:ind w:left="1134" w:hanging="283"/>
        <w:jc w:val="both"/>
        <w:rPr>
          <w:rFonts w:ascii="Tahoma" w:hAnsi="Tahoma" w:cs="Tahoma"/>
          <w:sz w:val="22"/>
          <w:szCs w:val="22"/>
        </w:rPr>
      </w:pPr>
      <w:r w:rsidRPr="00012D2D">
        <w:rPr>
          <w:rFonts w:ascii="Tahoma" w:hAnsi="Tahoma" w:cs="Tahoma"/>
          <w:sz w:val="22"/>
          <w:szCs w:val="22"/>
          <w:u w:val="single"/>
        </w:rPr>
        <w:t>Consultas escritas sobre los Términos Básicos de Contratación:</w:t>
      </w:r>
      <w:r w:rsidRPr="00012D2D">
        <w:rPr>
          <w:rFonts w:ascii="Tahoma" w:hAnsi="Tahoma" w:cs="Tahoma"/>
          <w:sz w:val="22"/>
          <w:szCs w:val="22"/>
        </w:rPr>
        <w:t xml:space="preserve"> Cualquier potencial proponente puede formular consultas escritas dirigidas a la Subgerencia de Adquisiciones, hasta el día </w:t>
      </w:r>
      <w:r w:rsidR="00DD169A" w:rsidRPr="00012D2D">
        <w:rPr>
          <w:rFonts w:ascii="Tahoma" w:hAnsi="Tahoma" w:cs="Tahoma"/>
          <w:sz w:val="22"/>
          <w:szCs w:val="22"/>
        </w:rPr>
        <w:t>jueves 16 de marzo de 2017</w:t>
      </w:r>
      <w:r w:rsidRPr="00012D2D">
        <w:rPr>
          <w:rFonts w:ascii="Tahoma" w:hAnsi="Tahoma" w:cs="Tahoma"/>
          <w:sz w:val="22"/>
          <w:szCs w:val="22"/>
        </w:rPr>
        <w:t xml:space="preserve">, </w:t>
      </w:r>
      <w:proofErr w:type="spellStart"/>
      <w:r w:rsidRPr="00012D2D">
        <w:rPr>
          <w:rFonts w:ascii="Tahoma" w:hAnsi="Tahoma" w:cs="Tahoma"/>
          <w:sz w:val="22"/>
          <w:szCs w:val="22"/>
        </w:rPr>
        <w:t>hrs</w:t>
      </w:r>
      <w:proofErr w:type="spellEnd"/>
      <w:r w:rsidRPr="00012D2D">
        <w:rPr>
          <w:rFonts w:ascii="Tahoma" w:hAnsi="Tahoma" w:cs="Tahoma"/>
          <w:sz w:val="22"/>
          <w:szCs w:val="22"/>
        </w:rPr>
        <w:t>. 1</w:t>
      </w:r>
      <w:r w:rsidRPr="00012D2D">
        <w:rPr>
          <w:rFonts w:ascii="Tahoma" w:hAnsi="Tahoma" w:cs="Tahoma"/>
          <w:sz w:val="22"/>
          <w:szCs w:val="22"/>
          <w:lang w:val="es-BO"/>
        </w:rPr>
        <w:t>7</w:t>
      </w:r>
      <w:r w:rsidRPr="00012D2D">
        <w:rPr>
          <w:rFonts w:ascii="Tahoma" w:hAnsi="Tahoma" w:cs="Tahoma"/>
          <w:sz w:val="22"/>
          <w:szCs w:val="22"/>
        </w:rPr>
        <w:t xml:space="preserve">:00; a los correos electrónicos </w:t>
      </w:r>
      <w:hyperlink r:id="rId14" w:history="1">
        <w:r w:rsidRPr="00012D2D">
          <w:rPr>
            <w:rStyle w:val="Hipervnculo"/>
            <w:rFonts w:ascii="Tahoma" w:hAnsi="Tahoma" w:cs="Tahoma"/>
            <w:color w:val="auto"/>
            <w:sz w:val="22"/>
          </w:rPr>
          <w:t>worellana@entel.bo</w:t>
        </w:r>
      </w:hyperlink>
      <w:r w:rsidRPr="00012D2D">
        <w:rPr>
          <w:rFonts w:ascii="Tahoma" w:hAnsi="Tahoma" w:cs="Tahoma"/>
          <w:sz w:val="22"/>
          <w:szCs w:val="22"/>
        </w:rPr>
        <w:t xml:space="preserve"> con copia </w:t>
      </w:r>
      <w:hyperlink r:id="rId15" w:history="1">
        <w:r w:rsidRPr="00012D2D">
          <w:rPr>
            <w:rStyle w:val="Hipervnculo"/>
            <w:rFonts w:ascii="Tahoma" w:hAnsi="Tahoma" w:cs="Tahoma"/>
            <w:color w:val="auto"/>
            <w:sz w:val="22"/>
          </w:rPr>
          <w:t>cruiz@entel.bo</w:t>
        </w:r>
      </w:hyperlink>
      <w:r w:rsidRPr="00012D2D">
        <w:rPr>
          <w:rFonts w:ascii="Tahoma" w:hAnsi="Tahoma" w:cs="Tahoma"/>
          <w:sz w:val="22"/>
          <w:szCs w:val="22"/>
        </w:rPr>
        <w:t xml:space="preserve"> o a la dirección: Calle Federico Zuazo, Edificio Tower de ENTEL N° 1771 Piso 6, Subgerencia de Adquisiciones. (Si corresponde)</w:t>
      </w:r>
    </w:p>
    <w:p w:rsidR="0067191E" w:rsidRPr="00012D2D" w:rsidRDefault="0067191E" w:rsidP="000D0212">
      <w:pPr>
        <w:pStyle w:val="Prrafodelista"/>
        <w:numPr>
          <w:ilvl w:val="0"/>
          <w:numId w:val="17"/>
        </w:numPr>
        <w:tabs>
          <w:tab w:val="left" w:pos="1134"/>
        </w:tabs>
        <w:spacing w:before="120"/>
        <w:ind w:left="1134" w:hanging="283"/>
        <w:jc w:val="both"/>
        <w:rPr>
          <w:rFonts w:ascii="Tahoma" w:hAnsi="Tahoma" w:cs="Tahoma"/>
          <w:sz w:val="22"/>
          <w:szCs w:val="22"/>
        </w:rPr>
      </w:pPr>
      <w:r w:rsidRPr="00012D2D">
        <w:rPr>
          <w:rFonts w:ascii="Tahoma" w:hAnsi="Tahoma" w:cs="Tahoma"/>
          <w:sz w:val="22"/>
          <w:szCs w:val="22"/>
          <w:u w:val="single"/>
        </w:rPr>
        <w:t>Reunión de Aclaración:</w:t>
      </w:r>
      <w:r w:rsidRPr="00012D2D">
        <w:rPr>
          <w:rFonts w:ascii="Tahoma" w:hAnsi="Tahoma" w:cs="Tahoma"/>
          <w:sz w:val="22"/>
          <w:szCs w:val="22"/>
        </w:rPr>
        <w:t xml:space="preserve"> Con la finalidad de responder a las consultas realizadas sobre el TBC (Términos Básicos de Contratación) dentro del plazo señalado, se realizará la reunión de aclaración en:</w:t>
      </w:r>
    </w:p>
    <w:p w:rsidR="0067191E" w:rsidRPr="00012D2D" w:rsidRDefault="0067191E" w:rsidP="0067191E">
      <w:pPr>
        <w:pStyle w:val="Prrafodelista"/>
        <w:tabs>
          <w:tab w:val="left" w:pos="1134"/>
        </w:tabs>
        <w:spacing w:before="120"/>
        <w:ind w:left="1429"/>
        <w:jc w:val="both"/>
        <w:rPr>
          <w:rFonts w:ascii="Tahoma" w:hAnsi="Tahoma" w:cs="Tahoma"/>
          <w:sz w:val="22"/>
          <w:szCs w:val="22"/>
        </w:rPr>
      </w:pP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4693"/>
      </w:tblGrid>
      <w:tr w:rsidR="0067191E" w:rsidRPr="00012D2D" w:rsidTr="00A636EB">
        <w:trPr>
          <w:trHeight w:val="246"/>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67191E" w:rsidRPr="00012D2D" w:rsidRDefault="0067191E" w:rsidP="00A636EB">
            <w:pPr>
              <w:ind w:left="27"/>
              <w:rPr>
                <w:rFonts w:ascii="Tahoma" w:hAnsi="Tahoma" w:cs="Tahoma"/>
                <w:sz w:val="20"/>
                <w:szCs w:val="20"/>
              </w:rPr>
            </w:pPr>
            <w:r w:rsidRPr="00012D2D">
              <w:rPr>
                <w:rFonts w:ascii="Tahoma" w:hAnsi="Tahoma" w:cs="Tahoma"/>
                <w:sz w:val="20"/>
                <w:szCs w:val="20"/>
              </w:rPr>
              <w:t>Fecha:</w:t>
            </w:r>
          </w:p>
        </w:tc>
        <w:tc>
          <w:tcPr>
            <w:tcW w:w="4693" w:type="dxa"/>
            <w:tcBorders>
              <w:top w:val="single" w:sz="4" w:space="0" w:color="004990"/>
              <w:left w:val="single" w:sz="4" w:space="0" w:color="FFFFFF"/>
            </w:tcBorders>
            <w:vAlign w:val="center"/>
          </w:tcPr>
          <w:p w:rsidR="0067191E" w:rsidRPr="00012D2D" w:rsidRDefault="00DD169A" w:rsidP="00DD169A">
            <w:pPr>
              <w:outlineLvl w:val="2"/>
              <w:rPr>
                <w:rFonts w:ascii="Tahoma" w:hAnsi="Tahoma" w:cs="Tahoma"/>
                <w:sz w:val="20"/>
                <w:szCs w:val="20"/>
              </w:rPr>
            </w:pPr>
            <w:r w:rsidRPr="00012D2D">
              <w:rPr>
                <w:rFonts w:ascii="Tahoma" w:hAnsi="Tahoma" w:cs="Tahoma"/>
                <w:sz w:val="20"/>
                <w:szCs w:val="20"/>
              </w:rPr>
              <w:t>17 de marzo de 2017</w:t>
            </w:r>
          </w:p>
        </w:tc>
      </w:tr>
      <w:tr w:rsidR="0067191E" w:rsidRPr="00012D2D" w:rsidTr="00A636EB">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7191E" w:rsidRPr="00012D2D" w:rsidRDefault="0067191E" w:rsidP="00A636EB">
            <w:pPr>
              <w:ind w:left="27"/>
              <w:rPr>
                <w:rFonts w:ascii="Tahoma" w:hAnsi="Tahoma" w:cs="Tahoma"/>
                <w:sz w:val="20"/>
                <w:szCs w:val="20"/>
              </w:rPr>
            </w:pPr>
            <w:r w:rsidRPr="00012D2D">
              <w:rPr>
                <w:rFonts w:ascii="Tahoma" w:hAnsi="Tahoma" w:cs="Tahoma"/>
                <w:sz w:val="20"/>
                <w:szCs w:val="20"/>
              </w:rPr>
              <w:t>Hora:</w:t>
            </w:r>
          </w:p>
        </w:tc>
        <w:tc>
          <w:tcPr>
            <w:tcW w:w="4693" w:type="dxa"/>
            <w:tcBorders>
              <w:left w:val="single" w:sz="4" w:space="0" w:color="FFFFFF"/>
            </w:tcBorders>
            <w:vAlign w:val="center"/>
          </w:tcPr>
          <w:p w:rsidR="0067191E" w:rsidRPr="00012D2D" w:rsidRDefault="0067191E" w:rsidP="00A636EB">
            <w:pPr>
              <w:outlineLvl w:val="2"/>
              <w:rPr>
                <w:rFonts w:ascii="Tahoma" w:hAnsi="Tahoma" w:cs="Tahoma"/>
                <w:sz w:val="20"/>
                <w:szCs w:val="20"/>
              </w:rPr>
            </w:pPr>
            <w:r w:rsidRPr="00012D2D">
              <w:rPr>
                <w:rFonts w:ascii="Tahoma" w:hAnsi="Tahoma" w:cs="Tahoma"/>
                <w:sz w:val="20"/>
                <w:szCs w:val="20"/>
              </w:rPr>
              <w:t>09:00 a.m.</w:t>
            </w:r>
          </w:p>
        </w:tc>
      </w:tr>
      <w:tr w:rsidR="0067191E" w:rsidRPr="00012D2D" w:rsidTr="00A636EB">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7191E" w:rsidRPr="00012D2D" w:rsidRDefault="0067191E" w:rsidP="00A636EB">
            <w:pPr>
              <w:ind w:left="27"/>
              <w:rPr>
                <w:rFonts w:ascii="Tahoma" w:hAnsi="Tahoma" w:cs="Tahoma"/>
                <w:sz w:val="20"/>
                <w:szCs w:val="20"/>
              </w:rPr>
            </w:pPr>
            <w:r w:rsidRPr="00012D2D">
              <w:rPr>
                <w:rFonts w:ascii="Tahoma" w:hAnsi="Tahoma" w:cs="Tahoma"/>
                <w:sz w:val="20"/>
                <w:szCs w:val="20"/>
              </w:rPr>
              <w:t>Dirección:</w:t>
            </w:r>
          </w:p>
        </w:tc>
        <w:tc>
          <w:tcPr>
            <w:tcW w:w="4693" w:type="dxa"/>
            <w:tcBorders>
              <w:left w:val="single" w:sz="4" w:space="0" w:color="FFFFFF"/>
            </w:tcBorders>
            <w:vAlign w:val="center"/>
          </w:tcPr>
          <w:p w:rsidR="0067191E" w:rsidRPr="00012D2D" w:rsidRDefault="0067191E" w:rsidP="00A636EB">
            <w:pPr>
              <w:outlineLvl w:val="2"/>
              <w:rPr>
                <w:rFonts w:ascii="Tahoma" w:hAnsi="Tahoma" w:cs="Tahoma"/>
                <w:sz w:val="20"/>
                <w:szCs w:val="20"/>
              </w:rPr>
            </w:pPr>
            <w:r w:rsidRPr="00012D2D">
              <w:rPr>
                <w:rFonts w:ascii="Tahoma" w:hAnsi="Tahoma" w:cs="Tahoma"/>
                <w:sz w:val="20"/>
                <w:szCs w:val="20"/>
              </w:rPr>
              <w:t>ENTEL S.A., Edificio Tower, Calle Federico Zuazo N° 1771 Piso 6 (Sub Gerencia de Adquisiciones)</w:t>
            </w:r>
          </w:p>
        </w:tc>
      </w:tr>
      <w:tr w:rsidR="0067191E" w:rsidRPr="00012D2D" w:rsidTr="00A636EB">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7191E" w:rsidRPr="00012D2D" w:rsidRDefault="0067191E" w:rsidP="00A636EB">
            <w:pPr>
              <w:ind w:left="27"/>
              <w:rPr>
                <w:rFonts w:ascii="Tahoma" w:hAnsi="Tahoma" w:cs="Tahoma"/>
                <w:sz w:val="20"/>
                <w:szCs w:val="20"/>
              </w:rPr>
            </w:pPr>
            <w:r w:rsidRPr="00012D2D">
              <w:rPr>
                <w:rFonts w:ascii="Tahoma" w:hAnsi="Tahoma" w:cs="Tahoma"/>
                <w:sz w:val="20"/>
                <w:szCs w:val="20"/>
              </w:rPr>
              <w:t>Ciudad:</w:t>
            </w:r>
          </w:p>
        </w:tc>
        <w:tc>
          <w:tcPr>
            <w:tcW w:w="4693" w:type="dxa"/>
            <w:tcBorders>
              <w:left w:val="single" w:sz="4" w:space="0" w:color="FFFFFF"/>
            </w:tcBorders>
            <w:vAlign w:val="center"/>
          </w:tcPr>
          <w:p w:rsidR="0067191E" w:rsidRPr="00012D2D" w:rsidRDefault="0067191E" w:rsidP="00A636EB">
            <w:pPr>
              <w:outlineLvl w:val="2"/>
              <w:rPr>
                <w:rFonts w:ascii="Tahoma" w:hAnsi="Tahoma" w:cs="Tahoma"/>
                <w:sz w:val="20"/>
                <w:szCs w:val="20"/>
              </w:rPr>
            </w:pPr>
            <w:r w:rsidRPr="00012D2D">
              <w:rPr>
                <w:rFonts w:ascii="Tahoma" w:hAnsi="Tahoma" w:cs="Tahoma"/>
                <w:sz w:val="20"/>
                <w:szCs w:val="20"/>
              </w:rPr>
              <w:t>La Paz, Bolivia</w:t>
            </w:r>
          </w:p>
        </w:tc>
      </w:tr>
      <w:tr w:rsidR="0067191E" w:rsidRPr="00012D2D" w:rsidTr="00A636EB">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67191E" w:rsidRPr="00012D2D" w:rsidRDefault="0067191E" w:rsidP="00A636EB">
            <w:pPr>
              <w:ind w:left="27"/>
              <w:rPr>
                <w:rFonts w:ascii="Tahoma" w:hAnsi="Tahoma" w:cs="Tahoma"/>
                <w:sz w:val="20"/>
                <w:szCs w:val="20"/>
              </w:rPr>
            </w:pPr>
            <w:r w:rsidRPr="00012D2D">
              <w:rPr>
                <w:rFonts w:ascii="Tahoma" w:hAnsi="Tahoma" w:cs="Tahoma"/>
                <w:sz w:val="20"/>
                <w:szCs w:val="20"/>
              </w:rPr>
              <w:t>Nombre del Encargado de la Reunión de Aclaración:</w:t>
            </w:r>
          </w:p>
        </w:tc>
        <w:tc>
          <w:tcPr>
            <w:tcW w:w="4693" w:type="dxa"/>
            <w:tcBorders>
              <w:left w:val="single" w:sz="4" w:space="0" w:color="FFFFFF"/>
              <w:bottom w:val="single" w:sz="4" w:space="0" w:color="004990"/>
            </w:tcBorders>
            <w:vAlign w:val="center"/>
          </w:tcPr>
          <w:p w:rsidR="0067191E" w:rsidRPr="00012D2D" w:rsidRDefault="0067191E" w:rsidP="00A636EB">
            <w:pPr>
              <w:outlineLvl w:val="2"/>
              <w:rPr>
                <w:rFonts w:ascii="Tahoma" w:hAnsi="Tahoma" w:cs="Tahoma"/>
                <w:sz w:val="20"/>
                <w:szCs w:val="20"/>
              </w:rPr>
            </w:pPr>
            <w:r w:rsidRPr="00012D2D">
              <w:rPr>
                <w:rFonts w:ascii="Tahoma" w:hAnsi="Tahoma" w:cs="Tahoma"/>
                <w:sz w:val="20"/>
                <w:szCs w:val="20"/>
                <w:lang w:val="es-BO"/>
              </w:rPr>
              <w:t>Wilson Orellana</w:t>
            </w:r>
          </w:p>
        </w:tc>
      </w:tr>
    </w:tbl>
    <w:p w:rsidR="0067191E" w:rsidRPr="00012D2D" w:rsidRDefault="0067191E" w:rsidP="000D0212">
      <w:pPr>
        <w:pStyle w:val="Continuarlista"/>
        <w:spacing w:before="120" w:after="0"/>
        <w:ind w:left="426"/>
        <w:rPr>
          <w:rFonts w:ascii="Tahoma" w:hAnsi="Tahoma" w:cs="Tahoma"/>
          <w:sz w:val="22"/>
        </w:rPr>
      </w:pPr>
      <w:r w:rsidRPr="00012D2D">
        <w:rPr>
          <w:rFonts w:ascii="Tahoma" w:hAnsi="Tahoma" w:cs="Tahoma"/>
          <w:sz w:val="22"/>
        </w:rPr>
        <w:t>Las consultas por escrito y las efectuadas verbalmente en la Reunión de Aclaración serán respondidas e incluidas en el Acta de reunión y publicadas en la página WEB de ENTEL S.A.</w:t>
      </w:r>
    </w:p>
    <w:p w:rsidR="0067191E" w:rsidRPr="00012D2D" w:rsidRDefault="0067191E" w:rsidP="000D0212">
      <w:pPr>
        <w:pStyle w:val="Continuarlista"/>
        <w:spacing w:before="120" w:after="0"/>
        <w:ind w:left="426"/>
        <w:rPr>
          <w:rFonts w:ascii="Tahoma" w:hAnsi="Tahoma" w:cs="Tahoma"/>
          <w:sz w:val="22"/>
        </w:rPr>
      </w:pPr>
      <w:r w:rsidRPr="00012D2D">
        <w:rPr>
          <w:rFonts w:ascii="Tahoma" w:hAnsi="Tahoma" w:cs="Tahoma"/>
          <w:sz w:val="22"/>
        </w:rPr>
        <w:lastRenderedPageBreak/>
        <w:t>Una vez elaborada y aprobada el Acta de Reunión, formará parte del presente documento y será de aceptación obligatoria sin modificaciones posteriores por parte de los proponentes.</w:t>
      </w:r>
    </w:p>
    <w:p w:rsidR="0067191E" w:rsidRPr="00012D2D" w:rsidRDefault="0067191E" w:rsidP="0067191E">
      <w:pPr>
        <w:numPr>
          <w:ilvl w:val="0"/>
          <w:numId w:val="6"/>
        </w:numPr>
        <w:spacing w:before="120"/>
        <w:ind w:left="426" w:hanging="426"/>
        <w:rPr>
          <w:rFonts w:ascii="Tahoma" w:hAnsi="Tahoma" w:cs="Tahoma"/>
          <w:b/>
          <w:bCs/>
          <w:sz w:val="22"/>
          <w:szCs w:val="22"/>
          <w:lang w:val="es-BO"/>
        </w:rPr>
      </w:pPr>
      <w:r w:rsidRPr="00012D2D">
        <w:rPr>
          <w:rFonts w:ascii="Tahoma" w:hAnsi="Tahoma" w:cs="Tahoma"/>
          <w:b/>
          <w:bCs/>
          <w:sz w:val="22"/>
          <w:szCs w:val="22"/>
          <w:lang w:val="es-BO"/>
        </w:rPr>
        <w:t>Presentación de Propuestas</w:t>
      </w:r>
    </w:p>
    <w:p w:rsidR="0067191E" w:rsidRDefault="0067191E" w:rsidP="000D0212">
      <w:pPr>
        <w:spacing w:before="120"/>
        <w:ind w:left="426"/>
        <w:jc w:val="both"/>
        <w:rPr>
          <w:rFonts w:ascii="Tahoma" w:hAnsi="Tahoma" w:cs="Tahoma"/>
          <w:sz w:val="22"/>
          <w:szCs w:val="22"/>
          <w:lang w:val="es-BO"/>
        </w:rPr>
      </w:pPr>
      <w:r w:rsidRPr="00012D2D">
        <w:rPr>
          <w:rFonts w:ascii="Tahoma" w:hAnsi="Tahoma" w:cs="Tahoma"/>
          <w:sz w:val="22"/>
          <w:szCs w:val="22"/>
          <w:lang w:val="es-BO"/>
        </w:rPr>
        <w:t>Las propuestas deben presentarse sólo en las Oficinas de ENTEL S.A. (calle Federico Zuazo N° 1771, Piso 6 Subgerencia de Adquisiciones), hasta el:</w:t>
      </w:r>
    </w:p>
    <w:p w:rsidR="000D0212" w:rsidRPr="00012D2D" w:rsidRDefault="000D0212" w:rsidP="000D0212">
      <w:pPr>
        <w:spacing w:before="120"/>
        <w:ind w:left="426"/>
        <w:jc w:val="both"/>
        <w:rPr>
          <w:rFonts w:ascii="Tahoma" w:hAnsi="Tahoma" w:cs="Tahoma"/>
          <w:sz w:val="22"/>
          <w:szCs w:val="22"/>
          <w:lang w:val="es-BO"/>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67191E" w:rsidRPr="00012D2D" w:rsidTr="00A636EB">
        <w:trPr>
          <w:trHeight w:val="395"/>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67191E" w:rsidRPr="00012D2D" w:rsidRDefault="0067191E" w:rsidP="00A636EB">
            <w:pPr>
              <w:spacing w:before="120"/>
              <w:ind w:left="1276" w:hanging="1276"/>
              <w:rPr>
                <w:rFonts w:ascii="Tahoma" w:hAnsi="Tahoma" w:cs="Tahoma"/>
                <w:sz w:val="22"/>
                <w:szCs w:val="22"/>
              </w:rPr>
            </w:pPr>
            <w:r w:rsidRPr="00012D2D">
              <w:rPr>
                <w:rFonts w:ascii="Tahoma" w:hAnsi="Tahoma" w:cs="Tahoma"/>
                <w:sz w:val="22"/>
                <w:szCs w:val="22"/>
              </w:rPr>
              <w:t>Fecha:</w:t>
            </w:r>
          </w:p>
        </w:tc>
        <w:tc>
          <w:tcPr>
            <w:tcW w:w="3402" w:type="dxa"/>
            <w:tcBorders>
              <w:top w:val="single" w:sz="4" w:space="0" w:color="004990"/>
              <w:left w:val="single" w:sz="4" w:space="0" w:color="FFFFFF"/>
            </w:tcBorders>
            <w:vAlign w:val="center"/>
          </w:tcPr>
          <w:p w:rsidR="0067191E" w:rsidRPr="00012D2D" w:rsidRDefault="00DD169A" w:rsidP="00DD169A">
            <w:pPr>
              <w:spacing w:before="120"/>
              <w:outlineLvl w:val="2"/>
              <w:rPr>
                <w:rFonts w:ascii="Tahoma" w:hAnsi="Tahoma" w:cs="Tahoma"/>
                <w:sz w:val="22"/>
                <w:szCs w:val="22"/>
              </w:rPr>
            </w:pPr>
            <w:r w:rsidRPr="00012D2D">
              <w:rPr>
                <w:rFonts w:ascii="Tahoma" w:hAnsi="Tahoma" w:cs="Tahoma"/>
                <w:sz w:val="22"/>
                <w:szCs w:val="22"/>
              </w:rPr>
              <w:t>24 de marzo</w:t>
            </w:r>
            <w:r w:rsidR="0067191E" w:rsidRPr="00012D2D">
              <w:rPr>
                <w:rFonts w:ascii="Tahoma" w:hAnsi="Tahoma" w:cs="Tahoma"/>
                <w:sz w:val="22"/>
                <w:szCs w:val="22"/>
              </w:rPr>
              <w:t xml:space="preserve"> de 2017</w:t>
            </w:r>
          </w:p>
        </w:tc>
      </w:tr>
      <w:tr w:rsidR="0067191E" w:rsidRPr="00012D2D" w:rsidTr="00A636EB">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67191E" w:rsidRPr="00012D2D" w:rsidRDefault="0067191E" w:rsidP="00A636EB">
            <w:pPr>
              <w:spacing w:before="120"/>
              <w:ind w:left="1276" w:hanging="1276"/>
              <w:rPr>
                <w:rFonts w:ascii="Tahoma" w:hAnsi="Tahoma" w:cs="Tahoma"/>
                <w:sz w:val="22"/>
                <w:szCs w:val="22"/>
              </w:rPr>
            </w:pPr>
            <w:r w:rsidRPr="00012D2D">
              <w:rPr>
                <w:rFonts w:ascii="Tahoma" w:hAnsi="Tahoma" w:cs="Tahoma"/>
                <w:sz w:val="22"/>
                <w:szCs w:val="22"/>
              </w:rPr>
              <w:t>Hora:</w:t>
            </w:r>
          </w:p>
        </w:tc>
        <w:tc>
          <w:tcPr>
            <w:tcW w:w="3402" w:type="dxa"/>
            <w:tcBorders>
              <w:left w:val="single" w:sz="4" w:space="0" w:color="FFFFFF"/>
              <w:bottom w:val="single" w:sz="4" w:space="0" w:color="004990"/>
            </w:tcBorders>
            <w:vAlign w:val="center"/>
          </w:tcPr>
          <w:p w:rsidR="0067191E" w:rsidRPr="00012D2D" w:rsidRDefault="00DD169A" w:rsidP="00DD169A">
            <w:pPr>
              <w:spacing w:before="120"/>
              <w:outlineLvl w:val="2"/>
              <w:rPr>
                <w:rFonts w:ascii="Tahoma" w:hAnsi="Tahoma" w:cs="Tahoma"/>
                <w:sz w:val="22"/>
                <w:szCs w:val="22"/>
              </w:rPr>
            </w:pPr>
            <w:r w:rsidRPr="00012D2D">
              <w:rPr>
                <w:rFonts w:ascii="Tahoma" w:hAnsi="Tahoma" w:cs="Tahoma"/>
                <w:sz w:val="22"/>
                <w:szCs w:val="22"/>
              </w:rPr>
              <w:t>1</w:t>
            </w:r>
            <w:r w:rsidR="0067191E" w:rsidRPr="00012D2D">
              <w:rPr>
                <w:rFonts w:ascii="Tahoma" w:hAnsi="Tahoma" w:cs="Tahoma"/>
                <w:sz w:val="22"/>
                <w:szCs w:val="22"/>
              </w:rPr>
              <w:t>0:00 a.m.</w:t>
            </w:r>
          </w:p>
        </w:tc>
      </w:tr>
    </w:tbl>
    <w:p w:rsidR="0067191E" w:rsidRDefault="0067191E" w:rsidP="000D0212">
      <w:pPr>
        <w:spacing w:before="120"/>
        <w:ind w:left="284"/>
        <w:jc w:val="both"/>
        <w:rPr>
          <w:rFonts w:ascii="Tahoma" w:hAnsi="Tahoma" w:cs="Tahoma"/>
          <w:sz w:val="22"/>
          <w:szCs w:val="22"/>
        </w:rPr>
      </w:pPr>
      <w:r w:rsidRPr="00012D2D">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0D0212" w:rsidRPr="00012D2D" w:rsidRDefault="000D0212" w:rsidP="000D0212">
      <w:pPr>
        <w:spacing w:before="120"/>
        <w:ind w:left="284"/>
        <w:jc w:val="both"/>
        <w:rPr>
          <w:rFonts w:ascii="Tahoma" w:hAnsi="Tahoma" w:cs="Tahoma"/>
          <w:sz w:val="22"/>
          <w:szCs w:val="22"/>
        </w:rPr>
      </w:pPr>
    </w:p>
    <w:p w:rsidR="0067191E" w:rsidRPr="00012D2D" w:rsidRDefault="0067191E" w:rsidP="000D0212">
      <w:pPr>
        <w:spacing w:before="120"/>
        <w:ind w:left="284"/>
        <w:jc w:val="both"/>
        <w:outlineLvl w:val="2"/>
        <w:rPr>
          <w:rFonts w:ascii="Tahoma" w:hAnsi="Tahoma" w:cs="Tahoma"/>
          <w:sz w:val="22"/>
          <w:szCs w:val="22"/>
          <w:lang w:val="es-BO"/>
        </w:rPr>
      </w:pPr>
      <w:r w:rsidRPr="00012D2D">
        <w:rPr>
          <w:rFonts w:ascii="Tahoma" w:hAnsi="Tahoma" w:cs="Tahoma"/>
          <w:sz w:val="22"/>
          <w:szCs w:val="22"/>
          <w:lang w:val="es-BO"/>
        </w:rPr>
        <w:t>Las ofertas de los proponentes deberán estructurarse de acuerdo a las siguientes instrucciones:</w:t>
      </w:r>
    </w:p>
    <w:p w:rsidR="0067191E" w:rsidRPr="00012D2D" w:rsidRDefault="0067191E" w:rsidP="0067191E">
      <w:pPr>
        <w:spacing w:before="120"/>
        <w:ind w:left="709" w:firstLine="707"/>
        <w:rPr>
          <w:rFonts w:ascii="Tahoma" w:hAnsi="Tahoma" w:cs="Tahoma"/>
          <w:b/>
          <w:sz w:val="22"/>
          <w:szCs w:val="22"/>
        </w:rPr>
      </w:pPr>
      <w:r w:rsidRPr="00012D2D">
        <w:rPr>
          <w:rFonts w:ascii="Tahoma" w:hAnsi="Tahoma" w:cs="Tahoma"/>
          <w:b/>
          <w:sz w:val="22"/>
          <w:szCs w:val="22"/>
        </w:rPr>
        <w:t>SOBRE “A” – DOCUMENTOS ADMINISTRATIVOS.</w:t>
      </w:r>
    </w:p>
    <w:p w:rsidR="0067191E" w:rsidRPr="00012D2D" w:rsidRDefault="0067191E" w:rsidP="0067191E">
      <w:pPr>
        <w:spacing w:before="120"/>
        <w:ind w:left="709" w:firstLine="707"/>
        <w:rPr>
          <w:rFonts w:ascii="Tahoma" w:hAnsi="Tahoma" w:cs="Tahoma"/>
          <w:b/>
          <w:sz w:val="22"/>
          <w:szCs w:val="22"/>
        </w:rPr>
      </w:pPr>
      <w:r w:rsidRPr="00012D2D">
        <w:rPr>
          <w:rFonts w:ascii="Tahoma" w:hAnsi="Tahoma" w:cs="Tahoma"/>
          <w:b/>
          <w:sz w:val="22"/>
          <w:szCs w:val="22"/>
        </w:rPr>
        <w:t>SOBRE “B” – PROPUESTA TÉCNICA (Original + Copia Digital).</w:t>
      </w:r>
    </w:p>
    <w:p w:rsidR="0067191E" w:rsidRPr="00012D2D" w:rsidRDefault="0067191E" w:rsidP="0067191E">
      <w:pPr>
        <w:spacing w:before="120"/>
        <w:ind w:left="709" w:firstLine="707"/>
        <w:rPr>
          <w:rFonts w:ascii="Tahoma" w:hAnsi="Tahoma" w:cs="Tahoma"/>
          <w:b/>
          <w:sz w:val="22"/>
          <w:szCs w:val="22"/>
        </w:rPr>
      </w:pPr>
      <w:r w:rsidRPr="00012D2D">
        <w:rPr>
          <w:rFonts w:ascii="Tahoma" w:hAnsi="Tahoma" w:cs="Tahoma"/>
          <w:b/>
          <w:sz w:val="22"/>
          <w:szCs w:val="22"/>
        </w:rPr>
        <w:t>SOBRE “C” – PROPUESTA ECONÓMICA (Original + Copia Digital).</w:t>
      </w:r>
    </w:p>
    <w:p w:rsidR="000D0212" w:rsidRDefault="000D0212" w:rsidP="000D0212">
      <w:pPr>
        <w:spacing w:before="120"/>
        <w:ind w:left="284"/>
        <w:jc w:val="both"/>
        <w:rPr>
          <w:rFonts w:ascii="Tahoma" w:hAnsi="Tahoma" w:cs="Tahoma"/>
          <w:sz w:val="22"/>
          <w:szCs w:val="22"/>
        </w:rPr>
      </w:pPr>
    </w:p>
    <w:p w:rsidR="0067191E" w:rsidRPr="00012D2D" w:rsidRDefault="0067191E" w:rsidP="000D0212">
      <w:pPr>
        <w:spacing w:before="120"/>
        <w:ind w:left="284"/>
        <w:jc w:val="both"/>
        <w:rPr>
          <w:rFonts w:ascii="Tahoma" w:hAnsi="Tahoma" w:cs="Tahoma"/>
          <w:sz w:val="22"/>
          <w:szCs w:val="22"/>
        </w:rPr>
      </w:pPr>
      <w:r w:rsidRPr="00012D2D">
        <w:rPr>
          <w:rFonts w:ascii="Tahoma" w:hAnsi="Tahoma" w:cs="Tahoma"/>
          <w:sz w:val="22"/>
          <w:szCs w:val="22"/>
        </w:rPr>
        <w:t xml:space="preserve">Cada parte será presentada en un sobre o paquete cerrado, de manera separada; la Parte Técnica y la Parte Económica deberán contener copias digitales de los documentos correspondientes; </w:t>
      </w:r>
      <w:r w:rsidRPr="00012D2D">
        <w:rPr>
          <w:rFonts w:ascii="Tahoma" w:hAnsi="Tahoma" w:cs="Tahoma"/>
          <w:b/>
          <w:sz w:val="22"/>
          <w:szCs w:val="22"/>
        </w:rPr>
        <w:t>los originales deberán ser foliados, sellados y presentados con la siguiente inscripción:</w:t>
      </w:r>
    </w:p>
    <w:p w:rsidR="0067191E" w:rsidRPr="00012D2D" w:rsidRDefault="0067191E" w:rsidP="0067191E">
      <w:pPr>
        <w:spacing w:before="120"/>
        <w:ind w:left="709"/>
        <w:jc w:val="both"/>
        <w:rPr>
          <w:rFonts w:ascii="Tahoma" w:hAnsi="Tahoma" w:cs="Tahoma"/>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67191E" w:rsidRPr="00012D2D" w:rsidTr="00A636EB">
        <w:trPr>
          <w:trHeight w:val="1836"/>
          <w:jc w:val="center"/>
        </w:trPr>
        <w:tc>
          <w:tcPr>
            <w:tcW w:w="7690" w:type="dxa"/>
            <w:vAlign w:val="center"/>
          </w:tcPr>
          <w:p w:rsidR="0067191E" w:rsidRPr="00012D2D" w:rsidRDefault="0067191E" w:rsidP="00A636EB">
            <w:pPr>
              <w:ind w:left="130"/>
              <w:jc w:val="center"/>
              <w:rPr>
                <w:rFonts w:ascii="Tahoma" w:hAnsi="Tahoma" w:cs="Tahoma"/>
                <w:sz w:val="22"/>
                <w:szCs w:val="22"/>
              </w:rPr>
            </w:pPr>
            <w:r w:rsidRPr="00012D2D">
              <w:rPr>
                <w:rFonts w:ascii="Tahoma" w:hAnsi="Tahoma" w:cs="Tahoma"/>
                <w:sz w:val="22"/>
                <w:szCs w:val="22"/>
              </w:rPr>
              <w:t>ENTEL S.A.</w:t>
            </w:r>
          </w:p>
          <w:p w:rsidR="0067191E" w:rsidRPr="00012D2D" w:rsidRDefault="0067191E" w:rsidP="00A636EB">
            <w:pPr>
              <w:ind w:left="130"/>
              <w:jc w:val="center"/>
              <w:rPr>
                <w:rFonts w:ascii="Tahoma" w:hAnsi="Tahoma" w:cs="Tahoma"/>
                <w:sz w:val="22"/>
                <w:szCs w:val="22"/>
              </w:rPr>
            </w:pPr>
            <w:r w:rsidRPr="00012D2D">
              <w:rPr>
                <w:rFonts w:ascii="Tahoma" w:hAnsi="Tahoma" w:cs="Tahoma"/>
                <w:sz w:val="22"/>
                <w:szCs w:val="22"/>
              </w:rPr>
              <w:t xml:space="preserve">LICITACIÓN PUBLICA N° </w:t>
            </w:r>
            <w:r w:rsidR="008C2CFD" w:rsidRPr="00012D2D">
              <w:rPr>
                <w:rFonts w:ascii="Tahoma" w:hAnsi="Tahoma" w:cs="Tahoma"/>
                <w:sz w:val="22"/>
                <w:szCs w:val="22"/>
              </w:rPr>
              <w:t>022</w:t>
            </w:r>
            <w:r w:rsidRPr="00012D2D">
              <w:rPr>
                <w:rFonts w:ascii="Tahoma" w:hAnsi="Tahoma" w:cs="Tahoma"/>
                <w:sz w:val="22"/>
                <w:szCs w:val="22"/>
              </w:rPr>
              <w:t>/201</w:t>
            </w:r>
            <w:r w:rsidR="00201149" w:rsidRPr="00012D2D">
              <w:rPr>
                <w:rFonts w:ascii="Tahoma" w:hAnsi="Tahoma" w:cs="Tahoma"/>
                <w:sz w:val="22"/>
                <w:szCs w:val="22"/>
              </w:rPr>
              <w:t>7</w:t>
            </w:r>
          </w:p>
          <w:p w:rsidR="00D53CFF" w:rsidRPr="00012D2D" w:rsidRDefault="00201149" w:rsidP="00A636EB">
            <w:pPr>
              <w:tabs>
                <w:tab w:val="left" w:pos="5958"/>
              </w:tabs>
              <w:ind w:left="130"/>
              <w:jc w:val="center"/>
              <w:rPr>
                <w:rFonts w:ascii="Tahoma" w:hAnsi="Tahoma" w:cs="Tahoma"/>
                <w:sz w:val="22"/>
                <w:szCs w:val="22"/>
              </w:rPr>
            </w:pPr>
            <w:r w:rsidRPr="00012D2D">
              <w:rPr>
                <w:rFonts w:ascii="Tahoma" w:hAnsi="Tahoma" w:cs="Tahoma"/>
                <w:sz w:val="22"/>
                <w:szCs w:val="22"/>
              </w:rPr>
              <w:t xml:space="preserve">SERVICIOS DE INSTALACIÓN DE FIBRA ÓPTICA ADSS Y </w:t>
            </w:r>
          </w:p>
          <w:p w:rsidR="0067191E" w:rsidRPr="00012D2D" w:rsidRDefault="00201149" w:rsidP="00A636EB">
            <w:pPr>
              <w:tabs>
                <w:tab w:val="left" w:pos="5958"/>
              </w:tabs>
              <w:ind w:left="130"/>
              <w:jc w:val="center"/>
              <w:rPr>
                <w:rFonts w:ascii="Tahoma" w:hAnsi="Tahoma" w:cs="Tahoma"/>
                <w:sz w:val="22"/>
                <w:szCs w:val="22"/>
              </w:rPr>
            </w:pPr>
            <w:r w:rsidRPr="00012D2D">
              <w:rPr>
                <w:rFonts w:ascii="Tahoma" w:hAnsi="Tahoma" w:cs="Tahoma"/>
                <w:sz w:val="22"/>
                <w:szCs w:val="22"/>
              </w:rPr>
              <w:t>PROVISIÓN DE MATERIALES</w:t>
            </w:r>
          </w:p>
          <w:p w:rsidR="0067191E" w:rsidRPr="00012D2D" w:rsidRDefault="0067191E" w:rsidP="00A636EB">
            <w:pPr>
              <w:ind w:left="130"/>
              <w:jc w:val="center"/>
              <w:rPr>
                <w:rFonts w:ascii="Tahoma" w:hAnsi="Tahoma" w:cs="Tahoma"/>
                <w:sz w:val="22"/>
                <w:szCs w:val="22"/>
              </w:rPr>
            </w:pPr>
            <w:r w:rsidRPr="00012D2D">
              <w:rPr>
                <w:rFonts w:ascii="Tahoma" w:hAnsi="Tahoma" w:cs="Tahoma"/>
                <w:sz w:val="22"/>
                <w:szCs w:val="22"/>
              </w:rPr>
              <w:t>RAZÓN SOCIAL DEL PROPONENTE TELÉFONO FAX – EMAIL</w:t>
            </w:r>
          </w:p>
          <w:p w:rsidR="0067191E" w:rsidRPr="00012D2D" w:rsidRDefault="0067191E" w:rsidP="00A636EB">
            <w:pPr>
              <w:ind w:left="130"/>
              <w:jc w:val="center"/>
              <w:rPr>
                <w:rFonts w:ascii="Tahoma" w:hAnsi="Tahoma" w:cs="Tahoma"/>
                <w:sz w:val="22"/>
                <w:szCs w:val="22"/>
              </w:rPr>
            </w:pPr>
            <w:r w:rsidRPr="00012D2D">
              <w:rPr>
                <w:rFonts w:ascii="Tahoma" w:hAnsi="Tahoma" w:cs="Tahoma"/>
                <w:sz w:val="22"/>
                <w:szCs w:val="22"/>
              </w:rPr>
              <w:t>PERSONA DE CONTACTO</w:t>
            </w:r>
          </w:p>
          <w:p w:rsidR="0067191E" w:rsidRPr="00012D2D" w:rsidRDefault="0067191E" w:rsidP="00A636EB">
            <w:pPr>
              <w:ind w:left="130"/>
              <w:jc w:val="center"/>
              <w:rPr>
                <w:rFonts w:ascii="Tahoma" w:hAnsi="Tahoma" w:cs="Tahoma"/>
                <w:sz w:val="22"/>
                <w:szCs w:val="22"/>
              </w:rPr>
            </w:pPr>
            <w:r w:rsidRPr="00012D2D">
              <w:rPr>
                <w:rFonts w:ascii="Tahoma" w:hAnsi="Tahoma" w:cs="Tahoma"/>
                <w:sz w:val="22"/>
                <w:szCs w:val="22"/>
              </w:rPr>
              <w:t>ORIGINAL</w:t>
            </w:r>
          </w:p>
        </w:tc>
      </w:tr>
    </w:tbl>
    <w:p w:rsidR="0067191E" w:rsidRPr="00012D2D" w:rsidRDefault="0067191E" w:rsidP="0067191E">
      <w:pPr>
        <w:spacing w:before="120"/>
        <w:ind w:left="567"/>
        <w:jc w:val="both"/>
        <w:rPr>
          <w:rFonts w:ascii="Tahoma" w:hAnsi="Tahoma" w:cs="Tahoma"/>
          <w:sz w:val="22"/>
          <w:szCs w:val="22"/>
        </w:rPr>
      </w:pPr>
      <w:r w:rsidRPr="00012D2D">
        <w:rPr>
          <w:rFonts w:ascii="Tahoma" w:hAnsi="Tahoma" w:cs="Tahoma"/>
          <w:sz w:val="22"/>
          <w:szCs w:val="22"/>
        </w:rPr>
        <w:t>La apertura de sobres se efectuará en un acto público el día:</w:t>
      </w:r>
    </w:p>
    <w:p w:rsidR="0067191E" w:rsidRPr="00012D2D" w:rsidRDefault="0067191E" w:rsidP="0067191E">
      <w:pPr>
        <w:ind w:left="567"/>
        <w:jc w:val="both"/>
        <w:rPr>
          <w:rFonts w:ascii="Tahoma" w:hAnsi="Tahoma" w:cs="Tahoma"/>
          <w:strike/>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67191E" w:rsidRPr="00012D2D" w:rsidTr="00A636EB">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67191E" w:rsidRPr="00012D2D" w:rsidRDefault="0067191E" w:rsidP="00A636EB">
            <w:pPr>
              <w:ind w:left="1276" w:hanging="1276"/>
              <w:jc w:val="both"/>
              <w:rPr>
                <w:rFonts w:ascii="Tahoma" w:hAnsi="Tahoma" w:cs="Tahoma"/>
                <w:sz w:val="22"/>
                <w:szCs w:val="22"/>
              </w:rPr>
            </w:pPr>
            <w:r w:rsidRPr="00012D2D">
              <w:rPr>
                <w:rFonts w:ascii="Tahoma" w:hAnsi="Tahoma" w:cs="Tahoma"/>
                <w:sz w:val="22"/>
                <w:szCs w:val="22"/>
              </w:rPr>
              <w:t>Fecha:</w:t>
            </w:r>
          </w:p>
        </w:tc>
        <w:tc>
          <w:tcPr>
            <w:tcW w:w="4204" w:type="dxa"/>
            <w:tcBorders>
              <w:top w:val="single" w:sz="4" w:space="0" w:color="004990"/>
              <w:left w:val="single" w:sz="4" w:space="0" w:color="FFFFFF"/>
            </w:tcBorders>
          </w:tcPr>
          <w:p w:rsidR="0067191E" w:rsidRPr="00012D2D" w:rsidRDefault="00DD169A" w:rsidP="00DD169A">
            <w:pPr>
              <w:rPr>
                <w:rFonts w:ascii="Tahoma" w:hAnsi="Tahoma" w:cs="Tahoma"/>
                <w:sz w:val="22"/>
                <w:szCs w:val="22"/>
              </w:rPr>
            </w:pPr>
            <w:r w:rsidRPr="00012D2D">
              <w:rPr>
                <w:rFonts w:ascii="Tahoma" w:hAnsi="Tahoma" w:cs="Tahoma"/>
                <w:sz w:val="22"/>
                <w:szCs w:val="22"/>
              </w:rPr>
              <w:t>24 de marzo</w:t>
            </w:r>
            <w:r w:rsidR="0067191E" w:rsidRPr="00012D2D">
              <w:rPr>
                <w:rFonts w:ascii="Tahoma" w:hAnsi="Tahoma" w:cs="Tahoma"/>
                <w:sz w:val="22"/>
                <w:szCs w:val="22"/>
              </w:rPr>
              <w:t xml:space="preserve"> de 2017</w:t>
            </w:r>
          </w:p>
        </w:tc>
      </w:tr>
      <w:tr w:rsidR="0067191E" w:rsidRPr="00012D2D" w:rsidTr="00A636EB">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67191E" w:rsidRPr="00012D2D" w:rsidRDefault="0067191E" w:rsidP="00A636EB">
            <w:pPr>
              <w:ind w:left="1276" w:hanging="1276"/>
              <w:jc w:val="both"/>
              <w:rPr>
                <w:rFonts w:ascii="Tahoma" w:hAnsi="Tahoma" w:cs="Tahoma"/>
                <w:sz w:val="22"/>
                <w:szCs w:val="22"/>
              </w:rPr>
            </w:pPr>
            <w:r w:rsidRPr="00012D2D">
              <w:rPr>
                <w:rFonts w:ascii="Tahoma" w:hAnsi="Tahoma" w:cs="Tahoma"/>
                <w:sz w:val="22"/>
                <w:szCs w:val="22"/>
              </w:rPr>
              <w:t>Hora:</w:t>
            </w:r>
          </w:p>
        </w:tc>
        <w:tc>
          <w:tcPr>
            <w:tcW w:w="4204" w:type="dxa"/>
            <w:tcBorders>
              <w:left w:val="single" w:sz="4" w:space="0" w:color="FFFFFF"/>
              <w:bottom w:val="single" w:sz="4" w:space="0" w:color="004990"/>
            </w:tcBorders>
          </w:tcPr>
          <w:p w:rsidR="0067191E" w:rsidRPr="00012D2D" w:rsidRDefault="00DD169A" w:rsidP="00DD169A">
            <w:pPr>
              <w:rPr>
                <w:rFonts w:ascii="Tahoma" w:hAnsi="Tahoma" w:cs="Tahoma"/>
                <w:sz w:val="22"/>
                <w:szCs w:val="22"/>
                <w:highlight w:val="yellow"/>
              </w:rPr>
            </w:pPr>
            <w:r w:rsidRPr="00012D2D">
              <w:rPr>
                <w:rFonts w:ascii="Tahoma" w:hAnsi="Tahoma" w:cs="Tahoma"/>
                <w:sz w:val="22"/>
                <w:szCs w:val="22"/>
              </w:rPr>
              <w:t>1</w:t>
            </w:r>
            <w:r w:rsidR="0067191E" w:rsidRPr="00012D2D">
              <w:rPr>
                <w:rFonts w:ascii="Tahoma" w:hAnsi="Tahoma" w:cs="Tahoma"/>
                <w:sz w:val="22"/>
                <w:szCs w:val="22"/>
              </w:rPr>
              <w:t>0:30 a.m.</w:t>
            </w:r>
          </w:p>
        </w:tc>
      </w:tr>
    </w:tbl>
    <w:p w:rsidR="0067191E" w:rsidRDefault="0067191E" w:rsidP="0067191E">
      <w:pPr>
        <w:ind w:left="1843"/>
        <w:jc w:val="both"/>
        <w:rPr>
          <w:rFonts w:ascii="Tahoma" w:hAnsi="Tahoma" w:cs="Tahoma"/>
          <w:i/>
          <w:sz w:val="18"/>
          <w:szCs w:val="18"/>
        </w:rPr>
      </w:pPr>
      <w:r w:rsidRPr="00012D2D">
        <w:rPr>
          <w:rFonts w:ascii="Tahoma" w:hAnsi="Tahoma" w:cs="Tahoma"/>
          <w:i/>
          <w:sz w:val="18"/>
          <w:szCs w:val="18"/>
        </w:rPr>
        <w:t>(*) Véase la secuencia establecida en el acápite 9 del presente documento</w:t>
      </w:r>
    </w:p>
    <w:p w:rsidR="000D0212" w:rsidRPr="00012D2D" w:rsidRDefault="000D0212" w:rsidP="0067191E">
      <w:pPr>
        <w:ind w:left="1843"/>
        <w:jc w:val="both"/>
        <w:rPr>
          <w:rFonts w:ascii="Tahoma" w:hAnsi="Tahoma" w:cs="Tahoma"/>
          <w:i/>
          <w:sz w:val="18"/>
          <w:szCs w:val="18"/>
        </w:rPr>
      </w:pPr>
    </w:p>
    <w:p w:rsidR="0067191E" w:rsidRPr="00012D2D" w:rsidRDefault="0067191E" w:rsidP="0067191E">
      <w:pPr>
        <w:pStyle w:val="Prrafodelista"/>
        <w:numPr>
          <w:ilvl w:val="1"/>
          <w:numId w:val="27"/>
        </w:numPr>
        <w:spacing w:before="120"/>
        <w:jc w:val="both"/>
        <w:outlineLvl w:val="2"/>
        <w:rPr>
          <w:rFonts w:ascii="Tahoma" w:hAnsi="Tahoma" w:cs="Tahoma"/>
          <w:sz w:val="22"/>
          <w:szCs w:val="22"/>
        </w:rPr>
      </w:pPr>
      <w:r w:rsidRPr="00012D2D">
        <w:rPr>
          <w:rFonts w:ascii="Tahoma" w:hAnsi="Tahoma" w:cs="Tahoma"/>
          <w:b/>
          <w:sz w:val="22"/>
          <w:szCs w:val="22"/>
          <w:u w:val="single"/>
        </w:rPr>
        <w:t>Sobre A</w:t>
      </w:r>
      <w:r w:rsidRPr="00012D2D">
        <w:rPr>
          <w:rFonts w:ascii="Tahoma" w:hAnsi="Tahoma" w:cs="Tahoma"/>
          <w:sz w:val="22"/>
          <w:szCs w:val="22"/>
          <w:u w:val="single"/>
        </w:rPr>
        <w:t>:</w:t>
      </w:r>
      <w:bookmarkStart w:id="1" w:name="_Toc130955263"/>
      <w:bookmarkStart w:id="2" w:name="_Toc130955322"/>
      <w:r w:rsidRPr="00012D2D">
        <w:rPr>
          <w:rFonts w:ascii="Tahoma" w:hAnsi="Tahoma" w:cs="Tahoma"/>
          <w:sz w:val="22"/>
          <w:szCs w:val="22"/>
        </w:rPr>
        <w:t xml:space="preserve"> Debe tener la inscripción </w:t>
      </w:r>
      <w:r w:rsidRPr="00012D2D">
        <w:rPr>
          <w:rFonts w:ascii="Tahoma" w:hAnsi="Tahoma" w:cs="Tahoma"/>
          <w:b/>
          <w:sz w:val="22"/>
          <w:szCs w:val="22"/>
        </w:rPr>
        <w:t xml:space="preserve">“DOCUMENTOS ADMINISTRATIVOS” </w:t>
      </w:r>
      <w:r w:rsidRPr="00012D2D">
        <w:rPr>
          <w:rFonts w:ascii="Tahoma" w:hAnsi="Tahoma" w:cs="Tahoma"/>
          <w:sz w:val="22"/>
          <w:szCs w:val="22"/>
        </w:rPr>
        <w:t xml:space="preserve">y debe contener la </w:t>
      </w:r>
      <w:r w:rsidRPr="00012D2D">
        <w:rPr>
          <w:rFonts w:ascii="Tahoma" w:hAnsi="Tahoma" w:cs="Tahoma"/>
          <w:b/>
          <w:sz w:val="22"/>
          <w:szCs w:val="22"/>
        </w:rPr>
        <w:t xml:space="preserve">documentación de registro legal </w:t>
      </w:r>
      <w:r w:rsidRPr="00012D2D">
        <w:rPr>
          <w:rFonts w:ascii="Tahoma" w:hAnsi="Tahoma" w:cs="Tahoma"/>
          <w:b/>
          <w:sz w:val="22"/>
          <w:szCs w:val="22"/>
          <w:u w:val="single"/>
        </w:rPr>
        <w:t>vigente</w:t>
      </w:r>
      <w:r w:rsidRPr="00012D2D">
        <w:rPr>
          <w:rFonts w:ascii="Tahoma" w:hAnsi="Tahoma" w:cs="Tahoma"/>
          <w:sz w:val="22"/>
          <w:szCs w:val="22"/>
          <w:u w:val="single"/>
        </w:rPr>
        <w:t xml:space="preserve"> </w:t>
      </w:r>
      <w:r w:rsidRPr="00012D2D">
        <w:rPr>
          <w:rFonts w:ascii="Tahoma" w:hAnsi="Tahoma" w:cs="Tahoma"/>
          <w:sz w:val="22"/>
          <w:szCs w:val="22"/>
        </w:rPr>
        <w:t>del proponente, de acuerdo a requerimiento de Entel S.A.:</w:t>
      </w:r>
    </w:p>
    <w:p w:rsidR="0067191E" w:rsidRPr="00012D2D" w:rsidRDefault="0067191E" w:rsidP="0067191E">
      <w:pPr>
        <w:pStyle w:val="Prrafodelista"/>
        <w:numPr>
          <w:ilvl w:val="2"/>
          <w:numId w:val="27"/>
        </w:numPr>
        <w:tabs>
          <w:tab w:val="left" w:pos="1418"/>
        </w:tabs>
        <w:spacing w:before="120"/>
        <w:ind w:hanging="11"/>
        <w:jc w:val="both"/>
        <w:outlineLvl w:val="2"/>
        <w:rPr>
          <w:rFonts w:ascii="Tahoma" w:hAnsi="Tahoma" w:cs="Tahoma"/>
          <w:sz w:val="22"/>
          <w:szCs w:val="22"/>
        </w:rPr>
      </w:pPr>
      <w:r w:rsidRPr="00012D2D">
        <w:rPr>
          <w:rFonts w:ascii="Tahoma" w:hAnsi="Tahoma" w:cs="Tahoma"/>
          <w:sz w:val="22"/>
          <w:szCs w:val="22"/>
        </w:rPr>
        <w:t>Carta de Presentación firmada por el Representante Legal del proponente.</w:t>
      </w:r>
    </w:p>
    <w:p w:rsidR="0067191E" w:rsidRPr="00012D2D" w:rsidRDefault="0067191E" w:rsidP="0067191E">
      <w:pPr>
        <w:pStyle w:val="Prrafodelista"/>
        <w:numPr>
          <w:ilvl w:val="2"/>
          <w:numId w:val="27"/>
        </w:numPr>
        <w:tabs>
          <w:tab w:val="left" w:pos="1418"/>
        </w:tabs>
        <w:spacing w:before="120"/>
        <w:ind w:left="1418" w:hanging="698"/>
        <w:jc w:val="both"/>
        <w:outlineLvl w:val="2"/>
        <w:rPr>
          <w:rFonts w:ascii="Tahoma" w:hAnsi="Tahoma" w:cs="Tahoma"/>
          <w:sz w:val="22"/>
          <w:szCs w:val="22"/>
        </w:rPr>
      </w:pPr>
      <w:r w:rsidRPr="00012D2D">
        <w:rPr>
          <w:rFonts w:ascii="Tahoma" w:hAnsi="Tahoma" w:cs="Tahoma"/>
          <w:sz w:val="22"/>
          <w:szCs w:val="22"/>
        </w:rPr>
        <w:lastRenderedPageBreak/>
        <w:t>Fotocopia simple del Testimonio de Constitución y modificaciones al mismo debidamente resellado en FUNDEMPRESA (Requisito no aplicado a empresas unipersonales).</w:t>
      </w:r>
    </w:p>
    <w:p w:rsidR="0067191E" w:rsidRPr="00012D2D" w:rsidRDefault="0067191E" w:rsidP="0067191E">
      <w:pPr>
        <w:pStyle w:val="Prrafodelista"/>
        <w:numPr>
          <w:ilvl w:val="2"/>
          <w:numId w:val="27"/>
        </w:numPr>
        <w:tabs>
          <w:tab w:val="left" w:pos="1418"/>
        </w:tabs>
        <w:spacing w:before="120"/>
        <w:ind w:left="1418" w:hanging="698"/>
        <w:jc w:val="both"/>
        <w:outlineLvl w:val="2"/>
        <w:rPr>
          <w:rFonts w:ascii="Tahoma" w:hAnsi="Tahoma" w:cs="Tahoma"/>
          <w:sz w:val="22"/>
          <w:szCs w:val="22"/>
        </w:rPr>
      </w:pPr>
      <w:r w:rsidRPr="00012D2D">
        <w:rPr>
          <w:rFonts w:ascii="Tahoma" w:hAnsi="Tahoma" w:cs="Tahoma"/>
          <w:sz w:val="22"/>
          <w:szCs w:val="22"/>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rsidR="0067191E" w:rsidRPr="00012D2D" w:rsidRDefault="0067191E" w:rsidP="0067191E">
      <w:pPr>
        <w:pStyle w:val="Prrafodelista"/>
        <w:numPr>
          <w:ilvl w:val="2"/>
          <w:numId w:val="27"/>
        </w:numPr>
        <w:tabs>
          <w:tab w:val="left" w:pos="1418"/>
        </w:tabs>
        <w:spacing w:before="120"/>
        <w:ind w:left="1418" w:hanging="698"/>
        <w:jc w:val="both"/>
        <w:outlineLvl w:val="2"/>
        <w:rPr>
          <w:rFonts w:ascii="Tahoma" w:hAnsi="Tahoma" w:cs="Tahoma"/>
          <w:sz w:val="22"/>
          <w:szCs w:val="22"/>
        </w:rPr>
      </w:pPr>
      <w:r w:rsidRPr="00012D2D">
        <w:rPr>
          <w:rFonts w:ascii="Tahoma" w:hAnsi="Tahoma" w:cs="Tahoma"/>
          <w:sz w:val="22"/>
          <w:szCs w:val="22"/>
        </w:rPr>
        <w:t>Fotocopia simple de</w:t>
      </w:r>
      <w:r w:rsidRPr="00012D2D">
        <w:rPr>
          <w:rFonts w:ascii="Tahoma" w:hAnsi="Tahoma" w:cs="Tahoma"/>
          <w:sz w:val="22"/>
          <w:szCs w:val="22"/>
          <w:lang w:val="es-BO"/>
        </w:rPr>
        <w:t>l Certificado de Actualización de</w:t>
      </w:r>
      <w:r w:rsidRPr="00012D2D">
        <w:rPr>
          <w:rFonts w:ascii="Tahoma" w:hAnsi="Tahoma" w:cs="Tahoma"/>
          <w:sz w:val="22"/>
          <w:szCs w:val="22"/>
        </w:rPr>
        <w:t xml:space="preserve"> la Matrícula de Comercio ante FUNDEMPRESA debidamente actualizada y vigente a su presentación, la empresa deberá tener como actividades el rubro de Telecomunicaciones y/o actividades inherentes al objeto del presente proceso de contratación. (Matrícula de Registro de Empresa en Bolivia, si se trata de empresa constituida como Sociedad en cualquiera de las modalidades).</w:t>
      </w:r>
    </w:p>
    <w:p w:rsidR="0067191E" w:rsidRPr="00012D2D" w:rsidRDefault="0067191E" w:rsidP="0067191E">
      <w:pPr>
        <w:pStyle w:val="Prrafodelista"/>
        <w:numPr>
          <w:ilvl w:val="2"/>
          <w:numId w:val="27"/>
        </w:numPr>
        <w:tabs>
          <w:tab w:val="left" w:pos="1418"/>
        </w:tabs>
        <w:spacing w:before="120"/>
        <w:ind w:left="1418" w:hanging="698"/>
        <w:jc w:val="both"/>
        <w:outlineLvl w:val="2"/>
        <w:rPr>
          <w:rFonts w:ascii="Tahoma" w:hAnsi="Tahoma" w:cs="Tahoma"/>
          <w:sz w:val="22"/>
          <w:szCs w:val="22"/>
        </w:rPr>
      </w:pPr>
      <w:r w:rsidRPr="00012D2D">
        <w:rPr>
          <w:rFonts w:ascii="Tahoma" w:hAnsi="Tahoma" w:cs="Tahoma"/>
          <w:sz w:val="22"/>
          <w:szCs w:val="22"/>
        </w:rPr>
        <w:t>Certificación electrónica del Número de Identificación Tributaria (N.I.T.) vigente y actual. (La cual podrá ser impresa de la página WEB de impuestos máximo 30 días calendario antes de la fecha de presentación de la propuesta)</w:t>
      </w:r>
    </w:p>
    <w:p w:rsidR="0067191E" w:rsidRPr="00012D2D" w:rsidRDefault="0067191E" w:rsidP="0067191E">
      <w:pPr>
        <w:pStyle w:val="Prrafodelista"/>
        <w:numPr>
          <w:ilvl w:val="2"/>
          <w:numId w:val="27"/>
        </w:numPr>
        <w:tabs>
          <w:tab w:val="left" w:pos="1418"/>
        </w:tabs>
        <w:spacing w:before="120"/>
        <w:ind w:left="1418" w:hanging="698"/>
        <w:jc w:val="both"/>
        <w:outlineLvl w:val="2"/>
        <w:rPr>
          <w:rFonts w:ascii="Tahoma" w:hAnsi="Tahoma" w:cs="Tahoma"/>
          <w:sz w:val="22"/>
          <w:szCs w:val="22"/>
        </w:rPr>
      </w:pPr>
      <w:r w:rsidRPr="00012D2D">
        <w:rPr>
          <w:rFonts w:ascii="Tahoma" w:hAnsi="Tahoma" w:cs="Tahoma"/>
          <w:sz w:val="22"/>
          <w:szCs w:val="22"/>
        </w:rPr>
        <w:t>Fotocopia simple de la Cédula de Identidad o Pasaporte del Representante Legal vigente a la fecha de presentación de la propuesta.</w:t>
      </w:r>
    </w:p>
    <w:p w:rsidR="0067191E" w:rsidRPr="00012D2D" w:rsidRDefault="0067191E" w:rsidP="0067191E">
      <w:pPr>
        <w:pStyle w:val="Prrafodelista"/>
        <w:numPr>
          <w:ilvl w:val="2"/>
          <w:numId w:val="27"/>
        </w:numPr>
        <w:tabs>
          <w:tab w:val="left" w:pos="1418"/>
        </w:tabs>
        <w:spacing w:before="120"/>
        <w:ind w:left="1418" w:hanging="698"/>
        <w:jc w:val="both"/>
        <w:outlineLvl w:val="2"/>
        <w:rPr>
          <w:rFonts w:ascii="Tahoma" w:hAnsi="Tahoma" w:cs="Tahoma"/>
          <w:sz w:val="22"/>
          <w:szCs w:val="22"/>
        </w:rPr>
      </w:pPr>
      <w:r w:rsidRPr="00012D2D">
        <w:rPr>
          <w:rFonts w:ascii="Tahoma" w:hAnsi="Tahoma" w:cs="Tahoma"/>
          <w:sz w:val="22"/>
          <w:szCs w:val="22"/>
        </w:rPr>
        <w:t xml:space="preserve">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 </w:t>
      </w:r>
    </w:p>
    <w:p w:rsidR="0067191E" w:rsidRPr="00012D2D" w:rsidRDefault="0067191E" w:rsidP="0067191E">
      <w:pPr>
        <w:pStyle w:val="Prrafodelista"/>
        <w:numPr>
          <w:ilvl w:val="2"/>
          <w:numId w:val="27"/>
        </w:numPr>
        <w:tabs>
          <w:tab w:val="left" w:pos="1418"/>
        </w:tabs>
        <w:spacing w:before="120"/>
        <w:ind w:left="1418" w:hanging="698"/>
        <w:jc w:val="both"/>
        <w:outlineLvl w:val="2"/>
        <w:rPr>
          <w:rFonts w:ascii="Tahoma" w:hAnsi="Tahoma" w:cs="Tahoma"/>
          <w:sz w:val="22"/>
          <w:szCs w:val="22"/>
        </w:rPr>
      </w:pPr>
      <w:r w:rsidRPr="00012D2D">
        <w:rPr>
          <w:rFonts w:ascii="Tahoma" w:hAnsi="Tahoma" w:cs="Tahoma"/>
          <w:sz w:val="22"/>
          <w:szCs w:val="22"/>
        </w:rPr>
        <w:t xml:space="preserve">Garantía de Seriedad de Propuesta (Boleta Bancaria) con las características de </w:t>
      </w:r>
      <w:r w:rsidRPr="00012D2D">
        <w:rPr>
          <w:rFonts w:ascii="Tahoma" w:hAnsi="Tahoma" w:cs="Tahoma"/>
          <w:b/>
          <w:sz w:val="22"/>
          <w:szCs w:val="22"/>
        </w:rPr>
        <w:t>renovable, irrevocable, de ejecución inmediata y a primer requerimiento</w:t>
      </w:r>
      <w:r w:rsidRPr="00012D2D">
        <w:rPr>
          <w:rFonts w:ascii="Tahoma" w:hAnsi="Tahoma" w:cs="Tahoma"/>
          <w:sz w:val="22"/>
          <w:szCs w:val="22"/>
        </w:rPr>
        <w:t xml:space="preserve"> a favor de Entel S.A. y deben contar con una validez de </w:t>
      </w:r>
      <w:r w:rsidRPr="00012D2D">
        <w:rPr>
          <w:rFonts w:ascii="Tahoma" w:hAnsi="Tahoma" w:cs="Tahoma"/>
          <w:b/>
          <w:sz w:val="22"/>
          <w:szCs w:val="22"/>
        </w:rPr>
        <w:t>120 días</w:t>
      </w:r>
      <w:r w:rsidRPr="00012D2D">
        <w:rPr>
          <w:rFonts w:ascii="Tahoma" w:hAnsi="Tahoma" w:cs="Tahoma"/>
          <w:sz w:val="22"/>
          <w:szCs w:val="22"/>
        </w:rPr>
        <w:t xml:space="preserve"> calendario a partir de la fecha de presentación de su propuesta.</w:t>
      </w:r>
    </w:p>
    <w:p w:rsidR="0067191E" w:rsidRPr="00012D2D" w:rsidRDefault="0067191E" w:rsidP="0067191E">
      <w:pPr>
        <w:pStyle w:val="Prrafodelista"/>
        <w:tabs>
          <w:tab w:val="left" w:pos="1418"/>
        </w:tabs>
        <w:spacing w:before="120"/>
        <w:ind w:left="1418"/>
        <w:jc w:val="both"/>
        <w:outlineLvl w:val="2"/>
        <w:rPr>
          <w:rFonts w:ascii="Tahoma" w:hAnsi="Tahoma" w:cs="Tahoma"/>
          <w:sz w:val="22"/>
          <w:szCs w:val="22"/>
        </w:rPr>
      </w:pPr>
      <w:r w:rsidRPr="00012D2D">
        <w:rPr>
          <w:rFonts w:ascii="Tahoma" w:hAnsi="Tahoma" w:cs="Tahoma"/>
          <w:sz w:val="22"/>
          <w:szCs w:val="22"/>
        </w:rPr>
        <w:t xml:space="preserve">Debe ser presentada por el valor de USD </w:t>
      </w:r>
      <w:r w:rsidR="004859AA" w:rsidRPr="00012D2D">
        <w:rPr>
          <w:rFonts w:ascii="Tahoma" w:hAnsi="Tahoma" w:cs="Tahoma"/>
          <w:sz w:val="22"/>
          <w:szCs w:val="22"/>
        </w:rPr>
        <w:t>2.5</w:t>
      </w:r>
      <w:r w:rsidRPr="00012D2D">
        <w:rPr>
          <w:rFonts w:ascii="Tahoma" w:hAnsi="Tahoma" w:cs="Tahoma"/>
          <w:sz w:val="22"/>
          <w:szCs w:val="22"/>
        </w:rPr>
        <w:t>00,00 (</w:t>
      </w:r>
      <w:r w:rsidR="004859AA" w:rsidRPr="00012D2D">
        <w:rPr>
          <w:rFonts w:ascii="Tahoma" w:hAnsi="Tahoma" w:cs="Tahoma"/>
          <w:sz w:val="22"/>
          <w:szCs w:val="22"/>
        </w:rPr>
        <w:t>Dos</w:t>
      </w:r>
      <w:r w:rsidRPr="00012D2D">
        <w:rPr>
          <w:rFonts w:ascii="Tahoma" w:hAnsi="Tahoma" w:cs="Tahoma"/>
          <w:sz w:val="22"/>
          <w:szCs w:val="22"/>
        </w:rPr>
        <w:t xml:space="preserve"> Mil </w:t>
      </w:r>
      <w:r w:rsidR="004859AA" w:rsidRPr="00012D2D">
        <w:rPr>
          <w:rFonts w:ascii="Tahoma" w:hAnsi="Tahoma" w:cs="Tahoma"/>
          <w:sz w:val="22"/>
          <w:szCs w:val="22"/>
        </w:rPr>
        <w:t xml:space="preserve">Quinientos </w:t>
      </w:r>
      <w:r w:rsidRPr="00012D2D">
        <w:rPr>
          <w:rFonts w:ascii="Tahoma" w:hAnsi="Tahoma" w:cs="Tahoma"/>
          <w:sz w:val="22"/>
          <w:szCs w:val="22"/>
        </w:rPr>
        <w:t xml:space="preserve">00/100 Dólares Americanos) </w:t>
      </w:r>
      <w:r w:rsidR="004859AA" w:rsidRPr="00012D2D">
        <w:rPr>
          <w:rFonts w:ascii="Tahoma" w:hAnsi="Tahoma" w:cs="Tahoma"/>
          <w:sz w:val="22"/>
          <w:szCs w:val="22"/>
        </w:rPr>
        <w:t xml:space="preserve">para el Tramo 1 (La Paz – </w:t>
      </w:r>
      <w:proofErr w:type="spellStart"/>
      <w:r w:rsidR="004859AA" w:rsidRPr="00012D2D">
        <w:rPr>
          <w:rFonts w:ascii="Tahoma" w:hAnsi="Tahoma" w:cs="Tahoma"/>
          <w:sz w:val="22"/>
          <w:szCs w:val="22"/>
        </w:rPr>
        <w:t>Huarina</w:t>
      </w:r>
      <w:proofErr w:type="spellEnd"/>
      <w:r w:rsidR="004859AA" w:rsidRPr="00012D2D">
        <w:rPr>
          <w:rFonts w:ascii="Tahoma" w:hAnsi="Tahoma" w:cs="Tahoma"/>
          <w:sz w:val="22"/>
          <w:szCs w:val="22"/>
        </w:rPr>
        <w:t xml:space="preserve"> – Copacabana).</w:t>
      </w:r>
    </w:p>
    <w:p w:rsidR="004859AA" w:rsidRPr="00012D2D" w:rsidRDefault="004859AA" w:rsidP="004859AA">
      <w:pPr>
        <w:pStyle w:val="Prrafodelista"/>
        <w:tabs>
          <w:tab w:val="left" w:pos="1418"/>
        </w:tabs>
        <w:spacing w:before="120"/>
        <w:ind w:left="1418"/>
        <w:jc w:val="both"/>
        <w:outlineLvl w:val="2"/>
        <w:rPr>
          <w:rFonts w:ascii="Tahoma" w:hAnsi="Tahoma" w:cs="Tahoma"/>
          <w:sz w:val="22"/>
          <w:szCs w:val="22"/>
        </w:rPr>
      </w:pPr>
      <w:r w:rsidRPr="00012D2D">
        <w:rPr>
          <w:rFonts w:ascii="Tahoma" w:hAnsi="Tahoma" w:cs="Tahoma"/>
          <w:sz w:val="22"/>
          <w:szCs w:val="22"/>
        </w:rPr>
        <w:t>Debe ser presentada por el valor de USD 1.200,00 (Mil Doscientos 00/100 Dólares Americanos) para el Tramo 2 (</w:t>
      </w:r>
      <w:proofErr w:type="spellStart"/>
      <w:r w:rsidRPr="00012D2D">
        <w:rPr>
          <w:rFonts w:ascii="Tahoma" w:hAnsi="Tahoma" w:cs="Tahoma"/>
          <w:sz w:val="22"/>
          <w:szCs w:val="22"/>
        </w:rPr>
        <w:t>Huarina</w:t>
      </w:r>
      <w:proofErr w:type="spellEnd"/>
      <w:r w:rsidRPr="00012D2D">
        <w:rPr>
          <w:rFonts w:ascii="Tahoma" w:hAnsi="Tahoma" w:cs="Tahoma"/>
          <w:sz w:val="22"/>
          <w:szCs w:val="22"/>
        </w:rPr>
        <w:t xml:space="preserve"> – Achacachi - Sorata).</w:t>
      </w:r>
    </w:p>
    <w:p w:rsidR="004859AA" w:rsidRPr="00012D2D" w:rsidRDefault="004859AA" w:rsidP="004859AA">
      <w:pPr>
        <w:pStyle w:val="Prrafodelista"/>
        <w:tabs>
          <w:tab w:val="left" w:pos="1418"/>
        </w:tabs>
        <w:spacing w:before="120"/>
        <w:ind w:left="1418"/>
        <w:jc w:val="both"/>
        <w:outlineLvl w:val="2"/>
        <w:rPr>
          <w:rFonts w:ascii="Tahoma" w:hAnsi="Tahoma" w:cs="Tahoma"/>
          <w:sz w:val="22"/>
          <w:szCs w:val="22"/>
        </w:rPr>
      </w:pPr>
      <w:r w:rsidRPr="00012D2D">
        <w:rPr>
          <w:rFonts w:ascii="Tahoma" w:hAnsi="Tahoma" w:cs="Tahoma"/>
          <w:sz w:val="22"/>
          <w:szCs w:val="22"/>
        </w:rPr>
        <w:t>Debe ser presentada por el valor de USD 1.500,00 (Mil Quinientos 00/100 Dólares Americanos) para el Tramo 3 (Achacachi – Puerto Acosta).</w:t>
      </w:r>
    </w:p>
    <w:p w:rsidR="00787676" w:rsidRPr="00012D2D" w:rsidRDefault="00787676" w:rsidP="004859AA">
      <w:pPr>
        <w:pStyle w:val="Prrafodelista"/>
        <w:tabs>
          <w:tab w:val="left" w:pos="1418"/>
        </w:tabs>
        <w:spacing w:before="120"/>
        <w:ind w:left="1418"/>
        <w:jc w:val="both"/>
        <w:outlineLvl w:val="2"/>
        <w:rPr>
          <w:rFonts w:ascii="Tahoma" w:hAnsi="Tahoma" w:cs="Tahoma"/>
          <w:sz w:val="22"/>
          <w:szCs w:val="22"/>
        </w:rPr>
      </w:pPr>
      <w:r w:rsidRPr="00012D2D">
        <w:rPr>
          <w:rFonts w:ascii="Tahoma" w:hAnsi="Tahoma" w:cs="Tahoma"/>
          <w:sz w:val="22"/>
          <w:szCs w:val="22"/>
        </w:rPr>
        <w:t>En caso de presentarse a más de un tramo la Garantía deberá ser individual, una para cada tramo.</w:t>
      </w:r>
    </w:p>
    <w:p w:rsidR="0067191E" w:rsidRPr="00012D2D" w:rsidRDefault="0067191E" w:rsidP="0067191E">
      <w:pPr>
        <w:pStyle w:val="Prrafodelista"/>
        <w:tabs>
          <w:tab w:val="left" w:pos="1418"/>
        </w:tabs>
        <w:spacing w:before="120"/>
        <w:ind w:left="1418"/>
        <w:jc w:val="both"/>
        <w:outlineLvl w:val="2"/>
        <w:rPr>
          <w:rFonts w:ascii="Tahoma" w:hAnsi="Tahoma" w:cs="Tahoma"/>
          <w:sz w:val="22"/>
          <w:szCs w:val="22"/>
        </w:rPr>
      </w:pPr>
      <w:r w:rsidRPr="00012D2D">
        <w:rPr>
          <w:rFonts w:ascii="Tahoma" w:hAnsi="Tahoma" w:cs="Tahoma"/>
          <w:sz w:val="22"/>
          <w:szCs w:val="22"/>
        </w:rPr>
        <w:t>La boleta bancaria debe ser emitida por una institución bancaria y/o financiera legalmente constituida en Bolivia y regulada por la ASFI.</w:t>
      </w:r>
    </w:p>
    <w:p w:rsidR="0067191E" w:rsidRPr="00012D2D" w:rsidRDefault="0067191E" w:rsidP="0067191E">
      <w:pPr>
        <w:pStyle w:val="Prrafodelista"/>
        <w:numPr>
          <w:ilvl w:val="2"/>
          <w:numId w:val="28"/>
        </w:numPr>
        <w:spacing w:before="120"/>
        <w:ind w:hanging="11"/>
        <w:jc w:val="both"/>
        <w:outlineLvl w:val="2"/>
        <w:rPr>
          <w:rFonts w:ascii="Tahoma" w:hAnsi="Tahoma" w:cs="Tahoma"/>
          <w:sz w:val="22"/>
          <w:szCs w:val="22"/>
        </w:rPr>
      </w:pPr>
      <w:r w:rsidRPr="00012D2D">
        <w:rPr>
          <w:rFonts w:ascii="Tahoma" w:hAnsi="Tahoma" w:cs="Tahoma"/>
          <w:sz w:val="22"/>
          <w:szCs w:val="22"/>
        </w:rPr>
        <w:t>D</w:t>
      </w:r>
      <w:bookmarkEnd w:id="1"/>
      <w:bookmarkEnd w:id="2"/>
      <w:r w:rsidRPr="00012D2D">
        <w:rPr>
          <w:rFonts w:ascii="Tahoma" w:hAnsi="Tahoma" w:cs="Tahoma"/>
          <w:sz w:val="22"/>
          <w:szCs w:val="22"/>
        </w:rPr>
        <w:t>eclaración de Integridad provista por Entel S.A. y firmada por el Representante Legal del proponente. (Anexo N° 2)</w:t>
      </w:r>
    </w:p>
    <w:p w:rsidR="0067191E" w:rsidRPr="00012D2D" w:rsidRDefault="0067191E" w:rsidP="0067191E">
      <w:pPr>
        <w:pStyle w:val="Prrafodelista"/>
        <w:numPr>
          <w:ilvl w:val="2"/>
          <w:numId w:val="28"/>
        </w:numPr>
        <w:spacing w:before="120"/>
        <w:ind w:hanging="11"/>
        <w:jc w:val="both"/>
        <w:outlineLvl w:val="2"/>
        <w:rPr>
          <w:rFonts w:ascii="Tahoma" w:hAnsi="Tahoma" w:cs="Tahoma"/>
          <w:sz w:val="22"/>
          <w:szCs w:val="22"/>
        </w:rPr>
      </w:pPr>
      <w:r w:rsidRPr="00012D2D">
        <w:rPr>
          <w:rFonts w:ascii="Tahoma" w:hAnsi="Tahoma" w:cs="Tahoma"/>
          <w:sz w:val="22"/>
          <w:szCs w:val="22"/>
        </w:rPr>
        <w:lastRenderedPageBreak/>
        <w:t>Periodo de validez de la propuesta</w:t>
      </w:r>
      <w:r w:rsidRPr="00012D2D">
        <w:rPr>
          <w:rStyle w:val="Refdenotaalpie"/>
          <w:rFonts w:ascii="Tahoma" w:hAnsi="Tahoma" w:cs="Tahoma"/>
          <w:sz w:val="22"/>
          <w:szCs w:val="22"/>
        </w:rPr>
        <w:footnoteReference w:id="1"/>
      </w:r>
      <w:r w:rsidRPr="00012D2D">
        <w:rPr>
          <w:rFonts w:ascii="Tahoma" w:hAnsi="Tahoma" w:cs="Tahoma"/>
          <w:sz w:val="22"/>
          <w:szCs w:val="22"/>
        </w:rPr>
        <w:t xml:space="preserve">, equivalente a noventa (90) días calendario, a partir de la fecha de presentación de la propuesta. </w:t>
      </w:r>
    </w:p>
    <w:p w:rsidR="0067191E" w:rsidRPr="00012D2D" w:rsidRDefault="0067191E" w:rsidP="0067191E">
      <w:pPr>
        <w:pStyle w:val="ww-textoindependiente2"/>
        <w:spacing w:before="120" w:line="240" w:lineRule="auto"/>
        <w:ind w:left="1134"/>
        <w:rPr>
          <w:rFonts w:ascii="Tahoma" w:hAnsi="Tahoma" w:cs="Tahoma"/>
          <w:sz w:val="22"/>
          <w:szCs w:val="22"/>
          <w:lang w:val="es-BO"/>
        </w:rPr>
      </w:pPr>
    </w:p>
    <w:p w:rsidR="0067191E" w:rsidRPr="00012D2D" w:rsidRDefault="0067191E" w:rsidP="0067191E">
      <w:pPr>
        <w:pStyle w:val="Prrafodelista"/>
        <w:numPr>
          <w:ilvl w:val="1"/>
          <w:numId w:val="28"/>
        </w:numPr>
        <w:tabs>
          <w:tab w:val="left" w:pos="709"/>
        </w:tabs>
        <w:ind w:left="709" w:hanging="709"/>
        <w:jc w:val="both"/>
        <w:outlineLvl w:val="2"/>
        <w:rPr>
          <w:rFonts w:ascii="Tahoma" w:hAnsi="Tahoma" w:cs="Tahoma"/>
          <w:sz w:val="22"/>
          <w:szCs w:val="22"/>
        </w:rPr>
      </w:pPr>
      <w:r w:rsidRPr="00012D2D">
        <w:rPr>
          <w:rFonts w:ascii="Tahoma" w:hAnsi="Tahoma" w:cs="Tahoma"/>
          <w:b/>
          <w:sz w:val="22"/>
          <w:szCs w:val="22"/>
          <w:u w:val="single"/>
        </w:rPr>
        <w:t>Sobre B:</w:t>
      </w:r>
      <w:r w:rsidRPr="00012D2D">
        <w:rPr>
          <w:rFonts w:ascii="Tahoma" w:hAnsi="Tahoma" w:cs="Tahoma"/>
          <w:sz w:val="22"/>
          <w:szCs w:val="22"/>
        </w:rPr>
        <w:t xml:space="preserve"> Debe tener la inscripción </w:t>
      </w:r>
      <w:r w:rsidRPr="00012D2D">
        <w:rPr>
          <w:rFonts w:ascii="Tahoma" w:hAnsi="Tahoma" w:cs="Tahoma"/>
          <w:b/>
          <w:sz w:val="22"/>
          <w:szCs w:val="22"/>
        </w:rPr>
        <w:t>“PROPUESTA TÉCNICA”</w:t>
      </w:r>
      <w:r w:rsidRPr="00012D2D">
        <w:rPr>
          <w:rFonts w:ascii="Tahoma" w:hAnsi="Tahoma" w:cs="Tahoma"/>
          <w:sz w:val="22"/>
          <w:szCs w:val="22"/>
        </w:rPr>
        <w:t xml:space="preserve"> Debe incluir todos los requisitos y disposiciones solicitadas en las especificaciones técnicas (Parte II), no debe contener precios totales, parciales o referenciales de ningún tipo. Asimismo, no debe incluir más de una oferta o solución distinta a la requerida por ENTEL S.A.</w:t>
      </w:r>
    </w:p>
    <w:p w:rsidR="0067191E" w:rsidRPr="00012D2D" w:rsidRDefault="0067191E" w:rsidP="0067191E">
      <w:pPr>
        <w:pStyle w:val="Prrafodelista"/>
        <w:tabs>
          <w:tab w:val="left" w:pos="1134"/>
        </w:tabs>
        <w:ind w:left="1146"/>
        <w:jc w:val="both"/>
        <w:outlineLvl w:val="2"/>
        <w:rPr>
          <w:rFonts w:ascii="Tahoma" w:hAnsi="Tahoma" w:cs="Tahoma"/>
          <w:sz w:val="22"/>
          <w:szCs w:val="22"/>
        </w:rPr>
      </w:pPr>
    </w:p>
    <w:p w:rsidR="0067191E" w:rsidRPr="00012D2D" w:rsidRDefault="0067191E" w:rsidP="0067191E">
      <w:pPr>
        <w:pStyle w:val="Prrafodelista"/>
        <w:numPr>
          <w:ilvl w:val="1"/>
          <w:numId w:val="28"/>
        </w:numPr>
        <w:tabs>
          <w:tab w:val="left" w:pos="709"/>
        </w:tabs>
        <w:ind w:left="709" w:hanging="709"/>
        <w:jc w:val="both"/>
        <w:outlineLvl w:val="2"/>
        <w:rPr>
          <w:rFonts w:ascii="Tahoma" w:hAnsi="Tahoma" w:cs="Tahoma"/>
          <w:sz w:val="22"/>
          <w:szCs w:val="22"/>
        </w:rPr>
      </w:pPr>
      <w:r w:rsidRPr="00012D2D">
        <w:rPr>
          <w:rFonts w:ascii="Tahoma" w:hAnsi="Tahoma" w:cs="Tahoma"/>
          <w:b/>
          <w:sz w:val="22"/>
          <w:szCs w:val="22"/>
          <w:u w:val="single"/>
        </w:rPr>
        <w:t>Sobre C:</w:t>
      </w:r>
      <w:r w:rsidRPr="00012D2D">
        <w:rPr>
          <w:rFonts w:ascii="Tahoma" w:hAnsi="Tahoma" w:cs="Tahoma"/>
          <w:sz w:val="22"/>
          <w:szCs w:val="22"/>
        </w:rPr>
        <w:t xml:space="preserve"> Debe tener la inscripción </w:t>
      </w:r>
      <w:r w:rsidRPr="00012D2D">
        <w:rPr>
          <w:rFonts w:ascii="Tahoma" w:hAnsi="Tahoma" w:cs="Tahoma"/>
          <w:b/>
          <w:sz w:val="22"/>
          <w:szCs w:val="22"/>
        </w:rPr>
        <w:t>“PROPUESTA ECONÓMICA</w:t>
      </w:r>
      <w:r w:rsidRPr="00012D2D">
        <w:rPr>
          <w:rFonts w:ascii="Tahoma" w:hAnsi="Tahoma" w:cs="Tahoma"/>
          <w:sz w:val="22"/>
          <w:szCs w:val="22"/>
        </w:rPr>
        <w:t xml:space="preserve">” y debe presentarse en concordancia con la propuesta técnica, además de indicar los montos totales en numeral y literal. </w:t>
      </w:r>
    </w:p>
    <w:p w:rsidR="0067191E" w:rsidRPr="00012D2D" w:rsidRDefault="0067191E" w:rsidP="0067191E">
      <w:pPr>
        <w:tabs>
          <w:tab w:val="left" w:pos="1134"/>
        </w:tabs>
        <w:jc w:val="both"/>
        <w:outlineLvl w:val="2"/>
        <w:rPr>
          <w:rFonts w:ascii="Tahoma" w:hAnsi="Tahoma" w:cs="Tahoma"/>
          <w:sz w:val="22"/>
          <w:szCs w:val="22"/>
        </w:rPr>
      </w:pPr>
    </w:p>
    <w:p w:rsidR="0067191E" w:rsidRPr="00012D2D" w:rsidRDefault="0067191E" w:rsidP="000D0212">
      <w:pPr>
        <w:tabs>
          <w:tab w:val="left" w:pos="709"/>
        </w:tabs>
        <w:ind w:left="709"/>
        <w:jc w:val="both"/>
        <w:outlineLvl w:val="2"/>
        <w:rPr>
          <w:rFonts w:ascii="Tahoma" w:hAnsi="Tahoma" w:cs="Tahoma"/>
          <w:sz w:val="22"/>
          <w:szCs w:val="22"/>
        </w:rPr>
      </w:pPr>
      <w:r w:rsidRPr="00012D2D">
        <w:rPr>
          <w:rFonts w:ascii="Tahoma" w:hAnsi="Tahoma" w:cs="Tahoma"/>
          <w:sz w:val="22"/>
          <w:szCs w:val="22"/>
        </w:rPr>
        <w:t xml:space="preserve">No debe hacer referencia a más de una propuesta económica o presentar opciones económicas, </w:t>
      </w:r>
      <w:r w:rsidRPr="00012D2D">
        <w:rPr>
          <w:rFonts w:ascii="Tahoma" w:hAnsi="Tahoma" w:cs="Tahoma"/>
          <w:b/>
          <w:sz w:val="22"/>
          <w:szCs w:val="22"/>
        </w:rPr>
        <w:t>el mismo</w:t>
      </w:r>
      <w:r w:rsidRPr="00012D2D">
        <w:rPr>
          <w:rFonts w:ascii="Tahoma" w:hAnsi="Tahoma" w:cs="Tahoma"/>
          <w:sz w:val="22"/>
          <w:szCs w:val="22"/>
        </w:rPr>
        <w:t xml:space="preserve"> </w:t>
      </w:r>
      <w:r w:rsidRPr="00012D2D">
        <w:rPr>
          <w:rFonts w:ascii="Tahoma" w:hAnsi="Tahoma" w:cs="Tahoma"/>
          <w:b/>
          <w:sz w:val="22"/>
          <w:szCs w:val="22"/>
        </w:rPr>
        <w:t>dará lugar a la desestimación de la oferta.</w:t>
      </w:r>
    </w:p>
    <w:p w:rsidR="0067191E" w:rsidRPr="00012D2D" w:rsidRDefault="0067191E" w:rsidP="000D0212">
      <w:pPr>
        <w:pStyle w:val="ww-textoindependiente2"/>
        <w:tabs>
          <w:tab w:val="left" w:pos="709"/>
        </w:tabs>
        <w:spacing w:before="120" w:line="240" w:lineRule="auto"/>
        <w:ind w:left="709"/>
        <w:rPr>
          <w:rFonts w:ascii="Tahoma" w:hAnsi="Tahoma" w:cs="Tahoma"/>
          <w:sz w:val="22"/>
          <w:szCs w:val="22"/>
          <w:lang w:val="es-ES"/>
        </w:rPr>
      </w:pPr>
      <w:r w:rsidRPr="00012D2D">
        <w:rPr>
          <w:rFonts w:ascii="Tahoma" w:hAnsi="Tahoma" w:cs="Tahoma"/>
          <w:sz w:val="22"/>
          <w:szCs w:val="22"/>
          <w:lang w:val="es-ES"/>
        </w:rPr>
        <w:t xml:space="preserve">Todo el proceso de contratación, incluyendo los pagos a realizar, debe expresarse y efectuarse en Bolivianos y/o Dólares Americanos de los Estados Unidos de Norte América al tipo de cambio vigente a la fecha de presentación de propuestas, establecido por el Banco Central de Bolivia (BCB), y debe </w:t>
      </w:r>
      <w:r w:rsidRPr="00012D2D">
        <w:rPr>
          <w:rFonts w:ascii="Tahoma" w:hAnsi="Tahoma" w:cs="Tahoma"/>
          <w:b/>
          <w:sz w:val="22"/>
          <w:szCs w:val="22"/>
          <w:lang w:val="es-ES"/>
        </w:rPr>
        <w:t>incluir todos los impuestos de ley</w:t>
      </w:r>
      <w:r w:rsidRPr="00012D2D">
        <w:rPr>
          <w:rFonts w:ascii="Tahoma" w:hAnsi="Tahoma" w:cs="Tahoma"/>
          <w:sz w:val="22"/>
          <w:szCs w:val="22"/>
          <w:lang w:val="es-ES"/>
        </w:rPr>
        <w:t>.</w:t>
      </w:r>
    </w:p>
    <w:p w:rsidR="0067191E" w:rsidRPr="00012D2D" w:rsidRDefault="0067191E" w:rsidP="000D0212">
      <w:pPr>
        <w:pStyle w:val="ww-textoindependiente2"/>
        <w:tabs>
          <w:tab w:val="left" w:pos="709"/>
        </w:tabs>
        <w:spacing w:before="120" w:line="240" w:lineRule="auto"/>
        <w:ind w:left="709"/>
        <w:rPr>
          <w:rFonts w:ascii="Tahoma" w:hAnsi="Tahoma" w:cs="Tahoma"/>
          <w:sz w:val="22"/>
          <w:szCs w:val="22"/>
          <w:lang w:val="es-ES"/>
        </w:rPr>
      </w:pPr>
      <w:r w:rsidRPr="00012D2D">
        <w:rPr>
          <w:rFonts w:ascii="Tahoma" w:hAnsi="Tahoma" w:cs="Tahoma"/>
          <w:sz w:val="22"/>
          <w:szCs w:val="22"/>
          <w:lang w:val="es-ES"/>
        </w:rPr>
        <w:t xml:space="preserve">El proponente puede presentar toda consideración de índole económico-financiera que considere útil y apropiada para la evaluación de su propuesta. </w:t>
      </w:r>
    </w:p>
    <w:p w:rsidR="0067191E" w:rsidRPr="00012D2D" w:rsidRDefault="0067191E" w:rsidP="000D0212">
      <w:pPr>
        <w:pStyle w:val="ww-textoindependiente2"/>
        <w:tabs>
          <w:tab w:val="left" w:pos="709"/>
        </w:tabs>
        <w:spacing w:before="120" w:line="240" w:lineRule="auto"/>
        <w:ind w:left="709"/>
        <w:rPr>
          <w:rFonts w:ascii="Tahoma" w:hAnsi="Tahoma" w:cs="Tahoma"/>
          <w:sz w:val="22"/>
          <w:szCs w:val="22"/>
          <w:lang w:val="es-ES"/>
        </w:rPr>
      </w:pPr>
      <w:r w:rsidRPr="00012D2D">
        <w:rPr>
          <w:rFonts w:ascii="Tahoma" w:hAnsi="Tahoma" w:cs="Tahoma"/>
          <w:sz w:val="22"/>
          <w:szCs w:val="22"/>
          <w:lang w:val="es-ES"/>
        </w:rPr>
        <w:t xml:space="preserve">En caso de discrepancia entre un precio unitario y el total o entre los montos en numeral y literal, se considera el precio menor como el correcto. </w:t>
      </w:r>
    </w:p>
    <w:p w:rsidR="0067191E" w:rsidRPr="00012D2D" w:rsidRDefault="0067191E" w:rsidP="000D0212">
      <w:pPr>
        <w:pStyle w:val="ww-textoindependiente2"/>
        <w:tabs>
          <w:tab w:val="left" w:pos="709"/>
        </w:tabs>
        <w:spacing w:before="120" w:line="240" w:lineRule="auto"/>
        <w:ind w:left="709"/>
        <w:rPr>
          <w:rFonts w:ascii="Tahoma" w:hAnsi="Tahoma" w:cs="Tahoma"/>
          <w:b/>
          <w:sz w:val="22"/>
          <w:szCs w:val="22"/>
          <w:lang w:val="es-ES"/>
        </w:rPr>
      </w:pPr>
      <w:r w:rsidRPr="00012D2D">
        <w:rPr>
          <w:rFonts w:ascii="Tahoma" w:hAnsi="Tahoma" w:cs="Tahoma"/>
          <w:b/>
          <w:sz w:val="22"/>
          <w:szCs w:val="22"/>
          <w:lang w:val="es-ES"/>
        </w:rPr>
        <w:t>La omisión de cualquier ítem que corresponda a la Oferta Económica, da lugar a la desestimación de la oferta.</w:t>
      </w:r>
    </w:p>
    <w:p w:rsidR="0067191E" w:rsidRPr="00012D2D" w:rsidRDefault="0067191E" w:rsidP="000D0212">
      <w:pPr>
        <w:pStyle w:val="ww-textoindependiente2"/>
        <w:spacing w:before="120" w:line="240" w:lineRule="auto"/>
        <w:ind w:left="709"/>
        <w:rPr>
          <w:rFonts w:ascii="Tahoma" w:hAnsi="Tahoma" w:cs="Tahoma"/>
          <w:sz w:val="22"/>
          <w:szCs w:val="22"/>
          <w:lang w:val="es-ES"/>
        </w:rPr>
      </w:pPr>
      <w:r w:rsidRPr="00012D2D">
        <w:rPr>
          <w:rFonts w:ascii="Tahoma" w:hAnsi="Tahoma" w:cs="Tahoma"/>
          <w:sz w:val="22"/>
          <w:szCs w:val="22"/>
          <w:lang w:val="es-ES"/>
        </w:rPr>
        <w:t>En caso de ser necesario, ENTEL S.A. puede solicitar al proponente una mayor desagregación de los precios, quien está en la obligación de suministrar oportunamente toda la información requerida.</w:t>
      </w:r>
    </w:p>
    <w:p w:rsidR="0067191E" w:rsidRPr="00012D2D" w:rsidRDefault="0067191E" w:rsidP="0067191E">
      <w:pPr>
        <w:pStyle w:val="ww-textoindependiente2"/>
        <w:spacing w:before="120" w:line="240" w:lineRule="auto"/>
        <w:ind w:left="1134"/>
        <w:rPr>
          <w:rFonts w:ascii="Tahoma" w:hAnsi="Tahoma" w:cs="Tahoma"/>
          <w:sz w:val="22"/>
          <w:szCs w:val="22"/>
          <w:lang w:val="es-ES"/>
        </w:rPr>
      </w:pPr>
    </w:p>
    <w:p w:rsidR="0067191E" w:rsidRPr="00012D2D" w:rsidRDefault="0067191E" w:rsidP="000D0212">
      <w:pPr>
        <w:pStyle w:val="Prrafodelista"/>
        <w:numPr>
          <w:ilvl w:val="1"/>
          <w:numId w:val="28"/>
        </w:numPr>
        <w:ind w:left="709" w:hanging="709"/>
        <w:jc w:val="both"/>
        <w:rPr>
          <w:rFonts w:ascii="Tahoma" w:hAnsi="Tahoma" w:cs="Tahoma"/>
          <w:sz w:val="22"/>
          <w:szCs w:val="22"/>
          <w:lang w:eastAsia="es-ES"/>
        </w:rPr>
      </w:pPr>
      <w:r w:rsidRPr="00012D2D">
        <w:rPr>
          <w:rFonts w:ascii="Tahoma" w:hAnsi="Tahoma" w:cs="Tahoma"/>
          <w:sz w:val="22"/>
          <w:szCs w:val="22"/>
          <w:lang w:eastAsia="es-ES"/>
        </w:rPr>
        <w:t>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ésta información a la Subgerencia de Adquisiciones.</w:t>
      </w:r>
    </w:p>
    <w:p w:rsidR="0067191E" w:rsidRPr="00012D2D" w:rsidRDefault="0067191E" w:rsidP="0067191E">
      <w:pPr>
        <w:tabs>
          <w:tab w:val="left" w:pos="1134"/>
        </w:tabs>
        <w:ind w:left="1146"/>
        <w:jc w:val="both"/>
        <w:outlineLvl w:val="2"/>
        <w:rPr>
          <w:rFonts w:ascii="Tahoma" w:hAnsi="Tahoma" w:cs="Tahoma"/>
          <w:sz w:val="22"/>
          <w:szCs w:val="22"/>
        </w:rPr>
      </w:pPr>
    </w:p>
    <w:p w:rsidR="0067191E" w:rsidRPr="00012D2D" w:rsidRDefault="0067191E" w:rsidP="00E45160">
      <w:pPr>
        <w:numPr>
          <w:ilvl w:val="0"/>
          <w:numId w:val="6"/>
        </w:numPr>
        <w:spacing w:before="120"/>
        <w:ind w:left="426" w:hanging="426"/>
        <w:rPr>
          <w:rFonts w:ascii="Tahoma" w:hAnsi="Tahoma" w:cs="Tahoma"/>
          <w:b/>
          <w:sz w:val="22"/>
          <w:szCs w:val="22"/>
        </w:rPr>
      </w:pPr>
      <w:r w:rsidRPr="00012D2D">
        <w:rPr>
          <w:rFonts w:ascii="Tahoma" w:hAnsi="Tahoma" w:cs="Tahoma"/>
          <w:b/>
          <w:sz w:val="22"/>
          <w:szCs w:val="22"/>
        </w:rPr>
        <w:t>Garantías Requeridas</w:t>
      </w:r>
    </w:p>
    <w:p w:rsidR="0067191E" w:rsidRDefault="0067191E" w:rsidP="000D0212">
      <w:pPr>
        <w:pStyle w:val="ww-textoindependiente2"/>
        <w:spacing w:before="120" w:line="240" w:lineRule="auto"/>
        <w:ind w:left="567" w:hanging="141"/>
        <w:rPr>
          <w:rFonts w:ascii="Tahoma" w:hAnsi="Tahoma" w:cs="Tahoma"/>
          <w:i/>
          <w:sz w:val="22"/>
          <w:szCs w:val="22"/>
          <w:lang w:val="es-ES" w:eastAsia="es-ES"/>
        </w:rPr>
      </w:pPr>
      <w:r w:rsidRPr="00012D2D">
        <w:rPr>
          <w:rFonts w:ascii="Tahoma" w:hAnsi="Tahoma" w:cs="Tahoma"/>
          <w:sz w:val="22"/>
          <w:szCs w:val="22"/>
          <w:lang w:val="es-ES" w:eastAsia="es-ES"/>
        </w:rPr>
        <w:t>La(s) empresa(s) adjudicada(s) debe(n) presentar la(s) siguiente(s) garantía(s)</w:t>
      </w:r>
      <w:r w:rsidRPr="00012D2D">
        <w:rPr>
          <w:rFonts w:ascii="Tahoma" w:hAnsi="Tahoma" w:cs="Tahoma"/>
          <w:i/>
          <w:sz w:val="22"/>
          <w:szCs w:val="22"/>
          <w:lang w:val="es-ES" w:eastAsia="es-ES"/>
        </w:rPr>
        <w:t xml:space="preserve">. </w:t>
      </w:r>
    </w:p>
    <w:p w:rsidR="0067191E" w:rsidRPr="00012D2D" w:rsidRDefault="0067191E" w:rsidP="0067191E">
      <w:pPr>
        <w:pStyle w:val="Prrafodelista"/>
        <w:numPr>
          <w:ilvl w:val="0"/>
          <w:numId w:val="25"/>
        </w:numPr>
        <w:jc w:val="both"/>
        <w:rPr>
          <w:rFonts w:ascii="Tahoma" w:hAnsi="Tahoma" w:cs="Tahoma"/>
          <w:sz w:val="22"/>
          <w:szCs w:val="22"/>
        </w:rPr>
      </w:pPr>
      <w:r w:rsidRPr="00012D2D">
        <w:rPr>
          <w:rFonts w:ascii="Tahoma" w:hAnsi="Tahoma" w:cs="Tahoma"/>
          <w:sz w:val="22"/>
          <w:szCs w:val="22"/>
        </w:rPr>
        <w:t xml:space="preserve">Garantía de Cumplimiento de Contrato (Boleta Bancaria) </w:t>
      </w:r>
      <w:r w:rsidR="00787676" w:rsidRPr="00012D2D">
        <w:rPr>
          <w:rFonts w:ascii="Tahoma" w:hAnsi="Tahoma" w:cs="Tahoma"/>
          <w:sz w:val="22"/>
          <w:szCs w:val="22"/>
        </w:rPr>
        <w:t>equivalente a</w:t>
      </w:r>
      <w:r w:rsidRPr="00012D2D">
        <w:rPr>
          <w:rFonts w:ascii="Tahoma" w:hAnsi="Tahoma" w:cs="Tahoma"/>
          <w:sz w:val="22"/>
          <w:szCs w:val="22"/>
        </w:rPr>
        <w:t xml:space="preserve">l 10% del monto adjudicado con las características de renovable, irrevocable, de ejecución inmediata y a primer requerimiento a favor de ENTEL S.A. La vigencia de la garantía debe ser computable a partir de la fecha de </w:t>
      </w:r>
      <w:r w:rsidR="00787676" w:rsidRPr="00012D2D">
        <w:rPr>
          <w:rFonts w:ascii="Tahoma" w:hAnsi="Tahoma" w:cs="Tahoma"/>
          <w:sz w:val="22"/>
          <w:szCs w:val="22"/>
        </w:rPr>
        <w:t xml:space="preserve">entrega de documentación para la </w:t>
      </w:r>
      <w:r w:rsidR="00787676" w:rsidRPr="00012D2D">
        <w:rPr>
          <w:rFonts w:ascii="Tahoma" w:hAnsi="Tahoma" w:cs="Tahoma"/>
          <w:sz w:val="22"/>
          <w:szCs w:val="22"/>
        </w:rPr>
        <w:lastRenderedPageBreak/>
        <w:t>elaboración</w:t>
      </w:r>
      <w:r w:rsidRPr="00012D2D">
        <w:rPr>
          <w:rFonts w:ascii="Tahoma" w:hAnsi="Tahoma" w:cs="Tahoma"/>
          <w:sz w:val="22"/>
          <w:szCs w:val="22"/>
        </w:rPr>
        <w:t xml:space="preserve"> de contrato </w:t>
      </w:r>
      <w:r w:rsidR="00787676" w:rsidRPr="00012D2D">
        <w:rPr>
          <w:rFonts w:ascii="Tahoma" w:hAnsi="Tahoma" w:cs="Tahoma"/>
          <w:sz w:val="22"/>
          <w:szCs w:val="22"/>
        </w:rPr>
        <w:t>con un mínimo de</w:t>
      </w:r>
      <w:r w:rsidRPr="00012D2D">
        <w:rPr>
          <w:rFonts w:ascii="Tahoma" w:hAnsi="Tahoma" w:cs="Tahoma"/>
          <w:sz w:val="22"/>
          <w:szCs w:val="22"/>
        </w:rPr>
        <w:t xml:space="preserve"> sesenta (60) días calendario </w:t>
      </w:r>
      <w:r w:rsidR="00787676" w:rsidRPr="00012D2D">
        <w:rPr>
          <w:rFonts w:ascii="Tahoma" w:hAnsi="Tahoma" w:cs="Tahoma"/>
          <w:sz w:val="22"/>
          <w:szCs w:val="22"/>
        </w:rPr>
        <w:t>adicionales</w:t>
      </w:r>
      <w:r w:rsidRPr="00012D2D">
        <w:rPr>
          <w:rFonts w:ascii="Tahoma" w:hAnsi="Tahoma" w:cs="Tahoma"/>
          <w:sz w:val="22"/>
          <w:szCs w:val="22"/>
        </w:rPr>
        <w:t xml:space="preserve"> a la fecha de recepción del bien o servicio. </w:t>
      </w:r>
    </w:p>
    <w:p w:rsidR="0067191E" w:rsidRPr="00012D2D" w:rsidRDefault="0067191E" w:rsidP="0067191E">
      <w:pPr>
        <w:pStyle w:val="ww-textoindependiente2"/>
        <w:numPr>
          <w:ilvl w:val="0"/>
          <w:numId w:val="25"/>
        </w:numPr>
        <w:spacing w:before="120" w:line="240" w:lineRule="auto"/>
        <w:rPr>
          <w:rFonts w:ascii="Tahoma" w:hAnsi="Tahoma" w:cs="Tahoma"/>
          <w:sz w:val="22"/>
          <w:szCs w:val="22"/>
          <w:lang w:val="es-ES"/>
        </w:rPr>
      </w:pPr>
      <w:r w:rsidRPr="00012D2D">
        <w:rPr>
          <w:rFonts w:ascii="Tahoma" w:hAnsi="Tahoma" w:cs="Tahoma"/>
          <w:sz w:val="22"/>
          <w:szCs w:val="22"/>
          <w:lang w:val="es-ES"/>
        </w:rPr>
        <w:t>Fotocopia de la Póliza de seguro de responsabilidad civil anual vigente.</w:t>
      </w:r>
    </w:p>
    <w:p w:rsidR="0067191E" w:rsidRPr="00012D2D" w:rsidRDefault="0067191E" w:rsidP="0067191E">
      <w:pPr>
        <w:pStyle w:val="ww-textoindependiente2"/>
        <w:numPr>
          <w:ilvl w:val="0"/>
          <w:numId w:val="25"/>
        </w:numPr>
        <w:spacing w:before="120" w:line="240" w:lineRule="auto"/>
        <w:rPr>
          <w:rFonts w:ascii="Tahoma" w:hAnsi="Tahoma" w:cs="Tahoma"/>
          <w:sz w:val="22"/>
          <w:szCs w:val="22"/>
          <w:lang w:val="es-ES"/>
        </w:rPr>
      </w:pPr>
      <w:r w:rsidRPr="00012D2D">
        <w:rPr>
          <w:rFonts w:ascii="Tahoma" w:hAnsi="Tahoma" w:cs="Tahoma"/>
          <w:sz w:val="22"/>
          <w:szCs w:val="22"/>
          <w:lang w:val="es-ES"/>
        </w:rPr>
        <w:t>Fotocopia de la Póliza de seguro contra accidentes anual vigente, cabe aclarar que cualquier evento que exista de Accidentes al personal a cargo del proveedor adjudicado es netamente su responsabilidad.</w:t>
      </w:r>
    </w:p>
    <w:p w:rsidR="0067191E" w:rsidRPr="00012D2D" w:rsidRDefault="0067191E" w:rsidP="000D0212">
      <w:pPr>
        <w:pStyle w:val="ww-textoindependiente2"/>
        <w:spacing w:before="120" w:line="240" w:lineRule="auto"/>
        <w:ind w:left="426"/>
        <w:rPr>
          <w:rFonts w:ascii="Tahoma" w:hAnsi="Tahoma" w:cs="Tahoma"/>
          <w:sz w:val="22"/>
          <w:szCs w:val="22"/>
          <w:lang w:val="es-ES"/>
        </w:rPr>
      </w:pPr>
      <w:r w:rsidRPr="00012D2D">
        <w:rPr>
          <w:rFonts w:ascii="Tahoma" w:hAnsi="Tahoma" w:cs="Tahoma"/>
          <w:sz w:val="22"/>
          <w:szCs w:val="22"/>
          <w:lang w:val="es-ES"/>
        </w:rPr>
        <w:t>La boleta deberá ser emitida por una entidad bancaria de Bolivia legalmente establecida y que cuente con la autorización de operación emitida por la Autoridad reguladora correspondiente.</w:t>
      </w:r>
    </w:p>
    <w:p w:rsidR="0067191E" w:rsidRPr="00012D2D" w:rsidRDefault="0067191E" w:rsidP="00E45160">
      <w:pPr>
        <w:numPr>
          <w:ilvl w:val="0"/>
          <w:numId w:val="6"/>
        </w:numPr>
        <w:spacing w:before="120"/>
        <w:ind w:left="426" w:hanging="426"/>
        <w:rPr>
          <w:rFonts w:ascii="Tahoma" w:hAnsi="Tahoma" w:cs="Tahoma"/>
          <w:b/>
          <w:sz w:val="22"/>
          <w:szCs w:val="22"/>
        </w:rPr>
      </w:pPr>
      <w:r w:rsidRPr="00012D2D">
        <w:rPr>
          <w:rFonts w:ascii="Tahoma" w:hAnsi="Tahoma" w:cs="Tahoma"/>
          <w:b/>
          <w:sz w:val="22"/>
          <w:szCs w:val="22"/>
        </w:rPr>
        <w:t>Apertura de sobres</w:t>
      </w:r>
    </w:p>
    <w:p w:rsidR="0067191E" w:rsidRPr="00012D2D" w:rsidRDefault="0067191E" w:rsidP="000D0212">
      <w:pPr>
        <w:pStyle w:val="ww-textoindependiente2"/>
        <w:spacing w:before="120" w:line="240" w:lineRule="auto"/>
        <w:ind w:left="426"/>
        <w:rPr>
          <w:rFonts w:ascii="Tahoma" w:hAnsi="Tahoma" w:cs="Tahoma"/>
          <w:sz w:val="22"/>
          <w:szCs w:val="22"/>
          <w:lang w:val="es-ES"/>
        </w:rPr>
      </w:pPr>
      <w:r w:rsidRPr="00012D2D">
        <w:rPr>
          <w:rFonts w:ascii="Tahoma" w:hAnsi="Tahoma" w:cs="Tahoma"/>
          <w:sz w:val="22"/>
          <w:szCs w:val="22"/>
          <w:lang w:val="es-ES"/>
        </w:rPr>
        <w:t xml:space="preserve">Se realizará simultáneamente la apertura de los sobres A y B, bajo las condiciones establecidas en los numerales </w:t>
      </w:r>
      <w:r w:rsidR="00100FA9" w:rsidRPr="00012D2D">
        <w:rPr>
          <w:rFonts w:ascii="Tahoma" w:hAnsi="Tahoma" w:cs="Tahoma"/>
          <w:sz w:val="22"/>
          <w:szCs w:val="22"/>
          <w:lang w:val="es-ES"/>
        </w:rPr>
        <w:t>8</w:t>
      </w:r>
      <w:r w:rsidRPr="00012D2D">
        <w:rPr>
          <w:rFonts w:ascii="Tahoma" w:hAnsi="Tahoma" w:cs="Tahoma"/>
          <w:sz w:val="22"/>
          <w:szCs w:val="22"/>
          <w:lang w:val="es-ES"/>
        </w:rPr>
        <w:t xml:space="preserve">.1, </w:t>
      </w:r>
      <w:r w:rsidR="00100FA9" w:rsidRPr="00012D2D">
        <w:rPr>
          <w:rFonts w:ascii="Tahoma" w:hAnsi="Tahoma" w:cs="Tahoma"/>
          <w:sz w:val="22"/>
          <w:szCs w:val="22"/>
          <w:lang w:val="es-ES"/>
        </w:rPr>
        <w:t>8</w:t>
      </w:r>
      <w:r w:rsidRPr="00012D2D">
        <w:rPr>
          <w:rFonts w:ascii="Tahoma" w:hAnsi="Tahoma" w:cs="Tahoma"/>
          <w:sz w:val="22"/>
          <w:szCs w:val="22"/>
          <w:lang w:val="es-ES"/>
        </w:rPr>
        <w:t>.2.</w:t>
      </w:r>
    </w:p>
    <w:p w:rsidR="0067191E" w:rsidRPr="00012D2D" w:rsidRDefault="0067191E" w:rsidP="000D0212">
      <w:pPr>
        <w:pStyle w:val="ww-textoindependiente2"/>
        <w:spacing w:line="240" w:lineRule="auto"/>
        <w:ind w:left="426"/>
        <w:rPr>
          <w:rFonts w:ascii="Tahoma" w:hAnsi="Tahoma" w:cs="Tahoma"/>
          <w:sz w:val="22"/>
          <w:szCs w:val="22"/>
          <w:lang w:val="es-ES"/>
        </w:rPr>
      </w:pPr>
    </w:p>
    <w:p w:rsidR="0067191E" w:rsidRPr="00012D2D" w:rsidRDefault="0067191E" w:rsidP="000D0212">
      <w:pPr>
        <w:pStyle w:val="ww-textoindependiente2"/>
        <w:spacing w:line="240" w:lineRule="auto"/>
        <w:ind w:left="426"/>
        <w:rPr>
          <w:rFonts w:ascii="Tahoma" w:hAnsi="Tahoma" w:cs="Tahoma"/>
          <w:sz w:val="22"/>
          <w:szCs w:val="22"/>
          <w:lang w:val="es-ES"/>
        </w:rPr>
      </w:pPr>
      <w:r w:rsidRPr="00012D2D">
        <w:rPr>
          <w:rFonts w:ascii="Tahoma" w:hAnsi="Tahoma" w:cs="Tahoma"/>
          <w:sz w:val="22"/>
          <w:szCs w:val="22"/>
          <w:lang w:val="es-ES"/>
        </w:rPr>
        <w:t>En el mismo acto el asesor legal de ENTEL S.A.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rsidR="0067191E" w:rsidRPr="00012D2D" w:rsidRDefault="0067191E" w:rsidP="000D0212">
      <w:pPr>
        <w:pStyle w:val="ww-textoindependiente2"/>
        <w:spacing w:line="240" w:lineRule="auto"/>
        <w:ind w:left="426"/>
        <w:rPr>
          <w:rFonts w:ascii="Tahoma" w:hAnsi="Tahoma" w:cs="Tahoma"/>
          <w:sz w:val="22"/>
          <w:szCs w:val="22"/>
          <w:lang w:val="es-ES"/>
        </w:rPr>
      </w:pPr>
    </w:p>
    <w:p w:rsidR="0067191E" w:rsidRPr="00012D2D" w:rsidRDefault="0067191E" w:rsidP="000D0212">
      <w:pPr>
        <w:pStyle w:val="ww-textoindependiente2"/>
        <w:spacing w:line="240" w:lineRule="auto"/>
        <w:ind w:left="426"/>
        <w:rPr>
          <w:rFonts w:ascii="Tahoma" w:hAnsi="Tahoma" w:cs="Tahoma"/>
          <w:sz w:val="22"/>
          <w:szCs w:val="22"/>
          <w:lang w:val="es-ES"/>
        </w:rPr>
      </w:pPr>
      <w:r w:rsidRPr="00012D2D">
        <w:rPr>
          <w:rFonts w:ascii="Tahoma" w:hAnsi="Tahoma" w:cs="Tahoma"/>
          <w:sz w:val="22"/>
          <w:szCs w:val="22"/>
          <w:lang w:val="es-ES"/>
        </w:rPr>
        <w:t>La apertura del sobre C de los oferentes habilitados en los sobres A y B, se realizará en sesión reservada bajo las condiciones establecidas en los numerales 8.3.</w:t>
      </w:r>
    </w:p>
    <w:p w:rsidR="0067191E" w:rsidRPr="00012D2D" w:rsidRDefault="0067191E" w:rsidP="00E45160">
      <w:pPr>
        <w:numPr>
          <w:ilvl w:val="0"/>
          <w:numId w:val="6"/>
        </w:numPr>
        <w:spacing w:before="120"/>
        <w:ind w:left="426" w:hanging="426"/>
        <w:rPr>
          <w:rFonts w:ascii="Tahoma" w:hAnsi="Tahoma" w:cs="Tahoma"/>
          <w:b/>
          <w:sz w:val="22"/>
          <w:szCs w:val="22"/>
        </w:rPr>
      </w:pPr>
      <w:r w:rsidRPr="00012D2D">
        <w:rPr>
          <w:rFonts w:ascii="Tahoma" w:hAnsi="Tahoma" w:cs="Tahoma"/>
          <w:b/>
          <w:sz w:val="22"/>
          <w:szCs w:val="22"/>
        </w:rPr>
        <w:t>Evaluación y Calificación de las Ofertas (Sesión reservada)</w:t>
      </w:r>
    </w:p>
    <w:p w:rsidR="0067191E" w:rsidRPr="00012D2D" w:rsidRDefault="0067191E" w:rsidP="000D0212">
      <w:pPr>
        <w:pStyle w:val="ww-textoindependiente2"/>
        <w:spacing w:before="120" w:line="240" w:lineRule="auto"/>
        <w:ind w:left="426"/>
        <w:rPr>
          <w:rFonts w:ascii="Tahoma" w:hAnsi="Tahoma" w:cs="Tahoma"/>
          <w:sz w:val="22"/>
          <w:szCs w:val="22"/>
          <w:lang w:val="es-ES"/>
        </w:rPr>
      </w:pPr>
      <w:r w:rsidRPr="00012D2D">
        <w:rPr>
          <w:rFonts w:ascii="Tahoma" w:hAnsi="Tahoma" w:cs="Tahoma"/>
          <w:sz w:val="22"/>
          <w:szCs w:val="22"/>
          <w:lang w:val="es-ES"/>
        </w:rPr>
        <w:t xml:space="preserve">La evaluación y calificación de las ofertas está a cargo de la Comisión Calificadora conformada por funcionarios de Entel S.A. y asesores que ésta designe, siendo nominada con anterioridad a la apertura de sobres. </w:t>
      </w:r>
    </w:p>
    <w:p w:rsidR="0067191E" w:rsidRPr="00012D2D" w:rsidRDefault="0067191E" w:rsidP="000D0212">
      <w:pPr>
        <w:pStyle w:val="ww-textoindependiente2"/>
        <w:spacing w:before="120" w:line="240" w:lineRule="auto"/>
        <w:ind w:left="426"/>
        <w:rPr>
          <w:rFonts w:ascii="Tahoma" w:hAnsi="Tahoma" w:cs="Tahoma"/>
          <w:sz w:val="22"/>
          <w:szCs w:val="22"/>
          <w:lang w:val="es-ES"/>
        </w:rPr>
      </w:pPr>
      <w:r w:rsidRPr="00012D2D">
        <w:rPr>
          <w:rFonts w:ascii="Tahoma" w:hAnsi="Tahoma" w:cs="Tahoma"/>
          <w:sz w:val="22"/>
          <w:szCs w:val="22"/>
          <w:lang w:val="es-ES"/>
        </w:rPr>
        <w:t>La secuencia de apertura y condiciones de evaluación es la siguiente:</w:t>
      </w:r>
    </w:p>
    <w:p w:rsidR="00E45160" w:rsidRPr="00012D2D" w:rsidRDefault="00E45160" w:rsidP="00E45160">
      <w:pPr>
        <w:pStyle w:val="Prrafodelista"/>
        <w:numPr>
          <w:ilvl w:val="0"/>
          <w:numId w:val="27"/>
        </w:numPr>
        <w:tabs>
          <w:tab w:val="left" w:pos="1134"/>
        </w:tabs>
        <w:spacing w:before="120"/>
        <w:jc w:val="both"/>
        <w:rPr>
          <w:rFonts w:ascii="Tahoma" w:hAnsi="Tahoma" w:cs="Tahoma"/>
          <w:b/>
          <w:vanish/>
          <w:sz w:val="22"/>
          <w:szCs w:val="22"/>
          <w:u w:val="single"/>
          <w:lang w:eastAsia="es-ES"/>
        </w:rPr>
      </w:pPr>
    </w:p>
    <w:p w:rsidR="00E45160" w:rsidRPr="00012D2D" w:rsidRDefault="00E45160" w:rsidP="00E45160">
      <w:pPr>
        <w:pStyle w:val="Prrafodelista"/>
        <w:numPr>
          <w:ilvl w:val="0"/>
          <w:numId w:val="27"/>
        </w:numPr>
        <w:tabs>
          <w:tab w:val="left" w:pos="1134"/>
        </w:tabs>
        <w:spacing w:before="120"/>
        <w:jc w:val="both"/>
        <w:rPr>
          <w:rFonts w:ascii="Tahoma" w:hAnsi="Tahoma" w:cs="Tahoma"/>
          <w:b/>
          <w:vanish/>
          <w:sz w:val="22"/>
          <w:szCs w:val="22"/>
          <w:u w:val="single"/>
          <w:lang w:eastAsia="es-ES"/>
        </w:rPr>
      </w:pPr>
    </w:p>
    <w:p w:rsidR="00E45160" w:rsidRPr="00012D2D" w:rsidRDefault="00E45160" w:rsidP="00E45160">
      <w:pPr>
        <w:pStyle w:val="Prrafodelista"/>
        <w:numPr>
          <w:ilvl w:val="0"/>
          <w:numId w:val="27"/>
        </w:numPr>
        <w:tabs>
          <w:tab w:val="left" w:pos="1134"/>
        </w:tabs>
        <w:spacing w:before="120"/>
        <w:jc w:val="both"/>
        <w:rPr>
          <w:rFonts w:ascii="Tahoma" w:hAnsi="Tahoma" w:cs="Tahoma"/>
          <w:b/>
          <w:vanish/>
          <w:sz w:val="22"/>
          <w:szCs w:val="22"/>
          <w:u w:val="single"/>
          <w:lang w:eastAsia="es-ES"/>
        </w:rPr>
      </w:pPr>
    </w:p>
    <w:p w:rsidR="0067191E" w:rsidRPr="00012D2D" w:rsidRDefault="0067191E" w:rsidP="000D0212">
      <w:pPr>
        <w:numPr>
          <w:ilvl w:val="1"/>
          <w:numId w:val="27"/>
        </w:numPr>
        <w:tabs>
          <w:tab w:val="left" w:pos="1134"/>
        </w:tabs>
        <w:spacing w:before="120"/>
        <w:ind w:left="1134" w:hanging="708"/>
        <w:jc w:val="both"/>
        <w:rPr>
          <w:rFonts w:ascii="Tahoma" w:hAnsi="Tahoma" w:cs="Tahoma"/>
          <w:sz w:val="22"/>
          <w:szCs w:val="22"/>
          <w:lang w:val="es-BO"/>
        </w:rPr>
      </w:pPr>
      <w:r w:rsidRPr="00012D2D">
        <w:rPr>
          <w:rFonts w:ascii="Tahoma" w:hAnsi="Tahoma" w:cs="Tahoma"/>
          <w:b/>
          <w:sz w:val="22"/>
          <w:szCs w:val="22"/>
          <w:u w:val="single"/>
        </w:rPr>
        <w:t>Sobre A - Documentos Administrativos</w:t>
      </w:r>
      <w:r w:rsidRPr="00012D2D">
        <w:rPr>
          <w:rFonts w:ascii="Tahoma" w:hAnsi="Tahoma" w:cs="Tahoma"/>
          <w:b/>
          <w:sz w:val="22"/>
          <w:szCs w:val="22"/>
        </w:rPr>
        <w:t>:</w:t>
      </w:r>
      <w:r w:rsidRPr="00012D2D">
        <w:rPr>
          <w:rFonts w:ascii="Tahoma" w:hAnsi="Tahoma" w:cs="Tahoma"/>
          <w:sz w:val="22"/>
          <w:szCs w:val="22"/>
          <w:lang w:val="es-BO"/>
        </w:rPr>
        <w:t xml:space="preserve"> Para la evaluación de los documentos, posterior al acto de apertura, el asesor legal tiene un (1) día  hábil y comprende el análisis de los siguientes aspectos:</w:t>
      </w:r>
    </w:p>
    <w:p w:rsidR="0067191E" w:rsidRPr="00012D2D" w:rsidRDefault="0067191E" w:rsidP="0067191E">
      <w:pPr>
        <w:numPr>
          <w:ilvl w:val="2"/>
          <w:numId w:val="27"/>
        </w:numPr>
        <w:tabs>
          <w:tab w:val="left" w:pos="1134"/>
          <w:tab w:val="left" w:pos="1843"/>
        </w:tabs>
        <w:spacing w:before="120"/>
        <w:ind w:left="1134" w:firstLine="0"/>
        <w:jc w:val="both"/>
        <w:rPr>
          <w:rFonts w:ascii="Tahoma" w:hAnsi="Tahoma" w:cs="Tahoma"/>
          <w:sz w:val="22"/>
          <w:szCs w:val="22"/>
        </w:rPr>
      </w:pPr>
      <w:r w:rsidRPr="00012D2D">
        <w:rPr>
          <w:rFonts w:ascii="Tahoma" w:hAnsi="Tahoma" w:cs="Tahoma"/>
          <w:sz w:val="22"/>
          <w:szCs w:val="22"/>
        </w:rPr>
        <w:t>Verificación de documentos solicitados, de acuerdo al sistema “Cumple” o “No Cumple”.</w:t>
      </w:r>
    </w:p>
    <w:p w:rsidR="0067191E" w:rsidRPr="00012D2D" w:rsidRDefault="0067191E" w:rsidP="0067191E">
      <w:pPr>
        <w:numPr>
          <w:ilvl w:val="2"/>
          <w:numId w:val="27"/>
        </w:numPr>
        <w:tabs>
          <w:tab w:val="left" w:pos="1134"/>
          <w:tab w:val="left" w:pos="1843"/>
        </w:tabs>
        <w:spacing w:before="120"/>
        <w:ind w:left="1134" w:firstLine="0"/>
        <w:jc w:val="both"/>
        <w:rPr>
          <w:rFonts w:ascii="Tahoma" w:hAnsi="Tahoma" w:cs="Tahoma"/>
          <w:sz w:val="22"/>
          <w:szCs w:val="22"/>
        </w:rPr>
      </w:pPr>
      <w:r w:rsidRPr="00012D2D">
        <w:rPr>
          <w:rFonts w:ascii="Tahoma" w:hAnsi="Tahoma" w:cs="Tahoma"/>
          <w:sz w:val="22"/>
          <w:szCs w:val="22"/>
        </w:rPr>
        <w:t>Habilitación de propuestas en función a aspectos legales, bajo criterios de errores subsanables y no subsanables, detallados en el Anexo No. 1 – Condiciones Generales del Proceso de Contratación.</w:t>
      </w:r>
    </w:p>
    <w:p w:rsidR="0067191E" w:rsidRPr="00012D2D" w:rsidRDefault="0067191E" w:rsidP="0067191E">
      <w:pPr>
        <w:pStyle w:val="ww-textoindependiente2"/>
        <w:spacing w:before="120" w:line="240" w:lineRule="auto"/>
        <w:ind w:left="1134"/>
        <w:rPr>
          <w:rFonts w:ascii="Tahoma" w:hAnsi="Tahoma" w:cs="Tahoma"/>
          <w:sz w:val="22"/>
          <w:szCs w:val="22"/>
          <w:lang w:val="es-ES" w:eastAsia="es-ES"/>
        </w:rPr>
      </w:pPr>
      <w:r w:rsidRPr="00012D2D">
        <w:rPr>
          <w:rFonts w:ascii="Tahoma" w:hAnsi="Tahoma" w:cs="Tahoma"/>
          <w:sz w:val="22"/>
          <w:szCs w:val="22"/>
          <w:lang w:val="es-ES" w:eastAsia="es-ES"/>
        </w:rPr>
        <w:t>El cumplimiento del 100% de los aspectos, habilitará al proponente para la apertura del sobre B.</w:t>
      </w:r>
    </w:p>
    <w:p w:rsidR="0067191E" w:rsidRPr="00012D2D" w:rsidRDefault="0067191E" w:rsidP="0067191E">
      <w:pPr>
        <w:numPr>
          <w:ilvl w:val="1"/>
          <w:numId w:val="27"/>
        </w:numPr>
        <w:tabs>
          <w:tab w:val="left" w:pos="1134"/>
        </w:tabs>
        <w:spacing w:before="120"/>
        <w:ind w:left="1134" w:hanging="567"/>
        <w:jc w:val="both"/>
        <w:rPr>
          <w:rFonts w:ascii="Tahoma" w:hAnsi="Tahoma" w:cs="Tahoma"/>
          <w:sz w:val="22"/>
          <w:szCs w:val="22"/>
        </w:rPr>
      </w:pPr>
      <w:r w:rsidRPr="00012D2D">
        <w:rPr>
          <w:rFonts w:ascii="Tahoma" w:hAnsi="Tahoma" w:cs="Tahoma"/>
          <w:b/>
          <w:sz w:val="22"/>
          <w:szCs w:val="22"/>
          <w:u w:val="single"/>
        </w:rPr>
        <w:t>Sobre B - Propuesta Técnica</w:t>
      </w:r>
      <w:r w:rsidRPr="00012D2D">
        <w:rPr>
          <w:rFonts w:ascii="Tahoma" w:hAnsi="Tahoma" w:cs="Tahoma"/>
          <w:b/>
          <w:sz w:val="22"/>
          <w:szCs w:val="22"/>
        </w:rPr>
        <w:t>:</w:t>
      </w:r>
      <w:r w:rsidRPr="00012D2D">
        <w:rPr>
          <w:rFonts w:ascii="Tahoma" w:hAnsi="Tahoma" w:cs="Tahoma"/>
          <w:sz w:val="22"/>
          <w:szCs w:val="22"/>
        </w:rPr>
        <w:t xml:space="preserve"> A esta evaluación ingresan las propuestas habilitadas en la apertura del sobre A y se realiza sobre una ponderación del cien (100) por ciento. El proceso comprende:</w:t>
      </w:r>
    </w:p>
    <w:p w:rsidR="0067191E" w:rsidRPr="00012D2D" w:rsidRDefault="0067191E" w:rsidP="0067191E">
      <w:pPr>
        <w:numPr>
          <w:ilvl w:val="2"/>
          <w:numId w:val="27"/>
        </w:numPr>
        <w:tabs>
          <w:tab w:val="left" w:pos="1134"/>
          <w:tab w:val="left" w:pos="1843"/>
        </w:tabs>
        <w:spacing w:before="120"/>
        <w:ind w:left="1134" w:firstLine="0"/>
        <w:jc w:val="both"/>
        <w:rPr>
          <w:rFonts w:ascii="Tahoma" w:hAnsi="Tahoma" w:cs="Tahoma"/>
          <w:sz w:val="22"/>
          <w:szCs w:val="22"/>
        </w:rPr>
      </w:pPr>
      <w:r w:rsidRPr="00012D2D">
        <w:rPr>
          <w:rFonts w:ascii="Tahoma" w:hAnsi="Tahoma" w:cs="Tahoma"/>
          <w:sz w:val="22"/>
          <w:szCs w:val="22"/>
        </w:rPr>
        <w:t xml:space="preserve">Entrega del Sobre B a la Comisión técnica por tres (3) días hábiles para la evaluación correspondiente. </w:t>
      </w:r>
    </w:p>
    <w:p w:rsidR="0067191E" w:rsidRPr="00012D2D" w:rsidRDefault="0067191E" w:rsidP="0067191E">
      <w:pPr>
        <w:numPr>
          <w:ilvl w:val="2"/>
          <w:numId w:val="27"/>
        </w:numPr>
        <w:tabs>
          <w:tab w:val="left" w:pos="1134"/>
          <w:tab w:val="left" w:pos="1843"/>
        </w:tabs>
        <w:spacing w:before="120"/>
        <w:ind w:left="1134" w:firstLine="0"/>
        <w:jc w:val="both"/>
        <w:rPr>
          <w:rFonts w:ascii="Tahoma" w:hAnsi="Tahoma" w:cs="Tahoma"/>
          <w:sz w:val="22"/>
          <w:szCs w:val="22"/>
        </w:rPr>
      </w:pPr>
      <w:r w:rsidRPr="00012D2D">
        <w:rPr>
          <w:rFonts w:ascii="Tahoma" w:hAnsi="Tahoma" w:cs="Tahoma"/>
          <w:sz w:val="22"/>
          <w:szCs w:val="22"/>
        </w:rPr>
        <w:lastRenderedPageBreak/>
        <w:t xml:space="preserve">Análisis racional de los requerimientos técnicos, calificados bajo el sistema “Cumple” o “No Cumple” según éstos sean mandatorios y/o calificables. (Parte II). </w:t>
      </w:r>
    </w:p>
    <w:p w:rsidR="0067191E" w:rsidRPr="00012D2D" w:rsidRDefault="0067191E" w:rsidP="0067191E">
      <w:pPr>
        <w:numPr>
          <w:ilvl w:val="0"/>
          <w:numId w:val="26"/>
        </w:numPr>
        <w:tabs>
          <w:tab w:val="left" w:pos="2268"/>
        </w:tabs>
        <w:spacing w:before="120"/>
        <w:ind w:left="1843" w:firstLine="0"/>
        <w:jc w:val="both"/>
        <w:rPr>
          <w:rFonts w:ascii="Tahoma" w:hAnsi="Tahoma" w:cs="Tahoma"/>
          <w:sz w:val="22"/>
          <w:szCs w:val="22"/>
        </w:rPr>
      </w:pPr>
      <w:r w:rsidRPr="00012D2D">
        <w:rPr>
          <w:rFonts w:ascii="Tahoma" w:hAnsi="Tahoma" w:cs="Tahoma"/>
          <w:sz w:val="22"/>
          <w:szCs w:val="22"/>
        </w:rPr>
        <w:t>Criterios Mandatorios: Son los requerimientos funcionales, técnicos y de implementación. Su calificación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67191E" w:rsidRPr="00012D2D" w:rsidRDefault="0067191E" w:rsidP="0067191E">
      <w:pPr>
        <w:numPr>
          <w:ilvl w:val="0"/>
          <w:numId w:val="26"/>
        </w:numPr>
        <w:tabs>
          <w:tab w:val="left" w:pos="2268"/>
        </w:tabs>
        <w:spacing w:before="120"/>
        <w:ind w:left="1843" w:firstLine="0"/>
        <w:jc w:val="both"/>
        <w:rPr>
          <w:rFonts w:ascii="Tahoma" w:hAnsi="Tahoma" w:cs="Tahoma"/>
          <w:sz w:val="22"/>
          <w:szCs w:val="22"/>
        </w:rPr>
      </w:pPr>
      <w:r w:rsidRPr="00012D2D">
        <w:rPr>
          <w:rFonts w:ascii="Tahoma" w:hAnsi="Tahoma" w:cs="Tahoma"/>
          <w:sz w:val="22"/>
          <w:szCs w:val="22"/>
        </w:rPr>
        <w:t xml:space="preserve">Criterios Calificables: Son los criterios no excluyentes que brindan un valor agregado a la oferta de cada proponente, calificados sobre un porcentaje de treinta (30) por ciento. </w:t>
      </w:r>
    </w:p>
    <w:p w:rsidR="0067191E" w:rsidRPr="00012D2D" w:rsidRDefault="0067191E" w:rsidP="0067191E">
      <w:pPr>
        <w:pStyle w:val="ww-textoindependiente2"/>
        <w:spacing w:before="120" w:line="240" w:lineRule="auto"/>
        <w:ind w:left="1134"/>
        <w:rPr>
          <w:rFonts w:ascii="Tahoma" w:hAnsi="Tahoma" w:cs="Tahoma"/>
          <w:sz w:val="22"/>
          <w:szCs w:val="22"/>
          <w:lang w:val="es-ES" w:bidi="en-US"/>
        </w:rPr>
      </w:pPr>
      <w:r w:rsidRPr="00012D2D">
        <w:rPr>
          <w:rFonts w:ascii="Tahoma" w:hAnsi="Tahoma" w:cs="Tahoma"/>
          <w:sz w:val="22"/>
          <w:szCs w:val="22"/>
          <w:lang w:val="es-ES" w:bidi="en-US"/>
        </w:rPr>
        <w:t>El informe de evaluación técnica será presentado a la Comisión de Calificación para su posterior aceptación o rechazo. En caso de existir discrepancia de criterios u observaciones por parte de la Comisión, estos deben ser explicitados en el informe final.</w:t>
      </w:r>
    </w:p>
    <w:p w:rsidR="0067191E" w:rsidRPr="00012D2D" w:rsidRDefault="0067191E" w:rsidP="0067191E">
      <w:pPr>
        <w:numPr>
          <w:ilvl w:val="1"/>
          <w:numId w:val="27"/>
        </w:numPr>
        <w:tabs>
          <w:tab w:val="left" w:pos="1134"/>
        </w:tabs>
        <w:spacing w:before="120"/>
        <w:ind w:left="1134" w:hanging="567"/>
        <w:jc w:val="both"/>
        <w:rPr>
          <w:rFonts w:ascii="Tahoma" w:hAnsi="Tahoma" w:cs="Tahoma"/>
          <w:b/>
          <w:sz w:val="22"/>
          <w:szCs w:val="22"/>
        </w:rPr>
      </w:pPr>
      <w:r w:rsidRPr="00012D2D">
        <w:rPr>
          <w:rFonts w:ascii="Tahoma" w:hAnsi="Tahoma" w:cs="Tahoma"/>
          <w:b/>
          <w:sz w:val="22"/>
          <w:szCs w:val="22"/>
          <w:u w:val="single"/>
        </w:rPr>
        <w:t>Sobre C - Propuesta Económica:</w:t>
      </w:r>
      <w:r w:rsidRPr="00012D2D">
        <w:rPr>
          <w:rFonts w:ascii="Tahoma" w:hAnsi="Tahoma" w:cs="Tahoma"/>
          <w:sz w:val="22"/>
          <w:szCs w:val="22"/>
        </w:rPr>
        <w:t xml:space="preserve"> Habiéndose superado la Evaluación Técnica, el criterio de calificación económico es el de Menor Costo. Para tal efecto los responsables de la Evaluación Económica tienen tres (3) días hábiles para presentar sus resultados.</w:t>
      </w:r>
    </w:p>
    <w:p w:rsidR="0067191E" w:rsidRPr="00012D2D" w:rsidRDefault="0067191E" w:rsidP="0067191E">
      <w:pPr>
        <w:numPr>
          <w:ilvl w:val="1"/>
          <w:numId w:val="27"/>
        </w:numPr>
        <w:tabs>
          <w:tab w:val="left" w:pos="1134"/>
        </w:tabs>
        <w:spacing w:before="120"/>
        <w:ind w:left="567" w:firstLine="0"/>
        <w:jc w:val="both"/>
        <w:rPr>
          <w:rFonts w:ascii="Tahoma" w:hAnsi="Tahoma" w:cs="Tahoma"/>
          <w:b/>
          <w:sz w:val="22"/>
          <w:szCs w:val="22"/>
          <w:u w:val="single"/>
        </w:rPr>
      </w:pPr>
      <w:r w:rsidRPr="00012D2D">
        <w:rPr>
          <w:rFonts w:ascii="Tahoma" w:hAnsi="Tahoma" w:cs="Tahoma"/>
          <w:b/>
          <w:sz w:val="22"/>
          <w:szCs w:val="22"/>
          <w:u w:val="single"/>
        </w:rPr>
        <w:t>Calificación Final:</w:t>
      </w:r>
    </w:p>
    <w:p w:rsidR="0067191E" w:rsidRPr="00012D2D" w:rsidRDefault="0067191E" w:rsidP="0067191E">
      <w:pPr>
        <w:spacing w:before="120"/>
        <w:ind w:left="1134"/>
        <w:jc w:val="both"/>
        <w:rPr>
          <w:rFonts w:ascii="Tahoma" w:hAnsi="Tahoma" w:cs="Tahoma"/>
          <w:sz w:val="22"/>
          <w:szCs w:val="22"/>
        </w:rPr>
      </w:pPr>
      <w:r w:rsidRPr="00012D2D">
        <w:rPr>
          <w:rFonts w:ascii="Tahoma" w:hAnsi="Tahoma" w:cs="Tahoma"/>
          <w:sz w:val="22"/>
          <w:szCs w:val="22"/>
        </w:rPr>
        <w:t>Es el resultado del promedio ponderado de las calificaciones obtenidas en la propuesta técnica (60%) y la propuesta económica (40%).</w:t>
      </w:r>
    </w:p>
    <w:p w:rsidR="0067191E" w:rsidRPr="00012D2D" w:rsidRDefault="0067191E" w:rsidP="0067191E">
      <w:pPr>
        <w:numPr>
          <w:ilvl w:val="1"/>
          <w:numId w:val="27"/>
        </w:numPr>
        <w:tabs>
          <w:tab w:val="left" w:pos="1134"/>
        </w:tabs>
        <w:spacing w:before="120"/>
        <w:ind w:left="567" w:firstLine="0"/>
        <w:jc w:val="both"/>
        <w:rPr>
          <w:rFonts w:ascii="Tahoma" w:hAnsi="Tahoma" w:cs="Tahoma"/>
          <w:b/>
          <w:sz w:val="22"/>
          <w:szCs w:val="22"/>
          <w:u w:val="single"/>
        </w:rPr>
      </w:pPr>
      <w:r w:rsidRPr="00012D2D">
        <w:rPr>
          <w:rFonts w:ascii="Tahoma" w:hAnsi="Tahoma" w:cs="Tahoma"/>
          <w:b/>
          <w:sz w:val="22"/>
          <w:szCs w:val="22"/>
          <w:u w:val="single"/>
        </w:rPr>
        <w:t>Adjudicación:</w:t>
      </w:r>
    </w:p>
    <w:p w:rsidR="0067191E" w:rsidRPr="00012D2D" w:rsidRDefault="0067191E" w:rsidP="0067191E">
      <w:pPr>
        <w:spacing w:before="120"/>
        <w:ind w:left="1134"/>
        <w:jc w:val="both"/>
        <w:rPr>
          <w:rFonts w:ascii="Tahoma" w:hAnsi="Tahoma" w:cs="Tahoma"/>
          <w:sz w:val="22"/>
          <w:szCs w:val="22"/>
        </w:rPr>
      </w:pPr>
      <w:r w:rsidRPr="00012D2D">
        <w:rPr>
          <w:rFonts w:ascii="Tahoma" w:hAnsi="Tahoma" w:cs="Tahoma"/>
          <w:sz w:val="22"/>
          <w:szCs w:val="22"/>
        </w:rPr>
        <w:t>Una vez emitido el informe final, en los casos que corresponda, se procederá con el envío de la carta de adjudicación al proponente adjudicado y al envío de la carta de no adjudicación a los demás proponentes.</w:t>
      </w:r>
    </w:p>
    <w:p w:rsidR="0067191E" w:rsidRPr="00012D2D" w:rsidRDefault="0067191E" w:rsidP="0067191E">
      <w:pPr>
        <w:spacing w:before="120"/>
        <w:ind w:left="1134"/>
        <w:jc w:val="both"/>
        <w:rPr>
          <w:rFonts w:ascii="Tahoma" w:hAnsi="Tahoma" w:cs="Tahoma"/>
          <w:sz w:val="22"/>
          <w:szCs w:val="22"/>
        </w:rPr>
      </w:pPr>
      <w:r w:rsidRPr="00012D2D">
        <w:rPr>
          <w:rFonts w:ascii="Tahoma" w:hAnsi="Tahoma" w:cs="Tahoma"/>
          <w:sz w:val="22"/>
          <w:szCs w:val="22"/>
        </w:rPr>
        <w:t xml:space="preserve">El o los proponentes adjudicados Nacionales contarán con un plazo no mayor a cinco </w:t>
      </w:r>
      <w:r w:rsidRPr="00012D2D">
        <w:rPr>
          <w:rFonts w:ascii="Tahoma" w:hAnsi="Tahoma" w:cs="Tahoma"/>
          <w:b/>
          <w:sz w:val="22"/>
          <w:szCs w:val="22"/>
        </w:rPr>
        <w:t>(5) días hábiles</w:t>
      </w:r>
      <w:r w:rsidRPr="00012D2D">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rsidR="0067191E" w:rsidRDefault="0067191E" w:rsidP="0067191E">
      <w:pPr>
        <w:spacing w:before="120"/>
        <w:ind w:left="1134"/>
        <w:jc w:val="both"/>
        <w:rPr>
          <w:rFonts w:ascii="Tahoma" w:hAnsi="Tahoma" w:cs="Tahoma"/>
          <w:b/>
          <w:sz w:val="22"/>
          <w:szCs w:val="22"/>
        </w:rPr>
      </w:pPr>
      <w:r w:rsidRPr="00012D2D">
        <w:rPr>
          <w:rFonts w:ascii="Tahoma" w:hAnsi="Tahoma" w:cs="Tahoma"/>
          <w:b/>
          <w:sz w:val="22"/>
          <w:szCs w:val="22"/>
        </w:rPr>
        <w:t>El incumplimiento a estos plazos y la falta de documentación con las características requeridas será causal de desistimiento de la adjudicación y ejecución de la Garantía de Seriedad de Propuesta.</w:t>
      </w:r>
    </w:p>
    <w:p w:rsidR="000D0212" w:rsidRPr="00012D2D" w:rsidRDefault="000D0212" w:rsidP="0067191E">
      <w:pPr>
        <w:spacing w:before="120"/>
        <w:ind w:left="1134"/>
        <w:jc w:val="both"/>
        <w:rPr>
          <w:rFonts w:ascii="Tahoma" w:hAnsi="Tahoma" w:cs="Tahoma"/>
          <w:b/>
          <w:sz w:val="22"/>
          <w:szCs w:val="22"/>
        </w:rPr>
      </w:pPr>
    </w:p>
    <w:p w:rsidR="0067191E" w:rsidRPr="00012D2D" w:rsidRDefault="0067191E" w:rsidP="0067191E">
      <w:pPr>
        <w:numPr>
          <w:ilvl w:val="1"/>
          <w:numId w:val="27"/>
        </w:numPr>
        <w:tabs>
          <w:tab w:val="left" w:pos="1134"/>
        </w:tabs>
        <w:spacing w:before="120"/>
        <w:ind w:left="567" w:firstLine="0"/>
        <w:jc w:val="both"/>
        <w:rPr>
          <w:rFonts w:ascii="Tahoma" w:hAnsi="Tahoma" w:cs="Tahoma"/>
          <w:b/>
          <w:sz w:val="22"/>
          <w:szCs w:val="22"/>
          <w:u w:val="single"/>
        </w:rPr>
      </w:pPr>
      <w:r w:rsidRPr="00012D2D">
        <w:rPr>
          <w:rFonts w:ascii="Tahoma" w:hAnsi="Tahoma" w:cs="Tahoma"/>
          <w:b/>
          <w:sz w:val="22"/>
          <w:szCs w:val="22"/>
          <w:u w:val="single"/>
        </w:rPr>
        <w:t>Formalización (Documento de Compra):</w:t>
      </w:r>
    </w:p>
    <w:p w:rsidR="0067191E" w:rsidRPr="00012D2D" w:rsidRDefault="0067191E" w:rsidP="0067191E">
      <w:pPr>
        <w:spacing w:before="120"/>
        <w:ind w:left="1134"/>
        <w:jc w:val="both"/>
        <w:rPr>
          <w:rFonts w:ascii="Tahoma" w:hAnsi="Tahoma" w:cs="Tahoma"/>
          <w:sz w:val="22"/>
          <w:szCs w:val="22"/>
        </w:rPr>
      </w:pPr>
      <w:r w:rsidRPr="00012D2D">
        <w:rPr>
          <w:rFonts w:ascii="Tahoma" w:hAnsi="Tahoma" w:cs="Tahoma"/>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67191E" w:rsidRDefault="0067191E" w:rsidP="0067191E">
      <w:pPr>
        <w:spacing w:before="120"/>
        <w:ind w:left="1134"/>
        <w:jc w:val="both"/>
        <w:rPr>
          <w:rFonts w:ascii="Tahoma" w:hAnsi="Tahoma" w:cs="Tahoma"/>
          <w:sz w:val="22"/>
          <w:szCs w:val="22"/>
        </w:rPr>
      </w:pPr>
      <w:r w:rsidRPr="00012D2D">
        <w:rPr>
          <w:rFonts w:ascii="Tahoma" w:hAnsi="Tahoma" w:cs="Tahoma"/>
          <w:sz w:val="22"/>
          <w:szCs w:val="22"/>
        </w:rPr>
        <w:t>El proponente debe adherirse a los términos y condiciones establecidos en el contrato elaborado por Entel S.A.</w:t>
      </w:r>
    </w:p>
    <w:p w:rsidR="000D0212" w:rsidRPr="00012D2D" w:rsidRDefault="000D0212" w:rsidP="0067191E">
      <w:pPr>
        <w:spacing w:before="120"/>
        <w:ind w:left="1134"/>
        <w:jc w:val="both"/>
        <w:rPr>
          <w:rFonts w:ascii="Tahoma" w:hAnsi="Tahoma" w:cs="Tahoma"/>
          <w:sz w:val="22"/>
          <w:szCs w:val="22"/>
        </w:rPr>
      </w:pPr>
    </w:p>
    <w:p w:rsidR="0067191E" w:rsidRPr="00012D2D" w:rsidRDefault="0067191E" w:rsidP="0067191E">
      <w:pPr>
        <w:ind w:left="1134"/>
        <w:jc w:val="both"/>
        <w:rPr>
          <w:rFonts w:ascii="Tahoma" w:hAnsi="Tahoma" w:cs="Tahoma"/>
          <w:sz w:val="22"/>
          <w:szCs w:val="22"/>
        </w:rPr>
      </w:pPr>
      <w:r w:rsidRPr="00012D2D">
        <w:rPr>
          <w:rFonts w:ascii="Tahoma" w:hAnsi="Tahoma" w:cs="Tahoma"/>
          <w:sz w:val="22"/>
          <w:szCs w:val="22"/>
        </w:rPr>
        <w:lastRenderedPageBreak/>
        <w:t xml:space="preserve">El proponente que resultase adjudicado deberá considerar que la revisión y suscripción del contrato objeto del presente proceso de contratación se efectuará en las oficinas del domicilio legal de Entel S.A. </w:t>
      </w:r>
      <w:r w:rsidRPr="00012D2D">
        <w:rPr>
          <w:rFonts w:ascii="Tahoma" w:hAnsi="Tahoma" w:cs="Tahoma"/>
          <w:b/>
          <w:sz w:val="22"/>
          <w:szCs w:val="22"/>
        </w:rPr>
        <w:t xml:space="preserve">El proveedor una vez comunicado el inicio de la vigencia del contrato contará con 72 </w:t>
      </w:r>
      <w:proofErr w:type="spellStart"/>
      <w:r w:rsidRPr="00012D2D">
        <w:rPr>
          <w:rFonts w:ascii="Tahoma" w:hAnsi="Tahoma" w:cs="Tahoma"/>
          <w:b/>
          <w:sz w:val="22"/>
          <w:szCs w:val="22"/>
        </w:rPr>
        <w:t>hrs</w:t>
      </w:r>
      <w:proofErr w:type="spellEnd"/>
      <w:r w:rsidRPr="00012D2D">
        <w:rPr>
          <w:rFonts w:ascii="Tahoma" w:hAnsi="Tahoma" w:cs="Tahoma"/>
          <w:b/>
          <w:sz w:val="22"/>
          <w:szCs w:val="22"/>
        </w:rPr>
        <w:t>. para apersonarse para la firma correspondiente</w:t>
      </w:r>
      <w:r w:rsidRPr="00012D2D">
        <w:rPr>
          <w:rFonts w:ascii="Tahoma" w:hAnsi="Tahoma" w:cs="Tahoma"/>
          <w:sz w:val="22"/>
          <w:szCs w:val="22"/>
        </w:rPr>
        <w:t>; caso contrario será causal para dejar sin efecto la nota de adjudicación y ejecución de la Garantía de Seriedad de Propuesta, quedando impedido de participar en procesos de ENTEL S.A. por 1 año.</w:t>
      </w:r>
    </w:p>
    <w:p w:rsidR="0067191E" w:rsidRPr="00012D2D" w:rsidRDefault="0067191E" w:rsidP="0067191E">
      <w:pPr>
        <w:numPr>
          <w:ilvl w:val="1"/>
          <w:numId w:val="27"/>
        </w:numPr>
        <w:tabs>
          <w:tab w:val="left" w:pos="1134"/>
        </w:tabs>
        <w:spacing w:before="120"/>
        <w:ind w:left="567" w:firstLine="0"/>
        <w:jc w:val="both"/>
        <w:rPr>
          <w:rFonts w:ascii="Tahoma" w:hAnsi="Tahoma" w:cs="Tahoma"/>
          <w:b/>
          <w:sz w:val="22"/>
          <w:szCs w:val="22"/>
          <w:u w:val="single"/>
        </w:rPr>
      </w:pPr>
      <w:r w:rsidRPr="00012D2D">
        <w:rPr>
          <w:rFonts w:ascii="Tahoma" w:hAnsi="Tahoma" w:cs="Tahoma"/>
          <w:b/>
          <w:sz w:val="22"/>
          <w:szCs w:val="22"/>
          <w:u w:val="single"/>
        </w:rPr>
        <w:t>Documentos que debe Presentar el Proponente</w:t>
      </w:r>
    </w:p>
    <w:p w:rsidR="0067191E" w:rsidRPr="00012D2D" w:rsidRDefault="0067191E" w:rsidP="0067191E">
      <w:pPr>
        <w:pStyle w:val="Prrafodelista"/>
        <w:numPr>
          <w:ilvl w:val="0"/>
          <w:numId w:val="20"/>
        </w:numPr>
        <w:tabs>
          <w:tab w:val="num" w:pos="1080"/>
        </w:tabs>
        <w:spacing w:before="120"/>
        <w:ind w:left="1134" w:hanging="567"/>
        <w:jc w:val="both"/>
        <w:rPr>
          <w:rFonts w:ascii="Tahoma" w:hAnsi="Tahoma" w:cs="Tahoma"/>
          <w:vanish/>
          <w:sz w:val="22"/>
          <w:szCs w:val="22"/>
          <w:lang w:eastAsia="es-ES"/>
        </w:rPr>
      </w:pPr>
    </w:p>
    <w:p w:rsidR="0067191E" w:rsidRPr="00012D2D" w:rsidRDefault="0067191E" w:rsidP="0067191E">
      <w:pPr>
        <w:pStyle w:val="Prrafodelista"/>
        <w:numPr>
          <w:ilvl w:val="0"/>
          <w:numId w:val="20"/>
        </w:numPr>
        <w:tabs>
          <w:tab w:val="num" w:pos="1080"/>
        </w:tabs>
        <w:spacing w:before="120"/>
        <w:ind w:left="1134" w:hanging="567"/>
        <w:jc w:val="both"/>
        <w:rPr>
          <w:rFonts w:ascii="Tahoma" w:hAnsi="Tahoma" w:cs="Tahoma"/>
          <w:vanish/>
          <w:sz w:val="22"/>
          <w:szCs w:val="22"/>
          <w:lang w:eastAsia="es-ES"/>
        </w:rPr>
      </w:pPr>
    </w:p>
    <w:p w:rsidR="0067191E" w:rsidRPr="00012D2D" w:rsidRDefault="0067191E" w:rsidP="0067191E">
      <w:pPr>
        <w:pStyle w:val="Prrafodelista"/>
        <w:numPr>
          <w:ilvl w:val="0"/>
          <w:numId w:val="20"/>
        </w:numPr>
        <w:tabs>
          <w:tab w:val="num" w:pos="1080"/>
        </w:tabs>
        <w:spacing w:before="120"/>
        <w:ind w:left="1134" w:hanging="567"/>
        <w:jc w:val="both"/>
        <w:rPr>
          <w:rFonts w:ascii="Tahoma" w:hAnsi="Tahoma" w:cs="Tahoma"/>
          <w:vanish/>
          <w:sz w:val="22"/>
          <w:szCs w:val="22"/>
          <w:lang w:eastAsia="es-ES"/>
        </w:rPr>
      </w:pPr>
    </w:p>
    <w:p w:rsidR="0067191E" w:rsidRPr="00012D2D" w:rsidRDefault="0067191E" w:rsidP="0067191E">
      <w:pPr>
        <w:pStyle w:val="Prrafodelista"/>
        <w:numPr>
          <w:ilvl w:val="0"/>
          <w:numId w:val="20"/>
        </w:numPr>
        <w:tabs>
          <w:tab w:val="num" w:pos="1080"/>
        </w:tabs>
        <w:spacing w:before="120"/>
        <w:ind w:left="1134" w:hanging="567"/>
        <w:jc w:val="both"/>
        <w:rPr>
          <w:rFonts w:ascii="Tahoma" w:hAnsi="Tahoma" w:cs="Tahoma"/>
          <w:vanish/>
          <w:sz w:val="22"/>
          <w:szCs w:val="22"/>
          <w:lang w:eastAsia="es-ES"/>
        </w:rPr>
      </w:pPr>
    </w:p>
    <w:p w:rsidR="0067191E" w:rsidRPr="00012D2D" w:rsidRDefault="0067191E" w:rsidP="0067191E">
      <w:pPr>
        <w:pStyle w:val="Prrafodelista"/>
        <w:numPr>
          <w:ilvl w:val="0"/>
          <w:numId w:val="20"/>
        </w:numPr>
        <w:tabs>
          <w:tab w:val="num" w:pos="1080"/>
        </w:tabs>
        <w:spacing w:before="120"/>
        <w:ind w:left="1134" w:hanging="567"/>
        <w:jc w:val="both"/>
        <w:rPr>
          <w:rFonts w:ascii="Tahoma" w:hAnsi="Tahoma" w:cs="Tahoma"/>
          <w:vanish/>
          <w:sz w:val="22"/>
          <w:szCs w:val="22"/>
          <w:lang w:eastAsia="es-ES"/>
        </w:rPr>
      </w:pPr>
    </w:p>
    <w:p w:rsidR="0067191E" w:rsidRPr="00012D2D" w:rsidRDefault="0067191E" w:rsidP="0067191E">
      <w:pPr>
        <w:spacing w:before="120"/>
        <w:ind w:left="1134"/>
        <w:jc w:val="both"/>
        <w:rPr>
          <w:rFonts w:ascii="Tahoma" w:hAnsi="Tahoma" w:cs="Tahoma"/>
          <w:sz w:val="22"/>
          <w:szCs w:val="22"/>
        </w:rPr>
      </w:pPr>
      <w:r w:rsidRPr="00012D2D">
        <w:rPr>
          <w:rFonts w:ascii="Tahoma" w:hAnsi="Tahoma" w:cs="Tahoma"/>
          <w:sz w:val="22"/>
          <w:szCs w:val="22"/>
        </w:rPr>
        <w:t xml:space="preserve">La(s) empresa(s) adjudicada(s) debe(n) presentar la siguiente documentación para la elaboración del Contrato: </w:t>
      </w:r>
    </w:p>
    <w:p w:rsidR="0067191E" w:rsidRPr="00012D2D" w:rsidRDefault="0067191E" w:rsidP="0067191E">
      <w:pPr>
        <w:pStyle w:val="Prrafodelista"/>
        <w:numPr>
          <w:ilvl w:val="0"/>
          <w:numId w:val="20"/>
        </w:numPr>
        <w:tabs>
          <w:tab w:val="num" w:pos="1080"/>
        </w:tabs>
        <w:spacing w:before="120"/>
        <w:jc w:val="both"/>
        <w:rPr>
          <w:rFonts w:ascii="Tahoma" w:hAnsi="Tahoma" w:cs="Tahoma"/>
          <w:vanish/>
          <w:sz w:val="22"/>
          <w:szCs w:val="22"/>
          <w:lang w:eastAsia="es-ES"/>
        </w:rPr>
      </w:pPr>
    </w:p>
    <w:p w:rsidR="0067191E" w:rsidRPr="00012D2D" w:rsidRDefault="0067191E" w:rsidP="0067191E">
      <w:pPr>
        <w:pStyle w:val="Prrafodelista"/>
        <w:numPr>
          <w:ilvl w:val="0"/>
          <w:numId w:val="20"/>
        </w:numPr>
        <w:tabs>
          <w:tab w:val="num" w:pos="1080"/>
        </w:tabs>
        <w:spacing w:before="120"/>
        <w:jc w:val="both"/>
        <w:rPr>
          <w:rFonts w:ascii="Tahoma" w:hAnsi="Tahoma" w:cs="Tahoma"/>
          <w:vanish/>
          <w:sz w:val="22"/>
          <w:szCs w:val="22"/>
          <w:lang w:eastAsia="es-ES"/>
        </w:rPr>
      </w:pPr>
    </w:p>
    <w:p w:rsidR="0067191E" w:rsidRPr="00012D2D" w:rsidRDefault="0067191E" w:rsidP="0067191E">
      <w:pPr>
        <w:pStyle w:val="Prrafodelista"/>
        <w:numPr>
          <w:ilvl w:val="0"/>
          <w:numId w:val="20"/>
        </w:numPr>
        <w:tabs>
          <w:tab w:val="num" w:pos="1080"/>
        </w:tabs>
        <w:spacing w:before="120"/>
        <w:jc w:val="both"/>
        <w:rPr>
          <w:rFonts w:ascii="Tahoma" w:hAnsi="Tahoma" w:cs="Tahoma"/>
          <w:vanish/>
          <w:sz w:val="22"/>
          <w:szCs w:val="22"/>
          <w:lang w:eastAsia="es-ES"/>
        </w:rPr>
      </w:pPr>
    </w:p>
    <w:p w:rsidR="0067191E" w:rsidRPr="00012D2D" w:rsidRDefault="0067191E" w:rsidP="0067191E">
      <w:pPr>
        <w:pStyle w:val="Prrafodelista"/>
        <w:numPr>
          <w:ilvl w:val="0"/>
          <w:numId w:val="20"/>
        </w:numPr>
        <w:tabs>
          <w:tab w:val="num" w:pos="1080"/>
        </w:tabs>
        <w:spacing w:before="120"/>
        <w:jc w:val="both"/>
        <w:rPr>
          <w:rFonts w:ascii="Tahoma" w:hAnsi="Tahoma" w:cs="Tahoma"/>
          <w:vanish/>
          <w:sz w:val="22"/>
          <w:szCs w:val="22"/>
          <w:lang w:eastAsia="es-ES"/>
        </w:rPr>
      </w:pPr>
    </w:p>
    <w:p w:rsidR="0067191E" w:rsidRPr="00012D2D" w:rsidRDefault="0067191E" w:rsidP="0067191E">
      <w:pPr>
        <w:pStyle w:val="Prrafodelista"/>
        <w:numPr>
          <w:ilvl w:val="0"/>
          <w:numId w:val="20"/>
        </w:numPr>
        <w:tabs>
          <w:tab w:val="num" w:pos="1080"/>
        </w:tabs>
        <w:spacing w:before="120"/>
        <w:jc w:val="both"/>
        <w:rPr>
          <w:rFonts w:ascii="Tahoma" w:hAnsi="Tahoma" w:cs="Tahoma"/>
          <w:vanish/>
          <w:sz w:val="22"/>
          <w:szCs w:val="22"/>
          <w:lang w:eastAsia="es-ES"/>
        </w:rPr>
      </w:pPr>
    </w:p>
    <w:p w:rsidR="0067191E" w:rsidRPr="00012D2D" w:rsidRDefault="0067191E" w:rsidP="0067191E">
      <w:pPr>
        <w:pStyle w:val="Prrafodelista"/>
        <w:numPr>
          <w:ilvl w:val="0"/>
          <w:numId w:val="13"/>
        </w:numPr>
        <w:tabs>
          <w:tab w:val="left" w:pos="1701"/>
        </w:tabs>
        <w:spacing w:before="120"/>
        <w:ind w:left="1701" w:hanging="567"/>
        <w:jc w:val="both"/>
        <w:rPr>
          <w:rFonts w:ascii="Tahoma" w:hAnsi="Tahoma" w:cs="Tahoma"/>
          <w:sz w:val="22"/>
          <w:szCs w:val="22"/>
        </w:rPr>
      </w:pPr>
      <w:r w:rsidRPr="00012D2D">
        <w:rPr>
          <w:rFonts w:ascii="Tahoma" w:hAnsi="Tahoma" w:cs="Tahoma"/>
          <w:sz w:val="22"/>
          <w:szCs w:val="22"/>
        </w:rPr>
        <w:t>Los documentos que deben presentar las personas naturales son:</w:t>
      </w:r>
    </w:p>
    <w:p w:rsidR="0067191E" w:rsidRPr="00012D2D" w:rsidRDefault="0067191E" w:rsidP="0067191E">
      <w:pPr>
        <w:pStyle w:val="Prrafodelista"/>
        <w:numPr>
          <w:ilvl w:val="1"/>
          <w:numId w:val="13"/>
        </w:numPr>
        <w:tabs>
          <w:tab w:val="left" w:pos="2268"/>
        </w:tabs>
        <w:spacing w:before="120"/>
        <w:ind w:left="2268" w:hanging="567"/>
        <w:jc w:val="both"/>
        <w:rPr>
          <w:rFonts w:ascii="Tahoma" w:hAnsi="Tahoma" w:cs="Tahoma"/>
          <w:sz w:val="22"/>
          <w:szCs w:val="22"/>
        </w:rPr>
      </w:pPr>
      <w:r w:rsidRPr="00012D2D">
        <w:rPr>
          <w:rFonts w:ascii="Tahoma" w:hAnsi="Tahoma" w:cs="Tahoma"/>
          <w:sz w:val="22"/>
          <w:szCs w:val="22"/>
        </w:rPr>
        <w:t>Cédula de Identidad (fotocopia simple).</w:t>
      </w:r>
    </w:p>
    <w:p w:rsidR="0067191E" w:rsidRPr="00012D2D" w:rsidRDefault="0067191E" w:rsidP="0067191E">
      <w:pPr>
        <w:pStyle w:val="Prrafodelista"/>
        <w:numPr>
          <w:ilvl w:val="1"/>
          <w:numId w:val="13"/>
        </w:numPr>
        <w:tabs>
          <w:tab w:val="left" w:pos="2268"/>
        </w:tabs>
        <w:spacing w:before="120"/>
        <w:ind w:left="2268" w:hanging="567"/>
        <w:jc w:val="both"/>
        <w:rPr>
          <w:rFonts w:ascii="Tahoma" w:hAnsi="Tahoma" w:cs="Tahoma"/>
          <w:sz w:val="22"/>
          <w:szCs w:val="22"/>
        </w:rPr>
      </w:pPr>
      <w:r w:rsidRPr="00012D2D">
        <w:rPr>
          <w:rFonts w:ascii="Tahoma" w:hAnsi="Tahoma" w:cs="Tahoma"/>
          <w:sz w:val="22"/>
          <w:szCs w:val="22"/>
        </w:rPr>
        <w:t xml:space="preserve">Garantías requeridas de acuerdo a lo señalado en el punto 9 del TBC Términos Básicos de Contratación. </w:t>
      </w:r>
    </w:p>
    <w:p w:rsidR="0067191E" w:rsidRPr="00012D2D" w:rsidRDefault="0067191E" w:rsidP="0067191E">
      <w:pPr>
        <w:pStyle w:val="Prrafodelista"/>
        <w:numPr>
          <w:ilvl w:val="1"/>
          <w:numId w:val="13"/>
        </w:numPr>
        <w:tabs>
          <w:tab w:val="left" w:pos="2268"/>
        </w:tabs>
        <w:spacing w:before="120"/>
        <w:ind w:left="2268" w:hanging="567"/>
        <w:jc w:val="both"/>
        <w:rPr>
          <w:rFonts w:ascii="Tahoma" w:hAnsi="Tahoma" w:cs="Tahoma"/>
          <w:sz w:val="22"/>
          <w:szCs w:val="22"/>
        </w:rPr>
      </w:pPr>
      <w:r w:rsidRPr="00012D2D">
        <w:rPr>
          <w:rFonts w:ascii="Tahoma" w:hAnsi="Tahoma" w:cs="Tahoma"/>
          <w:sz w:val="22"/>
          <w:szCs w:val="22"/>
        </w:rPr>
        <w:t>Certificado original de actualización de la matrícula de comercio emitido por FUNDEMPRESA vigente.</w:t>
      </w:r>
    </w:p>
    <w:p w:rsidR="0067191E" w:rsidRPr="00012D2D" w:rsidRDefault="0067191E" w:rsidP="0067191E">
      <w:pPr>
        <w:pStyle w:val="Prrafodelista"/>
        <w:numPr>
          <w:ilvl w:val="1"/>
          <w:numId w:val="13"/>
        </w:numPr>
        <w:tabs>
          <w:tab w:val="left" w:pos="2268"/>
        </w:tabs>
        <w:spacing w:before="120"/>
        <w:ind w:left="2268" w:hanging="567"/>
        <w:jc w:val="both"/>
        <w:rPr>
          <w:rFonts w:ascii="Tahoma" w:hAnsi="Tahoma" w:cs="Tahoma"/>
          <w:sz w:val="22"/>
          <w:szCs w:val="22"/>
        </w:rPr>
      </w:pPr>
      <w:r w:rsidRPr="00012D2D">
        <w:rPr>
          <w:rFonts w:ascii="Tahoma" w:hAnsi="Tahoma" w:cs="Tahoma"/>
          <w:sz w:val="22"/>
          <w:szCs w:val="22"/>
        </w:rPr>
        <w:t>Certificación electrónica del Número de Identificación Tributaria (N.I.T.) vigente y actual.</w:t>
      </w:r>
    </w:p>
    <w:p w:rsidR="0067191E" w:rsidRPr="00012D2D" w:rsidRDefault="0067191E" w:rsidP="0067191E">
      <w:pPr>
        <w:pStyle w:val="Prrafodelista"/>
        <w:numPr>
          <w:ilvl w:val="0"/>
          <w:numId w:val="13"/>
        </w:numPr>
        <w:tabs>
          <w:tab w:val="left" w:pos="1701"/>
        </w:tabs>
        <w:spacing w:before="120"/>
        <w:ind w:left="1701" w:hanging="567"/>
        <w:jc w:val="both"/>
        <w:rPr>
          <w:rFonts w:ascii="Tahoma" w:hAnsi="Tahoma" w:cs="Tahoma"/>
          <w:sz w:val="22"/>
          <w:szCs w:val="22"/>
        </w:rPr>
      </w:pPr>
      <w:r w:rsidRPr="00012D2D">
        <w:rPr>
          <w:rFonts w:ascii="Tahoma" w:hAnsi="Tahoma" w:cs="Tahoma"/>
          <w:sz w:val="22"/>
          <w:szCs w:val="22"/>
        </w:rPr>
        <w:t>Los documentos que deben presentar las personas jurídicas son:</w:t>
      </w:r>
    </w:p>
    <w:p w:rsidR="0067191E" w:rsidRPr="00012D2D" w:rsidRDefault="0067191E" w:rsidP="0067191E">
      <w:pPr>
        <w:numPr>
          <w:ilvl w:val="0"/>
          <w:numId w:val="22"/>
        </w:numPr>
        <w:tabs>
          <w:tab w:val="left" w:pos="2268"/>
        </w:tabs>
        <w:spacing w:before="120"/>
        <w:ind w:left="2268" w:hanging="567"/>
        <w:jc w:val="both"/>
        <w:rPr>
          <w:rFonts w:ascii="Tahoma" w:hAnsi="Tahoma" w:cs="Tahoma"/>
          <w:sz w:val="22"/>
          <w:szCs w:val="22"/>
        </w:rPr>
      </w:pPr>
      <w:r w:rsidRPr="00012D2D">
        <w:rPr>
          <w:rFonts w:ascii="Tahoma" w:hAnsi="Tahoma" w:cs="Tahoma"/>
          <w:sz w:val="22"/>
          <w:szCs w:val="22"/>
        </w:rPr>
        <w:t>Copia legalizada de la escritura de Constitución de la Sociedad o firma comercial y con el resellado de inscripción ante FUNDEMPRESA (si corresponde).</w:t>
      </w:r>
    </w:p>
    <w:p w:rsidR="0067191E" w:rsidRPr="00012D2D" w:rsidRDefault="0067191E" w:rsidP="0067191E">
      <w:pPr>
        <w:numPr>
          <w:ilvl w:val="0"/>
          <w:numId w:val="22"/>
        </w:numPr>
        <w:tabs>
          <w:tab w:val="left" w:pos="2268"/>
        </w:tabs>
        <w:spacing w:before="120"/>
        <w:ind w:left="2268" w:hanging="567"/>
        <w:jc w:val="both"/>
        <w:rPr>
          <w:rFonts w:ascii="Tahoma" w:hAnsi="Tahoma" w:cs="Tahoma"/>
          <w:sz w:val="22"/>
          <w:szCs w:val="22"/>
        </w:rPr>
      </w:pPr>
      <w:r w:rsidRPr="00012D2D">
        <w:rPr>
          <w:rFonts w:ascii="Tahoma" w:hAnsi="Tahoma" w:cs="Tahoma"/>
          <w:sz w:val="22"/>
          <w:szCs w:val="22"/>
        </w:rPr>
        <w:t>Copia legalizada del Testimonio de Poder del Representante Legal debidamente inscrito ante FUNDEMPRESA (si corresponde).</w:t>
      </w:r>
    </w:p>
    <w:p w:rsidR="0067191E" w:rsidRPr="00012D2D" w:rsidRDefault="0067191E" w:rsidP="0067191E">
      <w:pPr>
        <w:numPr>
          <w:ilvl w:val="0"/>
          <w:numId w:val="22"/>
        </w:numPr>
        <w:tabs>
          <w:tab w:val="left" w:pos="2268"/>
        </w:tabs>
        <w:spacing w:before="120"/>
        <w:ind w:left="2268" w:hanging="567"/>
        <w:jc w:val="both"/>
        <w:rPr>
          <w:rFonts w:ascii="Tahoma" w:hAnsi="Tahoma" w:cs="Tahoma"/>
          <w:sz w:val="22"/>
          <w:szCs w:val="22"/>
        </w:rPr>
      </w:pPr>
      <w:r w:rsidRPr="00012D2D">
        <w:rPr>
          <w:rFonts w:ascii="Tahoma" w:hAnsi="Tahoma" w:cs="Tahoma"/>
          <w:sz w:val="22"/>
          <w:szCs w:val="22"/>
        </w:rPr>
        <w:t>Certificado original de actualización de la matrícula de comercio emitido por FUNDEMPRESA vigente.</w:t>
      </w:r>
    </w:p>
    <w:p w:rsidR="0067191E" w:rsidRPr="00012D2D" w:rsidRDefault="0067191E" w:rsidP="0067191E">
      <w:pPr>
        <w:numPr>
          <w:ilvl w:val="0"/>
          <w:numId w:val="22"/>
        </w:numPr>
        <w:tabs>
          <w:tab w:val="left" w:pos="2268"/>
        </w:tabs>
        <w:spacing w:before="120"/>
        <w:ind w:left="2268" w:hanging="567"/>
        <w:jc w:val="both"/>
        <w:rPr>
          <w:rFonts w:ascii="Tahoma" w:hAnsi="Tahoma" w:cs="Tahoma"/>
          <w:sz w:val="22"/>
          <w:szCs w:val="22"/>
        </w:rPr>
      </w:pPr>
      <w:r w:rsidRPr="00012D2D">
        <w:rPr>
          <w:rFonts w:ascii="Tahoma" w:hAnsi="Tahoma" w:cs="Tahoma"/>
          <w:sz w:val="22"/>
          <w:szCs w:val="22"/>
        </w:rPr>
        <w:t>Certificación electrónica del Número de Identificación Tributaria (N.I.T.) vigente y actual.</w:t>
      </w:r>
    </w:p>
    <w:p w:rsidR="0067191E" w:rsidRPr="00012D2D" w:rsidRDefault="0067191E" w:rsidP="0067191E">
      <w:pPr>
        <w:numPr>
          <w:ilvl w:val="0"/>
          <w:numId w:val="22"/>
        </w:numPr>
        <w:tabs>
          <w:tab w:val="left" w:pos="2268"/>
        </w:tabs>
        <w:spacing w:before="120"/>
        <w:ind w:left="2268" w:hanging="567"/>
        <w:jc w:val="both"/>
        <w:rPr>
          <w:rFonts w:ascii="Tahoma" w:hAnsi="Tahoma" w:cs="Tahoma"/>
          <w:sz w:val="22"/>
          <w:szCs w:val="22"/>
        </w:rPr>
      </w:pPr>
      <w:r w:rsidRPr="00012D2D">
        <w:rPr>
          <w:rFonts w:ascii="Tahoma" w:hAnsi="Tahoma" w:cs="Tahoma"/>
          <w:sz w:val="22"/>
          <w:szCs w:val="22"/>
        </w:rPr>
        <w:t xml:space="preserve">Fotocopia simple de la Cédula de Identidad o Pasaporte del Representante Legal, vigente a la fecha </w:t>
      </w:r>
      <w:r w:rsidR="00100FA9" w:rsidRPr="00012D2D">
        <w:rPr>
          <w:rFonts w:ascii="Tahoma" w:hAnsi="Tahoma" w:cs="Tahoma"/>
          <w:sz w:val="22"/>
          <w:szCs w:val="22"/>
        </w:rPr>
        <w:t>de presentación de la propuesta.</w:t>
      </w:r>
    </w:p>
    <w:p w:rsidR="0067191E" w:rsidRPr="00012D2D" w:rsidRDefault="0067191E" w:rsidP="0067191E">
      <w:pPr>
        <w:numPr>
          <w:ilvl w:val="0"/>
          <w:numId w:val="22"/>
        </w:numPr>
        <w:tabs>
          <w:tab w:val="left" w:pos="2268"/>
        </w:tabs>
        <w:spacing w:before="120"/>
        <w:ind w:left="2268" w:hanging="567"/>
        <w:jc w:val="both"/>
        <w:rPr>
          <w:rFonts w:ascii="Tahoma" w:hAnsi="Tahoma" w:cs="Tahoma"/>
          <w:sz w:val="22"/>
          <w:szCs w:val="22"/>
        </w:rPr>
      </w:pPr>
      <w:r w:rsidRPr="00012D2D">
        <w:rPr>
          <w:rFonts w:ascii="Tahoma" w:hAnsi="Tahoma" w:cs="Tahoma"/>
          <w:sz w:val="22"/>
          <w:szCs w:val="22"/>
        </w:rPr>
        <w:t xml:space="preserve">Garantías requeridas de acuerdo a lo señalado en el punto 9 del TBC Términos Básicos de Contratación. </w:t>
      </w:r>
    </w:p>
    <w:p w:rsidR="0067191E" w:rsidRPr="00012D2D" w:rsidRDefault="0067191E" w:rsidP="0067191E">
      <w:pPr>
        <w:pStyle w:val="Prrafodelista"/>
        <w:numPr>
          <w:ilvl w:val="1"/>
          <w:numId w:val="21"/>
        </w:numPr>
        <w:tabs>
          <w:tab w:val="left" w:pos="1701"/>
        </w:tabs>
        <w:spacing w:before="120"/>
        <w:ind w:left="1701" w:hanging="567"/>
        <w:jc w:val="both"/>
        <w:rPr>
          <w:rFonts w:ascii="Tahoma" w:hAnsi="Tahoma" w:cs="Tahoma"/>
          <w:sz w:val="22"/>
          <w:szCs w:val="22"/>
        </w:rPr>
      </w:pPr>
      <w:r w:rsidRPr="00012D2D">
        <w:rPr>
          <w:rFonts w:ascii="Tahoma" w:hAnsi="Tahoma" w:cs="Tahoma"/>
          <w:sz w:val="22"/>
          <w:szCs w:val="22"/>
        </w:rPr>
        <w:t>En el caso de Asociaciones Accidentales, los documentos deberán presentarse diferenciando los que corresponden a la asociación y los que corresponden a cada asociado.</w:t>
      </w:r>
    </w:p>
    <w:p w:rsidR="0067191E" w:rsidRPr="00012D2D" w:rsidRDefault="0067191E" w:rsidP="0067191E">
      <w:pPr>
        <w:pStyle w:val="Prrafodelista"/>
        <w:numPr>
          <w:ilvl w:val="1"/>
          <w:numId w:val="23"/>
        </w:numPr>
        <w:tabs>
          <w:tab w:val="left" w:pos="2268"/>
        </w:tabs>
        <w:spacing w:before="120"/>
        <w:ind w:left="2268" w:hanging="567"/>
        <w:jc w:val="both"/>
        <w:rPr>
          <w:rFonts w:ascii="Tahoma" w:hAnsi="Tahoma" w:cs="Tahoma"/>
          <w:sz w:val="22"/>
          <w:szCs w:val="22"/>
        </w:rPr>
      </w:pPr>
      <w:r w:rsidRPr="00012D2D">
        <w:rPr>
          <w:rFonts w:ascii="Tahoma" w:hAnsi="Tahoma" w:cs="Tahoma"/>
          <w:sz w:val="22"/>
          <w:szCs w:val="22"/>
        </w:rPr>
        <w:t>Documentación conjunta: Debe ser firmada por el Representante Legal de la Asociación Accidental, y es la siguiente:</w:t>
      </w:r>
    </w:p>
    <w:p w:rsidR="0067191E" w:rsidRPr="00012D2D" w:rsidRDefault="0067191E" w:rsidP="0067191E">
      <w:pPr>
        <w:pStyle w:val="Prrafodelista"/>
        <w:numPr>
          <w:ilvl w:val="2"/>
          <w:numId w:val="24"/>
        </w:numPr>
        <w:tabs>
          <w:tab w:val="left" w:pos="2835"/>
        </w:tabs>
        <w:spacing w:before="120"/>
        <w:ind w:left="2835" w:hanging="567"/>
        <w:jc w:val="both"/>
        <w:outlineLvl w:val="0"/>
        <w:rPr>
          <w:rFonts w:ascii="Tahoma" w:hAnsi="Tahoma" w:cs="Tahoma"/>
          <w:sz w:val="22"/>
          <w:szCs w:val="22"/>
        </w:rPr>
      </w:pPr>
      <w:r w:rsidRPr="00012D2D">
        <w:rPr>
          <w:rFonts w:ascii="Tahoma" w:hAnsi="Tahoma" w:cs="Tahoma"/>
          <w:sz w:val="22"/>
          <w:szCs w:val="22"/>
        </w:rPr>
        <w:t xml:space="preserve">Testimonio del Contrato de Asociación Accidental, en fotocopia legalizada, que indique el porcentaje de participación de los </w:t>
      </w:r>
      <w:r w:rsidRPr="00012D2D">
        <w:rPr>
          <w:rFonts w:ascii="Tahoma" w:hAnsi="Tahoma" w:cs="Tahoma"/>
          <w:sz w:val="22"/>
          <w:szCs w:val="22"/>
        </w:rPr>
        <w:lastRenderedPageBreak/>
        <w:t>asociados, la designación de la empresa líder, la nominación del Representante Legal de la asociación y el domicilio legal de la misma.</w:t>
      </w:r>
    </w:p>
    <w:p w:rsidR="0067191E" w:rsidRPr="00012D2D" w:rsidRDefault="0067191E" w:rsidP="0067191E">
      <w:pPr>
        <w:pStyle w:val="Prrafodelista"/>
        <w:numPr>
          <w:ilvl w:val="2"/>
          <w:numId w:val="24"/>
        </w:numPr>
        <w:tabs>
          <w:tab w:val="left" w:pos="2835"/>
        </w:tabs>
        <w:spacing w:before="120"/>
        <w:ind w:left="2835" w:hanging="567"/>
        <w:jc w:val="both"/>
        <w:outlineLvl w:val="0"/>
        <w:rPr>
          <w:rFonts w:ascii="Tahoma" w:hAnsi="Tahoma" w:cs="Tahoma"/>
          <w:sz w:val="22"/>
          <w:szCs w:val="22"/>
        </w:rPr>
      </w:pPr>
      <w:r w:rsidRPr="00012D2D">
        <w:rPr>
          <w:rFonts w:ascii="Tahoma" w:hAnsi="Tahoma" w:cs="Tahoma"/>
          <w:sz w:val="22"/>
          <w:szCs w:val="22"/>
        </w:rPr>
        <w:t>Poder del Representante Legal de la Asociación Accidental, en fotocopia simple, con facultades expresas para presentar propuestas, negociar y suscribir contratos.</w:t>
      </w:r>
    </w:p>
    <w:p w:rsidR="0067191E" w:rsidRPr="00012D2D" w:rsidRDefault="0067191E" w:rsidP="0067191E">
      <w:pPr>
        <w:pStyle w:val="Prrafodelista"/>
        <w:numPr>
          <w:ilvl w:val="2"/>
          <w:numId w:val="24"/>
        </w:numPr>
        <w:tabs>
          <w:tab w:val="left" w:pos="2835"/>
        </w:tabs>
        <w:spacing w:before="120"/>
        <w:ind w:left="2835" w:hanging="567"/>
        <w:jc w:val="both"/>
        <w:outlineLvl w:val="0"/>
        <w:rPr>
          <w:rFonts w:ascii="Tahoma" w:hAnsi="Tahoma" w:cs="Tahoma"/>
          <w:sz w:val="22"/>
          <w:szCs w:val="22"/>
        </w:rPr>
      </w:pPr>
      <w:r w:rsidRPr="00012D2D">
        <w:rPr>
          <w:rFonts w:ascii="Tahoma" w:hAnsi="Tahoma" w:cs="Tahoma"/>
          <w:sz w:val="22"/>
          <w:szCs w:val="22"/>
        </w:rPr>
        <w:t>Propuesta en base al TBC señalado en el presente documento</w:t>
      </w:r>
    </w:p>
    <w:p w:rsidR="0067191E" w:rsidRPr="00012D2D" w:rsidRDefault="0067191E" w:rsidP="0067191E">
      <w:pPr>
        <w:pStyle w:val="Prrafodelista"/>
        <w:numPr>
          <w:ilvl w:val="2"/>
          <w:numId w:val="24"/>
        </w:numPr>
        <w:tabs>
          <w:tab w:val="left" w:pos="2835"/>
        </w:tabs>
        <w:spacing w:before="120"/>
        <w:ind w:left="2835" w:hanging="567"/>
        <w:jc w:val="both"/>
        <w:outlineLvl w:val="0"/>
        <w:rPr>
          <w:rFonts w:ascii="Tahoma" w:hAnsi="Tahoma" w:cs="Tahoma"/>
          <w:sz w:val="22"/>
          <w:szCs w:val="22"/>
        </w:rPr>
      </w:pPr>
      <w:r w:rsidRPr="00012D2D">
        <w:rPr>
          <w:rFonts w:ascii="Tahoma" w:hAnsi="Tahoma" w:cs="Tahoma"/>
          <w:sz w:val="22"/>
          <w:szCs w:val="22"/>
        </w:rPr>
        <w:t xml:space="preserve">Garantías requeridas de acuerdo a lo señalado en el punto </w:t>
      </w:r>
      <w:r w:rsidR="00100FA9" w:rsidRPr="00012D2D">
        <w:rPr>
          <w:rFonts w:ascii="Tahoma" w:hAnsi="Tahoma" w:cs="Tahoma"/>
          <w:sz w:val="22"/>
          <w:szCs w:val="22"/>
        </w:rPr>
        <w:t>9</w:t>
      </w:r>
      <w:r w:rsidRPr="00012D2D">
        <w:rPr>
          <w:rFonts w:ascii="Tahoma" w:hAnsi="Tahoma" w:cs="Tahoma"/>
          <w:sz w:val="22"/>
          <w:szCs w:val="22"/>
        </w:rPr>
        <w:t xml:space="preserve"> del TBC Términos Básicos de Contratación. </w:t>
      </w:r>
    </w:p>
    <w:p w:rsidR="0067191E" w:rsidRPr="00012D2D" w:rsidRDefault="0067191E" w:rsidP="0067191E">
      <w:pPr>
        <w:pStyle w:val="Prrafodelista"/>
        <w:numPr>
          <w:ilvl w:val="1"/>
          <w:numId w:val="23"/>
        </w:numPr>
        <w:tabs>
          <w:tab w:val="left" w:pos="2268"/>
        </w:tabs>
        <w:spacing w:before="120"/>
        <w:ind w:left="2268" w:hanging="567"/>
        <w:jc w:val="both"/>
        <w:rPr>
          <w:rFonts w:ascii="Tahoma" w:hAnsi="Tahoma" w:cs="Tahoma"/>
          <w:sz w:val="22"/>
          <w:szCs w:val="22"/>
        </w:rPr>
      </w:pPr>
      <w:r w:rsidRPr="00012D2D">
        <w:rPr>
          <w:rFonts w:ascii="Tahoma" w:hAnsi="Tahoma" w:cs="Tahoma"/>
          <w:sz w:val="22"/>
          <w:szCs w:val="22"/>
        </w:rPr>
        <w:t>Documentación independiente: Debe presentarse la siguiente documentación, firmada por el Representante Legal de cada asociado y no por el Representante Legal de la Asociación:</w:t>
      </w:r>
    </w:p>
    <w:p w:rsidR="0067191E" w:rsidRPr="00012D2D" w:rsidRDefault="0067191E" w:rsidP="0067191E">
      <w:pPr>
        <w:pStyle w:val="Prrafodelista"/>
        <w:numPr>
          <w:ilvl w:val="0"/>
          <w:numId w:val="19"/>
        </w:numPr>
        <w:tabs>
          <w:tab w:val="left" w:pos="2835"/>
        </w:tabs>
        <w:spacing w:before="120"/>
        <w:ind w:left="2835" w:hanging="567"/>
        <w:jc w:val="both"/>
        <w:outlineLvl w:val="0"/>
        <w:rPr>
          <w:rFonts w:ascii="Tahoma" w:hAnsi="Tahoma" w:cs="Tahoma"/>
          <w:sz w:val="22"/>
          <w:szCs w:val="22"/>
        </w:rPr>
      </w:pPr>
      <w:r w:rsidRPr="00012D2D">
        <w:rPr>
          <w:rFonts w:ascii="Tahoma" w:hAnsi="Tahoma" w:cs="Tahoma"/>
          <w:sz w:val="22"/>
          <w:szCs w:val="22"/>
        </w:rPr>
        <w:t xml:space="preserve">Poder del Representante Legal, en fotocopia simple. </w:t>
      </w:r>
    </w:p>
    <w:p w:rsidR="0067191E" w:rsidRPr="00012D2D" w:rsidRDefault="0067191E" w:rsidP="00E45160">
      <w:pPr>
        <w:numPr>
          <w:ilvl w:val="0"/>
          <w:numId w:val="6"/>
        </w:numPr>
        <w:spacing w:before="120"/>
        <w:ind w:left="426" w:hanging="426"/>
        <w:rPr>
          <w:rFonts w:ascii="Tahoma" w:hAnsi="Tahoma" w:cs="Tahoma"/>
          <w:b/>
          <w:bCs/>
          <w:sz w:val="22"/>
          <w:szCs w:val="22"/>
        </w:rPr>
      </w:pPr>
      <w:r w:rsidRPr="00012D2D">
        <w:rPr>
          <w:rFonts w:ascii="Tahoma" w:hAnsi="Tahoma" w:cs="Tahoma"/>
          <w:b/>
          <w:bCs/>
          <w:sz w:val="22"/>
          <w:szCs w:val="22"/>
        </w:rPr>
        <w:t>Forma de Pago</w:t>
      </w:r>
    </w:p>
    <w:p w:rsidR="0067191E" w:rsidRPr="00012D2D" w:rsidRDefault="0067191E" w:rsidP="0067191E">
      <w:pPr>
        <w:spacing w:before="120" w:after="120"/>
        <w:ind w:firstLine="426"/>
        <w:jc w:val="both"/>
        <w:rPr>
          <w:rFonts w:ascii="Tahoma" w:hAnsi="Tahoma" w:cs="Tahoma"/>
          <w:sz w:val="22"/>
          <w:szCs w:val="22"/>
        </w:rPr>
      </w:pPr>
      <w:r w:rsidRPr="00012D2D">
        <w:rPr>
          <w:rFonts w:ascii="Tahoma" w:hAnsi="Tahoma" w:cs="Tahoma"/>
          <w:sz w:val="22"/>
          <w:szCs w:val="22"/>
        </w:rPr>
        <w:t>La forma de pago será realizada de la siguiente forma:</w:t>
      </w:r>
    </w:p>
    <w:p w:rsidR="0067191E" w:rsidRPr="00012D2D" w:rsidRDefault="00E45160" w:rsidP="0067191E">
      <w:pPr>
        <w:pStyle w:val="Continuarlista"/>
        <w:numPr>
          <w:ilvl w:val="1"/>
          <w:numId w:val="14"/>
        </w:numPr>
        <w:spacing w:after="0"/>
        <w:rPr>
          <w:rFonts w:ascii="Tahoma" w:hAnsi="Tahoma" w:cs="Tahoma"/>
          <w:sz w:val="22"/>
          <w:szCs w:val="22"/>
        </w:rPr>
      </w:pPr>
      <w:r w:rsidRPr="00012D2D">
        <w:rPr>
          <w:rFonts w:ascii="Tahoma" w:hAnsi="Tahoma" w:cs="Tahoma"/>
          <w:sz w:val="22"/>
          <w:szCs w:val="22"/>
        </w:rPr>
        <w:t>Pagos por avance</w:t>
      </w:r>
      <w:r w:rsidR="0067191E" w:rsidRPr="00012D2D">
        <w:rPr>
          <w:rFonts w:ascii="Tahoma" w:hAnsi="Tahoma" w:cs="Tahoma"/>
          <w:sz w:val="22"/>
          <w:szCs w:val="22"/>
        </w:rPr>
        <w:t xml:space="preserve">, previa </w:t>
      </w:r>
      <w:r w:rsidR="008C2CFD" w:rsidRPr="00012D2D">
        <w:rPr>
          <w:rFonts w:ascii="Tahoma" w:hAnsi="Tahoma" w:cs="Tahoma"/>
          <w:sz w:val="22"/>
          <w:szCs w:val="22"/>
        </w:rPr>
        <w:t xml:space="preserve">presentación de planilla de avance de obra, </w:t>
      </w:r>
      <w:r w:rsidR="0067191E" w:rsidRPr="00012D2D">
        <w:rPr>
          <w:rFonts w:ascii="Tahoma" w:hAnsi="Tahoma" w:cs="Tahoma"/>
          <w:sz w:val="22"/>
          <w:szCs w:val="22"/>
        </w:rPr>
        <w:t>emisión del certificado de Control de Calidad por parte de ENTEL S.A. y presentación de factura</w:t>
      </w:r>
      <w:r w:rsidR="00F166A4" w:rsidRPr="00012D2D">
        <w:rPr>
          <w:rFonts w:ascii="Tahoma" w:hAnsi="Tahoma" w:cs="Tahoma"/>
          <w:sz w:val="22"/>
          <w:szCs w:val="22"/>
        </w:rPr>
        <w:t xml:space="preserve"> fiscal</w:t>
      </w:r>
      <w:r w:rsidR="0067191E" w:rsidRPr="00012D2D">
        <w:rPr>
          <w:rFonts w:ascii="Tahoma" w:hAnsi="Tahoma" w:cs="Tahoma"/>
          <w:sz w:val="22"/>
          <w:szCs w:val="22"/>
        </w:rPr>
        <w:t xml:space="preserve"> por </w:t>
      </w:r>
      <w:r w:rsidR="008C2CFD" w:rsidRPr="00012D2D">
        <w:rPr>
          <w:rFonts w:ascii="Tahoma" w:hAnsi="Tahoma" w:cs="Tahoma"/>
          <w:sz w:val="22"/>
          <w:szCs w:val="22"/>
        </w:rPr>
        <w:t>parte de</w:t>
      </w:r>
      <w:r w:rsidR="0067191E" w:rsidRPr="00012D2D">
        <w:rPr>
          <w:rFonts w:ascii="Tahoma" w:hAnsi="Tahoma" w:cs="Tahoma"/>
          <w:sz w:val="22"/>
          <w:szCs w:val="22"/>
        </w:rPr>
        <w:t>l proveedor.</w:t>
      </w:r>
    </w:p>
    <w:p w:rsidR="0067191E" w:rsidRPr="00012D2D" w:rsidRDefault="0067191E" w:rsidP="000D0212">
      <w:pPr>
        <w:ind w:left="426"/>
        <w:jc w:val="both"/>
        <w:rPr>
          <w:rFonts w:ascii="Tahoma" w:hAnsi="Tahoma" w:cs="Tahoma"/>
          <w:sz w:val="22"/>
          <w:szCs w:val="22"/>
          <w:lang w:val="es-ES_tradnl"/>
        </w:rPr>
      </w:pPr>
      <w:r w:rsidRPr="00012D2D">
        <w:rPr>
          <w:rFonts w:ascii="Tahoma" w:hAnsi="Tahoma" w:cs="Tahoma"/>
          <w:b/>
          <w:sz w:val="22"/>
          <w:szCs w:val="22"/>
          <w:lang w:val="es-ES_tradnl"/>
        </w:rPr>
        <w:t>NOTA:</w:t>
      </w:r>
      <w:r w:rsidRPr="00012D2D">
        <w:rPr>
          <w:rFonts w:ascii="Tahoma" w:hAnsi="Tahoma" w:cs="Tahoma"/>
          <w:sz w:val="22"/>
          <w:szCs w:val="22"/>
          <w:lang w:val="es-ES_tradnl"/>
        </w:rPr>
        <w:t xml:space="preserve"> Para este proceso de contratación no aplica pagos adelantados por concepto de anticipos.</w:t>
      </w:r>
    </w:p>
    <w:p w:rsidR="0067191E" w:rsidRPr="00012D2D" w:rsidRDefault="0067191E" w:rsidP="00E45160">
      <w:pPr>
        <w:numPr>
          <w:ilvl w:val="0"/>
          <w:numId w:val="6"/>
        </w:numPr>
        <w:spacing w:before="120"/>
        <w:ind w:left="426" w:hanging="426"/>
        <w:rPr>
          <w:rFonts w:ascii="Tahoma" w:hAnsi="Tahoma" w:cs="Tahoma"/>
          <w:b/>
          <w:sz w:val="22"/>
          <w:szCs w:val="22"/>
          <w:u w:val="single"/>
        </w:rPr>
      </w:pPr>
      <w:r w:rsidRPr="00012D2D">
        <w:rPr>
          <w:rFonts w:ascii="Tahoma" w:hAnsi="Tahoma" w:cs="Tahoma"/>
          <w:b/>
          <w:sz w:val="22"/>
          <w:szCs w:val="22"/>
          <w:u w:val="single"/>
        </w:rPr>
        <w:t>Multas</w:t>
      </w:r>
    </w:p>
    <w:p w:rsidR="0067191E" w:rsidRPr="00012D2D" w:rsidRDefault="0067191E" w:rsidP="000D0212">
      <w:pPr>
        <w:pStyle w:val="TITULOS"/>
        <w:spacing w:after="0"/>
        <w:ind w:left="426" w:firstLine="0"/>
        <w:jc w:val="both"/>
        <w:rPr>
          <w:rFonts w:ascii="Tahoma" w:hAnsi="Tahoma" w:cs="Tahoma"/>
          <w:b w:val="0"/>
          <w:bCs w:val="0"/>
          <w:sz w:val="22"/>
          <w:szCs w:val="22"/>
        </w:rPr>
      </w:pPr>
      <w:r w:rsidRPr="00012D2D">
        <w:rPr>
          <w:rFonts w:ascii="Tahoma" w:hAnsi="Tahoma" w:cs="Tahoma"/>
          <w:b w:val="0"/>
          <w:bCs w:val="0"/>
          <w:sz w:val="22"/>
          <w:szCs w:val="22"/>
        </w:rPr>
        <w:t>El oferente adjudicado se responsabilizará por los daños económicos ocasionados a Entel S.A., por incumplimiento a los plazos de entrega establecidos, debidamente constatados entre partes.</w:t>
      </w:r>
    </w:p>
    <w:p w:rsidR="008C2CFD" w:rsidRPr="00012D2D" w:rsidRDefault="008C2CFD" w:rsidP="000D0212">
      <w:pPr>
        <w:pStyle w:val="TITULOS"/>
        <w:spacing w:after="0"/>
        <w:ind w:left="426" w:firstLine="0"/>
        <w:jc w:val="both"/>
        <w:rPr>
          <w:rFonts w:ascii="Tahoma" w:hAnsi="Tahoma" w:cs="Tahoma"/>
          <w:b w:val="0"/>
          <w:bCs w:val="0"/>
          <w:sz w:val="22"/>
          <w:szCs w:val="22"/>
        </w:rPr>
      </w:pPr>
    </w:p>
    <w:p w:rsidR="008C2CFD" w:rsidRPr="00012D2D" w:rsidRDefault="008C2CFD" w:rsidP="000D0212">
      <w:pPr>
        <w:pStyle w:val="TITULOS"/>
        <w:spacing w:after="0"/>
        <w:ind w:left="426" w:firstLine="0"/>
        <w:jc w:val="both"/>
        <w:rPr>
          <w:rFonts w:ascii="Tahoma" w:hAnsi="Tahoma" w:cs="Tahoma"/>
          <w:b w:val="0"/>
          <w:bCs w:val="0"/>
          <w:sz w:val="22"/>
          <w:szCs w:val="22"/>
        </w:rPr>
      </w:pPr>
      <w:r w:rsidRPr="00012D2D">
        <w:rPr>
          <w:rFonts w:ascii="Tahoma" w:hAnsi="Tahoma" w:cs="Tahoma"/>
          <w:b w:val="0"/>
          <w:bCs w:val="0"/>
          <w:sz w:val="22"/>
          <w:szCs w:val="22"/>
        </w:rPr>
        <w:t xml:space="preserve">Si existiesen atrasos o incumplimiento en los plazos establecidos en la Parte II, Parte Técnica, el Proveedor cancelará a ENTEL S.A. una multa por cada día calendario de retraso equivalente a 0.5 % (cero punto cinco por ciento) del monto por tramo no concluido de acuerdo al cronograma, hasta un 20% (veinte por ciento) del valor total del requerimiento. Asimismo, ENTEL S.A. descontará la multa del pago en curso. </w:t>
      </w:r>
    </w:p>
    <w:p w:rsidR="008C2CFD" w:rsidRPr="00012D2D" w:rsidRDefault="008C2CFD" w:rsidP="000D0212">
      <w:pPr>
        <w:pStyle w:val="TITULOS"/>
        <w:spacing w:after="0"/>
        <w:ind w:left="426" w:firstLine="0"/>
        <w:jc w:val="both"/>
        <w:rPr>
          <w:rFonts w:ascii="Tahoma" w:hAnsi="Tahoma" w:cs="Tahoma"/>
          <w:b w:val="0"/>
          <w:bCs w:val="0"/>
          <w:sz w:val="22"/>
          <w:szCs w:val="22"/>
        </w:rPr>
      </w:pPr>
      <w:r w:rsidRPr="00012D2D">
        <w:rPr>
          <w:rFonts w:ascii="Tahoma" w:hAnsi="Tahoma" w:cs="Tahoma"/>
          <w:b w:val="0"/>
          <w:bCs w:val="0"/>
          <w:sz w:val="22"/>
          <w:szCs w:val="22"/>
        </w:rPr>
        <w:t>La suma de las multas no podrá exceder en ningún caso el 20</w:t>
      </w:r>
      <w:r w:rsidR="00B75CB5" w:rsidRPr="00012D2D">
        <w:rPr>
          <w:rFonts w:ascii="Tahoma" w:hAnsi="Tahoma" w:cs="Tahoma"/>
          <w:b w:val="0"/>
          <w:bCs w:val="0"/>
          <w:sz w:val="22"/>
          <w:szCs w:val="22"/>
        </w:rPr>
        <w:t>%</w:t>
      </w:r>
      <w:r w:rsidRPr="00012D2D">
        <w:rPr>
          <w:rFonts w:ascii="Tahoma" w:hAnsi="Tahoma" w:cs="Tahoma"/>
          <w:b w:val="0"/>
          <w:bCs w:val="0"/>
          <w:sz w:val="22"/>
          <w:szCs w:val="22"/>
        </w:rPr>
        <w:t xml:space="preserve"> </w:t>
      </w:r>
      <w:r w:rsidR="00B75CB5" w:rsidRPr="00012D2D">
        <w:rPr>
          <w:rFonts w:ascii="Tahoma" w:hAnsi="Tahoma" w:cs="Tahoma"/>
          <w:b w:val="0"/>
          <w:bCs w:val="0"/>
          <w:sz w:val="22"/>
          <w:szCs w:val="22"/>
        </w:rPr>
        <w:t xml:space="preserve">(veinte </w:t>
      </w:r>
      <w:r w:rsidRPr="00012D2D">
        <w:rPr>
          <w:rFonts w:ascii="Tahoma" w:hAnsi="Tahoma" w:cs="Tahoma"/>
          <w:b w:val="0"/>
          <w:bCs w:val="0"/>
          <w:sz w:val="22"/>
          <w:szCs w:val="22"/>
        </w:rPr>
        <w:t>por ciento) del monto total de la adjudicación</w:t>
      </w:r>
      <w:r w:rsidR="00646398" w:rsidRPr="00012D2D">
        <w:rPr>
          <w:rFonts w:ascii="Tahoma" w:hAnsi="Tahoma" w:cs="Tahoma"/>
          <w:b w:val="0"/>
          <w:bCs w:val="0"/>
          <w:sz w:val="22"/>
          <w:szCs w:val="22"/>
        </w:rPr>
        <w:t>.</w:t>
      </w:r>
      <w:r w:rsidRPr="00012D2D">
        <w:rPr>
          <w:rFonts w:ascii="Tahoma" w:hAnsi="Tahoma" w:cs="Tahoma"/>
          <w:b w:val="0"/>
          <w:bCs w:val="0"/>
          <w:sz w:val="22"/>
          <w:szCs w:val="22"/>
        </w:rPr>
        <w:t xml:space="preserve"> </w:t>
      </w:r>
    </w:p>
    <w:p w:rsidR="0067191E" w:rsidRPr="00012D2D" w:rsidRDefault="0067191E" w:rsidP="008C2CFD">
      <w:pPr>
        <w:pStyle w:val="TITULOS"/>
        <w:spacing w:after="0"/>
        <w:ind w:left="720" w:firstLine="0"/>
        <w:jc w:val="both"/>
        <w:rPr>
          <w:rFonts w:ascii="Tahoma" w:hAnsi="Tahoma" w:cs="Tahoma"/>
          <w:b w:val="0"/>
          <w:bCs w:val="0"/>
          <w:sz w:val="22"/>
          <w:szCs w:val="22"/>
        </w:rPr>
      </w:pPr>
    </w:p>
    <w:p w:rsidR="0067191E" w:rsidRPr="00012D2D" w:rsidRDefault="0067191E" w:rsidP="0067191E">
      <w:r w:rsidRPr="00012D2D">
        <w:rPr>
          <w:rFonts w:ascii="Tahoma" w:hAnsi="Tahoma" w:cs="Tahoma"/>
          <w:sz w:val="22"/>
          <w:szCs w:val="22"/>
        </w:rPr>
        <w:br w:type="page"/>
      </w:r>
    </w:p>
    <w:p w:rsidR="0067191E" w:rsidRPr="00012D2D" w:rsidRDefault="0067191E" w:rsidP="0067191E">
      <w:pPr>
        <w:pStyle w:val="TITULOS"/>
        <w:spacing w:after="0"/>
        <w:ind w:left="426" w:firstLine="0"/>
        <w:jc w:val="center"/>
        <w:rPr>
          <w:rFonts w:ascii="Tahoma" w:hAnsi="Tahoma" w:cs="Tahoma"/>
          <w:sz w:val="22"/>
          <w:szCs w:val="22"/>
          <w:lang w:val="es-ES"/>
        </w:rPr>
      </w:pPr>
      <w:r w:rsidRPr="00012D2D">
        <w:rPr>
          <w:rFonts w:ascii="Tahoma" w:hAnsi="Tahoma" w:cs="Tahoma"/>
          <w:sz w:val="22"/>
          <w:szCs w:val="22"/>
          <w:lang w:val="es-ES"/>
        </w:rPr>
        <w:lastRenderedPageBreak/>
        <w:t>PARTE II</w:t>
      </w:r>
    </w:p>
    <w:p w:rsidR="00393ED2" w:rsidRPr="00012D2D" w:rsidRDefault="00393ED2" w:rsidP="00E45160">
      <w:pPr>
        <w:pStyle w:val="TITULOS"/>
        <w:numPr>
          <w:ilvl w:val="0"/>
          <w:numId w:val="29"/>
        </w:numPr>
        <w:spacing w:after="0"/>
        <w:rPr>
          <w:rFonts w:ascii="Tahoma" w:hAnsi="Tahoma" w:cs="Tahoma"/>
          <w:sz w:val="22"/>
          <w:szCs w:val="22"/>
        </w:rPr>
      </w:pPr>
      <w:r w:rsidRPr="00012D2D">
        <w:rPr>
          <w:rFonts w:ascii="Tahoma" w:hAnsi="Tahoma" w:cs="Tahoma"/>
          <w:sz w:val="22"/>
          <w:szCs w:val="22"/>
        </w:rPr>
        <w:t>CONDICIONES PARA LA PRESENTACIÓN DE PROPUESTAS TÉCNICAS</w:t>
      </w:r>
      <w:bookmarkEnd w:id="0"/>
    </w:p>
    <w:p w:rsidR="00393ED2" w:rsidRPr="00012D2D" w:rsidRDefault="00393ED2" w:rsidP="00C117EF">
      <w:pPr>
        <w:pStyle w:val="Continuarlista"/>
        <w:spacing w:after="0" w:line="276" w:lineRule="auto"/>
        <w:ind w:left="426"/>
        <w:rPr>
          <w:rFonts w:ascii="Tahoma" w:hAnsi="Tahoma" w:cs="Tahoma"/>
          <w:sz w:val="22"/>
          <w:szCs w:val="22"/>
          <w:lang w:val="es-ES_tradnl" w:bidi="en-US"/>
        </w:rPr>
      </w:pPr>
    </w:p>
    <w:p w:rsidR="00393ED2" w:rsidRPr="00012D2D" w:rsidRDefault="00393ED2" w:rsidP="00C117EF">
      <w:pPr>
        <w:pStyle w:val="Continuarlista"/>
        <w:spacing w:line="276" w:lineRule="auto"/>
        <w:ind w:left="426"/>
        <w:rPr>
          <w:rFonts w:ascii="Tahoma" w:hAnsi="Tahoma" w:cs="Tahoma"/>
          <w:sz w:val="22"/>
          <w:szCs w:val="22"/>
          <w:lang w:val="es-ES_tradnl" w:bidi="en-US"/>
        </w:rPr>
      </w:pPr>
      <w:r w:rsidRPr="00012D2D">
        <w:rPr>
          <w:rFonts w:ascii="Tahoma" w:hAnsi="Tahoma" w:cs="Tahoma"/>
          <w:sz w:val="22"/>
          <w:szCs w:val="22"/>
          <w:lang w:val="es-ES_tradnl" w:bidi="en-US"/>
        </w:rPr>
        <w:t xml:space="preserve">El </w:t>
      </w:r>
      <w:r w:rsidR="00F166A4" w:rsidRPr="00012D2D">
        <w:rPr>
          <w:rFonts w:ascii="Tahoma" w:hAnsi="Tahoma" w:cs="Tahoma"/>
          <w:sz w:val="22"/>
          <w:szCs w:val="22"/>
          <w:lang w:val="es-ES_tradnl" w:bidi="en-US"/>
        </w:rPr>
        <w:t>oferente</w:t>
      </w:r>
      <w:r w:rsidRPr="00012D2D">
        <w:rPr>
          <w:rFonts w:ascii="Tahoma" w:hAnsi="Tahoma" w:cs="Tahoma"/>
          <w:sz w:val="22"/>
          <w:szCs w:val="22"/>
          <w:lang w:val="es-ES_tradnl" w:bidi="en-US"/>
        </w:rPr>
        <w:t xml:space="preserve"> debe examinar todas las instrucciones, formatos, condiciones, términos y especificaciones que figuran o se citan y dar respuesta a partir del punto 1 del presente documento. Si el </w:t>
      </w:r>
      <w:r w:rsidR="00F166A4" w:rsidRPr="00012D2D">
        <w:rPr>
          <w:rFonts w:ascii="Tahoma" w:hAnsi="Tahoma" w:cs="Tahoma"/>
          <w:sz w:val="22"/>
          <w:szCs w:val="22"/>
          <w:lang w:val="es-ES_tradnl" w:bidi="en-US"/>
        </w:rPr>
        <w:t>oferente</w:t>
      </w:r>
      <w:r w:rsidRPr="00012D2D">
        <w:rPr>
          <w:rFonts w:ascii="Tahoma" w:hAnsi="Tahoma" w:cs="Tahoma"/>
          <w:sz w:val="22"/>
          <w:szCs w:val="22"/>
          <w:lang w:val="es-ES_tradnl" w:bidi="en-US"/>
        </w:rPr>
        <w:t xml:space="preserve"> omite la presentación de toda o parte de la información requerida o presenta ofertas que no se ajusten en todos sus aspectos al presente documento, será inhabilitado de la evaluación de la presente Invitación. (MANDATORIO)</w:t>
      </w:r>
    </w:p>
    <w:p w:rsidR="00393ED2" w:rsidRPr="00012D2D" w:rsidRDefault="00393ED2" w:rsidP="00C117EF">
      <w:pPr>
        <w:pStyle w:val="Continuarlista"/>
        <w:spacing w:line="276" w:lineRule="auto"/>
        <w:ind w:left="426"/>
        <w:rPr>
          <w:rFonts w:ascii="Tahoma" w:hAnsi="Tahoma" w:cs="Tahoma"/>
          <w:sz w:val="22"/>
          <w:szCs w:val="22"/>
          <w:lang w:val="es-ES_tradnl" w:bidi="en-US"/>
        </w:rPr>
      </w:pPr>
      <w:r w:rsidRPr="00012D2D">
        <w:rPr>
          <w:rFonts w:ascii="Tahoma" w:hAnsi="Tahoma" w:cs="Tahoma"/>
          <w:sz w:val="22"/>
          <w:szCs w:val="22"/>
          <w:lang w:val="es-ES_tradnl" w:bidi="en-US"/>
        </w:rPr>
        <w:t>Para todos los incisos marcados como MANDATORIO, la calificación será CUMPLE o NO CUMPLE.</w:t>
      </w:r>
      <w:r w:rsidR="00F166A4" w:rsidRPr="00012D2D">
        <w:rPr>
          <w:rFonts w:ascii="Tahoma" w:hAnsi="Tahoma" w:cs="Tahoma"/>
          <w:sz w:val="22"/>
          <w:szCs w:val="22"/>
          <w:lang w:val="es-ES_tradnl" w:bidi="en-US"/>
        </w:rPr>
        <w:t xml:space="preserve"> Mientras que los incisos marcados como CALIFICABLE se basarán en la tabla de calificación.</w:t>
      </w:r>
    </w:p>
    <w:p w:rsidR="00393ED2" w:rsidRPr="00012D2D" w:rsidRDefault="00393ED2" w:rsidP="00C117EF">
      <w:pPr>
        <w:pStyle w:val="Continuarlista"/>
        <w:spacing w:line="276" w:lineRule="auto"/>
        <w:ind w:left="426"/>
        <w:rPr>
          <w:rFonts w:ascii="Tahoma" w:hAnsi="Tahoma" w:cs="Tahoma"/>
          <w:sz w:val="22"/>
          <w:szCs w:val="22"/>
          <w:lang w:val="es-ES_tradnl" w:bidi="en-US"/>
        </w:rPr>
      </w:pPr>
      <w:r w:rsidRPr="00012D2D">
        <w:rPr>
          <w:rFonts w:ascii="Tahoma" w:hAnsi="Tahoma" w:cs="Tahoma"/>
          <w:sz w:val="22"/>
          <w:szCs w:val="22"/>
          <w:lang w:val="es-ES_tradnl" w:bidi="en-US"/>
        </w:rPr>
        <w:t xml:space="preserve">En los requerimientos de ENTEL S.A. el </w:t>
      </w:r>
      <w:r w:rsidR="00F166A4" w:rsidRPr="00012D2D">
        <w:rPr>
          <w:rFonts w:ascii="Tahoma" w:hAnsi="Tahoma" w:cs="Tahoma"/>
          <w:sz w:val="22"/>
          <w:szCs w:val="22"/>
          <w:lang w:val="es-ES_tradnl" w:bidi="en-US"/>
        </w:rPr>
        <w:t>oferente</w:t>
      </w:r>
      <w:r w:rsidRPr="00012D2D">
        <w:rPr>
          <w:rFonts w:ascii="Tahoma" w:hAnsi="Tahoma" w:cs="Tahoma"/>
          <w:sz w:val="22"/>
          <w:szCs w:val="22"/>
          <w:lang w:val="es-ES_tradnl" w:bidi="en-US"/>
        </w:rPr>
        <w:t xml:space="preserve"> debe tomar en cuenta las siguientes referencias para la interpretación de las tablas. </w:t>
      </w:r>
    </w:p>
    <w:p w:rsidR="00393ED2" w:rsidRPr="00012D2D" w:rsidRDefault="00393ED2" w:rsidP="00C117EF">
      <w:pPr>
        <w:spacing w:line="276" w:lineRule="auto"/>
        <w:ind w:left="295" w:firstLine="708"/>
        <w:rPr>
          <w:rFonts w:ascii="Tahoma" w:hAnsi="Tahoma" w:cs="Tahoma"/>
          <w:sz w:val="22"/>
          <w:lang w:val="es-ES_tradnl"/>
        </w:rPr>
      </w:pPr>
      <w:r w:rsidRPr="00012D2D">
        <w:rPr>
          <w:rFonts w:ascii="Tahoma" w:hAnsi="Tahoma" w:cs="Tahoma"/>
          <w:sz w:val="22"/>
          <w:lang w:val="es-ES_tradnl"/>
        </w:rPr>
        <w:t>Referencias:</w:t>
      </w:r>
    </w:p>
    <w:p w:rsidR="00393ED2" w:rsidRPr="00012D2D" w:rsidRDefault="00C33D12" w:rsidP="00C117EF">
      <w:pPr>
        <w:spacing w:line="276" w:lineRule="auto"/>
        <w:ind w:left="295" w:firstLine="708"/>
        <w:rPr>
          <w:rFonts w:ascii="Tahoma" w:hAnsi="Tahoma" w:cs="Tahoma"/>
          <w:sz w:val="22"/>
          <w:lang w:val="es-ES_tradnl"/>
        </w:rPr>
      </w:pPr>
      <w:r w:rsidRPr="00012D2D">
        <w:rPr>
          <w:rFonts w:ascii="Tahoma" w:hAnsi="Tahoma" w:cs="Tahoma"/>
          <w:sz w:val="22"/>
          <w:lang w:val="es-ES_tradnl"/>
        </w:rPr>
        <w:fldChar w:fldCharType="begin">
          <w:ffData>
            <w:name w:val="Casilla1"/>
            <w:enabled/>
            <w:calcOnExit w:val="0"/>
            <w:checkBox>
              <w:sizeAuto/>
              <w:default w:val="1"/>
            </w:checkBox>
          </w:ffData>
        </w:fldChar>
      </w:r>
      <w:r w:rsidR="00393ED2" w:rsidRPr="00012D2D">
        <w:rPr>
          <w:rFonts w:ascii="Tahoma" w:hAnsi="Tahoma" w:cs="Tahoma"/>
          <w:sz w:val="22"/>
          <w:lang w:val="es-ES_tradnl"/>
        </w:rPr>
        <w:instrText xml:space="preserve"> FORMCHECKBOX </w:instrText>
      </w:r>
      <w:r w:rsidR="009F7018">
        <w:rPr>
          <w:rFonts w:ascii="Tahoma" w:hAnsi="Tahoma" w:cs="Tahoma"/>
          <w:sz w:val="22"/>
          <w:lang w:val="es-ES_tradnl"/>
        </w:rPr>
      </w:r>
      <w:r w:rsidR="009F7018">
        <w:rPr>
          <w:rFonts w:ascii="Tahoma" w:hAnsi="Tahoma" w:cs="Tahoma"/>
          <w:sz w:val="22"/>
          <w:lang w:val="es-ES_tradnl"/>
        </w:rPr>
        <w:fldChar w:fldCharType="separate"/>
      </w:r>
      <w:r w:rsidRPr="00012D2D">
        <w:rPr>
          <w:rFonts w:ascii="Tahoma" w:hAnsi="Tahoma" w:cs="Tahoma"/>
          <w:sz w:val="22"/>
          <w:lang w:val="es-ES_tradnl"/>
        </w:rPr>
        <w:fldChar w:fldCharType="end"/>
      </w:r>
      <w:r w:rsidR="00393ED2" w:rsidRPr="00012D2D">
        <w:rPr>
          <w:rFonts w:ascii="Tahoma" w:hAnsi="Tahoma" w:cs="Tahoma"/>
          <w:sz w:val="22"/>
          <w:lang w:val="es-ES_tradnl"/>
        </w:rPr>
        <w:tab/>
        <w:t>: Requerido por ENTEL S.A.</w:t>
      </w:r>
    </w:p>
    <w:p w:rsidR="00C117EF" w:rsidRPr="00012D2D" w:rsidRDefault="00393ED2" w:rsidP="00340100">
      <w:pPr>
        <w:spacing w:line="276" w:lineRule="auto"/>
        <w:ind w:left="295" w:firstLine="708"/>
        <w:jc w:val="both"/>
        <w:rPr>
          <w:rFonts w:ascii="Tahoma" w:hAnsi="Tahoma" w:cs="Tahoma"/>
          <w:sz w:val="22"/>
          <w:lang w:val="es-ES_tradnl"/>
        </w:rPr>
      </w:pPr>
      <w:r w:rsidRPr="00012D2D">
        <w:rPr>
          <w:rFonts w:ascii="Tahoma" w:hAnsi="Tahoma" w:cs="Tahoma"/>
          <w:sz w:val="22"/>
          <w:lang w:val="es-ES_tradnl"/>
        </w:rPr>
        <w:t>---</w:t>
      </w:r>
      <w:r w:rsidRPr="00012D2D">
        <w:rPr>
          <w:rFonts w:ascii="Tahoma" w:hAnsi="Tahoma" w:cs="Tahoma"/>
          <w:sz w:val="22"/>
          <w:lang w:val="es-ES_tradnl"/>
        </w:rPr>
        <w:tab/>
        <w:t>: No requiere respuesta</w:t>
      </w:r>
    </w:p>
    <w:tbl>
      <w:tblPr>
        <w:tblW w:w="9892" w:type="dxa"/>
        <w:jc w:val="center"/>
        <w:tblCellMar>
          <w:left w:w="0" w:type="dxa"/>
          <w:right w:w="0" w:type="dxa"/>
        </w:tblCellMar>
        <w:tblLook w:val="04A0" w:firstRow="1" w:lastRow="0" w:firstColumn="1" w:lastColumn="0" w:noHBand="0" w:noVBand="1"/>
      </w:tblPr>
      <w:tblGrid>
        <w:gridCol w:w="9892"/>
      </w:tblGrid>
      <w:tr w:rsidR="00C117EF" w:rsidRPr="00012D2D" w:rsidTr="00C165F6">
        <w:trPr>
          <w:trHeight w:val="750"/>
          <w:tblHeader/>
          <w:jc w:val="center"/>
        </w:trPr>
        <w:tc>
          <w:tcPr>
            <w:tcW w:w="9892" w:type="dxa"/>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C117EF" w:rsidRPr="00012D2D" w:rsidRDefault="00C117EF" w:rsidP="00C117EF">
            <w:pPr>
              <w:spacing w:line="276" w:lineRule="auto"/>
              <w:jc w:val="center"/>
              <w:rPr>
                <w:rFonts w:ascii="Tahoma" w:eastAsiaTheme="minorHAnsi" w:hAnsi="Tahoma" w:cs="Tahoma"/>
                <w:b/>
                <w:bCs/>
                <w:lang w:eastAsia="es-BO"/>
              </w:rPr>
            </w:pPr>
            <w:r w:rsidRPr="00012D2D">
              <w:rPr>
                <w:rFonts w:ascii="Tahoma" w:hAnsi="Tahoma" w:cs="Tahoma"/>
                <w:b/>
                <w:bCs/>
                <w:lang w:eastAsia="es-BO"/>
              </w:rPr>
              <w:t>REQUERIMIENTO DE ENTEL S.A.</w:t>
            </w:r>
          </w:p>
          <w:p w:rsidR="00C117EF" w:rsidRPr="00012D2D" w:rsidRDefault="00C117EF" w:rsidP="00C117EF">
            <w:pPr>
              <w:spacing w:line="276" w:lineRule="auto"/>
              <w:jc w:val="center"/>
              <w:rPr>
                <w:rFonts w:ascii="Tahoma" w:eastAsiaTheme="minorHAnsi" w:hAnsi="Tahoma" w:cs="Tahoma"/>
                <w:b/>
                <w:bCs/>
                <w:lang w:eastAsia="es-BO"/>
              </w:rPr>
            </w:pPr>
            <w:r w:rsidRPr="00012D2D">
              <w:rPr>
                <w:rFonts w:ascii="Tahoma" w:hAnsi="Tahoma" w:cs="Tahoma"/>
                <w:b/>
                <w:bCs/>
                <w:lang w:eastAsia="es-BO"/>
              </w:rPr>
              <w:t>CONDICIONES PARA LA PRESENTACIÓN DE PROPUESTAS TÉCNICAS</w:t>
            </w:r>
          </w:p>
        </w:tc>
      </w:tr>
      <w:tr w:rsidR="00C117EF" w:rsidRPr="00012D2D" w:rsidTr="00C165F6">
        <w:trPr>
          <w:jc w:val="center"/>
        </w:trPr>
        <w:tc>
          <w:tcPr>
            <w:tcW w:w="989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rsidR="00C117EF" w:rsidRPr="00012D2D" w:rsidRDefault="00C117EF" w:rsidP="00F166A4">
            <w:pPr>
              <w:spacing w:line="276" w:lineRule="auto"/>
              <w:jc w:val="both"/>
              <w:rPr>
                <w:rFonts w:ascii="Tahoma" w:eastAsiaTheme="minorHAnsi" w:hAnsi="Tahoma" w:cs="Tahoma"/>
                <w:b/>
                <w:bCs/>
                <w:sz w:val="18"/>
                <w:szCs w:val="18"/>
                <w:lang w:eastAsia="es-BO"/>
              </w:rPr>
            </w:pPr>
            <w:r w:rsidRPr="00012D2D">
              <w:rPr>
                <w:rFonts w:ascii="Tahoma" w:hAnsi="Tahoma" w:cs="Tahoma"/>
                <w:b/>
                <w:bCs/>
                <w:sz w:val="18"/>
                <w:szCs w:val="18"/>
              </w:rPr>
              <w:t>1.1.</w:t>
            </w:r>
            <w:r w:rsidRPr="00012D2D">
              <w:rPr>
                <w:rFonts w:ascii="Tahoma" w:hAnsi="Tahoma" w:cs="Tahoma"/>
                <w:sz w:val="18"/>
                <w:szCs w:val="18"/>
              </w:rPr>
              <w:t xml:space="preserve"> Las respuestas presentadas para el presente </w:t>
            </w:r>
            <w:r w:rsidR="00F166A4" w:rsidRPr="00012D2D">
              <w:rPr>
                <w:rFonts w:ascii="Tahoma" w:hAnsi="Tahoma" w:cs="Tahoma"/>
                <w:sz w:val="18"/>
                <w:szCs w:val="18"/>
              </w:rPr>
              <w:t xml:space="preserve">TBC (Términos Básicos de Contratación) </w:t>
            </w:r>
            <w:r w:rsidRPr="00012D2D">
              <w:rPr>
                <w:rFonts w:ascii="Tahoma" w:hAnsi="Tahoma" w:cs="Tahoma"/>
                <w:sz w:val="18"/>
                <w:szCs w:val="18"/>
              </w:rPr>
              <w:t xml:space="preserve">deben realizarse </w:t>
            </w:r>
            <w:r w:rsidRPr="00012D2D">
              <w:rPr>
                <w:rFonts w:ascii="Tahoma" w:hAnsi="Tahoma" w:cs="Tahoma"/>
                <w:b/>
                <w:bCs/>
                <w:sz w:val="18"/>
                <w:szCs w:val="18"/>
                <w:u w:val="single"/>
              </w:rPr>
              <w:t>ITEM por ITEM</w:t>
            </w:r>
            <w:r w:rsidRPr="00012D2D">
              <w:rPr>
                <w:rFonts w:ascii="Tahoma" w:hAnsi="Tahoma" w:cs="Tahoma"/>
                <w:sz w:val="18"/>
                <w:szCs w:val="18"/>
              </w:rPr>
              <w:t xml:space="preserve"> respetando el orden del presente documento. Se debe iniciar con las palabras </w:t>
            </w:r>
            <w:r w:rsidRPr="00012D2D">
              <w:rPr>
                <w:rFonts w:ascii="Tahoma" w:hAnsi="Tahoma" w:cs="Tahoma"/>
                <w:b/>
                <w:bCs/>
                <w:sz w:val="18"/>
                <w:szCs w:val="18"/>
              </w:rPr>
              <w:t>CUMPLE o NO CUMPLE,</w:t>
            </w:r>
            <w:r w:rsidRPr="00012D2D">
              <w:rPr>
                <w:rFonts w:ascii="Tahoma" w:hAnsi="Tahoma" w:cs="Tahoma"/>
                <w:sz w:val="18"/>
                <w:szCs w:val="18"/>
              </w:rPr>
              <w:t xml:space="preserve"> seguidas de un </w:t>
            </w:r>
            <w:r w:rsidRPr="00012D2D">
              <w:rPr>
                <w:rFonts w:ascii="Tahoma" w:hAnsi="Tahoma" w:cs="Tahoma"/>
                <w:b/>
                <w:bCs/>
                <w:sz w:val="18"/>
                <w:szCs w:val="18"/>
              </w:rPr>
              <w:t>breve y claro comentario</w:t>
            </w:r>
            <w:r w:rsidR="00F166A4" w:rsidRPr="00012D2D">
              <w:rPr>
                <w:rFonts w:ascii="Tahoma" w:hAnsi="Tahoma" w:cs="Tahoma"/>
                <w:b/>
                <w:bCs/>
                <w:sz w:val="18"/>
                <w:szCs w:val="18"/>
              </w:rPr>
              <w:t xml:space="preserve"> que responda al requerimiento</w:t>
            </w:r>
            <w:r w:rsidRPr="00012D2D">
              <w:rPr>
                <w:rFonts w:ascii="Tahoma" w:hAnsi="Tahoma" w:cs="Tahoma"/>
                <w:b/>
                <w:bCs/>
                <w:sz w:val="18"/>
                <w:szCs w:val="18"/>
              </w:rPr>
              <w:t xml:space="preserve">. </w:t>
            </w:r>
            <w:r w:rsidRPr="00012D2D">
              <w:rPr>
                <w:rFonts w:ascii="Tahoma" w:hAnsi="Tahoma" w:cs="Tahoma"/>
                <w:sz w:val="18"/>
                <w:szCs w:val="18"/>
              </w:rPr>
              <w:t xml:space="preserve">Debe tener referencia puntual hacia algún DOCUMENTO TÉCNICO acerca del tópico de la pregunta, identificando el nombre del </w:t>
            </w:r>
            <w:r w:rsidRPr="00012D2D">
              <w:rPr>
                <w:rFonts w:ascii="Tahoma" w:hAnsi="Tahoma" w:cs="Tahoma"/>
                <w:b/>
                <w:bCs/>
                <w:sz w:val="18"/>
                <w:szCs w:val="18"/>
              </w:rPr>
              <w:t xml:space="preserve">Documento, número de Página y Referencia </w:t>
            </w:r>
            <w:r w:rsidRPr="00012D2D">
              <w:rPr>
                <w:rFonts w:ascii="Tahoma" w:hAnsi="Tahoma" w:cs="Tahoma"/>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F166A4" w:rsidRPr="00012D2D" w:rsidTr="00C165F6">
        <w:trPr>
          <w:jc w:val="center"/>
        </w:trPr>
        <w:tc>
          <w:tcPr>
            <w:tcW w:w="989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F166A4" w:rsidRPr="00012D2D" w:rsidRDefault="00F166A4" w:rsidP="00F166A4">
            <w:pPr>
              <w:spacing w:line="276" w:lineRule="auto"/>
              <w:jc w:val="both"/>
              <w:rPr>
                <w:rFonts w:ascii="Tahoma" w:hAnsi="Tahoma" w:cs="Tahoma"/>
                <w:b/>
                <w:bCs/>
                <w:sz w:val="18"/>
                <w:szCs w:val="18"/>
              </w:rPr>
            </w:pPr>
            <w:r w:rsidRPr="00012D2D">
              <w:rPr>
                <w:rFonts w:ascii="Tahoma" w:hAnsi="Tahoma" w:cs="Tahoma"/>
                <w:b/>
                <w:bCs/>
                <w:sz w:val="18"/>
                <w:szCs w:val="18"/>
              </w:rPr>
              <w:t xml:space="preserve">1.2 </w:t>
            </w:r>
            <w:r w:rsidRPr="00012D2D">
              <w:rPr>
                <w:rFonts w:ascii="Tahoma" w:hAnsi="Tahoma" w:cs="Tahoma"/>
                <w:sz w:val="18"/>
                <w:szCs w:val="18"/>
              </w:rPr>
              <w:t>ENTEL S.A. se reserva el derecho de realizar la adjudicación total o parcial del objeto del presente documento de acuerdo a la mejor solución técnico – económica y a los intereses de ENTEL S.A.</w:t>
            </w:r>
          </w:p>
        </w:tc>
      </w:tr>
      <w:tr w:rsidR="00C117EF" w:rsidRPr="00012D2D" w:rsidTr="00C165F6">
        <w:trPr>
          <w:jc w:val="center"/>
        </w:trPr>
        <w:tc>
          <w:tcPr>
            <w:tcW w:w="989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rsidR="00C117EF" w:rsidRPr="00012D2D" w:rsidRDefault="00C117EF" w:rsidP="00991B05">
            <w:pPr>
              <w:spacing w:line="276" w:lineRule="auto"/>
              <w:jc w:val="both"/>
              <w:rPr>
                <w:rFonts w:ascii="Tahoma" w:eastAsiaTheme="minorHAnsi" w:hAnsi="Tahoma" w:cs="Tahoma"/>
                <w:b/>
                <w:bCs/>
                <w:sz w:val="18"/>
                <w:szCs w:val="18"/>
                <w:lang w:eastAsia="es-BO"/>
              </w:rPr>
            </w:pPr>
            <w:r w:rsidRPr="00012D2D">
              <w:rPr>
                <w:rFonts w:ascii="Tahoma" w:hAnsi="Tahoma" w:cs="Tahoma"/>
                <w:b/>
                <w:bCs/>
                <w:sz w:val="18"/>
                <w:szCs w:val="18"/>
              </w:rPr>
              <w:t>1.</w:t>
            </w:r>
            <w:r w:rsidR="00F166A4" w:rsidRPr="00012D2D">
              <w:rPr>
                <w:rFonts w:ascii="Tahoma" w:hAnsi="Tahoma" w:cs="Tahoma"/>
                <w:b/>
                <w:bCs/>
                <w:sz w:val="18"/>
                <w:szCs w:val="18"/>
              </w:rPr>
              <w:t>3</w:t>
            </w:r>
            <w:r w:rsidRPr="00012D2D">
              <w:rPr>
                <w:rFonts w:ascii="Tahoma" w:hAnsi="Tahoma" w:cs="Tahoma"/>
                <w:b/>
                <w:bCs/>
                <w:sz w:val="18"/>
                <w:szCs w:val="18"/>
              </w:rPr>
              <w:t xml:space="preserve">. </w:t>
            </w:r>
            <w:r w:rsidRPr="00012D2D">
              <w:rPr>
                <w:rFonts w:ascii="Tahoma" w:hAnsi="Tahoma" w:cs="Tahoma"/>
                <w:sz w:val="18"/>
                <w:szCs w:val="18"/>
              </w:rPr>
              <w:t xml:space="preserve">El idioma oficial para la presentación de propuestas es el español. Toda la documentación técnica y de respaldo debe presentarse en idioma español. </w:t>
            </w:r>
          </w:p>
        </w:tc>
      </w:tr>
      <w:tr w:rsidR="00C117EF" w:rsidRPr="00012D2D" w:rsidTr="00C165F6">
        <w:trPr>
          <w:jc w:val="center"/>
        </w:trPr>
        <w:tc>
          <w:tcPr>
            <w:tcW w:w="9892"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rsidR="00C117EF" w:rsidRPr="00012D2D" w:rsidRDefault="00C117EF" w:rsidP="00F166A4">
            <w:pPr>
              <w:spacing w:line="276" w:lineRule="auto"/>
              <w:jc w:val="both"/>
              <w:rPr>
                <w:rFonts w:ascii="Tahoma" w:eastAsiaTheme="minorHAnsi" w:hAnsi="Tahoma" w:cs="Tahoma"/>
                <w:b/>
                <w:bCs/>
                <w:sz w:val="18"/>
                <w:szCs w:val="18"/>
                <w:lang w:eastAsia="es-BO"/>
              </w:rPr>
            </w:pPr>
            <w:r w:rsidRPr="00012D2D">
              <w:rPr>
                <w:rFonts w:ascii="Tahoma" w:hAnsi="Tahoma" w:cs="Tahoma"/>
                <w:b/>
                <w:bCs/>
                <w:sz w:val="18"/>
                <w:szCs w:val="18"/>
              </w:rPr>
              <w:t>1.</w:t>
            </w:r>
            <w:r w:rsidR="00F166A4" w:rsidRPr="00012D2D">
              <w:rPr>
                <w:rFonts w:ascii="Tahoma" w:hAnsi="Tahoma" w:cs="Tahoma"/>
                <w:b/>
                <w:bCs/>
                <w:sz w:val="18"/>
                <w:szCs w:val="18"/>
              </w:rPr>
              <w:t>4</w:t>
            </w:r>
            <w:r w:rsidRPr="00012D2D">
              <w:rPr>
                <w:rFonts w:ascii="Tahoma" w:hAnsi="Tahoma" w:cs="Tahoma"/>
                <w:b/>
                <w:bCs/>
                <w:sz w:val="18"/>
                <w:szCs w:val="18"/>
              </w:rPr>
              <w:t xml:space="preserve">. </w:t>
            </w:r>
            <w:r w:rsidRPr="00012D2D">
              <w:rPr>
                <w:rFonts w:ascii="Tahoma" w:hAnsi="Tahoma" w:cs="Tahoma"/>
                <w:sz w:val="18"/>
                <w:szCs w:val="18"/>
              </w:rPr>
              <w:t xml:space="preserve">La propuesta debe garantizar que </w:t>
            </w:r>
            <w:r w:rsidR="00F166A4" w:rsidRPr="00012D2D">
              <w:rPr>
                <w:rFonts w:ascii="Tahoma" w:hAnsi="Tahoma" w:cs="Tahoma"/>
                <w:sz w:val="18"/>
                <w:szCs w:val="18"/>
              </w:rPr>
              <w:t xml:space="preserve">el servicio y </w:t>
            </w:r>
            <w:r w:rsidRPr="00012D2D">
              <w:rPr>
                <w:rFonts w:ascii="Tahoma" w:hAnsi="Tahoma" w:cs="Tahoma"/>
                <w:sz w:val="18"/>
                <w:szCs w:val="18"/>
              </w:rPr>
              <w:t xml:space="preserve">todos los </w:t>
            </w:r>
            <w:r w:rsidR="00F166A4" w:rsidRPr="00012D2D">
              <w:rPr>
                <w:rFonts w:ascii="Tahoma" w:hAnsi="Tahoma" w:cs="Tahoma"/>
                <w:sz w:val="18"/>
                <w:szCs w:val="18"/>
              </w:rPr>
              <w:t>materiales</w:t>
            </w:r>
            <w:r w:rsidRPr="00012D2D">
              <w:rPr>
                <w:rFonts w:ascii="Tahoma" w:hAnsi="Tahoma" w:cs="Tahoma"/>
                <w:sz w:val="18"/>
                <w:szCs w:val="18"/>
              </w:rPr>
              <w:t xml:space="preserve"> ofertados cumplan con todas las recomendaciones, estándares y normas de organismos nacionales e internacionales reconocidos en el área de telecomunicaciones</w:t>
            </w:r>
            <w:r w:rsidR="00F166A4" w:rsidRPr="00012D2D">
              <w:rPr>
                <w:rFonts w:ascii="Tahoma" w:hAnsi="Tahoma" w:cs="Tahoma"/>
                <w:sz w:val="18"/>
                <w:szCs w:val="18"/>
              </w:rPr>
              <w:t>.</w:t>
            </w:r>
            <w:r w:rsidRPr="00012D2D">
              <w:rPr>
                <w:rFonts w:ascii="Tahoma" w:hAnsi="Tahoma" w:cs="Tahoma"/>
                <w:sz w:val="18"/>
                <w:szCs w:val="18"/>
              </w:rPr>
              <w:t xml:space="preserve"> </w:t>
            </w:r>
            <w:r w:rsidRPr="00012D2D">
              <w:rPr>
                <w:rFonts w:ascii="Tahoma" w:hAnsi="Tahoma" w:cs="Tahoma"/>
                <w:b/>
                <w:bCs/>
                <w:i/>
                <w:iCs/>
                <w:sz w:val="18"/>
                <w:szCs w:val="18"/>
              </w:rPr>
              <w:t> </w:t>
            </w:r>
          </w:p>
        </w:tc>
      </w:tr>
    </w:tbl>
    <w:p w:rsidR="00C117EF" w:rsidRPr="00012D2D" w:rsidRDefault="00C117EF" w:rsidP="00C117EF">
      <w:pPr>
        <w:spacing w:line="276" w:lineRule="auto"/>
        <w:ind w:left="295" w:firstLine="708"/>
        <w:jc w:val="both"/>
        <w:rPr>
          <w:rFonts w:ascii="Tahoma" w:hAnsi="Tahoma" w:cs="Tahoma"/>
          <w:sz w:val="20"/>
        </w:rPr>
      </w:pPr>
    </w:p>
    <w:p w:rsidR="00C117EF" w:rsidRPr="00012D2D" w:rsidRDefault="00C117EF" w:rsidP="00E45160">
      <w:pPr>
        <w:pStyle w:val="TITULOS"/>
        <w:numPr>
          <w:ilvl w:val="0"/>
          <w:numId w:val="29"/>
        </w:numPr>
        <w:spacing w:after="0"/>
        <w:ind w:left="426" w:hanging="426"/>
        <w:rPr>
          <w:rFonts w:ascii="Tahoma" w:hAnsi="Tahoma" w:cs="Tahoma"/>
          <w:sz w:val="22"/>
          <w:szCs w:val="22"/>
        </w:rPr>
      </w:pPr>
      <w:r w:rsidRPr="00012D2D">
        <w:rPr>
          <w:rFonts w:ascii="Tahoma" w:hAnsi="Tahoma" w:cs="Tahoma"/>
          <w:sz w:val="22"/>
          <w:szCs w:val="22"/>
        </w:rPr>
        <w:t xml:space="preserve">FORMA DE CALIFICACIÓN    </w:t>
      </w:r>
    </w:p>
    <w:p w:rsidR="00C117EF" w:rsidRPr="00012D2D" w:rsidRDefault="00C117EF" w:rsidP="00C117EF">
      <w:pPr>
        <w:pStyle w:val="Continuarlista"/>
        <w:spacing w:line="276" w:lineRule="auto"/>
        <w:ind w:left="426"/>
        <w:rPr>
          <w:rFonts w:ascii="Tahoma" w:hAnsi="Tahoma" w:cs="Tahoma"/>
          <w:sz w:val="22"/>
          <w:szCs w:val="22"/>
        </w:rPr>
      </w:pPr>
      <w:r w:rsidRPr="00012D2D">
        <w:rPr>
          <w:rFonts w:ascii="Tahoma" w:hAnsi="Tahoma" w:cs="Tahoma"/>
          <w:sz w:val="22"/>
          <w:szCs w:val="22"/>
        </w:rPr>
        <w:t>L</w:t>
      </w:r>
      <w:r w:rsidR="00F166A4" w:rsidRPr="00012D2D">
        <w:rPr>
          <w:rFonts w:ascii="Tahoma" w:hAnsi="Tahoma" w:cs="Tahoma"/>
          <w:sz w:val="22"/>
          <w:szCs w:val="22"/>
        </w:rPr>
        <w:t>a forma de calificación está relacionada al cumplimiento estricto de l</w:t>
      </w:r>
      <w:r w:rsidRPr="00012D2D">
        <w:rPr>
          <w:rFonts w:ascii="Tahoma" w:hAnsi="Tahoma" w:cs="Tahoma"/>
          <w:sz w:val="22"/>
          <w:szCs w:val="22"/>
        </w:rPr>
        <w:t xml:space="preserve">os incisos marcados como MANDATORIO, </w:t>
      </w:r>
      <w:r w:rsidR="00F166A4" w:rsidRPr="00012D2D">
        <w:rPr>
          <w:rFonts w:ascii="Tahoma" w:hAnsi="Tahoma" w:cs="Tahoma"/>
          <w:sz w:val="22"/>
          <w:szCs w:val="22"/>
        </w:rPr>
        <w:t xml:space="preserve">donde </w:t>
      </w:r>
      <w:r w:rsidRPr="00012D2D">
        <w:rPr>
          <w:rFonts w:ascii="Tahoma" w:hAnsi="Tahoma" w:cs="Tahoma"/>
          <w:sz w:val="22"/>
          <w:szCs w:val="22"/>
        </w:rPr>
        <w:t>la calificación será CUMPLE o NO CUMPLE. Mientras que los incisos marcados como CALIFICABLE, se basarán en la tabla de calificación de Criterios Calificables y las fórmulas de calificación adjuntas a este documento.</w:t>
      </w:r>
    </w:p>
    <w:p w:rsidR="00C117EF" w:rsidRPr="00012D2D" w:rsidRDefault="00C117EF" w:rsidP="00C117EF">
      <w:pPr>
        <w:pStyle w:val="Continuarlista"/>
        <w:spacing w:line="276" w:lineRule="auto"/>
        <w:ind w:left="426"/>
        <w:rPr>
          <w:rFonts w:ascii="Tahoma" w:hAnsi="Tahoma" w:cs="Tahoma"/>
          <w:sz w:val="22"/>
          <w:szCs w:val="22"/>
        </w:rPr>
      </w:pPr>
      <w:r w:rsidRPr="00012D2D">
        <w:rPr>
          <w:rFonts w:ascii="Tahoma" w:hAnsi="Tahoma" w:cs="Tahoma"/>
          <w:sz w:val="22"/>
          <w:szCs w:val="22"/>
        </w:rPr>
        <w:t>A continuación se definen las palabras CUMPLE, NO CUMPLE:</w:t>
      </w:r>
    </w:p>
    <w:p w:rsidR="00C117EF" w:rsidRPr="00012D2D" w:rsidRDefault="00C117EF" w:rsidP="00C117EF">
      <w:pPr>
        <w:pStyle w:val="Continuarlista"/>
        <w:spacing w:line="276" w:lineRule="auto"/>
        <w:ind w:left="426"/>
        <w:rPr>
          <w:rFonts w:ascii="Tahoma" w:hAnsi="Tahoma" w:cs="Tahoma"/>
          <w:sz w:val="22"/>
          <w:szCs w:val="22"/>
        </w:rPr>
      </w:pPr>
      <w:r w:rsidRPr="00012D2D">
        <w:rPr>
          <w:rFonts w:ascii="Tahoma" w:hAnsi="Tahoma" w:cs="Tahoma"/>
          <w:b/>
          <w:sz w:val="22"/>
          <w:szCs w:val="22"/>
        </w:rPr>
        <w:t>CUMPLE.</w:t>
      </w:r>
      <w:r w:rsidRPr="00012D2D">
        <w:rPr>
          <w:rFonts w:ascii="Tahoma" w:hAnsi="Tahoma" w:cs="Tahoma"/>
          <w:sz w:val="22"/>
          <w:szCs w:val="22"/>
        </w:rPr>
        <w:t xml:space="preserve"> Define que satisface completamente el requisito técnico solicitado, a simple requerimiento de parte de ENTEL S.A. sin necesidad de Hardware, Software, licencias y/o </w:t>
      </w:r>
      <w:r w:rsidRPr="00012D2D">
        <w:rPr>
          <w:rFonts w:ascii="Tahoma" w:hAnsi="Tahoma" w:cs="Tahoma"/>
          <w:sz w:val="22"/>
          <w:szCs w:val="22"/>
        </w:rPr>
        <w:lastRenderedPageBreak/>
        <w:t>desarrollos adicionales y se entiende que está incluido en la propuesta técnica-económica del OFERENTE.</w:t>
      </w:r>
    </w:p>
    <w:p w:rsidR="00F166A4" w:rsidRPr="00012D2D" w:rsidRDefault="00C117EF" w:rsidP="00F166A4">
      <w:pPr>
        <w:pStyle w:val="TITULOS"/>
        <w:spacing w:after="0"/>
        <w:ind w:firstLine="0"/>
        <w:jc w:val="both"/>
        <w:rPr>
          <w:rFonts w:ascii="Tahoma" w:hAnsi="Tahoma" w:cs="Tahoma"/>
          <w:b w:val="0"/>
          <w:sz w:val="22"/>
          <w:szCs w:val="22"/>
        </w:rPr>
      </w:pPr>
      <w:r w:rsidRPr="00012D2D">
        <w:rPr>
          <w:rFonts w:ascii="Tahoma" w:hAnsi="Tahoma" w:cs="Tahoma"/>
          <w:sz w:val="22"/>
          <w:szCs w:val="22"/>
        </w:rPr>
        <w:t xml:space="preserve">NO CUMPLE. </w:t>
      </w:r>
      <w:r w:rsidRPr="00012D2D">
        <w:rPr>
          <w:rFonts w:ascii="Tahoma" w:hAnsi="Tahoma" w:cs="Tahoma"/>
          <w:b w:val="0"/>
          <w:sz w:val="22"/>
          <w:szCs w:val="22"/>
        </w:rPr>
        <w:t xml:space="preserve">Define que no satisface parcial o completamente el requisito técnico solicitado.  </w:t>
      </w:r>
    </w:p>
    <w:p w:rsidR="00C117EF" w:rsidRPr="00012D2D" w:rsidRDefault="00C117EF" w:rsidP="00F166A4">
      <w:pPr>
        <w:pStyle w:val="TITULOS"/>
        <w:spacing w:after="0"/>
        <w:ind w:firstLine="0"/>
        <w:jc w:val="both"/>
        <w:rPr>
          <w:rFonts w:ascii="Tahoma" w:hAnsi="Tahoma" w:cs="Tahoma"/>
          <w:sz w:val="22"/>
          <w:szCs w:val="22"/>
        </w:rPr>
      </w:pPr>
      <w:r w:rsidRPr="00012D2D">
        <w:rPr>
          <w:rFonts w:ascii="Tahoma" w:hAnsi="Tahoma" w:cs="Tahoma"/>
          <w:b w:val="0"/>
          <w:sz w:val="22"/>
          <w:szCs w:val="22"/>
        </w:rPr>
        <w:t xml:space="preserve">       </w:t>
      </w:r>
      <w:r w:rsidRPr="00012D2D">
        <w:rPr>
          <w:rFonts w:ascii="Tahoma" w:hAnsi="Tahoma" w:cs="Tahoma"/>
          <w:sz w:val="22"/>
          <w:szCs w:val="22"/>
        </w:rPr>
        <w:t xml:space="preserve">                                                                                                                                                                                                                                                                                                                                                                                                                                                                                                                                                                                                                                                                                     </w:t>
      </w:r>
    </w:p>
    <w:p w:rsidR="00C117EF" w:rsidRPr="00012D2D" w:rsidRDefault="00C117EF" w:rsidP="00E45160">
      <w:pPr>
        <w:pStyle w:val="Continuarlista"/>
        <w:numPr>
          <w:ilvl w:val="1"/>
          <w:numId w:val="29"/>
        </w:numPr>
        <w:spacing w:after="0" w:line="276" w:lineRule="auto"/>
        <w:rPr>
          <w:rFonts w:ascii="Tahoma" w:hAnsi="Tahoma" w:cs="Tahoma"/>
          <w:b/>
          <w:sz w:val="22"/>
          <w:szCs w:val="22"/>
          <w:lang w:val="es-ES_tradnl" w:bidi="en-US"/>
        </w:rPr>
      </w:pPr>
      <w:r w:rsidRPr="00012D2D">
        <w:rPr>
          <w:rFonts w:ascii="Tahoma" w:hAnsi="Tahoma" w:cs="Tahoma"/>
          <w:b/>
          <w:sz w:val="22"/>
          <w:szCs w:val="22"/>
          <w:lang w:val="es-ES_tradnl" w:bidi="en-US"/>
        </w:rPr>
        <w:t xml:space="preserve">CRITERIOS MANDATORIOS. </w:t>
      </w:r>
    </w:p>
    <w:p w:rsidR="00C117EF" w:rsidRPr="00012D2D" w:rsidRDefault="00C117EF" w:rsidP="00194FCA">
      <w:pPr>
        <w:pStyle w:val="Continuarlista"/>
        <w:spacing w:after="0" w:line="276" w:lineRule="auto"/>
        <w:ind w:left="1080"/>
        <w:rPr>
          <w:rFonts w:ascii="Tahoma" w:hAnsi="Tahoma" w:cs="Tahoma"/>
          <w:sz w:val="22"/>
          <w:szCs w:val="22"/>
          <w:lang w:val="es-ES_tradnl" w:bidi="en-US"/>
        </w:rPr>
      </w:pPr>
      <w:r w:rsidRPr="00012D2D">
        <w:rPr>
          <w:rFonts w:ascii="Tahoma" w:hAnsi="Tahoma" w:cs="Tahoma"/>
          <w:sz w:val="22"/>
          <w:szCs w:val="22"/>
          <w:lang w:val="es-ES_tradnl" w:bidi="en-US"/>
        </w:rPr>
        <w:t xml:space="preserve">Los criterios MANDATORIOS serán evaluados bajo la modalidad CUMPLE o NO CUMPLE, con una ponderación de </w:t>
      </w:r>
      <w:r w:rsidR="00CF5242" w:rsidRPr="00012D2D">
        <w:rPr>
          <w:rFonts w:ascii="Tahoma" w:hAnsi="Tahoma" w:cs="Tahoma"/>
          <w:sz w:val="22"/>
          <w:szCs w:val="22"/>
          <w:lang w:val="es-ES_tradnl" w:bidi="en-US"/>
        </w:rPr>
        <w:t>7</w:t>
      </w:r>
      <w:r w:rsidR="00F166A4" w:rsidRPr="00012D2D">
        <w:rPr>
          <w:rFonts w:ascii="Tahoma" w:hAnsi="Tahoma" w:cs="Tahoma"/>
          <w:sz w:val="22"/>
          <w:szCs w:val="22"/>
          <w:lang w:val="es-ES_tradnl" w:bidi="en-US"/>
        </w:rPr>
        <w:t>0% (</w:t>
      </w:r>
      <w:r w:rsidR="00CF5242" w:rsidRPr="00012D2D">
        <w:rPr>
          <w:rFonts w:ascii="Tahoma" w:hAnsi="Tahoma" w:cs="Tahoma"/>
          <w:sz w:val="22"/>
          <w:szCs w:val="22"/>
          <w:lang w:val="es-ES_tradnl" w:bidi="en-US"/>
        </w:rPr>
        <w:t>Setenta</w:t>
      </w:r>
      <w:r w:rsidR="00F166A4" w:rsidRPr="00012D2D">
        <w:rPr>
          <w:rFonts w:ascii="Tahoma" w:hAnsi="Tahoma" w:cs="Tahoma"/>
          <w:sz w:val="22"/>
          <w:szCs w:val="22"/>
          <w:lang w:val="es-ES_tradnl" w:bidi="en-US"/>
        </w:rPr>
        <w:t xml:space="preserve"> por Ciento) del total de la calificación cuando existan Criterios Calificables, caso contrario su calificación corresponde al </w:t>
      </w:r>
      <w:r w:rsidRPr="00012D2D">
        <w:rPr>
          <w:rFonts w:ascii="Tahoma" w:hAnsi="Tahoma" w:cs="Tahoma"/>
          <w:sz w:val="22"/>
          <w:szCs w:val="22"/>
          <w:lang w:val="es-ES_tradnl" w:bidi="en-US"/>
        </w:rPr>
        <w:t>100 % (Cien por ciento)</w:t>
      </w:r>
      <w:r w:rsidR="00194FCA" w:rsidRPr="00012D2D">
        <w:rPr>
          <w:rFonts w:ascii="Tahoma" w:hAnsi="Tahoma" w:cs="Tahoma"/>
          <w:sz w:val="22"/>
          <w:szCs w:val="22"/>
          <w:lang w:val="es-ES_tradnl" w:bidi="en-US"/>
        </w:rPr>
        <w:t>.</w:t>
      </w:r>
    </w:p>
    <w:p w:rsidR="00393ED2" w:rsidRPr="00012D2D" w:rsidRDefault="00C117EF" w:rsidP="00456D29">
      <w:pPr>
        <w:spacing w:line="276" w:lineRule="auto"/>
        <w:ind w:left="1134"/>
        <w:jc w:val="both"/>
        <w:rPr>
          <w:rFonts w:ascii="Tahoma" w:hAnsi="Tahoma" w:cs="Tahoma"/>
          <w:sz w:val="22"/>
          <w:szCs w:val="22"/>
          <w:lang w:val="es-BO"/>
        </w:rPr>
      </w:pPr>
      <w:r w:rsidRPr="00012D2D">
        <w:rPr>
          <w:rFonts w:ascii="Tahoma" w:hAnsi="Tahoma" w:cs="Tahoma"/>
          <w:sz w:val="22"/>
          <w:szCs w:val="22"/>
          <w:lang w:val="es-BO"/>
        </w:rPr>
        <w:t>Los oferentes deberán cumplir con todos los criterios mandatorios, el incumplimiento de cualquier criterio mandatorio, descalificará al oferente para proseguir con el proceso.</w:t>
      </w:r>
    </w:p>
    <w:p w:rsidR="00456D29" w:rsidRPr="00012D2D" w:rsidRDefault="00456D29" w:rsidP="00456D29">
      <w:pPr>
        <w:spacing w:line="276" w:lineRule="auto"/>
        <w:ind w:left="1134"/>
        <w:jc w:val="both"/>
        <w:rPr>
          <w:rFonts w:ascii="Tahoma" w:hAnsi="Tahoma" w:cs="Tahoma"/>
          <w:sz w:val="22"/>
          <w:szCs w:val="22"/>
          <w:lang w:val="es-BO"/>
        </w:rPr>
      </w:pPr>
    </w:p>
    <w:p w:rsidR="00456D29" w:rsidRPr="00012D2D" w:rsidRDefault="00456D29" w:rsidP="00991B05">
      <w:pPr>
        <w:pStyle w:val="Continuarlista"/>
        <w:numPr>
          <w:ilvl w:val="1"/>
          <w:numId w:val="31"/>
        </w:numPr>
        <w:spacing w:before="120" w:after="0"/>
        <w:rPr>
          <w:rFonts w:ascii="Tahoma" w:hAnsi="Tahoma" w:cs="Tahoma"/>
          <w:b/>
          <w:bCs/>
          <w:sz w:val="22"/>
          <w:szCs w:val="22"/>
        </w:rPr>
      </w:pPr>
      <w:r w:rsidRPr="00012D2D">
        <w:rPr>
          <w:rFonts w:ascii="Tahoma" w:hAnsi="Tahoma" w:cs="Tahoma"/>
          <w:b/>
          <w:bCs/>
          <w:sz w:val="22"/>
          <w:szCs w:val="22"/>
        </w:rPr>
        <w:t>CRITERIOS CALIFICABLES.</w:t>
      </w:r>
    </w:p>
    <w:p w:rsidR="00456D29" w:rsidRPr="00012D2D" w:rsidRDefault="00456D29" w:rsidP="00456D29">
      <w:pPr>
        <w:pStyle w:val="Continuarlista"/>
        <w:spacing w:before="120" w:after="0"/>
        <w:ind w:left="1080"/>
        <w:rPr>
          <w:rFonts w:ascii="Tahoma" w:hAnsi="Tahoma" w:cs="Tahoma"/>
          <w:sz w:val="22"/>
          <w:szCs w:val="22"/>
        </w:rPr>
      </w:pPr>
      <w:r w:rsidRPr="00012D2D">
        <w:rPr>
          <w:rFonts w:ascii="Tahoma" w:hAnsi="Tahoma" w:cs="Tahoma"/>
          <w:sz w:val="22"/>
          <w:szCs w:val="22"/>
        </w:rPr>
        <w:t>Los criterios Calificables, tendrán una ponderación de 20% (Veinte por ciento) y serán evaluados de acuerdo a las siguientes formulas.</w:t>
      </w:r>
    </w:p>
    <w:p w:rsidR="00456D29" w:rsidRPr="00012D2D" w:rsidRDefault="00456D29" w:rsidP="00456D29">
      <w:pPr>
        <w:pStyle w:val="Continuarlista"/>
        <w:numPr>
          <w:ilvl w:val="0"/>
          <w:numId w:val="30"/>
        </w:numPr>
        <w:spacing w:before="120" w:after="0"/>
        <w:ind w:left="1418"/>
        <w:rPr>
          <w:rFonts w:ascii="Tahoma" w:hAnsi="Tahoma" w:cs="Tahoma"/>
          <w:sz w:val="22"/>
          <w:szCs w:val="22"/>
        </w:rPr>
      </w:pPr>
      <w:r w:rsidRPr="00012D2D">
        <w:rPr>
          <w:rFonts w:ascii="Tahoma" w:hAnsi="Tahoma" w:cs="Tahoma"/>
          <w:sz w:val="22"/>
          <w:szCs w:val="22"/>
        </w:rPr>
        <w:t>Fórmula para la calificación de ítems en los que ENTEL S.A. requiere menor tiempo/sensibilidad y otros es:</w:t>
      </w:r>
    </w:p>
    <w:p w:rsidR="00456D29" w:rsidRPr="00012D2D" w:rsidRDefault="00456D29" w:rsidP="00456D29">
      <w:pPr>
        <w:pStyle w:val="Continuarlista"/>
        <w:spacing w:before="120" w:after="0"/>
        <w:rPr>
          <w:rFonts w:ascii="Tahoma" w:hAnsi="Tahoma" w:cs="Tahoma"/>
          <w:sz w:val="22"/>
          <w:szCs w:val="22"/>
        </w:rPr>
      </w:pPr>
    </w:p>
    <w:p w:rsidR="00456D29" w:rsidRPr="00012D2D" w:rsidRDefault="00456D29" w:rsidP="00456D29">
      <w:pPr>
        <w:pStyle w:val="Continuarlista"/>
        <w:spacing w:before="120" w:after="0"/>
        <w:ind w:left="1412"/>
        <w:jc w:val="center"/>
        <w:rPr>
          <w:position w:val="-28"/>
          <w:sz w:val="18"/>
        </w:rPr>
      </w:pPr>
      <w:r w:rsidRPr="00012D2D">
        <w:rPr>
          <w:noProof/>
          <w:position w:val="-28"/>
          <w:sz w:val="18"/>
          <w:lang w:eastAsia="es-BO"/>
        </w:rPr>
        <w:drawing>
          <wp:inline distT="0" distB="0" distL="0" distR="0" wp14:anchorId="38818D2C" wp14:editId="5D11A49A">
            <wp:extent cx="1864360" cy="439420"/>
            <wp:effectExtent l="19050" t="0" r="0" b="0"/>
            <wp:docPr id="2"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6" cstate="print"/>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rsidR="00456D29" w:rsidRPr="00012D2D" w:rsidRDefault="00456D29" w:rsidP="00456D29">
      <w:pPr>
        <w:pStyle w:val="Continuarlista"/>
        <w:spacing w:before="120" w:after="0"/>
        <w:ind w:left="1636" w:firstLine="65"/>
        <w:jc w:val="left"/>
        <w:rPr>
          <w:rFonts w:ascii="Tahoma" w:hAnsi="Tahoma" w:cs="Tahoma"/>
          <w:szCs w:val="22"/>
        </w:rPr>
      </w:pPr>
      <w:r w:rsidRPr="00012D2D">
        <w:rPr>
          <w:rFonts w:ascii="Tahoma" w:hAnsi="Tahoma" w:cs="Tahoma"/>
          <w:szCs w:val="22"/>
        </w:rPr>
        <w:t>Dónde:</w:t>
      </w:r>
    </w:p>
    <w:p w:rsidR="00456D29" w:rsidRPr="00012D2D" w:rsidRDefault="00456D29" w:rsidP="00456D29">
      <w:pPr>
        <w:pStyle w:val="Continuarlista"/>
        <w:spacing w:before="120" w:after="0"/>
        <w:ind w:left="1701"/>
        <w:contextualSpacing/>
        <w:jc w:val="left"/>
        <w:rPr>
          <w:rFonts w:ascii="Tahoma" w:hAnsi="Tahoma" w:cs="Tahoma"/>
          <w:szCs w:val="22"/>
        </w:rPr>
      </w:pPr>
      <w:proofErr w:type="spellStart"/>
      <w:r w:rsidRPr="00012D2D">
        <w:rPr>
          <w:rFonts w:ascii="Tahoma" w:hAnsi="Tahoma" w:cs="Tahoma"/>
          <w:szCs w:val="22"/>
        </w:rPr>
        <w:t>C_Mínima</w:t>
      </w:r>
      <w:proofErr w:type="spellEnd"/>
      <w:r w:rsidRPr="00012D2D">
        <w:rPr>
          <w:rFonts w:ascii="Tahoma" w:hAnsi="Tahoma" w:cs="Tahoma"/>
          <w:szCs w:val="22"/>
        </w:rPr>
        <w:t xml:space="preserve"> = Cantidad mínima ofrecida de todas las propuestas.</w:t>
      </w:r>
    </w:p>
    <w:p w:rsidR="00456D29" w:rsidRPr="00012D2D" w:rsidRDefault="00456D29" w:rsidP="00456D29">
      <w:pPr>
        <w:pStyle w:val="Continuarlista"/>
        <w:spacing w:before="120" w:after="0"/>
        <w:ind w:left="1701"/>
        <w:contextualSpacing/>
        <w:jc w:val="left"/>
        <w:rPr>
          <w:rFonts w:ascii="Tahoma" w:hAnsi="Tahoma" w:cs="Tahoma"/>
          <w:szCs w:val="22"/>
        </w:rPr>
      </w:pPr>
      <w:proofErr w:type="spellStart"/>
      <w:r w:rsidRPr="00012D2D">
        <w:rPr>
          <w:rFonts w:ascii="Tahoma" w:hAnsi="Tahoma" w:cs="Tahoma"/>
          <w:szCs w:val="22"/>
        </w:rPr>
        <w:t>C_Ofrecida</w:t>
      </w:r>
      <w:proofErr w:type="spellEnd"/>
      <w:r w:rsidRPr="00012D2D">
        <w:rPr>
          <w:rFonts w:ascii="Tahoma" w:hAnsi="Tahoma" w:cs="Tahoma"/>
          <w:szCs w:val="22"/>
        </w:rPr>
        <w:t xml:space="preserve"> = Cantidad ofrecida en la propuesta.</w:t>
      </w:r>
    </w:p>
    <w:p w:rsidR="00456D29" w:rsidRPr="00012D2D" w:rsidRDefault="00456D29" w:rsidP="00456D29">
      <w:pPr>
        <w:pStyle w:val="Continuarlista"/>
        <w:spacing w:before="120" w:after="0"/>
        <w:ind w:left="1701"/>
        <w:contextualSpacing/>
        <w:jc w:val="left"/>
        <w:rPr>
          <w:rFonts w:ascii="Tahoma" w:hAnsi="Tahoma" w:cs="Tahoma"/>
          <w:szCs w:val="22"/>
        </w:rPr>
      </w:pPr>
      <w:r w:rsidRPr="00012D2D">
        <w:rPr>
          <w:rFonts w:ascii="Tahoma" w:hAnsi="Tahoma" w:cs="Tahoma"/>
          <w:szCs w:val="22"/>
        </w:rPr>
        <w:t xml:space="preserve">Ponderación = De acuerdo a tabla de Calificación Técnica </w:t>
      </w:r>
    </w:p>
    <w:p w:rsidR="00456D29" w:rsidRPr="00012D2D" w:rsidRDefault="00456D29" w:rsidP="00456D29">
      <w:pPr>
        <w:pStyle w:val="Continuarlista"/>
        <w:numPr>
          <w:ilvl w:val="0"/>
          <w:numId w:val="30"/>
        </w:numPr>
        <w:spacing w:before="120" w:after="0"/>
        <w:ind w:left="1418"/>
        <w:rPr>
          <w:rFonts w:ascii="Tahoma" w:hAnsi="Tahoma" w:cs="Tahoma"/>
          <w:sz w:val="22"/>
          <w:szCs w:val="22"/>
        </w:rPr>
      </w:pPr>
      <w:r w:rsidRPr="00012D2D">
        <w:rPr>
          <w:rFonts w:ascii="Tahoma" w:hAnsi="Tahoma" w:cs="Tahoma"/>
          <w:sz w:val="22"/>
          <w:szCs w:val="22"/>
        </w:rPr>
        <w:t>Fórmula para la calificación de ítems en los que ENTEL S.A. requiere la mayor cantidad/capacidad y otros es:</w:t>
      </w:r>
    </w:p>
    <w:p w:rsidR="00456D29" w:rsidRPr="00012D2D" w:rsidRDefault="00456D29" w:rsidP="00456D29">
      <w:pPr>
        <w:pStyle w:val="Continuarlista"/>
        <w:spacing w:before="120" w:after="0"/>
        <w:ind w:left="1412"/>
        <w:jc w:val="center"/>
        <w:rPr>
          <w:rFonts w:ascii="Tahoma" w:hAnsi="Tahoma" w:cs="Tahoma"/>
          <w:szCs w:val="22"/>
        </w:rPr>
      </w:pPr>
      <w:r w:rsidRPr="00012D2D">
        <w:rPr>
          <w:noProof/>
          <w:position w:val="-28"/>
          <w:sz w:val="18"/>
          <w:lang w:eastAsia="es-BO"/>
        </w:rPr>
        <w:drawing>
          <wp:inline distT="0" distB="0" distL="0" distR="0" wp14:anchorId="08E49D10" wp14:editId="456A1E9E">
            <wp:extent cx="1864360" cy="43942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7" cstate="print"/>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rsidR="00456D29" w:rsidRPr="00012D2D" w:rsidRDefault="00456D29" w:rsidP="00456D29">
      <w:pPr>
        <w:pStyle w:val="Continuarlista"/>
        <w:spacing w:before="120" w:after="0"/>
        <w:ind w:left="1636" w:firstLine="65"/>
        <w:jc w:val="left"/>
        <w:rPr>
          <w:rFonts w:ascii="Tahoma" w:hAnsi="Tahoma" w:cs="Tahoma"/>
          <w:szCs w:val="22"/>
        </w:rPr>
      </w:pPr>
      <w:r w:rsidRPr="00012D2D">
        <w:rPr>
          <w:rFonts w:ascii="Tahoma" w:hAnsi="Tahoma" w:cs="Tahoma"/>
          <w:szCs w:val="22"/>
        </w:rPr>
        <w:t>Dónde:</w:t>
      </w:r>
    </w:p>
    <w:p w:rsidR="00456D29" w:rsidRPr="00012D2D" w:rsidRDefault="00456D29" w:rsidP="00456D29">
      <w:pPr>
        <w:pStyle w:val="Continuarlista"/>
        <w:spacing w:before="120" w:after="0"/>
        <w:ind w:left="1701"/>
        <w:contextualSpacing/>
        <w:jc w:val="left"/>
        <w:rPr>
          <w:rFonts w:ascii="Tahoma" w:hAnsi="Tahoma" w:cs="Tahoma"/>
          <w:szCs w:val="22"/>
        </w:rPr>
      </w:pPr>
      <w:proofErr w:type="spellStart"/>
      <w:r w:rsidRPr="00012D2D">
        <w:rPr>
          <w:rFonts w:ascii="Tahoma" w:hAnsi="Tahoma" w:cs="Tahoma"/>
          <w:szCs w:val="22"/>
        </w:rPr>
        <w:t>C_Ofrecida</w:t>
      </w:r>
      <w:proofErr w:type="spellEnd"/>
      <w:r w:rsidRPr="00012D2D">
        <w:rPr>
          <w:rFonts w:ascii="Tahoma" w:hAnsi="Tahoma" w:cs="Tahoma"/>
          <w:szCs w:val="22"/>
        </w:rPr>
        <w:t xml:space="preserve"> = Cantidad ofrecida en la propuesta.</w:t>
      </w:r>
    </w:p>
    <w:p w:rsidR="00456D29" w:rsidRPr="00012D2D" w:rsidRDefault="00456D29" w:rsidP="00456D29">
      <w:pPr>
        <w:pStyle w:val="Continuarlista"/>
        <w:spacing w:before="120" w:after="0"/>
        <w:ind w:left="1701"/>
        <w:contextualSpacing/>
        <w:jc w:val="left"/>
        <w:rPr>
          <w:rFonts w:ascii="Tahoma" w:hAnsi="Tahoma" w:cs="Tahoma"/>
          <w:szCs w:val="22"/>
        </w:rPr>
      </w:pPr>
      <w:proofErr w:type="spellStart"/>
      <w:r w:rsidRPr="00012D2D">
        <w:rPr>
          <w:rFonts w:ascii="Tahoma" w:hAnsi="Tahoma" w:cs="Tahoma"/>
          <w:szCs w:val="22"/>
        </w:rPr>
        <w:t>C_Máxima</w:t>
      </w:r>
      <w:proofErr w:type="spellEnd"/>
      <w:r w:rsidRPr="00012D2D">
        <w:rPr>
          <w:rFonts w:ascii="Tahoma" w:hAnsi="Tahoma" w:cs="Tahoma"/>
          <w:szCs w:val="22"/>
        </w:rPr>
        <w:t xml:space="preserve"> = Cantidad máxima ofrecida de todas las propuestas.</w:t>
      </w:r>
    </w:p>
    <w:p w:rsidR="00456D29" w:rsidRPr="00012D2D" w:rsidRDefault="00456D29" w:rsidP="00456D29">
      <w:pPr>
        <w:pStyle w:val="Continuarlista"/>
        <w:spacing w:before="120" w:after="0"/>
        <w:ind w:left="1701"/>
        <w:contextualSpacing/>
        <w:jc w:val="left"/>
        <w:rPr>
          <w:rFonts w:ascii="Tahoma" w:hAnsi="Tahoma" w:cs="Tahoma"/>
          <w:szCs w:val="22"/>
        </w:rPr>
      </w:pPr>
      <w:r w:rsidRPr="00012D2D">
        <w:rPr>
          <w:rFonts w:ascii="Tahoma" w:hAnsi="Tahoma" w:cs="Tahoma"/>
          <w:szCs w:val="22"/>
        </w:rPr>
        <w:t>Ponderación = De acuerdo a tabla de Calificación Técnica.</w:t>
      </w:r>
    </w:p>
    <w:p w:rsidR="00456D29" w:rsidRPr="00012D2D" w:rsidRDefault="00456D29" w:rsidP="00456D29">
      <w:pPr>
        <w:jc w:val="both"/>
        <w:rPr>
          <w:rFonts w:ascii="Tahoma" w:hAnsi="Tahoma" w:cs="Tahoma"/>
          <w:sz w:val="20"/>
          <w:szCs w:val="22"/>
        </w:rPr>
      </w:pPr>
    </w:p>
    <w:p w:rsidR="00456D29" w:rsidRPr="00012D2D" w:rsidRDefault="00CF5242" w:rsidP="00CF5242">
      <w:pPr>
        <w:pStyle w:val="Continuarlista"/>
        <w:spacing w:after="0"/>
        <w:ind w:left="1134"/>
        <w:rPr>
          <w:rFonts w:ascii="Tahoma" w:hAnsi="Tahoma" w:cs="Tahoma"/>
          <w:sz w:val="22"/>
          <w:szCs w:val="22"/>
        </w:rPr>
      </w:pPr>
      <w:r w:rsidRPr="00012D2D">
        <w:rPr>
          <w:rFonts w:ascii="Tahoma" w:hAnsi="Tahoma" w:cs="Tahoma"/>
          <w:sz w:val="22"/>
          <w:szCs w:val="22"/>
        </w:rPr>
        <w:t>La ponderación está</w:t>
      </w:r>
      <w:r w:rsidR="00456D29" w:rsidRPr="00012D2D">
        <w:rPr>
          <w:rFonts w:ascii="Tahoma" w:hAnsi="Tahoma" w:cs="Tahoma"/>
          <w:sz w:val="22"/>
          <w:szCs w:val="22"/>
        </w:rPr>
        <w:t xml:space="preserve"> descrita en el CUADRO DE CALIFICACIÓN RESUMEN DE CRITERIOS MANDATORIOS Y CALIFICABLES.</w:t>
      </w:r>
    </w:p>
    <w:p w:rsidR="00456D29" w:rsidRPr="00012D2D" w:rsidRDefault="00456D29" w:rsidP="00456D29">
      <w:pPr>
        <w:spacing w:line="276" w:lineRule="auto"/>
        <w:ind w:left="1134"/>
        <w:jc w:val="both"/>
        <w:rPr>
          <w:rFonts w:ascii="Tahoma" w:hAnsi="Tahoma" w:cs="Tahoma"/>
          <w:lang w:val="es-BO"/>
        </w:rPr>
      </w:pPr>
    </w:p>
    <w:p w:rsidR="00991B05" w:rsidRPr="00012D2D" w:rsidRDefault="00991B05" w:rsidP="00C117EF">
      <w:pPr>
        <w:pStyle w:val="Continuarlista"/>
        <w:spacing w:after="0" w:line="276" w:lineRule="auto"/>
        <w:ind w:left="0"/>
        <w:rPr>
          <w:rFonts w:ascii="Tahoma" w:hAnsi="Tahoma" w:cs="Tahoma"/>
          <w:sz w:val="22"/>
          <w:szCs w:val="22"/>
          <w:lang w:val="es-ES_tradnl" w:bidi="en-US"/>
        </w:rPr>
      </w:pPr>
      <w:r w:rsidRPr="00012D2D">
        <w:rPr>
          <w:rFonts w:ascii="Tahoma" w:hAnsi="Tahoma" w:cs="Tahoma"/>
          <w:sz w:val="22"/>
          <w:szCs w:val="22"/>
          <w:lang w:val="es-ES_tradnl" w:bidi="en-US"/>
        </w:rPr>
        <w:br w:type="page"/>
      </w:r>
    </w:p>
    <w:p w:rsidR="00C117EF" w:rsidRPr="00012D2D" w:rsidRDefault="00C117EF" w:rsidP="00E45160">
      <w:pPr>
        <w:pStyle w:val="TITULOS"/>
        <w:numPr>
          <w:ilvl w:val="0"/>
          <w:numId w:val="29"/>
        </w:numPr>
        <w:spacing w:after="0"/>
        <w:ind w:left="426" w:hanging="426"/>
        <w:rPr>
          <w:rFonts w:ascii="Tahoma" w:hAnsi="Tahoma" w:cs="Tahoma"/>
          <w:sz w:val="22"/>
          <w:szCs w:val="22"/>
        </w:rPr>
      </w:pPr>
      <w:r w:rsidRPr="00012D2D">
        <w:rPr>
          <w:rFonts w:ascii="Tahoma" w:hAnsi="Tahoma" w:cs="Tahoma"/>
          <w:sz w:val="22"/>
          <w:szCs w:val="22"/>
        </w:rPr>
        <w:lastRenderedPageBreak/>
        <w:t>REQUERIMIENTOS TÉCNICOS GENERALES.</w:t>
      </w:r>
    </w:p>
    <w:p w:rsidR="004502C6" w:rsidRPr="00012D2D" w:rsidRDefault="004502C6" w:rsidP="00C117EF">
      <w:pPr>
        <w:pStyle w:val="Continuarlista"/>
        <w:spacing w:after="0" w:line="276" w:lineRule="auto"/>
        <w:ind w:left="426"/>
        <w:rPr>
          <w:rFonts w:ascii="Tahoma" w:hAnsi="Tahoma" w:cs="Tahoma"/>
          <w:sz w:val="22"/>
          <w:szCs w:val="22"/>
          <w:lang w:val="es-ES_tradnl" w:bidi="en-US"/>
        </w:rPr>
      </w:pPr>
      <w:r w:rsidRPr="00012D2D">
        <w:rPr>
          <w:rFonts w:ascii="Tahoma" w:hAnsi="Tahoma" w:cs="Tahoma"/>
          <w:sz w:val="22"/>
          <w:szCs w:val="22"/>
          <w:lang w:val="es-ES_tradnl" w:bidi="en-US"/>
        </w:rPr>
        <w:t xml:space="preserve">A continuación, el cuadro resumen con </w:t>
      </w:r>
      <w:r w:rsidR="00501BB2" w:rsidRPr="00012D2D">
        <w:rPr>
          <w:rFonts w:ascii="Tahoma" w:hAnsi="Tahoma" w:cs="Tahoma"/>
          <w:sz w:val="22"/>
          <w:szCs w:val="22"/>
          <w:lang w:val="es-ES_tradnl" w:bidi="en-US"/>
        </w:rPr>
        <w:t>el dimensionamiento de la solución</w:t>
      </w:r>
      <w:r w:rsidR="00607F4F" w:rsidRPr="00012D2D">
        <w:rPr>
          <w:rFonts w:ascii="Tahoma" w:hAnsi="Tahoma" w:cs="Tahoma"/>
          <w:sz w:val="22"/>
          <w:szCs w:val="22"/>
          <w:lang w:val="es-ES_tradnl" w:bidi="en-US"/>
        </w:rPr>
        <w:t>:</w:t>
      </w:r>
    </w:p>
    <w:p w:rsidR="00340100" w:rsidRPr="00012D2D" w:rsidRDefault="00340100" w:rsidP="00340100">
      <w:pPr>
        <w:pStyle w:val="Continuarlista"/>
        <w:spacing w:after="0" w:line="276" w:lineRule="auto"/>
        <w:ind w:left="0"/>
        <w:rPr>
          <w:rFonts w:ascii="Tahoma" w:hAnsi="Tahoma" w:cs="Tahoma"/>
          <w:b/>
          <w:sz w:val="10"/>
          <w:szCs w:val="22"/>
          <w:lang w:val="es-ES_tradnl" w:bidi="en-US"/>
        </w:rPr>
      </w:pPr>
    </w:p>
    <w:p w:rsidR="001E45C8" w:rsidRPr="00012D2D" w:rsidRDefault="001E45C8" w:rsidP="001E45C8">
      <w:pPr>
        <w:pStyle w:val="Continuarlista"/>
        <w:spacing w:after="0"/>
        <w:ind w:left="426"/>
        <w:jc w:val="center"/>
        <w:rPr>
          <w:rFonts w:ascii="Tahoma" w:hAnsi="Tahoma" w:cs="Tahoma"/>
          <w:b/>
          <w:sz w:val="22"/>
          <w:szCs w:val="22"/>
          <w:lang w:val="es-ES_tradnl" w:bidi="en-US"/>
        </w:rPr>
      </w:pPr>
      <w:r w:rsidRPr="00012D2D">
        <w:rPr>
          <w:rFonts w:ascii="Tahoma" w:hAnsi="Tahoma" w:cs="Tahoma"/>
          <w:b/>
          <w:sz w:val="22"/>
          <w:szCs w:val="22"/>
          <w:lang w:val="es-ES_tradnl" w:bidi="en-US"/>
        </w:rPr>
        <w:t>DIMENSIONAMIENTO DE LA SOLUCIÓN</w:t>
      </w:r>
    </w:p>
    <w:p w:rsidR="001E45C8" w:rsidRPr="00012D2D" w:rsidRDefault="001E45C8" w:rsidP="001E45C8">
      <w:pPr>
        <w:pStyle w:val="Continuarlista"/>
        <w:spacing w:after="0"/>
        <w:ind w:left="426"/>
        <w:jc w:val="center"/>
        <w:rPr>
          <w:rFonts w:ascii="Tahoma" w:hAnsi="Tahoma" w:cs="Tahoma"/>
          <w:b/>
          <w:sz w:val="10"/>
          <w:szCs w:val="22"/>
          <w:lang w:val="es-ES_tradnl" w:bidi="en-US"/>
        </w:rPr>
      </w:pPr>
    </w:p>
    <w:p w:rsidR="001E45C8" w:rsidRPr="00012D2D" w:rsidRDefault="001E45C8" w:rsidP="001E45C8">
      <w:pPr>
        <w:pStyle w:val="Continuarlista"/>
        <w:spacing w:after="0"/>
        <w:ind w:left="426"/>
        <w:rPr>
          <w:rFonts w:ascii="Tahoma" w:hAnsi="Tahoma" w:cs="Tahoma"/>
          <w:sz w:val="22"/>
          <w:szCs w:val="22"/>
          <w:lang w:val="es-ES_tradnl" w:bidi="en-US"/>
        </w:rPr>
      </w:pPr>
      <w:r w:rsidRPr="00012D2D">
        <w:rPr>
          <w:rFonts w:ascii="Tahoma" w:hAnsi="Tahoma" w:cs="Tahoma"/>
          <w:sz w:val="22"/>
          <w:szCs w:val="22"/>
          <w:lang w:val="es-ES_tradnl" w:bidi="en-US"/>
        </w:rPr>
        <w:t xml:space="preserve">De acuerdo al diseño preliminar efectuado por ENTEL S.A., se ha definido la división del proyecto en </w:t>
      </w:r>
      <w:r w:rsidR="00F41C17" w:rsidRPr="00012D2D">
        <w:rPr>
          <w:rFonts w:ascii="Tahoma" w:hAnsi="Tahoma" w:cs="Tahoma"/>
          <w:sz w:val="22"/>
          <w:szCs w:val="22"/>
          <w:lang w:val="es-ES_tradnl" w:bidi="en-US"/>
        </w:rPr>
        <w:t>tres</w:t>
      </w:r>
      <w:r w:rsidRPr="00012D2D">
        <w:rPr>
          <w:rFonts w:ascii="Tahoma" w:hAnsi="Tahoma" w:cs="Tahoma"/>
          <w:sz w:val="22"/>
          <w:szCs w:val="22"/>
          <w:lang w:val="es-ES_tradnl" w:bidi="en-US"/>
        </w:rPr>
        <w:t xml:space="preserve"> </w:t>
      </w:r>
      <w:r w:rsidR="00C165F6" w:rsidRPr="00012D2D">
        <w:rPr>
          <w:rFonts w:ascii="Tahoma" w:hAnsi="Tahoma" w:cs="Tahoma"/>
          <w:sz w:val="22"/>
          <w:szCs w:val="22"/>
          <w:lang w:val="es-ES_tradnl" w:bidi="en-US"/>
        </w:rPr>
        <w:t>tramos</w:t>
      </w:r>
      <w:r w:rsidRPr="00012D2D">
        <w:rPr>
          <w:rFonts w:ascii="Tahoma" w:hAnsi="Tahoma" w:cs="Tahoma"/>
          <w:sz w:val="22"/>
          <w:szCs w:val="22"/>
          <w:lang w:val="es-ES_tradnl" w:bidi="en-US"/>
        </w:rPr>
        <w:t xml:space="preserve"> </w:t>
      </w:r>
      <w:r w:rsidR="00C165F6" w:rsidRPr="00012D2D">
        <w:rPr>
          <w:rFonts w:ascii="Tahoma" w:hAnsi="Tahoma" w:cs="Tahoma"/>
          <w:sz w:val="22"/>
          <w:szCs w:val="22"/>
          <w:lang w:val="es-ES_tradnl" w:bidi="en-US"/>
        </w:rPr>
        <w:t>detallados a c</w:t>
      </w:r>
      <w:r w:rsidRPr="00012D2D">
        <w:rPr>
          <w:rFonts w:ascii="Tahoma" w:hAnsi="Tahoma" w:cs="Tahoma"/>
          <w:sz w:val="22"/>
          <w:szCs w:val="22"/>
          <w:lang w:val="es-ES_tradnl" w:bidi="en-US"/>
        </w:rPr>
        <w:t>ontinuación</w:t>
      </w:r>
      <w:r w:rsidR="00C165F6" w:rsidRPr="00012D2D">
        <w:rPr>
          <w:rFonts w:ascii="Tahoma" w:hAnsi="Tahoma" w:cs="Tahoma"/>
          <w:sz w:val="22"/>
          <w:szCs w:val="22"/>
          <w:lang w:val="es-ES_tradnl" w:bidi="en-US"/>
        </w:rPr>
        <w:t>:</w:t>
      </w:r>
    </w:p>
    <w:p w:rsidR="001E45C8" w:rsidRPr="00012D2D" w:rsidRDefault="001E45C8" w:rsidP="001E45C8">
      <w:pPr>
        <w:pStyle w:val="Continuarlista"/>
        <w:spacing w:after="0"/>
        <w:ind w:left="426"/>
        <w:jc w:val="left"/>
        <w:rPr>
          <w:rFonts w:ascii="Tahoma" w:hAnsi="Tahoma" w:cs="Tahoma"/>
          <w:b/>
          <w:sz w:val="8"/>
          <w:szCs w:val="22"/>
          <w:lang w:val="es-ES_tradnl" w:bidi="en-US"/>
        </w:rPr>
      </w:pPr>
    </w:p>
    <w:tbl>
      <w:tblPr>
        <w:tblW w:w="5359" w:type="dxa"/>
        <w:jc w:val="center"/>
        <w:tblLayout w:type="fixed"/>
        <w:tblCellMar>
          <w:left w:w="70" w:type="dxa"/>
          <w:right w:w="70" w:type="dxa"/>
        </w:tblCellMar>
        <w:tblLook w:val="04A0" w:firstRow="1" w:lastRow="0" w:firstColumn="1" w:lastColumn="0" w:noHBand="0" w:noVBand="1"/>
      </w:tblPr>
      <w:tblGrid>
        <w:gridCol w:w="1005"/>
        <w:gridCol w:w="2795"/>
        <w:gridCol w:w="1559"/>
      </w:tblGrid>
      <w:tr w:rsidR="002809C6" w:rsidRPr="00012D2D" w:rsidTr="002809C6">
        <w:trPr>
          <w:trHeight w:val="56"/>
          <w:jc w:val="center"/>
        </w:trPr>
        <w:tc>
          <w:tcPr>
            <w:tcW w:w="1005" w:type="dxa"/>
            <w:tcBorders>
              <w:top w:val="single" w:sz="4" w:space="0" w:color="auto"/>
              <w:left w:val="single" w:sz="4" w:space="0" w:color="auto"/>
              <w:bottom w:val="single" w:sz="4" w:space="0" w:color="auto"/>
              <w:right w:val="single" w:sz="4" w:space="0" w:color="FFFFFF"/>
            </w:tcBorders>
            <w:shd w:val="clear" w:color="000000" w:fill="1F497D"/>
            <w:noWrap/>
            <w:vAlign w:val="center"/>
            <w:hideMark/>
          </w:tcPr>
          <w:p w:rsidR="002809C6" w:rsidRPr="008E0324" w:rsidRDefault="002809C6" w:rsidP="00417213">
            <w:pPr>
              <w:jc w:val="center"/>
              <w:rPr>
                <w:b/>
                <w:color w:val="FFFFFF" w:themeColor="background1"/>
                <w:lang w:val="es-BO" w:eastAsia="es-BO"/>
              </w:rPr>
            </w:pPr>
            <w:r w:rsidRPr="008E0324">
              <w:rPr>
                <w:b/>
                <w:color w:val="FFFFFF" w:themeColor="background1"/>
                <w:lang w:eastAsia="es-BO"/>
              </w:rPr>
              <w:t>TRAMO</w:t>
            </w:r>
          </w:p>
        </w:tc>
        <w:tc>
          <w:tcPr>
            <w:tcW w:w="2795" w:type="dxa"/>
            <w:tcBorders>
              <w:top w:val="single" w:sz="4" w:space="0" w:color="auto"/>
              <w:left w:val="nil"/>
              <w:bottom w:val="single" w:sz="4" w:space="0" w:color="auto"/>
              <w:right w:val="nil"/>
            </w:tcBorders>
            <w:shd w:val="clear" w:color="000000" w:fill="1F497D"/>
            <w:noWrap/>
            <w:vAlign w:val="center"/>
            <w:hideMark/>
          </w:tcPr>
          <w:p w:rsidR="002809C6" w:rsidRPr="008E0324" w:rsidRDefault="002809C6" w:rsidP="00417213">
            <w:pPr>
              <w:jc w:val="center"/>
              <w:rPr>
                <w:b/>
                <w:color w:val="FFFFFF" w:themeColor="background1"/>
                <w:lang w:val="es-BO" w:eastAsia="es-BO"/>
              </w:rPr>
            </w:pPr>
            <w:r w:rsidRPr="008E0324">
              <w:rPr>
                <w:b/>
                <w:color w:val="FFFFFF" w:themeColor="background1"/>
                <w:lang w:val="es-BO" w:eastAsia="es-BO"/>
              </w:rPr>
              <w:t>DESCRIPCIÓN DE TRAMO</w:t>
            </w:r>
          </w:p>
        </w:tc>
        <w:tc>
          <w:tcPr>
            <w:tcW w:w="1559" w:type="dxa"/>
            <w:tcBorders>
              <w:top w:val="single" w:sz="4" w:space="0" w:color="auto"/>
              <w:left w:val="nil"/>
              <w:bottom w:val="single" w:sz="4" w:space="0" w:color="auto"/>
              <w:right w:val="nil"/>
            </w:tcBorders>
            <w:shd w:val="clear" w:color="000000" w:fill="1F497D"/>
            <w:vAlign w:val="center"/>
            <w:hideMark/>
          </w:tcPr>
          <w:p w:rsidR="002809C6" w:rsidRPr="008E0324" w:rsidRDefault="002809C6" w:rsidP="00417213">
            <w:pPr>
              <w:jc w:val="center"/>
              <w:rPr>
                <w:b/>
                <w:color w:val="FFFFFF" w:themeColor="background1"/>
                <w:lang w:val="es-BO" w:eastAsia="es-BO"/>
              </w:rPr>
            </w:pPr>
            <w:r w:rsidRPr="008E0324">
              <w:rPr>
                <w:b/>
                <w:color w:val="FFFFFF" w:themeColor="background1"/>
                <w:lang w:eastAsia="es-BO"/>
              </w:rPr>
              <w:t>Distancia Geográfica Km</w:t>
            </w:r>
          </w:p>
        </w:tc>
      </w:tr>
      <w:tr w:rsidR="002809C6" w:rsidRPr="00012D2D" w:rsidTr="002809C6">
        <w:trPr>
          <w:trHeight w:val="119"/>
          <w:jc w:val="center"/>
        </w:trPr>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09C6" w:rsidRPr="00012D2D" w:rsidRDefault="002809C6" w:rsidP="002809C6">
            <w:r w:rsidRPr="00012D2D">
              <w:t>TRAMO 1</w:t>
            </w:r>
          </w:p>
        </w:tc>
        <w:tc>
          <w:tcPr>
            <w:tcW w:w="2795" w:type="dxa"/>
            <w:tcBorders>
              <w:top w:val="single" w:sz="4" w:space="0" w:color="auto"/>
              <w:left w:val="nil"/>
              <w:bottom w:val="single" w:sz="4" w:space="0" w:color="auto"/>
              <w:right w:val="single" w:sz="4" w:space="0" w:color="auto"/>
            </w:tcBorders>
            <w:shd w:val="clear" w:color="auto" w:fill="auto"/>
            <w:vAlign w:val="center"/>
            <w:hideMark/>
          </w:tcPr>
          <w:p w:rsidR="002809C6" w:rsidRPr="00012D2D" w:rsidRDefault="002809C6" w:rsidP="00C74609">
            <w:r w:rsidRPr="00012D2D">
              <w:t>LA PAZ-</w:t>
            </w:r>
            <w:r w:rsidR="00807E50" w:rsidRPr="00012D2D">
              <w:t>HUARINA-</w:t>
            </w:r>
            <w:r w:rsidRPr="00012D2D">
              <w:t>COPACABANA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2809C6" w:rsidRPr="00012D2D" w:rsidRDefault="002809C6" w:rsidP="00417213">
            <w:pPr>
              <w:jc w:val="center"/>
              <w:rPr>
                <w:sz w:val="18"/>
                <w:lang w:val="es-BO" w:eastAsia="es-BO"/>
              </w:rPr>
            </w:pPr>
            <w:r w:rsidRPr="00012D2D">
              <w:rPr>
                <w:sz w:val="18"/>
                <w:lang w:val="es-BO" w:eastAsia="es-BO"/>
              </w:rPr>
              <w:t>157</w:t>
            </w:r>
          </w:p>
        </w:tc>
      </w:tr>
      <w:tr w:rsidR="002809C6" w:rsidRPr="00012D2D" w:rsidTr="002809C6">
        <w:trPr>
          <w:trHeight w:val="171"/>
          <w:jc w:val="center"/>
        </w:trPr>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09C6" w:rsidRPr="00012D2D" w:rsidRDefault="002809C6" w:rsidP="00C74609">
            <w:r w:rsidRPr="00012D2D">
              <w:t>TRAMO 2</w:t>
            </w:r>
          </w:p>
        </w:tc>
        <w:tc>
          <w:tcPr>
            <w:tcW w:w="2795" w:type="dxa"/>
            <w:tcBorders>
              <w:top w:val="single" w:sz="4" w:space="0" w:color="auto"/>
              <w:left w:val="nil"/>
              <w:bottom w:val="single" w:sz="4" w:space="0" w:color="auto"/>
              <w:right w:val="single" w:sz="4" w:space="0" w:color="auto"/>
            </w:tcBorders>
            <w:shd w:val="clear" w:color="auto" w:fill="auto"/>
            <w:vAlign w:val="center"/>
          </w:tcPr>
          <w:p w:rsidR="002809C6" w:rsidRPr="00012D2D" w:rsidRDefault="002809C6" w:rsidP="00C74609">
            <w:r w:rsidRPr="00012D2D">
              <w:t>HUARINA-SORATA</w:t>
            </w:r>
          </w:p>
        </w:tc>
        <w:tc>
          <w:tcPr>
            <w:tcW w:w="1559" w:type="dxa"/>
            <w:tcBorders>
              <w:top w:val="single" w:sz="4" w:space="0" w:color="auto"/>
              <w:left w:val="nil"/>
              <w:bottom w:val="single" w:sz="4" w:space="0" w:color="auto"/>
              <w:right w:val="single" w:sz="4" w:space="0" w:color="auto"/>
            </w:tcBorders>
            <w:shd w:val="clear" w:color="auto" w:fill="auto"/>
            <w:vAlign w:val="center"/>
          </w:tcPr>
          <w:p w:rsidR="002809C6" w:rsidRPr="00012D2D" w:rsidRDefault="002809C6" w:rsidP="00417213">
            <w:pPr>
              <w:jc w:val="center"/>
              <w:rPr>
                <w:sz w:val="18"/>
                <w:lang w:val="es-BO" w:eastAsia="es-BO"/>
              </w:rPr>
            </w:pPr>
            <w:r w:rsidRPr="00012D2D">
              <w:rPr>
                <w:sz w:val="18"/>
                <w:lang w:val="es-BO" w:eastAsia="es-BO"/>
              </w:rPr>
              <w:t>79</w:t>
            </w:r>
          </w:p>
        </w:tc>
      </w:tr>
      <w:tr w:rsidR="002809C6" w:rsidRPr="00012D2D" w:rsidTr="002809C6">
        <w:trPr>
          <w:trHeight w:val="171"/>
          <w:jc w:val="center"/>
        </w:trPr>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09C6" w:rsidRPr="00012D2D" w:rsidRDefault="002809C6" w:rsidP="00C74609">
            <w:r w:rsidRPr="00012D2D">
              <w:t>TRAMO 3</w:t>
            </w:r>
          </w:p>
        </w:tc>
        <w:tc>
          <w:tcPr>
            <w:tcW w:w="2795" w:type="dxa"/>
            <w:tcBorders>
              <w:top w:val="single" w:sz="4" w:space="0" w:color="auto"/>
              <w:left w:val="nil"/>
              <w:bottom w:val="single" w:sz="4" w:space="0" w:color="auto"/>
              <w:right w:val="single" w:sz="4" w:space="0" w:color="auto"/>
            </w:tcBorders>
            <w:shd w:val="clear" w:color="auto" w:fill="auto"/>
            <w:vAlign w:val="center"/>
          </w:tcPr>
          <w:p w:rsidR="002809C6" w:rsidRPr="00012D2D" w:rsidRDefault="002809C6" w:rsidP="00C74609">
            <w:r w:rsidRPr="00012D2D">
              <w:t>ACHACACHI-PUERTO ACOSTA</w:t>
            </w:r>
          </w:p>
        </w:tc>
        <w:tc>
          <w:tcPr>
            <w:tcW w:w="1559" w:type="dxa"/>
            <w:tcBorders>
              <w:top w:val="single" w:sz="4" w:space="0" w:color="auto"/>
              <w:left w:val="nil"/>
              <w:bottom w:val="single" w:sz="4" w:space="0" w:color="auto"/>
              <w:right w:val="single" w:sz="4" w:space="0" w:color="auto"/>
            </w:tcBorders>
            <w:shd w:val="clear" w:color="auto" w:fill="auto"/>
            <w:vAlign w:val="center"/>
          </w:tcPr>
          <w:p w:rsidR="002809C6" w:rsidRPr="00012D2D" w:rsidRDefault="002809C6" w:rsidP="00417213">
            <w:pPr>
              <w:jc w:val="center"/>
              <w:rPr>
                <w:sz w:val="18"/>
                <w:lang w:val="es-BO" w:eastAsia="es-BO"/>
              </w:rPr>
            </w:pPr>
            <w:r w:rsidRPr="00012D2D">
              <w:rPr>
                <w:sz w:val="18"/>
                <w:lang w:val="es-BO" w:eastAsia="es-BO"/>
              </w:rPr>
              <w:t>104</w:t>
            </w:r>
          </w:p>
        </w:tc>
      </w:tr>
    </w:tbl>
    <w:p w:rsidR="00F41C17" w:rsidRPr="00012D2D" w:rsidRDefault="00F41C17" w:rsidP="00F41C17">
      <w:pPr>
        <w:spacing w:after="240"/>
        <w:ind w:left="426"/>
        <w:rPr>
          <w:rFonts w:ascii="Tahoma" w:hAnsi="Tahoma" w:cs="Tahoma"/>
          <w:sz w:val="2"/>
          <w:szCs w:val="22"/>
          <w:lang w:val="es-ES_tradnl" w:eastAsia="en-US" w:bidi="en-US"/>
        </w:rPr>
      </w:pPr>
    </w:p>
    <w:p w:rsidR="004E1F34" w:rsidRPr="00012D2D" w:rsidRDefault="00F41C17" w:rsidP="00F41C17">
      <w:pPr>
        <w:spacing w:after="240"/>
        <w:ind w:left="426"/>
        <w:rPr>
          <w:rFonts w:ascii="Tahoma" w:hAnsi="Tahoma" w:cs="Tahoma"/>
          <w:sz w:val="22"/>
          <w:szCs w:val="22"/>
          <w:lang w:val="es-ES_tradnl" w:eastAsia="en-US" w:bidi="en-US"/>
        </w:rPr>
      </w:pPr>
      <w:r w:rsidRPr="00012D2D">
        <w:rPr>
          <w:rFonts w:ascii="Tahoma" w:hAnsi="Tahoma" w:cs="Tahoma"/>
          <w:sz w:val="22"/>
          <w:szCs w:val="22"/>
          <w:lang w:val="es-ES_tradnl" w:eastAsia="en-US" w:bidi="en-US"/>
        </w:rPr>
        <w:t>Los</w:t>
      </w:r>
      <w:r w:rsidR="004E1F34" w:rsidRPr="00012D2D">
        <w:rPr>
          <w:rFonts w:ascii="Tahoma" w:hAnsi="Tahoma" w:cs="Tahoma"/>
          <w:sz w:val="22"/>
          <w:szCs w:val="22"/>
          <w:lang w:val="es-ES_tradnl" w:eastAsia="en-US" w:bidi="en-US"/>
        </w:rPr>
        <w:t xml:space="preserve"> Oferente</w:t>
      </w:r>
      <w:r w:rsidRPr="00012D2D">
        <w:rPr>
          <w:rFonts w:ascii="Tahoma" w:hAnsi="Tahoma" w:cs="Tahoma"/>
          <w:sz w:val="22"/>
          <w:szCs w:val="22"/>
          <w:lang w:val="es-ES_tradnl" w:eastAsia="en-US" w:bidi="en-US"/>
        </w:rPr>
        <w:t>s</w:t>
      </w:r>
      <w:r w:rsidR="004E1F34" w:rsidRPr="00012D2D">
        <w:rPr>
          <w:rFonts w:ascii="Tahoma" w:hAnsi="Tahoma" w:cs="Tahoma"/>
          <w:sz w:val="22"/>
          <w:szCs w:val="22"/>
          <w:lang w:val="es-ES_tradnl" w:eastAsia="en-US" w:bidi="en-US"/>
        </w:rPr>
        <w:t xml:space="preserve"> </w:t>
      </w:r>
      <w:r w:rsidRPr="00012D2D">
        <w:rPr>
          <w:rFonts w:ascii="Tahoma" w:hAnsi="Tahoma" w:cs="Tahoma"/>
          <w:sz w:val="22"/>
          <w:szCs w:val="22"/>
          <w:lang w:val="es-ES_tradnl" w:eastAsia="en-US" w:bidi="en-US"/>
        </w:rPr>
        <w:t>deberán</w:t>
      </w:r>
      <w:r w:rsidR="004E1F34" w:rsidRPr="00012D2D">
        <w:rPr>
          <w:rFonts w:ascii="Tahoma" w:hAnsi="Tahoma" w:cs="Tahoma"/>
          <w:sz w:val="22"/>
          <w:szCs w:val="22"/>
          <w:lang w:val="es-ES_tradnl" w:eastAsia="en-US" w:bidi="en-US"/>
        </w:rPr>
        <w:t xml:space="preserve"> presentar una propuesta </w:t>
      </w:r>
      <w:r w:rsidRPr="00012D2D">
        <w:rPr>
          <w:rFonts w:ascii="Tahoma" w:hAnsi="Tahoma" w:cs="Tahoma"/>
          <w:sz w:val="22"/>
          <w:szCs w:val="22"/>
          <w:lang w:val="es-ES_tradnl" w:eastAsia="en-US" w:bidi="en-US"/>
        </w:rPr>
        <w:t xml:space="preserve">independiente </w:t>
      </w:r>
      <w:r w:rsidR="004E1F34" w:rsidRPr="00012D2D">
        <w:rPr>
          <w:rFonts w:ascii="Tahoma" w:hAnsi="Tahoma" w:cs="Tahoma"/>
          <w:sz w:val="22"/>
          <w:szCs w:val="22"/>
          <w:lang w:val="es-ES_tradnl" w:eastAsia="en-US" w:bidi="en-US"/>
        </w:rPr>
        <w:t xml:space="preserve">por </w:t>
      </w:r>
      <w:r w:rsidRPr="00012D2D">
        <w:rPr>
          <w:rFonts w:ascii="Tahoma" w:hAnsi="Tahoma" w:cs="Tahoma"/>
          <w:sz w:val="22"/>
          <w:szCs w:val="22"/>
          <w:lang w:val="es-ES_tradnl" w:eastAsia="en-US" w:bidi="en-US"/>
        </w:rPr>
        <w:t>cada uno de los</w:t>
      </w:r>
      <w:r w:rsidR="004E1F34" w:rsidRPr="00012D2D">
        <w:rPr>
          <w:rFonts w:ascii="Tahoma" w:hAnsi="Tahoma" w:cs="Tahoma"/>
          <w:sz w:val="22"/>
          <w:szCs w:val="22"/>
          <w:lang w:val="es-ES_tradnl" w:eastAsia="en-US" w:bidi="en-US"/>
        </w:rPr>
        <w:t xml:space="preserve"> tramo</w:t>
      </w:r>
      <w:r w:rsidRPr="00012D2D">
        <w:rPr>
          <w:rFonts w:ascii="Tahoma" w:hAnsi="Tahoma" w:cs="Tahoma"/>
          <w:sz w:val="22"/>
          <w:szCs w:val="22"/>
          <w:lang w:val="es-ES_tradnl" w:eastAsia="en-US" w:bidi="en-US"/>
        </w:rPr>
        <w:t>s</w:t>
      </w:r>
      <w:r w:rsidR="004E1F34" w:rsidRPr="00012D2D">
        <w:rPr>
          <w:rFonts w:ascii="Tahoma" w:hAnsi="Tahoma" w:cs="Tahoma"/>
          <w:sz w:val="22"/>
          <w:szCs w:val="22"/>
          <w:lang w:val="es-ES_tradnl" w:eastAsia="en-US" w:bidi="en-US"/>
        </w:rPr>
        <w:t xml:space="preserve"> </w:t>
      </w:r>
      <w:r w:rsidRPr="00012D2D">
        <w:rPr>
          <w:rFonts w:ascii="Tahoma" w:hAnsi="Tahoma" w:cs="Tahoma"/>
          <w:sz w:val="22"/>
          <w:szCs w:val="22"/>
          <w:lang w:val="es-ES_tradnl" w:eastAsia="en-US" w:bidi="en-US"/>
        </w:rPr>
        <w:t>al que ofrezca sus servicios</w:t>
      </w:r>
      <w:r w:rsidR="004E1F34" w:rsidRPr="00012D2D">
        <w:rPr>
          <w:rFonts w:ascii="Tahoma" w:hAnsi="Tahoma" w:cs="Tahoma"/>
          <w:sz w:val="22"/>
          <w:szCs w:val="22"/>
          <w:lang w:val="es-ES_tradnl" w:eastAsia="en-US" w:bidi="en-US"/>
        </w:rPr>
        <w:t>.</w:t>
      </w:r>
    </w:p>
    <w:p w:rsidR="004E1F34" w:rsidRPr="00012D2D" w:rsidRDefault="004E1F34" w:rsidP="004E1F34">
      <w:pPr>
        <w:pStyle w:val="Continuarlista"/>
        <w:spacing w:after="240" w:line="276" w:lineRule="auto"/>
        <w:ind w:left="426"/>
        <w:rPr>
          <w:rFonts w:ascii="Tahoma" w:hAnsi="Tahoma" w:cs="Tahoma"/>
          <w:sz w:val="22"/>
          <w:szCs w:val="22"/>
          <w:lang w:val="es-ES_tradnl" w:bidi="en-US"/>
        </w:rPr>
      </w:pPr>
      <w:r w:rsidRPr="00012D2D">
        <w:rPr>
          <w:rFonts w:ascii="Tahoma" w:hAnsi="Tahoma" w:cs="Tahoma"/>
          <w:sz w:val="22"/>
          <w:szCs w:val="22"/>
          <w:lang w:val="es-ES_tradnl" w:bidi="en-US"/>
        </w:rPr>
        <w:t xml:space="preserve">El oferente deberá proporcionar los precios unitarios Ítem por Ítem </w:t>
      </w:r>
      <w:r w:rsidR="0006046C" w:rsidRPr="00012D2D">
        <w:rPr>
          <w:rFonts w:ascii="Tahoma" w:hAnsi="Tahoma" w:cs="Tahoma"/>
          <w:sz w:val="22"/>
          <w:szCs w:val="22"/>
          <w:lang w:val="es-ES_tradnl" w:bidi="en-US"/>
        </w:rPr>
        <w:t>de acuerdo</w:t>
      </w:r>
      <w:r w:rsidRPr="00012D2D">
        <w:rPr>
          <w:rFonts w:ascii="Tahoma" w:hAnsi="Tahoma" w:cs="Tahoma"/>
          <w:sz w:val="22"/>
          <w:szCs w:val="22"/>
          <w:lang w:val="es-ES_tradnl" w:bidi="en-US"/>
        </w:rPr>
        <w:t xml:space="preserve"> </w:t>
      </w:r>
      <w:r w:rsidR="0006046C" w:rsidRPr="00012D2D">
        <w:rPr>
          <w:rFonts w:ascii="Tahoma" w:hAnsi="Tahoma" w:cs="Tahoma"/>
          <w:sz w:val="22"/>
          <w:szCs w:val="22"/>
          <w:lang w:val="es-ES_tradnl" w:bidi="en-US"/>
        </w:rPr>
        <w:t>al</w:t>
      </w:r>
      <w:r w:rsidRPr="00012D2D">
        <w:rPr>
          <w:rFonts w:ascii="Tahoma" w:hAnsi="Tahoma" w:cs="Tahoma"/>
          <w:sz w:val="22"/>
          <w:szCs w:val="22"/>
          <w:lang w:val="es-ES_tradnl" w:bidi="en-US"/>
        </w:rPr>
        <w:t xml:space="preserve"> </w:t>
      </w:r>
      <w:r w:rsidR="0006046C" w:rsidRPr="00012D2D">
        <w:rPr>
          <w:rFonts w:ascii="Tahoma" w:hAnsi="Tahoma" w:cs="Tahoma"/>
          <w:sz w:val="22"/>
          <w:szCs w:val="22"/>
          <w:lang w:val="es-ES_tradnl" w:bidi="en-US"/>
        </w:rPr>
        <w:t>Formulario</w:t>
      </w:r>
      <w:r w:rsidRPr="00012D2D">
        <w:rPr>
          <w:rFonts w:ascii="Tahoma" w:hAnsi="Tahoma" w:cs="Tahoma"/>
          <w:sz w:val="22"/>
          <w:szCs w:val="22"/>
          <w:lang w:val="es-ES_tradnl" w:bidi="en-US"/>
        </w:rPr>
        <w:t xml:space="preserve"> </w:t>
      </w:r>
      <w:r w:rsidR="006F205C" w:rsidRPr="00012D2D">
        <w:rPr>
          <w:rFonts w:ascii="Tahoma" w:hAnsi="Tahoma" w:cs="Tahoma"/>
          <w:sz w:val="22"/>
          <w:szCs w:val="22"/>
          <w:lang w:val="es-ES_tradnl" w:bidi="en-US"/>
        </w:rPr>
        <w:t>B</w:t>
      </w:r>
      <w:r w:rsidR="0006046C" w:rsidRPr="00012D2D">
        <w:rPr>
          <w:rFonts w:ascii="Tahoma" w:hAnsi="Tahoma" w:cs="Tahoma"/>
          <w:sz w:val="22"/>
          <w:szCs w:val="22"/>
          <w:lang w:val="es-ES_tradnl" w:bidi="en-US"/>
        </w:rPr>
        <w:t>2</w:t>
      </w:r>
      <w:r w:rsidRPr="00012D2D">
        <w:rPr>
          <w:rFonts w:ascii="Tahoma" w:hAnsi="Tahoma" w:cs="Tahoma"/>
          <w:sz w:val="22"/>
          <w:szCs w:val="22"/>
          <w:lang w:val="es-ES_tradnl" w:bidi="en-US"/>
        </w:rPr>
        <w:t xml:space="preserve">, </w:t>
      </w:r>
      <w:r w:rsidR="00456D29" w:rsidRPr="00012D2D">
        <w:rPr>
          <w:rFonts w:ascii="Tahoma" w:hAnsi="Tahoma" w:cs="Tahoma"/>
          <w:sz w:val="22"/>
          <w:szCs w:val="22"/>
          <w:lang w:val="es-ES_tradnl" w:bidi="en-US"/>
        </w:rPr>
        <w:t>mostrando también el precio total por tramo</w:t>
      </w:r>
      <w:r w:rsidR="00EB2162">
        <w:rPr>
          <w:rFonts w:ascii="Tahoma" w:hAnsi="Tahoma" w:cs="Tahoma"/>
          <w:sz w:val="22"/>
          <w:szCs w:val="22"/>
          <w:lang w:val="es-ES_tradnl" w:bidi="en-US"/>
        </w:rPr>
        <w:t>; este detalle solo debe estar</w:t>
      </w:r>
      <w:r w:rsidR="0006046C" w:rsidRPr="00012D2D">
        <w:rPr>
          <w:rFonts w:ascii="Tahoma" w:hAnsi="Tahoma" w:cs="Tahoma"/>
          <w:sz w:val="22"/>
          <w:szCs w:val="22"/>
          <w:lang w:val="es-ES_tradnl" w:bidi="en-US"/>
        </w:rPr>
        <w:t xml:space="preserve"> en la </w:t>
      </w:r>
      <w:r w:rsidRPr="00012D2D">
        <w:rPr>
          <w:rFonts w:ascii="Tahoma" w:hAnsi="Tahoma" w:cs="Tahoma"/>
          <w:sz w:val="22"/>
          <w:szCs w:val="22"/>
          <w:lang w:val="es-ES_tradnl" w:bidi="en-US"/>
        </w:rPr>
        <w:t>Oferta Económica</w:t>
      </w:r>
      <w:r w:rsidR="00BE6D63">
        <w:rPr>
          <w:rFonts w:ascii="Tahoma" w:hAnsi="Tahoma" w:cs="Tahoma"/>
          <w:sz w:val="22"/>
          <w:szCs w:val="22"/>
          <w:lang w:val="es-ES_tradnl" w:bidi="en-US"/>
        </w:rPr>
        <w:t>,</w:t>
      </w:r>
      <w:r w:rsidR="00EB2162">
        <w:rPr>
          <w:rFonts w:ascii="Tahoma" w:hAnsi="Tahoma" w:cs="Tahoma"/>
          <w:sz w:val="22"/>
          <w:szCs w:val="22"/>
          <w:lang w:val="es-ES_tradnl" w:bidi="en-US"/>
        </w:rPr>
        <w:t xml:space="preserve"> en el sobre C</w:t>
      </w:r>
      <w:r w:rsidR="0006046C" w:rsidRPr="00012D2D">
        <w:rPr>
          <w:rFonts w:ascii="Tahoma" w:hAnsi="Tahoma" w:cs="Tahoma"/>
          <w:sz w:val="22"/>
          <w:szCs w:val="22"/>
          <w:lang w:val="es-ES_tradnl" w:bidi="en-US"/>
        </w:rPr>
        <w:t>.</w:t>
      </w:r>
      <w:r w:rsidRPr="00012D2D">
        <w:rPr>
          <w:rFonts w:ascii="Tahoma" w:hAnsi="Tahoma" w:cs="Tahoma"/>
          <w:sz w:val="22"/>
          <w:szCs w:val="22"/>
          <w:lang w:val="es-ES_tradnl" w:bidi="en-US"/>
        </w:rPr>
        <w:t xml:space="preserve"> </w:t>
      </w:r>
    </w:p>
    <w:p w:rsidR="00D52453" w:rsidRPr="00012D2D" w:rsidRDefault="00417213" w:rsidP="00194FCA">
      <w:pPr>
        <w:pStyle w:val="Continuarlista"/>
        <w:spacing w:after="240" w:line="276" w:lineRule="auto"/>
        <w:ind w:left="426"/>
        <w:rPr>
          <w:rFonts w:ascii="Tahoma" w:hAnsi="Tahoma" w:cs="Tahoma"/>
          <w:sz w:val="22"/>
          <w:szCs w:val="22"/>
          <w:lang w:val="es-ES_tradnl" w:bidi="en-US"/>
        </w:rPr>
      </w:pPr>
      <w:r w:rsidRPr="00012D2D">
        <w:rPr>
          <w:rFonts w:ascii="Tahoma" w:hAnsi="Tahoma" w:cs="Tahoma"/>
          <w:sz w:val="22"/>
          <w:szCs w:val="22"/>
          <w:lang w:val="es-ES_tradnl" w:bidi="en-US"/>
        </w:rPr>
        <w:t>Cada uno de los Tramos</w:t>
      </w:r>
      <w:r w:rsidR="001E45C8" w:rsidRPr="00012D2D">
        <w:rPr>
          <w:rFonts w:ascii="Tahoma" w:hAnsi="Tahoma" w:cs="Tahoma"/>
          <w:sz w:val="22"/>
          <w:szCs w:val="22"/>
          <w:lang w:val="es-ES_tradnl" w:bidi="en-US"/>
        </w:rPr>
        <w:t xml:space="preserve">, tiene asociado un formulario de ítems y las correspondientes cantidades </w:t>
      </w:r>
      <w:r w:rsidR="001E45C8" w:rsidRPr="00012D2D">
        <w:rPr>
          <w:rFonts w:ascii="Tahoma" w:hAnsi="Tahoma" w:cs="Tahoma"/>
          <w:b/>
          <w:sz w:val="22"/>
          <w:szCs w:val="22"/>
          <w:u w:val="single"/>
          <w:lang w:val="es-ES_tradnl" w:bidi="en-US"/>
        </w:rPr>
        <w:t>referenciales</w:t>
      </w:r>
      <w:r w:rsidR="001E45C8" w:rsidRPr="00012D2D">
        <w:rPr>
          <w:rFonts w:ascii="Tahoma" w:hAnsi="Tahoma" w:cs="Tahoma"/>
          <w:sz w:val="22"/>
          <w:szCs w:val="22"/>
          <w:lang w:val="es-ES_tradnl" w:bidi="en-US"/>
        </w:rPr>
        <w:t xml:space="preserve"> asociadas, los cuales </w:t>
      </w:r>
      <w:r w:rsidR="0006046C" w:rsidRPr="00012D2D">
        <w:rPr>
          <w:rFonts w:ascii="Tahoma" w:hAnsi="Tahoma" w:cs="Tahoma"/>
          <w:sz w:val="22"/>
          <w:szCs w:val="22"/>
          <w:lang w:val="es-ES_tradnl" w:bidi="en-US"/>
        </w:rPr>
        <w:t xml:space="preserve">están en el </w:t>
      </w:r>
      <w:r w:rsidR="001E45C8" w:rsidRPr="00012D2D">
        <w:rPr>
          <w:rFonts w:ascii="Tahoma" w:hAnsi="Tahoma" w:cs="Tahoma"/>
          <w:sz w:val="22"/>
          <w:szCs w:val="22"/>
          <w:lang w:val="es-ES_tradnl" w:bidi="en-US"/>
        </w:rPr>
        <w:t xml:space="preserve">Formulario B2. </w:t>
      </w:r>
    </w:p>
    <w:p w:rsidR="0024681D" w:rsidRPr="00012D2D" w:rsidRDefault="001E45C8" w:rsidP="00D52453">
      <w:pPr>
        <w:pStyle w:val="Continuarlista"/>
        <w:spacing w:after="0" w:line="276" w:lineRule="auto"/>
        <w:ind w:left="426"/>
        <w:rPr>
          <w:rFonts w:ascii="Tahoma" w:hAnsi="Tahoma" w:cs="Tahoma"/>
          <w:lang w:val="es-ES_tradnl"/>
        </w:rPr>
      </w:pPr>
      <w:r w:rsidRPr="00012D2D">
        <w:rPr>
          <w:rFonts w:ascii="Tahoma" w:hAnsi="Tahoma" w:cs="Tahoma"/>
          <w:sz w:val="22"/>
          <w:szCs w:val="22"/>
          <w:lang w:val="es-ES_tradnl" w:bidi="en-US"/>
        </w:rPr>
        <w:t>Estas cantidades deben ser consideradas para la presentación de precios unitarios y la correspondiente cotización; en función a la necesidad y condiciones de los distintos tramos se procederá a realizar el pago por la totalidad de las cantidades de material instalado y mano obra empleados, para lo cual se tendrán plenamente definidos los precios unitarios.</w:t>
      </w:r>
    </w:p>
    <w:p w:rsidR="006338CC" w:rsidRPr="00012D2D" w:rsidRDefault="006338CC" w:rsidP="000D09F4">
      <w:pPr>
        <w:pStyle w:val="Continuarlista"/>
        <w:spacing w:after="0"/>
        <w:jc w:val="left"/>
        <w:rPr>
          <w:rFonts w:ascii="Tahoma" w:hAnsi="Tahoma" w:cs="Tahoma"/>
          <w:sz w:val="22"/>
          <w:szCs w:val="22"/>
        </w:rPr>
        <w:sectPr w:rsidR="006338CC" w:rsidRPr="00012D2D" w:rsidSect="00E9028B">
          <w:headerReference w:type="default" r:id="rId18"/>
          <w:footerReference w:type="default" r:id="rId19"/>
          <w:pgSz w:w="12240" w:h="15840"/>
          <w:pgMar w:top="238" w:right="1418" w:bottom="244" w:left="1418" w:header="709" w:footer="709" w:gutter="0"/>
          <w:cols w:space="708"/>
          <w:docGrid w:linePitch="360"/>
        </w:sectPr>
      </w:pPr>
    </w:p>
    <w:p w:rsidR="001E45C8" w:rsidRPr="00ED5C7C" w:rsidRDefault="00301381" w:rsidP="00D70E33">
      <w:pPr>
        <w:pStyle w:val="TITULOS"/>
        <w:numPr>
          <w:ilvl w:val="0"/>
          <w:numId w:val="9"/>
        </w:numPr>
        <w:tabs>
          <w:tab w:val="left" w:pos="1134"/>
        </w:tabs>
        <w:spacing w:after="0"/>
        <w:ind w:left="1134" w:hanging="567"/>
      </w:pPr>
      <w:r w:rsidRPr="00ED5C7C">
        <w:rPr>
          <w:rFonts w:ascii="Tahoma" w:hAnsi="Tahoma" w:cs="Tahoma"/>
          <w:sz w:val="22"/>
          <w:szCs w:val="22"/>
        </w:rPr>
        <w:lastRenderedPageBreak/>
        <w:t>REQUERIMIENTOS TÉCNICOS GENERALES</w:t>
      </w:r>
      <w:bookmarkStart w:id="3" w:name="_GoBack"/>
      <w:bookmarkEnd w:id="3"/>
    </w:p>
    <w:tbl>
      <w:tblPr>
        <w:tblW w:w="13608" w:type="dxa"/>
        <w:tblInd w:w="8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4"/>
        <w:gridCol w:w="1708"/>
        <w:gridCol w:w="7277"/>
        <w:gridCol w:w="1559"/>
        <w:gridCol w:w="1086"/>
        <w:gridCol w:w="1134"/>
      </w:tblGrid>
      <w:tr w:rsidR="001E45C8" w:rsidRPr="00012D2D" w:rsidTr="00C74609">
        <w:trPr>
          <w:trHeight w:val="56"/>
          <w:tblHeader/>
        </w:trPr>
        <w:tc>
          <w:tcPr>
            <w:tcW w:w="11388" w:type="dxa"/>
            <w:gridSpan w:val="4"/>
            <w:shd w:val="clear" w:color="000000" w:fill="004990"/>
            <w:vAlign w:val="center"/>
            <w:hideMark/>
          </w:tcPr>
          <w:p w:rsidR="001E45C8" w:rsidRPr="00012D2D" w:rsidRDefault="001E45C8" w:rsidP="00462276">
            <w:pPr>
              <w:jc w:val="center"/>
              <w:rPr>
                <w:rFonts w:ascii="Tahoma" w:hAnsi="Tahoma" w:cs="Tahoma"/>
                <w:b/>
                <w:bCs/>
                <w:sz w:val="18"/>
                <w:szCs w:val="18"/>
              </w:rPr>
            </w:pPr>
            <w:r w:rsidRPr="00012D2D">
              <w:rPr>
                <w:rFonts w:ascii="Tahoma" w:hAnsi="Tahoma" w:cs="Tahoma"/>
                <w:b/>
                <w:bCs/>
                <w:sz w:val="18"/>
                <w:szCs w:val="18"/>
                <w:lang w:eastAsia="es-BO"/>
              </w:rPr>
              <w:t>REQUERIMIENTO DE ENTEL S.A.</w:t>
            </w:r>
          </w:p>
        </w:tc>
        <w:tc>
          <w:tcPr>
            <w:tcW w:w="2220" w:type="dxa"/>
            <w:gridSpan w:val="2"/>
            <w:shd w:val="clear" w:color="000000" w:fill="004990"/>
            <w:vAlign w:val="center"/>
            <w:hideMark/>
          </w:tcPr>
          <w:p w:rsidR="001E45C8" w:rsidRPr="00012D2D" w:rsidRDefault="001E45C8" w:rsidP="00462276">
            <w:pPr>
              <w:jc w:val="center"/>
              <w:rPr>
                <w:rFonts w:ascii="Tahoma" w:hAnsi="Tahoma" w:cs="Tahoma"/>
                <w:b/>
                <w:bCs/>
                <w:sz w:val="18"/>
                <w:szCs w:val="18"/>
              </w:rPr>
            </w:pPr>
            <w:r w:rsidRPr="00012D2D">
              <w:rPr>
                <w:rFonts w:ascii="Tahoma" w:hAnsi="Tahoma" w:cs="Tahoma"/>
                <w:b/>
                <w:bCs/>
                <w:sz w:val="18"/>
                <w:szCs w:val="18"/>
                <w:lang w:eastAsia="es-BO"/>
              </w:rPr>
              <w:t>RESPUESTA DEL OFERENTE</w:t>
            </w:r>
          </w:p>
        </w:tc>
      </w:tr>
      <w:tr w:rsidR="001E45C8" w:rsidRPr="00012D2D" w:rsidTr="00C74609">
        <w:trPr>
          <w:trHeight w:val="56"/>
          <w:tblHeader/>
        </w:trPr>
        <w:tc>
          <w:tcPr>
            <w:tcW w:w="9829" w:type="dxa"/>
            <w:gridSpan w:val="3"/>
            <w:shd w:val="clear" w:color="000000" w:fill="004990"/>
            <w:vAlign w:val="center"/>
            <w:hideMark/>
          </w:tcPr>
          <w:p w:rsidR="00C0508D" w:rsidRPr="00012D2D" w:rsidRDefault="009E24F7" w:rsidP="00462276">
            <w:pPr>
              <w:jc w:val="center"/>
              <w:rPr>
                <w:rFonts w:ascii="Tahoma" w:hAnsi="Tahoma" w:cs="Tahoma"/>
                <w:b/>
                <w:bCs/>
                <w:sz w:val="18"/>
                <w:szCs w:val="18"/>
                <w:lang w:eastAsia="es-BO"/>
              </w:rPr>
            </w:pPr>
            <w:r w:rsidRPr="00012D2D">
              <w:rPr>
                <w:rFonts w:ascii="Tahoma" w:hAnsi="Tahoma" w:cs="Tahoma"/>
                <w:b/>
                <w:bCs/>
                <w:sz w:val="18"/>
                <w:szCs w:val="18"/>
                <w:lang w:eastAsia="es-BO"/>
              </w:rPr>
              <w:t>“SERVICIOS DE INSTALACIÓN</w:t>
            </w:r>
            <w:r w:rsidR="001E45C8" w:rsidRPr="00012D2D">
              <w:rPr>
                <w:rFonts w:ascii="Tahoma" w:hAnsi="Tahoma" w:cs="Tahoma"/>
                <w:b/>
                <w:bCs/>
                <w:sz w:val="18"/>
                <w:szCs w:val="18"/>
                <w:lang w:eastAsia="es-BO"/>
              </w:rPr>
              <w:t xml:space="preserve"> DE CABLE DE FIBRA ÓPTICA </w:t>
            </w:r>
          </w:p>
          <w:p w:rsidR="001E45C8" w:rsidRPr="00012D2D" w:rsidRDefault="001E45C8" w:rsidP="00C0508D">
            <w:pPr>
              <w:jc w:val="center"/>
              <w:rPr>
                <w:rFonts w:ascii="Tahoma" w:hAnsi="Tahoma" w:cs="Tahoma"/>
                <w:b/>
                <w:bCs/>
                <w:sz w:val="18"/>
                <w:szCs w:val="18"/>
                <w:lang w:eastAsia="es-BO"/>
              </w:rPr>
            </w:pPr>
            <w:r w:rsidRPr="00012D2D">
              <w:rPr>
                <w:rFonts w:ascii="Tahoma" w:hAnsi="Tahoma" w:cs="Tahoma"/>
                <w:b/>
                <w:bCs/>
                <w:sz w:val="18"/>
                <w:szCs w:val="18"/>
                <w:lang w:eastAsia="es-BO"/>
              </w:rPr>
              <w:t>ADSS</w:t>
            </w:r>
            <w:r w:rsidR="00C0508D" w:rsidRPr="00012D2D">
              <w:rPr>
                <w:rFonts w:ascii="Tahoma" w:hAnsi="Tahoma" w:cs="Tahoma"/>
                <w:b/>
                <w:bCs/>
                <w:sz w:val="18"/>
                <w:szCs w:val="18"/>
                <w:lang w:eastAsia="es-BO"/>
              </w:rPr>
              <w:t xml:space="preserve"> </w:t>
            </w:r>
            <w:r w:rsidRPr="00012D2D">
              <w:rPr>
                <w:rFonts w:ascii="Tahoma" w:hAnsi="Tahoma" w:cs="Tahoma"/>
                <w:b/>
                <w:bCs/>
                <w:sz w:val="18"/>
                <w:szCs w:val="18"/>
                <w:lang w:eastAsia="es-BO"/>
              </w:rPr>
              <w:t xml:space="preserve">Y PROVISIÓN DE MATERIALES“ </w:t>
            </w:r>
          </w:p>
        </w:tc>
        <w:tc>
          <w:tcPr>
            <w:tcW w:w="1559" w:type="dxa"/>
            <w:shd w:val="clear" w:color="000000" w:fill="004990"/>
            <w:vAlign w:val="center"/>
            <w:hideMark/>
          </w:tcPr>
          <w:p w:rsidR="001E45C8" w:rsidRPr="00012D2D" w:rsidRDefault="001E45C8" w:rsidP="00462276">
            <w:pPr>
              <w:jc w:val="center"/>
              <w:rPr>
                <w:rFonts w:ascii="Tahoma" w:hAnsi="Tahoma" w:cs="Tahoma"/>
                <w:b/>
                <w:bCs/>
                <w:sz w:val="18"/>
                <w:szCs w:val="18"/>
              </w:rPr>
            </w:pPr>
            <w:r w:rsidRPr="00012D2D">
              <w:rPr>
                <w:rFonts w:ascii="Tahoma" w:hAnsi="Tahoma" w:cs="Tahoma"/>
                <w:b/>
                <w:bCs/>
                <w:sz w:val="18"/>
                <w:szCs w:val="18"/>
              </w:rPr>
              <w:t>CONDICIÓN</w:t>
            </w:r>
          </w:p>
        </w:tc>
        <w:tc>
          <w:tcPr>
            <w:tcW w:w="2220" w:type="dxa"/>
            <w:gridSpan w:val="2"/>
            <w:shd w:val="clear" w:color="000000" w:fill="004990"/>
            <w:vAlign w:val="center"/>
            <w:hideMark/>
          </w:tcPr>
          <w:p w:rsidR="001E45C8" w:rsidRPr="00012D2D" w:rsidRDefault="001E45C8" w:rsidP="00462276">
            <w:pPr>
              <w:jc w:val="center"/>
              <w:rPr>
                <w:rFonts w:ascii="Tahoma" w:hAnsi="Tahoma" w:cs="Tahoma"/>
                <w:b/>
                <w:bCs/>
                <w:sz w:val="18"/>
                <w:szCs w:val="18"/>
              </w:rPr>
            </w:pPr>
            <w:r w:rsidRPr="00012D2D">
              <w:rPr>
                <w:rFonts w:ascii="Tahoma" w:hAnsi="Tahoma" w:cs="Tahoma"/>
                <w:b/>
                <w:bCs/>
                <w:sz w:val="18"/>
                <w:szCs w:val="18"/>
                <w:lang w:eastAsia="es-BO"/>
              </w:rPr>
              <w:t>(Llenado Obligatorio)</w:t>
            </w:r>
          </w:p>
        </w:tc>
      </w:tr>
      <w:tr w:rsidR="001E45C8" w:rsidRPr="00012D2D" w:rsidTr="00341497">
        <w:trPr>
          <w:trHeight w:val="62"/>
          <w:tblHeader/>
        </w:trPr>
        <w:tc>
          <w:tcPr>
            <w:tcW w:w="844" w:type="dxa"/>
            <w:shd w:val="clear" w:color="000000" w:fill="004990"/>
            <w:vAlign w:val="center"/>
            <w:hideMark/>
          </w:tcPr>
          <w:p w:rsidR="001E45C8" w:rsidRPr="00012D2D" w:rsidRDefault="001E45C8" w:rsidP="00462276">
            <w:pPr>
              <w:jc w:val="center"/>
              <w:rPr>
                <w:rFonts w:ascii="Tahoma" w:hAnsi="Tahoma" w:cs="Tahoma"/>
                <w:b/>
                <w:bCs/>
                <w:sz w:val="18"/>
                <w:szCs w:val="18"/>
              </w:rPr>
            </w:pPr>
            <w:r w:rsidRPr="00012D2D">
              <w:rPr>
                <w:rFonts w:ascii="Tahoma" w:hAnsi="Tahoma" w:cs="Tahoma"/>
                <w:b/>
                <w:bCs/>
                <w:sz w:val="18"/>
                <w:szCs w:val="18"/>
                <w:lang w:eastAsia="es-BO"/>
              </w:rPr>
              <w:t>N°</w:t>
            </w:r>
          </w:p>
        </w:tc>
        <w:tc>
          <w:tcPr>
            <w:tcW w:w="1708" w:type="dxa"/>
            <w:shd w:val="clear" w:color="000000" w:fill="004990"/>
            <w:vAlign w:val="center"/>
            <w:hideMark/>
          </w:tcPr>
          <w:p w:rsidR="001E45C8" w:rsidRPr="00012D2D" w:rsidRDefault="001E45C8" w:rsidP="00462276">
            <w:pPr>
              <w:jc w:val="center"/>
              <w:rPr>
                <w:rFonts w:ascii="Tahoma" w:hAnsi="Tahoma" w:cs="Tahoma"/>
                <w:b/>
                <w:bCs/>
              </w:rPr>
            </w:pPr>
            <w:r w:rsidRPr="00012D2D">
              <w:rPr>
                <w:rFonts w:ascii="Tahoma" w:hAnsi="Tahoma" w:cs="Tahoma"/>
                <w:b/>
                <w:bCs/>
                <w:lang w:val="es-BO"/>
              </w:rPr>
              <w:t>CARACTERÍSTICA</w:t>
            </w:r>
          </w:p>
        </w:tc>
        <w:tc>
          <w:tcPr>
            <w:tcW w:w="7277" w:type="dxa"/>
            <w:shd w:val="clear" w:color="000000" w:fill="004990"/>
            <w:vAlign w:val="center"/>
            <w:hideMark/>
          </w:tcPr>
          <w:p w:rsidR="001E45C8" w:rsidRPr="00012D2D" w:rsidRDefault="001E45C8" w:rsidP="00462276">
            <w:pPr>
              <w:jc w:val="center"/>
              <w:rPr>
                <w:rFonts w:ascii="Tahoma" w:hAnsi="Tahoma" w:cs="Tahoma"/>
                <w:b/>
                <w:bCs/>
                <w:sz w:val="18"/>
                <w:szCs w:val="18"/>
              </w:rPr>
            </w:pPr>
            <w:r w:rsidRPr="00012D2D">
              <w:rPr>
                <w:rFonts w:ascii="Tahoma" w:hAnsi="Tahoma" w:cs="Tahoma"/>
                <w:b/>
                <w:bCs/>
                <w:sz w:val="18"/>
                <w:szCs w:val="18"/>
                <w:lang w:eastAsia="es-BO"/>
              </w:rPr>
              <w:t>REQUERIMIENTOS TÉCNICOS GENERALES</w:t>
            </w:r>
          </w:p>
        </w:tc>
        <w:tc>
          <w:tcPr>
            <w:tcW w:w="1559" w:type="dxa"/>
            <w:shd w:val="clear" w:color="000000" w:fill="004990"/>
            <w:vAlign w:val="center"/>
            <w:hideMark/>
          </w:tcPr>
          <w:p w:rsidR="001E45C8" w:rsidRPr="00012D2D" w:rsidRDefault="001E45C8" w:rsidP="00462276">
            <w:pPr>
              <w:jc w:val="center"/>
              <w:rPr>
                <w:rFonts w:ascii="Tahoma" w:hAnsi="Tahoma" w:cs="Tahoma"/>
                <w:b/>
                <w:bCs/>
                <w:sz w:val="18"/>
                <w:szCs w:val="10"/>
              </w:rPr>
            </w:pPr>
            <w:r w:rsidRPr="00012D2D">
              <w:rPr>
                <w:rFonts w:ascii="Tahoma" w:hAnsi="Tahoma" w:cs="Tahoma"/>
                <w:b/>
                <w:bCs/>
                <w:sz w:val="18"/>
                <w:szCs w:val="10"/>
              </w:rPr>
              <w:t>MANDATORIO</w:t>
            </w:r>
          </w:p>
        </w:tc>
        <w:tc>
          <w:tcPr>
            <w:tcW w:w="1086" w:type="dxa"/>
            <w:shd w:val="clear" w:color="000000" w:fill="004990"/>
            <w:vAlign w:val="center"/>
            <w:hideMark/>
          </w:tcPr>
          <w:p w:rsidR="001E45C8" w:rsidRPr="00012D2D" w:rsidRDefault="001E45C8" w:rsidP="00462276">
            <w:pPr>
              <w:jc w:val="center"/>
              <w:rPr>
                <w:rFonts w:ascii="Tahoma" w:hAnsi="Tahoma" w:cs="Tahoma"/>
                <w:b/>
                <w:bCs/>
                <w:szCs w:val="10"/>
              </w:rPr>
            </w:pPr>
            <w:r w:rsidRPr="00012D2D">
              <w:rPr>
                <w:rFonts w:ascii="Tahoma" w:hAnsi="Tahoma" w:cs="Tahoma"/>
                <w:b/>
                <w:bCs/>
                <w:szCs w:val="10"/>
              </w:rPr>
              <w:t xml:space="preserve">Cumple / </w:t>
            </w:r>
          </w:p>
          <w:p w:rsidR="001E45C8" w:rsidRPr="00012D2D" w:rsidRDefault="001E45C8" w:rsidP="00462276">
            <w:pPr>
              <w:jc w:val="center"/>
              <w:rPr>
                <w:rFonts w:ascii="Tahoma" w:hAnsi="Tahoma" w:cs="Tahoma"/>
                <w:b/>
                <w:bCs/>
                <w:szCs w:val="10"/>
              </w:rPr>
            </w:pPr>
            <w:r w:rsidRPr="00012D2D">
              <w:rPr>
                <w:rFonts w:ascii="Tahoma" w:hAnsi="Tahoma" w:cs="Tahoma"/>
                <w:b/>
                <w:bCs/>
                <w:szCs w:val="10"/>
              </w:rPr>
              <w:t>No cumple</w:t>
            </w:r>
          </w:p>
        </w:tc>
        <w:tc>
          <w:tcPr>
            <w:tcW w:w="1134" w:type="dxa"/>
            <w:shd w:val="clear" w:color="000000" w:fill="004990"/>
            <w:vAlign w:val="center"/>
            <w:hideMark/>
          </w:tcPr>
          <w:p w:rsidR="001E45C8" w:rsidRPr="00012D2D" w:rsidRDefault="001E45C8" w:rsidP="00462276">
            <w:pPr>
              <w:jc w:val="center"/>
              <w:rPr>
                <w:rFonts w:ascii="Tahoma" w:hAnsi="Tahoma" w:cs="Tahoma"/>
                <w:b/>
                <w:bCs/>
                <w:sz w:val="12"/>
                <w:szCs w:val="10"/>
              </w:rPr>
            </w:pPr>
            <w:r w:rsidRPr="00012D2D">
              <w:rPr>
                <w:rFonts w:ascii="Tahoma" w:hAnsi="Tahoma" w:cs="Tahoma"/>
                <w:b/>
                <w:bCs/>
                <w:sz w:val="12"/>
                <w:szCs w:val="10"/>
              </w:rPr>
              <w:t>DOCUMENTO, PÁGINA, REFERENCIA</w:t>
            </w:r>
          </w:p>
        </w:tc>
      </w:tr>
      <w:tr w:rsidR="001E45C8" w:rsidRPr="00012D2D" w:rsidTr="00C74609">
        <w:trPr>
          <w:trHeight w:val="141"/>
        </w:trPr>
        <w:tc>
          <w:tcPr>
            <w:tcW w:w="844" w:type="dxa"/>
            <w:shd w:val="clear" w:color="auto" w:fill="auto"/>
            <w:vAlign w:val="center"/>
            <w:hideMark/>
          </w:tcPr>
          <w:p w:rsidR="001E45C8" w:rsidRPr="00012D2D" w:rsidRDefault="001E45C8" w:rsidP="00D11B9E">
            <w:pPr>
              <w:ind w:firstLineChars="200" w:firstLine="321"/>
              <w:rPr>
                <w:rFonts w:ascii="Tahoma" w:hAnsi="Tahoma" w:cs="Tahoma"/>
                <w:b/>
                <w:bCs/>
              </w:rPr>
            </w:pPr>
            <w:r w:rsidRPr="00012D2D">
              <w:rPr>
                <w:rFonts w:ascii="Tahoma" w:hAnsi="Tahoma" w:cs="Tahoma"/>
                <w:b/>
                <w:bCs/>
              </w:rPr>
              <w:t>1</w:t>
            </w:r>
          </w:p>
        </w:tc>
        <w:tc>
          <w:tcPr>
            <w:tcW w:w="1708" w:type="dxa"/>
            <w:shd w:val="clear" w:color="auto" w:fill="auto"/>
            <w:vAlign w:val="center"/>
            <w:hideMark/>
          </w:tcPr>
          <w:p w:rsidR="001E45C8" w:rsidRPr="00012D2D" w:rsidRDefault="001E45C8" w:rsidP="00462276">
            <w:pPr>
              <w:jc w:val="both"/>
              <w:rPr>
                <w:rFonts w:ascii="Tahoma" w:hAnsi="Tahoma" w:cs="Tahoma"/>
                <w:b/>
                <w:bCs/>
              </w:rPr>
            </w:pPr>
            <w:r w:rsidRPr="00012D2D">
              <w:rPr>
                <w:rFonts w:ascii="Tahoma" w:hAnsi="Tahoma" w:cs="Tahoma"/>
                <w:b/>
                <w:bCs/>
              </w:rPr>
              <w:t>DEFINICIÓN</w:t>
            </w:r>
          </w:p>
        </w:tc>
        <w:tc>
          <w:tcPr>
            <w:tcW w:w="7277" w:type="dxa"/>
            <w:shd w:val="clear" w:color="auto" w:fill="auto"/>
            <w:vAlign w:val="center"/>
            <w:hideMark/>
          </w:tcPr>
          <w:p w:rsidR="001E45C8" w:rsidRPr="00012D2D" w:rsidRDefault="001E45C8" w:rsidP="00462276">
            <w:pPr>
              <w:jc w:val="both"/>
              <w:rPr>
                <w:rFonts w:ascii="Tahoma" w:hAnsi="Tahoma" w:cs="Tahoma"/>
              </w:rPr>
            </w:pPr>
            <w:r w:rsidRPr="00012D2D">
              <w:rPr>
                <w:rFonts w:ascii="Tahoma" w:hAnsi="Tahoma" w:cs="Tahoma"/>
              </w:rPr>
              <w:t xml:space="preserve">El presente documento refiere con carácter general, las condiciones y especificaciones técnicas relacionadas con el tendido e instalación, Fusiones, pruebas y medidas de fibra óptica tipo ADSS de 24 hilos. </w:t>
            </w:r>
          </w:p>
        </w:tc>
        <w:tc>
          <w:tcPr>
            <w:tcW w:w="1559" w:type="dxa"/>
            <w:shd w:val="clear" w:color="auto" w:fill="auto"/>
            <w:vAlign w:val="center"/>
            <w:hideMark/>
          </w:tcPr>
          <w:p w:rsidR="001E45C8" w:rsidRPr="00012D2D" w:rsidRDefault="001E45C8" w:rsidP="00462276">
            <w:pPr>
              <w:jc w:val="center"/>
              <w:rPr>
                <w:rFonts w:ascii="Tahoma" w:hAnsi="Tahoma" w:cs="Tahoma"/>
                <w:b/>
                <w:bCs/>
                <w:sz w:val="18"/>
                <w:szCs w:val="18"/>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9F7018">
              <w:rPr>
                <w:rFonts w:ascii="Tahoma" w:hAnsi="Tahoma" w:cs="Tahoma"/>
                <w:sz w:val="18"/>
                <w:szCs w:val="18"/>
              </w:rPr>
            </w:r>
            <w:r w:rsidR="009F7018">
              <w:rPr>
                <w:rFonts w:ascii="Tahoma" w:hAnsi="Tahoma" w:cs="Tahoma"/>
                <w:sz w:val="18"/>
                <w:szCs w:val="18"/>
              </w:rPr>
              <w:fldChar w:fldCharType="separate"/>
            </w:r>
            <w:r w:rsidRPr="00012D2D">
              <w:rPr>
                <w:rFonts w:ascii="Tahoma" w:hAnsi="Tahoma" w:cs="Tahoma"/>
                <w:sz w:val="18"/>
                <w:szCs w:val="18"/>
              </w:rPr>
              <w:fldChar w:fldCharType="end"/>
            </w:r>
          </w:p>
          <w:p w:rsidR="001E45C8" w:rsidRPr="00012D2D" w:rsidRDefault="001E45C8" w:rsidP="00462276">
            <w:pPr>
              <w:jc w:val="center"/>
              <w:rPr>
                <w:rFonts w:ascii="Tahoma" w:hAnsi="Tahoma" w:cs="Tahoma"/>
                <w:sz w:val="18"/>
                <w:szCs w:val="18"/>
              </w:rPr>
            </w:pPr>
            <w:r w:rsidRPr="00012D2D">
              <w:rPr>
                <w:rFonts w:ascii="Tahoma" w:hAnsi="Tahoma" w:cs="Tahoma"/>
                <w:sz w:val="18"/>
                <w:szCs w:val="18"/>
                <w:lang w:eastAsia="es-BO"/>
              </w:rPr>
              <w:t> </w:t>
            </w:r>
          </w:p>
        </w:tc>
        <w:tc>
          <w:tcPr>
            <w:tcW w:w="1086" w:type="dxa"/>
            <w:shd w:val="clear" w:color="auto" w:fill="auto"/>
            <w:vAlign w:val="center"/>
            <w:hideMark/>
          </w:tcPr>
          <w:p w:rsidR="001E45C8" w:rsidRPr="00012D2D" w:rsidRDefault="001E45C8" w:rsidP="00462276">
            <w:pPr>
              <w:jc w:val="center"/>
              <w:rPr>
                <w:rFonts w:ascii="Tahoma" w:hAnsi="Tahoma" w:cs="Tahoma"/>
                <w:sz w:val="18"/>
                <w:szCs w:val="18"/>
              </w:rPr>
            </w:pPr>
            <w:r w:rsidRPr="00012D2D">
              <w:rPr>
                <w:rFonts w:ascii="Tahoma" w:hAnsi="Tahoma" w:cs="Tahoma"/>
                <w:sz w:val="18"/>
                <w:szCs w:val="18"/>
                <w:lang w:eastAsia="es-BO"/>
              </w:rPr>
              <w:t> </w:t>
            </w:r>
          </w:p>
          <w:p w:rsidR="001E45C8" w:rsidRPr="00012D2D" w:rsidRDefault="001E45C8" w:rsidP="00462276">
            <w:pPr>
              <w:jc w:val="center"/>
              <w:rPr>
                <w:rFonts w:ascii="Tahoma" w:hAnsi="Tahoma" w:cs="Tahoma"/>
                <w:sz w:val="18"/>
                <w:szCs w:val="18"/>
              </w:rPr>
            </w:pPr>
            <w:r w:rsidRPr="00012D2D">
              <w:rPr>
                <w:rFonts w:ascii="Tahoma" w:hAnsi="Tahoma" w:cs="Tahoma"/>
                <w:sz w:val="18"/>
                <w:szCs w:val="18"/>
                <w:lang w:eastAsia="es-BO"/>
              </w:rPr>
              <w:t> </w:t>
            </w:r>
          </w:p>
        </w:tc>
        <w:tc>
          <w:tcPr>
            <w:tcW w:w="1134" w:type="dxa"/>
            <w:shd w:val="clear" w:color="auto" w:fill="auto"/>
            <w:vAlign w:val="center"/>
            <w:hideMark/>
          </w:tcPr>
          <w:p w:rsidR="001E45C8" w:rsidRPr="00012D2D" w:rsidRDefault="001E45C8" w:rsidP="00462276">
            <w:pPr>
              <w:jc w:val="center"/>
              <w:rPr>
                <w:rFonts w:ascii="Tahoma" w:hAnsi="Tahoma" w:cs="Tahoma"/>
                <w:sz w:val="18"/>
                <w:szCs w:val="18"/>
              </w:rPr>
            </w:pPr>
            <w:r w:rsidRPr="00012D2D">
              <w:rPr>
                <w:rFonts w:ascii="Tahoma" w:hAnsi="Tahoma" w:cs="Tahoma"/>
                <w:sz w:val="18"/>
                <w:szCs w:val="18"/>
                <w:lang w:eastAsia="es-BO"/>
              </w:rPr>
              <w:t> </w:t>
            </w:r>
          </w:p>
        </w:tc>
      </w:tr>
      <w:tr w:rsidR="001E45C8" w:rsidRPr="00012D2D" w:rsidTr="00341497">
        <w:trPr>
          <w:trHeight w:val="120"/>
        </w:trPr>
        <w:tc>
          <w:tcPr>
            <w:tcW w:w="844" w:type="dxa"/>
            <w:shd w:val="clear" w:color="auto" w:fill="auto"/>
            <w:vAlign w:val="center"/>
            <w:hideMark/>
          </w:tcPr>
          <w:p w:rsidR="001E45C8" w:rsidRPr="00012D2D" w:rsidRDefault="001E45C8" w:rsidP="00D11B9E">
            <w:pPr>
              <w:ind w:firstLineChars="200" w:firstLine="321"/>
              <w:rPr>
                <w:rFonts w:ascii="Tahoma" w:hAnsi="Tahoma" w:cs="Tahoma"/>
                <w:b/>
                <w:bCs/>
              </w:rPr>
            </w:pPr>
            <w:r w:rsidRPr="00012D2D">
              <w:rPr>
                <w:rFonts w:ascii="Tahoma" w:hAnsi="Tahoma" w:cs="Tahoma"/>
                <w:b/>
                <w:bCs/>
              </w:rPr>
              <w:t>2</w:t>
            </w:r>
          </w:p>
        </w:tc>
        <w:tc>
          <w:tcPr>
            <w:tcW w:w="1708" w:type="dxa"/>
            <w:shd w:val="clear" w:color="auto" w:fill="auto"/>
            <w:vAlign w:val="center"/>
            <w:hideMark/>
          </w:tcPr>
          <w:p w:rsidR="001E45C8" w:rsidRPr="00012D2D" w:rsidRDefault="001E45C8" w:rsidP="00462276">
            <w:pPr>
              <w:jc w:val="both"/>
              <w:rPr>
                <w:rFonts w:ascii="Tahoma" w:hAnsi="Tahoma" w:cs="Tahoma"/>
                <w:b/>
                <w:bCs/>
              </w:rPr>
            </w:pPr>
            <w:r w:rsidRPr="00012D2D">
              <w:rPr>
                <w:rFonts w:ascii="Tahoma" w:hAnsi="Tahoma" w:cs="Tahoma"/>
                <w:b/>
                <w:bCs/>
              </w:rPr>
              <w:t>PROYECTO</w:t>
            </w:r>
          </w:p>
        </w:tc>
        <w:tc>
          <w:tcPr>
            <w:tcW w:w="7277" w:type="dxa"/>
            <w:shd w:val="clear" w:color="auto" w:fill="auto"/>
            <w:vAlign w:val="center"/>
            <w:hideMark/>
          </w:tcPr>
          <w:p w:rsidR="001E45C8" w:rsidRPr="00012D2D" w:rsidRDefault="001E45C8" w:rsidP="00BA1DBF">
            <w:pPr>
              <w:jc w:val="both"/>
              <w:rPr>
                <w:rFonts w:ascii="Tahoma" w:hAnsi="Tahoma" w:cs="Tahoma"/>
              </w:rPr>
            </w:pPr>
            <w:r w:rsidRPr="00012D2D">
              <w:rPr>
                <w:rFonts w:ascii="Tahoma" w:hAnsi="Tahoma" w:cs="Tahoma"/>
              </w:rPr>
              <w:t>La Empresa Nacional de Telecomunicaciones Entel S.A., requiere los servicios de inst</w:t>
            </w:r>
            <w:r w:rsidR="00703B2F" w:rsidRPr="00012D2D">
              <w:rPr>
                <w:rFonts w:ascii="Tahoma" w:hAnsi="Tahoma" w:cs="Tahoma"/>
              </w:rPr>
              <w:t>alación de fibra óptica aérea</w:t>
            </w:r>
            <w:r w:rsidR="002809C6" w:rsidRPr="00012D2D">
              <w:rPr>
                <w:rFonts w:ascii="Tahoma" w:hAnsi="Tahoma" w:cs="Tahoma"/>
              </w:rPr>
              <w:t>, en el departamento de La Paz</w:t>
            </w:r>
          </w:p>
        </w:tc>
        <w:tc>
          <w:tcPr>
            <w:tcW w:w="1559" w:type="dxa"/>
            <w:shd w:val="clear" w:color="auto" w:fill="auto"/>
            <w:vAlign w:val="center"/>
            <w:hideMark/>
          </w:tcPr>
          <w:p w:rsidR="001E45C8" w:rsidRPr="00012D2D" w:rsidRDefault="001E45C8" w:rsidP="00462276">
            <w:pPr>
              <w:jc w:val="center"/>
              <w:rPr>
                <w:rFonts w:ascii="Tahoma" w:hAnsi="Tahoma" w:cs="Tahoma"/>
                <w:b/>
                <w:bCs/>
                <w:sz w:val="18"/>
                <w:szCs w:val="18"/>
              </w:rPr>
            </w:pPr>
            <w:r w:rsidRPr="00012D2D">
              <w:rPr>
                <w:rFonts w:ascii="Tahoma" w:hAnsi="Tahoma" w:cs="Tahoma"/>
                <w:b/>
                <w:bCs/>
                <w:sz w:val="18"/>
                <w:szCs w:val="18"/>
              </w:rPr>
              <w:t> </w:t>
            </w: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9F7018">
              <w:rPr>
                <w:rFonts w:ascii="Tahoma" w:hAnsi="Tahoma" w:cs="Tahoma"/>
                <w:sz w:val="18"/>
                <w:szCs w:val="18"/>
              </w:rPr>
            </w:r>
            <w:r w:rsidR="009F7018">
              <w:rPr>
                <w:rFonts w:ascii="Tahoma" w:hAnsi="Tahoma" w:cs="Tahoma"/>
                <w:sz w:val="18"/>
                <w:szCs w:val="18"/>
              </w:rPr>
              <w:fldChar w:fldCharType="separate"/>
            </w:r>
            <w:r w:rsidRPr="00012D2D">
              <w:rPr>
                <w:rFonts w:ascii="Tahoma" w:hAnsi="Tahoma" w:cs="Tahoma"/>
                <w:sz w:val="18"/>
                <w:szCs w:val="18"/>
              </w:rPr>
              <w:fldChar w:fldCharType="end"/>
            </w:r>
          </w:p>
          <w:p w:rsidR="001E45C8" w:rsidRPr="00012D2D" w:rsidRDefault="001E45C8" w:rsidP="00462276">
            <w:pPr>
              <w:jc w:val="center"/>
              <w:rPr>
                <w:rFonts w:ascii="Tahoma" w:hAnsi="Tahoma" w:cs="Tahoma"/>
                <w:sz w:val="18"/>
                <w:szCs w:val="18"/>
              </w:rPr>
            </w:pPr>
            <w:r w:rsidRPr="00012D2D">
              <w:rPr>
                <w:rFonts w:ascii="Tahoma" w:hAnsi="Tahoma" w:cs="Tahoma"/>
                <w:sz w:val="18"/>
                <w:szCs w:val="18"/>
                <w:lang w:eastAsia="es-BO"/>
              </w:rPr>
              <w:t> </w:t>
            </w:r>
          </w:p>
        </w:tc>
        <w:tc>
          <w:tcPr>
            <w:tcW w:w="1086" w:type="dxa"/>
            <w:shd w:val="clear" w:color="auto" w:fill="auto"/>
            <w:vAlign w:val="center"/>
            <w:hideMark/>
          </w:tcPr>
          <w:p w:rsidR="001E45C8" w:rsidRPr="00012D2D" w:rsidRDefault="001E45C8" w:rsidP="00462276">
            <w:pPr>
              <w:jc w:val="center"/>
              <w:rPr>
                <w:rFonts w:ascii="Tahoma" w:hAnsi="Tahoma" w:cs="Tahoma"/>
                <w:sz w:val="18"/>
                <w:szCs w:val="18"/>
              </w:rPr>
            </w:pPr>
            <w:r w:rsidRPr="00012D2D">
              <w:rPr>
                <w:rFonts w:ascii="Tahoma" w:hAnsi="Tahoma" w:cs="Tahoma"/>
                <w:sz w:val="18"/>
                <w:szCs w:val="18"/>
                <w:lang w:eastAsia="es-BO"/>
              </w:rPr>
              <w:t> </w:t>
            </w:r>
          </w:p>
          <w:p w:rsidR="001E45C8" w:rsidRPr="00012D2D" w:rsidRDefault="001E45C8" w:rsidP="00462276">
            <w:pPr>
              <w:jc w:val="center"/>
              <w:rPr>
                <w:rFonts w:ascii="Tahoma" w:hAnsi="Tahoma" w:cs="Tahoma"/>
                <w:sz w:val="18"/>
                <w:szCs w:val="18"/>
              </w:rPr>
            </w:pPr>
            <w:r w:rsidRPr="00012D2D">
              <w:rPr>
                <w:rFonts w:ascii="Tahoma" w:hAnsi="Tahoma" w:cs="Tahoma"/>
                <w:sz w:val="18"/>
                <w:szCs w:val="18"/>
                <w:lang w:eastAsia="es-BO"/>
              </w:rPr>
              <w:t> </w:t>
            </w:r>
          </w:p>
        </w:tc>
        <w:tc>
          <w:tcPr>
            <w:tcW w:w="1134" w:type="dxa"/>
            <w:shd w:val="clear" w:color="auto" w:fill="auto"/>
            <w:vAlign w:val="center"/>
            <w:hideMark/>
          </w:tcPr>
          <w:p w:rsidR="001E45C8" w:rsidRPr="00012D2D" w:rsidRDefault="001E45C8" w:rsidP="00462276">
            <w:pPr>
              <w:jc w:val="center"/>
              <w:rPr>
                <w:rFonts w:ascii="Tahoma" w:hAnsi="Tahoma" w:cs="Tahoma"/>
                <w:sz w:val="18"/>
                <w:szCs w:val="18"/>
              </w:rPr>
            </w:pPr>
            <w:r w:rsidRPr="00012D2D">
              <w:rPr>
                <w:rFonts w:ascii="Tahoma" w:hAnsi="Tahoma" w:cs="Tahoma"/>
                <w:sz w:val="18"/>
                <w:szCs w:val="18"/>
                <w:lang w:eastAsia="es-BO"/>
              </w:rPr>
              <w:t> </w:t>
            </w:r>
          </w:p>
        </w:tc>
      </w:tr>
      <w:tr w:rsidR="001E45C8" w:rsidRPr="00012D2D" w:rsidTr="00703B2F">
        <w:trPr>
          <w:trHeight w:val="56"/>
        </w:trPr>
        <w:tc>
          <w:tcPr>
            <w:tcW w:w="844" w:type="dxa"/>
            <w:shd w:val="clear" w:color="auto" w:fill="auto"/>
            <w:vAlign w:val="center"/>
            <w:hideMark/>
          </w:tcPr>
          <w:p w:rsidR="001E45C8" w:rsidRPr="00012D2D" w:rsidRDefault="001E45C8" w:rsidP="00D11B9E">
            <w:pPr>
              <w:ind w:firstLineChars="200" w:firstLine="321"/>
              <w:rPr>
                <w:rFonts w:ascii="Tahoma" w:hAnsi="Tahoma" w:cs="Tahoma"/>
                <w:b/>
                <w:bCs/>
              </w:rPr>
            </w:pPr>
            <w:r w:rsidRPr="00012D2D">
              <w:rPr>
                <w:rFonts w:ascii="Tahoma" w:hAnsi="Tahoma" w:cs="Tahoma"/>
                <w:b/>
                <w:bCs/>
              </w:rPr>
              <w:t>3</w:t>
            </w:r>
          </w:p>
        </w:tc>
        <w:tc>
          <w:tcPr>
            <w:tcW w:w="11630" w:type="dxa"/>
            <w:gridSpan w:val="4"/>
            <w:shd w:val="clear" w:color="auto" w:fill="auto"/>
            <w:vAlign w:val="center"/>
            <w:hideMark/>
          </w:tcPr>
          <w:p w:rsidR="001E45C8" w:rsidRPr="00012D2D" w:rsidRDefault="001E45C8" w:rsidP="00462276">
            <w:pPr>
              <w:jc w:val="both"/>
              <w:rPr>
                <w:rFonts w:ascii="Tahoma" w:hAnsi="Tahoma" w:cs="Tahoma"/>
                <w:b/>
                <w:bCs/>
              </w:rPr>
            </w:pPr>
            <w:r w:rsidRPr="00012D2D">
              <w:rPr>
                <w:rFonts w:ascii="Tahoma" w:hAnsi="Tahoma" w:cs="Tahoma"/>
                <w:b/>
                <w:bCs/>
              </w:rPr>
              <w:t xml:space="preserve">TRAMOS DE INSTALACIÓN: </w:t>
            </w:r>
          </w:p>
        </w:tc>
        <w:tc>
          <w:tcPr>
            <w:tcW w:w="1134" w:type="dxa"/>
            <w:shd w:val="clear" w:color="auto" w:fill="auto"/>
            <w:vAlign w:val="center"/>
          </w:tcPr>
          <w:p w:rsidR="001E45C8" w:rsidRPr="00012D2D" w:rsidRDefault="001E45C8" w:rsidP="00462276">
            <w:pPr>
              <w:jc w:val="both"/>
              <w:rPr>
                <w:rFonts w:ascii="Tahoma" w:hAnsi="Tahoma" w:cs="Tahoma"/>
                <w:b/>
                <w:bCs/>
              </w:rPr>
            </w:pPr>
          </w:p>
        </w:tc>
      </w:tr>
      <w:tr w:rsidR="001E45C8" w:rsidRPr="00012D2D" w:rsidTr="00341497">
        <w:trPr>
          <w:trHeight w:hRule="exact" w:val="248"/>
        </w:trPr>
        <w:tc>
          <w:tcPr>
            <w:tcW w:w="844" w:type="dxa"/>
            <w:shd w:val="clear" w:color="auto" w:fill="auto"/>
            <w:vAlign w:val="center"/>
            <w:hideMark/>
          </w:tcPr>
          <w:p w:rsidR="001E45C8" w:rsidRPr="00012D2D" w:rsidRDefault="001E45C8" w:rsidP="00462276">
            <w:pPr>
              <w:rPr>
                <w:rFonts w:ascii="Tahoma" w:hAnsi="Tahoma" w:cs="Tahoma"/>
                <w:b/>
                <w:bCs/>
              </w:rPr>
            </w:pPr>
            <w:r w:rsidRPr="00012D2D">
              <w:rPr>
                <w:rFonts w:ascii="Tahoma" w:hAnsi="Tahoma" w:cs="Tahoma"/>
                <w:b/>
                <w:bCs/>
              </w:rPr>
              <w:t xml:space="preserve">     3.1</w:t>
            </w:r>
          </w:p>
        </w:tc>
        <w:tc>
          <w:tcPr>
            <w:tcW w:w="1708" w:type="dxa"/>
            <w:shd w:val="clear" w:color="auto" w:fill="auto"/>
            <w:vAlign w:val="center"/>
            <w:hideMark/>
          </w:tcPr>
          <w:p w:rsidR="001E45C8" w:rsidRPr="00012D2D" w:rsidRDefault="00703B2F" w:rsidP="002809C6">
            <w:pPr>
              <w:jc w:val="both"/>
              <w:rPr>
                <w:rFonts w:ascii="Tahoma" w:hAnsi="Tahoma" w:cs="Tahoma"/>
                <w:b/>
                <w:bCs/>
              </w:rPr>
            </w:pPr>
            <w:r w:rsidRPr="00012D2D">
              <w:rPr>
                <w:rFonts w:ascii="Tahoma" w:hAnsi="Tahoma" w:cs="Tahoma"/>
                <w:b/>
                <w:bCs/>
              </w:rPr>
              <w:t xml:space="preserve">TRAMO </w:t>
            </w:r>
            <w:r w:rsidR="002809C6" w:rsidRPr="00012D2D">
              <w:rPr>
                <w:rFonts w:ascii="Tahoma" w:hAnsi="Tahoma" w:cs="Tahoma"/>
                <w:b/>
                <w:bCs/>
              </w:rPr>
              <w:t>1</w:t>
            </w:r>
          </w:p>
        </w:tc>
        <w:tc>
          <w:tcPr>
            <w:tcW w:w="7277" w:type="dxa"/>
            <w:shd w:val="clear" w:color="auto" w:fill="auto"/>
            <w:vAlign w:val="center"/>
            <w:hideMark/>
          </w:tcPr>
          <w:p w:rsidR="001E45C8" w:rsidRPr="00012D2D" w:rsidRDefault="002809C6" w:rsidP="00462276">
            <w:pPr>
              <w:jc w:val="both"/>
              <w:rPr>
                <w:rFonts w:ascii="Tahoma" w:hAnsi="Tahoma" w:cs="Tahoma"/>
              </w:rPr>
            </w:pPr>
            <w:r w:rsidRPr="00012D2D">
              <w:rPr>
                <w:rFonts w:ascii="Tahoma" w:hAnsi="Tahoma" w:cs="Tahoma"/>
              </w:rPr>
              <w:t xml:space="preserve">La Paz </w:t>
            </w:r>
            <w:r w:rsidR="00807E50" w:rsidRPr="00012D2D">
              <w:rPr>
                <w:rFonts w:ascii="Tahoma" w:hAnsi="Tahoma" w:cs="Tahoma"/>
              </w:rPr>
              <w:t>–</w:t>
            </w:r>
            <w:r w:rsidRPr="00012D2D">
              <w:rPr>
                <w:rFonts w:ascii="Tahoma" w:hAnsi="Tahoma" w:cs="Tahoma"/>
              </w:rPr>
              <w:t xml:space="preserve"> </w:t>
            </w:r>
            <w:proofErr w:type="spellStart"/>
            <w:r w:rsidR="00807E50" w:rsidRPr="00012D2D">
              <w:rPr>
                <w:rFonts w:ascii="Tahoma" w:hAnsi="Tahoma" w:cs="Tahoma"/>
              </w:rPr>
              <w:t>Huarina</w:t>
            </w:r>
            <w:proofErr w:type="spellEnd"/>
            <w:r w:rsidR="00807E50" w:rsidRPr="00012D2D">
              <w:rPr>
                <w:rFonts w:ascii="Tahoma" w:hAnsi="Tahoma" w:cs="Tahoma"/>
              </w:rPr>
              <w:t xml:space="preserve"> </w:t>
            </w:r>
            <w:r w:rsidR="00EB2162">
              <w:rPr>
                <w:rFonts w:ascii="Tahoma" w:hAnsi="Tahoma" w:cs="Tahoma"/>
              </w:rPr>
              <w:t>–</w:t>
            </w:r>
            <w:r w:rsidR="00807E50" w:rsidRPr="00012D2D">
              <w:rPr>
                <w:rFonts w:ascii="Tahoma" w:hAnsi="Tahoma" w:cs="Tahoma"/>
              </w:rPr>
              <w:t xml:space="preserve"> </w:t>
            </w:r>
            <w:r w:rsidRPr="00012D2D">
              <w:rPr>
                <w:rFonts w:ascii="Tahoma" w:hAnsi="Tahoma" w:cs="Tahoma"/>
              </w:rPr>
              <w:t>Copacabana</w:t>
            </w:r>
          </w:p>
        </w:tc>
        <w:tc>
          <w:tcPr>
            <w:tcW w:w="1559" w:type="dxa"/>
            <w:shd w:val="clear" w:color="auto" w:fill="auto"/>
            <w:vAlign w:val="center"/>
            <w:hideMark/>
          </w:tcPr>
          <w:p w:rsidR="001E45C8" w:rsidRPr="00012D2D" w:rsidRDefault="001E45C8" w:rsidP="00462276">
            <w:pPr>
              <w:jc w:val="center"/>
              <w:rPr>
                <w:rFonts w:ascii="Tahoma" w:hAnsi="Tahoma" w:cs="Tahoma"/>
                <w:sz w:val="18"/>
                <w:szCs w:val="18"/>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9F7018">
              <w:rPr>
                <w:rFonts w:ascii="Tahoma" w:hAnsi="Tahoma" w:cs="Tahoma"/>
                <w:sz w:val="18"/>
                <w:szCs w:val="18"/>
              </w:rPr>
            </w:r>
            <w:r w:rsidR="009F7018">
              <w:rPr>
                <w:rFonts w:ascii="Tahoma" w:hAnsi="Tahoma" w:cs="Tahoma"/>
                <w:sz w:val="18"/>
                <w:szCs w:val="18"/>
              </w:rPr>
              <w:fldChar w:fldCharType="separate"/>
            </w:r>
            <w:r w:rsidRPr="00012D2D">
              <w:rPr>
                <w:rFonts w:ascii="Tahoma" w:hAnsi="Tahoma" w:cs="Tahoma"/>
                <w:sz w:val="18"/>
                <w:szCs w:val="18"/>
              </w:rPr>
              <w:fldChar w:fldCharType="end"/>
            </w:r>
          </w:p>
        </w:tc>
        <w:tc>
          <w:tcPr>
            <w:tcW w:w="1086" w:type="dxa"/>
            <w:shd w:val="clear" w:color="auto" w:fill="auto"/>
            <w:vAlign w:val="center"/>
            <w:hideMark/>
          </w:tcPr>
          <w:p w:rsidR="001E45C8" w:rsidRPr="00012D2D" w:rsidRDefault="001E45C8" w:rsidP="00462276">
            <w:pPr>
              <w:jc w:val="center"/>
              <w:rPr>
                <w:rFonts w:ascii="Tahoma" w:hAnsi="Tahoma" w:cs="Tahoma"/>
                <w:sz w:val="18"/>
                <w:szCs w:val="18"/>
              </w:rPr>
            </w:pPr>
            <w:r w:rsidRPr="00012D2D">
              <w:rPr>
                <w:rFonts w:ascii="Tahoma" w:hAnsi="Tahoma" w:cs="Tahoma"/>
                <w:sz w:val="18"/>
                <w:szCs w:val="18"/>
                <w:lang w:eastAsia="es-BO"/>
              </w:rPr>
              <w:t> </w:t>
            </w:r>
          </w:p>
          <w:p w:rsidR="001E45C8" w:rsidRPr="00012D2D" w:rsidRDefault="001E45C8" w:rsidP="00462276">
            <w:pPr>
              <w:jc w:val="center"/>
              <w:rPr>
                <w:rFonts w:ascii="Tahoma" w:hAnsi="Tahoma" w:cs="Tahoma"/>
                <w:sz w:val="18"/>
                <w:szCs w:val="18"/>
              </w:rPr>
            </w:pPr>
            <w:r w:rsidRPr="00012D2D">
              <w:rPr>
                <w:rFonts w:ascii="Tahoma" w:hAnsi="Tahoma" w:cs="Tahoma"/>
                <w:sz w:val="18"/>
                <w:szCs w:val="18"/>
                <w:lang w:eastAsia="es-BO"/>
              </w:rPr>
              <w:t> </w:t>
            </w:r>
          </w:p>
        </w:tc>
        <w:tc>
          <w:tcPr>
            <w:tcW w:w="1134" w:type="dxa"/>
            <w:shd w:val="clear" w:color="auto" w:fill="auto"/>
            <w:vAlign w:val="center"/>
            <w:hideMark/>
          </w:tcPr>
          <w:p w:rsidR="001E45C8" w:rsidRPr="00012D2D" w:rsidRDefault="001E45C8" w:rsidP="00462276">
            <w:pPr>
              <w:jc w:val="center"/>
              <w:rPr>
                <w:rFonts w:ascii="Tahoma" w:hAnsi="Tahoma" w:cs="Tahoma"/>
                <w:sz w:val="18"/>
                <w:szCs w:val="18"/>
              </w:rPr>
            </w:pPr>
            <w:r w:rsidRPr="00012D2D">
              <w:rPr>
                <w:rFonts w:ascii="Tahoma" w:hAnsi="Tahoma" w:cs="Tahoma"/>
                <w:sz w:val="18"/>
                <w:szCs w:val="18"/>
                <w:lang w:eastAsia="es-BO"/>
              </w:rPr>
              <w:t> </w:t>
            </w:r>
          </w:p>
        </w:tc>
      </w:tr>
      <w:tr w:rsidR="00417213" w:rsidRPr="00012D2D" w:rsidTr="00341497">
        <w:trPr>
          <w:trHeight w:hRule="exact" w:val="302"/>
        </w:trPr>
        <w:tc>
          <w:tcPr>
            <w:tcW w:w="844" w:type="dxa"/>
            <w:shd w:val="clear" w:color="auto" w:fill="auto"/>
            <w:vAlign w:val="center"/>
          </w:tcPr>
          <w:p w:rsidR="00417213" w:rsidRPr="00012D2D" w:rsidRDefault="00417213" w:rsidP="00C74609">
            <w:pPr>
              <w:rPr>
                <w:rFonts w:ascii="Tahoma" w:hAnsi="Tahoma" w:cs="Tahoma"/>
                <w:b/>
                <w:bCs/>
              </w:rPr>
            </w:pPr>
            <w:r w:rsidRPr="00012D2D">
              <w:rPr>
                <w:rFonts w:ascii="Tahoma" w:hAnsi="Tahoma" w:cs="Tahoma"/>
                <w:b/>
                <w:bCs/>
              </w:rPr>
              <w:t xml:space="preserve">     3.2</w:t>
            </w:r>
          </w:p>
        </w:tc>
        <w:tc>
          <w:tcPr>
            <w:tcW w:w="1708" w:type="dxa"/>
            <w:shd w:val="clear" w:color="auto" w:fill="auto"/>
            <w:vAlign w:val="center"/>
          </w:tcPr>
          <w:p w:rsidR="00417213" w:rsidRPr="00012D2D" w:rsidRDefault="00417213" w:rsidP="002809C6">
            <w:pPr>
              <w:jc w:val="both"/>
              <w:rPr>
                <w:rFonts w:ascii="Tahoma" w:hAnsi="Tahoma" w:cs="Tahoma"/>
                <w:b/>
                <w:bCs/>
              </w:rPr>
            </w:pPr>
            <w:r w:rsidRPr="00012D2D">
              <w:rPr>
                <w:rFonts w:ascii="Tahoma" w:hAnsi="Tahoma" w:cs="Tahoma"/>
                <w:b/>
                <w:bCs/>
              </w:rPr>
              <w:t xml:space="preserve">TRAMO </w:t>
            </w:r>
            <w:r w:rsidR="002809C6" w:rsidRPr="00012D2D">
              <w:rPr>
                <w:rFonts w:ascii="Tahoma" w:hAnsi="Tahoma" w:cs="Tahoma"/>
                <w:b/>
                <w:bCs/>
              </w:rPr>
              <w:t>2</w:t>
            </w:r>
          </w:p>
        </w:tc>
        <w:tc>
          <w:tcPr>
            <w:tcW w:w="7277" w:type="dxa"/>
            <w:shd w:val="clear" w:color="auto" w:fill="auto"/>
            <w:vAlign w:val="center"/>
          </w:tcPr>
          <w:p w:rsidR="00417213" w:rsidRPr="00012D2D" w:rsidRDefault="002809C6" w:rsidP="00462276">
            <w:pPr>
              <w:jc w:val="both"/>
              <w:rPr>
                <w:rFonts w:ascii="Tahoma" w:hAnsi="Tahoma" w:cs="Tahoma"/>
              </w:rPr>
            </w:pPr>
            <w:proofErr w:type="spellStart"/>
            <w:r w:rsidRPr="00012D2D">
              <w:rPr>
                <w:rFonts w:ascii="Tahoma" w:hAnsi="Tahoma" w:cs="Tahoma"/>
              </w:rPr>
              <w:t>Huarina</w:t>
            </w:r>
            <w:proofErr w:type="spellEnd"/>
            <w:r w:rsidRPr="00012D2D">
              <w:rPr>
                <w:rFonts w:ascii="Tahoma" w:hAnsi="Tahoma" w:cs="Tahoma"/>
              </w:rPr>
              <w:t xml:space="preserve"> </w:t>
            </w:r>
            <w:r w:rsidR="00EB2162">
              <w:rPr>
                <w:rFonts w:ascii="Tahoma" w:hAnsi="Tahoma" w:cs="Tahoma"/>
              </w:rPr>
              <w:t>–</w:t>
            </w:r>
            <w:r w:rsidRPr="00012D2D">
              <w:rPr>
                <w:rFonts w:ascii="Tahoma" w:hAnsi="Tahoma" w:cs="Tahoma"/>
              </w:rPr>
              <w:t xml:space="preserve"> Sorata</w:t>
            </w:r>
          </w:p>
        </w:tc>
        <w:tc>
          <w:tcPr>
            <w:tcW w:w="1559" w:type="dxa"/>
            <w:shd w:val="clear" w:color="auto" w:fill="auto"/>
            <w:vAlign w:val="center"/>
          </w:tcPr>
          <w:p w:rsidR="00417213" w:rsidRPr="00012D2D" w:rsidRDefault="00417213" w:rsidP="00462276">
            <w:pPr>
              <w:jc w:val="center"/>
              <w:rPr>
                <w:rFonts w:ascii="Tahoma" w:hAnsi="Tahoma" w:cs="Tahoma"/>
                <w:sz w:val="18"/>
                <w:szCs w:val="18"/>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9F7018">
              <w:rPr>
                <w:rFonts w:ascii="Tahoma" w:hAnsi="Tahoma" w:cs="Tahoma"/>
                <w:sz w:val="18"/>
                <w:szCs w:val="18"/>
              </w:rPr>
            </w:r>
            <w:r w:rsidR="009F7018">
              <w:rPr>
                <w:rFonts w:ascii="Tahoma" w:hAnsi="Tahoma" w:cs="Tahoma"/>
                <w:sz w:val="18"/>
                <w:szCs w:val="18"/>
              </w:rPr>
              <w:fldChar w:fldCharType="separate"/>
            </w:r>
            <w:r w:rsidRPr="00012D2D">
              <w:rPr>
                <w:rFonts w:ascii="Tahoma" w:hAnsi="Tahoma" w:cs="Tahoma"/>
                <w:sz w:val="18"/>
                <w:szCs w:val="18"/>
              </w:rPr>
              <w:fldChar w:fldCharType="end"/>
            </w:r>
          </w:p>
        </w:tc>
        <w:tc>
          <w:tcPr>
            <w:tcW w:w="1086" w:type="dxa"/>
            <w:shd w:val="clear" w:color="auto" w:fill="auto"/>
            <w:vAlign w:val="center"/>
          </w:tcPr>
          <w:p w:rsidR="00417213" w:rsidRPr="00012D2D" w:rsidRDefault="00417213" w:rsidP="00462276">
            <w:pPr>
              <w:jc w:val="center"/>
              <w:rPr>
                <w:rFonts w:ascii="Tahoma" w:hAnsi="Tahoma" w:cs="Tahoma"/>
                <w:sz w:val="18"/>
                <w:szCs w:val="18"/>
                <w:lang w:eastAsia="es-BO"/>
              </w:rPr>
            </w:pPr>
          </w:p>
        </w:tc>
        <w:tc>
          <w:tcPr>
            <w:tcW w:w="1134" w:type="dxa"/>
            <w:shd w:val="clear" w:color="auto" w:fill="auto"/>
            <w:vAlign w:val="center"/>
          </w:tcPr>
          <w:p w:rsidR="00417213" w:rsidRPr="00012D2D" w:rsidRDefault="00417213" w:rsidP="00462276">
            <w:pPr>
              <w:jc w:val="center"/>
              <w:rPr>
                <w:rFonts w:ascii="Tahoma" w:hAnsi="Tahoma" w:cs="Tahoma"/>
                <w:sz w:val="18"/>
                <w:szCs w:val="18"/>
                <w:lang w:eastAsia="es-BO"/>
              </w:rPr>
            </w:pPr>
          </w:p>
        </w:tc>
      </w:tr>
      <w:tr w:rsidR="00417213" w:rsidRPr="00012D2D" w:rsidTr="00341497">
        <w:trPr>
          <w:trHeight w:hRule="exact" w:val="302"/>
        </w:trPr>
        <w:tc>
          <w:tcPr>
            <w:tcW w:w="844" w:type="dxa"/>
            <w:shd w:val="clear" w:color="auto" w:fill="auto"/>
            <w:vAlign w:val="center"/>
          </w:tcPr>
          <w:p w:rsidR="00417213" w:rsidRPr="00012D2D" w:rsidRDefault="00417213" w:rsidP="00C74609">
            <w:pPr>
              <w:rPr>
                <w:rFonts w:ascii="Tahoma" w:hAnsi="Tahoma" w:cs="Tahoma"/>
                <w:b/>
                <w:bCs/>
              </w:rPr>
            </w:pPr>
            <w:r w:rsidRPr="00012D2D">
              <w:rPr>
                <w:rFonts w:ascii="Tahoma" w:hAnsi="Tahoma" w:cs="Tahoma"/>
                <w:b/>
                <w:bCs/>
              </w:rPr>
              <w:t xml:space="preserve">     3.4</w:t>
            </w:r>
          </w:p>
        </w:tc>
        <w:tc>
          <w:tcPr>
            <w:tcW w:w="1708" w:type="dxa"/>
            <w:shd w:val="clear" w:color="auto" w:fill="auto"/>
            <w:vAlign w:val="center"/>
          </w:tcPr>
          <w:p w:rsidR="00417213" w:rsidRPr="00012D2D" w:rsidRDefault="00417213" w:rsidP="002809C6">
            <w:pPr>
              <w:jc w:val="both"/>
              <w:rPr>
                <w:rFonts w:ascii="Tahoma" w:hAnsi="Tahoma" w:cs="Tahoma"/>
                <w:b/>
                <w:bCs/>
              </w:rPr>
            </w:pPr>
            <w:r w:rsidRPr="00012D2D">
              <w:rPr>
                <w:rFonts w:ascii="Tahoma" w:hAnsi="Tahoma" w:cs="Tahoma"/>
                <w:b/>
                <w:bCs/>
              </w:rPr>
              <w:t xml:space="preserve">TRAMO </w:t>
            </w:r>
            <w:r w:rsidR="002809C6" w:rsidRPr="00012D2D">
              <w:rPr>
                <w:rFonts w:ascii="Tahoma" w:hAnsi="Tahoma" w:cs="Tahoma"/>
                <w:b/>
                <w:bCs/>
              </w:rPr>
              <w:t>3</w:t>
            </w:r>
          </w:p>
        </w:tc>
        <w:tc>
          <w:tcPr>
            <w:tcW w:w="7277" w:type="dxa"/>
            <w:shd w:val="clear" w:color="auto" w:fill="auto"/>
            <w:vAlign w:val="center"/>
          </w:tcPr>
          <w:p w:rsidR="00417213" w:rsidRPr="00012D2D" w:rsidRDefault="002809C6" w:rsidP="00462276">
            <w:pPr>
              <w:jc w:val="both"/>
              <w:rPr>
                <w:rFonts w:ascii="Tahoma" w:hAnsi="Tahoma" w:cs="Tahoma"/>
              </w:rPr>
            </w:pPr>
            <w:r w:rsidRPr="00012D2D">
              <w:rPr>
                <w:rFonts w:ascii="Tahoma" w:hAnsi="Tahoma" w:cs="Tahoma"/>
              </w:rPr>
              <w:t>Achacachi – Puerto Acosta</w:t>
            </w:r>
          </w:p>
        </w:tc>
        <w:tc>
          <w:tcPr>
            <w:tcW w:w="1559" w:type="dxa"/>
            <w:shd w:val="clear" w:color="auto" w:fill="auto"/>
            <w:vAlign w:val="center"/>
          </w:tcPr>
          <w:p w:rsidR="00417213" w:rsidRPr="00012D2D" w:rsidRDefault="00417213" w:rsidP="00462276">
            <w:pPr>
              <w:jc w:val="center"/>
              <w:rPr>
                <w:rFonts w:ascii="Tahoma" w:hAnsi="Tahoma" w:cs="Tahoma"/>
                <w:sz w:val="18"/>
                <w:szCs w:val="18"/>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9F7018">
              <w:rPr>
                <w:rFonts w:ascii="Tahoma" w:hAnsi="Tahoma" w:cs="Tahoma"/>
                <w:sz w:val="18"/>
                <w:szCs w:val="18"/>
              </w:rPr>
            </w:r>
            <w:r w:rsidR="009F7018">
              <w:rPr>
                <w:rFonts w:ascii="Tahoma" w:hAnsi="Tahoma" w:cs="Tahoma"/>
                <w:sz w:val="18"/>
                <w:szCs w:val="18"/>
              </w:rPr>
              <w:fldChar w:fldCharType="separate"/>
            </w:r>
            <w:r w:rsidRPr="00012D2D">
              <w:rPr>
                <w:rFonts w:ascii="Tahoma" w:hAnsi="Tahoma" w:cs="Tahoma"/>
                <w:sz w:val="18"/>
                <w:szCs w:val="18"/>
              </w:rPr>
              <w:fldChar w:fldCharType="end"/>
            </w:r>
          </w:p>
        </w:tc>
        <w:tc>
          <w:tcPr>
            <w:tcW w:w="1086" w:type="dxa"/>
            <w:shd w:val="clear" w:color="auto" w:fill="auto"/>
            <w:vAlign w:val="center"/>
          </w:tcPr>
          <w:p w:rsidR="00417213" w:rsidRPr="00012D2D" w:rsidRDefault="00417213" w:rsidP="00462276">
            <w:pPr>
              <w:jc w:val="center"/>
              <w:rPr>
                <w:rFonts w:ascii="Tahoma" w:hAnsi="Tahoma" w:cs="Tahoma"/>
                <w:sz w:val="18"/>
                <w:szCs w:val="18"/>
                <w:lang w:eastAsia="es-BO"/>
              </w:rPr>
            </w:pPr>
          </w:p>
        </w:tc>
        <w:tc>
          <w:tcPr>
            <w:tcW w:w="1134" w:type="dxa"/>
            <w:shd w:val="clear" w:color="auto" w:fill="auto"/>
            <w:vAlign w:val="center"/>
          </w:tcPr>
          <w:p w:rsidR="00417213" w:rsidRPr="00012D2D" w:rsidRDefault="00417213" w:rsidP="00462276">
            <w:pPr>
              <w:jc w:val="center"/>
              <w:rPr>
                <w:rFonts w:ascii="Tahoma" w:hAnsi="Tahoma" w:cs="Tahoma"/>
                <w:sz w:val="18"/>
                <w:szCs w:val="18"/>
                <w:lang w:eastAsia="es-BO"/>
              </w:rPr>
            </w:pPr>
          </w:p>
        </w:tc>
      </w:tr>
      <w:tr w:rsidR="00417213" w:rsidRPr="00012D2D" w:rsidTr="00703B2F">
        <w:trPr>
          <w:trHeight w:val="57"/>
        </w:trPr>
        <w:tc>
          <w:tcPr>
            <w:tcW w:w="844" w:type="dxa"/>
            <w:shd w:val="clear" w:color="auto" w:fill="auto"/>
            <w:vAlign w:val="center"/>
            <w:hideMark/>
          </w:tcPr>
          <w:p w:rsidR="00417213" w:rsidRPr="00012D2D" w:rsidRDefault="00417213" w:rsidP="00D11B9E">
            <w:pPr>
              <w:ind w:firstLineChars="200" w:firstLine="321"/>
              <w:rPr>
                <w:rFonts w:ascii="Tahoma" w:hAnsi="Tahoma" w:cs="Tahoma"/>
                <w:b/>
                <w:bCs/>
              </w:rPr>
            </w:pPr>
            <w:r w:rsidRPr="00012D2D">
              <w:rPr>
                <w:rFonts w:ascii="Tahoma" w:hAnsi="Tahoma" w:cs="Tahoma"/>
                <w:b/>
                <w:bCs/>
              </w:rPr>
              <w:t>4</w:t>
            </w:r>
          </w:p>
        </w:tc>
        <w:tc>
          <w:tcPr>
            <w:tcW w:w="11630" w:type="dxa"/>
            <w:gridSpan w:val="4"/>
            <w:shd w:val="clear" w:color="auto" w:fill="auto"/>
            <w:vAlign w:val="center"/>
            <w:hideMark/>
          </w:tcPr>
          <w:p w:rsidR="00417213" w:rsidRPr="00012D2D" w:rsidRDefault="00417213" w:rsidP="00462276">
            <w:pPr>
              <w:rPr>
                <w:rFonts w:ascii="Tahoma" w:hAnsi="Tahoma" w:cs="Tahoma"/>
                <w:b/>
                <w:bCs/>
              </w:rPr>
            </w:pPr>
            <w:r w:rsidRPr="00012D2D">
              <w:rPr>
                <w:rFonts w:ascii="Tahoma" w:hAnsi="Tahoma" w:cs="Tahoma"/>
                <w:b/>
                <w:bCs/>
              </w:rPr>
              <w:t>MATERIALES A SER PROVISTOS POR ENTEL S.A.</w:t>
            </w:r>
          </w:p>
        </w:tc>
        <w:tc>
          <w:tcPr>
            <w:tcW w:w="1134" w:type="dxa"/>
            <w:shd w:val="clear" w:color="auto" w:fill="auto"/>
            <w:vAlign w:val="center"/>
          </w:tcPr>
          <w:p w:rsidR="00417213" w:rsidRPr="00012D2D" w:rsidRDefault="00417213" w:rsidP="00462276">
            <w:pPr>
              <w:rPr>
                <w:rFonts w:ascii="Tahoma" w:hAnsi="Tahoma" w:cs="Tahoma"/>
                <w:b/>
                <w:bCs/>
              </w:rPr>
            </w:pPr>
          </w:p>
        </w:tc>
      </w:tr>
      <w:tr w:rsidR="00417213" w:rsidRPr="00012D2D" w:rsidTr="00341497">
        <w:trPr>
          <w:trHeight w:val="149"/>
        </w:trPr>
        <w:tc>
          <w:tcPr>
            <w:tcW w:w="844" w:type="dxa"/>
            <w:shd w:val="clear" w:color="auto" w:fill="auto"/>
            <w:vAlign w:val="center"/>
            <w:hideMark/>
          </w:tcPr>
          <w:p w:rsidR="00417213" w:rsidRPr="00012D2D" w:rsidRDefault="00417213" w:rsidP="00D11B9E">
            <w:pPr>
              <w:ind w:firstLineChars="200" w:firstLine="321"/>
              <w:rPr>
                <w:rFonts w:ascii="Tahoma" w:hAnsi="Tahoma" w:cs="Tahoma"/>
                <w:b/>
                <w:bCs/>
              </w:rPr>
            </w:pPr>
            <w:r w:rsidRPr="00012D2D">
              <w:rPr>
                <w:rFonts w:ascii="Tahoma" w:hAnsi="Tahoma" w:cs="Tahoma"/>
                <w:b/>
                <w:bCs/>
              </w:rPr>
              <w:t>4.1</w:t>
            </w:r>
          </w:p>
        </w:tc>
        <w:tc>
          <w:tcPr>
            <w:tcW w:w="1708" w:type="dxa"/>
            <w:shd w:val="clear" w:color="auto" w:fill="auto"/>
            <w:vAlign w:val="center"/>
            <w:hideMark/>
          </w:tcPr>
          <w:p w:rsidR="00417213" w:rsidRPr="00012D2D" w:rsidRDefault="00417213" w:rsidP="00462276">
            <w:pPr>
              <w:jc w:val="both"/>
              <w:rPr>
                <w:rFonts w:ascii="Tahoma" w:hAnsi="Tahoma" w:cs="Tahoma"/>
                <w:b/>
                <w:bCs/>
              </w:rPr>
            </w:pPr>
            <w:r w:rsidRPr="00012D2D">
              <w:rPr>
                <w:rFonts w:ascii="Tahoma" w:hAnsi="Tahoma" w:cs="Tahoma"/>
                <w:b/>
                <w:bCs/>
              </w:rPr>
              <w:t>FIBRA ÓPTICA.</w:t>
            </w:r>
            <w:r w:rsidRPr="00012D2D">
              <w:rPr>
                <w:rFonts w:ascii="Tahoma" w:hAnsi="Tahoma" w:cs="Tahoma"/>
              </w:rPr>
              <w:t xml:space="preserve">  </w:t>
            </w:r>
          </w:p>
        </w:tc>
        <w:tc>
          <w:tcPr>
            <w:tcW w:w="7277" w:type="dxa"/>
            <w:shd w:val="clear" w:color="auto" w:fill="auto"/>
            <w:vAlign w:val="center"/>
            <w:hideMark/>
          </w:tcPr>
          <w:p w:rsidR="00417213" w:rsidRPr="00012D2D" w:rsidRDefault="00417213" w:rsidP="00456D29">
            <w:pPr>
              <w:jc w:val="both"/>
              <w:rPr>
                <w:rFonts w:ascii="Tahoma" w:hAnsi="Tahoma" w:cs="Tahoma"/>
              </w:rPr>
            </w:pPr>
            <w:r w:rsidRPr="00012D2D">
              <w:rPr>
                <w:rFonts w:ascii="Tahoma" w:hAnsi="Tahoma" w:cs="Tahoma"/>
              </w:rPr>
              <w:t>El cable de Fibra óptica norma G.65</w:t>
            </w:r>
            <w:r w:rsidR="002809C6" w:rsidRPr="00012D2D">
              <w:rPr>
                <w:rFonts w:ascii="Tahoma" w:hAnsi="Tahoma" w:cs="Tahoma"/>
              </w:rPr>
              <w:t>2</w:t>
            </w:r>
            <w:r w:rsidRPr="00012D2D">
              <w:rPr>
                <w:rFonts w:ascii="Tahoma" w:hAnsi="Tahoma" w:cs="Tahoma"/>
              </w:rPr>
              <w:t>.</w:t>
            </w:r>
            <w:r w:rsidR="002809C6" w:rsidRPr="00012D2D">
              <w:rPr>
                <w:rFonts w:ascii="Tahoma" w:hAnsi="Tahoma" w:cs="Tahoma"/>
              </w:rPr>
              <w:t>D</w:t>
            </w:r>
            <w:r w:rsidRPr="00012D2D">
              <w:rPr>
                <w:rFonts w:ascii="Tahoma" w:hAnsi="Tahoma" w:cs="Tahoma"/>
              </w:rPr>
              <w:t xml:space="preserve">, tipo ADSS/4500m. (AS 160), será proporcionado al contratista por ENTEL S.A. El sitio de entrega será </w:t>
            </w:r>
            <w:r w:rsidR="00456D29" w:rsidRPr="00012D2D">
              <w:rPr>
                <w:rFonts w:ascii="Tahoma" w:hAnsi="Tahoma" w:cs="Tahoma"/>
              </w:rPr>
              <w:t>en</w:t>
            </w:r>
            <w:r w:rsidRPr="00012D2D">
              <w:rPr>
                <w:rFonts w:ascii="Tahoma" w:hAnsi="Tahoma" w:cs="Tahoma"/>
              </w:rPr>
              <w:t xml:space="preserve"> almacenes de ENTEL S.A. en la </w:t>
            </w:r>
            <w:r w:rsidR="006E0BDF" w:rsidRPr="00012D2D">
              <w:rPr>
                <w:rFonts w:ascii="Tahoma" w:hAnsi="Tahoma" w:cs="Tahoma"/>
              </w:rPr>
              <w:t xml:space="preserve">ciudad de </w:t>
            </w:r>
            <w:r w:rsidR="002809C6" w:rsidRPr="00012D2D">
              <w:rPr>
                <w:rFonts w:ascii="Tahoma" w:hAnsi="Tahoma" w:cs="Tahoma"/>
              </w:rPr>
              <w:t>La Paz</w:t>
            </w:r>
            <w:r w:rsidRPr="00012D2D">
              <w:rPr>
                <w:rFonts w:ascii="Tahoma" w:hAnsi="Tahoma" w:cs="Tahoma"/>
              </w:rPr>
              <w:t>. El Oferente Adjudicado deberá realizar el traslado de las Bobinas a los sitios de instalación.</w:t>
            </w:r>
          </w:p>
        </w:tc>
        <w:tc>
          <w:tcPr>
            <w:tcW w:w="1559" w:type="dxa"/>
            <w:shd w:val="clear" w:color="auto" w:fill="auto"/>
            <w:vAlign w:val="center"/>
            <w:hideMark/>
          </w:tcPr>
          <w:p w:rsidR="00417213" w:rsidRPr="00012D2D" w:rsidRDefault="00417213" w:rsidP="00462276">
            <w:pPr>
              <w:jc w:val="cente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9F7018">
              <w:rPr>
                <w:rFonts w:ascii="Tahoma" w:hAnsi="Tahoma" w:cs="Tahoma"/>
                <w:sz w:val="18"/>
                <w:szCs w:val="18"/>
              </w:rPr>
            </w:r>
            <w:r w:rsidR="009F7018">
              <w:rPr>
                <w:rFonts w:ascii="Tahoma" w:hAnsi="Tahoma" w:cs="Tahoma"/>
                <w:sz w:val="18"/>
                <w:szCs w:val="18"/>
              </w:rPr>
              <w:fldChar w:fldCharType="separate"/>
            </w:r>
            <w:r w:rsidRPr="00012D2D">
              <w:rPr>
                <w:rFonts w:ascii="Tahoma" w:hAnsi="Tahoma" w:cs="Tahoma"/>
                <w:sz w:val="18"/>
                <w:szCs w:val="18"/>
              </w:rPr>
              <w:fldChar w:fldCharType="end"/>
            </w:r>
          </w:p>
          <w:p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c>
          <w:tcPr>
            <w:tcW w:w="1086" w:type="dxa"/>
            <w:shd w:val="clear" w:color="auto" w:fill="auto"/>
            <w:vAlign w:val="center"/>
            <w:hideMark/>
          </w:tcPr>
          <w:p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p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c>
          <w:tcPr>
            <w:tcW w:w="1134" w:type="dxa"/>
            <w:shd w:val="clear" w:color="auto" w:fill="auto"/>
            <w:vAlign w:val="center"/>
            <w:hideMark/>
          </w:tcPr>
          <w:p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r>
      <w:tr w:rsidR="00417213" w:rsidRPr="00012D2D" w:rsidTr="00341497">
        <w:trPr>
          <w:trHeight w:val="124"/>
        </w:trPr>
        <w:tc>
          <w:tcPr>
            <w:tcW w:w="844" w:type="dxa"/>
            <w:shd w:val="clear" w:color="auto" w:fill="auto"/>
            <w:vAlign w:val="center"/>
          </w:tcPr>
          <w:p w:rsidR="00417213" w:rsidRPr="00012D2D" w:rsidRDefault="00417213" w:rsidP="00D11B9E">
            <w:pPr>
              <w:ind w:firstLineChars="200" w:firstLine="321"/>
              <w:rPr>
                <w:rFonts w:ascii="Tahoma" w:hAnsi="Tahoma" w:cs="Tahoma"/>
                <w:b/>
                <w:bCs/>
              </w:rPr>
            </w:pPr>
            <w:r w:rsidRPr="00012D2D">
              <w:rPr>
                <w:rFonts w:ascii="Tahoma" w:hAnsi="Tahoma" w:cs="Tahoma"/>
                <w:b/>
                <w:bCs/>
              </w:rPr>
              <w:t>4.2</w:t>
            </w:r>
          </w:p>
        </w:tc>
        <w:tc>
          <w:tcPr>
            <w:tcW w:w="1708" w:type="dxa"/>
            <w:shd w:val="clear" w:color="auto" w:fill="auto"/>
            <w:vAlign w:val="center"/>
          </w:tcPr>
          <w:p w:rsidR="00417213" w:rsidRPr="00012D2D" w:rsidRDefault="00417213" w:rsidP="00462276">
            <w:pPr>
              <w:jc w:val="both"/>
              <w:rPr>
                <w:rFonts w:ascii="Tahoma" w:hAnsi="Tahoma" w:cs="Tahoma"/>
                <w:b/>
                <w:bCs/>
              </w:rPr>
            </w:pPr>
            <w:r w:rsidRPr="00012D2D">
              <w:rPr>
                <w:rFonts w:ascii="Tahoma" w:hAnsi="Tahoma" w:cs="Tahoma"/>
                <w:b/>
                <w:bCs/>
              </w:rPr>
              <w:t>FERRETERÍA TIPO ADSS</w:t>
            </w:r>
          </w:p>
        </w:tc>
        <w:tc>
          <w:tcPr>
            <w:tcW w:w="7277" w:type="dxa"/>
            <w:shd w:val="clear" w:color="auto" w:fill="auto"/>
            <w:vAlign w:val="center"/>
          </w:tcPr>
          <w:p w:rsidR="00417213" w:rsidRPr="00012D2D" w:rsidRDefault="00417213" w:rsidP="00456D29">
            <w:pPr>
              <w:jc w:val="both"/>
              <w:rPr>
                <w:rFonts w:ascii="Tahoma" w:hAnsi="Tahoma" w:cs="Tahoma"/>
              </w:rPr>
            </w:pPr>
            <w:r w:rsidRPr="00012D2D">
              <w:rPr>
                <w:rFonts w:ascii="Tahoma" w:hAnsi="Tahoma" w:cs="Tahoma"/>
              </w:rPr>
              <w:t xml:space="preserve">Los set completos de Ferretería Duplo, Paso, Cruceta de almacenamiento y </w:t>
            </w:r>
            <w:proofErr w:type="spellStart"/>
            <w:r w:rsidRPr="00012D2D">
              <w:rPr>
                <w:rFonts w:ascii="Tahoma" w:hAnsi="Tahoma" w:cs="Tahoma"/>
              </w:rPr>
              <w:t>Antivibrador</w:t>
            </w:r>
            <w:proofErr w:type="spellEnd"/>
            <w:r w:rsidRPr="00012D2D">
              <w:rPr>
                <w:rFonts w:ascii="Tahoma" w:hAnsi="Tahoma" w:cs="Tahoma"/>
              </w:rPr>
              <w:t xml:space="preserve"> serán provistos por ENTEL S.A. de acuerdo al Plan de Tendido Aprobado por Entel S.A. y de acuerdo a las Tablas de Cantidades Referenciales de cada Tramo. El sitio de entrega será</w:t>
            </w:r>
            <w:r w:rsidR="00456D29" w:rsidRPr="00012D2D">
              <w:rPr>
                <w:rFonts w:ascii="Tahoma" w:hAnsi="Tahoma" w:cs="Tahoma"/>
              </w:rPr>
              <w:t xml:space="preserve"> en</w:t>
            </w:r>
            <w:r w:rsidRPr="00012D2D">
              <w:rPr>
                <w:rFonts w:ascii="Tahoma" w:hAnsi="Tahoma" w:cs="Tahoma"/>
              </w:rPr>
              <w:t xml:space="preserve"> almacenes de ENTEL S.A. en la ciudad de </w:t>
            </w:r>
            <w:r w:rsidR="009E24F7" w:rsidRPr="00012D2D">
              <w:rPr>
                <w:rFonts w:ascii="Tahoma" w:hAnsi="Tahoma" w:cs="Tahoma"/>
              </w:rPr>
              <w:t>La Paz</w:t>
            </w:r>
          </w:p>
        </w:tc>
        <w:tc>
          <w:tcPr>
            <w:tcW w:w="1559" w:type="dxa"/>
            <w:shd w:val="clear" w:color="auto" w:fill="auto"/>
            <w:vAlign w:val="center"/>
          </w:tcPr>
          <w:p w:rsidR="00417213" w:rsidRPr="00012D2D" w:rsidRDefault="00417213" w:rsidP="00462276">
            <w:pPr>
              <w:jc w:val="center"/>
              <w:rPr>
                <w:rFonts w:ascii="Tahoma" w:hAnsi="Tahoma" w:cs="Tahoma"/>
                <w:sz w:val="18"/>
                <w:szCs w:val="18"/>
                <w:lang w:eastAsia="es-BO"/>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9F7018">
              <w:rPr>
                <w:rFonts w:ascii="Tahoma" w:hAnsi="Tahoma" w:cs="Tahoma"/>
                <w:sz w:val="18"/>
                <w:szCs w:val="18"/>
              </w:rPr>
            </w:r>
            <w:r w:rsidR="009F7018">
              <w:rPr>
                <w:rFonts w:ascii="Tahoma" w:hAnsi="Tahoma" w:cs="Tahoma"/>
                <w:sz w:val="18"/>
                <w:szCs w:val="18"/>
              </w:rPr>
              <w:fldChar w:fldCharType="separate"/>
            </w:r>
            <w:r w:rsidRPr="00012D2D">
              <w:rPr>
                <w:rFonts w:ascii="Tahoma" w:hAnsi="Tahoma" w:cs="Tahoma"/>
                <w:sz w:val="18"/>
                <w:szCs w:val="18"/>
              </w:rPr>
              <w:fldChar w:fldCharType="end"/>
            </w:r>
          </w:p>
        </w:tc>
        <w:tc>
          <w:tcPr>
            <w:tcW w:w="1086" w:type="dxa"/>
            <w:shd w:val="clear" w:color="auto" w:fill="auto"/>
            <w:vAlign w:val="center"/>
          </w:tcPr>
          <w:p w:rsidR="00417213" w:rsidRPr="00012D2D" w:rsidRDefault="00417213" w:rsidP="00462276">
            <w:pPr>
              <w:jc w:val="center"/>
              <w:rPr>
                <w:rFonts w:ascii="Tahoma" w:hAnsi="Tahoma" w:cs="Tahoma"/>
                <w:sz w:val="18"/>
                <w:szCs w:val="18"/>
                <w:lang w:eastAsia="es-BO"/>
              </w:rPr>
            </w:pPr>
          </w:p>
        </w:tc>
        <w:tc>
          <w:tcPr>
            <w:tcW w:w="1134" w:type="dxa"/>
            <w:shd w:val="clear" w:color="auto" w:fill="auto"/>
            <w:vAlign w:val="center"/>
          </w:tcPr>
          <w:p w:rsidR="00417213" w:rsidRPr="00012D2D" w:rsidRDefault="00417213" w:rsidP="00462276">
            <w:pPr>
              <w:jc w:val="center"/>
              <w:rPr>
                <w:rFonts w:ascii="Tahoma" w:hAnsi="Tahoma" w:cs="Tahoma"/>
                <w:sz w:val="18"/>
                <w:szCs w:val="18"/>
                <w:lang w:eastAsia="es-BO"/>
              </w:rPr>
            </w:pPr>
          </w:p>
        </w:tc>
      </w:tr>
      <w:tr w:rsidR="00417213" w:rsidRPr="00012D2D" w:rsidTr="00341497">
        <w:trPr>
          <w:trHeight w:val="696"/>
        </w:trPr>
        <w:tc>
          <w:tcPr>
            <w:tcW w:w="844" w:type="dxa"/>
            <w:shd w:val="clear" w:color="auto" w:fill="auto"/>
            <w:vAlign w:val="center"/>
          </w:tcPr>
          <w:p w:rsidR="00417213" w:rsidRPr="00012D2D" w:rsidRDefault="00417213" w:rsidP="00D11B9E">
            <w:pPr>
              <w:ind w:firstLineChars="200" w:firstLine="321"/>
              <w:rPr>
                <w:rFonts w:ascii="Tahoma" w:hAnsi="Tahoma" w:cs="Tahoma"/>
                <w:b/>
                <w:bCs/>
              </w:rPr>
            </w:pPr>
            <w:r w:rsidRPr="00012D2D">
              <w:rPr>
                <w:rFonts w:ascii="Tahoma" w:hAnsi="Tahoma" w:cs="Tahoma"/>
                <w:b/>
                <w:bCs/>
              </w:rPr>
              <w:t>4.3</w:t>
            </w:r>
          </w:p>
        </w:tc>
        <w:tc>
          <w:tcPr>
            <w:tcW w:w="1708" w:type="dxa"/>
            <w:shd w:val="clear" w:color="auto" w:fill="auto"/>
            <w:vAlign w:val="center"/>
          </w:tcPr>
          <w:p w:rsidR="00417213" w:rsidRPr="00012D2D" w:rsidRDefault="00417213" w:rsidP="00462276">
            <w:pPr>
              <w:rPr>
                <w:rFonts w:ascii="Tahoma" w:hAnsi="Tahoma" w:cs="Tahoma"/>
                <w:b/>
                <w:bCs/>
              </w:rPr>
            </w:pPr>
            <w:r w:rsidRPr="00012D2D">
              <w:rPr>
                <w:rFonts w:ascii="Tahoma" w:hAnsi="Tahoma" w:cs="Tahoma"/>
                <w:b/>
                <w:bCs/>
              </w:rPr>
              <w:t>CAJAS DE  EMPALME Y ACCESORIO DE SOPORTE EN POSTE</w:t>
            </w:r>
          </w:p>
        </w:tc>
        <w:tc>
          <w:tcPr>
            <w:tcW w:w="7277" w:type="dxa"/>
            <w:shd w:val="clear" w:color="auto" w:fill="auto"/>
            <w:vAlign w:val="center"/>
          </w:tcPr>
          <w:p w:rsidR="00417213" w:rsidRPr="00012D2D" w:rsidRDefault="00417213" w:rsidP="00456D29">
            <w:pPr>
              <w:jc w:val="both"/>
              <w:rPr>
                <w:rFonts w:ascii="Tahoma" w:hAnsi="Tahoma" w:cs="Tahoma"/>
              </w:rPr>
            </w:pPr>
            <w:r w:rsidRPr="00012D2D">
              <w:rPr>
                <w:rFonts w:ascii="Tahoma" w:hAnsi="Tahoma" w:cs="Tahoma"/>
              </w:rPr>
              <w:t>Las cajas de empalme y su</w:t>
            </w:r>
            <w:r w:rsidR="00456D29" w:rsidRPr="00012D2D">
              <w:rPr>
                <w:rFonts w:ascii="Tahoma" w:hAnsi="Tahoma" w:cs="Tahoma"/>
              </w:rPr>
              <w:t>s</w:t>
            </w:r>
            <w:r w:rsidRPr="00012D2D">
              <w:rPr>
                <w:rFonts w:ascii="Tahoma" w:hAnsi="Tahoma" w:cs="Tahoma"/>
              </w:rPr>
              <w:t xml:space="preserve"> correspondiente</w:t>
            </w:r>
            <w:r w:rsidR="00456D29" w:rsidRPr="00012D2D">
              <w:rPr>
                <w:rFonts w:ascii="Tahoma" w:hAnsi="Tahoma" w:cs="Tahoma"/>
              </w:rPr>
              <w:t>s</w:t>
            </w:r>
            <w:r w:rsidRPr="00012D2D">
              <w:rPr>
                <w:rFonts w:ascii="Tahoma" w:hAnsi="Tahoma" w:cs="Tahoma"/>
              </w:rPr>
              <w:t xml:space="preserve"> accesorio</w:t>
            </w:r>
            <w:r w:rsidR="00456D29" w:rsidRPr="00012D2D">
              <w:rPr>
                <w:rFonts w:ascii="Tahoma" w:hAnsi="Tahoma" w:cs="Tahoma"/>
              </w:rPr>
              <w:t>s</w:t>
            </w:r>
            <w:r w:rsidRPr="00012D2D">
              <w:rPr>
                <w:rFonts w:ascii="Tahoma" w:hAnsi="Tahoma" w:cs="Tahoma"/>
              </w:rPr>
              <w:t xml:space="preserve"> de soporte, serán provistos por ENTEL S.A. al Contratista, de acuerdo a los requerimientos de cada tramo y al Plan de Tendido aprobado por Entel. El sitio de entrega será</w:t>
            </w:r>
            <w:r w:rsidR="00456D29" w:rsidRPr="00012D2D">
              <w:rPr>
                <w:rFonts w:ascii="Tahoma" w:hAnsi="Tahoma" w:cs="Tahoma"/>
              </w:rPr>
              <w:t xml:space="preserve"> en</w:t>
            </w:r>
            <w:r w:rsidRPr="00012D2D">
              <w:rPr>
                <w:rFonts w:ascii="Tahoma" w:hAnsi="Tahoma" w:cs="Tahoma"/>
              </w:rPr>
              <w:t xml:space="preserve"> almacenes de ENTEL S.A. en </w:t>
            </w:r>
            <w:r w:rsidR="009E24F7" w:rsidRPr="00012D2D">
              <w:rPr>
                <w:rFonts w:ascii="Tahoma" w:hAnsi="Tahoma" w:cs="Tahoma"/>
              </w:rPr>
              <w:t>la ciudad de La Paz.</w:t>
            </w:r>
          </w:p>
        </w:tc>
        <w:tc>
          <w:tcPr>
            <w:tcW w:w="1559" w:type="dxa"/>
            <w:shd w:val="clear" w:color="auto" w:fill="auto"/>
            <w:vAlign w:val="center"/>
          </w:tcPr>
          <w:p w:rsidR="00417213" w:rsidRPr="00012D2D" w:rsidRDefault="00417213" w:rsidP="00462276">
            <w:pPr>
              <w:jc w:val="center"/>
              <w:rPr>
                <w:rFonts w:ascii="Tahoma" w:hAnsi="Tahoma" w:cs="Tahoma"/>
                <w:sz w:val="18"/>
                <w:szCs w:val="18"/>
                <w:lang w:eastAsia="es-BO"/>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9F7018">
              <w:rPr>
                <w:rFonts w:ascii="Tahoma" w:hAnsi="Tahoma" w:cs="Tahoma"/>
                <w:sz w:val="18"/>
                <w:szCs w:val="18"/>
              </w:rPr>
            </w:r>
            <w:r w:rsidR="009F7018">
              <w:rPr>
                <w:rFonts w:ascii="Tahoma" w:hAnsi="Tahoma" w:cs="Tahoma"/>
                <w:sz w:val="18"/>
                <w:szCs w:val="18"/>
              </w:rPr>
              <w:fldChar w:fldCharType="separate"/>
            </w:r>
            <w:r w:rsidRPr="00012D2D">
              <w:rPr>
                <w:rFonts w:ascii="Tahoma" w:hAnsi="Tahoma" w:cs="Tahoma"/>
                <w:sz w:val="18"/>
                <w:szCs w:val="18"/>
              </w:rPr>
              <w:fldChar w:fldCharType="end"/>
            </w:r>
          </w:p>
        </w:tc>
        <w:tc>
          <w:tcPr>
            <w:tcW w:w="1086" w:type="dxa"/>
            <w:shd w:val="clear" w:color="auto" w:fill="auto"/>
            <w:vAlign w:val="center"/>
          </w:tcPr>
          <w:p w:rsidR="00417213" w:rsidRPr="00012D2D" w:rsidRDefault="00417213" w:rsidP="00462276">
            <w:pPr>
              <w:jc w:val="center"/>
              <w:rPr>
                <w:rFonts w:ascii="Tahoma" w:hAnsi="Tahoma" w:cs="Tahoma"/>
                <w:sz w:val="18"/>
                <w:szCs w:val="18"/>
                <w:lang w:eastAsia="es-BO"/>
              </w:rPr>
            </w:pPr>
          </w:p>
        </w:tc>
        <w:tc>
          <w:tcPr>
            <w:tcW w:w="1134" w:type="dxa"/>
            <w:shd w:val="clear" w:color="auto" w:fill="auto"/>
            <w:vAlign w:val="center"/>
          </w:tcPr>
          <w:p w:rsidR="00417213" w:rsidRPr="00012D2D" w:rsidRDefault="00417213" w:rsidP="00462276">
            <w:pPr>
              <w:jc w:val="center"/>
              <w:rPr>
                <w:rFonts w:ascii="Tahoma" w:hAnsi="Tahoma" w:cs="Tahoma"/>
                <w:sz w:val="18"/>
                <w:szCs w:val="18"/>
                <w:lang w:eastAsia="es-BO"/>
              </w:rPr>
            </w:pPr>
          </w:p>
        </w:tc>
      </w:tr>
      <w:tr w:rsidR="009E24F7" w:rsidRPr="00012D2D" w:rsidTr="00C0508D">
        <w:trPr>
          <w:trHeight w:val="321"/>
        </w:trPr>
        <w:tc>
          <w:tcPr>
            <w:tcW w:w="844" w:type="dxa"/>
            <w:shd w:val="clear" w:color="auto" w:fill="auto"/>
            <w:vAlign w:val="center"/>
          </w:tcPr>
          <w:p w:rsidR="009E24F7" w:rsidRPr="00012D2D" w:rsidRDefault="009E24F7" w:rsidP="00D11B9E">
            <w:pPr>
              <w:ind w:firstLineChars="200" w:firstLine="321"/>
              <w:rPr>
                <w:rFonts w:ascii="Tahoma" w:hAnsi="Tahoma" w:cs="Tahoma"/>
                <w:b/>
                <w:bCs/>
              </w:rPr>
            </w:pPr>
            <w:r w:rsidRPr="00012D2D">
              <w:rPr>
                <w:rFonts w:ascii="Tahoma" w:hAnsi="Tahoma" w:cs="Tahoma"/>
                <w:b/>
                <w:bCs/>
              </w:rPr>
              <w:t>4.4</w:t>
            </w:r>
          </w:p>
        </w:tc>
        <w:tc>
          <w:tcPr>
            <w:tcW w:w="1708" w:type="dxa"/>
            <w:shd w:val="clear" w:color="auto" w:fill="auto"/>
            <w:vAlign w:val="center"/>
          </w:tcPr>
          <w:p w:rsidR="009E24F7" w:rsidRPr="00012D2D" w:rsidRDefault="009E24F7" w:rsidP="00462276">
            <w:pPr>
              <w:rPr>
                <w:rFonts w:ascii="Tahoma" w:hAnsi="Tahoma" w:cs="Tahoma"/>
                <w:b/>
                <w:bCs/>
              </w:rPr>
            </w:pPr>
            <w:r w:rsidRPr="00012D2D">
              <w:rPr>
                <w:rFonts w:ascii="Tahoma" w:hAnsi="Tahoma" w:cs="Tahoma"/>
                <w:b/>
                <w:bCs/>
              </w:rPr>
              <w:t>POSTES DE PRFV DE 9 – 11 m</w:t>
            </w:r>
          </w:p>
        </w:tc>
        <w:tc>
          <w:tcPr>
            <w:tcW w:w="7277" w:type="dxa"/>
            <w:shd w:val="clear" w:color="auto" w:fill="auto"/>
            <w:vAlign w:val="center"/>
          </w:tcPr>
          <w:p w:rsidR="009E24F7" w:rsidRPr="00012D2D" w:rsidRDefault="009E24F7" w:rsidP="00CC64B4">
            <w:pPr>
              <w:jc w:val="both"/>
              <w:rPr>
                <w:rFonts w:ascii="Tahoma" w:hAnsi="Tahoma" w:cs="Tahoma"/>
              </w:rPr>
            </w:pPr>
            <w:r w:rsidRPr="00012D2D">
              <w:rPr>
                <w:rFonts w:ascii="Tahoma" w:hAnsi="Tahoma" w:cs="Tahoma"/>
              </w:rPr>
              <w:t>Los postes de PRFV de 9 y 11 m será</w:t>
            </w:r>
            <w:r w:rsidR="00456D29" w:rsidRPr="00012D2D">
              <w:rPr>
                <w:rFonts w:ascii="Tahoma" w:hAnsi="Tahoma" w:cs="Tahoma"/>
              </w:rPr>
              <w:t>n</w:t>
            </w:r>
            <w:r w:rsidRPr="00012D2D">
              <w:rPr>
                <w:rFonts w:ascii="Tahoma" w:hAnsi="Tahoma" w:cs="Tahoma"/>
              </w:rPr>
              <w:t xml:space="preserve"> proporcionado</w:t>
            </w:r>
            <w:r w:rsidR="00456D29" w:rsidRPr="00012D2D">
              <w:rPr>
                <w:rFonts w:ascii="Tahoma" w:hAnsi="Tahoma" w:cs="Tahoma"/>
              </w:rPr>
              <w:t>s</w:t>
            </w:r>
            <w:r w:rsidRPr="00012D2D">
              <w:rPr>
                <w:rFonts w:ascii="Tahoma" w:hAnsi="Tahoma" w:cs="Tahoma"/>
              </w:rPr>
              <w:t xml:space="preserve"> por Entel S.A. en los almacenes de la ciudad de La Paz</w:t>
            </w:r>
          </w:p>
        </w:tc>
        <w:tc>
          <w:tcPr>
            <w:tcW w:w="1559" w:type="dxa"/>
            <w:shd w:val="clear" w:color="auto" w:fill="auto"/>
            <w:vAlign w:val="center"/>
          </w:tcPr>
          <w:p w:rsidR="009E24F7" w:rsidRPr="00012D2D" w:rsidRDefault="009E24F7" w:rsidP="00462276">
            <w:pPr>
              <w:jc w:val="center"/>
              <w:rPr>
                <w:rFonts w:ascii="Tahoma" w:hAnsi="Tahoma" w:cs="Tahoma"/>
                <w:sz w:val="18"/>
                <w:szCs w:val="18"/>
              </w:rPr>
            </w:pPr>
          </w:p>
        </w:tc>
        <w:tc>
          <w:tcPr>
            <w:tcW w:w="1086" w:type="dxa"/>
            <w:shd w:val="clear" w:color="auto" w:fill="auto"/>
            <w:vAlign w:val="center"/>
          </w:tcPr>
          <w:p w:rsidR="009E24F7" w:rsidRPr="00012D2D" w:rsidRDefault="009E24F7" w:rsidP="00462276">
            <w:pPr>
              <w:jc w:val="center"/>
              <w:rPr>
                <w:rFonts w:ascii="Tahoma" w:hAnsi="Tahoma" w:cs="Tahoma"/>
                <w:sz w:val="18"/>
                <w:szCs w:val="18"/>
                <w:lang w:eastAsia="es-BO"/>
              </w:rPr>
            </w:pPr>
          </w:p>
        </w:tc>
        <w:tc>
          <w:tcPr>
            <w:tcW w:w="1134" w:type="dxa"/>
            <w:shd w:val="clear" w:color="auto" w:fill="auto"/>
            <w:vAlign w:val="center"/>
          </w:tcPr>
          <w:p w:rsidR="009E24F7" w:rsidRPr="00012D2D" w:rsidRDefault="009E24F7" w:rsidP="00462276">
            <w:pPr>
              <w:jc w:val="center"/>
              <w:rPr>
                <w:rFonts w:ascii="Tahoma" w:hAnsi="Tahoma" w:cs="Tahoma"/>
                <w:sz w:val="18"/>
                <w:szCs w:val="18"/>
                <w:lang w:eastAsia="es-BO"/>
              </w:rPr>
            </w:pPr>
          </w:p>
        </w:tc>
      </w:tr>
      <w:tr w:rsidR="00417213" w:rsidRPr="00012D2D" w:rsidTr="00703B2F">
        <w:trPr>
          <w:trHeight w:val="60"/>
        </w:trPr>
        <w:tc>
          <w:tcPr>
            <w:tcW w:w="844" w:type="dxa"/>
            <w:shd w:val="clear" w:color="auto" w:fill="auto"/>
            <w:vAlign w:val="center"/>
          </w:tcPr>
          <w:p w:rsidR="00417213" w:rsidRPr="00012D2D" w:rsidRDefault="00417213" w:rsidP="00D11B9E">
            <w:pPr>
              <w:ind w:firstLineChars="200" w:firstLine="321"/>
              <w:rPr>
                <w:rFonts w:ascii="Tahoma" w:hAnsi="Tahoma" w:cs="Tahoma"/>
                <w:b/>
                <w:bCs/>
              </w:rPr>
            </w:pPr>
            <w:r w:rsidRPr="00012D2D">
              <w:rPr>
                <w:rFonts w:ascii="Tahoma" w:hAnsi="Tahoma" w:cs="Tahoma"/>
                <w:b/>
                <w:bCs/>
              </w:rPr>
              <w:t>5</w:t>
            </w:r>
          </w:p>
        </w:tc>
        <w:tc>
          <w:tcPr>
            <w:tcW w:w="11630" w:type="dxa"/>
            <w:gridSpan w:val="4"/>
            <w:shd w:val="clear" w:color="auto" w:fill="auto"/>
            <w:vAlign w:val="center"/>
          </w:tcPr>
          <w:p w:rsidR="00417213" w:rsidRPr="00012D2D" w:rsidRDefault="00417213" w:rsidP="00462276">
            <w:pPr>
              <w:jc w:val="both"/>
              <w:rPr>
                <w:rFonts w:ascii="Tahoma" w:hAnsi="Tahoma" w:cs="Tahoma"/>
                <w:sz w:val="18"/>
                <w:szCs w:val="18"/>
                <w:lang w:eastAsia="es-BO"/>
              </w:rPr>
            </w:pPr>
            <w:r w:rsidRPr="00012D2D">
              <w:rPr>
                <w:rFonts w:ascii="Tahoma" w:hAnsi="Tahoma" w:cs="Tahoma"/>
                <w:b/>
                <w:bCs/>
              </w:rPr>
              <w:t>MATERIALES A SER PROVISTOS POR EL OFERENTE ADJUDICADO</w:t>
            </w:r>
          </w:p>
        </w:tc>
        <w:tc>
          <w:tcPr>
            <w:tcW w:w="1134" w:type="dxa"/>
            <w:shd w:val="clear" w:color="auto" w:fill="auto"/>
            <w:vAlign w:val="center"/>
          </w:tcPr>
          <w:p w:rsidR="00417213" w:rsidRPr="00012D2D" w:rsidRDefault="00417213" w:rsidP="00462276">
            <w:pPr>
              <w:jc w:val="center"/>
              <w:rPr>
                <w:rFonts w:ascii="Tahoma" w:hAnsi="Tahoma" w:cs="Tahoma"/>
                <w:sz w:val="18"/>
                <w:szCs w:val="18"/>
                <w:lang w:eastAsia="es-BO"/>
              </w:rPr>
            </w:pPr>
          </w:p>
        </w:tc>
      </w:tr>
      <w:tr w:rsidR="00417213" w:rsidRPr="00012D2D" w:rsidTr="00C74609">
        <w:trPr>
          <w:trHeight w:val="58"/>
        </w:trPr>
        <w:tc>
          <w:tcPr>
            <w:tcW w:w="844" w:type="dxa"/>
            <w:shd w:val="clear" w:color="auto" w:fill="auto"/>
            <w:vAlign w:val="center"/>
            <w:hideMark/>
          </w:tcPr>
          <w:p w:rsidR="00417213" w:rsidRPr="00012D2D" w:rsidRDefault="00417213" w:rsidP="00D11B9E">
            <w:pPr>
              <w:ind w:firstLineChars="200" w:firstLine="321"/>
              <w:rPr>
                <w:rFonts w:ascii="Tahoma" w:hAnsi="Tahoma" w:cs="Tahoma"/>
                <w:b/>
                <w:bCs/>
              </w:rPr>
            </w:pPr>
            <w:r w:rsidRPr="00012D2D">
              <w:rPr>
                <w:rFonts w:ascii="Tahoma" w:hAnsi="Tahoma" w:cs="Tahoma"/>
                <w:b/>
                <w:bCs/>
              </w:rPr>
              <w:t>5.1</w:t>
            </w:r>
          </w:p>
        </w:tc>
        <w:tc>
          <w:tcPr>
            <w:tcW w:w="1708" w:type="dxa"/>
            <w:shd w:val="clear" w:color="auto" w:fill="auto"/>
            <w:vAlign w:val="center"/>
            <w:hideMark/>
          </w:tcPr>
          <w:p w:rsidR="00417213" w:rsidRPr="00012D2D" w:rsidRDefault="00417213" w:rsidP="00462276">
            <w:pPr>
              <w:rPr>
                <w:rFonts w:ascii="Tahoma" w:hAnsi="Tahoma" w:cs="Tahoma"/>
                <w:b/>
                <w:bCs/>
                <w:lang w:val="en-US"/>
              </w:rPr>
            </w:pPr>
            <w:r w:rsidRPr="00012D2D">
              <w:rPr>
                <w:rFonts w:ascii="Tahoma" w:hAnsi="Tahoma" w:cs="Tahoma"/>
                <w:b/>
                <w:bCs/>
                <w:lang w:val="en-US"/>
              </w:rPr>
              <w:t>RACK ODF – BANDEJAS ODF-PATCH CORDS</w:t>
            </w:r>
            <w:r w:rsidRPr="00012D2D">
              <w:rPr>
                <w:rFonts w:ascii="Tahoma" w:hAnsi="Tahoma" w:cs="Tahoma"/>
                <w:lang w:val="en-US"/>
              </w:rPr>
              <w:t>.</w:t>
            </w:r>
          </w:p>
        </w:tc>
        <w:tc>
          <w:tcPr>
            <w:tcW w:w="7277" w:type="dxa"/>
            <w:shd w:val="clear" w:color="auto" w:fill="auto"/>
            <w:vAlign w:val="center"/>
            <w:hideMark/>
          </w:tcPr>
          <w:p w:rsidR="00417213" w:rsidRPr="00012D2D" w:rsidRDefault="00417213" w:rsidP="00807E50">
            <w:pPr>
              <w:rPr>
                <w:rFonts w:ascii="Tahoma" w:hAnsi="Tahoma" w:cs="Tahoma"/>
              </w:rPr>
            </w:pPr>
            <w:r w:rsidRPr="00012D2D">
              <w:rPr>
                <w:rFonts w:ascii="Tahoma" w:hAnsi="Tahoma" w:cs="Tahoma"/>
              </w:rPr>
              <w:t xml:space="preserve">El contratista adjudicado, deberá considerar la provisión e instalación de Rack ODF con puerta (0.60*0.30*2.20 m.), Bandejas Deslizables de 19” Terminación SC/APC, </w:t>
            </w:r>
            <w:proofErr w:type="spellStart"/>
            <w:r w:rsidRPr="00012D2D">
              <w:rPr>
                <w:rFonts w:ascii="Tahoma" w:hAnsi="Tahoma" w:cs="Tahoma"/>
              </w:rPr>
              <w:t>Patchcords</w:t>
            </w:r>
            <w:proofErr w:type="spellEnd"/>
            <w:r w:rsidR="004319BA" w:rsidRPr="00012D2D">
              <w:rPr>
                <w:rFonts w:ascii="Tahoma" w:hAnsi="Tahoma" w:cs="Tahoma"/>
              </w:rPr>
              <w:t xml:space="preserve"> </w:t>
            </w:r>
            <w:r w:rsidRPr="00012D2D">
              <w:rPr>
                <w:rFonts w:ascii="Tahoma" w:hAnsi="Tahoma" w:cs="Tahoma"/>
              </w:rPr>
              <w:t xml:space="preserve">de varios Tamaños, Adaptadores SC/APC y </w:t>
            </w:r>
            <w:proofErr w:type="spellStart"/>
            <w:r w:rsidRPr="00012D2D">
              <w:rPr>
                <w:rFonts w:ascii="Tahoma" w:hAnsi="Tahoma" w:cs="Tahoma"/>
              </w:rPr>
              <w:t>Pigtails</w:t>
            </w:r>
            <w:proofErr w:type="spellEnd"/>
            <w:r w:rsidRPr="00012D2D">
              <w:rPr>
                <w:rFonts w:ascii="Tahoma" w:hAnsi="Tahoma" w:cs="Tahoma"/>
              </w:rPr>
              <w:t xml:space="preserve"> SC/APC. Según cuadros Referenciales de cada Tramo.</w:t>
            </w:r>
          </w:p>
        </w:tc>
        <w:tc>
          <w:tcPr>
            <w:tcW w:w="1559" w:type="dxa"/>
            <w:shd w:val="clear" w:color="auto" w:fill="auto"/>
            <w:vAlign w:val="center"/>
            <w:hideMark/>
          </w:tcPr>
          <w:p w:rsidR="00417213" w:rsidRPr="00012D2D" w:rsidRDefault="00417213" w:rsidP="00462276">
            <w:pPr>
              <w:jc w:val="cente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9F7018">
              <w:rPr>
                <w:rFonts w:ascii="Tahoma" w:hAnsi="Tahoma" w:cs="Tahoma"/>
                <w:sz w:val="18"/>
                <w:szCs w:val="18"/>
              </w:rPr>
            </w:r>
            <w:r w:rsidR="009F7018">
              <w:rPr>
                <w:rFonts w:ascii="Tahoma" w:hAnsi="Tahoma" w:cs="Tahoma"/>
                <w:sz w:val="18"/>
                <w:szCs w:val="18"/>
              </w:rPr>
              <w:fldChar w:fldCharType="separate"/>
            </w:r>
            <w:r w:rsidRPr="00012D2D">
              <w:rPr>
                <w:rFonts w:ascii="Tahoma" w:hAnsi="Tahoma" w:cs="Tahoma"/>
                <w:sz w:val="18"/>
                <w:szCs w:val="18"/>
              </w:rPr>
              <w:fldChar w:fldCharType="end"/>
            </w:r>
          </w:p>
          <w:p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c>
          <w:tcPr>
            <w:tcW w:w="1086" w:type="dxa"/>
            <w:shd w:val="clear" w:color="auto" w:fill="auto"/>
            <w:vAlign w:val="center"/>
            <w:hideMark/>
          </w:tcPr>
          <w:p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p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c>
          <w:tcPr>
            <w:tcW w:w="1134" w:type="dxa"/>
            <w:shd w:val="clear" w:color="auto" w:fill="auto"/>
            <w:vAlign w:val="center"/>
            <w:hideMark/>
          </w:tcPr>
          <w:p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r>
      <w:tr w:rsidR="00417213" w:rsidRPr="00012D2D" w:rsidTr="00341497">
        <w:trPr>
          <w:trHeight w:val="547"/>
        </w:trPr>
        <w:tc>
          <w:tcPr>
            <w:tcW w:w="844" w:type="dxa"/>
            <w:shd w:val="clear" w:color="auto" w:fill="auto"/>
            <w:vAlign w:val="center"/>
            <w:hideMark/>
          </w:tcPr>
          <w:p w:rsidR="00417213" w:rsidRPr="00012D2D" w:rsidRDefault="00417213" w:rsidP="00D11B9E">
            <w:pPr>
              <w:ind w:firstLineChars="200" w:firstLine="321"/>
              <w:rPr>
                <w:rFonts w:ascii="Tahoma" w:hAnsi="Tahoma" w:cs="Tahoma"/>
                <w:b/>
                <w:bCs/>
              </w:rPr>
            </w:pPr>
            <w:r w:rsidRPr="00012D2D">
              <w:rPr>
                <w:rFonts w:ascii="Tahoma" w:hAnsi="Tahoma" w:cs="Tahoma"/>
                <w:b/>
                <w:bCs/>
              </w:rPr>
              <w:t>5.2</w:t>
            </w:r>
          </w:p>
        </w:tc>
        <w:tc>
          <w:tcPr>
            <w:tcW w:w="1708" w:type="dxa"/>
            <w:shd w:val="clear" w:color="auto" w:fill="auto"/>
            <w:vAlign w:val="center"/>
            <w:hideMark/>
          </w:tcPr>
          <w:p w:rsidR="00417213" w:rsidRPr="00012D2D" w:rsidRDefault="00417213" w:rsidP="00462276">
            <w:pPr>
              <w:rPr>
                <w:rFonts w:ascii="Tahoma" w:hAnsi="Tahoma" w:cs="Tahoma"/>
                <w:b/>
                <w:bCs/>
              </w:rPr>
            </w:pPr>
            <w:r w:rsidRPr="00012D2D">
              <w:rPr>
                <w:rFonts w:ascii="Tahoma" w:hAnsi="Tahoma" w:cs="Tahoma"/>
                <w:b/>
                <w:bCs/>
              </w:rPr>
              <w:t xml:space="preserve">MATERIALES DE INSTALACIÓN </w:t>
            </w:r>
          </w:p>
        </w:tc>
        <w:tc>
          <w:tcPr>
            <w:tcW w:w="7277" w:type="dxa"/>
            <w:shd w:val="clear" w:color="auto" w:fill="auto"/>
            <w:vAlign w:val="center"/>
            <w:hideMark/>
          </w:tcPr>
          <w:p w:rsidR="00417213" w:rsidRPr="00012D2D" w:rsidRDefault="00417213" w:rsidP="00462276">
            <w:pPr>
              <w:jc w:val="both"/>
              <w:rPr>
                <w:rFonts w:ascii="Tahoma" w:hAnsi="Tahoma" w:cs="Tahoma"/>
              </w:rPr>
            </w:pPr>
            <w:r w:rsidRPr="00012D2D">
              <w:rPr>
                <w:rFonts w:ascii="Tahoma" w:hAnsi="Tahoma" w:cs="Tahoma"/>
              </w:rPr>
              <w:t>El Contratista deberá considerar la provisión de todos los materiales solicitados en los cuadros referenciales de cada tramo</w:t>
            </w:r>
            <w:r w:rsidR="009E24F7" w:rsidRPr="00012D2D">
              <w:rPr>
                <w:rFonts w:ascii="Tahoma" w:hAnsi="Tahoma" w:cs="Tahoma"/>
              </w:rPr>
              <w:t>,</w:t>
            </w:r>
            <w:r w:rsidRPr="00012D2D">
              <w:rPr>
                <w:rFonts w:ascii="Tahoma" w:hAnsi="Tahoma" w:cs="Tahoma"/>
              </w:rPr>
              <w:t xml:space="preserve"> adjuntos. </w:t>
            </w:r>
          </w:p>
        </w:tc>
        <w:tc>
          <w:tcPr>
            <w:tcW w:w="1559" w:type="dxa"/>
            <w:shd w:val="clear" w:color="auto" w:fill="auto"/>
            <w:vAlign w:val="center"/>
            <w:hideMark/>
          </w:tcPr>
          <w:p w:rsidR="00417213" w:rsidRPr="00012D2D" w:rsidRDefault="00417213" w:rsidP="00462276">
            <w:pPr>
              <w:jc w:val="cente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9F7018">
              <w:rPr>
                <w:rFonts w:ascii="Tahoma" w:hAnsi="Tahoma" w:cs="Tahoma"/>
                <w:sz w:val="18"/>
                <w:szCs w:val="18"/>
              </w:rPr>
            </w:r>
            <w:r w:rsidR="009F7018">
              <w:rPr>
                <w:rFonts w:ascii="Tahoma" w:hAnsi="Tahoma" w:cs="Tahoma"/>
                <w:sz w:val="18"/>
                <w:szCs w:val="18"/>
              </w:rPr>
              <w:fldChar w:fldCharType="separate"/>
            </w:r>
            <w:r w:rsidRPr="00012D2D">
              <w:rPr>
                <w:rFonts w:ascii="Tahoma" w:hAnsi="Tahoma" w:cs="Tahoma"/>
                <w:sz w:val="18"/>
                <w:szCs w:val="18"/>
              </w:rPr>
              <w:fldChar w:fldCharType="end"/>
            </w:r>
          </w:p>
          <w:p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c>
          <w:tcPr>
            <w:tcW w:w="1086" w:type="dxa"/>
            <w:shd w:val="clear" w:color="auto" w:fill="auto"/>
            <w:vAlign w:val="center"/>
            <w:hideMark/>
          </w:tcPr>
          <w:p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p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c>
          <w:tcPr>
            <w:tcW w:w="1134" w:type="dxa"/>
            <w:shd w:val="clear" w:color="auto" w:fill="auto"/>
            <w:vAlign w:val="center"/>
            <w:hideMark/>
          </w:tcPr>
          <w:p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r>
      <w:tr w:rsidR="00417213" w:rsidRPr="00012D2D" w:rsidTr="00341497">
        <w:trPr>
          <w:trHeight w:val="60"/>
        </w:trPr>
        <w:tc>
          <w:tcPr>
            <w:tcW w:w="844" w:type="dxa"/>
            <w:shd w:val="clear" w:color="auto" w:fill="auto"/>
            <w:vAlign w:val="center"/>
          </w:tcPr>
          <w:p w:rsidR="00417213" w:rsidRPr="00012D2D" w:rsidRDefault="00417213" w:rsidP="00D11B9E">
            <w:pPr>
              <w:ind w:firstLineChars="200" w:firstLine="321"/>
              <w:rPr>
                <w:rFonts w:ascii="Tahoma" w:hAnsi="Tahoma" w:cs="Tahoma"/>
                <w:b/>
                <w:bCs/>
              </w:rPr>
            </w:pPr>
            <w:r w:rsidRPr="00012D2D">
              <w:rPr>
                <w:rFonts w:ascii="Tahoma" w:hAnsi="Tahoma" w:cs="Tahoma"/>
                <w:b/>
                <w:bCs/>
              </w:rPr>
              <w:t>6</w:t>
            </w:r>
          </w:p>
        </w:tc>
        <w:tc>
          <w:tcPr>
            <w:tcW w:w="1708" w:type="dxa"/>
            <w:shd w:val="clear" w:color="auto" w:fill="auto"/>
            <w:vAlign w:val="center"/>
          </w:tcPr>
          <w:p w:rsidR="00417213" w:rsidRPr="00012D2D" w:rsidRDefault="00417213" w:rsidP="00462276">
            <w:pPr>
              <w:rPr>
                <w:rFonts w:ascii="Tahoma" w:hAnsi="Tahoma" w:cs="Tahoma"/>
                <w:b/>
                <w:bCs/>
              </w:rPr>
            </w:pPr>
            <w:r w:rsidRPr="00012D2D">
              <w:rPr>
                <w:rFonts w:ascii="Tahoma" w:hAnsi="Tahoma" w:cs="Tahoma"/>
                <w:b/>
                <w:bCs/>
              </w:rPr>
              <w:t>CONTROL DE USO DE MATERIALES E INVENTARIO</w:t>
            </w:r>
          </w:p>
        </w:tc>
        <w:tc>
          <w:tcPr>
            <w:tcW w:w="7277" w:type="dxa"/>
            <w:shd w:val="clear" w:color="auto" w:fill="auto"/>
            <w:vAlign w:val="center"/>
          </w:tcPr>
          <w:p w:rsidR="00F14A03" w:rsidRPr="00012D2D" w:rsidRDefault="00417213" w:rsidP="00462276">
            <w:pPr>
              <w:jc w:val="both"/>
              <w:rPr>
                <w:rFonts w:ascii="Tahoma" w:hAnsi="Tahoma" w:cs="Tahoma"/>
              </w:rPr>
            </w:pPr>
            <w:r w:rsidRPr="00012D2D">
              <w:rPr>
                <w:rFonts w:ascii="Tahoma" w:hAnsi="Tahoma" w:cs="Tahoma"/>
              </w:rPr>
              <w:t>Así mismo, deberá realizar la presentación del informe final de</w:t>
            </w:r>
            <w:r w:rsidRPr="00012D2D">
              <w:rPr>
                <w:rFonts w:cs="Tahoma"/>
              </w:rPr>
              <w:t xml:space="preserve"> </w:t>
            </w:r>
            <w:r w:rsidRPr="00012D2D">
              <w:rPr>
                <w:rFonts w:ascii="Tahoma" w:hAnsi="Tahoma" w:cs="Tahoma"/>
              </w:rPr>
              <w:t>control de uso de materiales consolidado por tipo de material, para la revisión y aprobación por parte de la Supervisión de ENTEL S.A., el informe debe considerar el detalle de las cantidades empleadas y los saldos existentes, esta información será requisito imprescindible para el procesamiento de las planillas y recepción definitiva del proyecto.</w:t>
            </w:r>
          </w:p>
        </w:tc>
        <w:tc>
          <w:tcPr>
            <w:tcW w:w="1559" w:type="dxa"/>
            <w:shd w:val="clear" w:color="auto" w:fill="auto"/>
            <w:vAlign w:val="center"/>
          </w:tcPr>
          <w:p w:rsidR="00417213" w:rsidRPr="00012D2D" w:rsidRDefault="00417213" w:rsidP="00462276">
            <w:pPr>
              <w:jc w:val="center"/>
              <w:rPr>
                <w:rFonts w:ascii="Tahoma" w:hAnsi="Tahoma" w:cs="Tahoma"/>
                <w:sz w:val="18"/>
                <w:szCs w:val="18"/>
                <w:lang w:eastAsia="es-BO"/>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9F7018">
              <w:rPr>
                <w:rFonts w:ascii="Tahoma" w:hAnsi="Tahoma" w:cs="Tahoma"/>
                <w:sz w:val="18"/>
                <w:szCs w:val="18"/>
              </w:rPr>
            </w:r>
            <w:r w:rsidR="009F7018">
              <w:rPr>
                <w:rFonts w:ascii="Tahoma" w:hAnsi="Tahoma" w:cs="Tahoma"/>
                <w:sz w:val="18"/>
                <w:szCs w:val="18"/>
              </w:rPr>
              <w:fldChar w:fldCharType="separate"/>
            </w:r>
            <w:r w:rsidRPr="00012D2D">
              <w:rPr>
                <w:rFonts w:ascii="Tahoma" w:hAnsi="Tahoma" w:cs="Tahoma"/>
                <w:sz w:val="18"/>
                <w:szCs w:val="18"/>
              </w:rPr>
              <w:fldChar w:fldCharType="end"/>
            </w:r>
          </w:p>
        </w:tc>
        <w:tc>
          <w:tcPr>
            <w:tcW w:w="1086" w:type="dxa"/>
            <w:shd w:val="clear" w:color="auto" w:fill="auto"/>
            <w:vAlign w:val="center"/>
          </w:tcPr>
          <w:p w:rsidR="00417213" w:rsidRPr="00012D2D" w:rsidRDefault="00417213" w:rsidP="00462276">
            <w:pPr>
              <w:jc w:val="center"/>
              <w:rPr>
                <w:rFonts w:ascii="Tahoma" w:hAnsi="Tahoma" w:cs="Tahoma"/>
                <w:sz w:val="18"/>
                <w:szCs w:val="18"/>
                <w:lang w:eastAsia="es-BO"/>
              </w:rPr>
            </w:pPr>
          </w:p>
        </w:tc>
        <w:tc>
          <w:tcPr>
            <w:tcW w:w="1134" w:type="dxa"/>
            <w:shd w:val="clear" w:color="auto" w:fill="auto"/>
            <w:vAlign w:val="center"/>
          </w:tcPr>
          <w:p w:rsidR="00417213" w:rsidRPr="00012D2D" w:rsidRDefault="00417213" w:rsidP="00462276">
            <w:pPr>
              <w:jc w:val="center"/>
              <w:rPr>
                <w:rFonts w:ascii="Tahoma" w:hAnsi="Tahoma" w:cs="Tahoma"/>
                <w:sz w:val="18"/>
                <w:szCs w:val="18"/>
                <w:lang w:eastAsia="es-BO"/>
              </w:rPr>
            </w:pPr>
          </w:p>
        </w:tc>
      </w:tr>
      <w:tr w:rsidR="00417213" w:rsidRPr="00012D2D" w:rsidTr="00C74609">
        <w:trPr>
          <w:trHeight w:val="64"/>
        </w:trPr>
        <w:tc>
          <w:tcPr>
            <w:tcW w:w="844" w:type="dxa"/>
            <w:shd w:val="clear" w:color="auto" w:fill="auto"/>
            <w:vAlign w:val="center"/>
            <w:hideMark/>
          </w:tcPr>
          <w:p w:rsidR="00417213" w:rsidRPr="00012D2D" w:rsidRDefault="00417213" w:rsidP="00462276">
            <w:pPr>
              <w:jc w:val="center"/>
              <w:rPr>
                <w:rFonts w:ascii="Tahoma" w:hAnsi="Tahoma" w:cs="Tahoma"/>
                <w:b/>
                <w:bCs/>
              </w:rPr>
            </w:pPr>
            <w:r w:rsidRPr="00012D2D">
              <w:rPr>
                <w:rFonts w:ascii="Tahoma" w:hAnsi="Tahoma" w:cs="Tahoma"/>
                <w:b/>
                <w:bCs/>
              </w:rPr>
              <w:lastRenderedPageBreak/>
              <w:t>7</w:t>
            </w:r>
          </w:p>
        </w:tc>
        <w:tc>
          <w:tcPr>
            <w:tcW w:w="1708" w:type="dxa"/>
            <w:shd w:val="clear" w:color="auto" w:fill="auto"/>
            <w:vAlign w:val="center"/>
            <w:hideMark/>
          </w:tcPr>
          <w:p w:rsidR="00417213" w:rsidRPr="00012D2D" w:rsidRDefault="00417213" w:rsidP="00462276">
            <w:pPr>
              <w:rPr>
                <w:rFonts w:ascii="Tahoma" w:hAnsi="Tahoma" w:cs="Tahoma"/>
                <w:b/>
                <w:bCs/>
              </w:rPr>
            </w:pPr>
            <w:r w:rsidRPr="00012D2D">
              <w:rPr>
                <w:rFonts w:ascii="Tahoma" w:hAnsi="Tahoma" w:cs="Tahoma"/>
                <w:b/>
                <w:bCs/>
              </w:rPr>
              <w:t>ENTREGA DE MATERIALES NO UTILIZADOS</w:t>
            </w:r>
          </w:p>
        </w:tc>
        <w:tc>
          <w:tcPr>
            <w:tcW w:w="7277" w:type="dxa"/>
            <w:shd w:val="clear" w:color="auto" w:fill="auto"/>
            <w:vAlign w:val="center"/>
          </w:tcPr>
          <w:p w:rsidR="00417213" w:rsidRPr="00012D2D" w:rsidRDefault="00417213" w:rsidP="00CC64B4">
            <w:pPr>
              <w:jc w:val="both"/>
              <w:rPr>
                <w:rFonts w:ascii="Tahoma" w:hAnsi="Tahoma" w:cs="Tahoma"/>
              </w:rPr>
            </w:pPr>
            <w:r w:rsidRPr="00012D2D">
              <w:rPr>
                <w:rFonts w:ascii="Tahoma" w:hAnsi="Tahoma" w:cs="Tahoma"/>
              </w:rPr>
              <w:t>Concluidos los trabajos de instalación y puesta en funcionamiento del tramo, el Contratista deberá realizar la devolución del material no empleado, mismo que deberá ser entregado debidamente organizado en cajas por tipo de elemento, en buen estado y debidamente etiquetadas.</w:t>
            </w:r>
          </w:p>
        </w:tc>
        <w:tc>
          <w:tcPr>
            <w:tcW w:w="1559" w:type="dxa"/>
            <w:shd w:val="clear" w:color="auto" w:fill="auto"/>
            <w:vAlign w:val="center"/>
            <w:hideMark/>
          </w:tcPr>
          <w:p w:rsidR="00417213" w:rsidRPr="00012D2D" w:rsidRDefault="00417213" w:rsidP="00462276">
            <w:pPr>
              <w:jc w:val="cente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9F7018">
              <w:rPr>
                <w:rFonts w:ascii="Tahoma" w:hAnsi="Tahoma" w:cs="Tahoma"/>
                <w:sz w:val="18"/>
                <w:szCs w:val="18"/>
              </w:rPr>
            </w:r>
            <w:r w:rsidR="009F7018">
              <w:rPr>
                <w:rFonts w:ascii="Tahoma" w:hAnsi="Tahoma" w:cs="Tahoma"/>
                <w:sz w:val="18"/>
                <w:szCs w:val="18"/>
              </w:rPr>
              <w:fldChar w:fldCharType="separate"/>
            </w:r>
            <w:r w:rsidRPr="00012D2D">
              <w:rPr>
                <w:rFonts w:ascii="Tahoma" w:hAnsi="Tahoma" w:cs="Tahoma"/>
                <w:sz w:val="18"/>
                <w:szCs w:val="18"/>
              </w:rPr>
              <w:fldChar w:fldCharType="end"/>
            </w:r>
          </w:p>
          <w:p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c>
          <w:tcPr>
            <w:tcW w:w="1086" w:type="dxa"/>
            <w:shd w:val="clear" w:color="auto" w:fill="auto"/>
            <w:vAlign w:val="center"/>
            <w:hideMark/>
          </w:tcPr>
          <w:p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p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c>
          <w:tcPr>
            <w:tcW w:w="1134" w:type="dxa"/>
            <w:shd w:val="clear" w:color="auto" w:fill="auto"/>
            <w:vAlign w:val="center"/>
            <w:hideMark/>
          </w:tcPr>
          <w:p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r>
      <w:tr w:rsidR="00417213" w:rsidRPr="00012D2D" w:rsidTr="00C74609">
        <w:trPr>
          <w:trHeight w:val="610"/>
        </w:trPr>
        <w:tc>
          <w:tcPr>
            <w:tcW w:w="844" w:type="dxa"/>
            <w:shd w:val="clear" w:color="auto" w:fill="auto"/>
            <w:vAlign w:val="center"/>
          </w:tcPr>
          <w:p w:rsidR="00417213" w:rsidRPr="00012D2D" w:rsidRDefault="00417213" w:rsidP="00D11B9E">
            <w:pPr>
              <w:ind w:firstLineChars="200" w:firstLine="321"/>
              <w:rPr>
                <w:rFonts w:ascii="Tahoma" w:hAnsi="Tahoma" w:cs="Tahoma"/>
                <w:b/>
                <w:bCs/>
              </w:rPr>
            </w:pPr>
            <w:r w:rsidRPr="00012D2D">
              <w:rPr>
                <w:rFonts w:ascii="Tahoma" w:hAnsi="Tahoma" w:cs="Tahoma"/>
                <w:b/>
                <w:bCs/>
              </w:rPr>
              <w:t>8</w:t>
            </w:r>
          </w:p>
        </w:tc>
        <w:tc>
          <w:tcPr>
            <w:tcW w:w="1708" w:type="dxa"/>
            <w:shd w:val="clear" w:color="auto" w:fill="auto"/>
            <w:vAlign w:val="center"/>
          </w:tcPr>
          <w:p w:rsidR="00417213" w:rsidRPr="00012D2D" w:rsidRDefault="00417213" w:rsidP="00462276">
            <w:pPr>
              <w:rPr>
                <w:rFonts w:ascii="Tahoma" w:hAnsi="Tahoma" w:cs="Tahoma"/>
                <w:b/>
                <w:bCs/>
              </w:rPr>
            </w:pPr>
            <w:r w:rsidRPr="00012D2D">
              <w:rPr>
                <w:rFonts w:ascii="Tahoma" w:hAnsi="Tahoma" w:cs="Tahoma"/>
                <w:b/>
                <w:bCs/>
              </w:rPr>
              <w:t>EXPERIENCIA DEL PERSONAL PROPUESTO.</w:t>
            </w:r>
          </w:p>
        </w:tc>
        <w:tc>
          <w:tcPr>
            <w:tcW w:w="7277" w:type="dxa"/>
            <w:shd w:val="clear" w:color="auto" w:fill="auto"/>
            <w:vAlign w:val="center"/>
          </w:tcPr>
          <w:p w:rsidR="00417213" w:rsidRPr="00012D2D" w:rsidRDefault="00417213" w:rsidP="00807E50">
            <w:pPr>
              <w:rPr>
                <w:rFonts w:ascii="Tahoma" w:hAnsi="Tahoma" w:cs="Tahoma"/>
              </w:rPr>
            </w:pPr>
            <w:r w:rsidRPr="00012D2D">
              <w:rPr>
                <w:rFonts w:ascii="Tahoma" w:hAnsi="Tahoma" w:cs="Tahoma"/>
              </w:rPr>
              <w:t xml:space="preserve">Las actividades de construcción e instalación de infraestructura de fibra óptica, deben ser ejecutadas por personal especializado y bajo la dirección en campo de un técnico capacitado </w:t>
            </w:r>
            <w:r w:rsidR="00933353" w:rsidRPr="00012D2D">
              <w:rPr>
                <w:rFonts w:ascii="Tahoma" w:hAnsi="Tahoma" w:cs="Tahoma"/>
              </w:rPr>
              <w:t xml:space="preserve">y especializado </w:t>
            </w:r>
            <w:r w:rsidRPr="00012D2D">
              <w:rPr>
                <w:rFonts w:ascii="Tahoma" w:hAnsi="Tahoma" w:cs="Tahoma"/>
              </w:rPr>
              <w:t xml:space="preserve">en </w:t>
            </w:r>
            <w:r w:rsidR="00933353" w:rsidRPr="00012D2D">
              <w:rPr>
                <w:rFonts w:ascii="Tahoma" w:hAnsi="Tahoma" w:cs="Tahoma"/>
              </w:rPr>
              <w:t xml:space="preserve">infraestructura </w:t>
            </w:r>
            <w:r w:rsidR="00FC1EF4" w:rsidRPr="00012D2D">
              <w:rPr>
                <w:rFonts w:ascii="Tahoma" w:hAnsi="Tahoma" w:cs="Tahoma"/>
              </w:rPr>
              <w:t>de</w:t>
            </w:r>
            <w:r w:rsidRPr="00012D2D">
              <w:rPr>
                <w:rFonts w:ascii="Tahoma" w:hAnsi="Tahoma" w:cs="Tahoma"/>
              </w:rPr>
              <w:t xml:space="preserve"> cables de fibra Óptica Aéreos y Subterráneos.</w:t>
            </w:r>
            <w:r w:rsidRPr="00012D2D">
              <w:rPr>
                <w:rFonts w:ascii="Tahoma" w:hAnsi="Tahoma" w:cs="Tahoma"/>
              </w:rPr>
              <w:br/>
              <w:t xml:space="preserve">Los datos del personal propuesto por el </w:t>
            </w:r>
            <w:r w:rsidR="00807E50" w:rsidRPr="00012D2D">
              <w:rPr>
                <w:rFonts w:ascii="Tahoma" w:hAnsi="Tahoma" w:cs="Tahoma"/>
              </w:rPr>
              <w:t>Oferente</w:t>
            </w:r>
            <w:r w:rsidRPr="00012D2D">
              <w:rPr>
                <w:rFonts w:ascii="Tahoma" w:hAnsi="Tahoma" w:cs="Tahoma"/>
              </w:rPr>
              <w:t xml:space="preserve"> </w:t>
            </w:r>
            <w:r w:rsidR="00807E50" w:rsidRPr="00012D2D">
              <w:rPr>
                <w:rFonts w:ascii="Tahoma" w:hAnsi="Tahoma" w:cs="Tahoma"/>
              </w:rPr>
              <w:t xml:space="preserve">como supervisores en sitio, </w:t>
            </w:r>
            <w:r w:rsidRPr="00012D2D">
              <w:rPr>
                <w:rFonts w:ascii="Tahoma" w:hAnsi="Tahoma" w:cs="Tahoma"/>
              </w:rPr>
              <w:t xml:space="preserve">deben estar registrados de acuerdo a los requerimientos del Formulario B-5. </w:t>
            </w:r>
            <w:r w:rsidR="00341497" w:rsidRPr="00012D2D">
              <w:rPr>
                <w:rFonts w:ascii="Tahoma" w:hAnsi="Tahoma" w:cs="Tahoma"/>
              </w:rPr>
              <w:t>Se deben a</w:t>
            </w:r>
            <w:r w:rsidRPr="00012D2D">
              <w:rPr>
                <w:rFonts w:ascii="Tahoma" w:hAnsi="Tahoma" w:cs="Tahoma"/>
              </w:rPr>
              <w:t>djuntar</w:t>
            </w:r>
            <w:r w:rsidR="00341497" w:rsidRPr="00012D2D">
              <w:rPr>
                <w:rFonts w:ascii="Tahoma" w:hAnsi="Tahoma" w:cs="Tahoma"/>
              </w:rPr>
              <w:t xml:space="preserve"> como respaldo</w:t>
            </w:r>
            <w:r w:rsidRPr="00012D2D">
              <w:rPr>
                <w:rFonts w:ascii="Tahoma" w:hAnsi="Tahoma" w:cs="Tahoma"/>
              </w:rPr>
              <w:t xml:space="preserve"> los </w:t>
            </w:r>
            <w:proofErr w:type="spellStart"/>
            <w:r w:rsidRPr="00012D2D">
              <w:rPr>
                <w:rFonts w:ascii="Tahoma" w:hAnsi="Tahoma" w:cs="Tahoma"/>
              </w:rPr>
              <w:t>curriculums</w:t>
            </w:r>
            <w:proofErr w:type="spellEnd"/>
            <w:r w:rsidRPr="00012D2D">
              <w:rPr>
                <w:rFonts w:ascii="Tahoma" w:hAnsi="Tahoma" w:cs="Tahoma"/>
              </w:rPr>
              <w:t xml:space="preserve"> actualizados con </w:t>
            </w:r>
            <w:r w:rsidR="00341497" w:rsidRPr="00012D2D">
              <w:rPr>
                <w:rFonts w:ascii="Tahoma" w:hAnsi="Tahoma" w:cs="Tahoma"/>
              </w:rPr>
              <w:t>las longitudes</w:t>
            </w:r>
            <w:r w:rsidR="00FC1EF4" w:rsidRPr="00012D2D">
              <w:rPr>
                <w:rFonts w:ascii="Tahoma" w:hAnsi="Tahoma" w:cs="Tahoma"/>
              </w:rPr>
              <w:t xml:space="preserve"> de Fibra Óptica Instalada</w:t>
            </w:r>
            <w:r w:rsidR="00341497" w:rsidRPr="00012D2D">
              <w:rPr>
                <w:rFonts w:ascii="Tahoma" w:hAnsi="Tahoma" w:cs="Tahoma"/>
              </w:rPr>
              <w:t>, zonas de los proyectos</w:t>
            </w:r>
            <w:r w:rsidRPr="00012D2D">
              <w:rPr>
                <w:rFonts w:ascii="Tahoma" w:hAnsi="Tahoma" w:cs="Tahoma"/>
              </w:rPr>
              <w:t xml:space="preserve"> ejecutados bajo su cargó o supervisión.</w:t>
            </w:r>
          </w:p>
        </w:tc>
        <w:tc>
          <w:tcPr>
            <w:tcW w:w="1559" w:type="dxa"/>
            <w:shd w:val="clear" w:color="auto" w:fill="auto"/>
            <w:vAlign w:val="center"/>
          </w:tcPr>
          <w:p w:rsidR="00417213" w:rsidRPr="00012D2D" w:rsidRDefault="00417213" w:rsidP="00462276">
            <w:pPr>
              <w:jc w:val="center"/>
              <w:rPr>
                <w:rFonts w:ascii="Tahoma" w:hAnsi="Tahoma" w:cs="Tahoma"/>
                <w:sz w:val="18"/>
                <w:szCs w:val="18"/>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9F7018">
              <w:rPr>
                <w:rFonts w:ascii="Tahoma" w:hAnsi="Tahoma" w:cs="Tahoma"/>
                <w:sz w:val="18"/>
                <w:szCs w:val="18"/>
              </w:rPr>
            </w:r>
            <w:r w:rsidR="009F7018">
              <w:rPr>
                <w:rFonts w:ascii="Tahoma" w:hAnsi="Tahoma" w:cs="Tahoma"/>
                <w:sz w:val="18"/>
                <w:szCs w:val="18"/>
              </w:rPr>
              <w:fldChar w:fldCharType="separate"/>
            </w:r>
            <w:r w:rsidRPr="00012D2D">
              <w:rPr>
                <w:rFonts w:ascii="Tahoma" w:hAnsi="Tahoma" w:cs="Tahoma"/>
                <w:sz w:val="18"/>
                <w:szCs w:val="18"/>
              </w:rPr>
              <w:fldChar w:fldCharType="end"/>
            </w:r>
          </w:p>
        </w:tc>
        <w:tc>
          <w:tcPr>
            <w:tcW w:w="1086" w:type="dxa"/>
            <w:shd w:val="clear" w:color="auto" w:fill="auto"/>
            <w:vAlign w:val="center"/>
          </w:tcPr>
          <w:p w:rsidR="00417213" w:rsidRPr="00012D2D" w:rsidRDefault="00417213" w:rsidP="00462276">
            <w:pPr>
              <w:jc w:val="center"/>
              <w:rPr>
                <w:rFonts w:ascii="Tahoma" w:hAnsi="Tahoma" w:cs="Tahoma"/>
                <w:sz w:val="18"/>
                <w:szCs w:val="18"/>
              </w:rPr>
            </w:pPr>
          </w:p>
        </w:tc>
        <w:tc>
          <w:tcPr>
            <w:tcW w:w="1134" w:type="dxa"/>
            <w:shd w:val="clear" w:color="auto" w:fill="auto"/>
            <w:vAlign w:val="center"/>
          </w:tcPr>
          <w:p w:rsidR="00417213" w:rsidRPr="00012D2D" w:rsidRDefault="00417213" w:rsidP="00462276">
            <w:pPr>
              <w:jc w:val="center"/>
              <w:rPr>
                <w:rFonts w:ascii="Tahoma" w:hAnsi="Tahoma" w:cs="Tahoma"/>
                <w:sz w:val="18"/>
                <w:szCs w:val="18"/>
              </w:rPr>
            </w:pPr>
          </w:p>
        </w:tc>
      </w:tr>
      <w:tr w:rsidR="00F41C17" w:rsidRPr="00012D2D" w:rsidTr="00F41C17">
        <w:trPr>
          <w:trHeight w:val="443"/>
        </w:trPr>
        <w:tc>
          <w:tcPr>
            <w:tcW w:w="844" w:type="dxa"/>
            <w:shd w:val="clear" w:color="auto" w:fill="auto"/>
            <w:vAlign w:val="center"/>
          </w:tcPr>
          <w:p w:rsidR="00F41C17" w:rsidRPr="00012D2D" w:rsidRDefault="00F41C17" w:rsidP="00D11B9E">
            <w:pPr>
              <w:ind w:firstLineChars="200" w:firstLine="321"/>
              <w:rPr>
                <w:rFonts w:ascii="Tahoma" w:hAnsi="Tahoma" w:cs="Tahoma"/>
                <w:b/>
                <w:bCs/>
              </w:rPr>
            </w:pPr>
            <w:r w:rsidRPr="00012D2D">
              <w:rPr>
                <w:rFonts w:ascii="Tahoma" w:hAnsi="Tahoma" w:cs="Tahoma"/>
                <w:b/>
                <w:bCs/>
              </w:rPr>
              <w:t>9</w:t>
            </w:r>
          </w:p>
        </w:tc>
        <w:tc>
          <w:tcPr>
            <w:tcW w:w="1708" w:type="dxa"/>
            <w:shd w:val="clear" w:color="auto" w:fill="auto"/>
            <w:vAlign w:val="center"/>
          </w:tcPr>
          <w:p w:rsidR="00F41C17" w:rsidRPr="00012D2D" w:rsidRDefault="00F41C17" w:rsidP="00462276">
            <w:pPr>
              <w:rPr>
                <w:rFonts w:ascii="Tahoma" w:hAnsi="Tahoma" w:cs="Tahoma"/>
                <w:b/>
                <w:bCs/>
              </w:rPr>
            </w:pPr>
            <w:r w:rsidRPr="00012D2D">
              <w:rPr>
                <w:rFonts w:ascii="Tahoma" w:hAnsi="Tahoma" w:cs="Tahoma"/>
                <w:b/>
                <w:bCs/>
              </w:rPr>
              <w:t>CANTIDAD DE CUADRILLAS</w:t>
            </w:r>
          </w:p>
        </w:tc>
        <w:tc>
          <w:tcPr>
            <w:tcW w:w="7277" w:type="dxa"/>
            <w:shd w:val="clear" w:color="auto" w:fill="auto"/>
            <w:vAlign w:val="center"/>
          </w:tcPr>
          <w:p w:rsidR="00F41C17" w:rsidRPr="00012D2D" w:rsidRDefault="00F41C17" w:rsidP="00F41C17">
            <w:pPr>
              <w:jc w:val="both"/>
              <w:rPr>
                <w:rFonts w:ascii="Tahoma" w:hAnsi="Tahoma" w:cs="Tahoma"/>
              </w:rPr>
            </w:pPr>
            <w:r w:rsidRPr="00012D2D">
              <w:rPr>
                <w:rFonts w:ascii="Tahoma" w:hAnsi="Tahoma" w:cs="Tahoma"/>
              </w:rPr>
              <w:t>El Oferente debe indicar de forma clara la cantidad de cuadrillas y personal que dispondrá para la ejecución de los trabajos, los cuales serán verificados en sitio por parte del personal de supervisión en ENTEL S.A.</w:t>
            </w:r>
          </w:p>
        </w:tc>
        <w:tc>
          <w:tcPr>
            <w:tcW w:w="1559" w:type="dxa"/>
            <w:shd w:val="clear" w:color="auto" w:fill="auto"/>
            <w:vAlign w:val="center"/>
          </w:tcPr>
          <w:p w:rsidR="00F41C17" w:rsidRPr="00012D2D" w:rsidRDefault="00F41C17" w:rsidP="00462276">
            <w:pPr>
              <w:jc w:val="center"/>
              <w:rPr>
                <w:rFonts w:ascii="Tahoma" w:hAnsi="Tahoma" w:cs="Tahoma"/>
                <w:sz w:val="18"/>
                <w:szCs w:val="18"/>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9F7018">
              <w:rPr>
                <w:rFonts w:ascii="Tahoma" w:hAnsi="Tahoma" w:cs="Tahoma"/>
                <w:sz w:val="18"/>
                <w:szCs w:val="18"/>
              </w:rPr>
            </w:r>
            <w:r w:rsidR="009F7018">
              <w:rPr>
                <w:rFonts w:ascii="Tahoma" w:hAnsi="Tahoma" w:cs="Tahoma"/>
                <w:sz w:val="18"/>
                <w:szCs w:val="18"/>
              </w:rPr>
              <w:fldChar w:fldCharType="separate"/>
            </w:r>
            <w:r w:rsidRPr="00012D2D">
              <w:rPr>
                <w:rFonts w:ascii="Tahoma" w:hAnsi="Tahoma" w:cs="Tahoma"/>
                <w:sz w:val="18"/>
                <w:szCs w:val="18"/>
              </w:rPr>
              <w:fldChar w:fldCharType="end"/>
            </w:r>
          </w:p>
        </w:tc>
        <w:tc>
          <w:tcPr>
            <w:tcW w:w="1086" w:type="dxa"/>
            <w:shd w:val="clear" w:color="auto" w:fill="auto"/>
            <w:vAlign w:val="center"/>
          </w:tcPr>
          <w:p w:rsidR="00F41C17" w:rsidRPr="00012D2D" w:rsidRDefault="00F41C17" w:rsidP="00462276">
            <w:pPr>
              <w:jc w:val="center"/>
              <w:rPr>
                <w:rFonts w:ascii="Tahoma" w:hAnsi="Tahoma" w:cs="Tahoma"/>
                <w:sz w:val="18"/>
                <w:szCs w:val="18"/>
                <w:lang w:eastAsia="es-BO"/>
              </w:rPr>
            </w:pPr>
          </w:p>
        </w:tc>
        <w:tc>
          <w:tcPr>
            <w:tcW w:w="1134" w:type="dxa"/>
            <w:shd w:val="clear" w:color="auto" w:fill="auto"/>
            <w:vAlign w:val="center"/>
          </w:tcPr>
          <w:p w:rsidR="00F41C17" w:rsidRPr="00012D2D" w:rsidRDefault="00F41C17" w:rsidP="00462276">
            <w:pPr>
              <w:jc w:val="center"/>
              <w:rPr>
                <w:rFonts w:ascii="Tahoma" w:hAnsi="Tahoma" w:cs="Tahoma"/>
                <w:sz w:val="18"/>
                <w:szCs w:val="18"/>
                <w:lang w:eastAsia="es-BO"/>
              </w:rPr>
            </w:pPr>
          </w:p>
        </w:tc>
      </w:tr>
      <w:tr w:rsidR="00417213" w:rsidRPr="00012D2D" w:rsidTr="00341497">
        <w:trPr>
          <w:trHeight w:val="2144"/>
        </w:trPr>
        <w:tc>
          <w:tcPr>
            <w:tcW w:w="844" w:type="dxa"/>
            <w:shd w:val="clear" w:color="auto" w:fill="auto"/>
            <w:vAlign w:val="center"/>
          </w:tcPr>
          <w:p w:rsidR="00417213" w:rsidRPr="00012D2D" w:rsidRDefault="00F41C17" w:rsidP="00D11B9E">
            <w:pPr>
              <w:ind w:firstLineChars="200" w:firstLine="321"/>
              <w:rPr>
                <w:rFonts w:ascii="Tahoma" w:hAnsi="Tahoma" w:cs="Tahoma"/>
                <w:b/>
                <w:bCs/>
              </w:rPr>
            </w:pPr>
            <w:r w:rsidRPr="00012D2D">
              <w:rPr>
                <w:rFonts w:ascii="Tahoma" w:hAnsi="Tahoma" w:cs="Tahoma"/>
                <w:b/>
                <w:bCs/>
              </w:rPr>
              <w:t>10</w:t>
            </w:r>
          </w:p>
        </w:tc>
        <w:tc>
          <w:tcPr>
            <w:tcW w:w="1708" w:type="dxa"/>
            <w:shd w:val="clear" w:color="auto" w:fill="auto"/>
            <w:vAlign w:val="center"/>
          </w:tcPr>
          <w:p w:rsidR="00417213" w:rsidRPr="00012D2D" w:rsidRDefault="00417213" w:rsidP="00462276">
            <w:pPr>
              <w:rPr>
                <w:rFonts w:ascii="Tahoma" w:hAnsi="Tahoma" w:cs="Tahoma"/>
                <w:b/>
                <w:bCs/>
              </w:rPr>
            </w:pPr>
            <w:r w:rsidRPr="00012D2D">
              <w:rPr>
                <w:rFonts w:ascii="Tahoma" w:hAnsi="Tahoma" w:cs="Tahoma"/>
                <w:b/>
                <w:bCs/>
              </w:rPr>
              <w:t>EXPERIENCIA MÍNIMA GENERAL Y ESPECÍFICA DE LA EMPRESA</w:t>
            </w:r>
          </w:p>
          <w:p w:rsidR="00417213" w:rsidRPr="00012D2D" w:rsidRDefault="00417213" w:rsidP="00462276">
            <w:pPr>
              <w:rPr>
                <w:rFonts w:ascii="Tahoma" w:hAnsi="Tahoma" w:cs="Tahoma"/>
                <w:b/>
                <w:bCs/>
              </w:rPr>
            </w:pPr>
            <w:r w:rsidRPr="00012D2D">
              <w:rPr>
                <w:rFonts w:ascii="Tahoma" w:hAnsi="Tahoma" w:cs="Tahoma"/>
                <w:b/>
                <w:bCs/>
              </w:rPr>
              <w:t>(Continua)</w:t>
            </w:r>
          </w:p>
          <w:p w:rsidR="00417213" w:rsidRPr="00012D2D" w:rsidRDefault="00417213" w:rsidP="00462276">
            <w:pPr>
              <w:rPr>
                <w:rFonts w:ascii="Tahoma" w:hAnsi="Tahoma" w:cs="Tahoma"/>
                <w:b/>
                <w:bCs/>
              </w:rPr>
            </w:pPr>
            <w:r w:rsidRPr="00012D2D">
              <w:rPr>
                <w:rFonts w:ascii="Tahoma" w:hAnsi="Tahoma" w:cs="Tahoma"/>
                <w:b/>
                <w:bCs/>
              </w:rPr>
              <w:t>EXPERIENCIA MÍNIMA GENERAL Y ESPECÍFICA DE LA EMPRESA</w:t>
            </w:r>
          </w:p>
        </w:tc>
        <w:tc>
          <w:tcPr>
            <w:tcW w:w="7277" w:type="dxa"/>
            <w:shd w:val="clear" w:color="auto" w:fill="auto"/>
            <w:vAlign w:val="center"/>
          </w:tcPr>
          <w:p w:rsidR="00417213" w:rsidRPr="00012D2D" w:rsidRDefault="00417213" w:rsidP="00CC64B4">
            <w:pPr>
              <w:jc w:val="both"/>
              <w:rPr>
                <w:rFonts w:ascii="Tahoma" w:hAnsi="Tahoma" w:cs="Tahoma"/>
              </w:rPr>
            </w:pPr>
            <w:r w:rsidRPr="00012D2D">
              <w:rPr>
                <w:rFonts w:ascii="Tahoma" w:hAnsi="Tahoma" w:cs="Tahoma"/>
              </w:rPr>
              <w:t>La experiencia del Oferente, es el conjunto de contratos de obra ejecutados como empresa contratista, que serán acreditados con certificado</w:t>
            </w:r>
            <w:r w:rsidR="00341497" w:rsidRPr="00012D2D">
              <w:rPr>
                <w:rFonts w:ascii="Tahoma" w:hAnsi="Tahoma" w:cs="Tahoma"/>
              </w:rPr>
              <w:t>s</w:t>
            </w:r>
            <w:r w:rsidRPr="00012D2D">
              <w:rPr>
                <w:rFonts w:ascii="Tahoma" w:hAnsi="Tahoma" w:cs="Tahoma"/>
              </w:rPr>
              <w:t>, contrato y/o acta de recepción firmada por el contratante</w:t>
            </w:r>
            <w:r w:rsidR="00341497" w:rsidRPr="00012D2D">
              <w:rPr>
                <w:rFonts w:ascii="Tahoma" w:hAnsi="Tahoma" w:cs="Tahoma"/>
              </w:rPr>
              <w:t>.</w:t>
            </w:r>
            <w:r w:rsidR="00C74609" w:rsidRPr="00012D2D">
              <w:rPr>
                <w:rFonts w:ascii="Tahoma" w:hAnsi="Tahoma" w:cs="Tahoma"/>
              </w:rPr>
              <w:t xml:space="preserve"> </w:t>
            </w:r>
            <w:r w:rsidRPr="00012D2D">
              <w:rPr>
                <w:rFonts w:ascii="Tahoma" w:hAnsi="Tahoma" w:cs="Tahoma"/>
              </w:rPr>
              <w:t xml:space="preserve">Se define como </w:t>
            </w:r>
            <w:r w:rsidRPr="00012D2D">
              <w:rPr>
                <w:rFonts w:ascii="Tahoma" w:hAnsi="Tahoma" w:cs="Tahoma"/>
                <w:b/>
              </w:rPr>
              <w:t>Experiencia General</w:t>
            </w:r>
            <w:r w:rsidRPr="00012D2D">
              <w:rPr>
                <w:rFonts w:ascii="Tahoma" w:hAnsi="Tahoma" w:cs="Tahoma"/>
              </w:rPr>
              <w:t>, el conjunto de obras de infraestructura de proyectos de telecomunicaciones, referidos al despliegue de redes de fibra óptica o cobre.</w:t>
            </w:r>
          </w:p>
          <w:p w:rsidR="00FC1EF4" w:rsidRPr="00012D2D" w:rsidRDefault="00417213" w:rsidP="00FC1EF4">
            <w:pPr>
              <w:jc w:val="both"/>
              <w:rPr>
                <w:rFonts w:ascii="Tahoma" w:hAnsi="Tahoma" w:cs="Tahoma"/>
              </w:rPr>
            </w:pPr>
            <w:r w:rsidRPr="00012D2D">
              <w:rPr>
                <w:rFonts w:ascii="Tahoma" w:hAnsi="Tahoma" w:cs="Tahoma"/>
              </w:rPr>
              <w:t xml:space="preserve">Como </w:t>
            </w:r>
            <w:r w:rsidRPr="00012D2D">
              <w:rPr>
                <w:rFonts w:ascii="Tahoma" w:hAnsi="Tahoma" w:cs="Tahoma"/>
                <w:b/>
              </w:rPr>
              <w:t>Experiencia específica</w:t>
            </w:r>
            <w:r w:rsidRPr="00012D2D">
              <w:rPr>
                <w:rFonts w:ascii="Tahoma" w:hAnsi="Tahoma" w:cs="Tahoma"/>
              </w:rPr>
              <w:t>, el conjunto de trabajos similares al servicio requerido objeto de la contratación, como por ejemplo: Construcción, despliegue y/o mantenimiento de redes urbanas y/o de larga distancia de fibra óptica.</w:t>
            </w:r>
            <w:r w:rsidR="00933353" w:rsidRPr="00012D2D">
              <w:rPr>
                <w:rFonts w:ascii="Tahoma" w:hAnsi="Tahoma" w:cs="Tahoma"/>
              </w:rPr>
              <w:t xml:space="preserve"> </w:t>
            </w:r>
            <w:r w:rsidRPr="00012D2D">
              <w:rPr>
                <w:rFonts w:ascii="Tahoma" w:hAnsi="Tahoma" w:cs="Tahoma"/>
              </w:rPr>
              <w:t>La experiencia específica es parte de la experiencia general, pero no viceversa. Esto quiere decir que la “construcción de obras similares”, pueden ser incluidas en el requerimiento de experiencia general.</w:t>
            </w:r>
            <w:r w:rsidR="00933353" w:rsidRPr="00012D2D">
              <w:rPr>
                <w:rFonts w:ascii="Tahoma" w:hAnsi="Tahoma" w:cs="Tahoma"/>
              </w:rPr>
              <w:t xml:space="preserve"> </w:t>
            </w:r>
            <w:r w:rsidRPr="00012D2D">
              <w:rPr>
                <w:rFonts w:ascii="Tahoma" w:hAnsi="Tahoma" w:cs="Tahoma"/>
              </w:rPr>
              <w:t>En los casos de Asociación Accidental y según su propósito, la experiencia general y específica, serán la suma de los montos de las experiencias individualmente demostradas por las empresas que integran la Asociación.</w:t>
            </w:r>
            <w:r w:rsidR="00933353" w:rsidRPr="00012D2D">
              <w:rPr>
                <w:rFonts w:ascii="Tahoma" w:hAnsi="Tahoma" w:cs="Tahoma"/>
              </w:rPr>
              <w:t xml:space="preserve"> </w:t>
            </w:r>
            <w:r w:rsidRPr="00012D2D">
              <w:rPr>
                <w:rFonts w:ascii="Tahoma" w:hAnsi="Tahoma" w:cs="Tahoma"/>
              </w:rPr>
              <w:t>La Experiencia General y Específica de la empresa o asociación accidental, será acreditada por separado en los Formularios B3 y B4.</w:t>
            </w:r>
            <w:r w:rsidR="00341497" w:rsidRPr="00012D2D">
              <w:rPr>
                <w:rFonts w:ascii="Tahoma" w:hAnsi="Tahoma" w:cs="Tahoma"/>
              </w:rPr>
              <w:t xml:space="preserve"> </w:t>
            </w:r>
          </w:p>
          <w:p w:rsidR="00417213" w:rsidRPr="00012D2D" w:rsidRDefault="00341497" w:rsidP="00FC1EF4">
            <w:pPr>
              <w:jc w:val="both"/>
              <w:rPr>
                <w:rFonts w:ascii="Tahoma" w:hAnsi="Tahoma" w:cs="Tahoma"/>
              </w:rPr>
            </w:pPr>
            <w:r w:rsidRPr="00012D2D">
              <w:rPr>
                <w:rFonts w:ascii="Tahoma" w:hAnsi="Tahoma" w:cs="Tahoma"/>
              </w:rPr>
              <w:t>Se considerara solo la experiencia general y específica de proyectos y trabajos ejecutados en territorio Boliviano.</w:t>
            </w:r>
          </w:p>
        </w:tc>
        <w:tc>
          <w:tcPr>
            <w:tcW w:w="1559" w:type="dxa"/>
            <w:shd w:val="clear" w:color="auto" w:fill="auto"/>
            <w:vAlign w:val="center"/>
          </w:tcPr>
          <w:p w:rsidR="00417213" w:rsidRPr="00012D2D" w:rsidRDefault="00417213" w:rsidP="00462276">
            <w:pPr>
              <w:jc w:val="center"/>
              <w:rPr>
                <w:rFonts w:ascii="Tahoma" w:hAnsi="Tahoma" w:cs="Tahoma"/>
                <w:sz w:val="18"/>
                <w:szCs w:val="18"/>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9F7018">
              <w:rPr>
                <w:rFonts w:ascii="Tahoma" w:hAnsi="Tahoma" w:cs="Tahoma"/>
                <w:sz w:val="18"/>
                <w:szCs w:val="18"/>
              </w:rPr>
            </w:r>
            <w:r w:rsidR="009F7018">
              <w:rPr>
                <w:rFonts w:ascii="Tahoma" w:hAnsi="Tahoma" w:cs="Tahoma"/>
                <w:sz w:val="18"/>
                <w:szCs w:val="18"/>
              </w:rPr>
              <w:fldChar w:fldCharType="separate"/>
            </w:r>
            <w:r w:rsidRPr="00012D2D">
              <w:rPr>
                <w:rFonts w:ascii="Tahoma" w:hAnsi="Tahoma" w:cs="Tahoma"/>
                <w:sz w:val="18"/>
                <w:szCs w:val="18"/>
              </w:rPr>
              <w:fldChar w:fldCharType="end"/>
            </w:r>
          </w:p>
        </w:tc>
        <w:tc>
          <w:tcPr>
            <w:tcW w:w="1086" w:type="dxa"/>
            <w:shd w:val="clear" w:color="auto" w:fill="auto"/>
            <w:vAlign w:val="center"/>
          </w:tcPr>
          <w:p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p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c>
          <w:tcPr>
            <w:tcW w:w="1134" w:type="dxa"/>
            <w:shd w:val="clear" w:color="auto" w:fill="auto"/>
            <w:vAlign w:val="center"/>
          </w:tcPr>
          <w:p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r>
      <w:tr w:rsidR="00417213" w:rsidRPr="00012D2D" w:rsidTr="00341497">
        <w:trPr>
          <w:trHeight w:val="60"/>
        </w:trPr>
        <w:tc>
          <w:tcPr>
            <w:tcW w:w="844" w:type="dxa"/>
            <w:shd w:val="clear" w:color="auto" w:fill="auto"/>
            <w:vAlign w:val="center"/>
            <w:hideMark/>
          </w:tcPr>
          <w:p w:rsidR="00417213" w:rsidRPr="00012D2D" w:rsidRDefault="00417213" w:rsidP="00462276">
            <w:pPr>
              <w:jc w:val="center"/>
              <w:rPr>
                <w:rFonts w:ascii="Tahoma" w:hAnsi="Tahoma" w:cs="Tahoma"/>
                <w:b/>
                <w:bCs/>
              </w:rPr>
            </w:pPr>
            <w:r w:rsidRPr="00012D2D">
              <w:rPr>
                <w:rFonts w:ascii="Tahoma" w:hAnsi="Tahoma" w:cs="Tahoma"/>
                <w:b/>
                <w:bCs/>
              </w:rPr>
              <w:t>1</w:t>
            </w:r>
            <w:r w:rsidR="00F41C17" w:rsidRPr="00012D2D">
              <w:rPr>
                <w:rFonts w:ascii="Tahoma" w:hAnsi="Tahoma" w:cs="Tahoma"/>
                <w:b/>
                <w:bCs/>
              </w:rPr>
              <w:t>1</w:t>
            </w:r>
          </w:p>
        </w:tc>
        <w:tc>
          <w:tcPr>
            <w:tcW w:w="1708" w:type="dxa"/>
            <w:shd w:val="clear" w:color="auto" w:fill="auto"/>
            <w:vAlign w:val="center"/>
            <w:hideMark/>
          </w:tcPr>
          <w:p w:rsidR="00417213" w:rsidRPr="00012D2D" w:rsidRDefault="00417213" w:rsidP="00462276">
            <w:pPr>
              <w:jc w:val="both"/>
              <w:rPr>
                <w:rFonts w:ascii="Tahoma" w:hAnsi="Tahoma" w:cs="Tahoma"/>
                <w:b/>
                <w:bCs/>
              </w:rPr>
            </w:pPr>
            <w:r w:rsidRPr="00012D2D">
              <w:rPr>
                <w:rFonts w:ascii="Tahoma" w:hAnsi="Tahoma" w:cs="Tahoma"/>
                <w:b/>
                <w:bCs/>
              </w:rPr>
              <w:t>RELEVAMIENTO.</w:t>
            </w:r>
          </w:p>
        </w:tc>
        <w:tc>
          <w:tcPr>
            <w:tcW w:w="7277" w:type="dxa"/>
            <w:shd w:val="clear" w:color="auto" w:fill="auto"/>
            <w:vAlign w:val="center"/>
            <w:hideMark/>
          </w:tcPr>
          <w:p w:rsidR="00417213" w:rsidRPr="00012D2D" w:rsidRDefault="00417213" w:rsidP="00462276">
            <w:pPr>
              <w:rPr>
                <w:rFonts w:ascii="Tahoma" w:hAnsi="Tahoma" w:cs="Tahoma"/>
              </w:rPr>
            </w:pPr>
            <w:r w:rsidRPr="00012D2D">
              <w:rPr>
                <w:rFonts w:ascii="Tahoma" w:hAnsi="Tahoma" w:cs="Tahoma"/>
              </w:rPr>
              <w:t>El Contratista deberá realizar un relevamiento y reconocimient</w:t>
            </w:r>
            <w:r w:rsidR="00341497" w:rsidRPr="00012D2D">
              <w:rPr>
                <w:rFonts w:ascii="Tahoma" w:hAnsi="Tahoma" w:cs="Tahoma"/>
              </w:rPr>
              <w:t xml:space="preserve">o preliminar de toda la ruta de </w:t>
            </w:r>
            <w:r w:rsidRPr="00012D2D">
              <w:rPr>
                <w:rFonts w:ascii="Tahoma" w:hAnsi="Tahoma" w:cs="Tahoma"/>
              </w:rPr>
              <w:t>instalación para determinar todas las actividades a desarrollar.</w:t>
            </w:r>
            <w:r w:rsidRPr="00012D2D">
              <w:rPr>
                <w:rFonts w:ascii="Tahoma" w:hAnsi="Tahoma" w:cs="Tahoma"/>
              </w:rPr>
              <w:br/>
              <w:t>Los principales aspectos que el Contratista debe definir tras el reconocimiento "in situ" del Tramo, son los siguientes:</w:t>
            </w:r>
            <w:r w:rsidRPr="00012D2D">
              <w:rPr>
                <w:rFonts w:ascii="Tahoma" w:hAnsi="Tahoma" w:cs="Tahoma"/>
              </w:rPr>
              <w:br/>
              <w:t>• Disponibilidad de postes.</w:t>
            </w:r>
            <w:r w:rsidRPr="00012D2D">
              <w:rPr>
                <w:rFonts w:ascii="Tahoma" w:hAnsi="Tahoma" w:cs="Tahoma"/>
              </w:rPr>
              <w:br/>
              <w:t>• Características de los postes existentes (material, altura, estado)</w:t>
            </w:r>
            <w:r w:rsidRPr="00012D2D">
              <w:rPr>
                <w:rFonts w:ascii="Tahoma" w:hAnsi="Tahoma" w:cs="Tahoma"/>
              </w:rPr>
              <w:br/>
              <w:t>• Vanos para la instalación del cable de fibra óptica.</w:t>
            </w:r>
            <w:r w:rsidRPr="00012D2D">
              <w:rPr>
                <w:rFonts w:ascii="Tahoma" w:hAnsi="Tahoma" w:cs="Tahoma"/>
              </w:rPr>
              <w:br/>
              <w:t xml:space="preserve">• Definición de segmentos de </w:t>
            </w:r>
            <w:proofErr w:type="spellStart"/>
            <w:r w:rsidRPr="00012D2D">
              <w:rPr>
                <w:rFonts w:ascii="Tahoma" w:hAnsi="Tahoma" w:cs="Tahoma"/>
              </w:rPr>
              <w:t>postación</w:t>
            </w:r>
            <w:proofErr w:type="spellEnd"/>
            <w:r w:rsidRPr="00012D2D">
              <w:rPr>
                <w:rFonts w:ascii="Tahoma" w:hAnsi="Tahoma" w:cs="Tahoma"/>
              </w:rPr>
              <w:t xml:space="preserve"> nueva.</w:t>
            </w:r>
            <w:r w:rsidRPr="00012D2D">
              <w:rPr>
                <w:rFonts w:ascii="Tahoma" w:hAnsi="Tahoma" w:cs="Tahoma"/>
              </w:rPr>
              <w:br/>
              <w:t xml:space="preserve">• Definición de la ubicación de </w:t>
            </w:r>
            <w:proofErr w:type="spellStart"/>
            <w:r w:rsidRPr="00012D2D">
              <w:rPr>
                <w:rFonts w:ascii="Tahoma" w:hAnsi="Tahoma" w:cs="Tahoma"/>
              </w:rPr>
              <w:t>postación</w:t>
            </w:r>
            <w:proofErr w:type="spellEnd"/>
            <w:r w:rsidRPr="00012D2D">
              <w:rPr>
                <w:rFonts w:ascii="Tahoma" w:hAnsi="Tahoma" w:cs="Tahoma"/>
              </w:rPr>
              <w:t xml:space="preserve"> intermedia.</w:t>
            </w:r>
            <w:r w:rsidRPr="00012D2D">
              <w:rPr>
                <w:rFonts w:ascii="Tahoma" w:hAnsi="Tahoma" w:cs="Tahoma"/>
              </w:rPr>
              <w:br/>
              <w:t xml:space="preserve">• Número de empalmes </w:t>
            </w:r>
            <w:r w:rsidR="00FC1EF4" w:rsidRPr="00012D2D">
              <w:rPr>
                <w:rFonts w:ascii="Tahoma" w:hAnsi="Tahoma" w:cs="Tahoma"/>
              </w:rPr>
              <w:t xml:space="preserve">de línea y terminación </w:t>
            </w:r>
            <w:r w:rsidRPr="00012D2D">
              <w:rPr>
                <w:rFonts w:ascii="Tahoma" w:hAnsi="Tahoma" w:cs="Tahoma"/>
              </w:rPr>
              <w:t>a realizar</w:t>
            </w:r>
            <w:r w:rsidR="00FC1EF4" w:rsidRPr="00012D2D">
              <w:rPr>
                <w:rFonts w:ascii="Tahoma" w:hAnsi="Tahoma" w:cs="Tahoma"/>
              </w:rPr>
              <w:t>.</w:t>
            </w:r>
            <w:r w:rsidRPr="00012D2D">
              <w:rPr>
                <w:rFonts w:ascii="Tahoma" w:hAnsi="Tahoma" w:cs="Tahoma"/>
              </w:rPr>
              <w:br/>
              <w:t xml:space="preserve">• Identificación de puntos de llegada (Estaciones de Entel).                                          </w:t>
            </w:r>
          </w:p>
          <w:p w:rsidR="00417213" w:rsidRPr="00012D2D" w:rsidRDefault="00417213" w:rsidP="00462276">
            <w:pPr>
              <w:rPr>
                <w:rFonts w:ascii="Tahoma" w:hAnsi="Tahoma" w:cs="Tahoma"/>
              </w:rPr>
            </w:pPr>
            <w:r w:rsidRPr="00012D2D">
              <w:rPr>
                <w:rFonts w:ascii="Tahoma" w:hAnsi="Tahoma" w:cs="Tahoma"/>
              </w:rPr>
              <w:lastRenderedPageBreak/>
              <w:t>• Canalización subterránea</w:t>
            </w:r>
            <w:r w:rsidR="004C4B35" w:rsidRPr="00012D2D">
              <w:rPr>
                <w:rFonts w:ascii="Tahoma" w:hAnsi="Tahoma" w:cs="Tahoma"/>
              </w:rPr>
              <w:t xml:space="preserve"> a las estaciones de ENTEL.</w:t>
            </w:r>
            <w:r w:rsidRPr="00012D2D">
              <w:rPr>
                <w:rFonts w:ascii="Tahoma" w:hAnsi="Tahoma" w:cs="Tahoma"/>
              </w:rPr>
              <w:br/>
              <w:t>• Accesibilidad a la línea de tendido.</w:t>
            </w:r>
            <w:r w:rsidRPr="00012D2D">
              <w:rPr>
                <w:rFonts w:ascii="Tahoma" w:hAnsi="Tahoma" w:cs="Tahoma"/>
              </w:rPr>
              <w:br/>
              <w:t>• Equipo humano para la realización de los trabajos.</w:t>
            </w:r>
            <w:r w:rsidRPr="00012D2D">
              <w:rPr>
                <w:rFonts w:ascii="Tahoma" w:hAnsi="Tahoma" w:cs="Tahoma"/>
              </w:rPr>
              <w:br/>
              <w:t>• Medidas de seguridad industrial y sistemas de señalización.</w:t>
            </w:r>
            <w:r w:rsidRPr="00012D2D">
              <w:rPr>
                <w:rFonts w:ascii="Tahoma" w:hAnsi="Tahoma" w:cs="Tahoma"/>
              </w:rPr>
              <w:br/>
              <w:t>• Puntos con criticidades.</w:t>
            </w:r>
            <w:r w:rsidRPr="00012D2D">
              <w:rPr>
                <w:rFonts w:ascii="Tahoma" w:hAnsi="Tahoma" w:cs="Tahoma"/>
              </w:rPr>
              <w:br/>
              <w:t>• Método de tendido a utilizar.</w:t>
            </w:r>
          </w:p>
        </w:tc>
        <w:tc>
          <w:tcPr>
            <w:tcW w:w="1559" w:type="dxa"/>
            <w:shd w:val="clear" w:color="auto" w:fill="auto"/>
            <w:vAlign w:val="center"/>
            <w:hideMark/>
          </w:tcPr>
          <w:p w:rsidR="00417213" w:rsidRPr="00012D2D" w:rsidRDefault="00417213" w:rsidP="00462276">
            <w:pPr>
              <w:jc w:val="center"/>
              <w:rPr>
                <w:rFonts w:ascii="Tahoma" w:hAnsi="Tahoma" w:cs="Tahoma"/>
                <w:sz w:val="18"/>
                <w:szCs w:val="18"/>
              </w:rPr>
            </w:pPr>
            <w:r w:rsidRPr="00012D2D">
              <w:rPr>
                <w:rFonts w:ascii="Tahoma" w:hAnsi="Tahoma" w:cs="Tahoma"/>
                <w:sz w:val="18"/>
                <w:szCs w:val="18"/>
              </w:rPr>
              <w:lastRenderedPageBreak/>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9F7018">
              <w:rPr>
                <w:rFonts w:ascii="Tahoma" w:hAnsi="Tahoma" w:cs="Tahoma"/>
                <w:sz w:val="18"/>
                <w:szCs w:val="18"/>
              </w:rPr>
            </w:r>
            <w:r w:rsidR="009F7018">
              <w:rPr>
                <w:rFonts w:ascii="Tahoma" w:hAnsi="Tahoma" w:cs="Tahoma"/>
                <w:sz w:val="18"/>
                <w:szCs w:val="18"/>
              </w:rPr>
              <w:fldChar w:fldCharType="separate"/>
            </w:r>
            <w:r w:rsidRPr="00012D2D">
              <w:rPr>
                <w:rFonts w:ascii="Tahoma" w:hAnsi="Tahoma" w:cs="Tahoma"/>
                <w:sz w:val="18"/>
                <w:szCs w:val="18"/>
              </w:rPr>
              <w:fldChar w:fldCharType="end"/>
            </w:r>
          </w:p>
        </w:tc>
        <w:tc>
          <w:tcPr>
            <w:tcW w:w="1086" w:type="dxa"/>
            <w:shd w:val="clear" w:color="auto" w:fill="auto"/>
            <w:vAlign w:val="center"/>
            <w:hideMark/>
          </w:tcPr>
          <w:p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p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c>
          <w:tcPr>
            <w:tcW w:w="1134" w:type="dxa"/>
            <w:shd w:val="clear" w:color="auto" w:fill="auto"/>
            <w:vAlign w:val="center"/>
            <w:hideMark/>
          </w:tcPr>
          <w:p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r>
      <w:tr w:rsidR="00417213" w:rsidRPr="00012D2D" w:rsidTr="00341497">
        <w:trPr>
          <w:trHeight w:val="4120"/>
        </w:trPr>
        <w:tc>
          <w:tcPr>
            <w:tcW w:w="844" w:type="dxa"/>
            <w:shd w:val="clear" w:color="auto" w:fill="auto"/>
            <w:vAlign w:val="center"/>
          </w:tcPr>
          <w:p w:rsidR="00417213" w:rsidRPr="00012D2D" w:rsidRDefault="00F41C17" w:rsidP="00462276">
            <w:pPr>
              <w:jc w:val="center"/>
              <w:rPr>
                <w:rFonts w:ascii="Tahoma" w:hAnsi="Tahoma" w:cs="Tahoma"/>
                <w:b/>
                <w:bCs/>
              </w:rPr>
            </w:pPr>
            <w:r w:rsidRPr="00012D2D">
              <w:rPr>
                <w:rFonts w:ascii="Tahoma" w:hAnsi="Tahoma" w:cs="Tahoma"/>
                <w:b/>
                <w:bCs/>
              </w:rPr>
              <w:t>12</w:t>
            </w:r>
          </w:p>
        </w:tc>
        <w:tc>
          <w:tcPr>
            <w:tcW w:w="1708" w:type="dxa"/>
            <w:shd w:val="clear" w:color="auto" w:fill="auto"/>
            <w:vAlign w:val="center"/>
          </w:tcPr>
          <w:p w:rsidR="00417213" w:rsidRPr="00012D2D" w:rsidRDefault="00417213" w:rsidP="00F54096">
            <w:pPr>
              <w:jc w:val="both"/>
              <w:rPr>
                <w:rFonts w:ascii="Tahoma" w:hAnsi="Tahoma" w:cs="Tahoma"/>
                <w:b/>
                <w:bCs/>
              </w:rPr>
            </w:pPr>
            <w:r w:rsidRPr="00012D2D">
              <w:rPr>
                <w:rFonts w:ascii="Tahoma" w:hAnsi="Tahoma" w:cs="Tahoma"/>
                <w:b/>
                <w:bCs/>
              </w:rPr>
              <w:t xml:space="preserve">PLAN DE TENDIDO </w:t>
            </w:r>
            <w:r w:rsidR="00F54096" w:rsidRPr="00012D2D">
              <w:rPr>
                <w:rFonts w:ascii="Tahoma" w:hAnsi="Tahoma" w:cs="Tahoma"/>
                <w:b/>
                <w:bCs/>
              </w:rPr>
              <w:t xml:space="preserve"> </w:t>
            </w:r>
          </w:p>
        </w:tc>
        <w:tc>
          <w:tcPr>
            <w:tcW w:w="7277" w:type="dxa"/>
            <w:shd w:val="clear" w:color="auto" w:fill="auto"/>
            <w:vAlign w:val="center"/>
          </w:tcPr>
          <w:p w:rsidR="00417213" w:rsidRPr="00012D2D" w:rsidRDefault="00417213" w:rsidP="00462276">
            <w:pPr>
              <w:rPr>
                <w:rFonts w:ascii="Tahoma" w:hAnsi="Tahoma" w:cs="Tahoma"/>
              </w:rPr>
            </w:pPr>
            <w:r w:rsidRPr="00012D2D">
              <w:rPr>
                <w:rFonts w:ascii="Tahoma" w:hAnsi="Tahoma" w:cs="Tahoma"/>
              </w:rPr>
              <w:t>Concluida la etapa de relevamiento, el Contratista adjudicado, deberá elaborar y presentar para su aprobación a la Supervisión de ENTEL S.A., el Diseño Final de la Línea y Plan de Tendido en formato Excel y KMZ definiendo los siguientes aspectos:</w:t>
            </w:r>
            <w:r w:rsidRPr="00012D2D">
              <w:rPr>
                <w:rFonts w:ascii="Tahoma" w:hAnsi="Tahoma" w:cs="Tahoma"/>
              </w:rPr>
              <w:br/>
              <w:t xml:space="preserve">• Descripción de la metodología de instalación del cable de fibra óptica a emplear. </w:t>
            </w:r>
            <w:r w:rsidRPr="00012D2D">
              <w:rPr>
                <w:rFonts w:ascii="Tahoma" w:hAnsi="Tahoma" w:cs="Tahoma"/>
              </w:rPr>
              <w:br/>
              <w:t>• Recomendaciones del Contratista, previas al tendido del cable de fibra óptica, aéreo y subterráneo</w:t>
            </w:r>
            <w:r w:rsidRPr="00012D2D">
              <w:rPr>
                <w:rFonts w:ascii="Tahoma" w:hAnsi="Tahoma" w:cs="Tahoma"/>
              </w:rPr>
              <w:br/>
              <w:t xml:space="preserve">• Cronograma de Actividades actualizado y detallado por tipo de actividad.                      </w:t>
            </w:r>
          </w:p>
          <w:p w:rsidR="00417213" w:rsidRPr="00012D2D" w:rsidRDefault="00417213" w:rsidP="00462276">
            <w:pPr>
              <w:rPr>
                <w:rFonts w:ascii="Tahoma" w:hAnsi="Tahoma" w:cs="Tahoma"/>
              </w:rPr>
            </w:pPr>
            <w:r w:rsidRPr="00012D2D">
              <w:rPr>
                <w:rFonts w:ascii="Tahoma" w:hAnsi="Tahoma" w:cs="Tahoma"/>
              </w:rPr>
              <w:t>• Canalización subterránea (longitudes, cómputos métricos, etc.).</w:t>
            </w:r>
            <w:r w:rsidRPr="00012D2D">
              <w:rPr>
                <w:rFonts w:ascii="Tahoma" w:hAnsi="Tahoma" w:cs="Tahoma"/>
              </w:rPr>
              <w:br/>
              <w:t>• Cantidad y altura de postes existentes y nuevos requeridos.</w:t>
            </w:r>
            <w:r w:rsidRPr="00012D2D">
              <w:rPr>
                <w:rFonts w:ascii="Tahoma" w:hAnsi="Tahoma" w:cs="Tahoma"/>
              </w:rPr>
              <w:br/>
              <w:t>• Tipo y cantidad de Ferretería ADSS.</w:t>
            </w:r>
          </w:p>
          <w:p w:rsidR="00417213" w:rsidRPr="00012D2D" w:rsidRDefault="00417213" w:rsidP="00462276">
            <w:pPr>
              <w:rPr>
                <w:rFonts w:ascii="Tahoma" w:hAnsi="Tahoma" w:cs="Tahoma"/>
              </w:rPr>
            </w:pPr>
            <w:r w:rsidRPr="00012D2D">
              <w:rPr>
                <w:rFonts w:ascii="Tahoma" w:hAnsi="Tahoma" w:cs="Tahoma"/>
              </w:rPr>
              <w:t>• Cantidad y ángulos para riendas.</w:t>
            </w:r>
          </w:p>
          <w:p w:rsidR="00417213" w:rsidRPr="00012D2D" w:rsidRDefault="00417213" w:rsidP="00462276">
            <w:pPr>
              <w:rPr>
                <w:rFonts w:ascii="Tahoma" w:hAnsi="Tahoma" w:cs="Tahoma"/>
              </w:rPr>
            </w:pPr>
            <w:r w:rsidRPr="00012D2D">
              <w:rPr>
                <w:rFonts w:ascii="Tahoma" w:hAnsi="Tahoma" w:cs="Tahoma"/>
              </w:rPr>
              <w:t>• Ubicación y características de postes nuevos.</w:t>
            </w:r>
            <w:r w:rsidRPr="00012D2D">
              <w:rPr>
                <w:rFonts w:ascii="Tahoma" w:hAnsi="Tahoma" w:cs="Tahoma"/>
              </w:rPr>
              <w:br/>
              <w:t>• Ubicación y características de postes existentes.</w:t>
            </w:r>
          </w:p>
          <w:p w:rsidR="00417213" w:rsidRPr="00012D2D" w:rsidRDefault="00417213" w:rsidP="00462276">
            <w:pPr>
              <w:rPr>
                <w:rFonts w:ascii="Tahoma" w:hAnsi="Tahoma" w:cs="Tahoma"/>
              </w:rPr>
            </w:pPr>
            <w:r w:rsidRPr="00012D2D">
              <w:rPr>
                <w:rFonts w:ascii="Tahoma" w:hAnsi="Tahoma" w:cs="Tahoma"/>
              </w:rPr>
              <w:t>• Descripción y características de la ruta de acometida.</w:t>
            </w:r>
          </w:p>
          <w:p w:rsidR="00417213" w:rsidRPr="00012D2D" w:rsidRDefault="00417213" w:rsidP="00462276">
            <w:pPr>
              <w:rPr>
                <w:rFonts w:ascii="Tahoma" w:hAnsi="Tahoma" w:cs="Tahoma"/>
              </w:rPr>
            </w:pPr>
            <w:r w:rsidRPr="00012D2D">
              <w:rPr>
                <w:rFonts w:ascii="Tahoma" w:hAnsi="Tahoma" w:cs="Tahoma"/>
              </w:rPr>
              <w:t>• Ubicación y cantidad de empalmes.</w:t>
            </w:r>
            <w:r w:rsidRPr="00012D2D">
              <w:rPr>
                <w:rFonts w:ascii="Tahoma" w:hAnsi="Tahoma" w:cs="Tahoma"/>
              </w:rPr>
              <w:br/>
              <w:t>• Identificación de los vanos críticos de instalación.</w:t>
            </w:r>
            <w:r w:rsidRPr="00012D2D">
              <w:rPr>
                <w:rFonts w:ascii="Tahoma" w:hAnsi="Tahoma" w:cs="Tahoma"/>
              </w:rPr>
              <w:br/>
              <w:t>• Distancia entre postes.</w:t>
            </w:r>
            <w:r w:rsidRPr="00012D2D">
              <w:rPr>
                <w:rFonts w:ascii="Tahoma" w:hAnsi="Tahoma" w:cs="Tahoma"/>
              </w:rPr>
              <w:br/>
              <w:t>• Identificación de empalmes de derivación para acometidas.</w:t>
            </w:r>
            <w:r w:rsidRPr="00012D2D">
              <w:rPr>
                <w:rFonts w:ascii="Tahoma" w:hAnsi="Tahoma" w:cs="Tahoma"/>
              </w:rPr>
              <w:br/>
              <w:t>• Ubicación de Crucetas y cantidad de fibra óptica de reserva.</w:t>
            </w:r>
          </w:p>
          <w:p w:rsidR="00417213" w:rsidRPr="00012D2D" w:rsidRDefault="00417213" w:rsidP="00462276">
            <w:pPr>
              <w:rPr>
                <w:rFonts w:ascii="Tahoma" w:hAnsi="Tahoma" w:cs="Tahoma"/>
              </w:rPr>
            </w:pPr>
            <w:r w:rsidRPr="00012D2D">
              <w:rPr>
                <w:rFonts w:ascii="Tahoma" w:hAnsi="Tahoma" w:cs="Tahoma"/>
              </w:rPr>
              <w:t xml:space="preserve">• Identificación de empalmes de derivación para acometidas                                           </w:t>
            </w:r>
          </w:p>
          <w:p w:rsidR="00417213" w:rsidRPr="00012D2D" w:rsidRDefault="00417213" w:rsidP="00C673BD">
            <w:pPr>
              <w:rPr>
                <w:rFonts w:ascii="Tahoma" w:hAnsi="Tahoma" w:cs="Tahoma"/>
                <w:b/>
                <w:bCs/>
                <w:u w:val="single"/>
              </w:rPr>
            </w:pPr>
            <w:r w:rsidRPr="00012D2D">
              <w:rPr>
                <w:rFonts w:ascii="Tahoma" w:hAnsi="Tahoma" w:cs="Tahoma"/>
              </w:rPr>
              <w:t xml:space="preserve">• Diseño y elaboración del formato de Planos As </w:t>
            </w:r>
            <w:proofErr w:type="spellStart"/>
            <w:r w:rsidRPr="00012D2D">
              <w:rPr>
                <w:rFonts w:ascii="Tahoma" w:hAnsi="Tahoma" w:cs="Tahoma"/>
              </w:rPr>
              <w:t>Built</w:t>
            </w:r>
            <w:proofErr w:type="spellEnd"/>
            <w:r w:rsidRPr="00012D2D">
              <w:rPr>
                <w:rFonts w:ascii="Tahoma" w:hAnsi="Tahoma" w:cs="Tahoma"/>
              </w:rPr>
              <w:t>.</w:t>
            </w:r>
            <w:r w:rsidRPr="00012D2D">
              <w:rPr>
                <w:rFonts w:ascii="Tahoma" w:hAnsi="Tahoma" w:cs="Tahoma"/>
              </w:rPr>
              <w:br/>
              <w:t>• Flecha +/- 3% Vs. tensión de instalación máxima del cable.</w:t>
            </w:r>
            <w:r w:rsidRPr="00012D2D">
              <w:rPr>
                <w:rFonts w:ascii="Tahoma" w:hAnsi="Tahoma" w:cs="Tahoma"/>
              </w:rPr>
              <w:br/>
              <w:t>• Distancia de seguridad del cable al terreno natural Vs. Tensión de tendido.</w:t>
            </w:r>
            <w:r w:rsidRPr="00012D2D">
              <w:rPr>
                <w:rFonts w:ascii="Tahoma" w:hAnsi="Tahoma" w:cs="Tahoma"/>
              </w:rPr>
              <w:br/>
              <w:t>• Ubicación de cable en poste existente. (Distancia: conductor eléctrico y cable de F.O.)</w:t>
            </w:r>
            <w:r w:rsidRPr="00012D2D">
              <w:rPr>
                <w:rFonts w:ascii="Tahoma" w:hAnsi="Tahoma" w:cs="Tahoma"/>
              </w:rPr>
              <w:br/>
            </w:r>
            <w:r w:rsidRPr="00012D2D">
              <w:rPr>
                <w:rFonts w:ascii="Tahoma" w:hAnsi="Tahoma" w:cs="Tahoma"/>
                <w:b/>
                <w:bCs/>
                <w:u w:val="single"/>
              </w:rPr>
              <w:t>La verificación de estos criterios</w:t>
            </w:r>
            <w:r w:rsidRPr="00012D2D">
              <w:rPr>
                <w:rFonts w:ascii="Tahoma" w:hAnsi="Tahoma" w:cs="Tahoma"/>
              </w:rPr>
              <w:t>, determinará la aprobación o no del diseño.</w:t>
            </w:r>
          </w:p>
        </w:tc>
        <w:tc>
          <w:tcPr>
            <w:tcW w:w="1559" w:type="dxa"/>
            <w:shd w:val="clear" w:color="auto" w:fill="auto"/>
            <w:vAlign w:val="center"/>
          </w:tcPr>
          <w:p w:rsidR="00417213" w:rsidRPr="00012D2D" w:rsidRDefault="00417213" w:rsidP="00462276">
            <w:pPr>
              <w:jc w:val="center"/>
              <w:rPr>
                <w:rFonts w:ascii="Tahoma" w:hAnsi="Tahoma" w:cs="Tahoma"/>
                <w:sz w:val="18"/>
                <w:szCs w:val="18"/>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9F7018">
              <w:rPr>
                <w:rFonts w:ascii="Tahoma" w:hAnsi="Tahoma" w:cs="Tahoma"/>
                <w:sz w:val="18"/>
                <w:szCs w:val="18"/>
              </w:rPr>
            </w:r>
            <w:r w:rsidR="009F7018">
              <w:rPr>
                <w:rFonts w:ascii="Tahoma" w:hAnsi="Tahoma" w:cs="Tahoma"/>
                <w:sz w:val="18"/>
                <w:szCs w:val="18"/>
              </w:rPr>
              <w:fldChar w:fldCharType="separate"/>
            </w:r>
            <w:r w:rsidRPr="00012D2D">
              <w:rPr>
                <w:rFonts w:ascii="Tahoma" w:hAnsi="Tahoma" w:cs="Tahoma"/>
                <w:sz w:val="18"/>
                <w:szCs w:val="18"/>
              </w:rPr>
              <w:fldChar w:fldCharType="end"/>
            </w:r>
          </w:p>
        </w:tc>
        <w:tc>
          <w:tcPr>
            <w:tcW w:w="1086" w:type="dxa"/>
            <w:shd w:val="clear" w:color="auto" w:fill="auto"/>
            <w:vAlign w:val="center"/>
          </w:tcPr>
          <w:p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p w:rsidR="00417213" w:rsidRPr="00012D2D" w:rsidRDefault="00417213" w:rsidP="00462276">
            <w:pPr>
              <w:jc w:val="center"/>
              <w:rPr>
                <w:rFonts w:ascii="Tahoma" w:hAnsi="Tahoma" w:cs="Tahoma"/>
                <w:sz w:val="18"/>
                <w:szCs w:val="18"/>
                <w:lang w:eastAsia="es-BO"/>
              </w:rPr>
            </w:pPr>
            <w:r w:rsidRPr="00012D2D">
              <w:rPr>
                <w:rFonts w:ascii="Tahoma" w:hAnsi="Tahoma" w:cs="Tahoma"/>
                <w:sz w:val="18"/>
                <w:szCs w:val="18"/>
                <w:lang w:eastAsia="es-BO"/>
              </w:rPr>
              <w:t> </w:t>
            </w:r>
          </w:p>
        </w:tc>
        <w:tc>
          <w:tcPr>
            <w:tcW w:w="1134" w:type="dxa"/>
            <w:shd w:val="clear" w:color="auto" w:fill="auto"/>
            <w:vAlign w:val="center"/>
          </w:tcPr>
          <w:p w:rsidR="00417213" w:rsidRPr="00012D2D" w:rsidRDefault="00417213" w:rsidP="00462276">
            <w:pPr>
              <w:jc w:val="center"/>
              <w:rPr>
                <w:rFonts w:ascii="Tahoma" w:hAnsi="Tahoma" w:cs="Tahoma"/>
                <w:sz w:val="18"/>
                <w:szCs w:val="18"/>
                <w:lang w:eastAsia="es-BO"/>
              </w:rPr>
            </w:pPr>
            <w:r w:rsidRPr="00012D2D">
              <w:rPr>
                <w:rFonts w:ascii="Tahoma" w:hAnsi="Tahoma" w:cs="Tahoma"/>
                <w:sz w:val="18"/>
                <w:szCs w:val="18"/>
              </w:rPr>
              <w:t> </w:t>
            </w:r>
          </w:p>
        </w:tc>
      </w:tr>
      <w:tr w:rsidR="00417213" w:rsidRPr="00012D2D" w:rsidTr="00C74609">
        <w:trPr>
          <w:trHeight w:val="56"/>
        </w:trPr>
        <w:tc>
          <w:tcPr>
            <w:tcW w:w="844" w:type="dxa"/>
            <w:shd w:val="clear" w:color="auto" w:fill="auto"/>
            <w:vAlign w:val="center"/>
          </w:tcPr>
          <w:p w:rsidR="00417213" w:rsidRPr="00012D2D" w:rsidRDefault="00F41C17" w:rsidP="00D11B9E">
            <w:pPr>
              <w:ind w:firstLineChars="200" w:firstLine="321"/>
              <w:rPr>
                <w:rFonts w:ascii="Tahoma" w:hAnsi="Tahoma" w:cs="Tahoma"/>
                <w:b/>
                <w:bCs/>
              </w:rPr>
            </w:pPr>
            <w:r w:rsidRPr="00012D2D">
              <w:rPr>
                <w:rFonts w:ascii="Tahoma" w:hAnsi="Tahoma" w:cs="Tahoma"/>
                <w:b/>
                <w:bCs/>
              </w:rPr>
              <w:t>13</w:t>
            </w:r>
          </w:p>
        </w:tc>
        <w:tc>
          <w:tcPr>
            <w:tcW w:w="1708" w:type="dxa"/>
            <w:shd w:val="clear" w:color="auto" w:fill="auto"/>
            <w:vAlign w:val="center"/>
          </w:tcPr>
          <w:p w:rsidR="00417213" w:rsidRPr="00012D2D" w:rsidRDefault="00417213" w:rsidP="00462276">
            <w:pPr>
              <w:rPr>
                <w:rFonts w:ascii="Tahoma" w:hAnsi="Tahoma" w:cs="Tahoma"/>
                <w:b/>
                <w:bCs/>
              </w:rPr>
            </w:pPr>
            <w:r w:rsidRPr="00012D2D">
              <w:rPr>
                <w:rFonts w:ascii="Tahoma" w:hAnsi="Tahoma" w:cs="Tahoma"/>
                <w:b/>
                <w:bCs/>
              </w:rPr>
              <w:t>COORDINACIÓN CON TERCEROS</w:t>
            </w:r>
          </w:p>
        </w:tc>
        <w:tc>
          <w:tcPr>
            <w:tcW w:w="7277" w:type="dxa"/>
            <w:shd w:val="clear" w:color="auto" w:fill="auto"/>
            <w:vAlign w:val="center"/>
          </w:tcPr>
          <w:p w:rsidR="00417213" w:rsidRPr="00012D2D" w:rsidRDefault="00417213" w:rsidP="00703B2F">
            <w:pPr>
              <w:jc w:val="both"/>
              <w:rPr>
                <w:rFonts w:ascii="Tahoma" w:hAnsi="Tahoma" w:cs="Tahoma"/>
              </w:rPr>
            </w:pPr>
            <w:r w:rsidRPr="00012D2D">
              <w:rPr>
                <w:rFonts w:ascii="Tahoma" w:hAnsi="Tahoma" w:cs="Tahoma"/>
              </w:rPr>
              <w:t>Toda la coordinación y gestión de autorizaciones para la ejecución de las obras propias de Entel S.A. y que afecten, utilicen o involucren obras o derechos de vía de terceras empresas o personas particulares, deberán ser llevadas a cabo por el Contratista para lo cual podrá solicitar el apoyo del personal Regional y Nacional de Entel S.A.</w:t>
            </w:r>
          </w:p>
          <w:p w:rsidR="00417213" w:rsidRPr="00012D2D" w:rsidRDefault="00417213" w:rsidP="00703B2F">
            <w:pPr>
              <w:jc w:val="both"/>
              <w:rPr>
                <w:rFonts w:ascii="Tahoma" w:hAnsi="Tahoma" w:cs="Tahoma"/>
              </w:rPr>
            </w:pPr>
            <w:r w:rsidRPr="00012D2D">
              <w:rPr>
                <w:rFonts w:ascii="Tahoma" w:hAnsi="Tahoma" w:cs="Tahoma"/>
              </w:rPr>
              <w:t xml:space="preserve">Es importante señalar que el cable de fibra óptica en </w:t>
            </w:r>
            <w:r w:rsidR="00341497" w:rsidRPr="00012D2D">
              <w:rPr>
                <w:rFonts w:ascii="Tahoma" w:hAnsi="Tahoma" w:cs="Tahoma"/>
              </w:rPr>
              <w:t xml:space="preserve">los tres </w:t>
            </w:r>
            <w:r w:rsidRPr="00012D2D">
              <w:rPr>
                <w:rFonts w:ascii="Tahoma" w:hAnsi="Tahoma" w:cs="Tahoma"/>
              </w:rPr>
              <w:t xml:space="preserve">tramos será tendido </w:t>
            </w:r>
            <w:r w:rsidR="00341497" w:rsidRPr="00012D2D">
              <w:rPr>
                <w:rFonts w:ascii="Tahoma" w:hAnsi="Tahoma" w:cs="Tahoma"/>
              </w:rPr>
              <w:t>sobre</w:t>
            </w:r>
            <w:r w:rsidRPr="00012D2D">
              <w:rPr>
                <w:rFonts w:ascii="Tahoma" w:hAnsi="Tahoma" w:cs="Tahoma"/>
              </w:rPr>
              <w:t xml:space="preserve"> </w:t>
            </w:r>
            <w:proofErr w:type="spellStart"/>
            <w:r w:rsidRPr="00012D2D">
              <w:rPr>
                <w:rFonts w:ascii="Tahoma" w:hAnsi="Tahoma" w:cs="Tahoma"/>
              </w:rPr>
              <w:t>postación</w:t>
            </w:r>
            <w:proofErr w:type="spellEnd"/>
            <w:r w:rsidR="00EB499A" w:rsidRPr="00012D2D">
              <w:rPr>
                <w:rFonts w:ascii="Tahoma" w:hAnsi="Tahoma" w:cs="Tahoma"/>
              </w:rPr>
              <w:t xml:space="preserve"> nueva y</w:t>
            </w:r>
            <w:r w:rsidRPr="00012D2D">
              <w:rPr>
                <w:rFonts w:ascii="Tahoma" w:hAnsi="Tahoma" w:cs="Tahoma"/>
              </w:rPr>
              <w:t xml:space="preserve"> existente</w:t>
            </w:r>
            <w:r w:rsidR="00EB499A" w:rsidRPr="00012D2D">
              <w:rPr>
                <w:rFonts w:ascii="Tahoma" w:hAnsi="Tahoma" w:cs="Tahoma"/>
              </w:rPr>
              <w:t>,</w:t>
            </w:r>
            <w:r w:rsidRPr="00012D2D">
              <w:rPr>
                <w:rFonts w:ascii="Tahoma" w:hAnsi="Tahoma" w:cs="Tahoma"/>
              </w:rPr>
              <w:t xml:space="preserve"> de propiedad de la empresa </w:t>
            </w:r>
            <w:r w:rsidR="00807E50" w:rsidRPr="00012D2D">
              <w:rPr>
                <w:rFonts w:ascii="Tahoma" w:hAnsi="Tahoma" w:cs="Tahoma"/>
              </w:rPr>
              <w:t>Distribuidora de Energía Eléctrica</w:t>
            </w:r>
            <w:r w:rsidRPr="00012D2D">
              <w:rPr>
                <w:rFonts w:ascii="Tahoma" w:hAnsi="Tahoma" w:cs="Tahoma"/>
              </w:rPr>
              <w:t xml:space="preserve">, para lo cual se debe realizar toda la coordinación técnica necesaria y personal de contacto.  En función a esta coordinación se debe definir la ubicación e instalación del cable de fibra óptica, misma que deberá contar con la autorización de la empresa propietaria de la </w:t>
            </w:r>
            <w:proofErr w:type="spellStart"/>
            <w:r w:rsidRPr="00012D2D">
              <w:rPr>
                <w:rFonts w:ascii="Tahoma" w:hAnsi="Tahoma" w:cs="Tahoma"/>
              </w:rPr>
              <w:t>postación</w:t>
            </w:r>
            <w:proofErr w:type="spellEnd"/>
            <w:r w:rsidRPr="00012D2D">
              <w:rPr>
                <w:rFonts w:ascii="Tahoma" w:hAnsi="Tahoma" w:cs="Tahoma"/>
              </w:rPr>
              <w:t>.</w:t>
            </w:r>
          </w:p>
          <w:p w:rsidR="00417213" w:rsidRPr="00012D2D" w:rsidRDefault="00417213" w:rsidP="00807E50">
            <w:pPr>
              <w:jc w:val="both"/>
              <w:rPr>
                <w:rFonts w:ascii="Tahoma" w:hAnsi="Tahoma" w:cs="Tahoma"/>
              </w:rPr>
            </w:pPr>
            <w:r w:rsidRPr="00012D2D">
              <w:rPr>
                <w:rFonts w:ascii="Tahoma" w:hAnsi="Tahoma" w:cs="Tahoma"/>
              </w:rPr>
              <w:lastRenderedPageBreak/>
              <w:t>Para el caso de ejecutar la instalación y construcción de infraestructura subterránea de fibra óptica, el Contratista adjudicado, deberá considerar los permisos correspondientes, con la finalidad de precautelar y evitar la afectación de la infraestructura vial existente de forma innecesaria o negligente.</w:t>
            </w:r>
          </w:p>
        </w:tc>
        <w:tc>
          <w:tcPr>
            <w:tcW w:w="1559" w:type="dxa"/>
            <w:shd w:val="clear" w:color="auto" w:fill="auto"/>
            <w:vAlign w:val="center"/>
          </w:tcPr>
          <w:p w:rsidR="00417213" w:rsidRPr="00012D2D" w:rsidRDefault="00417213" w:rsidP="00462276">
            <w:pPr>
              <w:jc w:val="center"/>
              <w:rPr>
                <w:rFonts w:ascii="Tahoma" w:hAnsi="Tahoma" w:cs="Tahoma"/>
                <w:sz w:val="18"/>
                <w:szCs w:val="18"/>
              </w:rPr>
            </w:pPr>
            <w:r w:rsidRPr="00012D2D">
              <w:rPr>
                <w:rFonts w:ascii="Tahoma" w:hAnsi="Tahoma" w:cs="Tahoma"/>
                <w:sz w:val="18"/>
                <w:szCs w:val="18"/>
              </w:rPr>
              <w:lastRenderedPageBreak/>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9F7018">
              <w:rPr>
                <w:rFonts w:ascii="Tahoma" w:hAnsi="Tahoma" w:cs="Tahoma"/>
                <w:sz w:val="18"/>
                <w:szCs w:val="18"/>
              </w:rPr>
            </w:r>
            <w:r w:rsidR="009F7018">
              <w:rPr>
                <w:rFonts w:ascii="Tahoma" w:hAnsi="Tahoma" w:cs="Tahoma"/>
                <w:sz w:val="18"/>
                <w:szCs w:val="18"/>
              </w:rPr>
              <w:fldChar w:fldCharType="separate"/>
            </w:r>
            <w:r w:rsidRPr="00012D2D">
              <w:rPr>
                <w:rFonts w:ascii="Tahoma" w:hAnsi="Tahoma" w:cs="Tahoma"/>
                <w:sz w:val="18"/>
                <w:szCs w:val="18"/>
              </w:rPr>
              <w:fldChar w:fldCharType="end"/>
            </w:r>
            <w:r w:rsidRPr="00012D2D">
              <w:rPr>
                <w:rFonts w:ascii="Tahoma" w:hAnsi="Tahoma" w:cs="Tahoma"/>
                <w:sz w:val="18"/>
                <w:szCs w:val="18"/>
              </w:rPr>
              <w:t> </w:t>
            </w:r>
          </w:p>
        </w:tc>
        <w:tc>
          <w:tcPr>
            <w:tcW w:w="1086" w:type="dxa"/>
            <w:shd w:val="clear" w:color="auto" w:fill="auto"/>
            <w:vAlign w:val="center"/>
          </w:tcPr>
          <w:p w:rsidR="00417213" w:rsidRPr="00012D2D" w:rsidRDefault="00417213" w:rsidP="00462276">
            <w:pPr>
              <w:jc w:val="center"/>
              <w:rPr>
                <w:rFonts w:ascii="Tahoma" w:hAnsi="Tahoma" w:cs="Tahoma"/>
                <w:sz w:val="18"/>
                <w:szCs w:val="18"/>
                <w:lang w:eastAsia="es-BO"/>
              </w:rPr>
            </w:pPr>
          </w:p>
        </w:tc>
        <w:tc>
          <w:tcPr>
            <w:tcW w:w="1134" w:type="dxa"/>
            <w:shd w:val="clear" w:color="auto" w:fill="auto"/>
            <w:vAlign w:val="center"/>
          </w:tcPr>
          <w:p w:rsidR="00417213" w:rsidRPr="00012D2D" w:rsidRDefault="00417213" w:rsidP="00462276">
            <w:pPr>
              <w:jc w:val="center"/>
              <w:rPr>
                <w:rFonts w:ascii="Tahoma" w:hAnsi="Tahoma" w:cs="Tahoma"/>
                <w:sz w:val="18"/>
                <w:szCs w:val="18"/>
              </w:rPr>
            </w:pPr>
          </w:p>
        </w:tc>
      </w:tr>
      <w:tr w:rsidR="00417213" w:rsidRPr="00012D2D" w:rsidTr="00F54096">
        <w:trPr>
          <w:trHeight w:val="1886"/>
        </w:trPr>
        <w:tc>
          <w:tcPr>
            <w:tcW w:w="844" w:type="dxa"/>
            <w:shd w:val="clear" w:color="auto" w:fill="auto"/>
            <w:vAlign w:val="center"/>
          </w:tcPr>
          <w:p w:rsidR="00417213" w:rsidRPr="00012D2D" w:rsidRDefault="00417213" w:rsidP="00F41C17">
            <w:pPr>
              <w:jc w:val="center"/>
              <w:rPr>
                <w:rFonts w:ascii="Tahoma" w:hAnsi="Tahoma" w:cs="Tahoma"/>
                <w:b/>
                <w:bCs/>
              </w:rPr>
            </w:pPr>
            <w:r w:rsidRPr="00012D2D">
              <w:rPr>
                <w:rFonts w:ascii="Tahoma" w:hAnsi="Tahoma" w:cs="Tahoma"/>
                <w:sz w:val="12"/>
                <w:szCs w:val="22"/>
              </w:rPr>
              <w:br w:type="page"/>
            </w:r>
            <w:r w:rsidR="00F41C17" w:rsidRPr="00012D2D">
              <w:rPr>
                <w:rFonts w:ascii="Tahoma" w:hAnsi="Tahoma" w:cs="Tahoma"/>
                <w:b/>
                <w:bCs/>
              </w:rPr>
              <w:t>14</w:t>
            </w:r>
          </w:p>
        </w:tc>
        <w:tc>
          <w:tcPr>
            <w:tcW w:w="1708" w:type="dxa"/>
            <w:shd w:val="clear" w:color="auto" w:fill="auto"/>
            <w:vAlign w:val="center"/>
          </w:tcPr>
          <w:p w:rsidR="00417213" w:rsidRPr="00012D2D" w:rsidRDefault="00417213" w:rsidP="00462276">
            <w:pPr>
              <w:rPr>
                <w:rFonts w:ascii="Tahoma" w:hAnsi="Tahoma" w:cs="Tahoma"/>
                <w:b/>
                <w:bCs/>
              </w:rPr>
            </w:pPr>
            <w:r w:rsidRPr="00012D2D">
              <w:rPr>
                <w:rFonts w:ascii="Tahoma" w:hAnsi="Tahoma" w:cs="Tahoma"/>
                <w:b/>
                <w:bCs/>
              </w:rPr>
              <w:t>ACOMETIDAS.</w:t>
            </w:r>
          </w:p>
        </w:tc>
        <w:tc>
          <w:tcPr>
            <w:tcW w:w="7277" w:type="dxa"/>
            <w:shd w:val="clear" w:color="auto" w:fill="auto"/>
            <w:vAlign w:val="center"/>
          </w:tcPr>
          <w:p w:rsidR="00417213" w:rsidRPr="00012D2D" w:rsidRDefault="005815CA" w:rsidP="00462276">
            <w:pPr>
              <w:jc w:val="both"/>
              <w:rPr>
                <w:rFonts w:ascii="Tahoma" w:hAnsi="Tahoma" w:cs="Tahoma"/>
              </w:rPr>
            </w:pPr>
            <w:r w:rsidRPr="00012D2D">
              <w:rPr>
                <w:rFonts w:ascii="Tahoma" w:hAnsi="Tahoma" w:cs="Tahoma"/>
              </w:rPr>
              <w:t>ENTEL S.A.</w:t>
            </w:r>
            <w:r w:rsidR="00417213" w:rsidRPr="00012D2D">
              <w:rPr>
                <w:rFonts w:ascii="Tahoma" w:hAnsi="Tahoma" w:cs="Tahoma"/>
              </w:rPr>
              <w:t xml:space="preserve"> requiere </w:t>
            </w:r>
            <w:r w:rsidRPr="00012D2D">
              <w:rPr>
                <w:rFonts w:ascii="Tahoma" w:hAnsi="Tahoma" w:cs="Tahoma"/>
              </w:rPr>
              <w:t xml:space="preserve">que las </w:t>
            </w:r>
            <w:r w:rsidR="00417213" w:rsidRPr="00012D2D">
              <w:rPr>
                <w:rFonts w:ascii="Tahoma" w:hAnsi="Tahoma" w:cs="Tahoma"/>
              </w:rPr>
              <w:t>acometidas de fibra óptica para interconectarse al enlace principal, para tal efecto, el Contratista deberá realizar la instalación de estas acometidas de forma</w:t>
            </w:r>
            <w:r w:rsidR="00EB499A" w:rsidRPr="00012D2D">
              <w:rPr>
                <w:rFonts w:ascii="Tahoma" w:hAnsi="Tahoma" w:cs="Tahoma"/>
              </w:rPr>
              <w:t xml:space="preserve"> aérea y</w:t>
            </w:r>
            <w:r w:rsidR="00417213" w:rsidRPr="00012D2D">
              <w:rPr>
                <w:rFonts w:ascii="Tahoma" w:hAnsi="Tahoma" w:cs="Tahoma"/>
              </w:rPr>
              <w:t xml:space="preserve"> </w:t>
            </w:r>
            <w:r w:rsidR="00F54096" w:rsidRPr="00012D2D">
              <w:rPr>
                <w:rFonts w:ascii="Tahoma" w:hAnsi="Tahoma" w:cs="Tahoma"/>
              </w:rPr>
              <w:t>s</w:t>
            </w:r>
            <w:r w:rsidR="00417213" w:rsidRPr="00012D2D">
              <w:rPr>
                <w:rFonts w:ascii="Tahoma" w:hAnsi="Tahoma" w:cs="Tahoma"/>
              </w:rPr>
              <w:t>ubterránea</w:t>
            </w:r>
            <w:r w:rsidR="00EB499A" w:rsidRPr="00012D2D">
              <w:rPr>
                <w:rFonts w:ascii="Tahoma" w:hAnsi="Tahoma" w:cs="Tahoma"/>
              </w:rPr>
              <w:t xml:space="preserve"> (de acuerdo al Plan de Tendido)</w:t>
            </w:r>
            <w:r w:rsidR="00417213" w:rsidRPr="00012D2D">
              <w:rPr>
                <w:rFonts w:ascii="Tahoma" w:hAnsi="Tahoma" w:cs="Tahoma"/>
              </w:rPr>
              <w:t xml:space="preserve"> para el aseguramiento del cable de fibra óptica</w:t>
            </w:r>
            <w:r w:rsidR="00F54096" w:rsidRPr="00012D2D">
              <w:rPr>
                <w:rFonts w:ascii="Tahoma" w:hAnsi="Tahoma" w:cs="Tahoma"/>
              </w:rPr>
              <w:t>;</w:t>
            </w:r>
            <w:r w:rsidR="00417213" w:rsidRPr="00012D2D">
              <w:rPr>
                <w:rFonts w:ascii="Tahoma" w:hAnsi="Tahoma" w:cs="Tahoma"/>
              </w:rPr>
              <w:t xml:space="preserve"> </w:t>
            </w:r>
            <w:r w:rsidR="00456D29" w:rsidRPr="00012D2D">
              <w:rPr>
                <w:rFonts w:ascii="Tahoma" w:hAnsi="Tahoma" w:cs="Tahoma"/>
              </w:rPr>
              <w:t>c</w:t>
            </w:r>
            <w:r w:rsidR="00417213" w:rsidRPr="00012D2D">
              <w:rPr>
                <w:rFonts w:ascii="Tahoma" w:hAnsi="Tahoma" w:cs="Tahoma"/>
              </w:rPr>
              <w:t>abe señalar que ENTEL S.A. tiene identificadas todas las acometidas que deberán ser consideradas en los distintos tramos, esta información esta detallada en el numeral correspondiente a la descripción de cada segmento.</w:t>
            </w:r>
          </w:p>
          <w:p w:rsidR="00417213" w:rsidRPr="00012D2D" w:rsidRDefault="00417213" w:rsidP="00462276">
            <w:pPr>
              <w:jc w:val="both"/>
              <w:rPr>
                <w:rFonts w:ascii="Tahoma" w:hAnsi="Tahoma" w:cs="Tahoma"/>
              </w:rPr>
            </w:pPr>
            <w:r w:rsidRPr="00012D2D">
              <w:rPr>
                <w:rFonts w:ascii="Tahoma" w:hAnsi="Tahoma" w:cs="Tahoma"/>
              </w:rPr>
              <w:t xml:space="preserve">El cable deberá ser terminado en los correspondientes racks, debidamente instalados, organizados y etiquetados por el Contratista, con todos los accesorios y componentes necesarios como ser bandejas, conectores, acopladores, </w:t>
            </w:r>
            <w:proofErr w:type="spellStart"/>
            <w:r w:rsidRPr="00012D2D">
              <w:rPr>
                <w:rFonts w:ascii="Tahoma" w:hAnsi="Tahoma" w:cs="Tahoma"/>
              </w:rPr>
              <w:t>Pig</w:t>
            </w:r>
            <w:proofErr w:type="spellEnd"/>
            <w:r w:rsidRPr="00012D2D">
              <w:rPr>
                <w:rFonts w:ascii="Tahoma" w:hAnsi="Tahoma" w:cs="Tahoma"/>
              </w:rPr>
              <w:t xml:space="preserve"> </w:t>
            </w:r>
            <w:proofErr w:type="spellStart"/>
            <w:r w:rsidRPr="00012D2D">
              <w:rPr>
                <w:rFonts w:ascii="Tahoma" w:hAnsi="Tahoma" w:cs="Tahoma"/>
              </w:rPr>
              <w:t>tails</w:t>
            </w:r>
            <w:proofErr w:type="spellEnd"/>
            <w:r w:rsidRPr="00012D2D">
              <w:rPr>
                <w:rFonts w:ascii="Tahoma" w:hAnsi="Tahoma" w:cs="Tahoma"/>
              </w:rPr>
              <w:t>.</w:t>
            </w:r>
          </w:p>
          <w:p w:rsidR="00417213" w:rsidRPr="00012D2D" w:rsidRDefault="00417213" w:rsidP="005815CA">
            <w:pPr>
              <w:jc w:val="both"/>
              <w:rPr>
                <w:rFonts w:ascii="Tahoma" w:hAnsi="Tahoma" w:cs="Tahoma"/>
              </w:rPr>
            </w:pPr>
            <w:r w:rsidRPr="00012D2D">
              <w:rPr>
                <w:rFonts w:ascii="Tahoma" w:hAnsi="Tahoma" w:cs="Tahoma"/>
              </w:rPr>
              <w:t>Con</w:t>
            </w:r>
            <w:r w:rsidR="005815CA" w:rsidRPr="00012D2D">
              <w:rPr>
                <w:rFonts w:ascii="Tahoma" w:hAnsi="Tahoma" w:cs="Tahoma"/>
              </w:rPr>
              <w:t>cluida la instalación del cable, l</w:t>
            </w:r>
            <w:r w:rsidRPr="00012D2D">
              <w:rPr>
                <w:rFonts w:ascii="Tahoma" w:hAnsi="Tahoma" w:cs="Tahoma"/>
              </w:rPr>
              <w:t xml:space="preserve">as </w:t>
            </w:r>
            <w:r w:rsidR="005815CA" w:rsidRPr="00012D2D">
              <w:rPr>
                <w:rFonts w:ascii="Tahoma" w:hAnsi="Tahoma" w:cs="Tahoma"/>
              </w:rPr>
              <w:t>acometidas, fusiones de terminación y línea se realizará</w:t>
            </w:r>
            <w:r w:rsidRPr="00012D2D">
              <w:rPr>
                <w:rFonts w:ascii="Tahoma" w:hAnsi="Tahoma" w:cs="Tahoma"/>
              </w:rPr>
              <w:t xml:space="preserve"> </w:t>
            </w:r>
            <w:r w:rsidR="005815CA" w:rsidRPr="00012D2D">
              <w:rPr>
                <w:rFonts w:ascii="Tahoma" w:hAnsi="Tahoma" w:cs="Tahoma"/>
              </w:rPr>
              <w:t xml:space="preserve">la </w:t>
            </w:r>
            <w:r w:rsidRPr="00012D2D">
              <w:rPr>
                <w:rFonts w:ascii="Tahoma" w:hAnsi="Tahoma" w:cs="Tahoma"/>
              </w:rPr>
              <w:t>certificación de l</w:t>
            </w:r>
            <w:r w:rsidR="005815CA" w:rsidRPr="00012D2D">
              <w:rPr>
                <w:rFonts w:ascii="Tahoma" w:hAnsi="Tahoma" w:cs="Tahoma"/>
              </w:rPr>
              <w:t>os enlaces</w:t>
            </w:r>
            <w:r w:rsidRPr="00012D2D">
              <w:rPr>
                <w:rFonts w:ascii="Tahoma" w:hAnsi="Tahoma" w:cs="Tahoma"/>
              </w:rPr>
              <w:t xml:space="preserve">.  </w:t>
            </w:r>
          </w:p>
        </w:tc>
        <w:tc>
          <w:tcPr>
            <w:tcW w:w="1559" w:type="dxa"/>
            <w:shd w:val="clear" w:color="auto" w:fill="auto"/>
            <w:vAlign w:val="center"/>
            <w:hideMark/>
          </w:tcPr>
          <w:p w:rsidR="00417213" w:rsidRPr="00012D2D" w:rsidRDefault="00417213" w:rsidP="00462276">
            <w:pPr>
              <w:jc w:val="center"/>
              <w:rPr>
                <w:rFonts w:ascii="Tahoma" w:hAnsi="Tahoma" w:cs="Tahoma"/>
                <w:sz w:val="18"/>
                <w:szCs w:val="18"/>
              </w:rPr>
            </w:pPr>
            <w:r w:rsidRPr="00012D2D">
              <w:rPr>
                <w:rFonts w:ascii="Tahoma" w:hAnsi="Tahoma" w:cs="Tahoma"/>
                <w:sz w:val="18"/>
                <w:szCs w:val="18"/>
              </w:rPr>
              <w:t> </w:t>
            </w: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9F7018">
              <w:rPr>
                <w:rFonts w:ascii="Tahoma" w:hAnsi="Tahoma" w:cs="Tahoma"/>
                <w:sz w:val="18"/>
                <w:szCs w:val="18"/>
              </w:rPr>
            </w:r>
            <w:r w:rsidR="009F7018">
              <w:rPr>
                <w:rFonts w:ascii="Tahoma" w:hAnsi="Tahoma" w:cs="Tahoma"/>
                <w:sz w:val="18"/>
                <w:szCs w:val="18"/>
              </w:rPr>
              <w:fldChar w:fldCharType="separate"/>
            </w:r>
            <w:r w:rsidRPr="00012D2D">
              <w:rPr>
                <w:rFonts w:ascii="Tahoma" w:hAnsi="Tahoma" w:cs="Tahoma"/>
                <w:sz w:val="18"/>
                <w:szCs w:val="18"/>
              </w:rPr>
              <w:fldChar w:fldCharType="end"/>
            </w:r>
          </w:p>
          <w:p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c>
          <w:tcPr>
            <w:tcW w:w="1086" w:type="dxa"/>
            <w:shd w:val="clear" w:color="auto" w:fill="auto"/>
            <w:vAlign w:val="center"/>
            <w:hideMark/>
          </w:tcPr>
          <w:p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p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c>
          <w:tcPr>
            <w:tcW w:w="1134" w:type="dxa"/>
            <w:shd w:val="clear" w:color="auto" w:fill="auto"/>
            <w:vAlign w:val="center"/>
            <w:hideMark/>
          </w:tcPr>
          <w:p w:rsidR="00417213" w:rsidRPr="00012D2D" w:rsidRDefault="00417213" w:rsidP="00462276">
            <w:pPr>
              <w:jc w:val="center"/>
              <w:rPr>
                <w:rFonts w:ascii="Tahoma" w:hAnsi="Tahoma" w:cs="Tahoma"/>
                <w:sz w:val="18"/>
                <w:szCs w:val="18"/>
              </w:rPr>
            </w:pPr>
            <w:r w:rsidRPr="00012D2D">
              <w:rPr>
                <w:rFonts w:ascii="Tahoma" w:hAnsi="Tahoma" w:cs="Tahoma"/>
                <w:sz w:val="18"/>
                <w:szCs w:val="18"/>
                <w:lang w:eastAsia="es-BO"/>
              </w:rPr>
              <w:t> </w:t>
            </w:r>
          </w:p>
        </w:tc>
      </w:tr>
      <w:tr w:rsidR="00417213" w:rsidRPr="00012D2D" w:rsidTr="00C74609">
        <w:trPr>
          <w:trHeight w:val="153"/>
        </w:trPr>
        <w:tc>
          <w:tcPr>
            <w:tcW w:w="844" w:type="dxa"/>
            <w:shd w:val="clear" w:color="auto" w:fill="auto"/>
            <w:vAlign w:val="center"/>
          </w:tcPr>
          <w:p w:rsidR="00417213" w:rsidRPr="00012D2D" w:rsidRDefault="00F41C17" w:rsidP="00462276">
            <w:pPr>
              <w:jc w:val="center"/>
              <w:rPr>
                <w:rFonts w:ascii="Tahoma" w:hAnsi="Tahoma" w:cs="Tahoma"/>
                <w:b/>
                <w:bCs/>
              </w:rPr>
            </w:pPr>
            <w:r w:rsidRPr="00012D2D">
              <w:rPr>
                <w:rFonts w:ascii="Tahoma" w:hAnsi="Tahoma" w:cs="Tahoma"/>
                <w:b/>
                <w:bCs/>
              </w:rPr>
              <w:t>15</w:t>
            </w:r>
          </w:p>
        </w:tc>
        <w:tc>
          <w:tcPr>
            <w:tcW w:w="1708" w:type="dxa"/>
            <w:shd w:val="clear" w:color="auto" w:fill="auto"/>
            <w:vAlign w:val="center"/>
          </w:tcPr>
          <w:p w:rsidR="00417213" w:rsidRPr="00012D2D" w:rsidRDefault="00417213" w:rsidP="00462276">
            <w:pPr>
              <w:rPr>
                <w:rFonts w:ascii="Tahoma" w:hAnsi="Tahoma" w:cs="Tahoma"/>
                <w:b/>
                <w:bCs/>
              </w:rPr>
            </w:pPr>
            <w:r w:rsidRPr="00012D2D">
              <w:rPr>
                <w:rFonts w:ascii="Tahoma" w:hAnsi="Tahoma" w:cs="Tahoma"/>
                <w:b/>
                <w:bCs/>
              </w:rPr>
              <w:t>CUMPLIMIENTO DE LAS ESPECIFICACIÓN TÉCNICA.</w:t>
            </w:r>
          </w:p>
        </w:tc>
        <w:tc>
          <w:tcPr>
            <w:tcW w:w="7277" w:type="dxa"/>
            <w:shd w:val="clear" w:color="auto" w:fill="auto"/>
            <w:vAlign w:val="center"/>
          </w:tcPr>
          <w:p w:rsidR="00417213" w:rsidRPr="00012D2D" w:rsidRDefault="00417213" w:rsidP="00462276">
            <w:pPr>
              <w:jc w:val="both"/>
              <w:rPr>
                <w:rFonts w:ascii="Tahoma" w:hAnsi="Tahoma" w:cs="Tahoma"/>
              </w:rPr>
            </w:pPr>
            <w:r w:rsidRPr="00012D2D">
              <w:rPr>
                <w:rFonts w:ascii="Tahoma" w:hAnsi="Tahoma" w:cs="Tahoma"/>
              </w:rPr>
              <w:t>Durante la ejecución, la Supervisión del Proyecto y ENTEL S.A., realizar</w:t>
            </w:r>
            <w:r w:rsidR="00456D29" w:rsidRPr="00012D2D">
              <w:rPr>
                <w:rFonts w:ascii="Tahoma" w:hAnsi="Tahoma" w:cs="Tahoma"/>
              </w:rPr>
              <w:t>á</w:t>
            </w:r>
            <w:r w:rsidRPr="00012D2D">
              <w:rPr>
                <w:rFonts w:ascii="Tahoma" w:hAnsi="Tahoma" w:cs="Tahoma"/>
              </w:rPr>
              <w:t>n un seguimiento estricto al cumplimiento de especificaciones técnicas aprobadas y establecidas en el Plan de Tendido y anexos correspondientes.</w:t>
            </w:r>
          </w:p>
          <w:p w:rsidR="00417213" w:rsidRPr="00012D2D" w:rsidRDefault="00417213" w:rsidP="00456D29">
            <w:pPr>
              <w:jc w:val="both"/>
              <w:rPr>
                <w:rFonts w:ascii="Tahoma" w:hAnsi="Tahoma" w:cs="Tahoma"/>
              </w:rPr>
            </w:pPr>
            <w:r w:rsidRPr="00012D2D">
              <w:rPr>
                <w:rFonts w:ascii="Tahoma" w:hAnsi="Tahoma" w:cs="Tahoma"/>
              </w:rPr>
              <w:t xml:space="preserve">Así mismo los costos adicionales, correspondientes a la corrección de trabajos rechazados, </w:t>
            </w:r>
            <w:r w:rsidR="00C0508D" w:rsidRPr="00012D2D">
              <w:rPr>
                <w:rFonts w:ascii="Tahoma" w:hAnsi="Tahoma" w:cs="Tahoma"/>
              </w:rPr>
              <w:t xml:space="preserve">materiales (Ferretería, Cable de Fibra Óptica, Postes de PRFV) </w:t>
            </w:r>
            <w:r w:rsidRPr="00012D2D">
              <w:rPr>
                <w:rFonts w:ascii="Tahoma" w:hAnsi="Tahoma" w:cs="Tahoma"/>
              </w:rPr>
              <w:t xml:space="preserve">deberán ser asumidos por el Contratista.  </w:t>
            </w:r>
          </w:p>
        </w:tc>
        <w:tc>
          <w:tcPr>
            <w:tcW w:w="1559" w:type="dxa"/>
            <w:shd w:val="clear" w:color="auto" w:fill="auto"/>
            <w:vAlign w:val="center"/>
          </w:tcPr>
          <w:p w:rsidR="00417213" w:rsidRPr="00012D2D" w:rsidRDefault="00417213" w:rsidP="00462276">
            <w:pPr>
              <w:jc w:val="center"/>
              <w:rPr>
                <w:rFonts w:ascii="Tahoma" w:hAnsi="Tahoma" w:cs="Tahoma"/>
                <w:sz w:val="18"/>
                <w:szCs w:val="18"/>
                <w:lang w:eastAsia="es-BO"/>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9F7018">
              <w:rPr>
                <w:rFonts w:ascii="Tahoma" w:hAnsi="Tahoma" w:cs="Tahoma"/>
                <w:sz w:val="18"/>
                <w:szCs w:val="18"/>
              </w:rPr>
            </w:r>
            <w:r w:rsidR="009F7018">
              <w:rPr>
                <w:rFonts w:ascii="Tahoma" w:hAnsi="Tahoma" w:cs="Tahoma"/>
                <w:sz w:val="18"/>
                <w:szCs w:val="18"/>
              </w:rPr>
              <w:fldChar w:fldCharType="separate"/>
            </w:r>
            <w:r w:rsidRPr="00012D2D">
              <w:rPr>
                <w:rFonts w:ascii="Tahoma" w:hAnsi="Tahoma" w:cs="Tahoma"/>
                <w:sz w:val="18"/>
                <w:szCs w:val="18"/>
              </w:rPr>
              <w:fldChar w:fldCharType="end"/>
            </w:r>
            <w:r w:rsidRPr="00012D2D">
              <w:rPr>
                <w:rFonts w:ascii="Tahoma" w:hAnsi="Tahoma" w:cs="Tahoma"/>
                <w:sz w:val="18"/>
                <w:szCs w:val="18"/>
              </w:rPr>
              <w:t> </w:t>
            </w:r>
          </w:p>
        </w:tc>
        <w:tc>
          <w:tcPr>
            <w:tcW w:w="1086" w:type="dxa"/>
            <w:shd w:val="clear" w:color="auto" w:fill="auto"/>
            <w:vAlign w:val="center"/>
          </w:tcPr>
          <w:p w:rsidR="00417213" w:rsidRPr="00012D2D" w:rsidRDefault="00417213" w:rsidP="00462276">
            <w:pPr>
              <w:jc w:val="center"/>
              <w:rPr>
                <w:rFonts w:ascii="Tahoma" w:hAnsi="Tahoma" w:cs="Tahoma"/>
                <w:sz w:val="18"/>
                <w:szCs w:val="18"/>
                <w:lang w:eastAsia="es-BO"/>
              </w:rPr>
            </w:pPr>
          </w:p>
        </w:tc>
        <w:tc>
          <w:tcPr>
            <w:tcW w:w="1134" w:type="dxa"/>
            <w:shd w:val="clear" w:color="auto" w:fill="auto"/>
            <w:vAlign w:val="center"/>
          </w:tcPr>
          <w:p w:rsidR="00417213" w:rsidRPr="00012D2D" w:rsidRDefault="00417213" w:rsidP="00462276">
            <w:pPr>
              <w:jc w:val="center"/>
              <w:rPr>
                <w:rFonts w:ascii="Tahoma" w:hAnsi="Tahoma" w:cs="Tahoma"/>
                <w:sz w:val="18"/>
                <w:szCs w:val="18"/>
                <w:lang w:eastAsia="es-BO"/>
              </w:rPr>
            </w:pPr>
          </w:p>
        </w:tc>
      </w:tr>
      <w:tr w:rsidR="00417213" w:rsidRPr="00012D2D" w:rsidTr="00C74609">
        <w:trPr>
          <w:trHeight w:val="3711"/>
        </w:trPr>
        <w:tc>
          <w:tcPr>
            <w:tcW w:w="844" w:type="dxa"/>
            <w:shd w:val="clear" w:color="auto" w:fill="auto"/>
            <w:vAlign w:val="center"/>
          </w:tcPr>
          <w:p w:rsidR="00417213" w:rsidRPr="00012D2D" w:rsidRDefault="00F41C17" w:rsidP="00462276">
            <w:pPr>
              <w:jc w:val="center"/>
              <w:rPr>
                <w:rFonts w:ascii="Tahoma" w:hAnsi="Tahoma" w:cs="Tahoma"/>
                <w:b/>
                <w:bCs/>
              </w:rPr>
            </w:pPr>
            <w:r w:rsidRPr="00012D2D">
              <w:rPr>
                <w:rFonts w:ascii="Tahoma" w:hAnsi="Tahoma" w:cs="Tahoma"/>
                <w:b/>
                <w:bCs/>
              </w:rPr>
              <w:t>16</w:t>
            </w:r>
          </w:p>
        </w:tc>
        <w:tc>
          <w:tcPr>
            <w:tcW w:w="1708" w:type="dxa"/>
            <w:shd w:val="clear" w:color="auto" w:fill="auto"/>
            <w:vAlign w:val="center"/>
          </w:tcPr>
          <w:p w:rsidR="00417213" w:rsidRPr="00012D2D" w:rsidRDefault="00417213" w:rsidP="00462276">
            <w:pPr>
              <w:rPr>
                <w:rFonts w:ascii="Tahoma" w:hAnsi="Tahoma" w:cs="Tahoma"/>
                <w:b/>
                <w:bCs/>
              </w:rPr>
            </w:pPr>
            <w:r w:rsidRPr="00012D2D">
              <w:rPr>
                <w:rFonts w:ascii="Tahoma" w:hAnsi="Tahoma" w:cs="Tahoma"/>
                <w:b/>
                <w:bCs/>
              </w:rPr>
              <w:t>LEYES DE MEDIO AMBIENTE Y SEGURIDAD INDUSTRIAL</w:t>
            </w:r>
          </w:p>
          <w:p w:rsidR="00417213" w:rsidRPr="00012D2D" w:rsidRDefault="00417213" w:rsidP="00462276">
            <w:pPr>
              <w:rPr>
                <w:rFonts w:ascii="Tahoma" w:hAnsi="Tahoma" w:cs="Tahoma"/>
                <w:b/>
                <w:bCs/>
              </w:rPr>
            </w:pPr>
          </w:p>
        </w:tc>
        <w:tc>
          <w:tcPr>
            <w:tcW w:w="7277" w:type="dxa"/>
            <w:shd w:val="clear" w:color="auto" w:fill="auto"/>
            <w:vAlign w:val="center"/>
          </w:tcPr>
          <w:p w:rsidR="00417213" w:rsidRPr="00012D2D" w:rsidRDefault="00417213" w:rsidP="00462276">
            <w:pPr>
              <w:jc w:val="both"/>
              <w:rPr>
                <w:rFonts w:ascii="Tahoma" w:hAnsi="Tahoma" w:cs="Tahoma"/>
              </w:rPr>
            </w:pPr>
            <w:r w:rsidRPr="00012D2D">
              <w:rPr>
                <w:rFonts w:ascii="Tahoma" w:hAnsi="Tahoma" w:cs="Tahoma"/>
              </w:rPr>
              <w:t xml:space="preserve">El Contratista está obligado a cumplir estrictamente todas las disposiciones sobre: Higiene, Seguridad Industrial, Seguridad Ocupacional y Bienestar, con carácter preventivo de acuerdo con normas y disposiciones legales vigentes y las que pudieran dictarse en el futuro por el Congreso y/o Gobierno Plurinacional de Bolivia, sobre preservación del medio ambiente y asuntos ecológicos, debiendo cumplir con la gestión de recojo, almacenamiento, transporte, valoración y eliminación de los residuos orgánicos e inorgánicos cumpliendo con la vigilancia de los lugares de depósito o vertido después de su cierre y en particular, sin por ello omitir a las demás, deberá prestar especial cumplimiento a la Ley del Medio Ambiente N° 1333 de 27 de abril de 1992 y los Reglamentos de La Ley promulgados mediante Decreto Supremo N° 24176 de fecha 8 de Diciembre de 1995, la Ley Forestal y su Reglamento General, Ley de la Vida Silvestre, Parques Nacionales Caza y Pesca N° 12301, Ley general de Higiene, Seguridad Ocupacional y Bienestar por Decreto Ley N° 16998 de fecha 2 de Agosto de 1979, Reglamento de Higiene, Seguridad, Medicina del Trabajo por Decreto Supremo N° 18886 de fecha 22 de Mayo de 1982, Ley de Hidrocarburos y Regulaciones Ambientales de actividad </w:t>
            </w:r>
            <w:proofErr w:type="spellStart"/>
            <w:r w:rsidRPr="00012D2D">
              <w:rPr>
                <w:rFonts w:ascii="Tahoma" w:hAnsi="Tahoma" w:cs="Tahoma"/>
              </w:rPr>
              <w:t>hidrocarburíferas</w:t>
            </w:r>
            <w:proofErr w:type="spellEnd"/>
            <w:r w:rsidRPr="00012D2D">
              <w:rPr>
                <w:rFonts w:ascii="Tahoma" w:hAnsi="Tahoma" w:cs="Tahoma"/>
              </w:rPr>
              <w:t xml:space="preserve"> preparado por CESICA (Centro de Estudios de Seguridad y Control Ambiental de YPFB), Ley de Telecomunicaciones N° 1632 de fecha 5 de Julio de 1995; Decreto Supremo N° 24132 de fecha 27 de Septiembre de 1995 y Decreto Supremo N° 26188 de fecha 18 de Mayo de 2001.</w:t>
            </w:r>
            <w:r w:rsidR="00741D74" w:rsidRPr="00012D2D">
              <w:rPr>
                <w:rFonts w:ascii="Tahoma" w:hAnsi="Tahoma" w:cs="Tahoma"/>
              </w:rPr>
              <w:t xml:space="preserve"> </w:t>
            </w:r>
            <w:r w:rsidRPr="00012D2D">
              <w:rPr>
                <w:rFonts w:ascii="Tahoma" w:hAnsi="Tahoma" w:cs="Tahoma"/>
              </w:rPr>
              <w:t>Cualquier sanción y/o multa interpuesta por los órganos competentes a ENTEL S.A. por el incumplimiento del oferente a leyes y normas ambientales en la ejecución de sus trabajos, serán de exclusiva responsabilidad del oferente, quién asumirá las sanciones y/o multas que se generen.</w:t>
            </w:r>
          </w:p>
        </w:tc>
        <w:tc>
          <w:tcPr>
            <w:tcW w:w="1559" w:type="dxa"/>
            <w:shd w:val="clear" w:color="auto" w:fill="auto"/>
            <w:vAlign w:val="center"/>
          </w:tcPr>
          <w:p w:rsidR="00417213" w:rsidRPr="00012D2D" w:rsidRDefault="00417213" w:rsidP="00462276">
            <w:pPr>
              <w:jc w:val="center"/>
              <w:rPr>
                <w:rFonts w:ascii="Tahoma" w:hAnsi="Tahoma" w:cs="Tahoma"/>
                <w:sz w:val="18"/>
                <w:szCs w:val="18"/>
                <w:lang w:eastAsia="es-BO"/>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9F7018">
              <w:rPr>
                <w:rFonts w:ascii="Tahoma" w:hAnsi="Tahoma" w:cs="Tahoma"/>
                <w:sz w:val="18"/>
                <w:szCs w:val="18"/>
              </w:rPr>
            </w:r>
            <w:r w:rsidR="009F7018">
              <w:rPr>
                <w:rFonts w:ascii="Tahoma" w:hAnsi="Tahoma" w:cs="Tahoma"/>
                <w:sz w:val="18"/>
                <w:szCs w:val="18"/>
              </w:rPr>
              <w:fldChar w:fldCharType="separate"/>
            </w:r>
            <w:r w:rsidRPr="00012D2D">
              <w:rPr>
                <w:rFonts w:ascii="Tahoma" w:hAnsi="Tahoma" w:cs="Tahoma"/>
                <w:sz w:val="18"/>
                <w:szCs w:val="18"/>
              </w:rPr>
              <w:fldChar w:fldCharType="end"/>
            </w:r>
            <w:r w:rsidRPr="00012D2D">
              <w:rPr>
                <w:rFonts w:ascii="Tahoma" w:hAnsi="Tahoma" w:cs="Tahoma"/>
                <w:sz w:val="18"/>
                <w:szCs w:val="18"/>
              </w:rPr>
              <w:t> </w:t>
            </w:r>
          </w:p>
        </w:tc>
        <w:tc>
          <w:tcPr>
            <w:tcW w:w="1086" w:type="dxa"/>
            <w:shd w:val="clear" w:color="auto" w:fill="auto"/>
            <w:vAlign w:val="center"/>
          </w:tcPr>
          <w:p w:rsidR="00417213" w:rsidRPr="00012D2D" w:rsidRDefault="00417213" w:rsidP="00462276">
            <w:pPr>
              <w:jc w:val="center"/>
              <w:rPr>
                <w:rFonts w:ascii="Tahoma" w:hAnsi="Tahoma" w:cs="Tahoma"/>
                <w:sz w:val="18"/>
                <w:szCs w:val="18"/>
              </w:rPr>
            </w:pPr>
            <w:r w:rsidRPr="00012D2D">
              <w:rPr>
                <w:rFonts w:ascii="Tahoma" w:hAnsi="Tahoma" w:cs="Tahoma"/>
                <w:sz w:val="18"/>
                <w:szCs w:val="18"/>
              </w:rPr>
              <w:t> </w:t>
            </w:r>
          </w:p>
          <w:p w:rsidR="00417213" w:rsidRPr="00012D2D" w:rsidRDefault="00417213" w:rsidP="00462276">
            <w:pPr>
              <w:jc w:val="center"/>
              <w:rPr>
                <w:rFonts w:ascii="Tahoma" w:hAnsi="Tahoma" w:cs="Tahoma"/>
                <w:sz w:val="18"/>
                <w:szCs w:val="18"/>
                <w:lang w:eastAsia="es-BO"/>
              </w:rPr>
            </w:pPr>
            <w:r w:rsidRPr="00012D2D">
              <w:rPr>
                <w:rFonts w:ascii="Tahoma" w:hAnsi="Tahoma" w:cs="Tahoma"/>
                <w:sz w:val="18"/>
                <w:szCs w:val="18"/>
              </w:rPr>
              <w:t> </w:t>
            </w:r>
          </w:p>
        </w:tc>
        <w:tc>
          <w:tcPr>
            <w:tcW w:w="1134" w:type="dxa"/>
            <w:shd w:val="clear" w:color="auto" w:fill="auto"/>
            <w:vAlign w:val="center"/>
          </w:tcPr>
          <w:p w:rsidR="00417213" w:rsidRPr="00012D2D" w:rsidRDefault="00417213" w:rsidP="00462276">
            <w:pPr>
              <w:jc w:val="center"/>
              <w:rPr>
                <w:rFonts w:ascii="Tahoma" w:hAnsi="Tahoma" w:cs="Tahoma"/>
                <w:sz w:val="18"/>
                <w:szCs w:val="18"/>
                <w:lang w:eastAsia="es-BO"/>
              </w:rPr>
            </w:pPr>
            <w:r w:rsidRPr="00012D2D">
              <w:rPr>
                <w:rFonts w:ascii="Tahoma" w:hAnsi="Tahoma" w:cs="Tahoma"/>
                <w:sz w:val="18"/>
                <w:szCs w:val="18"/>
              </w:rPr>
              <w:t> </w:t>
            </w:r>
          </w:p>
        </w:tc>
      </w:tr>
      <w:tr w:rsidR="00417213" w:rsidRPr="00012D2D" w:rsidTr="00C0508D">
        <w:trPr>
          <w:trHeight w:val="914"/>
        </w:trPr>
        <w:tc>
          <w:tcPr>
            <w:tcW w:w="844" w:type="dxa"/>
            <w:shd w:val="clear" w:color="auto" w:fill="auto"/>
            <w:vAlign w:val="center"/>
          </w:tcPr>
          <w:p w:rsidR="00417213" w:rsidRPr="00012D2D" w:rsidRDefault="00F41C17" w:rsidP="00462276">
            <w:pPr>
              <w:jc w:val="center"/>
              <w:rPr>
                <w:rFonts w:ascii="Tahoma" w:hAnsi="Tahoma" w:cs="Tahoma"/>
                <w:b/>
                <w:bCs/>
              </w:rPr>
            </w:pPr>
            <w:r w:rsidRPr="00012D2D">
              <w:rPr>
                <w:rFonts w:ascii="Tahoma" w:hAnsi="Tahoma" w:cs="Tahoma"/>
                <w:b/>
                <w:bCs/>
              </w:rPr>
              <w:lastRenderedPageBreak/>
              <w:t>17</w:t>
            </w:r>
          </w:p>
        </w:tc>
        <w:tc>
          <w:tcPr>
            <w:tcW w:w="1708" w:type="dxa"/>
            <w:shd w:val="clear" w:color="auto" w:fill="auto"/>
            <w:vAlign w:val="center"/>
          </w:tcPr>
          <w:p w:rsidR="00417213" w:rsidRPr="00012D2D" w:rsidRDefault="00417213" w:rsidP="00462276">
            <w:pPr>
              <w:rPr>
                <w:rFonts w:ascii="Tahoma" w:hAnsi="Tahoma" w:cs="Tahoma"/>
                <w:b/>
                <w:bCs/>
              </w:rPr>
            </w:pPr>
            <w:r w:rsidRPr="00012D2D">
              <w:rPr>
                <w:rFonts w:ascii="Tahoma" w:hAnsi="Tahoma" w:cs="Tahoma"/>
                <w:b/>
                <w:bCs/>
              </w:rPr>
              <w:t>SEGURIDAD INDUSTRIAL</w:t>
            </w:r>
          </w:p>
        </w:tc>
        <w:tc>
          <w:tcPr>
            <w:tcW w:w="7277" w:type="dxa"/>
            <w:shd w:val="clear" w:color="auto" w:fill="auto"/>
            <w:vAlign w:val="center"/>
          </w:tcPr>
          <w:p w:rsidR="00417213" w:rsidRPr="00012D2D" w:rsidRDefault="00417213" w:rsidP="00462276">
            <w:pPr>
              <w:jc w:val="both"/>
              <w:rPr>
                <w:rFonts w:ascii="Tahoma" w:hAnsi="Tahoma" w:cs="Tahoma"/>
              </w:rPr>
            </w:pPr>
            <w:r w:rsidRPr="00012D2D">
              <w:rPr>
                <w:rFonts w:ascii="Tahoma" w:hAnsi="Tahoma" w:cs="Tahoma"/>
              </w:rPr>
              <w:t>El Contratista, deberá cumplir de forma estricta, lo establecido en las normas de seguridad industrial, incluidas en el Diseño Final del proyecto.  De manera enunciativa general, a continuación se detallan algunas recomendaciones:</w:t>
            </w:r>
          </w:p>
          <w:p w:rsidR="00417213" w:rsidRPr="00012D2D" w:rsidRDefault="00417213" w:rsidP="00462276">
            <w:pPr>
              <w:jc w:val="both"/>
              <w:rPr>
                <w:rFonts w:ascii="Tahoma" w:hAnsi="Tahoma" w:cs="Tahoma"/>
              </w:rPr>
            </w:pPr>
            <w:r w:rsidRPr="00012D2D">
              <w:rPr>
                <w:rFonts w:ascii="Tahoma" w:hAnsi="Tahoma" w:cs="Tahoma"/>
              </w:rPr>
              <w:t>- Provisión completa al personal de la correspondiente ropa de trabajo, accesorios de seguridad necesarios e identificación como parte de su Empresa.</w:t>
            </w:r>
          </w:p>
          <w:p w:rsidR="00417213" w:rsidRPr="00012D2D" w:rsidRDefault="00417213" w:rsidP="00462276">
            <w:pPr>
              <w:jc w:val="both"/>
              <w:rPr>
                <w:rFonts w:ascii="Tahoma" w:hAnsi="Tahoma" w:cs="Tahoma"/>
              </w:rPr>
            </w:pPr>
            <w:r w:rsidRPr="00012D2D">
              <w:rPr>
                <w:rFonts w:ascii="Tahoma" w:hAnsi="Tahoma" w:cs="Tahoma"/>
              </w:rPr>
              <w:t>- Identificación de todos los vehículos asignados al proyecto con su debido registro y adecuadas condiciones de uso.</w:t>
            </w:r>
          </w:p>
          <w:p w:rsidR="00417213" w:rsidRPr="00012D2D" w:rsidRDefault="00417213" w:rsidP="00462276">
            <w:pPr>
              <w:jc w:val="both"/>
              <w:rPr>
                <w:rFonts w:ascii="Tahoma" w:hAnsi="Tahoma" w:cs="Tahoma"/>
              </w:rPr>
            </w:pPr>
            <w:r w:rsidRPr="00012D2D">
              <w:rPr>
                <w:rFonts w:ascii="Tahoma" w:hAnsi="Tahoma" w:cs="Tahoma"/>
              </w:rPr>
              <w:t>- No se podrá ejecutar ningún trabajo sin los respectivos permisos de las autoridades correspondientes.</w:t>
            </w:r>
            <w:r w:rsidRPr="00012D2D">
              <w:rPr>
                <w:rFonts w:ascii="Tahoma" w:hAnsi="Tahoma" w:cs="Tahoma"/>
              </w:rPr>
              <w:br/>
              <w:t>- Se colocarán las señales de peligro de acuerdo a las características del trabajo a realizar y no se retirar</w:t>
            </w:r>
            <w:r w:rsidR="00456D29" w:rsidRPr="00012D2D">
              <w:rPr>
                <w:rFonts w:ascii="Tahoma" w:hAnsi="Tahoma" w:cs="Tahoma"/>
              </w:rPr>
              <w:t>á</w:t>
            </w:r>
            <w:r w:rsidRPr="00012D2D">
              <w:rPr>
                <w:rFonts w:ascii="Tahoma" w:hAnsi="Tahoma" w:cs="Tahoma"/>
              </w:rPr>
              <w:t>n hasta culminar los mismos y retirar los desechos.</w:t>
            </w:r>
          </w:p>
          <w:p w:rsidR="00417213" w:rsidRPr="00012D2D" w:rsidRDefault="00417213" w:rsidP="00462276">
            <w:pPr>
              <w:jc w:val="both"/>
              <w:rPr>
                <w:rFonts w:ascii="Tahoma" w:hAnsi="Tahoma" w:cs="Tahoma"/>
              </w:rPr>
            </w:pPr>
            <w:r w:rsidRPr="00012D2D">
              <w:rPr>
                <w:rFonts w:ascii="Tahoma" w:hAnsi="Tahoma" w:cs="Tahoma"/>
              </w:rPr>
              <w:t>- En canalizaciones se evitarán que las zanjas y escombros perjudiquen el tráfico vehicular y peatonal o ponga en riesgo las edificaciones circundantes.</w:t>
            </w:r>
          </w:p>
          <w:p w:rsidR="00417213" w:rsidRPr="00012D2D" w:rsidRDefault="00417213" w:rsidP="00462276">
            <w:pPr>
              <w:jc w:val="both"/>
              <w:rPr>
                <w:rFonts w:ascii="Tahoma" w:hAnsi="Tahoma" w:cs="Tahoma"/>
              </w:rPr>
            </w:pPr>
            <w:r w:rsidRPr="00012D2D">
              <w:rPr>
                <w:rFonts w:ascii="Tahoma" w:hAnsi="Tahoma" w:cs="Tahoma"/>
              </w:rPr>
              <w:t>- El trabajo deberá ser organizado de tal manera que tanto en el transcurso de la obra como al finalizar la misma no ocasionen molestias a transeúntes, vehículos o inmuebles.</w:t>
            </w:r>
            <w:r w:rsidRPr="00012D2D">
              <w:rPr>
                <w:rFonts w:ascii="Tahoma" w:hAnsi="Tahoma" w:cs="Tahoma"/>
              </w:rPr>
              <w:br/>
              <w:t>- Está totalmente prohibido el uso de explosivos en el proyecto.</w:t>
            </w:r>
          </w:p>
          <w:p w:rsidR="00417213" w:rsidRPr="00012D2D" w:rsidRDefault="00417213" w:rsidP="00462276">
            <w:pPr>
              <w:jc w:val="both"/>
              <w:rPr>
                <w:rFonts w:ascii="Tahoma" w:hAnsi="Tahoma" w:cs="Tahoma"/>
              </w:rPr>
            </w:pPr>
            <w:r w:rsidRPr="00012D2D">
              <w:rPr>
                <w:rFonts w:ascii="Tahoma" w:hAnsi="Tahoma" w:cs="Tahoma"/>
              </w:rPr>
              <w:t>- Los trabajos de excavación que se requieran, no deberán afectar u obstruir ductos, cañerías, drenajes y desagües, obras de arte, zanjas de coronamiento en carreteras.</w:t>
            </w:r>
          </w:p>
          <w:p w:rsidR="00417213" w:rsidRPr="00012D2D" w:rsidRDefault="00417213" w:rsidP="00462276">
            <w:pPr>
              <w:jc w:val="both"/>
              <w:rPr>
                <w:rFonts w:ascii="Tahoma" w:hAnsi="Tahoma" w:cs="Tahoma"/>
              </w:rPr>
            </w:pPr>
            <w:r w:rsidRPr="00012D2D">
              <w:rPr>
                <w:rFonts w:ascii="Tahoma" w:hAnsi="Tahoma" w:cs="Tahoma"/>
              </w:rPr>
              <w:t>- Los escombros sobrantes deben ser retirados simultáneamente con el avance de la obra, dejando las calles o vías afectadas como estaban antes del trabajo.</w:t>
            </w:r>
          </w:p>
          <w:p w:rsidR="00417213" w:rsidRPr="00012D2D" w:rsidRDefault="00417213" w:rsidP="00462276">
            <w:pPr>
              <w:jc w:val="both"/>
              <w:rPr>
                <w:rFonts w:ascii="Tahoma" w:hAnsi="Tahoma" w:cs="Tahoma"/>
              </w:rPr>
            </w:pPr>
            <w:r w:rsidRPr="00012D2D">
              <w:rPr>
                <w:rFonts w:ascii="Tahoma" w:hAnsi="Tahoma" w:cs="Tahoma"/>
              </w:rPr>
              <w:t>- En caso de daños que se puedan ocasionar a instalaciones de alcantarillados, energía o gas, la reparación y los gastos corren por cuenta del Contratista.</w:t>
            </w:r>
          </w:p>
          <w:p w:rsidR="00417213" w:rsidRPr="00012D2D" w:rsidRDefault="00417213" w:rsidP="00C0508D">
            <w:pPr>
              <w:jc w:val="both"/>
              <w:rPr>
                <w:rFonts w:ascii="Tahoma" w:hAnsi="Tahoma" w:cs="Tahoma"/>
              </w:rPr>
            </w:pPr>
            <w:r w:rsidRPr="00012D2D">
              <w:rPr>
                <w:rFonts w:ascii="Tahoma" w:hAnsi="Tahoma" w:cs="Tahoma"/>
              </w:rPr>
              <w:t>- El Contratista deberá comunicar a ENTEL S.A. sobre cualquier daño a terceros, asumiendo el Contratista los gastos de reparación.</w:t>
            </w:r>
          </w:p>
        </w:tc>
        <w:tc>
          <w:tcPr>
            <w:tcW w:w="1559" w:type="dxa"/>
            <w:shd w:val="clear" w:color="auto" w:fill="auto"/>
            <w:vAlign w:val="center"/>
          </w:tcPr>
          <w:p w:rsidR="00417213" w:rsidRPr="00012D2D" w:rsidRDefault="00417213" w:rsidP="00462276">
            <w:pPr>
              <w:jc w:val="center"/>
              <w:rPr>
                <w:rFonts w:ascii="Tahoma" w:hAnsi="Tahoma" w:cs="Tahoma"/>
                <w:sz w:val="18"/>
                <w:szCs w:val="18"/>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9F7018">
              <w:rPr>
                <w:rFonts w:ascii="Tahoma" w:hAnsi="Tahoma" w:cs="Tahoma"/>
                <w:sz w:val="18"/>
                <w:szCs w:val="18"/>
              </w:rPr>
            </w:r>
            <w:r w:rsidR="009F7018">
              <w:rPr>
                <w:rFonts w:ascii="Tahoma" w:hAnsi="Tahoma" w:cs="Tahoma"/>
                <w:sz w:val="18"/>
                <w:szCs w:val="18"/>
              </w:rPr>
              <w:fldChar w:fldCharType="separate"/>
            </w:r>
            <w:r w:rsidRPr="00012D2D">
              <w:rPr>
                <w:rFonts w:ascii="Tahoma" w:hAnsi="Tahoma" w:cs="Tahoma"/>
                <w:sz w:val="18"/>
                <w:szCs w:val="18"/>
              </w:rPr>
              <w:fldChar w:fldCharType="end"/>
            </w:r>
            <w:r w:rsidRPr="00012D2D">
              <w:rPr>
                <w:rFonts w:ascii="Tahoma" w:hAnsi="Tahoma" w:cs="Tahoma"/>
                <w:sz w:val="18"/>
                <w:szCs w:val="18"/>
              </w:rPr>
              <w:t> </w:t>
            </w:r>
          </w:p>
          <w:p w:rsidR="00417213" w:rsidRPr="00012D2D" w:rsidRDefault="00417213" w:rsidP="00462276">
            <w:pPr>
              <w:jc w:val="center"/>
              <w:rPr>
                <w:rFonts w:ascii="Tahoma" w:hAnsi="Tahoma" w:cs="Tahoma"/>
                <w:sz w:val="18"/>
                <w:szCs w:val="18"/>
              </w:rPr>
            </w:pPr>
            <w:r w:rsidRPr="00012D2D">
              <w:rPr>
                <w:rFonts w:ascii="Tahoma" w:hAnsi="Tahoma" w:cs="Tahoma"/>
                <w:sz w:val="18"/>
                <w:szCs w:val="18"/>
              </w:rPr>
              <w:t> </w:t>
            </w:r>
          </w:p>
        </w:tc>
        <w:tc>
          <w:tcPr>
            <w:tcW w:w="1086" w:type="dxa"/>
            <w:shd w:val="clear" w:color="auto" w:fill="auto"/>
            <w:vAlign w:val="center"/>
            <w:hideMark/>
          </w:tcPr>
          <w:p w:rsidR="00417213" w:rsidRPr="00012D2D" w:rsidRDefault="00417213" w:rsidP="00462276">
            <w:pPr>
              <w:jc w:val="center"/>
              <w:rPr>
                <w:rFonts w:ascii="Tahoma" w:hAnsi="Tahoma" w:cs="Tahoma"/>
                <w:sz w:val="18"/>
                <w:szCs w:val="18"/>
              </w:rPr>
            </w:pPr>
            <w:r w:rsidRPr="00012D2D">
              <w:rPr>
                <w:rFonts w:ascii="Tahoma" w:hAnsi="Tahoma" w:cs="Tahoma"/>
                <w:sz w:val="18"/>
                <w:szCs w:val="18"/>
              </w:rPr>
              <w:t> </w:t>
            </w:r>
          </w:p>
          <w:p w:rsidR="00417213" w:rsidRPr="00012D2D" w:rsidRDefault="00417213" w:rsidP="00462276">
            <w:pPr>
              <w:jc w:val="center"/>
              <w:rPr>
                <w:rFonts w:ascii="Tahoma" w:hAnsi="Tahoma" w:cs="Tahoma"/>
                <w:sz w:val="18"/>
                <w:szCs w:val="18"/>
              </w:rPr>
            </w:pPr>
            <w:r w:rsidRPr="00012D2D">
              <w:rPr>
                <w:rFonts w:ascii="Tahoma" w:hAnsi="Tahoma" w:cs="Tahoma"/>
                <w:sz w:val="18"/>
                <w:szCs w:val="18"/>
              </w:rPr>
              <w:t> </w:t>
            </w:r>
          </w:p>
        </w:tc>
        <w:tc>
          <w:tcPr>
            <w:tcW w:w="1134" w:type="dxa"/>
            <w:shd w:val="clear" w:color="auto" w:fill="auto"/>
            <w:vAlign w:val="center"/>
            <w:hideMark/>
          </w:tcPr>
          <w:p w:rsidR="00417213" w:rsidRPr="00012D2D" w:rsidRDefault="00417213" w:rsidP="00462276">
            <w:pPr>
              <w:jc w:val="center"/>
              <w:rPr>
                <w:rFonts w:ascii="Tahoma" w:hAnsi="Tahoma" w:cs="Tahoma"/>
                <w:sz w:val="18"/>
                <w:szCs w:val="18"/>
              </w:rPr>
            </w:pPr>
            <w:r w:rsidRPr="00012D2D">
              <w:rPr>
                <w:rFonts w:ascii="Tahoma" w:hAnsi="Tahoma" w:cs="Tahoma"/>
                <w:sz w:val="18"/>
                <w:szCs w:val="18"/>
              </w:rPr>
              <w:t> </w:t>
            </w:r>
          </w:p>
        </w:tc>
      </w:tr>
      <w:tr w:rsidR="00417213" w:rsidRPr="00012D2D" w:rsidTr="00807E50">
        <w:trPr>
          <w:trHeight w:val="914"/>
        </w:trPr>
        <w:tc>
          <w:tcPr>
            <w:tcW w:w="844" w:type="dxa"/>
            <w:shd w:val="clear" w:color="auto" w:fill="auto"/>
            <w:vAlign w:val="center"/>
          </w:tcPr>
          <w:p w:rsidR="00417213" w:rsidRPr="00012D2D" w:rsidRDefault="00F41C17" w:rsidP="00462276">
            <w:pPr>
              <w:jc w:val="center"/>
              <w:rPr>
                <w:rFonts w:ascii="Tahoma" w:hAnsi="Tahoma" w:cs="Tahoma"/>
                <w:b/>
                <w:bCs/>
              </w:rPr>
            </w:pPr>
            <w:r w:rsidRPr="00012D2D">
              <w:rPr>
                <w:rFonts w:ascii="Tahoma" w:hAnsi="Tahoma" w:cs="Tahoma"/>
                <w:b/>
                <w:bCs/>
              </w:rPr>
              <w:t>18</w:t>
            </w:r>
          </w:p>
          <w:p w:rsidR="00417213" w:rsidRPr="00012D2D" w:rsidRDefault="00417213" w:rsidP="00462276">
            <w:pPr>
              <w:rPr>
                <w:rFonts w:ascii="Tahoma" w:hAnsi="Tahoma" w:cs="Tahoma"/>
                <w:b/>
                <w:bCs/>
              </w:rPr>
            </w:pPr>
          </w:p>
        </w:tc>
        <w:tc>
          <w:tcPr>
            <w:tcW w:w="1708" w:type="dxa"/>
            <w:shd w:val="clear" w:color="auto" w:fill="auto"/>
            <w:vAlign w:val="center"/>
          </w:tcPr>
          <w:p w:rsidR="00417213" w:rsidRPr="00012D2D" w:rsidRDefault="00417213" w:rsidP="00462276">
            <w:pPr>
              <w:rPr>
                <w:rFonts w:ascii="Tahoma" w:hAnsi="Tahoma" w:cs="Tahoma"/>
                <w:b/>
                <w:bCs/>
              </w:rPr>
            </w:pPr>
            <w:r w:rsidRPr="00012D2D">
              <w:rPr>
                <w:rFonts w:ascii="Tahoma" w:hAnsi="Tahoma" w:cs="Tahoma"/>
                <w:b/>
                <w:bCs/>
              </w:rPr>
              <w:t>PROCEDIMIENTO PARA LA PRESENTACIÓN DE LA PLANILLA FINAL</w:t>
            </w:r>
          </w:p>
        </w:tc>
        <w:tc>
          <w:tcPr>
            <w:tcW w:w="7277" w:type="dxa"/>
            <w:shd w:val="clear" w:color="auto" w:fill="auto"/>
            <w:vAlign w:val="center"/>
          </w:tcPr>
          <w:p w:rsidR="00417213" w:rsidRPr="00012D2D" w:rsidRDefault="00417213" w:rsidP="00E64307">
            <w:pPr>
              <w:jc w:val="both"/>
              <w:rPr>
                <w:rFonts w:ascii="Tahoma" w:hAnsi="Tahoma" w:cs="Tahoma"/>
              </w:rPr>
            </w:pPr>
            <w:r w:rsidRPr="00012D2D">
              <w:rPr>
                <w:rFonts w:ascii="Tahoma" w:hAnsi="Tahoma" w:cs="Tahoma"/>
              </w:rPr>
              <w:t>Para todos los trabajos a ser ejecutados, se aplicar</w:t>
            </w:r>
            <w:r w:rsidR="00456D29" w:rsidRPr="00012D2D">
              <w:rPr>
                <w:rFonts w:ascii="Tahoma" w:hAnsi="Tahoma" w:cs="Tahoma"/>
              </w:rPr>
              <w:t>á</w:t>
            </w:r>
            <w:r w:rsidRPr="00012D2D">
              <w:rPr>
                <w:rFonts w:ascii="Tahoma" w:hAnsi="Tahoma" w:cs="Tahoma"/>
              </w:rPr>
              <w:t>n los precios unitarios propuestos y aceptados por ENTEL S.A.</w:t>
            </w:r>
          </w:p>
          <w:p w:rsidR="00417213" w:rsidRPr="00012D2D" w:rsidRDefault="00417213" w:rsidP="00E64307">
            <w:pPr>
              <w:jc w:val="both"/>
              <w:rPr>
                <w:rFonts w:ascii="Tahoma" w:hAnsi="Tahoma" w:cs="Tahoma"/>
              </w:rPr>
            </w:pPr>
            <w:r w:rsidRPr="00012D2D">
              <w:rPr>
                <w:rFonts w:ascii="Tahoma" w:hAnsi="Tahoma" w:cs="Tahoma"/>
              </w:rPr>
              <w:t>En campo la Supervisión de ENTEL S.A., procederá a verificar la calidad de las obras ejecutadas y verificar los cómputos métricos correspondientes, por lo que en caso de observaciones y discrepancias entre los datos del Certificado y los volúmenes o calidad de</w:t>
            </w:r>
            <w:r w:rsidR="00E64307" w:rsidRPr="00012D2D">
              <w:rPr>
                <w:rFonts w:ascii="Tahoma" w:hAnsi="Tahoma" w:cs="Tahoma"/>
              </w:rPr>
              <w:t xml:space="preserve"> </w:t>
            </w:r>
            <w:r w:rsidRPr="00012D2D">
              <w:rPr>
                <w:rFonts w:ascii="Tahoma" w:hAnsi="Tahoma" w:cs="Tahoma"/>
              </w:rPr>
              <w:t xml:space="preserve">las obras verificada, la Supervisión de ENTEL S.A. procederá a la devolución del Certificado, detallando las observaciones y aspectos que deben ser corregidos.   </w:t>
            </w:r>
          </w:p>
          <w:p w:rsidR="00E64307" w:rsidRPr="00012D2D" w:rsidRDefault="00417213" w:rsidP="00E64307">
            <w:pPr>
              <w:jc w:val="both"/>
              <w:rPr>
                <w:rFonts w:ascii="Tahoma" w:hAnsi="Tahoma" w:cs="Tahoma"/>
              </w:rPr>
            </w:pPr>
            <w:r w:rsidRPr="00012D2D">
              <w:rPr>
                <w:rFonts w:ascii="Tahoma" w:hAnsi="Tahoma" w:cs="Tahoma"/>
              </w:rPr>
              <w:t>Concluido</w:t>
            </w:r>
            <w:r w:rsidR="00456D29" w:rsidRPr="00012D2D">
              <w:rPr>
                <w:rFonts w:ascii="Tahoma" w:hAnsi="Tahoma" w:cs="Tahoma"/>
              </w:rPr>
              <w:t>s</w:t>
            </w:r>
            <w:r w:rsidRPr="00012D2D">
              <w:rPr>
                <w:rFonts w:ascii="Tahoma" w:hAnsi="Tahoma" w:cs="Tahoma"/>
              </w:rPr>
              <w:t xml:space="preserve"> los trabajos, el Contratista deberá presentar la Planilla Final a la Supervisión, en el cual se deben incluir todas las obras ejecutadas. En caso que la Supervisión no presente ninguna observación a la calidad ni a la cantidad de las obras ejecutadas y certificadas, deberá proceder a la aprobación de la misma.</w:t>
            </w:r>
          </w:p>
          <w:p w:rsidR="007203F3" w:rsidRPr="00012D2D" w:rsidRDefault="00417213" w:rsidP="007203F3">
            <w:pPr>
              <w:jc w:val="both"/>
              <w:rPr>
                <w:rFonts w:ascii="Tahoma" w:hAnsi="Tahoma" w:cs="Tahoma"/>
              </w:rPr>
            </w:pPr>
            <w:r w:rsidRPr="00012D2D">
              <w:rPr>
                <w:rFonts w:ascii="Tahoma" w:hAnsi="Tahoma" w:cs="Tahoma"/>
              </w:rPr>
              <w:t xml:space="preserve">La presentación de la Planilla Final, deberá ser entregada a la Supervisión en un plazo no mayor a 5 días calendario después de la conclusión del trabajo para la certificación final. </w:t>
            </w:r>
            <w:r w:rsidRPr="00012D2D">
              <w:rPr>
                <w:rFonts w:ascii="Tahoma" w:hAnsi="Tahoma" w:cs="Tahoma"/>
              </w:rPr>
              <w:br/>
            </w:r>
            <w:r w:rsidRPr="00012D2D">
              <w:rPr>
                <w:rFonts w:ascii="Tahoma" w:hAnsi="Tahoma" w:cs="Tahoma"/>
                <w:b/>
                <w:bCs/>
              </w:rPr>
              <w:t>Contenido Mínimo de la Planilla Final.-</w:t>
            </w:r>
            <w:r w:rsidRPr="00012D2D">
              <w:rPr>
                <w:rFonts w:ascii="Tahoma" w:hAnsi="Tahoma" w:cs="Tahoma"/>
              </w:rPr>
              <w:t xml:space="preserve"> El contenido míni</w:t>
            </w:r>
            <w:r w:rsidR="00E64307" w:rsidRPr="00012D2D">
              <w:rPr>
                <w:rFonts w:ascii="Tahoma" w:hAnsi="Tahoma" w:cs="Tahoma"/>
              </w:rPr>
              <w:t>mo se detalla a continuación:</w:t>
            </w:r>
            <w:r w:rsidR="00E64307" w:rsidRPr="00012D2D">
              <w:rPr>
                <w:rFonts w:ascii="Tahoma" w:hAnsi="Tahoma" w:cs="Tahoma"/>
              </w:rPr>
              <w:br/>
            </w:r>
            <w:r w:rsidRPr="00012D2D">
              <w:rPr>
                <w:rFonts w:ascii="Tahoma" w:hAnsi="Tahoma" w:cs="Tahoma"/>
              </w:rPr>
              <w:t>Carátula:</w:t>
            </w:r>
            <w:r w:rsidRPr="00012D2D">
              <w:rPr>
                <w:rFonts w:ascii="Tahoma" w:hAnsi="Tahoma" w:cs="Tahoma"/>
              </w:rPr>
              <w:br/>
              <w:t>- Nombre del Proyecto</w:t>
            </w:r>
          </w:p>
          <w:p w:rsidR="007203F3" w:rsidRPr="00012D2D" w:rsidRDefault="007203F3" w:rsidP="007203F3">
            <w:pPr>
              <w:jc w:val="both"/>
              <w:rPr>
                <w:rFonts w:ascii="Tahoma" w:hAnsi="Tahoma" w:cs="Tahoma"/>
              </w:rPr>
            </w:pPr>
            <w:r w:rsidRPr="00012D2D">
              <w:rPr>
                <w:rFonts w:ascii="Tahoma" w:hAnsi="Tahoma" w:cs="Tahoma"/>
              </w:rPr>
              <w:lastRenderedPageBreak/>
              <w:t>-</w:t>
            </w:r>
            <w:r w:rsidR="00417213" w:rsidRPr="00012D2D">
              <w:rPr>
                <w:rFonts w:ascii="Tahoma" w:hAnsi="Tahoma" w:cs="Tahoma"/>
              </w:rPr>
              <w:t>Tramo/Segmento</w:t>
            </w:r>
          </w:p>
          <w:p w:rsidR="007203F3" w:rsidRPr="00012D2D" w:rsidRDefault="007203F3" w:rsidP="007203F3">
            <w:pPr>
              <w:jc w:val="both"/>
              <w:rPr>
                <w:rFonts w:ascii="Tahoma" w:hAnsi="Tahoma" w:cs="Tahoma"/>
              </w:rPr>
            </w:pPr>
            <w:r w:rsidRPr="00012D2D">
              <w:rPr>
                <w:rFonts w:ascii="Tahoma" w:hAnsi="Tahoma" w:cs="Tahoma"/>
              </w:rPr>
              <w:t>-</w:t>
            </w:r>
            <w:r w:rsidR="00417213" w:rsidRPr="00012D2D">
              <w:rPr>
                <w:rFonts w:ascii="Tahoma" w:hAnsi="Tahoma" w:cs="Tahoma"/>
              </w:rPr>
              <w:t>Empresa</w:t>
            </w:r>
          </w:p>
          <w:p w:rsidR="00417213" w:rsidRPr="00012D2D" w:rsidRDefault="007203F3" w:rsidP="007203F3">
            <w:pPr>
              <w:jc w:val="both"/>
              <w:rPr>
                <w:rFonts w:ascii="Tahoma" w:hAnsi="Tahoma" w:cs="Tahoma"/>
              </w:rPr>
            </w:pPr>
            <w:r w:rsidRPr="00012D2D">
              <w:rPr>
                <w:rFonts w:ascii="Tahoma" w:hAnsi="Tahoma" w:cs="Tahoma"/>
              </w:rPr>
              <w:t>-</w:t>
            </w:r>
            <w:r w:rsidR="00417213" w:rsidRPr="00012D2D">
              <w:rPr>
                <w:rFonts w:ascii="Tahoma" w:hAnsi="Tahoma" w:cs="Tahoma"/>
              </w:rPr>
              <w:t>Fech</w:t>
            </w:r>
            <w:r w:rsidR="00456D29" w:rsidRPr="00012D2D">
              <w:rPr>
                <w:rFonts w:ascii="Tahoma" w:hAnsi="Tahoma" w:cs="Tahoma"/>
              </w:rPr>
              <w:t>a</w:t>
            </w:r>
            <w:r w:rsidR="00417213" w:rsidRPr="00012D2D">
              <w:rPr>
                <w:rFonts w:ascii="Tahoma" w:hAnsi="Tahoma" w:cs="Tahoma"/>
              </w:rPr>
              <w:t xml:space="preserve"> </w:t>
            </w:r>
          </w:p>
          <w:p w:rsidR="007203F3" w:rsidRPr="00012D2D" w:rsidRDefault="007203F3" w:rsidP="007203F3">
            <w:pPr>
              <w:jc w:val="both"/>
              <w:rPr>
                <w:rFonts w:ascii="Tahoma" w:hAnsi="Tahoma" w:cs="Tahoma"/>
              </w:rPr>
            </w:pPr>
            <w:r w:rsidRPr="00012D2D">
              <w:rPr>
                <w:rFonts w:ascii="Tahoma" w:hAnsi="Tahoma" w:cs="Tahoma"/>
              </w:rPr>
              <w:t>-</w:t>
            </w:r>
            <w:r w:rsidR="00417213" w:rsidRPr="00012D2D">
              <w:rPr>
                <w:rFonts w:ascii="Tahoma" w:hAnsi="Tahoma" w:cs="Tahoma"/>
              </w:rPr>
              <w:t xml:space="preserve">Contenido </w:t>
            </w:r>
            <w:r w:rsidR="00417213" w:rsidRPr="00012D2D">
              <w:rPr>
                <w:rFonts w:ascii="Tahoma" w:hAnsi="Tahoma" w:cs="Tahoma"/>
              </w:rPr>
              <w:br/>
              <w:t>-Planilla General de Ítems, Cantidades y Precios</w:t>
            </w:r>
          </w:p>
          <w:p w:rsidR="007203F3" w:rsidRPr="00012D2D" w:rsidRDefault="00417213" w:rsidP="007203F3">
            <w:pPr>
              <w:jc w:val="both"/>
              <w:rPr>
                <w:rFonts w:ascii="Tahoma" w:hAnsi="Tahoma" w:cs="Tahoma"/>
              </w:rPr>
            </w:pPr>
            <w:r w:rsidRPr="00012D2D">
              <w:rPr>
                <w:rFonts w:ascii="Tahoma" w:hAnsi="Tahoma" w:cs="Tahoma"/>
              </w:rPr>
              <w:t>-Planillas de Cómputos Métricos</w:t>
            </w:r>
          </w:p>
          <w:p w:rsidR="007203F3" w:rsidRPr="00012D2D" w:rsidRDefault="00417213" w:rsidP="007203F3">
            <w:pPr>
              <w:jc w:val="both"/>
              <w:rPr>
                <w:rFonts w:ascii="Tahoma" w:hAnsi="Tahoma" w:cs="Tahoma"/>
              </w:rPr>
            </w:pPr>
            <w:r w:rsidRPr="00012D2D">
              <w:rPr>
                <w:rFonts w:ascii="Tahoma" w:hAnsi="Tahoma" w:cs="Tahoma"/>
              </w:rPr>
              <w:t>-Planillas de Campo</w:t>
            </w:r>
          </w:p>
          <w:p w:rsidR="007203F3" w:rsidRPr="00012D2D" w:rsidRDefault="00417213" w:rsidP="007203F3">
            <w:pPr>
              <w:jc w:val="both"/>
              <w:rPr>
                <w:rFonts w:ascii="Tahoma" w:hAnsi="Tahoma" w:cs="Tahoma"/>
              </w:rPr>
            </w:pPr>
            <w:r w:rsidRPr="00012D2D">
              <w:rPr>
                <w:rFonts w:ascii="Tahoma" w:hAnsi="Tahoma" w:cs="Tahoma"/>
              </w:rPr>
              <w:t>-Croquis y Esquemas</w:t>
            </w:r>
          </w:p>
          <w:p w:rsidR="007203F3" w:rsidRPr="00012D2D" w:rsidRDefault="00417213" w:rsidP="007203F3">
            <w:pPr>
              <w:jc w:val="both"/>
              <w:rPr>
                <w:rFonts w:ascii="Tahoma" w:hAnsi="Tahoma" w:cs="Tahoma"/>
              </w:rPr>
            </w:pPr>
            <w:r w:rsidRPr="00012D2D">
              <w:rPr>
                <w:rFonts w:ascii="Tahoma" w:hAnsi="Tahoma" w:cs="Tahoma"/>
              </w:rPr>
              <w:t xml:space="preserve">-Organización de la empresa, datos, responsables, organigrama. - Desarrollo de los trabajos realizados y actividades representativas </w:t>
            </w:r>
          </w:p>
          <w:p w:rsidR="007203F3" w:rsidRPr="00012D2D" w:rsidRDefault="00417213" w:rsidP="007203F3">
            <w:pPr>
              <w:rPr>
                <w:rFonts w:ascii="Tahoma" w:hAnsi="Tahoma" w:cs="Tahoma"/>
              </w:rPr>
            </w:pPr>
            <w:r w:rsidRPr="00012D2D">
              <w:rPr>
                <w:rFonts w:ascii="Tahoma" w:hAnsi="Tahoma" w:cs="Tahoma"/>
              </w:rPr>
              <w:t xml:space="preserve">-Planos As </w:t>
            </w:r>
            <w:proofErr w:type="spellStart"/>
            <w:r w:rsidRPr="00012D2D">
              <w:rPr>
                <w:rFonts w:ascii="Tahoma" w:hAnsi="Tahoma" w:cs="Tahoma"/>
              </w:rPr>
              <w:t>Built</w:t>
            </w:r>
            <w:proofErr w:type="spellEnd"/>
            <w:r w:rsidRPr="00012D2D">
              <w:rPr>
                <w:rFonts w:ascii="Tahoma" w:hAnsi="Tahoma" w:cs="Tahoma"/>
              </w:rPr>
              <w:t xml:space="preserve"> en Formato A-3 Originales (Digital e impreso </w:t>
            </w:r>
            <w:r w:rsidR="007203F3" w:rsidRPr="00012D2D">
              <w:rPr>
                <w:rFonts w:ascii="Tahoma" w:hAnsi="Tahoma" w:cs="Tahoma"/>
              </w:rPr>
              <w:t>3</w:t>
            </w:r>
            <w:r w:rsidRPr="00012D2D">
              <w:rPr>
                <w:rFonts w:ascii="Tahoma" w:hAnsi="Tahoma" w:cs="Tahoma"/>
              </w:rPr>
              <w:t xml:space="preserve"> ejemplares originales en carpetas independientes)</w:t>
            </w:r>
            <w:r w:rsidRPr="00012D2D">
              <w:rPr>
                <w:rFonts w:ascii="Tahoma" w:hAnsi="Tahoma" w:cs="Tahoma"/>
              </w:rPr>
              <w:br/>
              <w:t xml:space="preserve">- Registro fotográfico </w:t>
            </w:r>
            <w:r w:rsidR="007203F3" w:rsidRPr="00012D2D">
              <w:rPr>
                <w:rFonts w:ascii="Tahoma" w:hAnsi="Tahoma" w:cs="Tahoma"/>
              </w:rPr>
              <w:t>Digital</w:t>
            </w:r>
            <w:r w:rsidR="0049423D" w:rsidRPr="00012D2D">
              <w:rPr>
                <w:rFonts w:ascii="Tahoma" w:hAnsi="Tahoma" w:cs="Tahoma"/>
              </w:rPr>
              <w:t xml:space="preserve"> e Impreso</w:t>
            </w:r>
          </w:p>
          <w:p w:rsidR="00417213" w:rsidRPr="00012D2D" w:rsidRDefault="00417213" w:rsidP="007203F3">
            <w:pPr>
              <w:jc w:val="both"/>
              <w:rPr>
                <w:rFonts w:ascii="Tahoma" w:hAnsi="Tahoma" w:cs="Tahoma"/>
              </w:rPr>
            </w:pPr>
            <w:r w:rsidRPr="00012D2D">
              <w:rPr>
                <w:rFonts w:ascii="Tahoma" w:hAnsi="Tahoma" w:cs="Tahoma"/>
              </w:rPr>
              <w:t>- Anexos técnicos.</w:t>
            </w:r>
          </w:p>
        </w:tc>
        <w:tc>
          <w:tcPr>
            <w:tcW w:w="1559" w:type="dxa"/>
            <w:shd w:val="clear" w:color="auto" w:fill="auto"/>
            <w:vAlign w:val="center"/>
          </w:tcPr>
          <w:p w:rsidR="00417213" w:rsidRPr="00012D2D" w:rsidRDefault="00417213" w:rsidP="00462276">
            <w:pPr>
              <w:jc w:val="center"/>
              <w:rPr>
                <w:rFonts w:ascii="Tahoma" w:hAnsi="Tahoma" w:cs="Tahoma"/>
                <w:sz w:val="18"/>
                <w:szCs w:val="18"/>
              </w:rPr>
            </w:pPr>
            <w:r w:rsidRPr="00012D2D">
              <w:rPr>
                <w:rFonts w:ascii="Tahoma" w:hAnsi="Tahoma" w:cs="Tahoma"/>
                <w:sz w:val="18"/>
                <w:szCs w:val="18"/>
              </w:rPr>
              <w:lastRenderedPageBreak/>
              <w:t> </w:t>
            </w: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9F7018">
              <w:rPr>
                <w:rFonts w:ascii="Tahoma" w:hAnsi="Tahoma" w:cs="Tahoma"/>
                <w:sz w:val="18"/>
                <w:szCs w:val="18"/>
              </w:rPr>
            </w:r>
            <w:r w:rsidR="009F7018">
              <w:rPr>
                <w:rFonts w:ascii="Tahoma" w:hAnsi="Tahoma" w:cs="Tahoma"/>
                <w:sz w:val="18"/>
                <w:szCs w:val="18"/>
              </w:rPr>
              <w:fldChar w:fldCharType="separate"/>
            </w:r>
            <w:r w:rsidRPr="00012D2D">
              <w:rPr>
                <w:rFonts w:ascii="Tahoma" w:hAnsi="Tahoma" w:cs="Tahoma"/>
                <w:sz w:val="18"/>
                <w:szCs w:val="18"/>
              </w:rPr>
              <w:fldChar w:fldCharType="end"/>
            </w:r>
          </w:p>
          <w:p w:rsidR="00417213" w:rsidRPr="00012D2D" w:rsidRDefault="00417213" w:rsidP="00462276">
            <w:pPr>
              <w:jc w:val="center"/>
              <w:rPr>
                <w:rFonts w:ascii="Tahoma" w:hAnsi="Tahoma" w:cs="Tahoma"/>
                <w:sz w:val="18"/>
                <w:szCs w:val="18"/>
              </w:rPr>
            </w:pPr>
            <w:r w:rsidRPr="00012D2D">
              <w:rPr>
                <w:rFonts w:ascii="Tahoma" w:hAnsi="Tahoma" w:cs="Tahoma"/>
                <w:sz w:val="18"/>
                <w:szCs w:val="18"/>
              </w:rPr>
              <w:t> </w:t>
            </w:r>
          </w:p>
        </w:tc>
        <w:tc>
          <w:tcPr>
            <w:tcW w:w="1086" w:type="dxa"/>
            <w:shd w:val="clear" w:color="auto" w:fill="auto"/>
            <w:vAlign w:val="center"/>
          </w:tcPr>
          <w:p w:rsidR="00417213" w:rsidRPr="00012D2D" w:rsidRDefault="00417213" w:rsidP="00462276">
            <w:pPr>
              <w:jc w:val="center"/>
              <w:rPr>
                <w:rFonts w:ascii="Tahoma" w:hAnsi="Tahoma" w:cs="Tahoma"/>
                <w:sz w:val="18"/>
                <w:szCs w:val="18"/>
              </w:rPr>
            </w:pPr>
            <w:r w:rsidRPr="00012D2D">
              <w:rPr>
                <w:rFonts w:ascii="Tahoma" w:hAnsi="Tahoma" w:cs="Tahoma"/>
                <w:sz w:val="18"/>
                <w:szCs w:val="18"/>
              </w:rPr>
              <w:t> </w:t>
            </w:r>
          </w:p>
          <w:p w:rsidR="00417213" w:rsidRPr="00012D2D" w:rsidRDefault="00417213" w:rsidP="00462276">
            <w:pPr>
              <w:jc w:val="center"/>
              <w:rPr>
                <w:rFonts w:ascii="Tahoma" w:hAnsi="Tahoma" w:cs="Tahoma"/>
                <w:sz w:val="18"/>
                <w:szCs w:val="18"/>
              </w:rPr>
            </w:pPr>
            <w:r w:rsidRPr="00012D2D">
              <w:rPr>
                <w:rFonts w:ascii="Tahoma" w:hAnsi="Tahoma" w:cs="Tahoma"/>
                <w:sz w:val="18"/>
                <w:szCs w:val="18"/>
              </w:rPr>
              <w:t> </w:t>
            </w:r>
          </w:p>
        </w:tc>
        <w:tc>
          <w:tcPr>
            <w:tcW w:w="1134" w:type="dxa"/>
            <w:shd w:val="clear" w:color="auto" w:fill="auto"/>
            <w:vAlign w:val="center"/>
          </w:tcPr>
          <w:p w:rsidR="00417213" w:rsidRPr="00012D2D" w:rsidRDefault="00417213" w:rsidP="00462276">
            <w:pPr>
              <w:jc w:val="center"/>
              <w:rPr>
                <w:rFonts w:ascii="Tahoma" w:hAnsi="Tahoma" w:cs="Tahoma"/>
                <w:sz w:val="18"/>
                <w:szCs w:val="18"/>
              </w:rPr>
            </w:pPr>
            <w:r w:rsidRPr="00012D2D">
              <w:rPr>
                <w:rFonts w:ascii="Tahoma" w:hAnsi="Tahoma" w:cs="Tahoma"/>
                <w:sz w:val="18"/>
                <w:szCs w:val="18"/>
              </w:rPr>
              <w:t> </w:t>
            </w:r>
          </w:p>
        </w:tc>
      </w:tr>
      <w:tr w:rsidR="00417213" w:rsidRPr="00012D2D" w:rsidTr="00341497">
        <w:trPr>
          <w:trHeight w:val="60"/>
        </w:trPr>
        <w:tc>
          <w:tcPr>
            <w:tcW w:w="844" w:type="dxa"/>
            <w:shd w:val="clear" w:color="auto" w:fill="auto"/>
            <w:vAlign w:val="center"/>
          </w:tcPr>
          <w:p w:rsidR="00417213" w:rsidRPr="00012D2D" w:rsidRDefault="00F41C17" w:rsidP="00462276">
            <w:pPr>
              <w:jc w:val="center"/>
              <w:rPr>
                <w:rFonts w:ascii="Tahoma" w:hAnsi="Tahoma" w:cs="Tahoma"/>
                <w:b/>
                <w:bCs/>
              </w:rPr>
            </w:pPr>
            <w:r w:rsidRPr="00012D2D">
              <w:rPr>
                <w:rFonts w:ascii="Tahoma" w:hAnsi="Tahoma" w:cs="Tahoma"/>
                <w:b/>
                <w:bCs/>
              </w:rPr>
              <w:t>19</w:t>
            </w:r>
          </w:p>
        </w:tc>
        <w:tc>
          <w:tcPr>
            <w:tcW w:w="1708" w:type="dxa"/>
            <w:shd w:val="clear" w:color="auto" w:fill="auto"/>
            <w:vAlign w:val="center"/>
          </w:tcPr>
          <w:p w:rsidR="00417213" w:rsidRPr="00012D2D" w:rsidRDefault="00417213" w:rsidP="00462276">
            <w:pPr>
              <w:rPr>
                <w:rFonts w:ascii="Tahoma" w:hAnsi="Tahoma" w:cs="Tahoma"/>
                <w:b/>
                <w:bCs/>
              </w:rPr>
            </w:pPr>
            <w:r w:rsidRPr="00012D2D">
              <w:rPr>
                <w:rFonts w:ascii="Tahoma" w:hAnsi="Tahoma" w:cs="Tahoma"/>
                <w:b/>
                <w:bCs/>
              </w:rPr>
              <w:t>SUPERVISIÓN</w:t>
            </w:r>
          </w:p>
        </w:tc>
        <w:tc>
          <w:tcPr>
            <w:tcW w:w="7277" w:type="dxa"/>
            <w:shd w:val="clear" w:color="auto" w:fill="auto"/>
            <w:vAlign w:val="center"/>
          </w:tcPr>
          <w:p w:rsidR="00417213" w:rsidRPr="00012D2D" w:rsidRDefault="00417213" w:rsidP="001E45C8">
            <w:pPr>
              <w:pStyle w:val="Prrafodelista"/>
              <w:numPr>
                <w:ilvl w:val="3"/>
                <w:numId w:val="8"/>
              </w:numPr>
              <w:ind w:left="96" w:hanging="96"/>
              <w:jc w:val="both"/>
              <w:rPr>
                <w:rFonts w:ascii="Tahoma" w:hAnsi="Tahoma" w:cs="Tahoma"/>
                <w:sz w:val="16"/>
                <w:szCs w:val="16"/>
              </w:rPr>
            </w:pPr>
            <w:r w:rsidRPr="00012D2D">
              <w:rPr>
                <w:rFonts w:ascii="Tahoma" w:hAnsi="Tahoma" w:cs="Tahoma"/>
                <w:sz w:val="16"/>
                <w:szCs w:val="16"/>
              </w:rPr>
              <w:t>ENTEL S.A. designará un Supervisor, quien tendrá la responsabilidad de controlar, verificar, cuantificar y aprobar todas las obras, materiales y accesorios del proyecto</w:t>
            </w:r>
          </w:p>
          <w:p w:rsidR="00417213" w:rsidRPr="00012D2D" w:rsidRDefault="00417213" w:rsidP="001E45C8">
            <w:pPr>
              <w:pStyle w:val="Prrafodelista"/>
              <w:numPr>
                <w:ilvl w:val="3"/>
                <w:numId w:val="8"/>
              </w:numPr>
              <w:ind w:left="96" w:hanging="96"/>
              <w:jc w:val="both"/>
              <w:rPr>
                <w:rFonts w:ascii="Tahoma" w:hAnsi="Tahoma" w:cs="Tahoma"/>
                <w:sz w:val="16"/>
                <w:szCs w:val="16"/>
              </w:rPr>
            </w:pPr>
            <w:r w:rsidRPr="00012D2D">
              <w:rPr>
                <w:rFonts w:ascii="Tahoma" w:hAnsi="Tahoma" w:cs="Tahoma"/>
                <w:sz w:val="16"/>
                <w:szCs w:val="16"/>
              </w:rPr>
              <w:t>El Contratista deberá facilitar a la Supervisión, las inspecciones de los bienes y servicios objetos del contrato.</w:t>
            </w:r>
          </w:p>
          <w:p w:rsidR="00417213" w:rsidRPr="00012D2D" w:rsidRDefault="00417213" w:rsidP="001E45C8">
            <w:pPr>
              <w:pStyle w:val="Prrafodelista"/>
              <w:numPr>
                <w:ilvl w:val="3"/>
                <w:numId w:val="8"/>
              </w:numPr>
              <w:ind w:left="96" w:hanging="96"/>
              <w:jc w:val="both"/>
              <w:rPr>
                <w:rFonts w:ascii="Tahoma" w:hAnsi="Tahoma" w:cs="Tahoma"/>
                <w:sz w:val="16"/>
                <w:szCs w:val="16"/>
              </w:rPr>
            </w:pPr>
            <w:r w:rsidRPr="00012D2D">
              <w:rPr>
                <w:rFonts w:ascii="Tahoma" w:hAnsi="Tahoma" w:cs="Tahoma"/>
                <w:sz w:val="16"/>
                <w:szCs w:val="16"/>
              </w:rPr>
              <w:t>Las inspecciones realizadas por la Supervisión, no liberará al contratista de sus obligaciones contractuales</w:t>
            </w:r>
            <w:r w:rsidR="00456D29" w:rsidRPr="00012D2D">
              <w:rPr>
                <w:rFonts w:ascii="Tahoma" w:hAnsi="Tahoma" w:cs="Tahoma"/>
                <w:sz w:val="16"/>
                <w:szCs w:val="16"/>
              </w:rPr>
              <w:t xml:space="preserve"> ni</w:t>
            </w:r>
            <w:r w:rsidRPr="00012D2D">
              <w:rPr>
                <w:rFonts w:ascii="Tahoma" w:hAnsi="Tahoma" w:cs="Tahoma"/>
                <w:sz w:val="16"/>
                <w:szCs w:val="16"/>
              </w:rPr>
              <w:t xml:space="preserve"> </w:t>
            </w:r>
            <w:r w:rsidR="00456D29" w:rsidRPr="00012D2D">
              <w:rPr>
                <w:rFonts w:ascii="Tahoma" w:hAnsi="Tahoma" w:cs="Tahoma"/>
                <w:sz w:val="16"/>
                <w:szCs w:val="16"/>
              </w:rPr>
              <w:t>d</w:t>
            </w:r>
            <w:r w:rsidRPr="00012D2D">
              <w:rPr>
                <w:rFonts w:ascii="Tahoma" w:hAnsi="Tahoma" w:cs="Tahoma"/>
                <w:sz w:val="16"/>
                <w:szCs w:val="16"/>
              </w:rPr>
              <w:t>el cumplimiento de las especificaciones técnicas establecidas.</w:t>
            </w:r>
          </w:p>
          <w:p w:rsidR="00417213" w:rsidRPr="00012D2D" w:rsidRDefault="00417213" w:rsidP="001E45C8">
            <w:pPr>
              <w:pStyle w:val="Prrafodelista"/>
              <w:numPr>
                <w:ilvl w:val="3"/>
                <w:numId w:val="8"/>
              </w:numPr>
              <w:ind w:left="96" w:hanging="96"/>
              <w:jc w:val="both"/>
              <w:rPr>
                <w:rFonts w:ascii="Tahoma" w:hAnsi="Tahoma" w:cs="Tahoma"/>
                <w:sz w:val="16"/>
                <w:szCs w:val="16"/>
              </w:rPr>
            </w:pPr>
            <w:r w:rsidRPr="00012D2D">
              <w:rPr>
                <w:rFonts w:ascii="Tahoma" w:hAnsi="Tahoma" w:cs="Tahoma"/>
                <w:sz w:val="16"/>
                <w:szCs w:val="16"/>
              </w:rPr>
              <w:t>Toda vez que las condiciones de obra lo requieran, la Supervisión podrá efectuar las pruebas y/o ensayos de resistencia, compactación, materiales, etc.</w:t>
            </w:r>
          </w:p>
          <w:p w:rsidR="00417213" w:rsidRPr="00012D2D" w:rsidRDefault="00417213" w:rsidP="001E45C8">
            <w:pPr>
              <w:pStyle w:val="Prrafodelista"/>
              <w:numPr>
                <w:ilvl w:val="3"/>
                <w:numId w:val="8"/>
              </w:numPr>
              <w:ind w:left="96" w:hanging="96"/>
              <w:jc w:val="both"/>
              <w:rPr>
                <w:rFonts w:ascii="Tahoma" w:hAnsi="Tahoma" w:cs="Tahoma"/>
                <w:sz w:val="16"/>
                <w:szCs w:val="16"/>
              </w:rPr>
            </w:pPr>
            <w:r w:rsidRPr="00012D2D">
              <w:rPr>
                <w:rFonts w:ascii="Tahoma" w:hAnsi="Tahoma" w:cs="Tahoma"/>
                <w:sz w:val="16"/>
                <w:szCs w:val="16"/>
              </w:rPr>
              <w:t>La Supervisión realizará los controles tecnológicos cada vez que existan dudas razonables en la ejecución de los trabajos.</w:t>
            </w:r>
          </w:p>
          <w:p w:rsidR="00417213" w:rsidRPr="00012D2D" w:rsidRDefault="00417213" w:rsidP="001E45C8">
            <w:pPr>
              <w:pStyle w:val="Prrafodelista"/>
              <w:numPr>
                <w:ilvl w:val="3"/>
                <w:numId w:val="8"/>
              </w:numPr>
              <w:ind w:left="96" w:hanging="96"/>
              <w:jc w:val="both"/>
              <w:rPr>
                <w:rFonts w:ascii="Tahoma" w:hAnsi="Tahoma" w:cs="Tahoma"/>
                <w:sz w:val="16"/>
                <w:szCs w:val="16"/>
              </w:rPr>
            </w:pPr>
            <w:r w:rsidRPr="00012D2D">
              <w:rPr>
                <w:rFonts w:ascii="Tahoma" w:hAnsi="Tahoma" w:cs="Tahoma"/>
                <w:sz w:val="16"/>
                <w:szCs w:val="16"/>
              </w:rPr>
              <w:t>La Supervisión debe hacer una evaluación del conjunto terminado, considerando aspectos de calidad de obra, hidrológicos, drenajes, estructuras, estabilidad, funcionamiento, seguridad, etc., y proveer soluciones y recomendaciones, los mismos que serán resueltos por el contratista a su costo.</w:t>
            </w:r>
          </w:p>
          <w:p w:rsidR="00417213" w:rsidRPr="00012D2D" w:rsidRDefault="00417213" w:rsidP="001E45C8">
            <w:pPr>
              <w:pStyle w:val="Prrafodelista"/>
              <w:numPr>
                <w:ilvl w:val="3"/>
                <w:numId w:val="8"/>
              </w:numPr>
              <w:ind w:left="96" w:hanging="96"/>
              <w:jc w:val="both"/>
              <w:rPr>
                <w:rFonts w:ascii="Tahoma" w:hAnsi="Tahoma" w:cs="Tahoma"/>
                <w:sz w:val="16"/>
                <w:szCs w:val="16"/>
              </w:rPr>
            </w:pPr>
            <w:r w:rsidRPr="00012D2D">
              <w:rPr>
                <w:rFonts w:ascii="Tahoma" w:hAnsi="Tahoma" w:cs="Tahoma"/>
                <w:sz w:val="16"/>
                <w:szCs w:val="16"/>
              </w:rPr>
              <w:t xml:space="preserve">Para efectos de pago, el Contratista deberá presentar a la Supervisión el detalle de todos los trabajos ejecutados, para lo cual deberá contar con la información específica referente a la cantidad ejecutada por cada ítem.  Esta información deberá contar con el respaldo técnico y </w:t>
            </w:r>
            <w:r w:rsidR="00456D29" w:rsidRPr="00012D2D">
              <w:rPr>
                <w:rFonts w:ascii="Tahoma" w:hAnsi="Tahoma" w:cs="Tahoma"/>
                <w:sz w:val="16"/>
                <w:szCs w:val="16"/>
              </w:rPr>
              <w:t xml:space="preserve">ser </w:t>
            </w:r>
            <w:r w:rsidRPr="00012D2D">
              <w:rPr>
                <w:rFonts w:ascii="Tahoma" w:hAnsi="Tahoma" w:cs="Tahoma"/>
                <w:sz w:val="16"/>
                <w:szCs w:val="16"/>
              </w:rPr>
              <w:t>verificable.</w:t>
            </w:r>
          </w:p>
        </w:tc>
        <w:tc>
          <w:tcPr>
            <w:tcW w:w="1559" w:type="dxa"/>
            <w:shd w:val="clear" w:color="auto" w:fill="auto"/>
            <w:vAlign w:val="center"/>
          </w:tcPr>
          <w:p w:rsidR="00417213" w:rsidRPr="00012D2D" w:rsidRDefault="00417213" w:rsidP="00462276">
            <w:pPr>
              <w:jc w:val="center"/>
              <w:rPr>
                <w:rFonts w:ascii="Tahoma" w:hAnsi="Tahoma" w:cs="Tahoma"/>
                <w:sz w:val="18"/>
                <w:szCs w:val="18"/>
              </w:rPr>
            </w:pPr>
            <w:r w:rsidRPr="00012D2D">
              <w:rPr>
                <w:rFonts w:ascii="Tahoma" w:hAnsi="Tahoma" w:cs="Tahoma"/>
                <w:sz w:val="18"/>
                <w:szCs w:val="18"/>
              </w:rPr>
              <w:t> </w:t>
            </w: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9F7018">
              <w:rPr>
                <w:rFonts w:ascii="Tahoma" w:hAnsi="Tahoma" w:cs="Tahoma"/>
                <w:sz w:val="18"/>
                <w:szCs w:val="18"/>
              </w:rPr>
            </w:r>
            <w:r w:rsidR="009F7018">
              <w:rPr>
                <w:rFonts w:ascii="Tahoma" w:hAnsi="Tahoma" w:cs="Tahoma"/>
                <w:sz w:val="18"/>
                <w:szCs w:val="18"/>
              </w:rPr>
              <w:fldChar w:fldCharType="separate"/>
            </w:r>
            <w:r w:rsidRPr="00012D2D">
              <w:rPr>
                <w:rFonts w:ascii="Tahoma" w:hAnsi="Tahoma" w:cs="Tahoma"/>
                <w:sz w:val="18"/>
                <w:szCs w:val="18"/>
              </w:rPr>
              <w:fldChar w:fldCharType="end"/>
            </w:r>
          </w:p>
        </w:tc>
        <w:tc>
          <w:tcPr>
            <w:tcW w:w="1086" w:type="dxa"/>
            <w:shd w:val="clear" w:color="auto" w:fill="auto"/>
            <w:vAlign w:val="center"/>
          </w:tcPr>
          <w:p w:rsidR="00417213" w:rsidRPr="00012D2D" w:rsidRDefault="00417213" w:rsidP="00462276">
            <w:pPr>
              <w:jc w:val="center"/>
              <w:rPr>
                <w:rFonts w:ascii="Tahoma" w:hAnsi="Tahoma" w:cs="Tahoma"/>
                <w:sz w:val="18"/>
                <w:szCs w:val="18"/>
              </w:rPr>
            </w:pPr>
          </w:p>
        </w:tc>
        <w:tc>
          <w:tcPr>
            <w:tcW w:w="1134" w:type="dxa"/>
            <w:shd w:val="clear" w:color="auto" w:fill="auto"/>
            <w:vAlign w:val="center"/>
          </w:tcPr>
          <w:p w:rsidR="00417213" w:rsidRPr="00012D2D" w:rsidRDefault="00417213" w:rsidP="00462276">
            <w:pPr>
              <w:jc w:val="center"/>
              <w:rPr>
                <w:rFonts w:ascii="Tahoma" w:hAnsi="Tahoma" w:cs="Tahoma"/>
                <w:sz w:val="18"/>
                <w:szCs w:val="18"/>
              </w:rPr>
            </w:pPr>
          </w:p>
        </w:tc>
      </w:tr>
      <w:tr w:rsidR="00C74609" w:rsidRPr="00012D2D" w:rsidTr="00341497">
        <w:trPr>
          <w:trHeight w:val="60"/>
        </w:trPr>
        <w:tc>
          <w:tcPr>
            <w:tcW w:w="844" w:type="dxa"/>
            <w:shd w:val="clear" w:color="auto" w:fill="auto"/>
            <w:vAlign w:val="center"/>
          </w:tcPr>
          <w:p w:rsidR="00C74609" w:rsidRPr="00012D2D" w:rsidRDefault="00F41C17" w:rsidP="00C74609">
            <w:pPr>
              <w:jc w:val="center"/>
              <w:rPr>
                <w:rFonts w:ascii="Tahoma" w:hAnsi="Tahoma" w:cs="Tahoma"/>
                <w:b/>
                <w:bCs/>
              </w:rPr>
            </w:pPr>
            <w:r w:rsidRPr="00012D2D">
              <w:rPr>
                <w:rFonts w:ascii="Tahoma" w:hAnsi="Tahoma" w:cs="Tahoma"/>
                <w:b/>
                <w:bCs/>
              </w:rPr>
              <w:t>20</w:t>
            </w:r>
          </w:p>
        </w:tc>
        <w:tc>
          <w:tcPr>
            <w:tcW w:w="1708" w:type="dxa"/>
            <w:shd w:val="clear" w:color="auto" w:fill="auto"/>
            <w:vAlign w:val="center"/>
          </w:tcPr>
          <w:p w:rsidR="00C74609" w:rsidRPr="00012D2D" w:rsidRDefault="00C74609" w:rsidP="00C74609">
            <w:pPr>
              <w:rPr>
                <w:rFonts w:ascii="Tahoma" w:hAnsi="Tahoma" w:cs="Tahoma"/>
                <w:b/>
                <w:bCs/>
              </w:rPr>
            </w:pPr>
            <w:r w:rsidRPr="00012D2D">
              <w:rPr>
                <w:rFonts w:ascii="Tahoma" w:hAnsi="Tahoma" w:cs="Tahoma"/>
                <w:b/>
                <w:bCs/>
              </w:rPr>
              <w:t>Daños a propiedad privada</w:t>
            </w:r>
          </w:p>
        </w:tc>
        <w:tc>
          <w:tcPr>
            <w:tcW w:w="7277" w:type="dxa"/>
            <w:shd w:val="clear" w:color="auto" w:fill="auto"/>
            <w:vAlign w:val="center"/>
          </w:tcPr>
          <w:p w:rsidR="00C74609" w:rsidRPr="00012D2D" w:rsidRDefault="00C74609" w:rsidP="00C74609">
            <w:pPr>
              <w:jc w:val="both"/>
              <w:rPr>
                <w:rFonts w:ascii="Tahoma" w:hAnsi="Tahoma" w:cs="Tahoma"/>
              </w:rPr>
            </w:pPr>
            <w:r w:rsidRPr="00012D2D">
              <w:rPr>
                <w:rFonts w:ascii="Tahoma" w:hAnsi="Tahoma" w:cs="Tahoma"/>
              </w:rPr>
              <w:t>Todos los trabajos deben realizarse con el cuidado que amerite</w:t>
            </w:r>
            <w:r w:rsidR="00456D29" w:rsidRPr="00012D2D">
              <w:rPr>
                <w:rFonts w:ascii="Tahoma" w:hAnsi="Tahoma" w:cs="Tahoma"/>
              </w:rPr>
              <w:t>n</w:t>
            </w:r>
            <w:r w:rsidRPr="00012D2D">
              <w:rPr>
                <w:rFonts w:ascii="Tahoma" w:hAnsi="Tahoma" w:cs="Tahoma"/>
              </w:rPr>
              <w:t xml:space="preserve"> los lugares</w:t>
            </w:r>
            <w:r w:rsidR="00456D29" w:rsidRPr="00012D2D">
              <w:rPr>
                <w:rFonts w:ascii="Tahoma" w:hAnsi="Tahoma" w:cs="Tahoma"/>
              </w:rPr>
              <w:t>,</w:t>
            </w:r>
            <w:r w:rsidRPr="00012D2D">
              <w:rPr>
                <w:rFonts w:ascii="Tahoma" w:hAnsi="Tahoma" w:cs="Tahoma"/>
              </w:rPr>
              <w:t xml:space="preserve"> como propiedad privada, alambrados, cultivos, predios municipales e infraestructura caminera</w:t>
            </w:r>
            <w:r w:rsidR="00456D29" w:rsidRPr="00012D2D">
              <w:rPr>
                <w:rFonts w:ascii="Tahoma" w:hAnsi="Tahoma" w:cs="Tahoma"/>
              </w:rPr>
              <w:t>;</w:t>
            </w:r>
            <w:r w:rsidRPr="00012D2D">
              <w:rPr>
                <w:rFonts w:ascii="Tahoma" w:hAnsi="Tahoma" w:cs="Tahoma"/>
              </w:rPr>
              <w:t xml:space="preserve"> cualquier reclamo, multa o resarcimiento de daño</w:t>
            </w:r>
            <w:ins w:id="4" w:author="Claudia Alejandra Ruiz Mariscal" w:date="2017-03-08T10:31:00Z">
              <w:r w:rsidR="00456D29" w:rsidRPr="00012D2D">
                <w:rPr>
                  <w:rFonts w:ascii="Tahoma" w:hAnsi="Tahoma" w:cs="Tahoma"/>
                </w:rPr>
                <w:t>,</w:t>
              </w:r>
            </w:ins>
            <w:r w:rsidRPr="00012D2D">
              <w:rPr>
                <w:rFonts w:ascii="Tahoma" w:hAnsi="Tahoma" w:cs="Tahoma"/>
              </w:rPr>
              <w:t xml:space="preserve"> será asumido por la empresa adjudicada hasta reponer la propiedad, cultivo o infraestructura dañada a sus condiciones iniciales.</w:t>
            </w:r>
          </w:p>
        </w:tc>
        <w:tc>
          <w:tcPr>
            <w:tcW w:w="1559" w:type="dxa"/>
            <w:shd w:val="clear" w:color="auto" w:fill="auto"/>
            <w:vAlign w:val="center"/>
          </w:tcPr>
          <w:p w:rsidR="00C74609" w:rsidRPr="00012D2D" w:rsidRDefault="00C74609" w:rsidP="00C74609">
            <w:pPr>
              <w:jc w:val="center"/>
              <w:rPr>
                <w:rFonts w:ascii="Tahoma" w:hAnsi="Tahoma" w:cs="Tahoma"/>
                <w:sz w:val="18"/>
                <w:szCs w:val="18"/>
              </w:rPr>
            </w:pPr>
            <w:r w:rsidRPr="00012D2D">
              <w:rPr>
                <w:rFonts w:ascii="Tahoma" w:hAnsi="Tahoma" w:cs="Tahoma"/>
                <w:sz w:val="18"/>
                <w:szCs w:val="18"/>
              </w:rPr>
              <w:t> </w:t>
            </w: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9F7018">
              <w:rPr>
                <w:rFonts w:ascii="Tahoma" w:hAnsi="Tahoma" w:cs="Tahoma"/>
                <w:sz w:val="18"/>
                <w:szCs w:val="18"/>
              </w:rPr>
            </w:r>
            <w:r w:rsidR="009F7018">
              <w:rPr>
                <w:rFonts w:ascii="Tahoma" w:hAnsi="Tahoma" w:cs="Tahoma"/>
                <w:sz w:val="18"/>
                <w:szCs w:val="18"/>
              </w:rPr>
              <w:fldChar w:fldCharType="separate"/>
            </w:r>
            <w:r w:rsidRPr="00012D2D">
              <w:rPr>
                <w:rFonts w:ascii="Tahoma" w:hAnsi="Tahoma" w:cs="Tahoma"/>
                <w:sz w:val="18"/>
                <w:szCs w:val="18"/>
              </w:rPr>
              <w:fldChar w:fldCharType="end"/>
            </w:r>
          </w:p>
        </w:tc>
        <w:tc>
          <w:tcPr>
            <w:tcW w:w="1086" w:type="dxa"/>
            <w:shd w:val="clear" w:color="auto" w:fill="auto"/>
            <w:vAlign w:val="center"/>
          </w:tcPr>
          <w:p w:rsidR="00C74609" w:rsidRPr="00012D2D" w:rsidRDefault="00C74609" w:rsidP="00462276">
            <w:pPr>
              <w:jc w:val="center"/>
              <w:rPr>
                <w:rFonts w:ascii="Tahoma" w:hAnsi="Tahoma" w:cs="Tahoma"/>
                <w:sz w:val="18"/>
                <w:szCs w:val="18"/>
              </w:rPr>
            </w:pPr>
          </w:p>
        </w:tc>
        <w:tc>
          <w:tcPr>
            <w:tcW w:w="1134" w:type="dxa"/>
            <w:shd w:val="clear" w:color="auto" w:fill="auto"/>
            <w:vAlign w:val="center"/>
          </w:tcPr>
          <w:p w:rsidR="00C74609" w:rsidRPr="00012D2D" w:rsidRDefault="00C74609" w:rsidP="00462276">
            <w:pPr>
              <w:jc w:val="center"/>
              <w:rPr>
                <w:rFonts w:ascii="Tahoma" w:hAnsi="Tahoma" w:cs="Tahoma"/>
                <w:sz w:val="18"/>
                <w:szCs w:val="18"/>
              </w:rPr>
            </w:pPr>
          </w:p>
        </w:tc>
      </w:tr>
    </w:tbl>
    <w:p w:rsidR="00C74609" w:rsidRPr="00012D2D" w:rsidRDefault="00C74609" w:rsidP="00C74609">
      <w:pPr>
        <w:pStyle w:val="TITULOS"/>
        <w:tabs>
          <w:tab w:val="left" w:pos="1418"/>
        </w:tabs>
        <w:spacing w:after="0"/>
        <w:ind w:left="0" w:firstLine="0"/>
        <w:rPr>
          <w:rFonts w:ascii="Tahoma" w:hAnsi="Tahoma" w:cs="Tahoma"/>
          <w:sz w:val="6"/>
          <w:szCs w:val="22"/>
        </w:rPr>
      </w:pPr>
    </w:p>
    <w:p w:rsidR="00C0508D" w:rsidRPr="00012D2D" w:rsidRDefault="00C0508D" w:rsidP="00C0508D">
      <w:pPr>
        <w:pStyle w:val="TITULOS"/>
        <w:tabs>
          <w:tab w:val="left" w:pos="1418"/>
        </w:tabs>
        <w:spacing w:after="0"/>
        <w:ind w:left="1418" w:firstLine="0"/>
        <w:rPr>
          <w:rFonts w:ascii="Tahoma" w:hAnsi="Tahoma" w:cs="Tahoma"/>
          <w:sz w:val="22"/>
          <w:szCs w:val="22"/>
        </w:rPr>
      </w:pPr>
      <w:r w:rsidRPr="00012D2D">
        <w:rPr>
          <w:rFonts w:ascii="Tahoma" w:hAnsi="Tahoma" w:cs="Tahoma"/>
          <w:sz w:val="22"/>
          <w:szCs w:val="22"/>
        </w:rPr>
        <w:br w:type="page"/>
      </w:r>
    </w:p>
    <w:p w:rsidR="001E45C8" w:rsidRPr="00012D2D" w:rsidRDefault="001E45C8" w:rsidP="001E45C8">
      <w:pPr>
        <w:pStyle w:val="TITULOS"/>
        <w:numPr>
          <w:ilvl w:val="0"/>
          <w:numId w:val="9"/>
        </w:numPr>
        <w:tabs>
          <w:tab w:val="left" w:pos="1418"/>
        </w:tabs>
        <w:spacing w:after="0"/>
        <w:ind w:left="1418" w:hanging="567"/>
        <w:rPr>
          <w:rFonts w:ascii="Tahoma" w:hAnsi="Tahoma" w:cs="Tahoma"/>
          <w:sz w:val="22"/>
          <w:szCs w:val="22"/>
        </w:rPr>
      </w:pPr>
      <w:r w:rsidRPr="00012D2D">
        <w:rPr>
          <w:rFonts w:ascii="Tahoma" w:hAnsi="Tahoma" w:cs="Tahoma"/>
          <w:sz w:val="22"/>
          <w:szCs w:val="22"/>
        </w:rPr>
        <w:lastRenderedPageBreak/>
        <w:t>DESCRIPCIÓN</w:t>
      </w:r>
      <w:r w:rsidRPr="00012D2D">
        <w:rPr>
          <w:rFonts w:ascii="Tahoma" w:hAnsi="Tahoma" w:cs="Tahoma"/>
          <w:b w:val="0"/>
        </w:rPr>
        <w:t xml:space="preserve"> </w:t>
      </w:r>
      <w:r w:rsidRPr="00012D2D">
        <w:rPr>
          <w:rFonts w:ascii="Tahoma" w:hAnsi="Tahoma" w:cs="Tahoma"/>
          <w:sz w:val="22"/>
          <w:szCs w:val="22"/>
        </w:rPr>
        <w:t>Y CARACTERÍSTICAS ESPECÍFICAS DE LOS TRAMOS</w:t>
      </w:r>
    </w:p>
    <w:tbl>
      <w:tblPr>
        <w:tblW w:w="13954" w:type="dxa"/>
        <w:tblInd w:w="779" w:type="dxa"/>
        <w:tblLayout w:type="fixed"/>
        <w:tblCellMar>
          <w:left w:w="70" w:type="dxa"/>
          <w:right w:w="70" w:type="dxa"/>
        </w:tblCellMar>
        <w:tblLook w:val="04A0" w:firstRow="1" w:lastRow="0" w:firstColumn="1" w:lastColumn="0" w:noHBand="0" w:noVBand="1"/>
      </w:tblPr>
      <w:tblGrid>
        <w:gridCol w:w="709"/>
        <w:gridCol w:w="1701"/>
        <w:gridCol w:w="6804"/>
        <w:gridCol w:w="1680"/>
        <w:gridCol w:w="2040"/>
        <w:gridCol w:w="1020"/>
      </w:tblGrid>
      <w:tr w:rsidR="001E45C8" w:rsidRPr="00012D2D" w:rsidTr="00462276">
        <w:trPr>
          <w:cantSplit/>
          <w:trHeight w:val="315"/>
          <w:tblHeader/>
        </w:trPr>
        <w:tc>
          <w:tcPr>
            <w:tcW w:w="10894" w:type="dxa"/>
            <w:gridSpan w:val="4"/>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1E45C8" w:rsidRPr="00012D2D" w:rsidRDefault="001E45C8" w:rsidP="00462276">
            <w:pPr>
              <w:jc w:val="center"/>
              <w:rPr>
                <w:rFonts w:ascii="Tahoma" w:hAnsi="Tahoma" w:cs="Tahoma"/>
                <w:b/>
                <w:bCs/>
                <w:sz w:val="18"/>
                <w:szCs w:val="18"/>
              </w:rPr>
            </w:pPr>
            <w:r w:rsidRPr="00012D2D">
              <w:rPr>
                <w:rFonts w:ascii="Tahoma" w:hAnsi="Tahoma" w:cs="Tahoma"/>
                <w:b/>
                <w:bCs/>
                <w:sz w:val="18"/>
                <w:szCs w:val="18"/>
              </w:rPr>
              <w:t>REQUERIMIENTO DE ENTEL S.A.</w:t>
            </w:r>
          </w:p>
        </w:tc>
        <w:tc>
          <w:tcPr>
            <w:tcW w:w="3060" w:type="dxa"/>
            <w:gridSpan w:val="2"/>
            <w:tcBorders>
              <w:top w:val="single" w:sz="8" w:space="0" w:color="004990"/>
              <w:left w:val="nil"/>
              <w:bottom w:val="single" w:sz="8" w:space="0" w:color="FFFFFF"/>
              <w:right w:val="single" w:sz="8" w:space="0" w:color="004990"/>
            </w:tcBorders>
            <w:shd w:val="clear" w:color="000000" w:fill="004990"/>
            <w:vAlign w:val="center"/>
            <w:hideMark/>
          </w:tcPr>
          <w:p w:rsidR="001E45C8" w:rsidRPr="00012D2D" w:rsidRDefault="001E45C8" w:rsidP="00462276">
            <w:pPr>
              <w:jc w:val="center"/>
              <w:rPr>
                <w:rFonts w:ascii="Tahoma" w:hAnsi="Tahoma" w:cs="Tahoma"/>
                <w:b/>
                <w:bCs/>
                <w:sz w:val="18"/>
                <w:szCs w:val="18"/>
              </w:rPr>
            </w:pPr>
            <w:r w:rsidRPr="00012D2D">
              <w:rPr>
                <w:rFonts w:ascii="Tahoma" w:hAnsi="Tahoma" w:cs="Tahoma"/>
                <w:b/>
                <w:bCs/>
                <w:sz w:val="18"/>
                <w:szCs w:val="18"/>
              </w:rPr>
              <w:t>RESPUESTA DEL OFERENTE</w:t>
            </w:r>
          </w:p>
        </w:tc>
      </w:tr>
      <w:tr w:rsidR="001E45C8" w:rsidRPr="00012D2D" w:rsidTr="00462276">
        <w:trPr>
          <w:cantSplit/>
          <w:trHeight w:val="420"/>
          <w:tblHeader/>
        </w:trPr>
        <w:tc>
          <w:tcPr>
            <w:tcW w:w="9214" w:type="dxa"/>
            <w:gridSpan w:val="3"/>
            <w:tcBorders>
              <w:top w:val="single" w:sz="8" w:space="0" w:color="FFFFFF"/>
              <w:left w:val="single" w:sz="8" w:space="0" w:color="004990"/>
              <w:bottom w:val="single" w:sz="4" w:space="0" w:color="auto"/>
              <w:right w:val="single" w:sz="8" w:space="0" w:color="FFFFFF"/>
            </w:tcBorders>
            <w:shd w:val="clear" w:color="000000" w:fill="004990"/>
            <w:vAlign w:val="center"/>
            <w:hideMark/>
          </w:tcPr>
          <w:p w:rsidR="00C0508D" w:rsidRPr="00012D2D" w:rsidRDefault="001E45C8" w:rsidP="00462276">
            <w:pPr>
              <w:jc w:val="center"/>
              <w:rPr>
                <w:rFonts w:ascii="Tahoma" w:hAnsi="Tahoma" w:cs="Tahoma"/>
                <w:b/>
                <w:bCs/>
                <w:sz w:val="18"/>
                <w:szCs w:val="18"/>
                <w:lang w:eastAsia="es-BO"/>
              </w:rPr>
            </w:pPr>
            <w:r w:rsidRPr="00012D2D">
              <w:rPr>
                <w:rFonts w:ascii="Tahoma" w:hAnsi="Tahoma" w:cs="Tahoma"/>
                <w:b/>
                <w:bCs/>
                <w:sz w:val="18"/>
                <w:szCs w:val="18"/>
                <w:lang w:eastAsia="es-BO"/>
              </w:rPr>
              <w:t>“SERVICIOS DE INSTALAC</w:t>
            </w:r>
            <w:r w:rsidR="00FF2417" w:rsidRPr="00012D2D">
              <w:rPr>
                <w:rFonts w:ascii="Tahoma" w:hAnsi="Tahoma" w:cs="Tahoma"/>
                <w:b/>
                <w:bCs/>
                <w:sz w:val="18"/>
                <w:szCs w:val="18"/>
                <w:lang w:eastAsia="es-BO"/>
              </w:rPr>
              <w:t>IÓN</w:t>
            </w:r>
            <w:r w:rsidRPr="00012D2D">
              <w:rPr>
                <w:rFonts w:ascii="Tahoma" w:hAnsi="Tahoma" w:cs="Tahoma"/>
                <w:b/>
                <w:bCs/>
                <w:sz w:val="18"/>
                <w:szCs w:val="18"/>
                <w:lang w:eastAsia="es-BO"/>
              </w:rPr>
              <w:t xml:space="preserve"> DE CABLE DE FIBRA ÓPTICA </w:t>
            </w:r>
          </w:p>
          <w:p w:rsidR="001E45C8" w:rsidRPr="00012D2D" w:rsidRDefault="001E45C8" w:rsidP="00C0508D">
            <w:pPr>
              <w:jc w:val="center"/>
              <w:rPr>
                <w:rFonts w:ascii="Tahoma" w:hAnsi="Tahoma" w:cs="Tahoma"/>
                <w:b/>
                <w:bCs/>
                <w:sz w:val="18"/>
                <w:szCs w:val="18"/>
                <w:lang w:eastAsia="es-BO"/>
              </w:rPr>
            </w:pPr>
            <w:r w:rsidRPr="00012D2D">
              <w:rPr>
                <w:rFonts w:ascii="Tahoma" w:hAnsi="Tahoma" w:cs="Tahoma"/>
                <w:b/>
                <w:bCs/>
                <w:sz w:val="18"/>
                <w:szCs w:val="18"/>
                <w:lang w:eastAsia="es-BO"/>
              </w:rPr>
              <w:t>ADSS</w:t>
            </w:r>
            <w:r w:rsidR="00C0508D" w:rsidRPr="00012D2D">
              <w:rPr>
                <w:rFonts w:ascii="Tahoma" w:hAnsi="Tahoma" w:cs="Tahoma"/>
                <w:b/>
                <w:bCs/>
                <w:sz w:val="18"/>
                <w:szCs w:val="18"/>
                <w:lang w:eastAsia="es-BO"/>
              </w:rPr>
              <w:t xml:space="preserve"> </w:t>
            </w:r>
            <w:r w:rsidRPr="00012D2D">
              <w:rPr>
                <w:rFonts w:ascii="Tahoma" w:hAnsi="Tahoma" w:cs="Tahoma"/>
                <w:b/>
                <w:bCs/>
                <w:sz w:val="18"/>
                <w:szCs w:val="18"/>
                <w:lang w:eastAsia="es-BO"/>
              </w:rPr>
              <w:t xml:space="preserve">Y PROVISIÓN DE MATERIALES“ </w:t>
            </w:r>
          </w:p>
        </w:tc>
        <w:tc>
          <w:tcPr>
            <w:tcW w:w="1680" w:type="dxa"/>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1E45C8" w:rsidRPr="00012D2D" w:rsidRDefault="001E45C8" w:rsidP="00462276">
            <w:pPr>
              <w:jc w:val="center"/>
              <w:rPr>
                <w:rFonts w:ascii="Tahoma" w:hAnsi="Tahoma" w:cs="Tahoma"/>
                <w:b/>
                <w:bCs/>
                <w:sz w:val="18"/>
                <w:szCs w:val="18"/>
              </w:rPr>
            </w:pPr>
            <w:r w:rsidRPr="00012D2D">
              <w:rPr>
                <w:rFonts w:ascii="Tahoma" w:hAnsi="Tahoma" w:cs="Tahoma"/>
                <w:b/>
                <w:bCs/>
                <w:sz w:val="18"/>
                <w:szCs w:val="18"/>
              </w:rPr>
              <w:t>CONDICIÓN</w:t>
            </w:r>
          </w:p>
        </w:tc>
        <w:tc>
          <w:tcPr>
            <w:tcW w:w="3060" w:type="dxa"/>
            <w:gridSpan w:val="2"/>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1E45C8" w:rsidRPr="00012D2D" w:rsidRDefault="001E45C8" w:rsidP="00462276">
            <w:pPr>
              <w:jc w:val="center"/>
              <w:rPr>
                <w:rFonts w:ascii="Tahoma" w:hAnsi="Tahoma" w:cs="Tahoma"/>
                <w:b/>
                <w:bCs/>
                <w:sz w:val="18"/>
                <w:szCs w:val="18"/>
              </w:rPr>
            </w:pPr>
            <w:r w:rsidRPr="00012D2D">
              <w:rPr>
                <w:rFonts w:ascii="Tahoma" w:hAnsi="Tahoma" w:cs="Tahoma"/>
                <w:b/>
                <w:bCs/>
                <w:sz w:val="18"/>
                <w:szCs w:val="18"/>
              </w:rPr>
              <w:t>(Llenado Obligatorio)</w:t>
            </w:r>
          </w:p>
        </w:tc>
      </w:tr>
      <w:tr w:rsidR="001E45C8" w:rsidRPr="00012D2D" w:rsidTr="00462276">
        <w:trPr>
          <w:cantSplit/>
          <w:trHeight w:val="285"/>
          <w:tblHeader/>
        </w:trPr>
        <w:tc>
          <w:tcPr>
            <w:tcW w:w="709" w:type="dxa"/>
            <w:vMerge w:val="restart"/>
            <w:tcBorders>
              <w:top w:val="single" w:sz="4" w:space="0" w:color="auto"/>
              <w:left w:val="single" w:sz="4" w:space="0" w:color="auto"/>
              <w:bottom w:val="single" w:sz="4" w:space="0" w:color="auto"/>
              <w:right w:val="single" w:sz="4" w:space="0" w:color="auto"/>
            </w:tcBorders>
            <w:shd w:val="clear" w:color="000000" w:fill="004990"/>
            <w:vAlign w:val="center"/>
            <w:hideMark/>
          </w:tcPr>
          <w:p w:rsidR="001E45C8" w:rsidRPr="00012D2D" w:rsidRDefault="001E45C8" w:rsidP="00462276">
            <w:pPr>
              <w:jc w:val="center"/>
              <w:rPr>
                <w:rFonts w:ascii="Tahoma" w:hAnsi="Tahoma" w:cs="Tahoma"/>
                <w:b/>
                <w:bCs/>
                <w:sz w:val="18"/>
                <w:szCs w:val="18"/>
              </w:rPr>
            </w:pPr>
            <w:r w:rsidRPr="00012D2D">
              <w:rPr>
                <w:rFonts w:ascii="Tahoma" w:hAnsi="Tahoma" w:cs="Tahoma"/>
                <w:b/>
                <w:bCs/>
                <w:sz w:val="18"/>
                <w:szCs w:val="18"/>
              </w:rPr>
              <w:t>N°</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004990"/>
            <w:vAlign w:val="center"/>
            <w:hideMark/>
          </w:tcPr>
          <w:p w:rsidR="001E45C8" w:rsidRPr="00012D2D" w:rsidRDefault="001E45C8" w:rsidP="00462276">
            <w:pPr>
              <w:jc w:val="center"/>
              <w:rPr>
                <w:rFonts w:ascii="Tahoma" w:hAnsi="Tahoma" w:cs="Tahoma"/>
                <w:b/>
                <w:bCs/>
              </w:rPr>
            </w:pPr>
            <w:r w:rsidRPr="00012D2D">
              <w:rPr>
                <w:rFonts w:ascii="Tahoma" w:hAnsi="Tahoma" w:cs="Tahoma"/>
                <w:b/>
                <w:bCs/>
              </w:rPr>
              <w:t>CARACTERÍSTICA</w:t>
            </w:r>
          </w:p>
        </w:tc>
        <w:tc>
          <w:tcPr>
            <w:tcW w:w="6804" w:type="dxa"/>
            <w:vMerge w:val="restart"/>
            <w:tcBorders>
              <w:top w:val="single" w:sz="4" w:space="0" w:color="auto"/>
              <w:left w:val="single" w:sz="4" w:space="0" w:color="auto"/>
              <w:bottom w:val="single" w:sz="4" w:space="0" w:color="auto"/>
              <w:right w:val="single" w:sz="4" w:space="0" w:color="auto"/>
            </w:tcBorders>
            <w:shd w:val="clear" w:color="000000" w:fill="004990"/>
            <w:vAlign w:val="center"/>
            <w:hideMark/>
          </w:tcPr>
          <w:p w:rsidR="001E45C8" w:rsidRPr="00012D2D" w:rsidRDefault="00807E50" w:rsidP="00462276">
            <w:pPr>
              <w:jc w:val="center"/>
              <w:rPr>
                <w:rFonts w:ascii="Tahoma" w:hAnsi="Tahoma" w:cs="Tahoma"/>
                <w:b/>
                <w:bCs/>
              </w:rPr>
            </w:pPr>
            <w:r w:rsidRPr="00012D2D">
              <w:rPr>
                <w:rFonts w:ascii="Tahoma" w:hAnsi="Tahoma" w:cs="Tahoma"/>
                <w:b/>
                <w:bCs/>
              </w:rPr>
              <w:t>DESCRIPCIÓN Y CARACTERÍSTICAS ESPECÍFICAS DE LOS TRAMOS</w:t>
            </w:r>
          </w:p>
        </w:tc>
        <w:tc>
          <w:tcPr>
            <w:tcW w:w="1680" w:type="dxa"/>
            <w:vMerge w:val="restart"/>
            <w:tcBorders>
              <w:top w:val="nil"/>
              <w:left w:val="single" w:sz="4" w:space="0" w:color="auto"/>
              <w:right w:val="single" w:sz="8" w:space="0" w:color="FFFFFF"/>
            </w:tcBorders>
            <w:shd w:val="clear" w:color="000000" w:fill="004990"/>
            <w:vAlign w:val="center"/>
            <w:hideMark/>
          </w:tcPr>
          <w:p w:rsidR="001E45C8" w:rsidRPr="00012D2D" w:rsidRDefault="001E45C8" w:rsidP="00462276">
            <w:pPr>
              <w:jc w:val="center"/>
              <w:rPr>
                <w:rFonts w:ascii="Tahoma" w:hAnsi="Tahoma" w:cs="Tahoma"/>
                <w:b/>
                <w:bCs/>
                <w:sz w:val="12"/>
                <w:szCs w:val="10"/>
              </w:rPr>
            </w:pPr>
            <w:r w:rsidRPr="00012D2D">
              <w:rPr>
                <w:rFonts w:ascii="Tahoma" w:hAnsi="Tahoma" w:cs="Tahoma"/>
                <w:b/>
                <w:bCs/>
                <w:sz w:val="12"/>
                <w:szCs w:val="10"/>
              </w:rPr>
              <w:t>MANDATORIO</w:t>
            </w:r>
          </w:p>
        </w:tc>
        <w:tc>
          <w:tcPr>
            <w:tcW w:w="2040" w:type="dxa"/>
            <w:tcBorders>
              <w:top w:val="nil"/>
              <w:left w:val="nil"/>
              <w:bottom w:val="single" w:sz="8" w:space="0" w:color="FFFFFF"/>
              <w:right w:val="single" w:sz="8" w:space="0" w:color="FFFFFF"/>
            </w:tcBorders>
            <w:shd w:val="clear" w:color="000000" w:fill="004990"/>
            <w:vAlign w:val="center"/>
            <w:hideMark/>
          </w:tcPr>
          <w:p w:rsidR="001E45C8" w:rsidRPr="00012D2D" w:rsidRDefault="001E45C8" w:rsidP="00462276">
            <w:pPr>
              <w:jc w:val="center"/>
              <w:rPr>
                <w:rFonts w:ascii="Tahoma" w:hAnsi="Tahoma" w:cs="Tahoma"/>
                <w:b/>
                <w:bCs/>
                <w:sz w:val="12"/>
                <w:szCs w:val="10"/>
              </w:rPr>
            </w:pPr>
            <w:r w:rsidRPr="00012D2D">
              <w:rPr>
                <w:rFonts w:ascii="Tahoma" w:hAnsi="Tahoma" w:cs="Tahoma"/>
                <w:b/>
                <w:bCs/>
                <w:sz w:val="12"/>
                <w:szCs w:val="10"/>
              </w:rPr>
              <w:t>MANDATORIO</w:t>
            </w:r>
          </w:p>
        </w:tc>
        <w:tc>
          <w:tcPr>
            <w:tcW w:w="1020" w:type="dxa"/>
            <w:vMerge w:val="restart"/>
            <w:tcBorders>
              <w:top w:val="nil"/>
              <w:left w:val="single" w:sz="8" w:space="0" w:color="FFFFFF"/>
              <w:bottom w:val="nil"/>
              <w:right w:val="single" w:sz="8" w:space="0" w:color="004990"/>
            </w:tcBorders>
            <w:shd w:val="clear" w:color="000000" w:fill="004990"/>
            <w:vAlign w:val="center"/>
            <w:hideMark/>
          </w:tcPr>
          <w:p w:rsidR="001E45C8" w:rsidRPr="00012D2D" w:rsidRDefault="001E45C8" w:rsidP="00462276">
            <w:pPr>
              <w:jc w:val="center"/>
              <w:rPr>
                <w:rFonts w:ascii="Tahoma" w:hAnsi="Tahoma" w:cs="Tahoma"/>
                <w:b/>
                <w:bCs/>
                <w:sz w:val="10"/>
                <w:szCs w:val="10"/>
              </w:rPr>
            </w:pPr>
            <w:r w:rsidRPr="00012D2D">
              <w:rPr>
                <w:rFonts w:ascii="Tahoma" w:hAnsi="Tahoma" w:cs="Tahoma"/>
                <w:b/>
                <w:bCs/>
                <w:sz w:val="12"/>
                <w:szCs w:val="10"/>
              </w:rPr>
              <w:t>DOCUMENTO, PÁGINA, REFERENCIA</w:t>
            </w:r>
          </w:p>
        </w:tc>
      </w:tr>
      <w:tr w:rsidR="001E45C8" w:rsidRPr="00012D2D" w:rsidTr="00462276">
        <w:trPr>
          <w:cantSplit/>
          <w:trHeight w:val="330"/>
          <w:tblHead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1E45C8" w:rsidRPr="00012D2D" w:rsidRDefault="001E45C8" w:rsidP="00462276">
            <w:pPr>
              <w:rPr>
                <w:rFonts w:ascii="Tahoma" w:hAnsi="Tahoma" w:cs="Tahoma"/>
                <w:b/>
                <w:bCs/>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E45C8" w:rsidRPr="00012D2D" w:rsidRDefault="001E45C8" w:rsidP="00462276">
            <w:pPr>
              <w:rPr>
                <w:rFonts w:ascii="Tahoma" w:hAnsi="Tahoma" w:cs="Tahoma"/>
                <w:b/>
                <w:bCs/>
              </w:rPr>
            </w:pPr>
          </w:p>
        </w:tc>
        <w:tc>
          <w:tcPr>
            <w:tcW w:w="6804" w:type="dxa"/>
            <w:vMerge/>
            <w:tcBorders>
              <w:top w:val="single" w:sz="4" w:space="0" w:color="auto"/>
              <w:left w:val="single" w:sz="4" w:space="0" w:color="auto"/>
              <w:bottom w:val="single" w:sz="4" w:space="0" w:color="auto"/>
              <w:right w:val="single" w:sz="4" w:space="0" w:color="auto"/>
            </w:tcBorders>
            <w:vAlign w:val="center"/>
            <w:hideMark/>
          </w:tcPr>
          <w:p w:rsidR="001E45C8" w:rsidRPr="00012D2D" w:rsidRDefault="001E45C8" w:rsidP="00462276">
            <w:pPr>
              <w:rPr>
                <w:rFonts w:ascii="Tahoma" w:hAnsi="Tahoma" w:cs="Tahoma"/>
                <w:b/>
                <w:bCs/>
              </w:rPr>
            </w:pPr>
          </w:p>
        </w:tc>
        <w:tc>
          <w:tcPr>
            <w:tcW w:w="1680" w:type="dxa"/>
            <w:vMerge/>
            <w:tcBorders>
              <w:left w:val="single" w:sz="4" w:space="0" w:color="auto"/>
              <w:bottom w:val="nil"/>
              <w:right w:val="single" w:sz="8" w:space="0" w:color="FFFFFF"/>
            </w:tcBorders>
            <w:vAlign w:val="center"/>
            <w:hideMark/>
          </w:tcPr>
          <w:p w:rsidR="001E45C8" w:rsidRPr="00012D2D" w:rsidRDefault="001E45C8" w:rsidP="00462276">
            <w:pPr>
              <w:rPr>
                <w:rFonts w:ascii="Tahoma" w:hAnsi="Tahoma" w:cs="Tahoma"/>
                <w:b/>
                <w:bCs/>
                <w:sz w:val="10"/>
                <w:szCs w:val="10"/>
              </w:rPr>
            </w:pPr>
          </w:p>
        </w:tc>
        <w:tc>
          <w:tcPr>
            <w:tcW w:w="2040" w:type="dxa"/>
            <w:tcBorders>
              <w:top w:val="nil"/>
              <w:left w:val="nil"/>
              <w:bottom w:val="nil"/>
              <w:right w:val="single" w:sz="8" w:space="0" w:color="FFFFFF"/>
            </w:tcBorders>
            <w:shd w:val="clear" w:color="000000" w:fill="004990"/>
            <w:vAlign w:val="center"/>
            <w:hideMark/>
          </w:tcPr>
          <w:p w:rsidR="001E45C8" w:rsidRPr="00012D2D" w:rsidRDefault="001E45C8" w:rsidP="00462276">
            <w:pPr>
              <w:jc w:val="center"/>
              <w:rPr>
                <w:rFonts w:ascii="Tahoma" w:hAnsi="Tahoma" w:cs="Tahoma"/>
                <w:b/>
                <w:bCs/>
                <w:sz w:val="12"/>
                <w:szCs w:val="10"/>
              </w:rPr>
            </w:pPr>
            <w:r w:rsidRPr="00012D2D">
              <w:rPr>
                <w:rFonts w:ascii="Tahoma" w:hAnsi="Tahoma" w:cs="Tahoma"/>
                <w:b/>
                <w:bCs/>
                <w:sz w:val="12"/>
                <w:szCs w:val="10"/>
              </w:rPr>
              <w:t>Cumple / No cumple</w:t>
            </w:r>
          </w:p>
        </w:tc>
        <w:tc>
          <w:tcPr>
            <w:tcW w:w="1020" w:type="dxa"/>
            <w:vMerge/>
            <w:tcBorders>
              <w:top w:val="nil"/>
              <w:left w:val="single" w:sz="8" w:space="0" w:color="FFFFFF"/>
              <w:bottom w:val="nil"/>
              <w:right w:val="single" w:sz="8" w:space="0" w:color="004990"/>
            </w:tcBorders>
            <w:vAlign w:val="center"/>
            <w:hideMark/>
          </w:tcPr>
          <w:p w:rsidR="001E45C8" w:rsidRPr="00012D2D" w:rsidRDefault="001E45C8" w:rsidP="00462276">
            <w:pPr>
              <w:rPr>
                <w:rFonts w:ascii="Tahoma" w:hAnsi="Tahoma" w:cs="Tahoma"/>
                <w:b/>
                <w:bCs/>
                <w:sz w:val="10"/>
                <w:szCs w:val="10"/>
              </w:rPr>
            </w:pPr>
          </w:p>
        </w:tc>
      </w:tr>
      <w:tr w:rsidR="001E45C8" w:rsidRPr="00012D2D" w:rsidTr="00462276">
        <w:trPr>
          <w:trHeight w:val="60"/>
        </w:trPr>
        <w:tc>
          <w:tcPr>
            <w:tcW w:w="709" w:type="dxa"/>
            <w:tcBorders>
              <w:top w:val="nil"/>
              <w:left w:val="single" w:sz="8" w:space="0" w:color="004990"/>
              <w:bottom w:val="single" w:sz="8" w:space="0" w:color="004990"/>
              <w:right w:val="nil"/>
            </w:tcBorders>
            <w:shd w:val="clear" w:color="auto" w:fill="auto"/>
            <w:vAlign w:val="center"/>
            <w:hideMark/>
          </w:tcPr>
          <w:p w:rsidR="001E45C8" w:rsidRPr="00012D2D" w:rsidRDefault="001E45C8" w:rsidP="00462276">
            <w:pPr>
              <w:jc w:val="center"/>
              <w:rPr>
                <w:rFonts w:ascii="Tahoma" w:hAnsi="Tahoma" w:cs="Tahoma"/>
                <w:b/>
                <w:bCs/>
              </w:rPr>
            </w:pPr>
            <w:r w:rsidRPr="00012D2D">
              <w:rPr>
                <w:rFonts w:ascii="Tahoma" w:hAnsi="Tahoma" w:cs="Tahoma"/>
                <w:b/>
                <w:bCs/>
              </w:rPr>
              <w:t>1</w:t>
            </w:r>
          </w:p>
        </w:tc>
        <w:tc>
          <w:tcPr>
            <w:tcW w:w="13245"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1E45C8" w:rsidRPr="00012D2D" w:rsidRDefault="001E45C8" w:rsidP="00462276">
            <w:pPr>
              <w:rPr>
                <w:rFonts w:ascii="Tahoma" w:hAnsi="Tahoma" w:cs="Tahoma"/>
              </w:rPr>
            </w:pPr>
            <w:r w:rsidRPr="00012D2D">
              <w:rPr>
                <w:rFonts w:ascii="Tahoma" w:hAnsi="Tahoma" w:cs="Tahoma"/>
                <w:b/>
                <w:bCs/>
              </w:rPr>
              <w:t>DESCRIPCIÓN Y CARACTERÍSTICAS ESPECÍFICAS DEL TRAMO.</w:t>
            </w:r>
            <w:r w:rsidRPr="00012D2D">
              <w:rPr>
                <w:rFonts w:ascii="Tahoma" w:hAnsi="Tahoma" w:cs="Tahoma"/>
              </w:rPr>
              <w:t xml:space="preserve"> El presente acápite se refiere a las características y descripción general de cada uno de los tramos, además establece los requerimientos y cantidades de equipamiento y logística a ser implementada.  En lo que respecta a las actividades y cantidades referenciales de los distintos trabajos a ser ejecutados, se adjunta el correspondiente Formulario B2.</w:t>
            </w:r>
          </w:p>
        </w:tc>
      </w:tr>
      <w:tr w:rsidR="001E45C8" w:rsidRPr="00012D2D" w:rsidTr="00F41C17">
        <w:trPr>
          <w:trHeight w:val="100"/>
        </w:trPr>
        <w:tc>
          <w:tcPr>
            <w:tcW w:w="709" w:type="dxa"/>
            <w:tcBorders>
              <w:top w:val="nil"/>
              <w:left w:val="single" w:sz="8" w:space="0" w:color="004990"/>
              <w:bottom w:val="single" w:sz="4" w:space="0" w:color="auto"/>
              <w:right w:val="single" w:sz="8" w:space="0" w:color="004990"/>
            </w:tcBorders>
            <w:shd w:val="clear" w:color="auto" w:fill="auto"/>
            <w:vAlign w:val="center"/>
            <w:hideMark/>
          </w:tcPr>
          <w:p w:rsidR="001E45C8" w:rsidRPr="00012D2D" w:rsidRDefault="001E45C8" w:rsidP="00462276">
            <w:pPr>
              <w:jc w:val="center"/>
              <w:rPr>
                <w:rFonts w:ascii="Tahoma" w:hAnsi="Tahoma" w:cs="Tahoma"/>
                <w:b/>
                <w:bCs/>
              </w:rPr>
            </w:pPr>
            <w:r w:rsidRPr="00012D2D">
              <w:rPr>
                <w:rFonts w:ascii="Tahoma" w:hAnsi="Tahoma" w:cs="Tahoma"/>
                <w:b/>
                <w:bCs/>
              </w:rPr>
              <w:t>1.1</w:t>
            </w:r>
          </w:p>
        </w:tc>
        <w:tc>
          <w:tcPr>
            <w:tcW w:w="1701" w:type="dxa"/>
            <w:tcBorders>
              <w:top w:val="single" w:sz="8" w:space="0" w:color="004990"/>
              <w:left w:val="nil"/>
              <w:bottom w:val="single" w:sz="8" w:space="0" w:color="004990"/>
              <w:right w:val="single" w:sz="8" w:space="0" w:color="004990"/>
            </w:tcBorders>
            <w:shd w:val="clear" w:color="auto" w:fill="auto"/>
            <w:vAlign w:val="center"/>
            <w:hideMark/>
          </w:tcPr>
          <w:p w:rsidR="001E45C8" w:rsidRPr="00012D2D" w:rsidRDefault="001E45C8" w:rsidP="009E24F7">
            <w:pPr>
              <w:jc w:val="both"/>
              <w:rPr>
                <w:rFonts w:ascii="Tahoma" w:hAnsi="Tahoma" w:cs="Tahoma"/>
                <w:b/>
                <w:bCs/>
              </w:rPr>
            </w:pPr>
            <w:r w:rsidRPr="00012D2D">
              <w:rPr>
                <w:rFonts w:ascii="Tahoma" w:hAnsi="Tahoma" w:cs="Tahoma"/>
                <w:b/>
                <w:bCs/>
              </w:rPr>
              <w:t xml:space="preserve">CARACTERÍSTICAS </w:t>
            </w:r>
            <w:r w:rsidR="00703B2F" w:rsidRPr="00012D2D">
              <w:rPr>
                <w:rFonts w:ascii="Tahoma" w:hAnsi="Tahoma" w:cs="Tahoma"/>
                <w:b/>
                <w:bCs/>
              </w:rPr>
              <w:t xml:space="preserve">TRAMO </w:t>
            </w:r>
            <w:r w:rsidR="009E24F7" w:rsidRPr="00012D2D">
              <w:rPr>
                <w:rFonts w:ascii="Tahoma" w:hAnsi="Tahoma" w:cs="Tahoma"/>
                <w:b/>
                <w:bCs/>
              </w:rPr>
              <w:t>1</w:t>
            </w:r>
          </w:p>
        </w:tc>
        <w:tc>
          <w:tcPr>
            <w:tcW w:w="6804" w:type="dxa"/>
            <w:tcBorders>
              <w:top w:val="single" w:sz="8" w:space="0" w:color="004990"/>
              <w:left w:val="nil"/>
              <w:bottom w:val="single" w:sz="8" w:space="0" w:color="004990"/>
              <w:right w:val="single" w:sz="8" w:space="0" w:color="004990"/>
            </w:tcBorders>
            <w:shd w:val="clear" w:color="auto" w:fill="auto"/>
            <w:vAlign w:val="center"/>
            <w:hideMark/>
          </w:tcPr>
          <w:p w:rsidR="001E45C8" w:rsidRPr="00012D2D" w:rsidRDefault="00703B2F" w:rsidP="00462276">
            <w:pPr>
              <w:rPr>
                <w:rFonts w:ascii="Tahoma" w:hAnsi="Tahoma" w:cs="Tahoma"/>
                <w:b/>
                <w:bCs/>
              </w:rPr>
            </w:pPr>
            <w:r w:rsidRPr="00012D2D">
              <w:rPr>
                <w:rFonts w:ascii="Tahoma" w:hAnsi="Tahoma" w:cs="Tahoma"/>
                <w:b/>
                <w:bCs/>
              </w:rPr>
              <w:t xml:space="preserve">TRAMO </w:t>
            </w:r>
            <w:r w:rsidR="009E24F7" w:rsidRPr="00012D2D">
              <w:rPr>
                <w:rFonts w:ascii="Tahoma" w:hAnsi="Tahoma" w:cs="Tahoma"/>
                <w:b/>
                <w:bCs/>
              </w:rPr>
              <w:t>1:</w:t>
            </w:r>
            <w:r w:rsidR="001E45C8" w:rsidRPr="00012D2D">
              <w:rPr>
                <w:rFonts w:ascii="Tahoma" w:hAnsi="Tahoma" w:cs="Tahoma"/>
                <w:b/>
                <w:bCs/>
              </w:rPr>
              <w:t xml:space="preserve"> </w:t>
            </w:r>
            <w:r w:rsidR="009E24F7" w:rsidRPr="00012D2D">
              <w:rPr>
                <w:rFonts w:ascii="Tahoma" w:hAnsi="Tahoma" w:cs="Tahoma"/>
                <w:b/>
                <w:bCs/>
              </w:rPr>
              <w:t>La Paz</w:t>
            </w:r>
            <w:r w:rsidR="00E64307" w:rsidRPr="00012D2D">
              <w:rPr>
                <w:rFonts w:ascii="Tahoma" w:hAnsi="Tahoma" w:cs="Tahoma"/>
                <w:b/>
                <w:bCs/>
              </w:rPr>
              <w:t xml:space="preserve"> –</w:t>
            </w:r>
            <w:proofErr w:type="spellStart"/>
            <w:r w:rsidR="00807E50" w:rsidRPr="00012D2D">
              <w:rPr>
                <w:rFonts w:ascii="Tahoma" w:hAnsi="Tahoma" w:cs="Tahoma"/>
                <w:b/>
                <w:bCs/>
              </w:rPr>
              <w:t>Huarina</w:t>
            </w:r>
            <w:proofErr w:type="spellEnd"/>
            <w:r w:rsidR="00807E50" w:rsidRPr="00012D2D">
              <w:rPr>
                <w:rFonts w:ascii="Tahoma" w:hAnsi="Tahoma" w:cs="Tahoma"/>
                <w:b/>
                <w:bCs/>
              </w:rPr>
              <w:t xml:space="preserve"> -</w:t>
            </w:r>
            <w:r w:rsidR="00E64307" w:rsidRPr="00012D2D">
              <w:rPr>
                <w:rFonts w:ascii="Tahoma" w:hAnsi="Tahoma" w:cs="Tahoma"/>
                <w:b/>
                <w:bCs/>
              </w:rPr>
              <w:t xml:space="preserve"> </w:t>
            </w:r>
            <w:r w:rsidR="009E24F7" w:rsidRPr="00012D2D">
              <w:rPr>
                <w:rFonts w:ascii="Tahoma" w:hAnsi="Tahoma" w:cs="Tahoma"/>
                <w:b/>
                <w:bCs/>
              </w:rPr>
              <w:t>Copacabana</w:t>
            </w:r>
          </w:p>
          <w:p w:rsidR="001E45C8" w:rsidRDefault="001E45C8" w:rsidP="00E64307">
            <w:pPr>
              <w:rPr>
                <w:rFonts w:ascii="Tahoma" w:hAnsi="Tahoma" w:cs="Tahoma"/>
              </w:rPr>
            </w:pPr>
            <w:r w:rsidRPr="00012D2D">
              <w:rPr>
                <w:rFonts w:ascii="Tahoma" w:hAnsi="Tahoma" w:cs="Tahoma"/>
              </w:rPr>
              <w:t xml:space="preserve"> Longitud Geográfica</w:t>
            </w:r>
            <w:r w:rsidR="00054F05" w:rsidRPr="00012D2D">
              <w:rPr>
                <w:rFonts w:ascii="Tahoma" w:hAnsi="Tahoma" w:cs="Tahoma"/>
              </w:rPr>
              <w:t xml:space="preserve"> + Acometidas</w:t>
            </w:r>
            <w:r w:rsidRPr="00012D2D">
              <w:rPr>
                <w:rFonts w:ascii="Tahoma" w:hAnsi="Tahoma" w:cs="Tahoma"/>
              </w:rPr>
              <w:t xml:space="preserve"> ‒&gt; </w:t>
            </w:r>
            <w:r w:rsidR="009E24F7" w:rsidRPr="00012D2D">
              <w:rPr>
                <w:rFonts w:ascii="Tahoma" w:hAnsi="Tahoma" w:cs="Tahoma"/>
              </w:rPr>
              <w:t>157</w:t>
            </w:r>
            <w:r w:rsidRPr="00012D2D">
              <w:rPr>
                <w:rFonts w:ascii="Tahoma" w:hAnsi="Tahoma" w:cs="Tahoma"/>
              </w:rPr>
              <w:t xml:space="preserve"> Km. </w:t>
            </w:r>
          </w:p>
          <w:p w:rsidR="00791BDB" w:rsidRDefault="00791BDB" w:rsidP="00791BDB">
            <w:pPr>
              <w:rPr>
                <w:ins w:id="5" w:author="Abdel Quintanilla" w:date="2017-03-17T14:14:00Z"/>
                <w:rFonts w:ascii="Tahoma" w:hAnsi="Tahoma" w:cs="Tahoma"/>
              </w:rPr>
            </w:pPr>
            <w:r>
              <w:rPr>
                <w:rFonts w:ascii="Tahoma" w:hAnsi="Tahoma" w:cs="Tahoma"/>
              </w:rPr>
              <w:t xml:space="preserve">Coordenada de Cámara de  Derivación </w:t>
            </w:r>
            <w:r w:rsidR="00465E40">
              <w:rPr>
                <w:rFonts w:ascii="Tahoma" w:hAnsi="Tahoma" w:cs="Tahoma"/>
              </w:rPr>
              <w:t>de Fibra Óptica:</w:t>
            </w:r>
          </w:p>
          <w:tbl>
            <w:tblPr>
              <w:tblW w:w="2040" w:type="dxa"/>
              <w:tblLayout w:type="fixed"/>
              <w:tblCellMar>
                <w:left w:w="70" w:type="dxa"/>
                <w:right w:w="70" w:type="dxa"/>
              </w:tblCellMar>
              <w:tblLook w:val="04A0" w:firstRow="1" w:lastRow="0" w:firstColumn="1" w:lastColumn="0" w:noHBand="0" w:noVBand="1"/>
            </w:tblPr>
            <w:tblGrid>
              <w:gridCol w:w="851"/>
              <w:gridCol w:w="1189"/>
            </w:tblGrid>
            <w:tr w:rsidR="00791BDB" w:rsidRPr="00791BDB" w:rsidTr="00791BDB">
              <w:trPr>
                <w:trHeight w:val="240"/>
              </w:trPr>
              <w:tc>
                <w:tcPr>
                  <w:tcW w:w="204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791BDB" w:rsidRPr="00791BDB" w:rsidRDefault="00791BDB" w:rsidP="00791BDB">
                  <w:pPr>
                    <w:jc w:val="center"/>
                    <w:rPr>
                      <w:rFonts w:ascii="Calibri" w:hAnsi="Calibri" w:cs="Calibri"/>
                      <w:b/>
                      <w:bCs/>
                      <w:color w:val="000000"/>
                      <w:lang w:val="es-BO" w:eastAsia="es-BO"/>
                    </w:rPr>
                  </w:pPr>
                  <w:r w:rsidRPr="00791BDB">
                    <w:rPr>
                      <w:rFonts w:ascii="Calibri" w:hAnsi="Calibri" w:cs="Calibri"/>
                      <w:b/>
                      <w:bCs/>
                      <w:color w:val="000000"/>
                      <w:lang w:val="es-BO" w:eastAsia="es-BO"/>
                    </w:rPr>
                    <w:t>CA69 (2FRA)</w:t>
                  </w:r>
                </w:p>
              </w:tc>
            </w:tr>
            <w:tr w:rsidR="00791BDB" w:rsidRPr="00791BDB" w:rsidTr="00791BDB">
              <w:trPr>
                <w:trHeight w:val="240"/>
              </w:trPr>
              <w:tc>
                <w:tcPr>
                  <w:tcW w:w="851" w:type="dxa"/>
                  <w:tcBorders>
                    <w:top w:val="nil"/>
                    <w:left w:val="single" w:sz="8" w:space="0" w:color="auto"/>
                    <w:bottom w:val="single" w:sz="4" w:space="0" w:color="auto"/>
                    <w:right w:val="single" w:sz="4" w:space="0" w:color="auto"/>
                  </w:tcBorders>
                  <w:shd w:val="clear" w:color="auto" w:fill="auto"/>
                  <w:noWrap/>
                  <w:vAlign w:val="bottom"/>
                  <w:hideMark/>
                </w:tcPr>
                <w:p w:rsidR="00791BDB" w:rsidRPr="00791BDB" w:rsidRDefault="00791BDB" w:rsidP="00791BDB">
                  <w:pPr>
                    <w:rPr>
                      <w:rFonts w:ascii="Calibri" w:hAnsi="Calibri" w:cs="Calibri"/>
                      <w:color w:val="000000"/>
                      <w:lang w:val="es-BO" w:eastAsia="es-BO"/>
                    </w:rPr>
                  </w:pPr>
                  <w:r w:rsidRPr="00791BDB">
                    <w:rPr>
                      <w:rFonts w:ascii="Calibri" w:hAnsi="Calibri" w:cs="Calibri"/>
                      <w:color w:val="000000"/>
                      <w:lang w:val="es-BO" w:eastAsia="es-BO"/>
                    </w:rPr>
                    <w:t>LATITUD</w:t>
                  </w:r>
                </w:p>
              </w:tc>
              <w:tc>
                <w:tcPr>
                  <w:tcW w:w="1189" w:type="dxa"/>
                  <w:tcBorders>
                    <w:top w:val="nil"/>
                    <w:left w:val="nil"/>
                    <w:bottom w:val="single" w:sz="4" w:space="0" w:color="auto"/>
                    <w:right w:val="single" w:sz="8" w:space="0" w:color="auto"/>
                  </w:tcBorders>
                  <w:shd w:val="clear" w:color="auto" w:fill="auto"/>
                  <w:noWrap/>
                  <w:vAlign w:val="bottom"/>
                  <w:hideMark/>
                </w:tcPr>
                <w:p w:rsidR="00791BDB" w:rsidRPr="00791BDB" w:rsidRDefault="00791BDB" w:rsidP="00791BDB">
                  <w:pPr>
                    <w:rPr>
                      <w:rFonts w:ascii="Calibri" w:hAnsi="Calibri" w:cs="Calibri"/>
                      <w:color w:val="000000"/>
                      <w:lang w:val="es-BO" w:eastAsia="es-BO"/>
                    </w:rPr>
                  </w:pPr>
                  <w:r w:rsidRPr="00791BDB">
                    <w:rPr>
                      <w:rFonts w:ascii="Calibri" w:hAnsi="Calibri" w:cs="Calibri"/>
                      <w:color w:val="000000"/>
                      <w:lang w:val="es-BO" w:eastAsia="es-BO"/>
                    </w:rPr>
                    <w:t xml:space="preserve"> 16°29'28.32"S</w:t>
                  </w:r>
                </w:p>
              </w:tc>
            </w:tr>
            <w:tr w:rsidR="00791BDB" w:rsidRPr="00791BDB" w:rsidTr="00791BDB">
              <w:trPr>
                <w:trHeight w:val="240"/>
              </w:trPr>
              <w:tc>
                <w:tcPr>
                  <w:tcW w:w="851" w:type="dxa"/>
                  <w:tcBorders>
                    <w:top w:val="nil"/>
                    <w:left w:val="single" w:sz="8" w:space="0" w:color="auto"/>
                    <w:bottom w:val="single" w:sz="8" w:space="0" w:color="auto"/>
                    <w:right w:val="single" w:sz="4" w:space="0" w:color="auto"/>
                  </w:tcBorders>
                  <w:shd w:val="clear" w:color="auto" w:fill="auto"/>
                  <w:noWrap/>
                  <w:vAlign w:val="bottom"/>
                  <w:hideMark/>
                </w:tcPr>
                <w:p w:rsidR="00791BDB" w:rsidRPr="00791BDB" w:rsidRDefault="00791BDB" w:rsidP="00791BDB">
                  <w:pPr>
                    <w:rPr>
                      <w:rFonts w:ascii="Calibri" w:hAnsi="Calibri" w:cs="Calibri"/>
                      <w:color w:val="000000"/>
                      <w:lang w:val="es-BO" w:eastAsia="es-BO"/>
                    </w:rPr>
                  </w:pPr>
                  <w:r w:rsidRPr="00791BDB">
                    <w:rPr>
                      <w:rFonts w:ascii="Calibri" w:hAnsi="Calibri" w:cs="Calibri"/>
                      <w:color w:val="000000"/>
                      <w:lang w:val="es-BO" w:eastAsia="es-BO"/>
                    </w:rPr>
                    <w:t>LONGITUD</w:t>
                  </w:r>
                </w:p>
              </w:tc>
              <w:tc>
                <w:tcPr>
                  <w:tcW w:w="1189" w:type="dxa"/>
                  <w:tcBorders>
                    <w:top w:val="nil"/>
                    <w:left w:val="nil"/>
                    <w:bottom w:val="single" w:sz="8" w:space="0" w:color="auto"/>
                    <w:right w:val="single" w:sz="8" w:space="0" w:color="auto"/>
                  </w:tcBorders>
                  <w:shd w:val="clear" w:color="auto" w:fill="auto"/>
                  <w:noWrap/>
                  <w:vAlign w:val="bottom"/>
                  <w:hideMark/>
                </w:tcPr>
                <w:p w:rsidR="00791BDB" w:rsidRPr="00791BDB" w:rsidRDefault="00791BDB" w:rsidP="00791BDB">
                  <w:pPr>
                    <w:rPr>
                      <w:rFonts w:ascii="Calibri" w:hAnsi="Calibri" w:cs="Calibri"/>
                      <w:color w:val="000000"/>
                      <w:lang w:val="es-BO" w:eastAsia="es-BO"/>
                    </w:rPr>
                  </w:pPr>
                  <w:r w:rsidRPr="00791BDB">
                    <w:rPr>
                      <w:rFonts w:ascii="Calibri" w:hAnsi="Calibri" w:cs="Calibri"/>
                      <w:color w:val="000000"/>
                      <w:lang w:val="es-BO" w:eastAsia="es-BO"/>
                    </w:rPr>
                    <w:t xml:space="preserve"> 68°12'10.96"O</w:t>
                  </w:r>
                </w:p>
              </w:tc>
            </w:tr>
          </w:tbl>
          <w:p w:rsidR="00791BDB" w:rsidRPr="00012D2D" w:rsidRDefault="00791BDB" w:rsidP="00E64307">
            <w:pPr>
              <w:rPr>
                <w:rFonts w:ascii="Tahoma" w:hAnsi="Tahoma" w:cs="Tahoma"/>
              </w:rPr>
            </w:pPr>
          </w:p>
          <w:p w:rsidR="00054F05" w:rsidRPr="00012D2D" w:rsidRDefault="00E64307" w:rsidP="00C74609">
            <w:pPr>
              <w:rPr>
                <w:rFonts w:ascii="Tahoma" w:hAnsi="Tahoma" w:cs="Tahoma"/>
              </w:rPr>
            </w:pPr>
            <w:r w:rsidRPr="00012D2D">
              <w:rPr>
                <w:rFonts w:ascii="Tahoma" w:hAnsi="Tahoma" w:cs="Tahoma"/>
              </w:rPr>
              <w:t>Acometida</w:t>
            </w:r>
            <w:r w:rsidR="00054F05" w:rsidRPr="00012D2D">
              <w:rPr>
                <w:rFonts w:ascii="Tahoma" w:hAnsi="Tahoma" w:cs="Tahoma"/>
              </w:rPr>
              <w:t>s:</w:t>
            </w:r>
          </w:p>
          <w:p w:rsidR="00054F05" w:rsidRPr="00012D2D" w:rsidRDefault="00E64307" w:rsidP="00054F05">
            <w:pPr>
              <w:rPr>
                <w:rFonts w:ascii="Tahoma" w:hAnsi="Tahoma" w:cs="Tahoma"/>
              </w:rPr>
            </w:pPr>
            <w:r w:rsidRPr="00012D2D">
              <w:rPr>
                <w:rFonts w:ascii="Tahoma" w:hAnsi="Tahoma" w:cs="Tahoma"/>
              </w:rPr>
              <w:t xml:space="preserve">RBS </w:t>
            </w:r>
            <w:r w:rsidR="00054F05" w:rsidRPr="00012D2D">
              <w:rPr>
                <w:rFonts w:ascii="Tahoma" w:hAnsi="Tahoma" w:cs="Tahoma"/>
              </w:rPr>
              <w:t>Pucarani</w:t>
            </w:r>
            <w:r w:rsidRPr="00012D2D">
              <w:rPr>
                <w:rFonts w:ascii="Tahoma" w:hAnsi="Tahoma" w:cs="Tahoma"/>
              </w:rPr>
              <w:t xml:space="preserve"> </w:t>
            </w:r>
            <w:r w:rsidRPr="00012D2D">
              <w:rPr>
                <w:rFonts w:ascii="Tahoma" w:hAnsi="Tahoma" w:cs="Tahoma"/>
              </w:rPr>
              <w:sym w:font="Wingdings" w:char="F0E0"/>
            </w:r>
            <w:r w:rsidRPr="00012D2D">
              <w:rPr>
                <w:rFonts w:ascii="Tahoma" w:hAnsi="Tahoma" w:cs="Tahoma"/>
              </w:rPr>
              <w:t xml:space="preserve"> </w:t>
            </w:r>
            <w:r w:rsidR="00D01C8C" w:rsidRPr="00012D2D">
              <w:rPr>
                <w:rFonts w:ascii="Tahoma" w:hAnsi="Tahoma" w:cs="Tahoma"/>
              </w:rPr>
              <w:t>1</w:t>
            </w:r>
            <w:r w:rsidR="00054F05" w:rsidRPr="00012D2D">
              <w:rPr>
                <w:rFonts w:ascii="Tahoma" w:hAnsi="Tahoma" w:cs="Tahoma"/>
              </w:rPr>
              <w:t>1.8</w:t>
            </w:r>
            <w:r w:rsidRPr="00012D2D">
              <w:rPr>
                <w:rFonts w:ascii="Tahoma" w:hAnsi="Tahoma" w:cs="Tahoma"/>
              </w:rPr>
              <w:t xml:space="preserve"> km</w:t>
            </w:r>
          </w:p>
          <w:p w:rsidR="00054F05" w:rsidRPr="00012D2D" w:rsidRDefault="00054F05" w:rsidP="00054F05">
            <w:pPr>
              <w:rPr>
                <w:rFonts w:ascii="Tahoma" w:hAnsi="Tahoma" w:cs="Tahoma"/>
              </w:rPr>
            </w:pPr>
            <w:r w:rsidRPr="00012D2D">
              <w:rPr>
                <w:rFonts w:ascii="Tahoma" w:hAnsi="Tahoma" w:cs="Tahoma"/>
              </w:rPr>
              <w:t xml:space="preserve">RBS Batallas  </w:t>
            </w:r>
            <w:r w:rsidRPr="00012D2D">
              <w:rPr>
                <w:rFonts w:ascii="Tahoma" w:hAnsi="Tahoma" w:cs="Tahoma"/>
              </w:rPr>
              <w:sym w:font="Wingdings" w:char="F0E0"/>
            </w:r>
            <w:r w:rsidRPr="00012D2D">
              <w:rPr>
                <w:rFonts w:ascii="Tahoma" w:hAnsi="Tahoma" w:cs="Tahoma"/>
              </w:rPr>
              <w:t xml:space="preserve"> 0.5 km</w:t>
            </w:r>
          </w:p>
          <w:p w:rsidR="00054F05" w:rsidRPr="00012D2D" w:rsidRDefault="00054F05" w:rsidP="00054F05">
            <w:pPr>
              <w:rPr>
                <w:rFonts w:ascii="Tahoma" w:hAnsi="Tahoma" w:cs="Tahoma"/>
              </w:rPr>
            </w:pPr>
            <w:r w:rsidRPr="00012D2D">
              <w:rPr>
                <w:rFonts w:ascii="Tahoma" w:hAnsi="Tahoma" w:cs="Tahoma"/>
              </w:rPr>
              <w:t xml:space="preserve">RBS Puerto Perez </w:t>
            </w:r>
            <w:r w:rsidRPr="00012D2D">
              <w:rPr>
                <w:rFonts w:ascii="Tahoma" w:hAnsi="Tahoma" w:cs="Tahoma"/>
              </w:rPr>
              <w:sym w:font="Wingdings" w:char="F0E0"/>
            </w:r>
            <w:r w:rsidRPr="00012D2D">
              <w:rPr>
                <w:rFonts w:ascii="Tahoma" w:hAnsi="Tahoma" w:cs="Tahoma"/>
              </w:rPr>
              <w:t xml:space="preserve"> 8.87 km</w:t>
            </w:r>
          </w:p>
          <w:p w:rsidR="00054F05" w:rsidRPr="00012D2D" w:rsidRDefault="00054F05" w:rsidP="00054F05">
            <w:pPr>
              <w:rPr>
                <w:rFonts w:ascii="Tahoma" w:hAnsi="Tahoma" w:cs="Tahoma"/>
              </w:rPr>
            </w:pPr>
            <w:r w:rsidRPr="00012D2D">
              <w:rPr>
                <w:rFonts w:ascii="Tahoma" w:hAnsi="Tahoma" w:cs="Tahoma"/>
              </w:rPr>
              <w:t xml:space="preserve">RBS </w:t>
            </w:r>
            <w:proofErr w:type="spellStart"/>
            <w:r w:rsidRPr="00012D2D">
              <w:rPr>
                <w:rFonts w:ascii="Tahoma" w:hAnsi="Tahoma" w:cs="Tahoma"/>
              </w:rPr>
              <w:t>Huarina</w:t>
            </w:r>
            <w:proofErr w:type="spellEnd"/>
            <w:r w:rsidRPr="00012D2D">
              <w:rPr>
                <w:rFonts w:ascii="Tahoma" w:hAnsi="Tahoma" w:cs="Tahoma"/>
              </w:rPr>
              <w:t xml:space="preserve"> </w:t>
            </w:r>
            <w:r w:rsidRPr="00012D2D">
              <w:rPr>
                <w:rFonts w:ascii="Tahoma" w:hAnsi="Tahoma" w:cs="Tahoma"/>
              </w:rPr>
              <w:sym w:font="Wingdings" w:char="F0E0"/>
            </w:r>
            <w:r w:rsidRPr="00012D2D">
              <w:rPr>
                <w:rFonts w:ascii="Tahoma" w:hAnsi="Tahoma" w:cs="Tahoma"/>
              </w:rPr>
              <w:t xml:space="preserve"> 1.01 km</w:t>
            </w:r>
          </w:p>
          <w:p w:rsidR="00054F05" w:rsidRPr="00012D2D" w:rsidRDefault="00054F05" w:rsidP="00054F05">
            <w:pPr>
              <w:rPr>
                <w:rFonts w:ascii="Tahoma" w:hAnsi="Tahoma" w:cs="Tahoma"/>
              </w:rPr>
            </w:pPr>
            <w:r w:rsidRPr="00012D2D">
              <w:rPr>
                <w:rFonts w:ascii="Tahoma" w:hAnsi="Tahoma" w:cs="Tahoma"/>
              </w:rPr>
              <w:t xml:space="preserve">RBS </w:t>
            </w:r>
            <w:proofErr w:type="spellStart"/>
            <w:r w:rsidRPr="00012D2D">
              <w:rPr>
                <w:rFonts w:ascii="Tahoma" w:hAnsi="Tahoma" w:cs="Tahoma"/>
              </w:rPr>
              <w:t>Huatajata</w:t>
            </w:r>
            <w:proofErr w:type="spellEnd"/>
            <w:r w:rsidRPr="00012D2D">
              <w:rPr>
                <w:rFonts w:ascii="Tahoma" w:hAnsi="Tahoma" w:cs="Tahoma"/>
              </w:rPr>
              <w:t xml:space="preserve"> </w:t>
            </w:r>
            <w:r w:rsidRPr="00012D2D">
              <w:rPr>
                <w:rFonts w:ascii="Tahoma" w:hAnsi="Tahoma" w:cs="Tahoma"/>
              </w:rPr>
              <w:sym w:font="Wingdings" w:char="F0E0"/>
            </w:r>
            <w:r w:rsidRPr="00012D2D">
              <w:rPr>
                <w:rFonts w:ascii="Tahoma" w:hAnsi="Tahoma" w:cs="Tahoma"/>
              </w:rPr>
              <w:t xml:space="preserve"> 0.15 km</w:t>
            </w:r>
          </w:p>
          <w:p w:rsidR="00054F05" w:rsidRPr="00012D2D" w:rsidRDefault="00054F05" w:rsidP="00054F05">
            <w:pPr>
              <w:rPr>
                <w:rFonts w:ascii="Tahoma" w:hAnsi="Tahoma" w:cs="Tahoma"/>
              </w:rPr>
            </w:pPr>
            <w:r w:rsidRPr="00012D2D">
              <w:rPr>
                <w:rFonts w:ascii="Tahoma" w:hAnsi="Tahoma" w:cs="Tahoma"/>
              </w:rPr>
              <w:t xml:space="preserve">RBS </w:t>
            </w:r>
            <w:proofErr w:type="spellStart"/>
            <w:r w:rsidRPr="00012D2D">
              <w:rPr>
                <w:rFonts w:ascii="Tahoma" w:hAnsi="Tahoma" w:cs="Tahoma"/>
              </w:rPr>
              <w:t>Chua</w:t>
            </w:r>
            <w:proofErr w:type="spellEnd"/>
            <w:r w:rsidRPr="00012D2D">
              <w:rPr>
                <w:rFonts w:ascii="Tahoma" w:hAnsi="Tahoma" w:cs="Tahoma"/>
              </w:rPr>
              <w:t xml:space="preserve"> </w:t>
            </w:r>
            <w:proofErr w:type="spellStart"/>
            <w:r w:rsidRPr="00012D2D">
              <w:rPr>
                <w:rFonts w:ascii="Tahoma" w:hAnsi="Tahoma" w:cs="Tahoma"/>
              </w:rPr>
              <w:t>Cocani</w:t>
            </w:r>
            <w:proofErr w:type="spellEnd"/>
            <w:r w:rsidRPr="00012D2D">
              <w:rPr>
                <w:rFonts w:ascii="Tahoma" w:hAnsi="Tahoma" w:cs="Tahoma"/>
              </w:rPr>
              <w:t xml:space="preserve"> </w:t>
            </w:r>
            <w:r w:rsidRPr="00012D2D">
              <w:rPr>
                <w:rFonts w:ascii="Tahoma" w:hAnsi="Tahoma" w:cs="Tahoma"/>
              </w:rPr>
              <w:sym w:font="Wingdings" w:char="F0E0"/>
            </w:r>
            <w:r w:rsidRPr="00012D2D">
              <w:rPr>
                <w:rFonts w:ascii="Tahoma" w:hAnsi="Tahoma" w:cs="Tahoma"/>
              </w:rPr>
              <w:t xml:space="preserve"> 0.3 km</w:t>
            </w:r>
          </w:p>
          <w:p w:rsidR="00054F05" w:rsidRPr="00012D2D" w:rsidRDefault="00054F05" w:rsidP="00054F05">
            <w:pPr>
              <w:rPr>
                <w:rFonts w:ascii="Tahoma" w:hAnsi="Tahoma" w:cs="Tahoma"/>
              </w:rPr>
            </w:pPr>
            <w:r w:rsidRPr="00012D2D">
              <w:rPr>
                <w:rFonts w:ascii="Tahoma" w:hAnsi="Tahoma" w:cs="Tahoma"/>
              </w:rPr>
              <w:t xml:space="preserve">RBS </w:t>
            </w:r>
            <w:proofErr w:type="spellStart"/>
            <w:r w:rsidRPr="00012D2D">
              <w:rPr>
                <w:rFonts w:ascii="Tahoma" w:hAnsi="Tahoma" w:cs="Tahoma"/>
              </w:rPr>
              <w:t>Tiquina</w:t>
            </w:r>
            <w:proofErr w:type="spellEnd"/>
            <w:r w:rsidRPr="00012D2D">
              <w:rPr>
                <w:rFonts w:ascii="Tahoma" w:hAnsi="Tahoma" w:cs="Tahoma"/>
              </w:rPr>
              <w:t xml:space="preserve"> </w:t>
            </w:r>
            <w:r w:rsidRPr="00012D2D">
              <w:rPr>
                <w:rFonts w:ascii="Tahoma" w:hAnsi="Tahoma" w:cs="Tahoma"/>
              </w:rPr>
              <w:sym w:font="Wingdings" w:char="F0E0"/>
            </w:r>
            <w:r w:rsidR="007679AD" w:rsidRPr="00012D2D">
              <w:rPr>
                <w:rFonts w:ascii="Tahoma" w:hAnsi="Tahoma" w:cs="Tahoma"/>
              </w:rPr>
              <w:t xml:space="preserve"> 0.1 Km</w:t>
            </w:r>
            <w:r w:rsidRPr="00012D2D">
              <w:rPr>
                <w:rFonts w:ascii="Tahoma" w:hAnsi="Tahoma" w:cs="Tahoma"/>
              </w:rPr>
              <w:t xml:space="preserve"> </w:t>
            </w:r>
          </w:p>
          <w:p w:rsidR="00E64307" w:rsidRDefault="00054F05" w:rsidP="00054F05">
            <w:pPr>
              <w:rPr>
                <w:ins w:id="6" w:author="Abdel Quintanilla" w:date="2017-03-17T14:14:00Z"/>
                <w:rFonts w:ascii="Tahoma" w:hAnsi="Tahoma" w:cs="Tahoma"/>
              </w:rPr>
            </w:pPr>
            <w:r w:rsidRPr="00012D2D">
              <w:rPr>
                <w:rFonts w:ascii="Tahoma" w:hAnsi="Tahoma" w:cs="Tahoma"/>
              </w:rPr>
              <w:t xml:space="preserve">RBS Tito Yupanqui </w:t>
            </w:r>
            <w:r w:rsidRPr="00012D2D">
              <w:rPr>
                <w:rFonts w:ascii="Tahoma" w:hAnsi="Tahoma" w:cs="Tahoma"/>
              </w:rPr>
              <w:sym w:font="Wingdings" w:char="F0E0"/>
            </w:r>
            <w:r w:rsidRPr="00012D2D">
              <w:rPr>
                <w:rFonts w:ascii="Tahoma" w:hAnsi="Tahoma" w:cs="Tahoma"/>
              </w:rPr>
              <w:t xml:space="preserve"> 3</w:t>
            </w:r>
            <w:r w:rsidR="00FE265D" w:rsidRPr="00012D2D">
              <w:rPr>
                <w:rFonts w:ascii="Tahoma" w:hAnsi="Tahoma" w:cs="Tahoma"/>
              </w:rPr>
              <w:t xml:space="preserve"> Km</w:t>
            </w:r>
          </w:p>
          <w:p w:rsidR="00791BDB" w:rsidRPr="00012D2D" w:rsidRDefault="00791BDB" w:rsidP="00791BDB">
            <w:pPr>
              <w:rPr>
                <w:rFonts w:ascii="Tahoma" w:hAnsi="Tahoma" w:cs="Tahoma"/>
              </w:rPr>
            </w:pPr>
          </w:p>
        </w:tc>
        <w:tc>
          <w:tcPr>
            <w:tcW w:w="1680" w:type="dxa"/>
            <w:tcBorders>
              <w:top w:val="single" w:sz="8" w:space="0" w:color="004990"/>
              <w:left w:val="nil"/>
              <w:bottom w:val="single" w:sz="8" w:space="0" w:color="004990"/>
              <w:right w:val="single" w:sz="8" w:space="0" w:color="004990"/>
            </w:tcBorders>
            <w:shd w:val="clear" w:color="auto" w:fill="auto"/>
            <w:vAlign w:val="center"/>
            <w:hideMark/>
          </w:tcPr>
          <w:p w:rsidR="001E45C8" w:rsidRPr="00012D2D" w:rsidRDefault="001E45C8" w:rsidP="00462276">
            <w:pPr>
              <w:jc w:val="center"/>
              <w:rPr>
                <w:rFonts w:ascii="Tahoma" w:hAnsi="Tahoma" w:cs="Tahoma"/>
                <w:sz w:val="18"/>
                <w:szCs w:val="18"/>
              </w:rPr>
            </w:pPr>
            <w:r w:rsidRPr="00012D2D">
              <w:rPr>
                <w:rFonts w:ascii="Tahoma" w:hAnsi="Tahoma" w:cs="Tahoma"/>
                <w:sz w:val="18"/>
                <w:szCs w:val="18"/>
              </w:rPr>
              <w:t> </w:t>
            </w: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9F7018">
              <w:rPr>
                <w:rFonts w:ascii="Tahoma" w:hAnsi="Tahoma" w:cs="Tahoma"/>
                <w:sz w:val="18"/>
                <w:szCs w:val="18"/>
              </w:rPr>
            </w:r>
            <w:r w:rsidR="009F7018">
              <w:rPr>
                <w:rFonts w:ascii="Tahoma" w:hAnsi="Tahoma" w:cs="Tahoma"/>
                <w:sz w:val="18"/>
                <w:szCs w:val="18"/>
              </w:rPr>
              <w:fldChar w:fldCharType="separate"/>
            </w:r>
            <w:r w:rsidRPr="00012D2D">
              <w:rPr>
                <w:rFonts w:ascii="Tahoma" w:hAnsi="Tahoma" w:cs="Tahoma"/>
                <w:sz w:val="18"/>
                <w:szCs w:val="18"/>
              </w:rPr>
              <w:fldChar w:fldCharType="end"/>
            </w:r>
          </w:p>
        </w:tc>
        <w:tc>
          <w:tcPr>
            <w:tcW w:w="2040" w:type="dxa"/>
            <w:tcBorders>
              <w:top w:val="single" w:sz="8" w:space="0" w:color="004990"/>
              <w:left w:val="nil"/>
              <w:bottom w:val="single" w:sz="8" w:space="0" w:color="004990"/>
              <w:right w:val="single" w:sz="8" w:space="0" w:color="004990"/>
            </w:tcBorders>
            <w:shd w:val="clear" w:color="auto" w:fill="auto"/>
            <w:vAlign w:val="center"/>
            <w:hideMark/>
          </w:tcPr>
          <w:p w:rsidR="001E45C8" w:rsidRPr="00012D2D" w:rsidRDefault="001E45C8" w:rsidP="00462276">
            <w:pPr>
              <w:jc w:val="center"/>
              <w:rPr>
                <w:rFonts w:ascii="Tahoma" w:hAnsi="Tahoma" w:cs="Tahoma"/>
                <w:sz w:val="18"/>
                <w:szCs w:val="18"/>
              </w:rPr>
            </w:pPr>
            <w:r w:rsidRPr="00012D2D">
              <w:rPr>
                <w:rFonts w:ascii="Tahoma" w:hAnsi="Tahoma" w:cs="Tahoma"/>
                <w:sz w:val="18"/>
                <w:szCs w:val="18"/>
              </w:rPr>
              <w:t> </w:t>
            </w:r>
          </w:p>
          <w:p w:rsidR="001E45C8" w:rsidRPr="00012D2D" w:rsidRDefault="001E45C8" w:rsidP="00462276">
            <w:pPr>
              <w:jc w:val="center"/>
              <w:rPr>
                <w:rFonts w:ascii="Tahoma" w:hAnsi="Tahoma" w:cs="Tahoma"/>
                <w:sz w:val="18"/>
                <w:szCs w:val="18"/>
              </w:rPr>
            </w:pPr>
            <w:r w:rsidRPr="00012D2D">
              <w:rPr>
                <w:rFonts w:ascii="Tahoma" w:hAnsi="Tahoma" w:cs="Tahoma"/>
                <w:sz w:val="18"/>
                <w:szCs w:val="18"/>
              </w:rPr>
              <w:t> </w:t>
            </w:r>
          </w:p>
        </w:tc>
        <w:tc>
          <w:tcPr>
            <w:tcW w:w="1020" w:type="dxa"/>
            <w:tcBorders>
              <w:top w:val="single" w:sz="8" w:space="0" w:color="004990"/>
              <w:left w:val="nil"/>
              <w:bottom w:val="single" w:sz="8" w:space="0" w:color="004990"/>
              <w:right w:val="single" w:sz="8" w:space="0" w:color="004990"/>
            </w:tcBorders>
            <w:shd w:val="clear" w:color="auto" w:fill="auto"/>
            <w:vAlign w:val="center"/>
            <w:hideMark/>
          </w:tcPr>
          <w:p w:rsidR="001E45C8" w:rsidRPr="00012D2D" w:rsidRDefault="001E45C8" w:rsidP="00462276">
            <w:pPr>
              <w:jc w:val="center"/>
              <w:rPr>
                <w:rFonts w:ascii="Tahoma" w:hAnsi="Tahoma" w:cs="Tahoma"/>
                <w:sz w:val="18"/>
                <w:szCs w:val="18"/>
              </w:rPr>
            </w:pPr>
            <w:r w:rsidRPr="00012D2D">
              <w:rPr>
                <w:rFonts w:ascii="Tahoma" w:hAnsi="Tahoma" w:cs="Tahoma"/>
                <w:sz w:val="18"/>
                <w:szCs w:val="18"/>
              </w:rPr>
              <w:t> </w:t>
            </w:r>
          </w:p>
        </w:tc>
      </w:tr>
      <w:tr w:rsidR="00E64307" w:rsidRPr="00012D2D" w:rsidTr="00E64307">
        <w:trPr>
          <w:trHeight w:val="50"/>
        </w:trPr>
        <w:tc>
          <w:tcPr>
            <w:tcW w:w="709" w:type="dxa"/>
            <w:tcBorders>
              <w:top w:val="nil"/>
              <w:left w:val="single" w:sz="8" w:space="0" w:color="004990"/>
              <w:bottom w:val="single" w:sz="4" w:space="0" w:color="auto"/>
              <w:right w:val="single" w:sz="8" w:space="0" w:color="004990"/>
            </w:tcBorders>
            <w:shd w:val="clear" w:color="auto" w:fill="auto"/>
            <w:vAlign w:val="center"/>
            <w:hideMark/>
          </w:tcPr>
          <w:p w:rsidR="00E64307" w:rsidRPr="00012D2D" w:rsidRDefault="00E64307" w:rsidP="00C74609">
            <w:pPr>
              <w:jc w:val="center"/>
              <w:rPr>
                <w:rFonts w:ascii="Tahoma" w:hAnsi="Tahoma" w:cs="Tahoma"/>
                <w:b/>
                <w:bCs/>
              </w:rPr>
            </w:pPr>
            <w:r w:rsidRPr="00012D2D">
              <w:rPr>
                <w:rFonts w:ascii="Tahoma" w:hAnsi="Tahoma" w:cs="Tahoma"/>
                <w:b/>
                <w:bCs/>
              </w:rPr>
              <w:t>1.1</w:t>
            </w:r>
          </w:p>
        </w:tc>
        <w:tc>
          <w:tcPr>
            <w:tcW w:w="1701" w:type="dxa"/>
            <w:tcBorders>
              <w:top w:val="single" w:sz="8" w:space="0" w:color="004990"/>
              <w:left w:val="nil"/>
              <w:bottom w:val="single" w:sz="8" w:space="0" w:color="004990"/>
              <w:right w:val="single" w:sz="8" w:space="0" w:color="004990"/>
            </w:tcBorders>
            <w:shd w:val="clear" w:color="auto" w:fill="auto"/>
            <w:vAlign w:val="center"/>
            <w:hideMark/>
          </w:tcPr>
          <w:p w:rsidR="00E64307" w:rsidRPr="00012D2D" w:rsidRDefault="00E64307" w:rsidP="009E24F7">
            <w:pPr>
              <w:jc w:val="both"/>
              <w:rPr>
                <w:rFonts w:ascii="Tahoma" w:hAnsi="Tahoma" w:cs="Tahoma"/>
                <w:b/>
                <w:bCs/>
              </w:rPr>
            </w:pPr>
            <w:r w:rsidRPr="00012D2D">
              <w:rPr>
                <w:rFonts w:ascii="Tahoma" w:hAnsi="Tahoma" w:cs="Tahoma"/>
                <w:b/>
                <w:bCs/>
              </w:rPr>
              <w:t xml:space="preserve">CARACTERÍSTICAS TRAMO </w:t>
            </w:r>
            <w:r w:rsidR="009E24F7" w:rsidRPr="00012D2D">
              <w:rPr>
                <w:rFonts w:ascii="Tahoma" w:hAnsi="Tahoma" w:cs="Tahoma"/>
                <w:b/>
                <w:bCs/>
              </w:rPr>
              <w:t>2</w:t>
            </w:r>
          </w:p>
        </w:tc>
        <w:tc>
          <w:tcPr>
            <w:tcW w:w="6804" w:type="dxa"/>
            <w:tcBorders>
              <w:top w:val="single" w:sz="8" w:space="0" w:color="004990"/>
              <w:left w:val="nil"/>
              <w:bottom w:val="single" w:sz="8" w:space="0" w:color="004990"/>
              <w:right w:val="single" w:sz="8" w:space="0" w:color="004990"/>
            </w:tcBorders>
            <w:shd w:val="clear" w:color="auto" w:fill="auto"/>
            <w:vAlign w:val="center"/>
            <w:hideMark/>
          </w:tcPr>
          <w:p w:rsidR="00E64307" w:rsidRPr="00012D2D" w:rsidRDefault="00E64307" w:rsidP="00E64307">
            <w:pPr>
              <w:rPr>
                <w:rFonts w:ascii="Tahoma" w:hAnsi="Tahoma" w:cs="Tahoma"/>
                <w:b/>
                <w:bCs/>
              </w:rPr>
            </w:pPr>
            <w:r w:rsidRPr="00012D2D">
              <w:rPr>
                <w:rFonts w:ascii="Tahoma" w:hAnsi="Tahoma" w:cs="Tahoma"/>
                <w:b/>
                <w:bCs/>
              </w:rPr>
              <w:t xml:space="preserve">TRAMO </w:t>
            </w:r>
            <w:r w:rsidR="009E24F7" w:rsidRPr="00012D2D">
              <w:rPr>
                <w:rFonts w:ascii="Tahoma" w:hAnsi="Tahoma" w:cs="Tahoma"/>
                <w:b/>
                <w:bCs/>
              </w:rPr>
              <w:t>2:</w:t>
            </w:r>
            <w:r w:rsidRPr="00012D2D">
              <w:rPr>
                <w:rFonts w:ascii="Tahoma" w:hAnsi="Tahoma" w:cs="Tahoma"/>
                <w:b/>
                <w:bCs/>
              </w:rPr>
              <w:t xml:space="preserve"> </w:t>
            </w:r>
            <w:proofErr w:type="spellStart"/>
            <w:r w:rsidR="009E24F7" w:rsidRPr="00012D2D">
              <w:rPr>
                <w:rFonts w:ascii="Tahoma" w:hAnsi="Tahoma" w:cs="Tahoma"/>
                <w:b/>
                <w:bCs/>
              </w:rPr>
              <w:t>Huarina</w:t>
            </w:r>
            <w:proofErr w:type="spellEnd"/>
            <w:r w:rsidRPr="00012D2D">
              <w:rPr>
                <w:rFonts w:ascii="Tahoma" w:hAnsi="Tahoma" w:cs="Tahoma"/>
                <w:b/>
                <w:bCs/>
              </w:rPr>
              <w:t xml:space="preserve"> – </w:t>
            </w:r>
            <w:r w:rsidR="009E24F7" w:rsidRPr="00012D2D">
              <w:rPr>
                <w:rFonts w:ascii="Tahoma" w:hAnsi="Tahoma" w:cs="Tahoma"/>
                <w:b/>
                <w:bCs/>
              </w:rPr>
              <w:t>Sorata</w:t>
            </w:r>
          </w:p>
          <w:p w:rsidR="00E64307" w:rsidRPr="00012D2D" w:rsidRDefault="00E64307" w:rsidP="00E64307">
            <w:pPr>
              <w:rPr>
                <w:rFonts w:ascii="Tahoma" w:hAnsi="Tahoma" w:cs="Tahoma"/>
              </w:rPr>
            </w:pPr>
            <w:r w:rsidRPr="00012D2D">
              <w:rPr>
                <w:rFonts w:ascii="Tahoma" w:hAnsi="Tahoma" w:cs="Tahoma"/>
              </w:rPr>
              <w:t xml:space="preserve"> </w:t>
            </w:r>
            <w:r w:rsidR="00054F05" w:rsidRPr="00012D2D">
              <w:rPr>
                <w:rFonts w:ascii="Tahoma" w:hAnsi="Tahoma" w:cs="Tahoma"/>
              </w:rPr>
              <w:t xml:space="preserve">Longitud Geográfica + Acometidas </w:t>
            </w:r>
            <w:r w:rsidRPr="00012D2D">
              <w:rPr>
                <w:rFonts w:ascii="Tahoma" w:hAnsi="Tahoma" w:cs="Tahoma"/>
              </w:rPr>
              <w:t xml:space="preserve">‒&gt; </w:t>
            </w:r>
            <w:r w:rsidR="009E24F7" w:rsidRPr="00012D2D">
              <w:rPr>
                <w:rFonts w:ascii="Tahoma" w:hAnsi="Tahoma" w:cs="Tahoma"/>
              </w:rPr>
              <w:t>7</w:t>
            </w:r>
            <w:r w:rsidR="00054F05" w:rsidRPr="00012D2D">
              <w:rPr>
                <w:rFonts w:ascii="Tahoma" w:hAnsi="Tahoma" w:cs="Tahoma"/>
              </w:rPr>
              <w:t>9</w:t>
            </w:r>
            <w:r w:rsidRPr="00012D2D">
              <w:rPr>
                <w:rFonts w:ascii="Tahoma" w:hAnsi="Tahoma" w:cs="Tahoma"/>
              </w:rPr>
              <w:t xml:space="preserve"> Km. </w:t>
            </w:r>
          </w:p>
          <w:p w:rsidR="00054F05" w:rsidRPr="00012D2D" w:rsidRDefault="00054F05" w:rsidP="00054F05">
            <w:pPr>
              <w:rPr>
                <w:rFonts w:ascii="Tahoma" w:hAnsi="Tahoma" w:cs="Tahoma"/>
              </w:rPr>
            </w:pPr>
            <w:r w:rsidRPr="00012D2D">
              <w:rPr>
                <w:rFonts w:ascii="Tahoma" w:hAnsi="Tahoma" w:cs="Tahoma"/>
              </w:rPr>
              <w:t xml:space="preserve"> Acometidas:</w:t>
            </w:r>
          </w:p>
          <w:p w:rsidR="00054F05" w:rsidRPr="00012D2D" w:rsidRDefault="00054F05" w:rsidP="00054F05">
            <w:pPr>
              <w:rPr>
                <w:rFonts w:ascii="Tahoma" w:hAnsi="Tahoma" w:cs="Tahoma"/>
              </w:rPr>
            </w:pPr>
            <w:r w:rsidRPr="00012D2D">
              <w:rPr>
                <w:rFonts w:ascii="Tahoma" w:hAnsi="Tahoma" w:cs="Tahoma"/>
              </w:rPr>
              <w:t xml:space="preserve">RBS Achacachi </w:t>
            </w:r>
            <w:r w:rsidRPr="00012D2D">
              <w:rPr>
                <w:rFonts w:ascii="Tahoma" w:hAnsi="Tahoma" w:cs="Tahoma"/>
              </w:rPr>
              <w:sym w:font="Wingdings" w:char="F0E0"/>
            </w:r>
            <w:r w:rsidRPr="00012D2D">
              <w:rPr>
                <w:rFonts w:ascii="Tahoma" w:hAnsi="Tahoma" w:cs="Tahoma"/>
              </w:rPr>
              <w:t xml:space="preserve"> 1.5 km</w:t>
            </w:r>
          </w:p>
          <w:p w:rsidR="00E64307" w:rsidRPr="00012D2D" w:rsidRDefault="00054F05" w:rsidP="00D01C8C">
            <w:pPr>
              <w:rPr>
                <w:rFonts w:ascii="Tahoma" w:hAnsi="Tahoma" w:cs="Tahoma"/>
              </w:rPr>
            </w:pPr>
            <w:r w:rsidRPr="00012D2D">
              <w:rPr>
                <w:rFonts w:ascii="Tahoma" w:hAnsi="Tahoma" w:cs="Tahoma"/>
              </w:rPr>
              <w:t xml:space="preserve">RBS Santiago de Huata  </w:t>
            </w:r>
            <w:r w:rsidRPr="00012D2D">
              <w:rPr>
                <w:rFonts w:ascii="Tahoma" w:hAnsi="Tahoma" w:cs="Tahoma"/>
              </w:rPr>
              <w:sym w:font="Wingdings" w:char="F0E0"/>
            </w:r>
            <w:r w:rsidRPr="00012D2D">
              <w:rPr>
                <w:rFonts w:ascii="Tahoma" w:hAnsi="Tahoma" w:cs="Tahoma"/>
              </w:rPr>
              <w:t xml:space="preserve"> 15.85 km</w:t>
            </w:r>
          </w:p>
        </w:tc>
        <w:tc>
          <w:tcPr>
            <w:tcW w:w="1680" w:type="dxa"/>
            <w:tcBorders>
              <w:top w:val="single" w:sz="8" w:space="0" w:color="004990"/>
              <w:left w:val="nil"/>
              <w:bottom w:val="single" w:sz="8" w:space="0" w:color="004990"/>
              <w:right w:val="single" w:sz="8" w:space="0" w:color="004990"/>
            </w:tcBorders>
            <w:shd w:val="clear" w:color="auto" w:fill="auto"/>
            <w:vAlign w:val="center"/>
            <w:hideMark/>
          </w:tcPr>
          <w:p w:rsidR="00E64307" w:rsidRPr="00012D2D" w:rsidRDefault="00E64307" w:rsidP="00C74609">
            <w:pPr>
              <w:jc w:val="center"/>
              <w:rPr>
                <w:rFonts w:ascii="Tahoma" w:hAnsi="Tahoma" w:cs="Tahoma"/>
                <w:sz w:val="18"/>
                <w:szCs w:val="18"/>
              </w:rPr>
            </w:pPr>
            <w:r w:rsidRPr="00012D2D">
              <w:rPr>
                <w:rFonts w:ascii="Tahoma" w:hAnsi="Tahoma" w:cs="Tahoma"/>
                <w:sz w:val="18"/>
                <w:szCs w:val="18"/>
              </w:rPr>
              <w:t> </w:t>
            </w: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9F7018">
              <w:rPr>
                <w:rFonts w:ascii="Tahoma" w:hAnsi="Tahoma" w:cs="Tahoma"/>
                <w:sz w:val="18"/>
                <w:szCs w:val="18"/>
              </w:rPr>
            </w:r>
            <w:r w:rsidR="009F7018">
              <w:rPr>
                <w:rFonts w:ascii="Tahoma" w:hAnsi="Tahoma" w:cs="Tahoma"/>
                <w:sz w:val="18"/>
                <w:szCs w:val="18"/>
              </w:rPr>
              <w:fldChar w:fldCharType="separate"/>
            </w:r>
            <w:r w:rsidRPr="00012D2D">
              <w:rPr>
                <w:rFonts w:ascii="Tahoma" w:hAnsi="Tahoma" w:cs="Tahoma"/>
                <w:sz w:val="18"/>
                <w:szCs w:val="18"/>
              </w:rPr>
              <w:fldChar w:fldCharType="end"/>
            </w:r>
          </w:p>
        </w:tc>
        <w:tc>
          <w:tcPr>
            <w:tcW w:w="2040" w:type="dxa"/>
            <w:tcBorders>
              <w:top w:val="single" w:sz="8" w:space="0" w:color="004990"/>
              <w:left w:val="nil"/>
              <w:bottom w:val="single" w:sz="8" w:space="0" w:color="004990"/>
              <w:right w:val="single" w:sz="8" w:space="0" w:color="004990"/>
            </w:tcBorders>
            <w:shd w:val="clear" w:color="auto" w:fill="auto"/>
            <w:vAlign w:val="center"/>
            <w:hideMark/>
          </w:tcPr>
          <w:p w:rsidR="00E64307" w:rsidRPr="00012D2D" w:rsidRDefault="00E64307" w:rsidP="00C74609">
            <w:pPr>
              <w:jc w:val="center"/>
              <w:rPr>
                <w:rFonts w:ascii="Tahoma" w:hAnsi="Tahoma" w:cs="Tahoma"/>
                <w:sz w:val="18"/>
                <w:szCs w:val="18"/>
              </w:rPr>
            </w:pPr>
            <w:r w:rsidRPr="00012D2D">
              <w:rPr>
                <w:rFonts w:ascii="Tahoma" w:hAnsi="Tahoma" w:cs="Tahoma"/>
                <w:sz w:val="18"/>
                <w:szCs w:val="18"/>
              </w:rPr>
              <w:t> </w:t>
            </w:r>
          </w:p>
          <w:p w:rsidR="00E64307" w:rsidRPr="00012D2D" w:rsidRDefault="00E64307" w:rsidP="00C74609">
            <w:pPr>
              <w:jc w:val="center"/>
              <w:rPr>
                <w:rFonts w:ascii="Tahoma" w:hAnsi="Tahoma" w:cs="Tahoma"/>
                <w:sz w:val="18"/>
                <w:szCs w:val="18"/>
              </w:rPr>
            </w:pPr>
            <w:r w:rsidRPr="00012D2D">
              <w:rPr>
                <w:rFonts w:ascii="Tahoma" w:hAnsi="Tahoma" w:cs="Tahoma"/>
                <w:sz w:val="18"/>
                <w:szCs w:val="18"/>
              </w:rPr>
              <w:t> </w:t>
            </w:r>
          </w:p>
        </w:tc>
        <w:tc>
          <w:tcPr>
            <w:tcW w:w="1020" w:type="dxa"/>
            <w:tcBorders>
              <w:top w:val="single" w:sz="8" w:space="0" w:color="004990"/>
              <w:left w:val="nil"/>
              <w:bottom w:val="single" w:sz="8" w:space="0" w:color="004990"/>
              <w:right w:val="single" w:sz="8" w:space="0" w:color="004990"/>
            </w:tcBorders>
            <w:shd w:val="clear" w:color="auto" w:fill="auto"/>
            <w:vAlign w:val="center"/>
            <w:hideMark/>
          </w:tcPr>
          <w:p w:rsidR="00E64307" w:rsidRPr="00012D2D" w:rsidRDefault="00E64307" w:rsidP="00C74609">
            <w:pPr>
              <w:jc w:val="center"/>
              <w:rPr>
                <w:rFonts w:ascii="Tahoma" w:hAnsi="Tahoma" w:cs="Tahoma"/>
                <w:sz w:val="18"/>
                <w:szCs w:val="18"/>
              </w:rPr>
            </w:pPr>
            <w:r w:rsidRPr="00012D2D">
              <w:rPr>
                <w:rFonts w:ascii="Tahoma" w:hAnsi="Tahoma" w:cs="Tahoma"/>
                <w:sz w:val="18"/>
                <w:szCs w:val="18"/>
              </w:rPr>
              <w:t> </w:t>
            </w:r>
          </w:p>
        </w:tc>
      </w:tr>
      <w:tr w:rsidR="00E64307" w:rsidRPr="00012D2D" w:rsidTr="00C74609">
        <w:trPr>
          <w:trHeight w:val="46"/>
        </w:trPr>
        <w:tc>
          <w:tcPr>
            <w:tcW w:w="709" w:type="dxa"/>
            <w:tcBorders>
              <w:top w:val="nil"/>
              <w:left w:val="single" w:sz="8" w:space="0" w:color="004990"/>
              <w:bottom w:val="single" w:sz="4" w:space="0" w:color="auto"/>
              <w:right w:val="single" w:sz="8" w:space="0" w:color="004990"/>
            </w:tcBorders>
            <w:shd w:val="clear" w:color="auto" w:fill="auto"/>
            <w:vAlign w:val="center"/>
            <w:hideMark/>
          </w:tcPr>
          <w:p w:rsidR="00E64307" w:rsidRPr="00012D2D" w:rsidRDefault="00E64307" w:rsidP="00C74609">
            <w:pPr>
              <w:jc w:val="center"/>
              <w:rPr>
                <w:rFonts w:ascii="Tahoma" w:hAnsi="Tahoma" w:cs="Tahoma"/>
                <w:b/>
                <w:bCs/>
              </w:rPr>
            </w:pPr>
            <w:r w:rsidRPr="00012D2D">
              <w:rPr>
                <w:rFonts w:ascii="Tahoma" w:hAnsi="Tahoma" w:cs="Tahoma"/>
                <w:b/>
                <w:bCs/>
              </w:rPr>
              <w:t>1.1</w:t>
            </w:r>
          </w:p>
        </w:tc>
        <w:tc>
          <w:tcPr>
            <w:tcW w:w="1701" w:type="dxa"/>
            <w:tcBorders>
              <w:top w:val="single" w:sz="8" w:space="0" w:color="004990"/>
              <w:left w:val="nil"/>
              <w:bottom w:val="single" w:sz="8" w:space="0" w:color="004990"/>
              <w:right w:val="single" w:sz="8" w:space="0" w:color="004990"/>
            </w:tcBorders>
            <w:shd w:val="clear" w:color="auto" w:fill="auto"/>
            <w:vAlign w:val="center"/>
            <w:hideMark/>
          </w:tcPr>
          <w:p w:rsidR="00E64307" w:rsidRPr="00012D2D" w:rsidRDefault="00E64307" w:rsidP="009E24F7">
            <w:pPr>
              <w:jc w:val="both"/>
              <w:rPr>
                <w:rFonts w:ascii="Tahoma" w:hAnsi="Tahoma" w:cs="Tahoma"/>
                <w:b/>
                <w:bCs/>
              </w:rPr>
            </w:pPr>
            <w:r w:rsidRPr="00012D2D">
              <w:rPr>
                <w:rFonts w:ascii="Tahoma" w:hAnsi="Tahoma" w:cs="Tahoma"/>
                <w:b/>
                <w:bCs/>
              </w:rPr>
              <w:t xml:space="preserve">CARACTERÍSTICAS TRAMO </w:t>
            </w:r>
            <w:r w:rsidR="009E24F7" w:rsidRPr="00012D2D">
              <w:rPr>
                <w:rFonts w:ascii="Tahoma" w:hAnsi="Tahoma" w:cs="Tahoma"/>
                <w:b/>
                <w:bCs/>
              </w:rPr>
              <w:t>3</w:t>
            </w:r>
          </w:p>
        </w:tc>
        <w:tc>
          <w:tcPr>
            <w:tcW w:w="6804" w:type="dxa"/>
            <w:tcBorders>
              <w:top w:val="single" w:sz="8" w:space="0" w:color="004990"/>
              <w:left w:val="nil"/>
              <w:bottom w:val="single" w:sz="8" w:space="0" w:color="004990"/>
              <w:right w:val="single" w:sz="8" w:space="0" w:color="004990"/>
            </w:tcBorders>
            <w:shd w:val="clear" w:color="auto" w:fill="auto"/>
            <w:vAlign w:val="center"/>
            <w:hideMark/>
          </w:tcPr>
          <w:p w:rsidR="00D01C8C" w:rsidRPr="00012D2D" w:rsidRDefault="00D01C8C" w:rsidP="00D01C8C">
            <w:pPr>
              <w:rPr>
                <w:rFonts w:ascii="Tahoma" w:hAnsi="Tahoma" w:cs="Tahoma"/>
                <w:b/>
                <w:bCs/>
              </w:rPr>
            </w:pPr>
            <w:r w:rsidRPr="00012D2D">
              <w:rPr>
                <w:rFonts w:ascii="Tahoma" w:hAnsi="Tahoma" w:cs="Tahoma"/>
                <w:b/>
                <w:bCs/>
              </w:rPr>
              <w:t xml:space="preserve">TRAMO </w:t>
            </w:r>
            <w:r w:rsidR="009E24F7" w:rsidRPr="00012D2D">
              <w:rPr>
                <w:rFonts w:ascii="Tahoma" w:hAnsi="Tahoma" w:cs="Tahoma"/>
                <w:b/>
                <w:bCs/>
              </w:rPr>
              <w:t>3:</w:t>
            </w:r>
            <w:r w:rsidRPr="00012D2D">
              <w:rPr>
                <w:rFonts w:ascii="Tahoma" w:hAnsi="Tahoma" w:cs="Tahoma"/>
                <w:b/>
                <w:bCs/>
              </w:rPr>
              <w:t xml:space="preserve"> </w:t>
            </w:r>
            <w:r w:rsidR="009E24F7" w:rsidRPr="00012D2D">
              <w:rPr>
                <w:rFonts w:ascii="Tahoma" w:hAnsi="Tahoma" w:cs="Tahoma"/>
                <w:b/>
                <w:bCs/>
              </w:rPr>
              <w:t>Achacachi</w:t>
            </w:r>
            <w:r w:rsidRPr="00012D2D">
              <w:rPr>
                <w:rFonts w:ascii="Tahoma" w:hAnsi="Tahoma" w:cs="Tahoma"/>
                <w:b/>
                <w:bCs/>
              </w:rPr>
              <w:t xml:space="preserve"> – </w:t>
            </w:r>
            <w:r w:rsidR="009E24F7" w:rsidRPr="00012D2D">
              <w:rPr>
                <w:rFonts w:ascii="Tahoma" w:hAnsi="Tahoma" w:cs="Tahoma"/>
                <w:b/>
                <w:bCs/>
              </w:rPr>
              <w:t>Puerto Acosta</w:t>
            </w:r>
          </w:p>
          <w:p w:rsidR="00E64307" w:rsidRPr="00012D2D" w:rsidRDefault="00D01C8C" w:rsidP="009E24F7">
            <w:pPr>
              <w:rPr>
                <w:rFonts w:ascii="Tahoma" w:hAnsi="Tahoma" w:cs="Tahoma"/>
              </w:rPr>
            </w:pPr>
            <w:r w:rsidRPr="00012D2D">
              <w:rPr>
                <w:rFonts w:ascii="Tahoma" w:hAnsi="Tahoma" w:cs="Tahoma"/>
              </w:rPr>
              <w:t xml:space="preserve"> </w:t>
            </w:r>
            <w:r w:rsidR="00054F05" w:rsidRPr="00012D2D">
              <w:rPr>
                <w:rFonts w:ascii="Tahoma" w:hAnsi="Tahoma" w:cs="Tahoma"/>
              </w:rPr>
              <w:t xml:space="preserve">Longitud Geográfica + Acometidas </w:t>
            </w:r>
            <w:r w:rsidRPr="00012D2D">
              <w:rPr>
                <w:rFonts w:ascii="Tahoma" w:hAnsi="Tahoma" w:cs="Tahoma"/>
              </w:rPr>
              <w:t xml:space="preserve">‒&gt; </w:t>
            </w:r>
            <w:r w:rsidR="009E24F7" w:rsidRPr="00012D2D">
              <w:rPr>
                <w:rFonts w:ascii="Tahoma" w:hAnsi="Tahoma" w:cs="Tahoma"/>
              </w:rPr>
              <w:t>104</w:t>
            </w:r>
            <w:r w:rsidRPr="00012D2D">
              <w:rPr>
                <w:rFonts w:ascii="Tahoma" w:hAnsi="Tahoma" w:cs="Tahoma"/>
              </w:rPr>
              <w:t xml:space="preserve"> Km. </w:t>
            </w:r>
          </w:p>
          <w:p w:rsidR="00054F05" w:rsidRPr="00012D2D" w:rsidRDefault="00054F05" w:rsidP="009E24F7">
            <w:pPr>
              <w:rPr>
                <w:rFonts w:ascii="Tahoma" w:hAnsi="Tahoma" w:cs="Tahoma"/>
              </w:rPr>
            </w:pPr>
            <w:r w:rsidRPr="00012D2D">
              <w:rPr>
                <w:rFonts w:ascii="Tahoma" w:hAnsi="Tahoma" w:cs="Tahoma"/>
              </w:rPr>
              <w:t>Acometidas</w:t>
            </w:r>
            <w:r w:rsidR="00FF2417" w:rsidRPr="00012D2D">
              <w:rPr>
                <w:rFonts w:ascii="Tahoma" w:hAnsi="Tahoma" w:cs="Tahoma"/>
              </w:rPr>
              <w:t>:</w:t>
            </w:r>
          </w:p>
          <w:p w:rsidR="00054F05" w:rsidRPr="00012D2D" w:rsidRDefault="00054F05" w:rsidP="00054F05">
            <w:pPr>
              <w:rPr>
                <w:rFonts w:ascii="Tahoma" w:hAnsi="Tahoma" w:cs="Tahoma"/>
              </w:rPr>
            </w:pPr>
            <w:r w:rsidRPr="00012D2D">
              <w:rPr>
                <w:rFonts w:ascii="Tahoma" w:hAnsi="Tahoma" w:cs="Tahoma"/>
              </w:rPr>
              <w:t xml:space="preserve">RBS </w:t>
            </w:r>
            <w:proofErr w:type="spellStart"/>
            <w:r w:rsidR="00FF2417" w:rsidRPr="00012D2D">
              <w:rPr>
                <w:rFonts w:ascii="Tahoma" w:hAnsi="Tahoma" w:cs="Tahoma"/>
              </w:rPr>
              <w:t>Ancoraimes</w:t>
            </w:r>
            <w:proofErr w:type="spellEnd"/>
            <w:r w:rsidRPr="00012D2D">
              <w:rPr>
                <w:rFonts w:ascii="Tahoma" w:hAnsi="Tahoma" w:cs="Tahoma"/>
              </w:rPr>
              <w:t xml:space="preserve"> </w:t>
            </w:r>
            <w:r w:rsidRPr="00012D2D">
              <w:rPr>
                <w:rFonts w:ascii="Tahoma" w:hAnsi="Tahoma" w:cs="Tahoma"/>
              </w:rPr>
              <w:sym w:font="Wingdings" w:char="F0E0"/>
            </w:r>
            <w:r w:rsidRPr="00012D2D">
              <w:rPr>
                <w:rFonts w:ascii="Tahoma" w:hAnsi="Tahoma" w:cs="Tahoma"/>
              </w:rPr>
              <w:t xml:space="preserve"> </w:t>
            </w:r>
            <w:r w:rsidR="00FF2417" w:rsidRPr="00012D2D">
              <w:rPr>
                <w:rFonts w:ascii="Tahoma" w:hAnsi="Tahoma" w:cs="Tahoma"/>
              </w:rPr>
              <w:t>2</w:t>
            </w:r>
            <w:r w:rsidRPr="00012D2D">
              <w:rPr>
                <w:rFonts w:ascii="Tahoma" w:hAnsi="Tahoma" w:cs="Tahoma"/>
              </w:rPr>
              <w:t xml:space="preserve"> km</w:t>
            </w:r>
          </w:p>
          <w:p w:rsidR="00054F05" w:rsidRPr="00012D2D" w:rsidRDefault="00054F05" w:rsidP="00054F05">
            <w:pPr>
              <w:rPr>
                <w:rFonts w:ascii="Tahoma" w:hAnsi="Tahoma" w:cs="Tahoma"/>
              </w:rPr>
            </w:pPr>
            <w:r w:rsidRPr="00012D2D">
              <w:rPr>
                <w:rFonts w:ascii="Tahoma" w:hAnsi="Tahoma" w:cs="Tahoma"/>
              </w:rPr>
              <w:t xml:space="preserve">RBS </w:t>
            </w:r>
            <w:proofErr w:type="spellStart"/>
            <w:r w:rsidR="00FF2417" w:rsidRPr="00012D2D">
              <w:rPr>
                <w:rFonts w:ascii="Tahoma" w:hAnsi="Tahoma" w:cs="Tahoma"/>
              </w:rPr>
              <w:t>Carabuco</w:t>
            </w:r>
            <w:proofErr w:type="spellEnd"/>
            <w:r w:rsidRPr="00012D2D">
              <w:rPr>
                <w:rFonts w:ascii="Tahoma" w:hAnsi="Tahoma" w:cs="Tahoma"/>
              </w:rPr>
              <w:sym w:font="Wingdings" w:char="F0E0"/>
            </w:r>
            <w:r w:rsidRPr="00012D2D">
              <w:rPr>
                <w:rFonts w:ascii="Tahoma" w:hAnsi="Tahoma" w:cs="Tahoma"/>
              </w:rPr>
              <w:t xml:space="preserve"> 0.5</w:t>
            </w:r>
            <w:r w:rsidR="00FF2417" w:rsidRPr="00012D2D">
              <w:rPr>
                <w:rFonts w:ascii="Tahoma" w:hAnsi="Tahoma" w:cs="Tahoma"/>
              </w:rPr>
              <w:t>8</w:t>
            </w:r>
            <w:r w:rsidRPr="00012D2D">
              <w:rPr>
                <w:rFonts w:ascii="Tahoma" w:hAnsi="Tahoma" w:cs="Tahoma"/>
              </w:rPr>
              <w:t xml:space="preserve"> km</w:t>
            </w:r>
          </w:p>
          <w:p w:rsidR="00054F05" w:rsidRPr="00012D2D" w:rsidRDefault="00054F05" w:rsidP="009E24F7">
            <w:pPr>
              <w:rPr>
                <w:rFonts w:ascii="Tahoma" w:hAnsi="Tahoma" w:cs="Tahoma"/>
              </w:rPr>
            </w:pPr>
            <w:r w:rsidRPr="00012D2D">
              <w:rPr>
                <w:rFonts w:ascii="Tahoma" w:hAnsi="Tahoma" w:cs="Tahoma"/>
              </w:rPr>
              <w:t xml:space="preserve">RBS </w:t>
            </w:r>
            <w:r w:rsidR="00FF2417" w:rsidRPr="00012D2D">
              <w:rPr>
                <w:rFonts w:ascii="Tahoma" w:hAnsi="Tahoma" w:cs="Tahoma"/>
              </w:rPr>
              <w:t>Escoma</w:t>
            </w:r>
            <w:r w:rsidRPr="00012D2D">
              <w:rPr>
                <w:rFonts w:ascii="Tahoma" w:hAnsi="Tahoma" w:cs="Tahoma"/>
              </w:rPr>
              <w:t xml:space="preserve"> </w:t>
            </w:r>
            <w:r w:rsidRPr="00012D2D">
              <w:rPr>
                <w:rFonts w:ascii="Tahoma" w:hAnsi="Tahoma" w:cs="Tahoma"/>
              </w:rPr>
              <w:sym w:font="Wingdings" w:char="F0E0"/>
            </w:r>
            <w:r w:rsidRPr="00012D2D">
              <w:rPr>
                <w:rFonts w:ascii="Tahoma" w:hAnsi="Tahoma" w:cs="Tahoma"/>
              </w:rPr>
              <w:t xml:space="preserve"> </w:t>
            </w:r>
            <w:r w:rsidR="00FF2417" w:rsidRPr="00012D2D">
              <w:rPr>
                <w:rFonts w:ascii="Tahoma" w:hAnsi="Tahoma" w:cs="Tahoma"/>
              </w:rPr>
              <w:t>2.8</w:t>
            </w:r>
            <w:r w:rsidRPr="00012D2D">
              <w:rPr>
                <w:rFonts w:ascii="Tahoma" w:hAnsi="Tahoma" w:cs="Tahoma"/>
              </w:rPr>
              <w:t xml:space="preserve"> km</w:t>
            </w:r>
          </w:p>
        </w:tc>
        <w:tc>
          <w:tcPr>
            <w:tcW w:w="1680" w:type="dxa"/>
            <w:tcBorders>
              <w:top w:val="single" w:sz="8" w:space="0" w:color="004990"/>
              <w:left w:val="nil"/>
              <w:bottom w:val="single" w:sz="8" w:space="0" w:color="004990"/>
              <w:right w:val="single" w:sz="8" w:space="0" w:color="004990"/>
            </w:tcBorders>
            <w:shd w:val="clear" w:color="auto" w:fill="auto"/>
            <w:vAlign w:val="center"/>
            <w:hideMark/>
          </w:tcPr>
          <w:p w:rsidR="00E64307" w:rsidRPr="00012D2D" w:rsidRDefault="00E64307" w:rsidP="00C74609">
            <w:pPr>
              <w:jc w:val="center"/>
              <w:rPr>
                <w:rFonts w:ascii="Tahoma" w:hAnsi="Tahoma" w:cs="Tahoma"/>
                <w:sz w:val="18"/>
                <w:szCs w:val="18"/>
              </w:rPr>
            </w:pPr>
            <w:r w:rsidRPr="00012D2D">
              <w:rPr>
                <w:rFonts w:ascii="Tahoma" w:hAnsi="Tahoma" w:cs="Tahoma"/>
                <w:sz w:val="18"/>
                <w:szCs w:val="18"/>
              </w:rPr>
              <w:t> </w:t>
            </w: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9F7018">
              <w:rPr>
                <w:rFonts w:ascii="Tahoma" w:hAnsi="Tahoma" w:cs="Tahoma"/>
                <w:sz w:val="18"/>
                <w:szCs w:val="18"/>
              </w:rPr>
            </w:r>
            <w:r w:rsidR="009F7018">
              <w:rPr>
                <w:rFonts w:ascii="Tahoma" w:hAnsi="Tahoma" w:cs="Tahoma"/>
                <w:sz w:val="18"/>
                <w:szCs w:val="18"/>
              </w:rPr>
              <w:fldChar w:fldCharType="separate"/>
            </w:r>
            <w:r w:rsidRPr="00012D2D">
              <w:rPr>
                <w:rFonts w:ascii="Tahoma" w:hAnsi="Tahoma" w:cs="Tahoma"/>
                <w:sz w:val="18"/>
                <w:szCs w:val="18"/>
              </w:rPr>
              <w:fldChar w:fldCharType="end"/>
            </w:r>
          </w:p>
        </w:tc>
        <w:tc>
          <w:tcPr>
            <w:tcW w:w="2040" w:type="dxa"/>
            <w:tcBorders>
              <w:top w:val="single" w:sz="8" w:space="0" w:color="004990"/>
              <w:left w:val="nil"/>
              <w:bottom w:val="single" w:sz="8" w:space="0" w:color="004990"/>
              <w:right w:val="single" w:sz="8" w:space="0" w:color="004990"/>
            </w:tcBorders>
            <w:shd w:val="clear" w:color="auto" w:fill="auto"/>
            <w:vAlign w:val="center"/>
            <w:hideMark/>
          </w:tcPr>
          <w:p w:rsidR="00E64307" w:rsidRPr="00012D2D" w:rsidRDefault="00E64307" w:rsidP="00C74609">
            <w:pPr>
              <w:jc w:val="center"/>
              <w:rPr>
                <w:rFonts w:ascii="Tahoma" w:hAnsi="Tahoma" w:cs="Tahoma"/>
                <w:sz w:val="18"/>
                <w:szCs w:val="18"/>
              </w:rPr>
            </w:pPr>
            <w:r w:rsidRPr="00012D2D">
              <w:rPr>
                <w:rFonts w:ascii="Tahoma" w:hAnsi="Tahoma" w:cs="Tahoma"/>
                <w:sz w:val="18"/>
                <w:szCs w:val="18"/>
              </w:rPr>
              <w:t> </w:t>
            </w:r>
          </w:p>
          <w:p w:rsidR="00E64307" w:rsidRPr="00012D2D" w:rsidRDefault="00E64307" w:rsidP="00C74609">
            <w:pPr>
              <w:jc w:val="center"/>
              <w:rPr>
                <w:rFonts w:ascii="Tahoma" w:hAnsi="Tahoma" w:cs="Tahoma"/>
                <w:sz w:val="18"/>
                <w:szCs w:val="18"/>
              </w:rPr>
            </w:pPr>
            <w:r w:rsidRPr="00012D2D">
              <w:rPr>
                <w:rFonts w:ascii="Tahoma" w:hAnsi="Tahoma" w:cs="Tahoma"/>
                <w:sz w:val="18"/>
                <w:szCs w:val="18"/>
              </w:rPr>
              <w:t> </w:t>
            </w:r>
          </w:p>
        </w:tc>
        <w:tc>
          <w:tcPr>
            <w:tcW w:w="1020" w:type="dxa"/>
            <w:tcBorders>
              <w:top w:val="single" w:sz="8" w:space="0" w:color="004990"/>
              <w:left w:val="nil"/>
              <w:bottom w:val="single" w:sz="8" w:space="0" w:color="004990"/>
              <w:right w:val="single" w:sz="8" w:space="0" w:color="004990"/>
            </w:tcBorders>
            <w:shd w:val="clear" w:color="auto" w:fill="auto"/>
            <w:vAlign w:val="center"/>
            <w:hideMark/>
          </w:tcPr>
          <w:p w:rsidR="00E64307" w:rsidRPr="00012D2D" w:rsidRDefault="00E64307" w:rsidP="00C74609">
            <w:pPr>
              <w:jc w:val="center"/>
              <w:rPr>
                <w:rFonts w:ascii="Tahoma" w:hAnsi="Tahoma" w:cs="Tahoma"/>
                <w:sz w:val="18"/>
                <w:szCs w:val="18"/>
              </w:rPr>
            </w:pPr>
            <w:r w:rsidRPr="00012D2D">
              <w:rPr>
                <w:rFonts w:ascii="Tahoma" w:hAnsi="Tahoma" w:cs="Tahoma"/>
                <w:sz w:val="18"/>
                <w:szCs w:val="18"/>
              </w:rPr>
              <w:t> </w:t>
            </w:r>
          </w:p>
        </w:tc>
      </w:tr>
    </w:tbl>
    <w:p w:rsidR="001E45C8" w:rsidRPr="00012D2D" w:rsidRDefault="001E45C8" w:rsidP="001E45C8">
      <w:pPr>
        <w:ind w:firstLine="709"/>
        <w:jc w:val="center"/>
      </w:pPr>
    </w:p>
    <w:p w:rsidR="00BF1824" w:rsidRPr="00012D2D" w:rsidRDefault="00BF1824" w:rsidP="001E45C8">
      <w:pPr>
        <w:ind w:firstLine="709"/>
        <w:jc w:val="center"/>
        <w:rPr>
          <w:rFonts w:ascii="Tahoma" w:hAnsi="Tahoma" w:cs="Tahoma"/>
          <w:sz w:val="12"/>
          <w:szCs w:val="22"/>
        </w:rPr>
      </w:pPr>
    </w:p>
    <w:p w:rsidR="00BF1824" w:rsidRPr="00012D2D" w:rsidRDefault="00BF1824" w:rsidP="001E45C8">
      <w:pPr>
        <w:ind w:firstLine="709"/>
        <w:jc w:val="center"/>
        <w:rPr>
          <w:rFonts w:ascii="Tahoma" w:hAnsi="Tahoma" w:cs="Tahoma"/>
          <w:sz w:val="12"/>
          <w:szCs w:val="22"/>
        </w:rPr>
      </w:pPr>
    </w:p>
    <w:p w:rsidR="001E45C8" w:rsidRPr="00012D2D" w:rsidRDefault="001E45C8" w:rsidP="001E45C8">
      <w:pPr>
        <w:ind w:firstLine="709"/>
        <w:jc w:val="center"/>
        <w:rPr>
          <w:rFonts w:ascii="Tahoma" w:hAnsi="Tahoma" w:cs="Tahoma"/>
          <w:b/>
          <w:bCs/>
          <w:sz w:val="22"/>
          <w:szCs w:val="22"/>
          <w:lang w:val="es-BO" w:eastAsia="en-US"/>
        </w:rPr>
      </w:pPr>
      <w:r w:rsidRPr="00012D2D">
        <w:rPr>
          <w:rFonts w:ascii="Tahoma" w:hAnsi="Tahoma" w:cs="Tahoma"/>
          <w:sz w:val="12"/>
          <w:szCs w:val="22"/>
        </w:rPr>
        <w:br w:type="page"/>
      </w:r>
    </w:p>
    <w:tbl>
      <w:tblPr>
        <w:tblW w:w="13584" w:type="dxa"/>
        <w:jc w:val="center"/>
        <w:tblLayout w:type="fixed"/>
        <w:tblCellMar>
          <w:left w:w="0" w:type="dxa"/>
          <w:right w:w="0" w:type="dxa"/>
        </w:tblCellMar>
        <w:tblLook w:val="04A0" w:firstRow="1" w:lastRow="0" w:firstColumn="1" w:lastColumn="0" w:noHBand="0" w:noVBand="1"/>
      </w:tblPr>
      <w:tblGrid>
        <w:gridCol w:w="517"/>
        <w:gridCol w:w="2203"/>
        <w:gridCol w:w="2693"/>
        <w:gridCol w:w="1240"/>
        <w:gridCol w:w="2033"/>
        <w:gridCol w:w="1652"/>
        <w:gridCol w:w="1596"/>
        <w:gridCol w:w="1650"/>
      </w:tblGrid>
      <w:tr w:rsidR="001E45C8" w:rsidRPr="00012D2D" w:rsidTr="00462276">
        <w:trPr>
          <w:trHeight w:val="315"/>
          <w:jc w:val="center"/>
        </w:trPr>
        <w:tc>
          <w:tcPr>
            <w:tcW w:w="13584" w:type="dxa"/>
            <w:gridSpan w:val="8"/>
            <w:tcBorders>
              <w:top w:val="nil"/>
              <w:left w:val="nil"/>
              <w:bottom w:val="nil"/>
              <w:right w:val="nil"/>
            </w:tcBorders>
            <w:shd w:val="clear" w:color="auto" w:fill="auto"/>
            <w:tcMar>
              <w:top w:w="0" w:type="dxa"/>
              <w:left w:w="15" w:type="dxa"/>
              <w:bottom w:w="0" w:type="dxa"/>
              <w:right w:w="15" w:type="dxa"/>
            </w:tcMar>
            <w:vAlign w:val="center"/>
            <w:hideMark/>
          </w:tcPr>
          <w:p w:rsidR="001E45C8" w:rsidRPr="00012D2D" w:rsidRDefault="001E45C8" w:rsidP="00462276">
            <w:pPr>
              <w:jc w:val="center"/>
              <w:rPr>
                <w:rFonts w:ascii="Tahoma" w:hAnsi="Tahoma" w:cs="Tahoma"/>
                <w:b/>
                <w:sz w:val="32"/>
              </w:rPr>
            </w:pPr>
            <w:r w:rsidRPr="00012D2D">
              <w:rPr>
                <w:rFonts w:ascii="Tahoma" w:hAnsi="Tahoma" w:cs="Tahoma"/>
                <w:b/>
                <w:sz w:val="32"/>
              </w:rPr>
              <w:lastRenderedPageBreak/>
              <w:t xml:space="preserve">FORMULARIO B1 </w:t>
            </w:r>
            <w:r w:rsidR="00703B2F" w:rsidRPr="00012D2D">
              <w:rPr>
                <w:rFonts w:ascii="Tahoma" w:hAnsi="Tahoma" w:cs="Tahoma"/>
                <w:b/>
                <w:sz w:val="32"/>
              </w:rPr>
              <w:t>TRAMO</w:t>
            </w:r>
            <w:r w:rsidR="00BA1DBF" w:rsidRPr="00012D2D">
              <w:rPr>
                <w:rFonts w:ascii="Tahoma" w:hAnsi="Tahoma" w:cs="Tahoma"/>
                <w:b/>
                <w:sz w:val="32"/>
              </w:rPr>
              <w:t>S</w:t>
            </w:r>
            <w:r w:rsidR="00EB499A" w:rsidRPr="00012D2D">
              <w:rPr>
                <w:rFonts w:ascii="Tahoma" w:hAnsi="Tahoma" w:cs="Tahoma"/>
                <w:b/>
                <w:sz w:val="32"/>
              </w:rPr>
              <w:t>:</w:t>
            </w:r>
            <w:r w:rsidR="00703B2F" w:rsidRPr="00012D2D">
              <w:rPr>
                <w:rFonts w:ascii="Tahoma" w:hAnsi="Tahoma" w:cs="Tahoma"/>
                <w:b/>
                <w:sz w:val="32"/>
              </w:rPr>
              <w:t xml:space="preserve"> 1</w:t>
            </w:r>
            <w:r w:rsidR="00BA1DBF" w:rsidRPr="00012D2D">
              <w:rPr>
                <w:rFonts w:ascii="Tahoma" w:hAnsi="Tahoma" w:cs="Tahoma"/>
                <w:b/>
                <w:sz w:val="32"/>
              </w:rPr>
              <w:t>, 2, 3</w:t>
            </w:r>
            <w:r w:rsidRPr="00012D2D">
              <w:rPr>
                <w:rFonts w:ascii="Tahoma" w:hAnsi="Tahoma" w:cs="Tahoma"/>
                <w:b/>
                <w:sz w:val="32"/>
              </w:rPr>
              <w:t xml:space="preserve"> </w:t>
            </w:r>
          </w:p>
          <w:p w:rsidR="001E45C8" w:rsidRPr="00012D2D" w:rsidRDefault="001E45C8" w:rsidP="00FE265D">
            <w:pPr>
              <w:rPr>
                <w:rFonts w:ascii="Tahoma" w:hAnsi="Tahoma" w:cs="Tahoma"/>
                <w:b/>
                <w:sz w:val="32"/>
              </w:rPr>
            </w:pPr>
          </w:p>
        </w:tc>
      </w:tr>
      <w:tr w:rsidR="001E45C8" w:rsidRPr="00012D2D" w:rsidTr="00462276">
        <w:trPr>
          <w:trHeight w:val="315"/>
          <w:jc w:val="center"/>
        </w:trPr>
        <w:tc>
          <w:tcPr>
            <w:tcW w:w="13584" w:type="dxa"/>
            <w:gridSpan w:val="8"/>
            <w:tcBorders>
              <w:top w:val="nil"/>
              <w:left w:val="nil"/>
              <w:right w:val="nil"/>
            </w:tcBorders>
            <w:shd w:val="clear" w:color="auto" w:fill="auto"/>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b/>
                <w:sz w:val="20"/>
              </w:rPr>
            </w:pPr>
            <w:r w:rsidRPr="00012D2D">
              <w:rPr>
                <w:rFonts w:ascii="Tahoma" w:hAnsi="Tahoma" w:cs="Tahoma"/>
                <w:b/>
                <w:sz w:val="20"/>
              </w:rPr>
              <w:t>(Las cantidades se aplican a cada tramo de forma independiente uno de otro)</w:t>
            </w:r>
          </w:p>
        </w:tc>
      </w:tr>
      <w:tr w:rsidR="001E45C8" w:rsidRPr="00012D2D" w:rsidTr="00462276">
        <w:trPr>
          <w:trHeight w:val="367"/>
          <w:jc w:val="center"/>
        </w:trPr>
        <w:tc>
          <w:tcPr>
            <w:tcW w:w="6653" w:type="dxa"/>
            <w:gridSpan w:val="4"/>
            <w:tcBorders>
              <w:top w:val="nil"/>
              <w:left w:val="single" w:sz="8" w:space="0" w:color="004990"/>
              <w:bottom w:val="single" w:sz="8" w:space="0" w:color="FFFFFF"/>
              <w:right w:val="single" w:sz="8" w:space="0" w:color="FFFFFF"/>
            </w:tcBorders>
            <w:shd w:val="clear" w:color="000000" w:fill="004990"/>
            <w:tcMar>
              <w:top w:w="15" w:type="dxa"/>
              <w:left w:w="15" w:type="dxa"/>
              <w:bottom w:w="0" w:type="dxa"/>
              <w:right w:w="15" w:type="dxa"/>
            </w:tcMar>
            <w:vAlign w:val="center"/>
            <w:hideMark/>
          </w:tcPr>
          <w:p w:rsidR="001E45C8" w:rsidRPr="00012D2D" w:rsidRDefault="001E45C8" w:rsidP="00462276">
            <w:pPr>
              <w:jc w:val="center"/>
              <w:rPr>
                <w:rFonts w:ascii="Tahoma" w:hAnsi="Tahoma" w:cs="Tahoma"/>
                <w:b/>
                <w:bCs/>
              </w:rPr>
            </w:pPr>
            <w:r w:rsidRPr="00012D2D">
              <w:rPr>
                <w:rFonts w:ascii="Tahoma" w:hAnsi="Tahoma" w:cs="Tahoma"/>
                <w:b/>
                <w:bCs/>
              </w:rPr>
              <w:t>REQUERIMIENTOS ENTEL S.A.</w:t>
            </w:r>
          </w:p>
        </w:tc>
        <w:tc>
          <w:tcPr>
            <w:tcW w:w="6931" w:type="dxa"/>
            <w:gridSpan w:val="4"/>
            <w:tcBorders>
              <w:top w:val="nil"/>
              <w:left w:val="single" w:sz="8" w:space="0" w:color="FFFFFF"/>
              <w:bottom w:val="single" w:sz="8" w:space="0" w:color="FFFFFF"/>
              <w:right w:val="single" w:sz="8" w:space="0" w:color="FFFFFF"/>
            </w:tcBorders>
            <w:shd w:val="clear" w:color="000000" w:fill="004990"/>
            <w:tcMar>
              <w:top w:w="15" w:type="dxa"/>
              <w:left w:w="15" w:type="dxa"/>
              <w:bottom w:w="0" w:type="dxa"/>
              <w:right w:w="15" w:type="dxa"/>
            </w:tcMar>
            <w:vAlign w:val="center"/>
            <w:hideMark/>
          </w:tcPr>
          <w:p w:rsidR="001E45C8" w:rsidRPr="00012D2D" w:rsidRDefault="001E45C8" w:rsidP="00462276">
            <w:pPr>
              <w:jc w:val="center"/>
              <w:rPr>
                <w:rFonts w:ascii="Tahoma" w:hAnsi="Tahoma" w:cs="Tahoma"/>
                <w:b/>
                <w:bCs/>
              </w:rPr>
            </w:pPr>
            <w:r w:rsidRPr="00012D2D">
              <w:rPr>
                <w:rFonts w:ascii="Tahoma" w:hAnsi="Tahoma" w:cs="Tahoma"/>
                <w:b/>
                <w:bCs/>
              </w:rPr>
              <w:t>RESPUESTA DEL OFERENTE</w:t>
            </w:r>
          </w:p>
        </w:tc>
      </w:tr>
      <w:tr w:rsidR="001E45C8" w:rsidRPr="00012D2D" w:rsidTr="00462276">
        <w:trPr>
          <w:trHeight w:val="645"/>
          <w:jc w:val="center"/>
        </w:trPr>
        <w:tc>
          <w:tcPr>
            <w:tcW w:w="517" w:type="dxa"/>
            <w:tcBorders>
              <w:top w:val="single" w:sz="8" w:space="0" w:color="FFFFFF"/>
              <w:left w:val="single" w:sz="8" w:space="0" w:color="004990"/>
              <w:bottom w:val="nil"/>
              <w:right w:val="single" w:sz="8" w:space="0" w:color="FFFFFF"/>
            </w:tcBorders>
            <w:shd w:val="clear" w:color="000000" w:fill="004990"/>
            <w:tcMar>
              <w:top w:w="15" w:type="dxa"/>
              <w:left w:w="15" w:type="dxa"/>
              <w:bottom w:w="0" w:type="dxa"/>
              <w:right w:w="15" w:type="dxa"/>
            </w:tcMar>
            <w:vAlign w:val="center"/>
            <w:hideMark/>
          </w:tcPr>
          <w:p w:rsidR="001E45C8" w:rsidRPr="00012D2D" w:rsidRDefault="001E45C8" w:rsidP="00462276">
            <w:pPr>
              <w:jc w:val="center"/>
              <w:rPr>
                <w:rFonts w:ascii="Tahoma" w:hAnsi="Tahoma" w:cs="Tahoma"/>
                <w:b/>
                <w:bCs/>
              </w:rPr>
            </w:pPr>
            <w:r w:rsidRPr="00012D2D">
              <w:rPr>
                <w:rFonts w:ascii="Tahoma" w:hAnsi="Tahoma" w:cs="Tahoma"/>
                <w:b/>
                <w:bCs/>
              </w:rPr>
              <w:t>No</w:t>
            </w:r>
          </w:p>
        </w:tc>
        <w:tc>
          <w:tcPr>
            <w:tcW w:w="2203"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rsidR="001E45C8" w:rsidRPr="00012D2D" w:rsidRDefault="001E45C8" w:rsidP="00462276">
            <w:pPr>
              <w:jc w:val="center"/>
              <w:rPr>
                <w:rFonts w:ascii="Tahoma" w:hAnsi="Tahoma" w:cs="Tahoma"/>
                <w:b/>
                <w:bCs/>
              </w:rPr>
            </w:pPr>
            <w:r w:rsidRPr="00012D2D">
              <w:rPr>
                <w:rFonts w:ascii="Tahoma" w:hAnsi="Tahoma" w:cs="Tahoma"/>
                <w:b/>
                <w:bCs/>
              </w:rPr>
              <w:t>EQUIPO/HERRAMIENTA</w:t>
            </w:r>
          </w:p>
          <w:p w:rsidR="001E45C8" w:rsidRPr="00012D2D" w:rsidRDefault="001E45C8" w:rsidP="00462276">
            <w:pPr>
              <w:jc w:val="center"/>
              <w:rPr>
                <w:rFonts w:ascii="Tahoma" w:hAnsi="Tahoma" w:cs="Tahoma"/>
                <w:b/>
                <w:bCs/>
              </w:rPr>
            </w:pPr>
            <w:r w:rsidRPr="00012D2D">
              <w:rPr>
                <w:rFonts w:ascii="Tahoma" w:hAnsi="Tahoma" w:cs="Tahoma"/>
                <w:b/>
                <w:bCs/>
              </w:rPr>
              <w:t xml:space="preserve"> REQUERIDA</w:t>
            </w:r>
          </w:p>
        </w:tc>
        <w:tc>
          <w:tcPr>
            <w:tcW w:w="2693"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rsidR="001E45C8" w:rsidRPr="00012D2D" w:rsidRDefault="001E45C8" w:rsidP="00462276">
            <w:pPr>
              <w:jc w:val="center"/>
              <w:rPr>
                <w:rFonts w:ascii="Tahoma" w:hAnsi="Tahoma" w:cs="Tahoma"/>
                <w:b/>
                <w:bCs/>
              </w:rPr>
            </w:pPr>
            <w:r w:rsidRPr="00012D2D">
              <w:rPr>
                <w:rFonts w:ascii="Tahoma" w:hAnsi="Tahoma" w:cs="Tahoma"/>
                <w:b/>
                <w:bCs/>
              </w:rPr>
              <w:t>CARACTERÍSTICAS</w:t>
            </w:r>
          </w:p>
        </w:tc>
        <w:tc>
          <w:tcPr>
            <w:tcW w:w="1240"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rsidR="001E45C8" w:rsidRPr="00012D2D" w:rsidRDefault="001E45C8" w:rsidP="00462276">
            <w:pPr>
              <w:jc w:val="center"/>
              <w:rPr>
                <w:rFonts w:ascii="Tahoma" w:hAnsi="Tahoma" w:cs="Tahoma"/>
                <w:b/>
                <w:bCs/>
              </w:rPr>
            </w:pPr>
            <w:r w:rsidRPr="00012D2D">
              <w:rPr>
                <w:rFonts w:ascii="Tahoma" w:hAnsi="Tahoma" w:cs="Tahoma"/>
                <w:b/>
                <w:bCs/>
              </w:rPr>
              <w:t>CANTIDAD MÍNIMA REQUERIDA</w:t>
            </w:r>
          </w:p>
        </w:tc>
        <w:tc>
          <w:tcPr>
            <w:tcW w:w="2033"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rsidR="001E45C8" w:rsidRPr="00012D2D" w:rsidRDefault="001E45C8" w:rsidP="00462276">
            <w:pPr>
              <w:jc w:val="center"/>
              <w:rPr>
                <w:rFonts w:ascii="Tahoma" w:hAnsi="Tahoma" w:cs="Tahoma"/>
                <w:b/>
                <w:bCs/>
              </w:rPr>
            </w:pPr>
            <w:r w:rsidRPr="00012D2D">
              <w:rPr>
                <w:rFonts w:ascii="Tahoma" w:hAnsi="Tahoma" w:cs="Tahoma"/>
                <w:b/>
                <w:bCs/>
              </w:rPr>
              <w:t>EQUIPO/HERRAMIENTA PROPUESTA</w:t>
            </w:r>
          </w:p>
        </w:tc>
        <w:tc>
          <w:tcPr>
            <w:tcW w:w="1652"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rsidR="001E45C8" w:rsidRPr="00012D2D" w:rsidRDefault="001E45C8" w:rsidP="00462276">
            <w:pPr>
              <w:jc w:val="center"/>
              <w:rPr>
                <w:rFonts w:ascii="Tahoma" w:hAnsi="Tahoma" w:cs="Tahoma"/>
                <w:b/>
                <w:bCs/>
              </w:rPr>
            </w:pPr>
            <w:r w:rsidRPr="00012D2D">
              <w:rPr>
                <w:rFonts w:ascii="Tahoma" w:hAnsi="Tahoma" w:cs="Tahoma"/>
                <w:b/>
                <w:bCs/>
              </w:rPr>
              <w:t>CANTIDAD OFERTADA</w:t>
            </w:r>
          </w:p>
        </w:tc>
        <w:tc>
          <w:tcPr>
            <w:tcW w:w="1596" w:type="dxa"/>
            <w:tcBorders>
              <w:top w:val="single" w:sz="8" w:space="0" w:color="FFFFFF"/>
              <w:left w:val="single" w:sz="8" w:space="0" w:color="FFFFFF"/>
              <w:bottom w:val="single" w:sz="8" w:space="0" w:color="auto"/>
              <w:right w:val="single" w:sz="8" w:space="0" w:color="FFFFFF"/>
            </w:tcBorders>
            <w:shd w:val="clear" w:color="000000" w:fill="004990"/>
            <w:vAlign w:val="center"/>
          </w:tcPr>
          <w:p w:rsidR="001E45C8" w:rsidRPr="00012D2D" w:rsidRDefault="001E45C8" w:rsidP="00462276">
            <w:pPr>
              <w:jc w:val="center"/>
              <w:rPr>
                <w:rFonts w:ascii="Tahoma" w:hAnsi="Tahoma" w:cs="Tahoma"/>
                <w:b/>
                <w:bCs/>
              </w:rPr>
            </w:pPr>
            <w:r w:rsidRPr="00012D2D">
              <w:rPr>
                <w:rFonts w:ascii="Tahoma" w:hAnsi="Tahoma" w:cs="Tahoma"/>
                <w:b/>
                <w:bCs/>
              </w:rPr>
              <w:t>CARACTERÍSTICAS</w:t>
            </w:r>
          </w:p>
        </w:tc>
        <w:tc>
          <w:tcPr>
            <w:tcW w:w="1650" w:type="dxa"/>
            <w:tcBorders>
              <w:top w:val="single" w:sz="8" w:space="0" w:color="FFFFFF"/>
              <w:left w:val="single" w:sz="8" w:space="0" w:color="FFFFFF"/>
              <w:right w:val="single" w:sz="8" w:space="0" w:color="FFFFFF"/>
            </w:tcBorders>
            <w:shd w:val="clear" w:color="000000" w:fill="004990"/>
            <w:vAlign w:val="center"/>
          </w:tcPr>
          <w:p w:rsidR="001E45C8" w:rsidRPr="00012D2D" w:rsidRDefault="001E45C8" w:rsidP="00462276">
            <w:pPr>
              <w:jc w:val="center"/>
              <w:rPr>
                <w:rFonts w:ascii="Tahoma" w:hAnsi="Tahoma" w:cs="Tahoma"/>
                <w:b/>
                <w:bCs/>
              </w:rPr>
            </w:pPr>
            <w:r w:rsidRPr="00012D2D">
              <w:rPr>
                <w:rFonts w:ascii="Tahoma" w:hAnsi="Tahoma" w:cs="Tahoma"/>
                <w:b/>
                <w:bCs/>
              </w:rPr>
              <w:t>OBSERVACIONES</w:t>
            </w:r>
          </w:p>
        </w:tc>
      </w:tr>
      <w:tr w:rsidR="001E45C8" w:rsidRPr="00012D2D" w:rsidTr="00462276">
        <w:trPr>
          <w:trHeight w:val="319"/>
          <w:jc w:val="center"/>
        </w:trPr>
        <w:tc>
          <w:tcPr>
            <w:tcW w:w="517" w:type="dxa"/>
            <w:tcBorders>
              <w:top w:val="single" w:sz="8" w:space="0" w:color="auto"/>
              <w:left w:val="single" w:sz="8" w:space="0" w:color="auto"/>
              <w:bottom w:val="nil"/>
              <w:right w:val="nil"/>
            </w:tcBorders>
            <w:shd w:val="clear" w:color="auto" w:fill="auto"/>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r w:rsidRPr="00012D2D">
              <w:rPr>
                <w:rFonts w:ascii="Tahoma" w:hAnsi="Tahoma" w:cs="Tahoma"/>
              </w:rPr>
              <w:t>1</w:t>
            </w:r>
          </w:p>
        </w:tc>
        <w:tc>
          <w:tcPr>
            <w:tcW w:w="2203" w:type="dxa"/>
            <w:tcBorders>
              <w:top w:val="single" w:sz="8" w:space="0" w:color="auto"/>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rsidR="001E45C8" w:rsidRPr="00012D2D" w:rsidRDefault="001E45C8" w:rsidP="00462276">
            <w:pPr>
              <w:rPr>
                <w:rFonts w:ascii="Tahoma" w:hAnsi="Tahoma" w:cs="Tahoma"/>
              </w:rPr>
            </w:pPr>
            <w:r w:rsidRPr="00012D2D">
              <w:rPr>
                <w:rFonts w:ascii="Tahoma" w:hAnsi="Tahoma" w:cs="Tahoma"/>
              </w:rPr>
              <w:t>Camionetas (Permanentes)</w:t>
            </w:r>
          </w:p>
        </w:tc>
        <w:tc>
          <w:tcPr>
            <w:tcW w:w="2693" w:type="dxa"/>
            <w:tcBorders>
              <w:top w:val="single" w:sz="8" w:space="0" w:color="auto"/>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r w:rsidRPr="00012D2D">
              <w:rPr>
                <w:rFonts w:ascii="Tahoma" w:hAnsi="Tahoma" w:cs="Tahoma"/>
              </w:rPr>
              <w:t>1 Ton. (</w:t>
            </w:r>
            <w:proofErr w:type="spellStart"/>
            <w:r w:rsidRPr="00012D2D">
              <w:rPr>
                <w:rFonts w:ascii="Tahoma" w:hAnsi="Tahoma" w:cs="Tahoma"/>
              </w:rPr>
              <w:t>Mod</w:t>
            </w:r>
            <w:proofErr w:type="spellEnd"/>
            <w:r w:rsidRPr="00012D2D">
              <w:rPr>
                <w:rFonts w:ascii="Tahoma" w:hAnsi="Tahoma" w:cs="Tahoma"/>
              </w:rPr>
              <w:t>. 2008 en adelante)</w:t>
            </w:r>
          </w:p>
        </w:tc>
        <w:tc>
          <w:tcPr>
            <w:tcW w:w="1240" w:type="dxa"/>
            <w:tcBorders>
              <w:top w:val="single" w:sz="8" w:space="0" w:color="auto"/>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r w:rsidRPr="00012D2D">
              <w:rPr>
                <w:rFonts w:ascii="Tahoma" w:hAnsi="Tahoma" w:cs="Tahoma"/>
              </w:rPr>
              <w:t>2</w:t>
            </w:r>
          </w:p>
        </w:tc>
        <w:tc>
          <w:tcPr>
            <w:tcW w:w="2033" w:type="dxa"/>
            <w:tcBorders>
              <w:top w:val="single" w:sz="8" w:space="0" w:color="auto"/>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p>
        </w:tc>
        <w:tc>
          <w:tcPr>
            <w:tcW w:w="1652" w:type="dxa"/>
            <w:tcBorders>
              <w:top w:val="single" w:sz="8" w:space="0" w:color="auto"/>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1E45C8" w:rsidRPr="00012D2D" w:rsidRDefault="001E45C8" w:rsidP="00462276">
            <w:pPr>
              <w:jc w:val="center"/>
              <w:rPr>
                <w:rFonts w:ascii="Tahoma" w:hAnsi="Tahoma" w:cs="Tahoma"/>
              </w:rPr>
            </w:pPr>
          </w:p>
        </w:tc>
        <w:tc>
          <w:tcPr>
            <w:tcW w:w="1650" w:type="dxa"/>
            <w:tcBorders>
              <w:top w:val="single" w:sz="8" w:space="0" w:color="auto"/>
              <w:left w:val="single" w:sz="8" w:space="0" w:color="auto"/>
              <w:bottom w:val="single" w:sz="8" w:space="0" w:color="auto"/>
              <w:right w:val="single" w:sz="8" w:space="0" w:color="auto"/>
            </w:tcBorders>
          </w:tcPr>
          <w:p w:rsidR="001E45C8" w:rsidRPr="00012D2D" w:rsidRDefault="001E45C8" w:rsidP="00462276">
            <w:pPr>
              <w:jc w:val="center"/>
              <w:rPr>
                <w:rFonts w:ascii="Tahoma" w:hAnsi="Tahoma" w:cs="Tahoma"/>
              </w:rPr>
            </w:pPr>
          </w:p>
        </w:tc>
      </w:tr>
      <w:tr w:rsidR="001E45C8" w:rsidRPr="00012D2D" w:rsidTr="00462276">
        <w:trPr>
          <w:trHeight w:val="416"/>
          <w:jc w:val="center"/>
        </w:trPr>
        <w:tc>
          <w:tcPr>
            <w:tcW w:w="517" w:type="dxa"/>
            <w:tcBorders>
              <w:top w:val="single" w:sz="8" w:space="0" w:color="auto"/>
              <w:left w:val="single" w:sz="8" w:space="0" w:color="auto"/>
              <w:bottom w:val="single" w:sz="8" w:space="0" w:color="auto"/>
              <w:right w:val="nil"/>
            </w:tcBorders>
            <w:shd w:val="clear" w:color="auto" w:fill="auto"/>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r w:rsidRPr="00012D2D">
              <w:rPr>
                <w:rFonts w:ascii="Tahoma" w:hAnsi="Tahoma" w:cs="Tahoma"/>
              </w:rPr>
              <w:t>2</w:t>
            </w:r>
          </w:p>
        </w:tc>
        <w:tc>
          <w:tcPr>
            <w:tcW w:w="2203" w:type="dxa"/>
            <w:tcBorders>
              <w:top w:val="nil"/>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rsidR="001E45C8" w:rsidRPr="00012D2D" w:rsidRDefault="001E45C8" w:rsidP="00462276">
            <w:pPr>
              <w:rPr>
                <w:rFonts w:ascii="Tahoma" w:hAnsi="Tahoma" w:cs="Tahoma"/>
              </w:rPr>
            </w:pPr>
            <w:r w:rsidRPr="00012D2D">
              <w:rPr>
                <w:rFonts w:ascii="Tahoma" w:hAnsi="Tahoma" w:cs="Tahoma"/>
              </w:rPr>
              <w:t>Cortadora Nueva</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r w:rsidRPr="00012D2D">
              <w:rPr>
                <w:rFonts w:ascii="Tahoma" w:hAnsi="Tahoma" w:cs="Tahoma"/>
              </w:rPr>
              <w:t xml:space="preserve">Cortadora </w:t>
            </w:r>
            <w:proofErr w:type="spellStart"/>
            <w:r w:rsidRPr="00012D2D">
              <w:rPr>
                <w:rFonts w:ascii="Tahoma" w:hAnsi="Tahoma" w:cs="Tahoma"/>
              </w:rPr>
              <w:t>Fujikura</w:t>
            </w:r>
            <w:proofErr w:type="spellEnd"/>
            <w:r w:rsidRPr="00012D2D">
              <w:rPr>
                <w:rFonts w:ascii="Tahoma" w:hAnsi="Tahoma" w:cs="Tahoma"/>
              </w:rPr>
              <w:t xml:space="preserve"> CT-30 equivalente o superior (Nueva)</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r w:rsidRPr="00012D2D">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1E45C8" w:rsidRPr="00012D2D"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rsidR="001E45C8" w:rsidRPr="00012D2D" w:rsidRDefault="001E45C8" w:rsidP="00462276">
            <w:pPr>
              <w:jc w:val="center"/>
              <w:rPr>
                <w:rFonts w:ascii="Tahoma" w:hAnsi="Tahoma" w:cs="Tahoma"/>
              </w:rPr>
            </w:pPr>
          </w:p>
        </w:tc>
      </w:tr>
      <w:tr w:rsidR="001E45C8" w:rsidRPr="00012D2D" w:rsidTr="00462276">
        <w:trPr>
          <w:trHeight w:val="319"/>
          <w:jc w:val="center"/>
        </w:trPr>
        <w:tc>
          <w:tcPr>
            <w:tcW w:w="517" w:type="dxa"/>
            <w:tcBorders>
              <w:top w:val="nil"/>
              <w:left w:val="single" w:sz="8" w:space="0" w:color="auto"/>
              <w:bottom w:val="single" w:sz="8" w:space="0" w:color="auto"/>
              <w:right w:val="nil"/>
            </w:tcBorders>
            <w:shd w:val="clear" w:color="auto" w:fill="auto"/>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r w:rsidRPr="00012D2D">
              <w:rPr>
                <w:rFonts w:ascii="Tahoma" w:hAnsi="Tahoma" w:cs="Tahoma"/>
              </w:rPr>
              <w:t>3</w:t>
            </w:r>
          </w:p>
        </w:tc>
        <w:tc>
          <w:tcPr>
            <w:tcW w:w="2203" w:type="dxa"/>
            <w:tcBorders>
              <w:top w:val="nil"/>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rsidR="001E45C8" w:rsidRPr="00012D2D" w:rsidRDefault="001E45C8" w:rsidP="00462276">
            <w:pPr>
              <w:rPr>
                <w:rFonts w:ascii="Tahoma" w:hAnsi="Tahoma" w:cs="Tahoma"/>
              </w:rPr>
            </w:pPr>
            <w:proofErr w:type="spellStart"/>
            <w:r w:rsidRPr="00012D2D">
              <w:rPr>
                <w:rFonts w:ascii="Tahoma" w:hAnsi="Tahoma" w:cs="Tahoma"/>
              </w:rPr>
              <w:t>Fusionadora</w:t>
            </w:r>
            <w:proofErr w:type="spellEnd"/>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proofErr w:type="spellStart"/>
            <w:r w:rsidRPr="00012D2D">
              <w:rPr>
                <w:rFonts w:ascii="Tahoma" w:hAnsi="Tahoma" w:cs="Tahoma"/>
              </w:rPr>
              <w:t>Fusionadora</w:t>
            </w:r>
            <w:proofErr w:type="spellEnd"/>
            <w:r w:rsidRPr="00012D2D">
              <w:rPr>
                <w:rFonts w:ascii="Tahoma" w:hAnsi="Tahoma" w:cs="Tahoma"/>
              </w:rPr>
              <w:t xml:space="preserve"> </w:t>
            </w:r>
            <w:proofErr w:type="spellStart"/>
            <w:r w:rsidRPr="00012D2D">
              <w:rPr>
                <w:rFonts w:ascii="Tahoma" w:hAnsi="Tahoma" w:cs="Tahoma"/>
              </w:rPr>
              <w:t>Fujikura</w:t>
            </w:r>
            <w:proofErr w:type="spellEnd"/>
            <w:r w:rsidRPr="00012D2D">
              <w:rPr>
                <w:rFonts w:ascii="Tahoma" w:hAnsi="Tahoma" w:cs="Tahoma"/>
              </w:rPr>
              <w:t xml:space="preserve"> FSM 50S equivalente o superior</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r w:rsidRPr="00012D2D">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1E45C8" w:rsidRPr="00012D2D"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rsidR="001E45C8" w:rsidRPr="00012D2D" w:rsidRDefault="001E45C8" w:rsidP="00462276">
            <w:pPr>
              <w:jc w:val="center"/>
              <w:rPr>
                <w:rFonts w:ascii="Tahoma" w:hAnsi="Tahoma" w:cs="Tahoma"/>
              </w:rPr>
            </w:pPr>
          </w:p>
        </w:tc>
      </w:tr>
      <w:tr w:rsidR="001E45C8" w:rsidRPr="00012D2D" w:rsidTr="00462276">
        <w:trPr>
          <w:trHeight w:val="357"/>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r w:rsidRPr="00012D2D">
              <w:rPr>
                <w:rFonts w:ascii="Tahoma" w:hAnsi="Tahoma" w:cs="Tahoma"/>
              </w:rPr>
              <w:t>4</w:t>
            </w:r>
          </w:p>
        </w:tc>
        <w:tc>
          <w:tcPr>
            <w:tcW w:w="2203" w:type="dxa"/>
            <w:tcBorders>
              <w:top w:val="nil"/>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rsidR="001E45C8" w:rsidRPr="00012D2D" w:rsidRDefault="001E45C8" w:rsidP="00462276">
            <w:pPr>
              <w:rPr>
                <w:rFonts w:ascii="Tahoma" w:hAnsi="Tahoma" w:cs="Tahoma"/>
              </w:rPr>
            </w:pPr>
            <w:r w:rsidRPr="00012D2D">
              <w:rPr>
                <w:rFonts w:ascii="Tahoma" w:hAnsi="Tahoma" w:cs="Tahoma"/>
              </w:rPr>
              <w:t xml:space="preserve">OTDR doble ventana 1310/1550 </w:t>
            </w:r>
            <w:proofErr w:type="spellStart"/>
            <w:r w:rsidRPr="00012D2D">
              <w:rPr>
                <w:rFonts w:ascii="Tahoma" w:hAnsi="Tahoma" w:cs="Tahoma"/>
              </w:rPr>
              <w:t>nm</w:t>
            </w:r>
            <w:proofErr w:type="spellEnd"/>
            <w:r w:rsidRPr="00012D2D">
              <w:rPr>
                <w:rFonts w:ascii="Tahoma" w:hAnsi="Tahoma" w:cs="Tahoma"/>
              </w:rPr>
              <w:t>.</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1E45C8" w:rsidRPr="00012D2D" w:rsidRDefault="00703B2F" w:rsidP="00462276">
            <w:pPr>
              <w:jc w:val="center"/>
              <w:rPr>
                <w:rFonts w:ascii="Tahoma" w:hAnsi="Tahoma" w:cs="Tahoma"/>
              </w:rPr>
            </w:pPr>
            <w:r w:rsidRPr="00012D2D">
              <w:rPr>
                <w:rFonts w:ascii="Tahoma" w:hAnsi="Tahoma" w:cs="Tahoma"/>
              </w:rPr>
              <w:t>FBN</w:t>
            </w:r>
            <w:r w:rsidR="001E45C8" w:rsidRPr="00012D2D">
              <w:rPr>
                <w:rFonts w:ascii="Tahoma" w:hAnsi="Tahoma" w:cs="Tahoma"/>
              </w:rPr>
              <w:t>-150-LH EXFO, equivalente o superior</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r w:rsidRPr="00012D2D">
              <w:rPr>
                <w:rFonts w:ascii="Tahoma" w:hAnsi="Tahoma" w:cs="Tahoma"/>
              </w:rPr>
              <w:t>1</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1E45C8" w:rsidRPr="00012D2D"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rsidR="001E45C8" w:rsidRPr="00012D2D" w:rsidRDefault="001E45C8" w:rsidP="00462276">
            <w:pPr>
              <w:jc w:val="center"/>
              <w:rPr>
                <w:rFonts w:ascii="Tahoma" w:hAnsi="Tahoma" w:cs="Tahoma"/>
              </w:rPr>
            </w:pPr>
          </w:p>
        </w:tc>
      </w:tr>
      <w:tr w:rsidR="001E45C8" w:rsidRPr="00012D2D" w:rsidTr="00462276">
        <w:trPr>
          <w:trHeight w:val="319"/>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r w:rsidRPr="00012D2D">
              <w:rPr>
                <w:rFonts w:ascii="Tahoma" w:hAnsi="Tahoma" w:cs="Tahoma"/>
              </w:rPr>
              <w:t>5</w:t>
            </w:r>
          </w:p>
        </w:tc>
        <w:tc>
          <w:tcPr>
            <w:tcW w:w="220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1E45C8" w:rsidRPr="00012D2D" w:rsidRDefault="001E45C8" w:rsidP="00462276">
            <w:pPr>
              <w:rPr>
                <w:rFonts w:ascii="Tahoma" w:hAnsi="Tahoma" w:cs="Tahoma"/>
              </w:rPr>
            </w:pPr>
            <w:r w:rsidRPr="00012D2D">
              <w:rPr>
                <w:rFonts w:ascii="Tahoma" w:hAnsi="Tahoma" w:cs="Tahoma"/>
              </w:rPr>
              <w:t>Fuente Laser</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r w:rsidRPr="00012D2D">
              <w:rPr>
                <w:rFonts w:ascii="Tahoma" w:hAnsi="Tahoma" w:cs="Tahoma"/>
              </w:rPr>
              <w:t>Fuente de láser EXFO ELS-100 equivalente o superior</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r w:rsidRPr="00012D2D">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1E45C8" w:rsidRPr="00012D2D"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rsidR="001E45C8" w:rsidRPr="00012D2D" w:rsidRDefault="001E45C8" w:rsidP="00462276">
            <w:pPr>
              <w:jc w:val="center"/>
              <w:rPr>
                <w:rFonts w:ascii="Tahoma" w:hAnsi="Tahoma" w:cs="Tahoma"/>
              </w:rPr>
            </w:pPr>
          </w:p>
        </w:tc>
      </w:tr>
      <w:tr w:rsidR="001E45C8" w:rsidRPr="00012D2D" w:rsidTr="00462276">
        <w:trPr>
          <w:trHeight w:val="750"/>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r w:rsidRPr="00012D2D">
              <w:rPr>
                <w:rFonts w:ascii="Tahoma" w:hAnsi="Tahoma" w:cs="Tahoma"/>
              </w:rPr>
              <w:t>6</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1E45C8" w:rsidRPr="00012D2D" w:rsidRDefault="001E45C8" w:rsidP="00462276">
            <w:pPr>
              <w:rPr>
                <w:rFonts w:ascii="Tahoma" w:hAnsi="Tahoma" w:cs="Tahoma"/>
              </w:rPr>
            </w:pPr>
            <w:r w:rsidRPr="00012D2D">
              <w:rPr>
                <w:rFonts w:ascii="Tahoma" w:hAnsi="Tahoma" w:cs="Tahoma"/>
              </w:rPr>
              <w:t xml:space="preserve">Medidores de potencia óptica doble ventana 1310/1550 </w:t>
            </w:r>
            <w:proofErr w:type="spellStart"/>
            <w:r w:rsidRPr="00012D2D">
              <w:rPr>
                <w:rFonts w:ascii="Tahoma" w:hAnsi="Tahoma" w:cs="Tahoma"/>
              </w:rPr>
              <w:t>nm</w:t>
            </w:r>
            <w:proofErr w:type="spellEnd"/>
            <w:r w:rsidRPr="00012D2D">
              <w:rPr>
                <w:rFonts w:ascii="Tahoma" w:hAnsi="Tahoma" w:cs="Tahoma"/>
              </w:rPr>
              <w:t xml:space="preserve"> con modulación y detección de señal de 2 KHz.</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r w:rsidRPr="00012D2D">
              <w:rPr>
                <w:rFonts w:ascii="Tahoma" w:hAnsi="Tahoma" w:cs="Tahoma"/>
              </w:rPr>
              <w:t>Medidor de potencia óptica EXFO EPM-102X equivalente o superior</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r w:rsidRPr="00012D2D">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1E45C8" w:rsidRPr="00012D2D"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rsidR="001E45C8" w:rsidRPr="00012D2D" w:rsidRDefault="001E45C8" w:rsidP="00462276">
            <w:pPr>
              <w:jc w:val="center"/>
              <w:rPr>
                <w:rFonts w:ascii="Tahoma" w:hAnsi="Tahoma" w:cs="Tahoma"/>
              </w:rPr>
            </w:pPr>
          </w:p>
        </w:tc>
      </w:tr>
      <w:tr w:rsidR="001E45C8" w:rsidRPr="00012D2D" w:rsidTr="00462276">
        <w:trPr>
          <w:trHeight w:val="525"/>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r w:rsidRPr="00012D2D">
              <w:rPr>
                <w:rFonts w:ascii="Tahoma" w:hAnsi="Tahoma" w:cs="Tahoma"/>
              </w:rPr>
              <w:t>7</w:t>
            </w:r>
          </w:p>
        </w:tc>
        <w:tc>
          <w:tcPr>
            <w:tcW w:w="2203"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1E45C8" w:rsidRPr="00012D2D" w:rsidRDefault="001E45C8" w:rsidP="00462276">
            <w:pPr>
              <w:rPr>
                <w:rFonts w:ascii="Tahoma" w:hAnsi="Tahoma" w:cs="Tahoma"/>
              </w:rPr>
            </w:pPr>
            <w:r w:rsidRPr="00012D2D">
              <w:rPr>
                <w:rFonts w:ascii="Tahoma" w:hAnsi="Tahoma" w:cs="Tahoma"/>
              </w:rPr>
              <w:t>Bobina de lanzamiento de 1 Km. (Norma G.655.C)</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r w:rsidRPr="00012D2D">
              <w:rPr>
                <w:rFonts w:ascii="Tahoma" w:hAnsi="Tahoma" w:cs="Tahoma"/>
              </w:rPr>
              <w:t>Una bobina de lanzamiento de 1 Km. de longitud (G.655.C)</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r w:rsidRPr="00012D2D">
              <w:rPr>
                <w:rFonts w:ascii="Tahoma" w:hAnsi="Tahoma" w:cs="Tahoma"/>
              </w:rPr>
              <w:t>1</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1E45C8" w:rsidRPr="00012D2D"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rsidR="001E45C8" w:rsidRPr="00012D2D" w:rsidRDefault="001E45C8" w:rsidP="00462276">
            <w:pPr>
              <w:jc w:val="center"/>
              <w:rPr>
                <w:rFonts w:ascii="Tahoma" w:hAnsi="Tahoma" w:cs="Tahoma"/>
              </w:rPr>
            </w:pPr>
          </w:p>
        </w:tc>
      </w:tr>
      <w:tr w:rsidR="001E45C8" w:rsidRPr="00012D2D" w:rsidTr="00462276">
        <w:trPr>
          <w:trHeight w:val="169"/>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r w:rsidRPr="00012D2D">
              <w:rPr>
                <w:rFonts w:ascii="Tahoma" w:hAnsi="Tahoma" w:cs="Tahoma"/>
              </w:rPr>
              <w:t>8</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1E45C8" w:rsidRPr="00012D2D" w:rsidRDefault="001E45C8" w:rsidP="00462276">
            <w:pPr>
              <w:rPr>
                <w:rFonts w:ascii="Tahoma" w:hAnsi="Tahoma" w:cs="Tahoma"/>
              </w:rPr>
            </w:pPr>
            <w:r w:rsidRPr="00012D2D">
              <w:rPr>
                <w:rFonts w:ascii="Tahoma" w:hAnsi="Tahoma" w:cs="Tahoma"/>
              </w:rPr>
              <w:t>Generador Eléctrico</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r w:rsidRPr="00012D2D">
              <w:rPr>
                <w:rFonts w:ascii="Tahoma" w:hAnsi="Tahoma" w:cs="Tahoma"/>
              </w:rPr>
              <w:t>1</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1E45C8" w:rsidRPr="00012D2D"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rsidR="001E45C8" w:rsidRPr="00012D2D" w:rsidRDefault="001E45C8" w:rsidP="00462276">
            <w:pPr>
              <w:jc w:val="center"/>
              <w:rPr>
                <w:rFonts w:ascii="Tahoma" w:hAnsi="Tahoma" w:cs="Tahoma"/>
              </w:rPr>
            </w:pPr>
          </w:p>
        </w:tc>
      </w:tr>
      <w:tr w:rsidR="001E45C8" w:rsidRPr="00012D2D" w:rsidTr="00462276">
        <w:trPr>
          <w:trHeight w:val="348"/>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r w:rsidRPr="00012D2D">
              <w:rPr>
                <w:rFonts w:ascii="Tahoma" w:hAnsi="Tahoma" w:cs="Tahoma"/>
              </w:rPr>
              <w:t>9</w:t>
            </w:r>
          </w:p>
        </w:tc>
        <w:tc>
          <w:tcPr>
            <w:tcW w:w="2203"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1E45C8" w:rsidRPr="00012D2D" w:rsidRDefault="001E45C8" w:rsidP="00462276">
            <w:pPr>
              <w:rPr>
                <w:rFonts w:ascii="Tahoma" w:hAnsi="Tahoma" w:cs="Tahoma"/>
              </w:rPr>
            </w:pPr>
            <w:r w:rsidRPr="00012D2D">
              <w:rPr>
                <w:rFonts w:ascii="Tahoma" w:hAnsi="Tahoma" w:cs="Tahoma"/>
              </w:rPr>
              <w:t>Maletín de herramientas especializado en F.O.</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r w:rsidRPr="00012D2D">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1E45C8" w:rsidRPr="00012D2D"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rsidR="001E45C8" w:rsidRPr="00012D2D" w:rsidRDefault="001E45C8" w:rsidP="00462276">
            <w:pPr>
              <w:jc w:val="center"/>
              <w:rPr>
                <w:rFonts w:ascii="Tahoma" w:hAnsi="Tahoma" w:cs="Tahoma"/>
              </w:rPr>
            </w:pPr>
          </w:p>
        </w:tc>
      </w:tr>
      <w:tr w:rsidR="001E45C8" w:rsidRPr="00012D2D" w:rsidTr="00462276">
        <w:trPr>
          <w:trHeight w:val="93"/>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r w:rsidRPr="00012D2D">
              <w:rPr>
                <w:rFonts w:ascii="Tahoma" w:hAnsi="Tahoma" w:cs="Tahoma"/>
              </w:rPr>
              <w:t>10</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1E45C8" w:rsidRPr="00012D2D" w:rsidRDefault="001E45C8" w:rsidP="00462276">
            <w:pPr>
              <w:rPr>
                <w:rFonts w:ascii="Tahoma" w:hAnsi="Tahoma" w:cs="Tahoma"/>
              </w:rPr>
            </w:pPr>
            <w:r w:rsidRPr="00012D2D">
              <w:rPr>
                <w:rFonts w:ascii="Tahoma" w:hAnsi="Tahoma" w:cs="Tahoma"/>
              </w:rPr>
              <w:t>Lámpara portátil con enchufe.</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r w:rsidRPr="00012D2D">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1E45C8" w:rsidRPr="00012D2D"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rsidR="001E45C8" w:rsidRPr="00012D2D" w:rsidRDefault="001E45C8" w:rsidP="00462276">
            <w:pPr>
              <w:jc w:val="center"/>
              <w:rPr>
                <w:rFonts w:ascii="Tahoma" w:hAnsi="Tahoma" w:cs="Tahoma"/>
              </w:rPr>
            </w:pPr>
          </w:p>
        </w:tc>
      </w:tr>
      <w:tr w:rsidR="001E45C8" w:rsidRPr="00012D2D" w:rsidTr="00462276">
        <w:trPr>
          <w:trHeight w:val="153"/>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r w:rsidRPr="00012D2D">
              <w:rPr>
                <w:rFonts w:ascii="Tahoma" w:hAnsi="Tahoma" w:cs="Tahoma"/>
              </w:rPr>
              <w:t>11</w:t>
            </w:r>
          </w:p>
        </w:tc>
        <w:tc>
          <w:tcPr>
            <w:tcW w:w="2203"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1E45C8" w:rsidRPr="00012D2D" w:rsidRDefault="001E45C8" w:rsidP="00462276">
            <w:pPr>
              <w:rPr>
                <w:rFonts w:ascii="Tahoma" w:hAnsi="Tahoma" w:cs="Tahoma"/>
              </w:rPr>
            </w:pPr>
            <w:r w:rsidRPr="00012D2D">
              <w:rPr>
                <w:rFonts w:ascii="Tahoma" w:hAnsi="Tahoma" w:cs="Tahoma"/>
              </w:rPr>
              <w:t>Lámpara portátil a batería.</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r w:rsidRPr="00012D2D">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1E45C8" w:rsidRPr="00012D2D"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rsidR="001E45C8" w:rsidRPr="00012D2D" w:rsidRDefault="001E45C8" w:rsidP="00462276">
            <w:pPr>
              <w:jc w:val="center"/>
              <w:rPr>
                <w:rFonts w:ascii="Tahoma" w:hAnsi="Tahoma" w:cs="Tahoma"/>
              </w:rPr>
            </w:pPr>
          </w:p>
        </w:tc>
      </w:tr>
      <w:tr w:rsidR="001E45C8" w:rsidRPr="00012D2D" w:rsidTr="00462276">
        <w:trPr>
          <w:trHeight w:val="319"/>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r w:rsidRPr="00012D2D">
              <w:rPr>
                <w:rFonts w:ascii="Tahoma" w:hAnsi="Tahoma" w:cs="Tahoma"/>
              </w:rPr>
              <w:t>12</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1E45C8" w:rsidRPr="00012D2D" w:rsidRDefault="001E45C8" w:rsidP="00462276">
            <w:pPr>
              <w:rPr>
                <w:rFonts w:ascii="Tahoma" w:hAnsi="Tahoma" w:cs="Tahoma"/>
              </w:rPr>
            </w:pPr>
            <w:r w:rsidRPr="00012D2D">
              <w:rPr>
                <w:rFonts w:ascii="Tahoma" w:hAnsi="Tahoma" w:cs="Tahoma"/>
              </w:rPr>
              <w:t>Extensores de corriente con enchufe.</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r w:rsidRPr="00012D2D">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1E45C8" w:rsidRPr="00012D2D"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rsidR="001E45C8" w:rsidRPr="00012D2D" w:rsidRDefault="001E45C8" w:rsidP="00462276">
            <w:pPr>
              <w:jc w:val="center"/>
              <w:rPr>
                <w:rFonts w:ascii="Tahoma" w:hAnsi="Tahoma" w:cs="Tahoma"/>
              </w:rPr>
            </w:pPr>
          </w:p>
        </w:tc>
      </w:tr>
      <w:tr w:rsidR="001E45C8" w:rsidRPr="00012D2D" w:rsidTr="00462276">
        <w:trPr>
          <w:trHeight w:val="354"/>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r w:rsidRPr="00012D2D">
              <w:rPr>
                <w:rFonts w:ascii="Tahoma" w:hAnsi="Tahoma" w:cs="Tahoma"/>
              </w:rPr>
              <w:t>13</w:t>
            </w:r>
          </w:p>
        </w:tc>
        <w:tc>
          <w:tcPr>
            <w:tcW w:w="2203"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1E45C8" w:rsidRPr="00012D2D" w:rsidRDefault="001E45C8" w:rsidP="00462276">
            <w:pPr>
              <w:rPr>
                <w:rFonts w:ascii="Tahoma" w:hAnsi="Tahoma" w:cs="Tahoma"/>
              </w:rPr>
            </w:pPr>
            <w:r w:rsidRPr="00012D2D">
              <w:rPr>
                <w:rFonts w:ascii="Tahoma" w:hAnsi="Tahoma" w:cs="Tahoma"/>
              </w:rPr>
              <w:t>Kit de señalización vial (Conos, triángulos)</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r w:rsidRPr="00012D2D">
              <w:rPr>
                <w:rFonts w:ascii="Tahoma" w:hAnsi="Tahoma" w:cs="Tahoma"/>
              </w:rPr>
              <w:t>6 conos y 2 triángulos</w:t>
            </w:r>
          </w:p>
        </w:tc>
        <w:tc>
          <w:tcPr>
            <w:tcW w:w="1240"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r w:rsidRPr="00012D2D">
              <w:rPr>
                <w:rFonts w:ascii="Tahoma" w:hAnsi="Tahoma" w:cs="Tahoma"/>
              </w:rPr>
              <w:t>Por sitio de empalme</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1E45C8" w:rsidRPr="00012D2D"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rsidR="001E45C8" w:rsidRPr="00012D2D" w:rsidRDefault="001E45C8" w:rsidP="00462276">
            <w:pPr>
              <w:jc w:val="center"/>
              <w:rPr>
                <w:rFonts w:ascii="Tahoma" w:hAnsi="Tahoma" w:cs="Tahoma"/>
              </w:rPr>
            </w:pPr>
          </w:p>
        </w:tc>
      </w:tr>
      <w:tr w:rsidR="001E45C8" w:rsidRPr="00012D2D" w:rsidTr="00462276">
        <w:trPr>
          <w:trHeight w:val="112"/>
          <w:jc w:val="center"/>
        </w:trPr>
        <w:tc>
          <w:tcPr>
            <w:tcW w:w="517" w:type="dxa"/>
            <w:tcBorders>
              <w:top w:val="nil"/>
              <w:left w:val="single" w:sz="8" w:space="0" w:color="auto"/>
              <w:bottom w:val="single" w:sz="8" w:space="0" w:color="auto"/>
              <w:right w:val="nil"/>
            </w:tcBorders>
            <w:shd w:val="clear" w:color="auto" w:fill="auto"/>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r w:rsidRPr="00012D2D">
              <w:rPr>
                <w:rFonts w:ascii="Tahoma" w:hAnsi="Tahoma" w:cs="Tahoma"/>
              </w:rPr>
              <w:t>14</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1E45C8" w:rsidRPr="00012D2D" w:rsidRDefault="001E45C8" w:rsidP="00462276">
            <w:pPr>
              <w:rPr>
                <w:rFonts w:ascii="Tahoma" w:hAnsi="Tahoma" w:cs="Tahoma"/>
              </w:rPr>
            </w:pPr>
            <w:r w:rsidRPr="00012D2D">
              <w:rPr>
                <w:rFonts w:ascii="Tahoma" w:hAnsi="Tahoma" w:cs="Tahoma"/>
              </w:rPr>
              <w:t>Microscopio</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r w:rsidRPr="00012D2D">
              <w:rPr>
                <w:rFonts w:ascii="Tahoma" w:hAnsi="Tahoma" w:cs="Tahoma"/>
              </w:rPr>
              <w:t>1</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1E45C8" w:rsidRPr="00012D2D" w:rsidRDefault="001E45C8" w:rsidP="00462276">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1E45C8" w:rsidRPr="00012D2D" w:rsidRDefault="001E45C8" w:rsidP="00462276">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rsidR="001E45C8" w:rsidRPr="00012D2D" w:rsidRDefault="001E45C8" w:rsidP="00462276">
            <w:pPr>
              <w:jc w:val="center"/>
              <w:rPr>
                <w:rFonts w:ascii="Tahoma" w:hAnsi="Tahoma" w:cs="Tahoma"/>
              </w:rPr>
            </w:pPr>
          </w:p>
        </w:tc>
      </w:tr>
    </w:tbl>
    <w:p w:rsidR="001E45C8" w:rsidRPr="00012D2D" w:rsidRDefault="001E45C8" w:rsidP="001E45C8">
      <w:pPr>
        <w:tabs>
          <w:tab w:val="left" w:pos="960"/>
        </w:tabs>
        <w:rPr>
          <w:rFonts w:ascii="Tahoma" w:hAnsi="Tahoma" w:cs="Tahoma"/>
          <w:sz w:val="12"/>
          <w:szCs w:val="22"/>
          <w:lang w:val="es-BO"/>
        </w:rPr>
      </w:pPr>
    </w:p>
    <w:p w:rsidR="001E45C8" w:rsidRPr="00012D2D" w:rsidRDefault="001E45C8" w:rsidP="001E45C8">
      <w:pPr>
        <w:ind w:left="426"/>
        <w:rPr>
          <w:rFonts w:ascii="Tahoma" w:hAnsi="Tahoma" w:cs="Tahoma"/>
          <w:b/>
          <w:sz w:val="20"/>
        </w:rPr>
      </w:pPr>
      <w:r w:rsidRPr="00012D2D">
        <w:rPr>
          <w:rFonts w:ascii="Tahoma" w:hAnsi="Tahoma" w:cs="Tahoma"/>
          <w:b/>
          <w:sz w:val="20"/>
        </w:rPr>
        <w:t>ENTEL S.A. realizará la inspección y verificación de la logística y las respectivas cantidades asociadas, debiendo el Contratista contar con todos los equipos y herramientas señaladas de acuerdo a la necesidad y Cronograma de actividades.</w:t>
      </w:r>
    </w:p>
    <w:p w:rsidR="001E45C8" w:rsidRPr="00012D2D" w:rsidRDefault="001E45C8" w:rsidP="001E45C8">
      <w:pPr>
        <w:rPr>
          <w:rFonts w:ascii="Tahoma" w:hAnsi="Tahoma" w:cs="Tahoma"/>
          <w:b/>
          <w:sz w:val="20"/>
        </w:rPr>
      </w:pPr>
    </w:p>
    <w:p w:rsidR="001E45C8" w:rsidRPr="00012D2D" w:rsidRDefault="001E45C8" w:rsidP="001E45C8">
      <w:pPr>
        <w:rPr>
          <w:rFonts w:ascii="Tahoma" w:hAnsi="Tahoma" w:cs="Tahoma"/>
          <w:b/>
          <w:sz w:val="20"/>
        </w:rPr>
        <w:sectPr w:rsidR="001E45C8" w:rsidRPr="00012D2D" w:rsidSect="00E9028B">
          <w:pgSz w:w="15840" w:h="12240" w:orient="landscape"/>
          <w:pgMar w:top="1418" w:right="956" w:bottom="1418" w:left="244" w:header="709" w:footer="709" w:gutter="0"/>
          <w:cols w:space="708"/>
          <w:docGrid w:linePitch="360"/>
        </w:sectPr>
      </w:pPr>
    </w:p>
    <w:p w:rsidR="001E45C8" w:rsidRPr="00012D2D" w:rsidRDefault="001E45C8" w:rsidP="001E45C8">
      <w:pPr>
        <w:jc w:val="center"/>
        <w:rPr>
          <w:rFonts w:ascii="Tahoma" w:hAnsi="Tahoma" w:cs="Tahoma"/>
          <w:b/>
          <w:sz w:val="20"/>
          <w:szCs w:val="22"/>
        </w:rPr>
      </w:pPr>
      <w:r w:rsidRPr="00012D2D">
        <w:rPr>
          <w:rFonts w:ascii="Tahoma" w:hAnsi="Tahoma" w:cs="Tahoma"/>
          <w:b/>
          <w:sz w:val="20"/>
          <w:szCs w:val="22"/>
        </w:rPr>
        <w:lastRenderedPageBreak/>
        <w:t>SERVICIOS DE INSTALACIÓN – CANTIDADES REFERENCIALES</w:t>
      </w:r>
    </w:p>
    <w:p w:rsidR="001E45C8" w:rsidRPr="00012D2D" w:rsidRDefault="001E45C8" w:rsidP="001E45C8">
      <w:pPr>
        <w:jc w:val="center"/>
        <w:rPr>
          <w:rFonts w:ascii="Tahoma" w:hAnsi="Tahoma" w:cs="Tahoma"/>
          <w:b/>
          <w:sz w:val="20"/>
          <w:szCs w:val="22"/>
        </w:rPr>
      </w:pPr>
      <w:r w:rsidRPr="00012D2D">
        <w:rPr>
          <w:rFonts w:ascii="Tahoma" w:hAnsi="Tahoma" w:cs="Tahoma"/>
          <w:b/>
          <w:sz w:val="20"/>
          <w:szCs w:val="22"/>
        </w:rPr>
        <w:t xml:space="preserve">FORMULARIO B2 </w:t>
      </w:r>
      <w:r w:rsidR="00703B2F" w:rsidRPr="00012D2D">
        <w:rPr>
          <w:rFonts w:ascii="Tahoma" w:hAnsi="Tahoma" w:cs="Tahoma"/>
          <w:b/>
          <w:sz w:val="20"/>
          <w:szCs w:val="22"/>
        </w:rPr>
        <w:t xml:space="preserve">TRAMO </w:t>
      </w:r>
      <w:r w:rsidR="00A200AA" w:rsidRPr="00012D2D">
        <w:rPr>
          <w:rFonts w:ascii="Tahoma" w:hAnsi="Tahoma" w:cs="Tahoma"/>
          <w:b/>
          <w:sz w:val="20"/>
          <w:szCs w:val="22"/>
        </w:rPr>
        <w:t>1</w:t>
      </w:r>
    </w:p>
    <w:tbl>
      <w:tblPr>
        <w:tblW w:w="8295" w:type="dxa"/>
        <w:jc w:val="center"/>
        <w:tblCellMar>
          <w:left w:w="70" w:type="dxa"/>
          <w:right w:w="70" w:type="dxa"/>
        </w:tblCellMar>
        <w:tblLook w:val="04A0" w:firstRow="1" w:lastRow="0" w:firstColumn="1" w:lastColumn="0" w:noHBand="0" w:noVBand="1"/>
      </w:tblPr>
      <w:tblGrid>
        <w:gridCol w:w="337"/>
        <w:gridCol w:w="6195"/>
        <w:gridCol w:w="895"/>
        <w:gridCol w:w="1116"/>
      </w:tblGrid>
      <w:tr w:rsidR="00A200AA" w:rsidRPr="00012D2D" w:rsidTr="00A200AA">
        <w:trPr>
          <w:trHeight w:val="49"/>
          <w:jc w:val="center"/>
        </w:trPr>
        <w:tc>
          <w:tcPr>
            <w:tcW w:w="366" w:type="dxa"/>
            <w:tcBorders>
              <w:top w:val="single" w:sz="4" w:space="0" w:color="auto"/>
              <w:left w:val="single" w:sz="4" w:space="0" w:color="auto"/>
              <w:bottom w:val="single" w:sz="4" w:space="0" w:color="auto"/>
              <w:right w:val="single" w:sz="4" w:space="0" w:color="auto"/>
            </w:tcBorders>
            <w:shd w:val="clear" w:color="000000" w:fill="00B050"/>
            <w:vAlign w:val="center"/>
            <w:hideMark/>
          </w:tcPr>
          <w:p w:rsidR="00A200AA" w:rsidRPr="00012D2D" w:rsidRDefault="00A200AA" w:rsidP="00A200AA">
            <w:pPr>
              <w:jc w:val="center"/>
              <w:rPr>
                <w:rFonts w:ascii="Tahoma" w:hAnsi="Tahoma" w:cs="Tahoma"/>
                <w:b/>
                <w:bCs/>
                <w:sz w:val="18"/>
                <w:szCs w:val="18"/>
                <w:lang w:eastAsia="es-BO"/>
              </w:rPr>
            </w:pPr>
            <w:r w:rsidRPr="00012D2D">
              <w:rPr>
                <w:rFonts w:ascii="Tahoma" w:hAnsi="Tahoma" w:cs="Tahoma"/>
                <w:b/>
                <w:bCs/>
                <w:sz w:val="18"/>
                <w:szCs w:val="18"/>
                <w:lang w:eastAsia="es-BO"/>
              </w:rPr>
              <w:t> </w:t>
            </w:r>
          </w:p>
        </w:tc>
        <w:tc>
          <w:tcPr>
            <w:tcW w:w="6195" w:type="dxa"/>
            <w:tcBorders>
              <w:top w:val="single" w:sz="4" w:space="0" w:color="auto"/>
              <w:left w:val="nil"/>
              <w:bottom w:val="single" w:sz="4" w:space="0" w:color="auto"/>
              <w:right w:val="single" w:sz="4" w:space="0" w:color="auto"/>
            </w:tcBorders>
            <w:shd w:val="clear" w:color="000000" w:fill="00B050"/>
            <w:vAlign w:val="center"/>
            <w:hideMark/>
          </w:tcPr>
          <w:p w:rsidR="00A200AA" w:rsidRPr="00012D2D" w:rsidRDefault="00A200AA" w:rsidP="00A200AA">
            <w:pPr>
              <w:jc w:val="center"/>
              <w:rPr>
                <w:rFonts w:ascii="Tahoma" w:hAnsi="Tahoma" w:cs="Tahoma"/>
                <w:b/>
                <w:bCs/>
                <w:sz w:val="18"/>
                <w:szCs w:val="18"/>
                <w:lang w:eastAsia="es-BO"/>
              </w:rPr>
            </w:pPr>
            <w:r w:rsidRPr="00012D2D">
              <w:rPr>
                <w:rFonts w:ascii="Tahoma" w:hAnsi="Tahoma" w:cs="Tahoma"/>
                <w:b/>
                <w:bCs/>
                <w:sz w:val="18"/>
                <w:szCs w:val="18"/>
                <w:lang w:eastAsia="es-BO"/>
              </w:rPr>
              <w:t>ÍTEM</w:t>
            </w:r>
          </w:p>
        </w:tc>
        <w:tc>
          <w:tcPr>
            <w:tcW w:w="0" w:type="auto"/>
            <w:tcBorders>
              <w:top w:val="single" w:sz="4" w:space="0" w:color="auto"/>
              <w:left w:val="nil"/>
              <w:bottom w:val="single" w:sz="4" w:space="0" w:color="auto"/>
              <w:right w:val="single" w:sz="4" w:space="0" w:color="auto"/>
            </w:tcBorders>
            <w:shd w:val="clear" w:color="000000" w:fill="00B050"/>
            <w:vAlign w:val="center"/>
            <w:hideMark/>
          </w:tcPr>
          <w:p w:rsidR="00A200AA" w:rsidRPr="00012D2D" w:rsidRDefault="00A200AA" w:rsidP="00A200AA">
            <w:pPr>
              <w:jc w:val="center"/>
              <w:rPr>
                <w:rFonts w:ascii="Tahoma" w:hAnsi="Tahoma" w:cs="Tahoma"/>
                <w:b/>
                <w:bCs/>
                <w:sz w:val="18"/>
                <w:szCs w:val="18"/>
                <w:lang w:eastAsia="es-BO"/>
              </w:rPr>
            </w:pPr>
            <w:r w:rsidRPr="00012D2D">
              <w:rPr>
                <w:rFonts w:ascii="Tahoma" w:hAnsi="Tahoma" w:cs="Tahoma"/>
                <w:b/>
                <w:bCs/>
                <w:sz w:val="18"/>
                <w:szCs w:val="18"/>
                <w:lang w:eastAsia="es-BO"/>
              </w:rPr>
              <w:t>UNIDAD</w:t>
            </w:r>
          </w:p>
        </w:tc>
        <w:tc>
          <w:tcPr>
            <w:tcW w:w="0" w:type="auto"/>
            <w:tcBorders>
              <w:top w:val="single" w:sz="4" w:space="0" w:color="auto"/>
              <w:left w:val="nil"/>
              <w:bottom w:val="single" w:sz="4" w:space="0" w:color="auto"/>
              <w:right w:val="single" w:sz="4" w:space="0" w:color="auto"/>
            </w:tcBorders>
            <w:shd w:val="clear" w:color="000000" w:fill="00B050"/>
            <w:vAlign w:val="center"/>
            <w:hideMark/>
          </w:tcPr>
          <w:p w:rsidR="00A200AA" w:rsidRPr="00012D2D" w:rsidRDefault="00A200AA" w:rsidP="00A200AA">
            <w:pPr>
              <w:jc w:val="center"/>
              <w:rPr>
                <w:rFonts w:ascii="Tahoma" w:hAnsi="Tahoma" w:cs="Tahoma"/>
                <w:b/>
                <w:bCs/>
                <w:sz w:val="18"/>
                <w:szCs w:val="18"/>
                <w:lang w:eastAsia="es-BO"/>
              </w:rPr>
            </w:pPr>
            <w:r w:rsidRPr="00012D2D">
              <w:rPr>
                <w:rFonts w:ascii="Tahoma" w:hAnsi="Tahoma" w:cs="Tahoma"/>
                <w:b/>
                <w:bCs/>
                <w:sz w:val="18"/>
                <w:szCs w:val="18"/>
                <w:lang w:eastAsia="es-BO"/>
              </w:rPr>
              <w:t>CANTIDAD</w:t>
            </w:r>
          </w:p>
        </w:tc>
      </w:tr>
      <w:tr w:rsidR="00A200AA" w:rsidRPr="00012D2D" w:rsidTr="00A200AA">
        <w:trPr>
          <w:trHeight w:val="117"/>
          <w:jc w:val="center"/>
        </w:trPr>
        <w:tc>
          <w:tcPr>
            <w:tcW w:w="366"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 </w:t>
            </w:r>
          </w:p>
        </w:tc>
        <w:tc>
          <w:tcPr>
            <w:tcW w:w="6195"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PRELIMINARES</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 </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 </w:t>
            </w:r>
          </w:p>
        </w:tc>
      </w:tr>
      <w:tr w:rsidR="00A200AA" w:rsidRPr="00012D2D" w:rsidTr="00A200AA">
        <w:trPr>
          <w:trHeight w:val="65"/>
          <w:jc w:val="center"/>
        </w:trPr>
        <w:tc>
          <w:tcPr>
            <w:tcW w:w="366"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w:t>
            </w:r>
          </w:p>
        </w:tc>
        <w:tc>
          <w:tcPr>
            <w:tcW w:w="6195"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INSTALACIÓN DE FAENAS</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Gbal</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w:t>
            </w:r>
          </w:p>
        </w:tc>
      </w:tr>
      <w:tr w:rsidR="00A200AA" w:rsidRPr="00012D2D" w:rsidTr="00A200AA">
        <w:trPr>
          <w:trHeight w:val="65"/>
          <w:jc w:val="center"/>
        </w:trPr>
        <w:tc>
          <w:tcPr>
            <w:tcW w:w="366"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w:t>
            </w:r>
          </w:p>
        </w:tc>
        <w:tc>
          <w:tcPr>
            <w:tcW w:w="6195"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RELEVAMIENTO TOPOGRÁFICO GEORREFERENCIADO DE LA LÍNEA DE TENDIDO Y ELABORACIÓN DEL DISEÑO FINAL – PLAN DE TENDIDO</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Km</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177</w:t>
            </w:r>
          </w:p>
        </w:tc>
      </w:tr>
      <w:tr w:rsidR="00A200AA" w:rsidRPr="00012D2D" w:rsidTr="00A200AA">
        <w:trPr>
          <w:trHeight w:val="65"/>
          <w:jc w:val="center"/>
        </w:trPr>
        <w:tc>
          <w:tcPr>
            <w:tcW w:w="366"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3</w:t>
            </w:r>
          </w:p>
        </w:tc>
        <w:tc>
          <w:tcPr>
            <w:tcW w:w="6195"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TRASLADO DE POSTE DE PRFV 9 m</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125</w:t>
            </w:r>
          </w:p>
        </w:tc>
      </w:tr>
      <w:tr w:rsidR="00A200AA" w:rsidRPr="00012D2D" w:rsidTr="00A200AA">
        <w:trPr>
          <w:trHeight w:val="65"/>
          <w:jc w:val="center"/>
        </w:trPr>
        <w:tc>
          <w:tcPr>
            <w:tcW w:w="366"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4</w:t>
            </w:r>
          </w:p>
        </w:tc>
        <w:tc>
          <w:tcPr>
            <w:tcW w:w="6195"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TRASLADO DE POSTE DE PRFV 11 m</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18</w:t>
            </w:r>
          </w:p>
        </w:tc>
      </w:tr>
      <w:tr w:rsidR="00A200AA" w:rsidRPr="00012D2D" w:rsidTr="00A200AA">
        <w:trPr>
          <w:trHeight w:val="65"/>
          <w:jc w:val="center"/>
        </w:trPr>
        <w:tc>
          <w:tcPr>
            <w:tcW w:w="366"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5</w:t>
            </w:r>
          </w:p>
        </w:tc>
        <w:tc>
          <w:tcPr>
            <w:tcW w:w="6195"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PRUEBAS ANTES DEL TENDIDO(Alineamiento)</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F.O.</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960</w:t>
            </w:r>
          </w:p>
        </w:tc>
      </w:tr>
      <w:tr w:rsidR="00A200AA" w:rsidRPr="00012D2D" w:rsidTr="00A200AA">
        <w:trPr>
          <w:trHeight w:val="65"/>
          <w:jc w:val="center"/>
        </w:trPr>
        <w:tc>
          <w:tcPr>
            <w:tcW w:w="366"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 </w:t>
            </w:r>
          </w:p>
        </w:tc>
        <w:tc>
          <w:tcPr>
            <w:tcW w:w="6195"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SERVICIOS EXCAVACIONES Y RELLENOS</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 </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 </w:t>
            </w:r>
          </w:p>
        </w:tc>
      </w:tr>
      <w:tr w:rsidR="00A200AA" w:rsidRPr="00012D2D" w:rsidTr="00A200AA">
        <w:trPr>
          <w:trHeight w:val="65"/>
          <w:jc w:val="center"/>
        </w:trPr>
        <w:tc>
          <w:tcPr>
            <w:tcW w:w="366" w:type="dxa"/>
            <w:tcBorders>
              <w:top w:val="nil"/>
              <w:left w:val="single" w:sz="4" w:space="0" w:color="auto"/>
              <w:bottom w:val="single" w:sz="4" w:space="0" w:color="auto"/>
              <w:right w:val="single" w:sz="4" w:space="0" w:color="auto"/>
            </w:tcBorders>
            <w:shd w:val="clear" w:color="auto" w:fill="auto"/>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6</w:t>
            </w:r>
          </w:p>
        </w:tc>
        <w:tc>
          <w:tcPr>
            <w:tcW w:w="6195"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SUBTERRÁNEO SIMPLE (Cruce carretera tipo topo)</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Ml</w:t>
            </w:r>
          </w:p>
        </w:tc>
        <w:tc>
          <w:tcPr>
            <w:tcW w:w="0" w:type="auto"/>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240</w:t>
            </w:r>
          </w:p>
        </w:tc>
      </w:tr>
      <w:tr w:rsidR="00A200AA" w:rsidRPr="00012D2D" w:rsidTr="00A200AA">
        <w:trPr>
          <w:trHeight w:val="65"/>
          <w:jc w:val="center"/>
        </w:trPr>
        <w:tc>
          <w:tcPr>
            <w:tcW w:w="366" w:type="dxa"/>
            <w:tcBorders>
              <w:top w:val="nil"/>
              <w:left w:val="single" w:sz="4" w:space="0" w:color="auto"/>
              <w:bottom w:val="single" w:sz="4" w:space="0" w:color="auto"/>
              <w:right w:val="single" w:sz="4" w:space="0" w:color="auto"/>
            </w:tcBorders>
            <w:shd w:val="clear" w:color="auto" w:fill="auto"/>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7</w:t>
            </w:r>
          </w:p>
        </w:tc>
        <w:tc>
          <w:tcPr>
            <w:tcW w:w="6195" w:type="dxa"/>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SUBTERRÁNEO SIMPLE (Acometidas RBS)</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Ml</w:t>
            </w:r>
          </w:p>
        </w:tc>
        <w:tc>
          <w:tcPr>
            <w:tcW w:w="0" w:type="auto"/>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250</w:t>
            </w:r>
          </w:p>
        </w:tc>
      </w:tr>
      <w:tr w:rsidR="00A200AA" w:rsidRPr="00012D2D" w:rsidTr="00A200AA">
        <w:trPr>
          <w:trHeight w:val="65"/>
          <w:jc w:val="center"/>
        </w:trPr>
        <w:tc>
          <w:tcPr>
            <w:tcW w:w="366" w:type="dxa"/>
            <w:tcBorders>
              <w:top w:val="nil"/>
              <w:left w:val="single" w:sz="4" w:space="0" w:color="auto"/>
              <w:bottom w:val="single" w:sz="4" w:space="0" w:color="auto"/>
              <w:right w:val="single" w:sz="4" w:space="0" w:color="auto"/>
            </w:tcBorders>
            <w:shd w:val="clear" w:color="auto" w:fill="auto"/>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8</w:t>
            </w:r>
          </w:p>
        </w:tc>
        <w:tc>
          <w:tcPr>
            <w:tcW w:w="6195" w:type="dxa"/>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PROVISIÓN E INSTALACIÓN KIT COMPLETO SUBIDA LATERAL (Tubo Metálico)</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4</w:t>
            </w:r>
          </w:p>
        </w:tc>
      </w:tr>
      <w:tr w:rsidR="00A200AA" w:rsidRPr="00012D2D" w:rsidTr="00A200AA">
        <w:trPr>
          <w:trHeight w:val="65"/>
          <w:jc w:val="center"/>
        </w:trPr>
        <w:tc>
          <w:tcPr>
            <w:tcW w:w="366"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 </w:t>
            </w:r>
          </w:p>
        </w:tc>
        <w:tc>
          <w:tcPr>
            <w:tcW w:w="6195"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TENDIDO AÉREO</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 </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 </w:t>
            </w:r>
          </w:p>
        </w:tc>
      </w:tr>
      <w:tr w:rsidR="00A200AA" w:rsidRPr="00012D2D" w:rsidTr="00A200AA">
        <w:trPr>
          <w:trHeight w:val="65"/>
          <w:jc w:val="center"/>
        </w:trPr>
        <w:tc>
          <w:tcPr>
            <w:tcW w:w="366"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9</w:t>
            </w:r>
          </w:p>
        </w:tc>
        <w:tc>
          <w:tcPr>
            <w:tcW w:w="6195"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 xml:space="preserve">MANO DE OBRA PLANTADO DE POSTE NUEVO  PRFV 11 </w:t>
            </w:r>
            <w:proofErr w:type="spellStart"/>
            <w:r w:rsidRPr="00012D2D">
              <w:rPr>
                <w:rFonts w:ascii="Tahoma" w:hAnsi="Tahoma" w:cs="Tahoma"/>
                <w:sz w:val="18"/>
                <w:szCs w:val="18"/>
                <w:lang w:eastAsia="es-BO"/>
              </w:rPr>
              <w:t>mts</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18</w:t>
            </w:r>
          </w:p>
        </w:tc>
      </w:tr>
      <w:tr w:rsidR="00A200AA" w:rsidRPr="00012D2D" w:rsidTr="00A200AA">
        <w:trPr>
          <w:trHeight w:val="65"/>
          <w:jc w:val="center"/>
        </w:trPr>
        <w:tc>
          <w:tcPr>
            <w:tcW w:w="366"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10</w:t>
            </w:r>
          </w:p>
        </w:tc>
        <w:tc>
          <w:tcPr>
            <w:tcW w:w="6195"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 xml:space="preserve">MANO DE OBRA PLANTADO DE POSTE NUEVO  PRFV 9 </w:t>
            </w:r>
            <w:proofErr w:type="spellStart"/>
            <w:r w:rsidRPr="00012D2D">
              <w:rPr>
                <w:rFonts w:ascii="Tahoma" w:hAnsi="Tahoma" w:cs="Tahoma"/>
                <w:sz w:val="18"/>
                <w:szCs w:val="18"/>
                <w:lang w:eastAsia="es-BO"/>
              </w:rPr>
              <w:t>mts</w:t>
            </w:r>
            <w:proofErr w:type="spellEnd"/>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125</w:t>
            </w:r>
          </w:p>
        </w:tc>
      </w:tr>
      <w:tr w:rsidR="00A200AA" w:rsidRPr="00012D2D" w:rsidTr="00A200AA">
        <w:trPr>
          <w:trHeight w:val="65"/>
          <w:jc w:val="center"/>
        </w:trPr>
        <w:tc>
          <w:tcPr>
            <w:tcW w:w="366"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11</w:t>
            </w:r>
          </w:p>
        </w:tc>
        <w:tc>
          <w:tcPr>
            <w:tcW w:w="6195"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PROVISIÓN-TRASLADO E INSTALACIÓN Poste de madera 9 m</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173</w:t>
            </w:r>
          </w:p>
        </w:tc>
      </w:tr>
      <w:tr w:rsidR="00A200AA" w:rsidRPr="00012D2D" w:rsidTr="00A200AA">
        <w:trPr>
          <w:trHeight w:val="65"/>
          <w:jc w:val="center"/>
        </w:trPr>
        <w:tc>
          <w:tcPr>
            <w:tcW w:w="366"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12</w:t>
            </w:r>
          </w:p>
        </w:tc>
        <w:tc>
          <w:tcPr>
            <w:tcW w:w="6195" w:type="dxa"/>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PROVISIÓN E INSTALACIÓN DE CABLE ACERADO DE 3/16"</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Ml</w:t>
            </w:r>
          </w:p>
        </w:tc>
        <w:tc>
          <w:tcPr>
            <w:tcW w:w="0" w:type="auto"/>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300</w:t>
            </w:r>
          </w:p>
        </w:tc>
      </w:tr>
      <w:tr w:rsidR="00A200AA" w:rsidRPr="00012D2D" w:rsidTr="00A200AA">
        <w:trPr>
          <w:trHeight w:val="65"/>
          <w:jc w:val="center"/>
        </w:trPr>
        <w:tc>
          <w:tcPr>
            <w:tcW w:w="366"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13</w:t>
            </w:r>
          </w:p>
        </w:tc>
        <w:tc>
          <w:tcPr>
            <w:tcW w:w="6195" w:type="dxa"/>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PROVISIÓN E INSTALACIÓN DE DEVANADO</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Ml</w:t>
            </w:r>
          </w:p>
        </w:tc>
        <w:tc>
          <w:tcPr>
            <w:tcW w:w="0" w:type="auto"/>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390</w:t>
            </w:r>
          </w:p>
        </w:tc>
      </w:tr>
      <w:tr w:rsidR="00A200AA" w:rsidRPr="00012D2D" w:rsidTr="00A200AA">
        <w:trPr>
          <w:trHeight w:val="65"/>
          <w:jc w:val="center"/>
        </w:trPr>
        <w:tc>
          <w:tcPr>
            <w:tcW w:w="366"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14</w:t>
            </w:r>
          </w:p>
        </w:tc>
        <w:tc>
          <w:tcPr>
            <w:tcW w:w="6195"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MANO DE OBRA INSTALACIÓN FERRETERÍA (DUPLO)</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2129</w:t>
            </w:r>
          </w:p>
        </w:tc>
      </w:tr>
      <w:tr w:rsidR="00A200AA" w:rsidRPr="00012D2D" w:rsidTr="00A200AA">
        <w:trPr>
          <w:trHeight w:val="65"/>
          <w:jc w:val="center"/>
        </w:trPr>
        <w:tc>
          <w:tcPr>
            <w:tcW w:w="366"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15</w:t>
            </w:r>
          </w:p>
        </w:tc>
        <w:tc>
          <w:tcPr>
            <w:tcW w:w="6195"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MANO DE OBRA INSTALACIÓN FERRETERÍA  (PASO)</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344</w:t>
            </w:r>
          </w:p>
        </w:tc>
      </w:tr>
      <w:tr w:rsidR="00A200AA" w:rsidRPr="00012D2D" w:rsidTr="00A200AA">
        <w:trPr>
          <w:trHeight w:val="65"/>
          <w:jc w:val="center"/>
        </w:trPr>
        <w:tc>
          <w:tcPr>
            <w:tcW w:w="366"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16</w:t>
            </w:r>
          </w:p>
        </w:tc>
        <w:tc>
          <w:tcPr>
            <w:tcW w:w="6195"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MANO DE OBRA INSTALACIÓN FERRETERÍA (CRUCETA)</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312</w:t>
            </w:r>
          </w:p>
        </w:tc>
      </w:tr>
      <w:tr w:rsidR="00A200AA" w:rsidRPr="00012D2D" w:rsidTr="00A200AA">
        <w:trPr>
          <w:trHeight w:val="65"/>
          <w:jc w:val="center"/>
        </w:trPr>
        <w:tc>
          <w:tcPr>
            <w:tcW w:w="366"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17</w:t>
            </w:r>
          </w:p>
        </w:tc>
        <w:tc>
          <w:tcPr>
            <w:tcW w:w="6195"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MANO DE OBRA INSTALACIÓN FERRETERÍA (ANTIVIBRADORES)</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3738</w:t>
            </w:r>
          </w:p>
        </w:tc>
      </w:tr>
      <w:tr w:rsidR="00A200AA" w:rsidRPr="00012D2D" w:rsidTr="00A200AA">
        <w:trPr>
          <w:trHeight w:val="49"/>
          <w:jc w:val="center"/>
        </w:trPr>
        <w:tc>
          <w:tcPr>
            <w:tcW w:w="366"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18</w:t>
            </w:r>
          </w:p>
        </w:tc>
        <w:tc>
          <w:tcPr>
            <w:tcW w:w="6195"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MANO DE OBRA DE INSTALACIÓN DE CAJAS DE EMPALME</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62</w:t>
            </w:r>
          </w:p>
        </w:tc>
      </w:tr>
      <w:tr w:rsidR="00A200AA" w:rsidRPr="00012D2D" w:rsidTr="00A200AA">
        <w:trPr>
          <w:trHeight w:val="49"/>
          <w:jc w:val="center"/>
        </w:trPr>
        <w:tc>
          <w:tcPr>
            <w:tcW w:w="366"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19</w:t>
            </w:r>
          </w:p>
        </w:tc>
        <w:tc>
          <w:tcPr>
            <w:tcW w:w="6195"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MANO DE OBRA DE INSTALACIÓN DE F.O. LINEAL</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Ml</w:t>
            </w:r>
          </w:p>
        </w:tc>
        <w:tc>
          <w:tcPr>
            <w:tcW w:w="0" w:type="auto"/>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176987</w:t>
            </w:r>
          </w:p>
        </w:tc>
      </w:tr>
      <w:tr w:rsidR="00A200AA" w:rsidRPr="00012D2D" w:rsidTr="00A200AA">
        <w:trPr>
          <w:trHeight w:val="49"/>
          <w:jc w:val="center"/>
        </w:trPr>
        <w:tc>
          <w:tcPr>
            <w:tcW w:w="366"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20</w:t>
            </w:r>
          </w:p>
        </w:tc>
        <w:tc>
          <w:tcPr>
            <w:tcW w:w="6195"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EMPALMES DE LÍNEA</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F.O.</w:t>
            </w:r>
          </w:p>
        </w:tc>
        <w:tc>
          <w:tcPr>
            <w:tcW w:w="0" w:type="auto"/>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1068</w:t>
            </w:r>
          </w:p>
        </w:tc>
      </w:tr>
      <w:tr w:rsidR="00A200AA" w:rsidRPr="00012D2D" w:rsidTr="00A200AA">
        <w:trPr>
          <w:trHeight w:val="49"/>
          <w:jc w:val="center"/>
        </w:trPr>
        <w:tc>
          <w:tcPr>
            <w:tcW w:w="366"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21</w:t>
            </w:r>
          </w:p>
        </w:tc>
        <w:tc>
          <w:tcPr>
            <w:tcW w:w="6195"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EMPALMES DE TERMINACIÓN</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F.O.</w:t>
            </w:r>
          </w:p>
        </w:tc>
        <w:tc>
          <w:tcPr>
            <w:tcW w:w="0" w:type="auto"/>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252</w:t>
            </w:r>
          </w:p>
        </w:tc>
      </w:tr>
      <w:tr w:rsidR="00A200AA" w:rsidRPr="00012D2D" w:rsidTr="00A200AA">
        <w:trPr>
          <w:trHeight w:val="49"/>
          <w:jc w:val="center"/>
        </w:trPr>
        <w:tc>
          <w:tcPr>
            <w:tcW w:w="366"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22</w:t>
            </w:r>
          </w:p>
        </w:tc>
        <w:tc>
          <w:tcPr>
            <w:tcW w:w="6195" w:type="dxa"/>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PROVISIÓN E INSTALACIÓN DE RIENDA DE POSTE(Kit completo)</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238</w:t>
            </w:r>
          </w:p>
        </w:tc>
      </w:tr>
      <w:tr w:rsidR="00A200AA" w:rsidRPr="00012D2D" w:rsidTr="00A200AA">
        <w:trPr>
          <w:trHeight w:val="49"/>
          <w:jc w:val="center"/>
        </w:trPr>
        <w:tc>
          <w:tcPr>
            <w:tcW w:w="366"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23</w:t>
            </w:r>
          </w:p>
        </w:tc>
        <w:tc>
          <w:tcPr>
            <w:tcW w:w="6195" w:type="dxa"/>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PROVISIÓN E INSTALACIÓN DE CRUCE AMERICANO</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6</w:t>
            </w:r>
          </w:p>
        </w:tc>
      </w:tr>
      <w:tr w:rsidR="00A200AA" w:rsidRPr="00012D2D" w:rsidTr="00A200AA">
        <w:trPr>
          <w:trHeight w:val="49"/>
          <w:jc w:val="center"/>
        </w:trPr>
        <w:tc>
          <w:tcPr>
            <w:tcW w:w="366"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24</w:t>
            </w:r>
          </w:p>
        </w:tc>
        <w:tc>
          <w:tcPr>
            <w:tcW w:w="6195" w:type="dxa"/>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PROVISIÓN E INSTALACIÓN BRAZO DE EXTENSIÓN</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15</w:t>
            </w:r>
          </w:p>
        </w:tc>
      </w:tr>
      <w:tr w:rsidR="00A200AA" w:rsidRPr="00012D2D" w:rsidTr="00A200AA">
        <w:trPr>
          <w:trHeight w:val="138"/>
          <w:jc w:val="center"/>
        </w:trPr>
        <w:tc>
          <w:tcPr>
            <w:tcW w:w="366"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25</w:t>
            </w:r>
          </w:p>
        </w:tc>
        <w:tc>
          <w:tcPr>
            <w:tcW w:w="6195" w:type="dxa"/>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PINTADO DE FERRETERÍA (DUPLO-PASO-CRUCETA)</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3096</w:t>
            </w:r>
          </w:p>
        </w:tc>
      </w:tr>
      <w:tr w:rsidR="00A200AA" w:rsidRPr="00012D2D" w:rsidTr="00A200AA">
        <w:trPr>
          <w:trHeight w:val="49"/>
          <w:jc w:val="center"/>
        </w:trPr>
        <w:tc>
          <w:tcPr>
            <w:tcW w:w="366"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26</w:t>
            </w:r>
          </w:p>
        </w:tc>
        <w:tc>
          <w:tcPr>
            <w:tcW w:w="6195" w:type="dxa"/>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 xml:space="preserve">DESBROCE, LIMPIEZA DEL TERRENO </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M²</w:t>
            </w:r>
          </w:p>
        </w:tc>
        <w:tc>
          <w:tcPr>
            <w:tcW w:w="0" w:type="auto"/>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2000</w:t>
            </w:r>
          </w:p>
        </w:tc>
      </w:tr>
      <w:tr w:rsidR="00A200AA" w:rsidRPr="00012D2D" w:rsidTr="00A200AA">
        <w:trPr>
          <w:trHeight w:val="49"/>
          <w:jc w:val="center"/>
        </w:trPr>
        <w:tc>
          <w:tcPr>
            <w:tcW w:w="366"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 </w:t>
            </w:r>
          </w:p>
        </w:tc>
        <w:tc>
          <w:tcPr>
            <w:tcW w:w="6195"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TENDIDO SUBTERRÁNEO</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 </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 </w:t>
            </w:r>
          </w:p>
        </w:tc>
      </w:tr>
      <w:tr w:rsidR="00A200AA" w:rsidRPr="00012D2D" w:rsidTr="00A200AA">
        <w:trPr>
          <w:trHeight w:val="49"/>
          <w:jc w:val="center"/>
        </w:trPr>
        <w:tc>
          <w:tcPr>
            <w:tcW w:w="366"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27</w:t>
            </w:r>
          </w:p>
        </w:tc>
        <w:tc>
          <w:tcPr>
            <w:tcW w:w="6195"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 xml:space="preserve">PROVISIÓN - INSTALACIÓN DE TRITUBO DE PVC [ F=1 1/2"] </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Ml</w:t>
            </w:r>
          </w:p>
        </w:tc>
        <w:tc>
          <w:tcPr>
            <w:tcW w:w="0" w:type="auto"/>
            <w:tcBorders>
              <w:top w:val="nil"/>
              <w:left w:val="nil"/>
              <w:bottom w:val="single" w:sz="4" w:space="0" w:color="auto"/>
              <w:right w:val="single" w:sz="4" w:space="0" w:color="auto"/>
            </w:tcBorders>
            <w:shd w:val="clear" w:color="auto" w:fill="auto"/>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490</w:t>
            </w:r>
          </w:p>
        </w:tc>
      </w:tr>
      <w:tr w:rsidR="00A200AA" w:rsidRPr="00012D2D" w:rsidTr="00A200AA">
        <w:trPr>
          <w:trHeight w:val="49"/>
          <w:jc w:val="center"/>
        </w:trPr>
        <w:tc>
          <w:tcPr>
            <w:tcW w:w="366"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28</w:t>
            </w:r>
          </w:p>
        </w:tc>
        <w:tc>
          <w:tcPr>
            <w:tcW w:w="6195"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PROVISIÓN - INSTALACIÓN DE CINTA DE SEÑALIZACIÓN</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Ml</w:t>
            </w:r>
          </w:p>
        </w:tc>
        <w:tc>
          <w:tcPr>
            <w:tcW w:w="0" w:type="auto"/>
            <w:tcBorders>
              <w:top w:val="nil"/>
              <w:left w:val="nil"/>
              <w:bottom w:val="single" w:sz="4" w:space="0" w:color="auto"/>
              <w:right w:val="single" w:sz="4" w:space="0" w:color="auto"/>
            </w:tcBorders>
            <w:shd w:val="clear" w:color="auto" w:fill="auto"/>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490</w:t>
            </w:r>
          </w:p>
        </w:tc>
      </w:tr>
      <w:tr w:rsidR="00A200AA" w:rsidRPr="00012D2D" w:rsidTr="00A200AA">
        <w:trPr>
          <w:trHeight w:val="115"/>
          <w:jc w:val="center"/>
        </w:trPr>
        <w:tc>
          <w:tcPr>
            <w:tcW w:w="366"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29</w:t>
            </w:r>
          </w:p>
        </w:tc>
        <w:tc>
          <w:tcPr>
            <w:tcW w:w="6195"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TENDIDO DE CABLE F.O. EN TRITUBO DE PVC INSTALADO [ F=1 1/2"]</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Ml</w:t>
            </w:r>
          </w:p>
        </w:tc>
        <w:tc>
          <w:tcPr>
            <w:tcW w:w="0" w:type="auto"/>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490</w:t>
            </w:r>
          </w:p>
        </w:tc>
      </w:tr>
      <w:tr w:rsidR="00A200AA" w:rsidRPr="00012D2D" w:rsidTr="00A200AA">
        <w:trPr>
          <w:trHeight w:val="63"/>
          <w:jc w:val="center"/>
        </w:trPr>
        <w:tc>
          <w:tcPr>
            <w:tcW w:w="366"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 </w:t>
            </w:r>
          </w:p>
        </w:tc>
        <w:tc>
          <w:tcPr>
            <w:tcW w:w="6195"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CONSTRUCCIÓN DE CÁMARAS</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 </w:t>
            </w:r>
          </w:p>
        </w:tc>
      </w:tr>
      <w:tr w:rsidR="00A200AA" w:rsidRPr="00012D2D" w:rsidTr="00A200AA">
        <w:trPr>
          <w:trHeight w:val="49"/>
          <w:jc w:val="center"/>
        </w:trPr>
        <w:tc>
          <w:tcPr>
            <w:tcW w:w="366"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30</w:t>
            </w:r>
          </w:p>
        </w:tc>
        <w:tc>
          <w:tcPr>
            <w:tcW w:w="6195"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CÁMARA SIMPLE +TAPA CON MARCO METÁLICO</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8</w:t>
            </w:r>
          </w:p>
        </w:tc>
      </w:tr>
      <w:tr w:rsidR="00A200AA" w:rsidRPr="00012D2D" w:rsidTr="00A200AA">
        <w:trPr>
          <w:trHeight w:val="49"/>
          <w:jc w:val="center"/>
        </w:trPr>
        <w:tc>
          <w:tcPr>
            <w:tcW w:w="366"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31</w:t>
            </w:r>
          </w:p>
        </w:tc>
        <w:tc>
          <w:tcPr>
            <w:tcW w:w="6195"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MANO DE OBRA DESTAPADO Y LIMPIEZA DE CÁMARAS</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8</w:t>
            </w:r>
          </w:p>
        </w:tc>
      </w:tr>
      <w:tr w:rsidR="00A200AA" w:rsidRPr="00012D2D" w:rsidTr="00A200AA">
        <w:trPr>
          <w:trHeight w:val="49"/>
          <w:jc w:val="center"/>
        </w:trPr>
        <w:tc>
          <w:tcPr>
            <w:tcW w:w="366"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32</w:t>
            </w:r>
          </w:p>
        </w:tc>
        <w:tc>
          <w:tcPr>
            <w:tcW w:w="6195"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MANO DE OBRA LIMPIEZA DE DUCTOS</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Ml</w:t>
            </w:r>
          </w:p>
        </w:tc>
        <w:tc>
          <w:tcPr>
            <w:tcW w:w="0" w:type="auto"/>
            <w:tcBorders>
              <w:top w:val="nil"/>
              <w:left w:val="nil"/>
              <w:bottom w:val="single" w:sz="4" w:space="0" w:color="auto"/>
              <w:right w:val="single" w:sz="4" w:space="0" w:color="auto"/>
            </w:tcBorders>
            <w:shd w:val="clear" w:color="auto" w:fill="auto"/>
            <w:noWrap/>
            <w:vAlign w:val="bottom"/>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2000</w:t>
            </w:r>
          </w:p>
        </w:tc>
      </w:tr>
      <w:tr w:rsidR="00A200AA" w:rsidRPr="00012D2D" w:rsidTr="00A200AA">
        <w:trPr>
          <w:trHeight w:val="49"/>
          <w:jc w:val="center"/>
        </w:trPr>
        <w:tc>
          <w:tcPr>
            <w:tcW w:w="366"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 </w:t>
            </w:r>
          </w:p>
        </w:tc>
        <w:tc>
          <w:tcPr>
            <w:tcW w:w="6195"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PROVISIÓN DE MATERIALES Y ACCESORIOS</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 </w:t>
            </w:r>
          </w:p>
        </w:tc>
      </w:tr>
      <w:tr w:rsidR="00A200AA" w:rsidRPr="00012D2D" w:rsidTr="00A200AA">
        <w:trPr>
          <w:trHeight w:val="49"/>
          <w:jc w:val="center"/>
        </w:trPr>
        <w:tc>
          <w:tcPr>
            <w:tcW w:w="366"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33</w:t>
            </w:r>
          </w:p>
        </w:tc>
        <w:tc>
          <w:tcPr>
            <w:tcW w:w="6195"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PROVISIÓN E INSTALACIÓN DE RACK ODF 60X30X220 Cm, CON PUERTA</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3</w:t>
            </w:r>
          </w:p>
        </w:tc>
      </w:tr>
      <w:tr w:rsidR="00A200AA" w:rsidRPr="00012D2D" w:rsidTr="00A200AA">
        <w:trPr>
          <w:trHeight w:val="49"/>
          <w:jc w:val="center"/>
        </w:trPr>
        <w:tc>
          <w:tcPr>
            <w:tcW w:w="366"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34</w:t>
            </w:r>
          </w:p>
        </w:tc>
        <w:tc>
          <w:tcPr>
            <w:tcW w:w="6195"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PROVISIÓN E INSTALACIÓN DE BANDEJA ODF DESLIZABLE DE 19 PULGADAS</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18</w:t>
            </w:r>
          </w:p>
        </w:tc>
      </w:tr>
      <w:tr w:rsidR="00A200AA" w:rsidRPr="00012D2D" w:rsidTr="00A200AA">
        <w:trPr>
          <w:trHeight w:val="53"/>
          <w:jc w:val="center"/>
        </w:trPr>
        <w:tc>
          <w:tcPr>
            <w:tcW w:w="366"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35</w:t>
            </w:r>
          </w:p>
        </w:tc>
        <w:tc>
          <w:tcPr>
            <w:tcW w:w="6195"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PROVISIÓN E INSTALACIÓN DE ADAPTADORES</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185</w:t>
            </w:r>
          </w:p>
        </w:tc>
      </w:tr>
      <w:tr w:rsidR="00A200AA" w:rsidRPr="00012D2D" w:rsidTr="00A200AA">
        <w:trPr>
          <w:trHeight w:val="49"/>
          <w:jc w:val="center"/>
        </w:trPr>
        <w:tc>
          <w:tcPr>
            <w:tcW w:w="366"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36</w:t>
            </w:r>
          </w:p>
        </w:tc>
        <w:tc>
          <w:tcPr>
            <w:tcW w:w="6195"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PROVISIÓN E INSTALACIÓN DE PIG TAILS</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185</w:t>
            </w:r>
          </w:p>
        </w:tc>
      </w:tr>
      <w:tr w:rsidR="00A200AA" w:rsidRPr="00012D2D" w:rsidTr="00A200AA">
        <w:trPr>
          <w:trHeight w:val="49"/>
          <w:jc w:val="center"/>
        </w:trPr>
        <w:tc>
          <w:tcPr>
            <w:tcW w:w="366"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 </w:t>
            </w:r>
          </w:p>
        </w:tc>
        <w:tc>
          <w:tcPr>
            <w:tcW w:w="6195"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CERTIFICACIÓN Y PRUEBAS</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 </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 </w:t>
            </w:r>
          </w:p>
        </w:tc>
      </w:tr>
      <w:tr w:rsidR="00A200AA" w:rsidRPr="00012D2D" w:rsidTr="00A200AA">
        <w:trPr>
          <w:trHeight w:val="49"/>
          <w:jc w:val="center"/>
        </w:trPr>
        <w:tc>
          <w:tcPr>
            <w:tcW w:w="366"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37</w:t>
            </w:r>
          </w:p>
        </w:tc>
        <w:tc>
          <w:tcPr>
            <w:tcW w:w="6195"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CERTIFICACIÓN BIDIRECCIONAL  DE ENLACE ( OTDR Y MEDIDOR DE POTENCIA )</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F.O.</w:t>
            </w:r>
          </w:p>
        </w:tc>
        <w:tc>
          <w:tcPr>
            <w:tcW w:w="0" w:type="auto"/>
            <w:tcBorders>
              <w:top w:val="nil"/>
              <w:left w:val="nil"/>
              <w:bottom w:val="single" w:sz="4" w:space="0" w:color="auto"/>
              <w:right w:val="single" w:sz="4" w:space="0" w:color="auto"/>
            </w:tcBorders>
            <w:shd w:val="clear" w:color="auto" w:fill="auto"/>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290</w:t>
            </w:r>
          </w:p>
        </w:tc>
      </w:tr>
      <w:tr w:rsidR="00A200AA" w:rsidRPr="00012D2D" w:rsidTr="00A200AA">
        <w:trPr>
          <w:trHeight w:val="49"/>
          <w:jc w:val="center"/>
        </w:trPr>
        <w:tc>
          <w:tcPr>
            <w:tcW w:w="366"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38</w:t>
            </w:r>
          </w:p>
        </w:tc>
        <w:tc>
          <w:tcPr>
            <w:tcW w:w="6195"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ELABORACIÓN DE DOCUMENTOS Y PLANOS AS BUILT - A3 ( 2 Ejemplares: Impreso y Digital )</w:t>
            </w:r>
          </w:p>
        </w:tc>
        <w:tc>
          <w:tcPr>
            <w:tcW w:w="0" w:type="auto"/>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Gbal</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w:t>
            </w:r>
          </w:p>
        </w:tc>
      </w:tr>
    </w:tbl>
    <w:p w:rsidR="00A200AA" w:rsidRPr="00012D2D" w:rsidRDefault="00A200AA" w:rsidP="001E45C8">
      <w:pPr>
        <w:jc w:val="center"/>
        <w:rPr>
          <w:rFonts w:ascii="Tahoma" w:hAnsi="Tahoma" w:cs="Tahoma"/>
          <w:b/>
          <w:sz w:val="20"/>
          <w:szCs w:val="22"/>
        </w:rPr>
      </w:pPr>
    </w:p>
    <w:p w:rsidR="00A200AA" w:rsidRDefault="00A200AA" w:rsidP="001E45C8">
      <w:pPr>
        <w:jc w:val="center"/>
        <w:rPr>
          <w:rFonts w:ascii="Tahoma" w:hAnsi="Tahoma" w:cs="Tahoma"/>
          <w:b/>
          <w:sz w:val="20"/>
          <w:szCs w:val="22"/>
        </w:rPr>
      </w:pPr>
    </w:p>
    <w:p w:rsidR="008E0324" w:rsidRPr="00012D2D" w:rsidRDefault="008E0324" w:rsidP="001E45C8">
      <w:pPr>
        <w:jc w:val="center"/>
        <w:rPr>
          <w:rFonts w:ascii="Tahoma" w:hAnsi="Tahoma" w:cs="Tahoma"/>
          <w:b/>
          <w:sz w:val="20"/>
          <w:szCs w:val="22"/>
        </w:rPr>
      </w:pPr>
    </w:p>
    <w:p w:rsidR="00D01C8C" w:rsidRPr="00012D2D" w:rsidRDefault="00D01C8C" w:rsidP="00D01C8C">
      <w:pPr>
        <w:jc w:val="center"/>
        <w:rPr>
          <w:rFonts w:ascii="Tahoma" w:hAnsi="Tahoma" w:cs="Tahoma"/>
          <w:b/>
          <w:sz w:val="20"/>
          <w:szCs w:val="22"/>
        </w:rPr>
      </w:pPr>
      <w:r w:rsidRPr="00012D2D">
        <w:rPr>
          <w:rFonts w:ascii="Tahoma" w:hAnsi="Tahoma" w:cs="Tahoma"/>
          <w:b/>
          <w:sz w:val="20"/>
          <w:szCs w:val="22"/>
        </w:rPr>
        <w:lastRenderedPageBreak/>
        <w:t>SERVICIOS DE INSTALACIÓN – CANTIDADES REFERENCIALES</w:t>
      </w:r>
    </w:p>
    <w:p w:rsidR="00D01C8C" w:rsidRPr="00012D2D" w:rsidRDefault="00A200AA" w:rsidP="00D01C8C">
      <w:pPr>
        <w:jc w:val="center"/>
        <w:rPr>
          <w:rFonts w:ascii="Tahoma" w:hAnsi="Tahoma" w:cs="Tahoma"/>
          <w:b/>
          <w:sz w:val="20"/>
          <w:szCs w:val="22"/>
        </w:rPr>
      </w:pPr>
      <w:r w:rsidRPr="00012D2D">
        <w:rPr>
          <w:rFonts w:ascii="Tahoma" w:hAnsi="Tahoma" w:cs="Tahoma"/>
          <w:b/>
          <w:sz w:val="20"/>
          <w:szCs w:val="22"/>
        </w:rPr>
        <w:t>FORMULARIO B2 TRAMO 2</w:t>
      </w:r>
    </w:p>
    <w:tbl>
      <w:tblPr>
        <w:tblW w:w="9493" w:type="dxa"/>
        <w:jc w:val="center"/>
        <w:tblLayout w:type="fixed"/>
        <w:tblCellMar>
          <w:left w:w="70" w:type="dxa"/>
          <w:right w:w="70" w:type="dxa"/>
        </w:tblCellMar>
        <w:tblLook w:val="04A0" w:firstRow="1" w:lastRow="0" w:firstColumn="1" w:lastColumn="0" w:noHBand="0" w:noVBand="1"/>
      </w:tblPr>
      <w:tblGrid>
        <w:gridCol w:w="338"/>
        <w:gridCol w:w="7047"/>
        <w:gridCol w:w="974"/>
        <w:gridCol w:w="1134"/>
      </w:tblGrid>
      <w:tr w:rsidR="00A200AA" w:rsidRPr="00012D2D" w:rsidTr="00807E50">
        <w:trPr>
          <w:trHeight w:val="45"/>
          <w:jc w:val="center"/>
        </w:trPr>
        <w:tc>
          <w:tcPr>
            <w:tcW w:w="338" w:type="dxa"/>
            <w:tcBorders>
              <w:top w:val="single" w:sz="4" w:space="0" w:color="auto"/>
              <w:left w:val="single" w:sz="4" w:space="0" w:color="auto"/>
              <w:bottom w:val="single" w:sz="4" w:space="0" w:color="auto"/>
              <w:right w:val="single" w:sz="4" w:space="0" w:color="auto"/>
            </w:tcBorders>
            <w:shd w:val="clear" w:color="000000" w:fill="00B050"/>
            <w:vAlign w:val="center"/>
            <w:hideMark/>
          </w:tcPr>
          <w:p w:rsidR="00A200AA" w:rsidRPr="00012D2D" w:rsidRDefault="00A200AA" w:rsidP="00A200AA">
            <w:pPr>
              <w:jc w:val="center"/>
              <w:rPr>
                <w:rFonts w:ascii="Tahoma" w:hAnsi="Tahoma" w:cs="Tahoma"/>
                <w:b/>
                <w:bCs/>
                <w:sz w:val="18"/>
                <w:szCs w:val="18"/>
                <w:lang w:eastAsia="es-BO"/>
              </w:rPr>
            </w:pPr>
            <w:r w:rsidRPr="00012D2D">
              <w:rPr>
                <w:rFonts w:ascii="Tahoma" w:hAnsi="Tahoma" w:cs="Tahoma"/>
                <w:b/>
                <w:bCs/>
                <w:sz w:val="18"/>
                <w:szCs w:val="18"/>
                <w:lang w:eastAsia="es-BO"/>
              </w:rPr>
              <w:t> </w:t>
            </w:r>
          </w:p>
        </w:tc>
        <w:tc>
          <w:tcPr>
            <w:tcW w:w="7047" w:type="dxa"/>
            <w:tcBorders>
              <w:top w:val="single" w:sz="4" w:space="0" w:color="auto"/>
              <w:left w:val="nil"/>
              <w:bottom w:val="single" w:sz="4" w:space="0" w:color="auto"/>
              <w:right w:val="single" w:sz="4" w:space="0" w:color="auto"/>
            </w:tcBorders>
            <w:shd w:val="clear" w:color="000000" w:fill="00B050"/>
            <w:vAlign w:val="center"/>
            <w:hideMark/>
          </w:tcPr>
          <w:p w:rsidR="00A200AA" w:rsidRPr="00012D2D" w:rsidRDefault="00A200AA" w:rsidP="00A200AA">
            <w:pPr>
              <w:jc w:val="center"/>
              <w:rPr>
                <w:rFonts w:ascii="Tahoma" w:hAnsi="Tahoma" w:cs="Tahoma"/>
                <w:b/>
                <w:bCs/>
                <w:sz w:val="18"/>
                <w:szCs w:val="18"/>
                <w:lang w:eastAsia="es-BO"/>
              </w:rPr>
            </w:pPr>
            <w:r w:rsidRPr="00012D2D">
              <w:rPr>
                <w:rFonts w:ascii="Tahoma" w:hAnsi="Tahoma" w:cs="Tahoma"/>
                <w:b/>
                <w:bCs/>
                <w:sz w:val="18"/>
                <w:szCs w:val="18"/>
                <w:lang w:eastAsia="es-BO"/>
              </w:rPr>
              <w:t>ÍTEM</w:t>
            </w:r>
          </w:p>
        </w:tc>
        <w:tc>
          <w:tcPr>
            <w:tcW w:w="974" w:type="dxa"/>
            <w:tcBorders>
              <w:top w:val="single" w:sz="4" w:space="0" w:color="auto"/>
              <w:left w:val="nil"/>
              <w:bottom w:val="single" w:sz="4" w:space="0" w:color="auto"/>
              <w:right w:val="single" w:sz="4" w:space="0" w:color="auto"/>
            </w:tcBorders>
            <w:shd w:val="clear" w:color="000000" w:fill="00B050"/>
            <w:vAlign w:val="center"/>
            <w:hideMark/>
          </w:tcPr>
          <w:p w:rsidR="00A200AA" w:rsidRPr="00012D2D" w:rsidRDefault="00A200AA" w:rsidP="00A200AA">
            <w:pPr>
              <w:jc w:val="center"/>
              <w:rPr>
                <w:rFonts w:ascii="Tahoma" w:hAnsi="Tahoma" w:cs="Tahoma"/>
                <w:b/>
                <w:bCs/>
                <w:sz w:val="18"/>
                <w:szCs w:val="18"/>
                <w:lang w:eastAsia="es-BO"/>
              </w:rPr>
            </w:pPr>
            <w:r w:rsidRPr="00012D2D">
              <w:rPr>
                <w:rFonts w:ascii="Tahoma" w:hAnsi="Tahoma" w:cs="Tahoma"/>
                <w:b/>
                <w:bCs/>
                <w:sz w:val="18"/>
                <w:szCs w:val="18"/>
                <w:lang w:eastAsia="es-BO"/>
              </w:rPr>
              <w:t>UNIDAD</w:t>
            </w:r>
          </w:p>
        </w:tc>
        <w:tc>
          <w:tcPr>
            <w:tcW w:w="1134" w:type="dxa"/>
            <w:tcBorders>
              <w:top w:val="single" w:sz="4" w:space="0" w:color="auto"/>
              <w:left w:val="nil"/>
              <w:bottom w:val="single" w:sz="4" w:space="0" w:color="auto"/>
              <w:right w:val="single" w:sz="4" w:space="0" w:color="auto"/>
            </w:tcBorders>
            <w:shd w:val="clear" w:color="000000" w:fill="00B050"/>
            <w:vAlign w:val="center"/>
            <w:hideMark/>
          </w:tcPr>
          <w:p w:rsidR="00A200AA" w:rsidRPr="00012D2D" w:rsidRDefault="00A200AA" w:rsidP="00A200AA">
            <w:pPr>
              <w:jc w:val="center"/>
              <w:rPr>
                <w:rFonts w:ascii="Tahoma" w:hAnsi="Tahoma" w:cs="Tahoma"/>
                <w:b/>
                <w:bCs/>
                <w:sz w:val="18"/>
                <w:szCs w:val="18"/>
                <w:lang w:eastAsia="es-BO"/>
              </w:rPr>
            </w:pPr>
            <w:r w:rsidRPr="00012D2D">
              <w:rPr>
                <w:rFonts w:ascii="Tahoma" w:hAnsi="Tahoma" w:cs="Tahoma"/>
                <w:b/>
                <w:bCs/>
                <w:sz w:val="18"/>
                <w:szCs w:val="18"/>
                <w:lang w:eastAsia="es-BO"/>
              </w:rPr>
              <w:t>CANTIDAD</w:t>
            </w:r>
          </w:p>
        </w:tc>
      </w:tr>
      <w:tr w:rsidR="00A200AA" w:rsidRPr="00012D2D" w:rsidTr="00807E50">
        <w:trPr>
          <w:trHeight w:val="107"/>
          <w:jc w:val="center"/>
        </w:trPr>
        <w:tc>
          <w:tcPr>
            <w:tcW w:w="338"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 </w:t>
            </w:r>
          </w:p>
        </w:tc>
        <w:tc>
          <w:tcPr>
            <w:tcW w:w="7047"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PRELIMINARES</w:t>
            </w:r>
          </w:p>
        </w:tc>
        <w:tc>
          <w:tcPr>
            <w:tcW w:w="97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 </w:t>
            </w:r>
          </w:p>
        </w:tc>
        <w:tc>
          <w:tcPr>
            <w:tcW w:w="113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 </w:t>
            </w:r>
          </w:p>
        </w:tc>
      </w:tr>
      <w:tr w:rsidR="00A200AA" w:rsidRPr="00012D2D" w:rsidTr="00807E50">
        <w:trPr>
          <w:trHeight w:val="60"/>
          <w:jc w:val="center"/>
        </w:trPr>
        <w:tc>
          <w:tcPr>
            <w:tcW w:w="338"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w:t>
            </w:r>
          </w:p>
        </w:tc>
        <w:tc>
          <w:tcPr>
            <w:tcW w:w="7047"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INSTALACIÓN DE FAENAS</w:t>
            </w:r>
          </w:p>
        </w:tc>
        <w:tc>
          <w:tcPr>
            <w:tcW w:w="97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Gbal</w:t>
            </w:r>
            <w:proofErr w:type="spellEnd"/>
          </w:p>
        </w:tc>
        <w:tc>
          <w:tcPr>
            <w:tcW w:w="1134" w:type="dxa"/>
            <w:tcBorders>
              <w:top w:val="nil"/>
              <w:left w:val="nil"/>
              <w:bottom w:val="single" w:sz="4" w:space="0" w:color="auto"/>
              <w:right w:val="single" w:sz="4" w:space="0" w:color="auto"/>
            </w:tcBorders>
            <w:shd w:val="clear" w:color="000000" w:fill="FFFFFF"/>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w:t>
            </w:r>
          </w:p>
        </w:tc>
      </w:tr>
      <w:tr w:rsidR="00A200AA" w:rsidRPr="00012D2D" w:rsidTr="00807E50">
        <w:trPr>
          <w:trHeight w:val="60"/>
          <w:jc w:val="center"/>
        </w:trPr>
        <w:tc>
          <w:tcPr>
            <w:tcW w:w="338"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w:t>
            </w:r>
          </w:p>
        </w:tc>
        <w:tc>
          <w:tcPr>
            <w:tcW w:w="7047"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RELEVAMIENTO TOPOGRÁFICO GEORREFERENCIADO DE LA LÍNEA DE TENDIDO Y ELABORACIÓN DEL DISEÑO FINAL – PLAN DE TENDIDO</w:t>
            </w:r>
          </w:p>
        </w:tc>
        <w:tc>
          <w:tcPr>
            <w:tcW w:w="97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Km</w:t>
            </w:r>
          </w:p>
        </w:tc>
        <w:tc>
          <w:tcPr>
            <w:tcW w:w="1134" w:type="dxa"/>
            <w:tcBorders>
              <w:top w:val="nil"/>
              <w:left w:val="nil"/>
              <w:bottom w:val="single" w:sz="4" w:space="0" w:color="auto"/>
              <w:right w:val="single" w:sz="4" w:space="0" w:color="auto"/>
            </w:tcBorders>
            <w:shd w:val="clear" w:color="000000" w:fill="FFFFFF"/>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88</w:t>
            </w:r>
          </w:p>
        </w:tc>
      </w:tr>
      <w:tr w:rsidR="00A200AA" w:rsidRPr="00012D2D" w:rsidTr="00807E50">
        <w:trPr>
          <w:trHeight w:val="60"/>
          <w:jc w:val="center"/>
        </w:trPr>
        <w:tc>
          <w:tcPr>
            <w:tcW w:w="338"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3</w:t>
            </w:r>
          </w:p>
        </w:tc>
        <w:tc>
          <w:tcPr>
            <w:tcW w:w="7047"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TRASLADO DE POSTE DE PRFV 9 m</w:t>
            </w:r>
          </w:p>
        </w:tc>
        <w:tc>
          <w:tcPr>
            <w:tcW w:w="97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1134" w:type="dxa"/>
            <w:tcBorders>
              <w:top w:val="nil"/>
              <w:left w:val="nil"/>
              <w:bottom w:val="single" w:sz="4" w:space="0" w:color="auto"/>
              <w:right w:val="single" w:sz="4" w:space="0" w:color="auto"/>
            </w:tcBorders>
            <w:shd w:val="clear" w:color="000000" w:fill="FFFFFF"/>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114</w:t>
            </w:r>
          </w:p>
        </w:tc>
      </w:tr>
      <w:tr w:rsidR="00A200AA" w:rsidRPr="00012D2D" w:rsidTr="00807E50">
        <w:trPr>
          <w:trHeight w:val="60"/>
          <w:jc w:val="center"/>
        </w:trPr>
        <w:tc>
          <w:tcPr>
            <w:tcW w:w="338"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4</w:t>
            </w:r>
          </w:p>
        </w:tc>
        <w:tc>
          <w:tcPr>
            <w:tcW w:w="7047"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TRASLADO DE POSTE DE PRFV 11 m</w:t>
            </w:r>
          </w:p>
        </w:tc>
        <w:tc>
          <w:tcPr>
            <w:tcW w:w="97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1134" w:type="dxa"/>
            <w:tcBorders>
              <w:top w:val="nil"/>
              <w:left w:val="nil"/>
              <w:bottom w:val="single" w:sz="4" w:space="0" w:color="auto"/>
              <w:right w:val="single" w:sz="4" w:space="0" w:color="auto"/>
            </w:tcBorders>
            <w:shd w:val="clear" w:color="000000" w:fill="FFFFFF"/>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14</w:t>
            </w:r>
          </w:p>
        </w:tc>
      </w:tr>
      <w:tr w:rsidR="00A200AA" w:rsidRPr="00012D2D" w:rsidTr="00807E50">
        <w:trPr>
          <w:trHeight w:val="60"/>
          <w:jc w:val="center"/>
        </w:trPr>
        <w:tc>
          <w:tcPr>
            <w:tcW w:w="338"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5</w:t>
            </w:r>
          </w:p>
        </w:tc>
        <w:tc>
          <w:tcPr>
            <w:tcW w:w="7047"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PRUEBAS ANTES DEL TENDIDO(Alineamiento)</w:t>
            </w:r>
          </w:p>
        </w:tc>
        <w:tc>
          <w:tcPr>
            <w:tcW w:w="97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F.O.</w:t>
            </w:r>
          </w:p>
        </w:tc>
        <w:tc>
          <w:tcPr>
            <w:tcW w:w="1134" w:type="dxa"/>
            <w:tcBorders>
              <w:top w:val="nil"/>
              <w:left w:val="nil"/>
              <w:bottom w:val="single" w:sz="4" w:space="0" w:color="auto"/>
              <w:right w:val="single" w:sz="4" w:space="0" w:color="auto"/>
            </w:tcBorders>
            <w:shd w:val="clear" w:color="000000" w:fill="FFFFFF"/>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480</w:t>
            </w:r>
          </w:p>
        </w:tc>
      </w:tr>
      <w:tr w:rsidR="00A200AA" w:rsidRPr="00012D2D" w:rsidTr="00807E50">
        <w:trPr>
          <w:trHeight w:val="60"/>
          <w:jc w:val="center"/>
        </w:trPr>
        <w:tc>
          <w:tcPr>
            <w:tcW w:w="338"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 </w:t>
            </w:r>
          </w:p>
        </w:tc>
        <w:tc>
          <w:tcPr>
            <w:tcW w:w="7047"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SERVICIOS EXCAVACIONES Y RELLENOS</w:t>
            </w:r>
          </w:p>
        </w:tc>
        <w:tc>
          <w:tcPr>
            <w:tcW w:w="97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 </w:t>
            </w:r>
          </w:p>
        </w:tc>
        <w:tc>
          <w:tcPr>
            <w:tcW w:w="113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 </w:t>
            </w:r>
          </w:p>
        </w:tc>
      </w:tr>
      <w:tr w:rsidR="00A200AA" w:rsidRPr="00012D2D" w:rsidTr="00807E50">
        <w:trPr>
          <w:trHeight w:val="60"/>
          <w:jc w:val="center"/>
        </w:trPr>
        <w:tc>
          <w:tcPr>
            <w:tcW w:w="338" w:type="dxa"/>
            <w:tcBorders>
              <w:top w:val="nil"/>
              <w:left w:val="single" w:sz="4" w:space="0" w:color="auto"/>
              <w:bottom w:val="single" w:sz="4" w:space="0" w:color="auto"/>
              <w:right w:val="single" w:sz="4" w:space="0" w:color="auto"/>
            </w:tcBorders>
            <w:shd w:val="clear" w:color="auto" w:fill="auto"/>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6</w:t>
            </w:r>
          </w:p>
        </w:tc>
        <w:tc>
          <w:tcPr>
            <w:tcW w:w="7047"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SUBTERRÁNEO SIMPLE (Cruce carretera tipo topo)</w:t>
            </w:r>
          </w:p>
        </w:tc>
        <w:tc>
          <w:tcPr>
            <w:tcW w:w="97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Ml</w:t>
            </w:r>
          </w:p>
        </w:tc>
        <w:tc>
          <w:tcPr>
            <w:tcW w:w="1134" w:type="dxa"/>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120</w:t>
            </w:r>
          </w:p>
        </w:tc>
      </w:tr>
      <w:tr w:rsidR="00A200AA" w:rsidRPr="00012D2D" w:rsidTr="00807E50">
        <w:trPr>
          <w:trHeight w:val="60"/>
          <w:jc w:val="center"/>
        </w:trPr>
        <w:tc>
          <w:tcPr>
            <w:tcW w:w="338" w:type="dxa"/>
            <w:tcBorders>
              <w:top w:val="nil"/>
              <w:left w:val="single" w:sz="4" w:space="0" w:color="auto"/>
              <w:bottom w:val="single" w:sz="4" w:space="0" w:color="auto"/>
              <w:right w:val="single" w:sz="4" w:space="0" w:color="auto"/>
            </w:tcBorders>
            <w:shd w:val="clear" w:color="auto" w:fill="auto"/>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7</w:t>
            </w:r>
          </w:p>
        </w:tc>
        <w:tc>
          <w:tcPr>
            <w:tcW w:w="7047" w:type="dxa"/>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SUBTERRÁNEO SIMPLE (Acometidas RBS)</w:t>
            </w:r>
          </w:p>
        </w:tc>
        <w:tc>
          <w:tcPr>
            <w:tcW w:w="97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Ml</w:t>
            </w:r>
          </w:p>
        </w:tc>
        <w:tc>
          <w:tcPr>
            <w:tcW w:w="1134" w:type="dxa"/>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80</w:t>
            </w:r>
          </w:p>
        </w:tc>
      </w:tr>
      <w:tr w:rsidR="00A200AA" w:rsidRPr="00012D2D" w:rsidTr="00807E50">
        <w:trPr>
          <w:trHeight w:val="60"/>
          <w:jc w:val="center"/>
        </w:trPr>
        <w:tc>
          <w:tcPr>
            <w:tcW w:w="338" w:type="dxa"/>
            <w:tcBorders>
              <w:top w:val="nil"/>
              <w:left w:val="single" w:sz="4" w:space="0" w:color="auto"/>
              <w:bottom w:val="single" w:sz="4" w:space="0" w:color="auto"/>
              <w:right w:val="single" w:sz="4" w:space="0" w:color="auto"/>
            </w:tcBorders>
            <w:shd w:val="clear" w:color="auto" w:fill="auto"/>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8</w:t>
            </w:r>
          </w:p>
        </w:tc>
        <w:tc>
          <w:tcPr>
            <w:tcW w:w="7047" w:type="dxa"/>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PROVISIÓN E INSTALACIÓN KIT COMPLETO SUBIDA LATERAL (Tubo Metálico)</w:t>
            </w:r>
          </w:p>
        </w:tc>
        <w:tc>
          <w:tcPr>
            <w:tcW w:w="97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6</w:t>
            </w:r>
          </w:p>
        </w:tc>
      </w:tr>
      <w:tr w:rsidR="00A200AA" w:rsidRPr="00012D2D" w:rsidTr="00807E50">
        <w:trPr>
          <w:trHeight w:val="60"/>
          <w:jc w:val="center"/>
        </w:trPr>
        <w:tc>
          <w:tcPr>
            <w:tcW w:w="338"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 </w:t>
            </w:r>
          </w:p>
        </w:tc>
        <w:tc>
          <w:tcPr>
            <w:tcW w:w="7047"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TENDIDO AÉREO</w:t>
            </w:r>
          </w:p>
        </w:tc>
        <w:tc>
          <w:tcPr>
            <w:tcW w:w="97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 </w:t>
            </w:r>
          </w:p>
        </w:tc>
        <w:tc>
          <w:tcPr>
            <w:tcW w:w="113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 </w:t>
            </w:r>
          </w:p>
        </w:tc>
      </w:tr>
      <w:tr w:rsidR="00A200AA" w:rsidRPr="00012D2D" w:rsidTr="00807E50">
        <w:trPr>
          <w:trHeight w:val="60"/>
          <w:jc w:val="center"/>
        </w:trPr>
        <w:tc>
          <w:tcPr>
            <w:tcW w:w="338"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9</w:t>
            </w:r>
          </w:p>
        </w:tc>
        <w:tc>
          <w:tcPr>
            <w:tcW w:w="7047"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 xml:space="preserve">MANO DE OBRA PLANTADO DE POSTE NUEVO  PRFV 11 </w:t>
            </w:r>
            <w:proofErr w:type="spellStart"/>
            <w:r w:rsidRPr="00012D2D">
              <w:rPr>
                <w:rFonts w:ascii="Tahoma" w:hAnsi="Tahoma" w:cs="Tahoma"/>
                <w:sz w:val="18"/>
                <w:szCs w:val="18"/>
                <w:lang w:eastAsia="es-BO"/>
              </w:rPr>
              <w:t>mts</w:t>
            </w:r>
            <w:proofErr w:type="spellEnd"/>
          </w:p>
        </w:tc>
        <w:tc>
          <w:tcPr>
            <w:tcW w:w="97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1134" w:type="dxa"/>
            <w:tcBorders>
              <w:top w:val="nil"/>
              <w:left w:val="nil"/>
              <w:bottom w:val="single" w:sz="4" w:space="0" w:color="auto"/>
              <w:right w:val="single" w:sz="4" w:space="0" w:color="auto"/>
            </w:tcBorders>
            <w:shd w:val="clear" w:color="auto" w:fill="auto"/>
            <w:noWrap/>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14</w:t>
            </w:r>
          </w:p>
        </w:tc>
      </w:tr>
      <w:tr w:rsidR="00A200AA" w:rsidRPr="00012D2D" w:rsidTr="00807E50">
        <w:trPr>
          <w:trHeight w:val="60"/>
          <w:jc w:val="center"/>
        </w:trPr>
        <w:tc>
          <w:tcPr>
            <w:tcW w:w="338"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10</w:t>
            </w:r>
          </w:p>
        </w:tc>
        <w:tc>
          <w:tcPr>
            <w:tcW w:w="7047"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 xml:space="preserve">MANO DE OBRA PLANTADO DE POSTE NUEVO  PRFV 9 </w:t>
            </w:r>
            <w:proofErr w:type="spellStart"/>
            <w:r w:rsidRPr="00012D2D">
              <w:rPr>
                <w:rFonts w:ascii="Tahoma" w:hAnsi="Tahoma" w:cs="Tahoma"/>
                <w:sz w:val="18"/>
                <w:szCs w:val="18"/>
                <w:lang w:eastAsia="es-BO"/>
              </w:rPr>
              <w:t>mts</w:t>
            </w:r>
            <w:proofErr w:type="spellEnd"/>
          </w:p>
        </w:tc>
        <w:tc>
          <w:tcPr>
            <w:tcW w:w="97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1134" w:type="dxa"/>
            <w:tcBorders>
              <w:top w:val="nil"/>
              <w:left w:val="nil"/>
              <w:bottom w:val="single" w:sz="4" w:space="0" w:color="auto"/>
              <w:right w:val="single" w:sz="4" w:space="0" w:color="auto"/>
            </w:tcBorders>
            <w:shd w:val="clear" w:color="auto" w:fill="auto"/>
            <w:noWrap/>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114</w:t>
            </w:r>
          </w:p>
        </w:tc>
      </w:tr>
      <w:tr w:rsidR="00A200AA" w:rsidRPr="00012D2D" w:rsidTr="00807E50">
        <w:trPr>
          <w:trHeight w:val="60"/>
          <w:jc w:val="center"/>
        </w:trPr>
        <w:tc>
          <w:tcPr>
            <w:tcW w:w="338"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11</w:t>
            </w:r>
          </w:p>
        </w:tc>
        <w:tc>
          <w:tcPr>
            <w:tcW w:w="7047"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PROVISIÓN-TRASLADO E INSTALACIÓN Poste de madera 9 m</w:t>
            </w:r>
          </w:p>
        </w:tc>
        <w:tc>
          <w:tcPr>
            <w:tcW w:w="97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1134" w:type="dxa"/>
            <w:tcBorders>
              <w:top w:val="nil"/>
              <w:left w:val="nil"/>
              <w:bottom w:val="single" w:sz="4" w:space="0" w:color="auto"/>
              <w:right w:val="single" w:sz="4" w:space="0" w:color="auto"/>
            </w:tcBorders>
            <w:shd w:val="clear" w:color="auto" w:fill="auto"/>
            <w:noWrap/>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57</w:t>
            </w:r>
          </w:p>
        </w:tc>
      </w:tr>
      <w:tr w:rsidR="00A200AA" w:rsidRPr="00012D2D" w:rsidTr="00807E50">
        <w:trPr>
          <w:trHeight w:val="60"/>
          <w:jc w:val="center"/>
        </w:trPr>
        <w:tc>
          <w:tcPr>
            <w:tcW w:w="338"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12</w:t>
            </w:r>
          </w:p>
        </w:tc>
        <w:tc>
          <w:tcPr>
            <w:tcW w:w="7047" w:type="dxa"/>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PROVISIÓN E INSTALACIÓN DE CABLE ACERADO DE 3/16"</w:t>
            </w:r>
          </w:p>
        </w:tc>
        <w:tc>
          <w:tcPr>
            <w:tcW w:w="97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Ml</w:t>
            </w:r>
          </w:p>
        </w:tc>
        <w:tc>
          <w:tcPr>
            <w:tcW w:w="1134" w:type="dxa"/>
            <w:tcBorders>
              <w:top w:val="nil"/>
              <w:left w:val="nil"/>
              <w:bottom w:val="single" w:sz="4" w:space="0" w:color="auto"/>
              <w:right w:val="single" w:sz="4" w:space="0" w:color="auto"/>
            </w:tcBorders>
            <w:shd w:val="clear" w:color="auto" w:fill="auto"/>
            <w:noWrap/>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300</w:t>
            </w:r>
          </w:p>
        </w:tc>
      </w:tr>
      <w:tr w:rsidR="00A200AA" w:rsidRPr="00012D2D" w:rsidTr="00807E50">
        <w:trPr>
          <w:trHeight w:val="60"/>
          <w:jc w:val="center"/>
        </w:trPr>
        <w:tc>
          <w:tcPr>
            <w:tcW w:w="338"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13</w:t>
            </w:r>
          </w:p>
        </w:tc>
        <w:tc>
          <w:tcPr>
            <w:tcW w:w="7047" w:type="dxa"/>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PROVISIÓN E INSTALACIÓN DE DEVANADO</w:t>
            </w:r>
          </w:p>
        </w:tc>
        <w:tc>
          <w:tcPr>
            <w:tcW w:w="97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Ml</w:t>
            </w:r>
          </w:p>
        </w:tc>
        <w:tc>
          <w:tcPr>
            <w:tcW w:w="1134" w:type="dxa"/>
            <w:tcBorders>
              <w:top w:val="nil"/>
              <w:left w:val="nil"/>
              <w:bottom w:val="single" w:sz="4" w:space="0" w:color="auto"/>
              <w:right w:val="single" w:sz="4" w:space="0" w:color="auto"/>
            </w:tcBorders>
            <w:shd w:val="clear" w:color="auto" w:fill="auto"/>
            <w:noWrap/>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390</w:t>
            </w:r>
          </w:p>
        </w:tc>
      </w:tr>
      <w:tr w:rsidR="00A200AA" w:rsidRPr="00012D2D" w:rsidTr="00807E50">
        <w:trPr>
          <w:trHeight w:val="60"/>
          <w:jc w:val="center"/>
        </w:trPr>
        <w:tc>
          <w:tcPr>
            <w:tcW w:w="338"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14</w:t>
            </w:r>
          </w:p>
        </w:tc>
        <w:tc>
          <w:tcPr>
            <w:tcW w:w="7047"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MANO DE OBRA INSTALACIÓN FERRETERÍA (DUPLO)</w:t>
            </w:r>
          </w:p>
        </w:tc>
        <w:tc>
          <w:tcPr>
            <w:tcW w:w="97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1134" w:type="dxa"/>
            <w:tcBorders>
              <w:top w:val="nil"/>
              <w:left w:val="nil"/>
              <w:bottom w:val="single" w:sz="4" w:space="0" w:color="auto"/>
              <w:right w:val="single" w:sz="4" w:space="0" w:color="auto"/>
            </w:tcBorders>
            <w:shd w:val="clear" w:color="auto" w:fill="auto"/>
            <w:noWrap/>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781</w:t>
            </w:r>
          </w:p>
        </w:tc>
      </w:tr>
      <w:tr w:rsidR="00A200AA" w:rsidRPr="00012D2D" w:rsidTr="00807E50">
        <w:trPr>
          <w:trHeight w:val="60"/>
          <w:jc w:val="center"/>
        </w:trPr>
        <w:tc>
          <w:tcPr>
            <w:tcW w:w="338"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15</w:t>
            </w:r>
          </w:p>
        </w:tc>
        <w:tc>
          <w:tcPr>
            <w:tcW w:w="7047"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MANO DE OBRA INSTALACIÓN FERRETERÍA  (PASO)</w:t>
            </w:r>
          </w:p>
        </w:tc>
        <w:tc>
          <w:tcPr>
            <w:tcW w:w="97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1134" w:type="dxa"/>
            <w:tcBorders>
              <w:top w:val="nil"/>
              <w:left w:val="nil"/>
              <w:bottom w:val="single" w:sz="4" w:space="0" w:color="auto"/>
              <w:right w:val="single" w:sz="4" w:space="0" w:color="auto"/>
            </w:tcBorders>
            <w:shd w:val="clear" w:color="auto" w:fill="auto"/>
            <w:noWrap/>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78</w:t>
            </w:r>
          </w:p>
        </w:tc>
      </w:tr>
      <w:tr w:rsidR="00A200AA" w:rsidRPr="00012D2D" w:rsidTr="00807E50">
        <w:trPr>
          <w:trHeight w:val="60"/>
          <w:jc w:val="center"/>
        </w:trPr>
        <w:tc>
          <w:tcPr>
            <w:tcW w:w="338"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16</w:t>
            </w:r>
          </w:p>
        </w:tc>
        <w:tc>
          <w:tcPr>
            <w:tcW w:w="7047"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MANO DE OBRA INSTALACIÓN FERRETERÍA (CRUCETA)</w:t>
            </w:r>
          </w:p>
        </w:tc>
        <w:tc>
          <w:tcPr>
            <w:tcW w:w="97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1134" w:type="dxa"/>
            <w:tcBorders>
              <w:top w:val="nil"/>
              <w:left w:val="nil"/>
              <w:bottom w:val="single" w:sz="4" w:space="0" w:color="auto"/>
              <w:right w:val="single" w:sz="4" w:space="0" w:color="auto"/>
            </w:tcBorders>
            <w:shd w:val="clear" w:color="auto" w:fill="auto"/>
            <w:noWrap/>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130</w:t>
            </w:r>
          </w:p>
        </w:tc>
      </w:tr>
      <w:tr w:rsidR="00A200AA" w:rsidRPr="00012D2D" w:rsidTr="00807E50">
        <w:trPr>
          <w:trHeight w:val="60"/>
          <w:jc w:val="center"/>
        </w:trPr>
        <w:tc>
          <w:tcPr>
            <w:tcW w:w="338"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17</w:t>
            </w:r>
          </w:p>
        </w:tc>
        <w:tc>
          <w:tcPr>
            <w:tcW w:w="7047"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MANO DE OBRA INSTALACIÓN FERRETERÍA (ANTIVIBRADORES)</w:t>
            </w:r>
          </w:p>
        </w:tc>
        <w:tc>
          <w:tcPr>
            <w:tcW w:w="97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1134" w:type="dxa"/>
            <w:tcBorders>
              <w:top w:val="nil"/>
              <w:left w:val="nil"/>
              <w:bottom w:val="single" w:sz="4" w:space="0" w:color="auto"/>
              <w:right w:val="single" w:sz="4" w:space="0" w:color="auto"/>
            </w:tcBorders>
            <w:shd w:val="clear" w:color="auto" w:fill="auto"/>
            <w:noWrap/>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1562</w:t>
            </w:r>
          </w:p>
        </w:tc>
      </w:tr>
      <w:tr w:rsidR="00A200AA" w:rsidRPr="00012D2D" w:rsidTr="00807E50">
        <w:trPr>
          <w:trHeight w:val="45"/>
          <w:jc w:val="center"/>
        </w:trPr>
        <w:tc>
          <w:tcPr>
            <w:tcW w:w="338"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18</w:t>
            </w:r>
          </w:p>
        </w:tc>
        <w:tc>
          <w:tcPr>
            <w:tcW w:w="7047"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MANO DE OBRA DE INSTALACIÓN DE CAJAS DE EMPALME</w:t>
            </w:r>
          </w:p>
        </w:tc>
        <w:tc>
          <w:tcPr>
            <w:tcW w:w="97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1134" w:type="dxa"/>
            <w:tcBorders>
              <w:top w:val="nil"/>
              <w:left w:val="nil"/>
              <w:bottom w:val="single" w:sz="4" w:space="0" w:color="auto"/>
              <w:right w:val="single" w:sz="4" w:space="0" w:color="auto"/>
            </w:tcBorders>
            <w:shd w:val="clear" w:color="auto" w:fill="auto"/>
            <w:noWrap/>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22</w:t>
            </w:r>
          </w:p>
        </w:tc>
      </w:tr>
      <w:tr w:rsidR="00A200AA" w:rsidRPr="00012D2D" w:rsidTr="00807E50">
        <w:trPr>
          <w:trHeight w:val="45"/>
          <w:jc w:val="center"/>
        </w:trPr>
        <w:tc>
          <w:tcPr>
            <w:tcW w:w="338"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19</w:t>
            </w:r>
          </w:p>
        </w:tc>
        <w:tc>
          <w:tcPr>
            <w:tcW w:w="7047"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MANO DE OBRA DE INSTALACIÓN DE F.O. LINEAL</w:t>
            </w:r>
          </w:p>
        </w:tc>
        <w:tc>
          <w:tcPr>
            <w:tcW w:w="97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Ml</w:t>
            </w:r>
          </w:p>
        </w:tc>
        <w:tc>
          <w:tcPr>
            <w:tcW w:w="1134" w:type="dxa"/>
            <w:tcBorders>
              <w:top w:val="nil"/>
              <w:left w:val="nil"/>
              <w:bottom w:val="single" w:sz="4" w:space="0" w:color="auto"/>
              <w:right w:val="single" w:sz="4" w:space="0" w:color="auto"/>
            </w:tcBorders>
            <w:shd w:val="clear" w:color="auto" w:fill="auto"/>
            <w:noWrap/>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88481</w:t>
            </w:r>
          </w:p>
        </w:tc>
      </w:tr>
      <w:tr w:rsidR="00A200AA" w:rsidRPr="00012D2D" w:rsidTr="00807E50">
        <w:trPr>
          <w:trHeight w:val="45"/>
          <w:jc w:val="center"/>
        </w:trPr>
        <w:tc>
          <w:tcPr>
            <w:tcW w:w="338"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20</w:t>
            </w:r>
          </w:p>
        </w:tc>
        <w:tc>
          <w:tcPr>
            <w:tcW w:w="7047"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EMPALMES DE LÍNEA</w:t>
            </w:r>
          </w:p>
        </w:tc>
        <w:tc>
          <w:tcPr>
            <w:tcW w:w="97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F.O.</w:t>
            </w:r>
          </w:p>
        </w:tc>
        <w:tc>
          <w:tcPr>
            <w:tcW w:w="1134" w:type="dxa"/>
            <w:tcBorders>
              <w:top w:val="nil"/>
              <w:left w:val="nil"/>
              <w:bottom w:val="single" w:sz="4" w:space="0" w:color="auto"/>
              <w:right w:val="single" w:sz="4" w:space="0" w:color="auto"/>
            </w:tcBorders>
            <w:shd w:val="clear" w:color="auto" w:fill="auto"/>
            <w:noWrap/>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528</w:t>
            </w:r>
          </w:p>
        </w:tc>
      </w:tr>
      <w:tr w:rsidR="00A200AA" w:rsidRPr="00012D2D" w:rsidTr="00807E50">
        <w:trPr>
          <w:trHeight w:val="45"/>
          <w:jc w:val="center"/>
        </w:trPr>
        <w:tc>
          <w:tcPr>
            <w:tcW w:w="338"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21</w:t>
            </w:r>
          </w:p>
        </w:tc>
        <w:tc>
          <w:tcPr>
            <w:tcW w:w="7047"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EMPALMES DE TERMINACIÓN</w:t>
            </w:r>
          </w:p>
        </w:tc>
        <w:tc>
          <w:tcPr>
            <w:tcW w:w="97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F.O.</w:t>
            </w:r>
          </w:p>
        </w:tc>
        <w:tc>
          <w:tcPr>
            <w:tcW w:w="1134" w:type="dxa"/>
            <w:tcBorders>
              <w:top w:val="nil"/>
              <w:left w:val="nil"/>
              <w:bottom w:val="single" w:sz="4" w:space="0" w:color="auto"/>
              <w:right w:val="single" w:sz="4" w:space="0" w:color="auto"/>
            </w:tcBorders>
            <w:shd w:val="clear" w:color="auto" w:fill="auto"/>
            <w:noWrap/>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108</w:t>
            </w:r>
          </w:p>
        </w:tc>
      </w:tr>
      <w:tr w:rsidR="00A200AA" w:rsidRPr="00012D2D" w:rsidTr="00807E50">
        <w:trPr>
          <w:trHeight w:val="45"/>
          <w:jc w:val="center"/>
        </w:trPr>
        <w:tc>
          <w:tcPr>
            <w:tcW w:w="338"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22</w:t>
            </w:r>
          </w:p>
        </w:tc>
        <w:tc>
          <w:tcPr>
            <w:tcW w:w="7047" w:type="dxa"/>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PROVISIÓN E INSTALACIÓN DE RIENDA DE POSTE(Kit completo)</w:t>
            </w:r>
          </w:p>
        </w:tc>
        <w:tc>
          <w:tcPr>
            <w:tcW w:w="97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1134" w:type="dxa"/>
            <w:tcBorders>
              <w:top w:val="nil"/>
              <w:left w:val="nil"/>
              <w:bottom w:val="single" w:sz="4" w:space="0" w:color="auto"/>
              <w:right w:val="single" w:sz="4" w:space="0" w:color="auto"/>
            </w:tcBorders>
            <w:shd w:val="clear" w:color="auto" w:fill="auto"/>
            <w:noWrap/>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137</w:t>
            </w:r>
          </w:p>
        </w:tc>
      </w:tr>
      <w:tr w:rsidR="00A200AA" w:rsidRPr="00012D2D" w:rsidTr="00807E50">
        <w:trPr>
          <w:trHeight w:val="45"/>
          <w:jc w:val="center"/>
        </w:trPr>
        <w:tc>
          <w:tcPr>
            <w:tcW w:w="338"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23</w:t>
            </w:r>
          </w:p>
        </w:tc>
        <w:tc>
          <w:tcPr>
            <w:tcW w:w="7047" w:type="dxa"/>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PROVISIÓN E INSTALACIÓN DE CRUCE AMERICANO</w:t>
            </w:r>
          </w:p>
        </w:tc>
        <w:tc>
          <w:tcPr>
            <w:tcW w:w="97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1134" w:type="dxa"/>
            <w:tcBorders>
              <w:top w:val="nil"/>
              <w:left w:val="nil"/>
              <w:bottom w:val="single" w:sz="4" w:space="0" w:color="auto"/>
              <w:right w:val="single" w:sz="4" w:space="0" w:color="auto"/>
            </w:tcBorders>
            <w:shd w:val="clear" w:color="auto" w:fill="auto"/>
            <w:noWrap/>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6</w:t>
            </w:r>
          </w:p>
        </w:tc>
      </w:tr>
      <w:tr w:rsidR="00A200AA" w:rsidRPr="00012D2D" w:rsidTr="00807E50">
        <w:trPr>
          <w:trHeight w:val="45"/>
          <w:jc w:val="center"/>
        </w:trPr>
        <w:tc>
          <w:tcPr>
            <w:tcW w:w="338"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24</w:t>
            </w:r>
          </w:p>
        </w:tc>
        <w:tc>
          <w:tcPr>
            <w:tcW w:w="7047" w:type="dxa"/>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PROVISIÓN E INSTALACIÓN BRAZO DE EXTENSIÓN</w:t>
            </w:r>
          </w:p>
        </w:tc>
        <w:tc>
          <w:tcPr>
            <w:tcW w:w="97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1134" w:type="dxa"/>
            <w:tcBorders>
              <w:top w:val="nil"/>
              <w:left w:val="nil"/>
              <w:bottom w:val="single" w:sz="4" w:space="0" w:color="auto"/>
              <w:right w:val="single" w:sz="4" w:space="0" w:color="auto"/>
            </w:tcBorders>
            <w:shd w:val="clear" w:color="auto" w:fill="auto"/>
            <w:noWrap/>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10</w:t>
            </w:r>
          </w:p>
        </w:tc>
      </w:tr>
      <w:tr w:rsidR="00A200AA" w:rsidRPr="00012D2D" w:rsidTr="00807E50">
        <w:trPr>
          <w:trHeight w:val="126"/>
          <w:jc w:val="center"/>
        </w:trPr>
        <w:tc>
          <w:tcPr>
            <w:tcW w:w="338"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25</w:t>
            </w:r>
          </w:p>
        </w:tc>
        <w:tc>
          <w:tcPr>
            <w:tcW w:w="7047" w:type="dxa"/>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PINTADO DE FERRETERÍA (DUPLO-PASO-CRUCETA)</w:t>
            </w:r>
          </w:p>
        </w:tc>
        <w:tc>
          <w:tcPr>
            <w:tcW w:w="97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1134" w:type="dxa"/>
            <w:tcBorders>
              <w:top w:val="nil"/>
              <w:left w:val="nil"/>
              <w:bottom w:val="single" w:sz="4" w:space="0" w:color="auto"/>
              <w:right w:val="single" w:sz="4" w:space="0" w:color="auto"/>
            </w:tcBorders>
            <w:shd w:val="clear" w:color="auto" w:fill="auto"/>
            <w:noWrap/>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1119</w:t>
            </w:r>
          </w:p>
        </w:tc>
      </w:tr>
      <w:tr w:rsidR="00A200AA" w:rsidRPr="00012D2D" w:rsidTr="00807E50">
        <w:trPr>
          <w:trHeight w:val="45"/>
          <w:jc w:val="center"/>
        </w:trPr>
        <w:tc>
          <w:tcPr>
            <w:tcW w:w="338"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26</w:t>
            </w:r>
          </w:p>
        </w:tc>
        <w:tc>
          <w:tcPr>
            <w:tcW w:w="7047" w:type="dxa"/>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 xml:space="preserve">DESBROCE, LIMPIEZA DEL TERRENO </w:t>
            </w:r>
          </w:p>
        </w:tc>
        <w:tc>
          <w:tcPr>
            <w:tcW w:w="97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M²</w:t>
            </w:r>
          </w:p>
        </w:tc>
        <w:tc>
          <w:tcPr>
            <w:tcW w:w="1134" w:type="dxa"/>
            <w:tcBorders>
              <w:top w:val="nil"/>
              <w:left w:val="nil"/>
              <w:bottom w:val="single" w:sz="4" w:space="0" w:color="auto"/>
              <w:right w:val="single" w:sz="4" w:space="0" w:color="auto"/>
            </w:tcBorders>
            <w:shd w:val="clear" w:color="auto" w:fill="auto"/>
            <w:noWrap/>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2000</w:t>
            </w:r>
          </w:p>
        </w:tc>
      </w:tr>
      <w:tr w:rsidR="00A200AA" w:rsidRPr="00012D2D" w:rsidTr="00807E50">
        <w:trPr>
          <w:trHeight w:val="45"/>
          <w:jc w:val="center"/>
        </w:trPr>
        <w:tc>
          <w:tcPr>
            <w:tcW w:w="338"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 </w:t>
            </w:r>
          </w:p>
        </w:tc>
        <w:tc>
          <w:tcPr>
            <w:tcW w:w="7047"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TENDIDO SUBTERRÁNEO</w:t>
            </w:r>
          </w:p>
        </w:tc>
        <w:tc>
          <w:tcPr>
            <w:tcW w:w="97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 </w:t>
            </w:r>
          </w:p>
        </w:tc>
        <w:tc>
          <w:tcPr>
            <w:tcW w:w="113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 </w:t>
            </w:r>
          </w:p>
        </w:tc>
      </w:tr>
      <w:tr w:rsidR="00A200AA" w:rsidRPr="00012D2D" w:rsidTr="00807E50">
        <w:trPr>
          <w:trHeight w:val="45"/>
          <w:jc w:val="center"/>
        </w:trPr>
        <w:tc>
          <w:tcPr>
            <w:tcW w:w="338"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27</w:t>
            </w:r>
          </w:p>
        </w:tc>
        <w:tc>
          <w:tcPr>
            <w:tcW w:w="7047"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 xml:space="preserve">PROVISIÓN - INSTALACIÓN DE TRITUBO DE PVC [ F=1 1/2"] </w:t>
            </w:r>
          </w:p>
        </w:tc>
        <w:tc>
          <w:tcPr>
            <w:tcW w:w="97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Ml</w:t>
            </w:r>
          </w:p>
        </w:tc>
        <w:tc>
          <w:tcPr>
            <w:tcW w:w="1134" w:type="dxa"/>
            <w:tcBorders>
              <w:top w:val="nil"/>
              <w:left w:val="nil"/>
              <w:bottom w:val="single" w:sz="4" w:space="0" w:color="auto"/>
              <w:right w:val="single" w:sz="4" w:space="0" w:color="auto"/>
            </w:tcBorders>
            <w:shd w:val="clear" w:color="auto" w:fill="auto"/>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200</w:t>
            </w:r>
          </w:p>
        </w:tc>
      </w:tr>
      <w:tr w:rsidR="00A200AA" w:rsidRPr="00012D2D" w:rsidTr="00807E50">
        <w:trPr>
          <w:trHeight w:val="45"/>
          <w:jc w:val="center"/>
        </w:trPr>
        <w:tc>
          <w:tcPr>
            <w:tcW w:w="338"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28</w:t>
            </w:r>
          </w:p>
        </w:tc>
        <w:tc>
          <w:tcPr>
            <w:tcW w:w="7047"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PROVISIÓN - INSTALACIÓN DE CINTA DE SEÑALIZACIÓN</w:t>
            </w:r>
          </w:p>
        </w:tc>
        <w:tc>
          <w:tcPr>
            <w:tcW w:w="97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Ml</w:t>
            </w:r>
          </w:p>
        </w:tc>
        <w:tc>
          <w:tcPr>
            <w:tcW w:w="1134" w:type="dxa"/>
            <w:tcBorders>
              <w:top w:val="nil"/>
              <w:left w:val="nil"/>
              <w:bottom w:val="single" w:sz="4" w:space="0" w:color="auto"/>
              <w:right w:val="single" w:sz="4" w:space="0" w:color="auto"/>
            </w:tcBorders>
            <w:shd w:val="clear" w:color="auto" w:fill="auto"/>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200</w:t>
            </w:r>
          </w:p>
        </w:tc>
      </w:tr>
      <w:tr w:rsidR="00A200AA" w:rsidRPr="00012D2D" w:rsidTr="00807E50">
        <w:trPr>
          <w:trHeight w:val="105"/>
          <w:jc w:val="center"/>
        </w:trPr>
        <w:tc>
          <w:tcPr>
            <w:tcW w:w="338"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29</w:t>
            </w:r>
          </w:p>
        </w:tc>
        <w:tc>
          <w:tcPr>
            <w:tcW w:w="7047"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TENDIDO DE CABLE F.O. EN TRITUBO DE PVC INSTALADO [ F=1 1/2"]</w:t>
            </w:r>
          </w:p>
        </w:tc>
        <w:tc>
          <w:tcPr>
            <w:tcW w:w="97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Ml</w:t>
            </w:r>
          </w:p>
        </w:tc>
        <w:tc>
          <w:tcPr>
            <w:tcW w:w="1134" w:type="dxa"/>
            <w:tcBorders>
              <w:top w:val="nil"/>
              <w:left w:val="nil"/>
              <w:bottom w:val="single" w:sz="4" w:space="0" w:color="auto"/>
              <w:right w:val="single" w:sz="4" w:space="0" w:color="auto"/>
            </w:tcBorders>
            <w:shd w:val="clear" w:color="auto" w:fill="auto"/>
            <w:noWrap/>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200</w:t>
            </w:r>
          </w:p>
        </w:tc>
      </w:tr>
      <w:tr w:rsidR="00A200AA" w:rsidRPr="00012D2D" w:rsidTr="00807E50">
        <w:trPr>
          <w:trHeight w:val="58"/>
          <w:jc w:val="center"/>
        </w:trPr>
        <w:tc>
          <w:tcPr>
            <w:tcW w:w="338"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 </w:t>
            </w:r>
          </w:p>
        </w:tc>
        <w:tc>
          <w:tcPr>
            <w:tcW w:w="7047"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CONSTRUCCIÓN DE CÁMARAS</w:t>
            </w:r>
          </w:p>
        </w:tc>
        <w:tc>
          <w:tcPr>
            <w:tcW w:w="97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 </w:t>
            </w:r>
          </w:p>
        </w:tc>
      </w:tr>
      <w:tr w:rsidR="00A200AA" w:rsidRPr="00012D2D" w:rsidTr="00807E50">
        <w:trPr>
          <w:trHeight w:val="45"/>
          <w:jc w:val="center"/>
        </w:trPr>
        <w:tc>
          <w:tcPr>
            <w:tcW w:w="338"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30</w:t>
            </w:r>
          </w:p>
        </w:tc>
        <w:tc>
          <w:tcPr>
            <w:tcW w:w="7047"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CÁMARA SIMPLE +TAPA CON MARCO METÁLICO</w:t>
            </w:r>
          </w:p>
        </w:tc>
        <w:tc>
          <w:tcPr>
            <w:tcW w:w="97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4</w:t>
            </w:r>
          </w:p>
        </w:tc>
      </w:tr>
      <w:tr w:rsidR="00A200AA" w:rsidRPr="00012D2D" w:rsidTr="00807E50">
        <w:trPr>
          <w:trHeight w:val="45"/>
          <w:jc w:val="center"/>
        </w:trPr>
        <w:tc>
          <w:tcPr>
            <w:tcW w:w="338"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31</w:t>
            </w:r>
          </w:p>
        </w:tc>
        <w:tc>
          <w:tcPr>
            <w:tcW w:w="7047"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MANO DE OBRA DESTAPADO Y LIMPIEZA DE CÁMARAS</w:t>
            </w:r>
          </w:p>
        </w:tc>
        <w:tc>
          <w:tcPr>
            <w:tcW w:w="97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4</w:t>
            </w:r>
          </w:p>
        </w:tc>
      </w:tr>
      <w:tr w:rsidR="00A200AA" w:rsidRPr="00012D2D" w:rsidTr="00807E50">
        <w:trPr>
          <w:trHeight w:val="45"/>
          <w:jc w:val="center"/>
        </w:trPr>
        <w:tc>
          <w:tcPr>
            <w:tcW w:w="338"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32</w:t>
            </w:r>
          </w:p>
        </w:tc>
        <w:tc>
          <w:tcPr>
            <w:tcW w:w="7047"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MANO DE OBRA LIMPIEZA DE DUCTOS</w:t>
            </w:r>
          </w:p>
        </w:tc>
        <w:tc>
          <w:tcPr>
            <w:tcW w:w="97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Ml</w:t>
            </w:r>
          </w:p>
        </w:tc>
        <w:tc>
          <w:tcPr>
            <w:tcW w:w="1134" w:type="dxa"/>
            <w:tcBorders>
              <w:top w:val="nil"/>
              <w:left w:val="nil"/>
              <w:bottom w:val="single" w:sz="4" w:space="0" w:color="auto"/>
              <w:right w:val="single" w:sz="4" w:space="0" w:color="auto"/>
            </w:tcBorders>
            <w:shd w:val="clear" w:color="auto" w:fill="auto"/>
            <w:noWrap/>
            <w:vAlign w:val="bottom"/>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1500</w:t>
            </w:r>
          </w:p>
        </w:tc>
      </w:tr>
      <w:tr w:rsidR="00A200AA" w:rsidRPr="00012D2D" w:rsidTr="00807E50">
        <w:trPr>
          <w:trHeight w:val="45"/>
          <w:jc w:val="center"/>
        </w:trPr>
        <w:tc>
          <w:tcPr>
            <w:tcW w:w="338"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 </w:t>
            </w:r>
          </w:p>
        </w:tc>
        <w:tc>
          <w:tcPr>
            <w:tcW w:w="7047"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PROVISIÓN DE MATERIALES Y ACCESORIOS</w:t>
            </w:r>
          </w:p>
        </w:tc>
        <w:tc>
          <w:tcPr>
            <w:tcW w:w="97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 </w:t>
            </w:r>
          </w:p>
        </w:tc>
      </w:tr>
      <w:tr w:rsidR="00A200AA" w:rsidRPr="00012D2D" w:rsidTr="00807E50">
        <w:trPr>
          <w:trHeight w:val="45"/>
          <w:jc w:val="center"/>
        </w:trPr>
        <w:tc>
          <w:tcPr>
            <w:tcW w:w="338"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33</w:t>
            </w:r>
          </w:p>
        </w:tc>
        <w:tc>
          <w:tcPr>
            <w:tcW w:w="7047"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PROVISIÓN E INSTALACIÓN DE RACK ODF 60X30X220 Cm, CON PUERTA</w:t>
            </w:r>
          </w:p>
        </w:tc>
        <w:tc>
          <w:tcPr>
            <w:tcW w:w="97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w:t>
            </w:r>
          </w:p>
        </w:tc>
      </w:tr>
      <w:tr w:rsidR="00A200AA" w:rsidRPr="00012D2D" w:rsidTr="00807E50">
        <w:trPr>
          <w:trHeight w:val="45"/>
          <w:jc w:val="center"/>
        </w:trPr>
        <w:tc>
          <w:tcPr>
            <w:tcW w:w="338"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34</w:t>
            </w:r>
          </w:p>
        </w:tc>
        <w:tc>
          <w:tcPr>
            <w:tcW w:w="7047"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PROVISIÓN E INSTALACIÓN DE BANDEJA ODF DESLIZABLE DE 19 PULGADAS</w:t>
            </w:r>
          </w:p>
        </w:tc>
        <w:tc>
          <w:tcPr>
            <w:tcW w:w="97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10</w:t>
            </w:r>
          </w:p>
        </w:tc>
      </w:tr>
      <w:tr w:rsidR="00A200AA" w:rsidRPr="00012D2D" w:rsidTr="00807E50">
        <w:trPr>
          <w:trHeight w:val="49"/>
          <w:jc w:val="center"/>
        </w:trPr>
        <w:tc>
          <w:tcPr>
            <w:tcW w:w="338"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35</w:t>
            </w:r>
          </w:p>
        </w:tc>
        <w:tc>
          <w:tcPr>
            <w:tcW w:w="7047"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PROVISIÓN E INSTALACIÓN DE ADAPTADORES</w:t>
            </w:r>
          </w:p>
        </w:tc>
        <w:tc>
          <w:tcPr>
            <w:tcW w:w="97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180</w:t>
            </w:r>
          </w:p>
        </w:tc>
      </w:tr>
      <w:tr w:rsidR="00A200AA" w:rsidRPr="00012D2D" w:rsidTr="00807E50">
        <w:trPr>
          <w:trHeight w:val="45"/>
          <w:jc w:val="center"/>
        </w:trPr>
        <w:tc>
          <w:tcPr>
            <w:tcW w:w="338"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36</w:t>
            </w:r>
          </w:p>
        </w:tc>
        <w:tc>
          <w:tcPr>
            <w:tcW w:w="7047"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PROVISIÓN E INSTALACIÓN DE PIG TAILS</w:t>
            </w:r>
          </w:p>
        </w:tc>
        <w:tc>
          <w:tcPr>
            <w:tcW w:w="97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180</w:t>
            </w:r>
          </w:p>
        </w:tc>
      </w:tr>
      <w:tr w:rsidR="00A200AA" w:rsidRPr="00012D2D" w:rsidTr="00807E50">
        <w:trPr>
          <w:trHeight w:val="45"/>
          <w:jc w:val="center"/>
        </w:trPr>
        <w:tc>
          <w:tcPr>
            <w:tcW w:w="338"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 </w:t>
            </w:r>
          </w:p>
        </w:tc>
        <w:tc>
          <w:tcPr>
            <w:tcW w:w="7047"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CERTIFICACIÓN Y PRUEBAS</w:t>
            </w:r>
          </w:p>
        </w:tc>
        <w:tc>
          <w:tcPr>
            <w:tcW w:w="97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 </w:t>
            </w:r>
          </w:p>
        </w:tc>
        <w:tc>
          <w:tcPr>
            <w:tcW w:w="113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 </w:t>
            </w:r>
          </w:p>
        </w:tc>
      </w:tr>
      <w:tr w:rsidR="00A200AA" w:rsidRPr="00012D2D" w:rsidTr="00807E50">
        <w:trPr>
          <w:trHeight w:val="45"/>
          <w:jc w:val="center"/>
        </w:trPr>
        <w:tc>
          <w:tcPr>
            <w:tcW w:w="338"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37</w:t>
            </w:r>
          </w:p>
        </w:tc>
        <w:tc>
          <w:tcPr>
            <w:tcW w:w="7047"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CERTIFICACIÓN BIDIRECCIONAL  DE ENLACE ( OTDR Y MEDIDOR DE POTENCIA )</w:t>
            </w:r>
          </w:p>
        </w:tc>
        <w:tc>
          <w:tcPr>
            <w:tcW w:w="97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F.O.</w:t>
            </w:r>
          </w:p>
        </w:tc>
        <w:tc>
          <w:tcPr>
            <w:tcW w:w="1134" w:type="dxa"/>
            <w:tcBorders>
              <w:top w:val="nil"/>
              <w:left w:val="nil"/>
              <w:bottom w:val="single" w:sz="4" w:space="0" w:color="auto"/>
              <w:right w:val="single" w:sz="4" w:space="0" w:color="auto"/>
            </w:tcBorders>
            <w:shd w:val="clear" w:color="auto" w:fill="auto"/>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132</w:t>
            </w:r>
          </w:p>
        </w:tc>
      </w:tr>
      <w:tr w:rsidR="00A200AA" w:rsidRPr="00012D2D" w:rsidTr="00807E50">
        <w:trPr>
          <w:trHeight w:val="45"/>
          <w:jc w:val="center"/>
        </w:trPr>
        <w:tc>
          <w:tcPr>
            <w:tcW w:w="338"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38</w:t>
            </w:r>
          </w:p>
        </w:tc>
        <w:tc>
          <w:tcPr>
            <w:tcW w:w="7047"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ELABORACIÓN DE DOCUMENTOS Y PLANOS AS BUILT - A3 ( 2 Ejemplares: Impreso y Digital )</w:t>
            </w:r>
          </w:p>
        </w:tc>
        <w:tc>
          <w:tcPr>
            <w:tcW w:w="97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Gbal</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w:t>
            </w:r>
          </w:p>
        </w:tc>
      </w:tr>
    </w:tbl>
    <w:p w:rsidR="00D01C8C" w:rsidRPr="00012D2D" w:rsidRDefault="00D01C8C" w:rsidP="00D01C8C">
      <w:pPr>
        <w:rPr>
          <w:rFonts w:ascii="Tahoma" w:hAnsi="Tahoma" w:cs="Tahoma"/>
          <w:b/>
          <w:sz w:val="12"/>
          <w:szCs w:val="22"/>
        </w:rPr>
      </w:pPr>
    </w:p>
    <w:p w:rsidR="00D01C8C" w:rsidRPr="00012D2D" w:rsidRDefault="00D01C8C" w:rsidP="001E45C8">
      <w:pPr>
        <w:rPr>
          <w:rFonts w:ascii="Tahoma" w:hAnsi="Tahoma" w:cs="Tahoma"/>
          <w:b/>
          <w:sz w:val="12"/>
          <w:szCs w:val="22"/>
        </w:rPr>
      </w:pPr>
    </w:p>
    <w:p w:rsidR="00D01C8C" w:rsidRPr="00012D2D" w:rsidRDefault="00D01C8C" w:rsidP="001E45C8">
      <w:pPr>
        <w:rPr>
          <w:rFonts w:ascii="Tahoma" w:hAnsi="Tahoma" w:cs="Tahoma"/>
          <w:b/>
          <w:sz w:val="12"/>
          <w:szCs w:val="22"/>
        </w:rPr>
      </w:pPr>
    </w:p>
    <w:p w:rsidR="00D01C8C" w:rsidRDefault="00D01C8C" w:rsidP="001E45C8">
      <w:pPr>
        <w:rPr>
          <w:rFonts w:ascii="Tahoma" w:hAnsi="Tahoma" w:cs="Tahoma"/>
          <w:b/>
          <w:sz w:val="12"/>
          <w:szCs w:val="22"/>
        </w:rPr>
      </w:pPr>
    </w:p>
    <w:p w:rsidR="008E0324" w:rsidRDefault="008E0324" w:rsidP="001E45C8">
      <w:pPr>
        <w:rPr>
          <w:rFonts w:ascii="Tahoma" w:hAnsi="Tahoma" w:cs="Tahoma"/>
          <w:b/>
          <w:sz w:val="12"/>
          <w:szCs w:val="22"/>
        </w:rPr>
      </w:pPr>
    </w:p>
    <w:p w:rsidR="008E0324" w:rsidRPr="00012D2D" w:rsidRDefault="008E0324" w:rsidP="001E45C8">
      <w:pPr>
        <w:rPr>
          <w:rFonts w:ascii="Tahoma" w:hAnsi="Tahoma" w:cs="Tahoma"/>
          <w:b/>
          <w:sz w:val="12"/>
          <w:szCs w:val="22"/>
        </w:rPr>
      </w:pPr>
    </w:p>
    <w:p w:rsidR="00D01C8C" w:rsidRPr="00012D2D" w:rsidRDefault="00D01C8C" w:rsidP="001E45C8">
      <w:pPr>
        <w:rPr>
          <w:rFonts w:ascii="Tahoma" w:hAnsi="Tahoma" w:cs="Tahoma"/>
          <w:b/>
          <w:sz w:val="12"/>
          <w:szCs w:val="22"/>
        </w:rPr>
      </w:pPr>
    </w:p>
    <w:p w:rsidR="00D01C8C" w:rsidRPr="00012D2D" w:rsidRDefault="00D01C8C" w:rsidP="001E45C8">
      <w:pPr>
        <w:rPr>
          <w:rFonts w:ascii="Tahoma" w:hAnsi="Tahoma" w:cs="Tahoma"/>
          <w:b/>
          <w:sz w:val="12"/>
          <w:szCs w:val="22"/>
        </w:rPr>
      </w:pPr>
    </w:p>
    <w:p w:rsidR="00807E50" w:rsidRPr="00012D2D" w:rsidRDefault="00807E50" w:rsidP="001E45C8">
      <w:pPr>
        <w:rPr>
          <w:rFonts w:ascii="Tahoma" w:hAnsi="Tahoma" w:cs="Tahoma"/>
          <w:b/>
          <w:sz w:val="12"/>
          <w:szCs w:val="22"/>
        </w:rPr>
      </w:pPr>
    </w:p>
    <w:p w:rsidR="00807E50" w:rsidRPr="00012D2D" w:rsidRDefault="00807E50" w:rsidP="001E45C8">
      <w:pPr>
        <w:rPr>
          <w:rFonts w:ascii="Tahoma" w:hAnsi="Tahoma" w:cs="Tahoma"/>
          <w:b/>
          <w:sz w:val="12"/>
          <w:szCs w:val="22"/>
        </w:rPr>
      </w:pPr>
    </w:p>
    <w:p w:rsidR="00D01C8C" w:rsidRPr="00012D2D" w:rsidRDefault="00D01C8C" w:rsidP="00D01C8C">
      <w:pPr>
        <w:jc w:val="center"/>
        <w:rPr>
          <w:rFonts w:ascii="Tahoma" w:hAnsi="Tahoma" w:cs="Tahoma"/>
          <w:b/>
          <w:sz w:val="20"/>
          <w:szCs w:val="22"/>
        </w:rPr>
      </w:pPr>
      <w:r w:rsidRPr="00012D2D">
        <w:rPr>
          <w:rFonts w:ascii="Tahoma" w:hAnsi="Tahoma" w:cs="Tahoma"/>
          <w:b/>
          <w:sz w:val="20"/>
          <w:szCs w:val="22"/>
        </w:rPr>
        <w:lastRenderedPageBreak/>
        <w:t>SERVICIOS DE INSTALACIÓN – CANTIDADES REFERENCIALES</w:t>
      </w:r>
    </w:p>
    <w:p w:rsidR="00D01C8C" w:rsidRPr="00012D2D" w:rsidRDefault="00A200AA" w:rsidP="00D01C8C">
      <w:pPr>
        <w:jc w:val="center"/>
        <w:rPr>
          <w:rFonts w:ascii="Tahoma" w:hAnsi="Tahoma" w:cs="Tahoma"/>
          <w:b/>
          <w:sz w:val="20"/>
          <w:szCs w:val="22"/>
        </w:rPr>
      </w:pPr>
      <w:r w:rsidRPr="00012D2D">
        <w:rPr>
          <w:rFonts w:ascii="Tahoma" w:hAnsi="Tahoma" w:cs="Tahoma"/>
          <w:b/>
          <w:sz w:val="20"/>
          <w:szCs w:val="22"/>
        </w:rPr>
        <w:t>FORMULARIO B2 TRAMO 3</w:t>
      </w:r>
    </w:p>
    <w:p w:rsidR="00D01C8C" w:rsidRPr="00012D2D" w:rsidRDefault="00D01C8C" w:rsidP="00D01C8C">
      <w:pPr>
        <w:rPr>
          <w:rFonts w:ascii="Tahoma" w:hAnsi="Tahoma" w:cs="Tahoma"/>
          <w:b/>
          <w:sz w:val="20"/>
          <w:szCs w:val="22"/>
        </w:rPr>
      </w:pPr>
    </w:p>
    <w:tbl>
      <w:tblPr>
        <w:tblW w:w="9578" w:type="dxa"/>
        <w:jc w:val="center"/>
        <w:tblLayout w:type="fixed"/>
        <w:tblCellMar>
          <w:left w:w="70" w:type="dxa"/>
          <w:right w:w="70" w:type="dxa"/>
        </w:tblCellMar>
        <w:tblLook w:val="04A0" w:firstRow="1" w:lastRow="0" w:firstColumn="1" w:lastColumn="0" w:noHBand="0" w:noVBand="1"/>
      </w:tblPr>
      <w:tblGrid>
        <w:gridCol w:w="421"/>
        <w:gridCol w:w="7052"/>
        <w:gridCol w:w="971"/>
        <w:gridCol w:w="1134"/>
      </w:tblGrid>
      <w:tr w:rsidR="00A200AA" w:rsidRPr="00012D2D" w:rsidTr="00807E50">
        <w:trPr>
          <w:trHeight w:val="45"/>
          <w:jc w:val="center"/>
        </w:trPr>
        <w:tc>
          <w:tcPr>
            <w:tcW w:w="421" w:type="dxa"/>
            <w:tcBorders>
              <w:top w:val="single" w:sz="4" w:space="0" w:color="auto"/>
              <w:left w:val="single" w:sz="4" w:space="0" w:color="auto"/>
              <w:bottom w:val="single" w:sz="4" w:space="0" w:color="auto"/>
              <w:right w:val="single" w:sz="4" w:space="0" w:color="auto"/>
            </w:tcBorders>
            <w:shd w:val="clear" w:color="000000" w:fill="00B050"/>
            <w:vAlign w:val="center"/>
            <w:hideMark/>
          </w:tcPr>
          <w:p w:rsidR="00A200AA" w:rsidRPr="00012D2D" w:rsidRDefault="00A200AA" w:rsidP="00A200AA">
            <w:pPr>
              <w:jc w:val="center"/>
              <w:rPr>
                <w:rFonts w:ascii="Tahoma" w:hAnsi="Tahoma" w:cs="Tahoma"/>
                <w:b/>
                <w:bCs/>
                <w:sz w:val="18"/>
                <w:szCs w:val="18"/>
                <w:lang w:eastAsia="es-BO"/>
              </w:rPr>
            </w:pPr>
            <w:r w:rsidRPr="00012D2D">
              <w:rPr>
                <w:rFonts w:ascii="Tahoma" w:hAnsi="Tahoma" w:cs="Tahoma"/>
                <w:b/>
                <w:bCs/>
                <w:sz w:val="18"/>
                <w:szCs w:val="18"/>
                <w:lang w:eastAsia="es-BO"/>
              </w:rPr>
              <w:t> </w:t>
            </w:r>
          </w:p>
        </w:tc>
        <w:tc>
          <w:tcPr>
            <w:tcW w:w="7052" w:type="dxa"/>
            <w:tcBorders>
              <w:top w:val="single" w:sz="4" w:space="0" w:color="auto"/>
              <w:left w:val="nil"/>
              <w:bottom w:val="single" w:sz="4" w:space="0" w:color="auto"/>
              <w:right w:val="single" w:sz="4" w:space="0" w:color="auto"/>
            </w:tcBorders>
            <w:shd w:val="clear" w:color="000000" w:fill="00B050"/>
            <w:vAlign w:val="center"/>
            <w:hideMark/>
          </w:tcPr>
          <w:p w:rsidR="00A200AA" w:rsidRPr="00012D2D" w:rsidRDefault="00A200AA" w:rsidP="00A200AA">
            <w:pPr>
              <w:jc w:val="center"/>
              <w:rPr>
                <w:rFonts w:ascii="Tahoma" w:hAnsi="Tahoma" w:cs="Tahoma"/>
                <w:b/>
                <w:bCs/>
                <w:sz w:val="18"/>
                <w:szCs w:val="18"/>
                <w:lang w:eastAsia="es-BO"/>
              </w:rPr>
            </w:pPr>
            <w:r w:rsidRPr="00012D2D">
              <w:rPr>
                <w:rFonts w:ascii="Tahoma" w:hAnsi="Tahoma" w:cs="Tahoma"/>
                <w:b/>
                <w:bCs/>
                <w:sz w:val="18"/>
                <w:szCs w:val="18"/>
                <w:lang w:eastAsia="es-BO"/>
              </w:rPr>
              <w:t>ÍTEM</w:t>
            </w:r>
          </w:p>
        </w:tc>
        <w:tc>
          <w:tcPr>
            <w:tcW w:w="971" w:type="dxa"/>
            <w:tcBorders>
              <w:top w:val="single" w:sz="4" w:space="0" w:color="auto"/>
              <w:left w:val="nil"/>
              <w:bottom w:val="single" w:sz="4" w:space="0" w:color="auto"/>
              <w:right w:val="single" w:sz="4" w:space="0" w:color="auto"/>
            </w:tcBorders>
            <w:shd w:val="clear" w:color="000000" w:fill="00B050"/>
            <w:vAlign w:val="center"/>
            <w:hideMark/>
          </w:tcPr>
          <w:p w:rsidR="00A200AA" w:rsidRPr="00012D2D" w:rsidRDefault="00A200AA" w:rsidP="00A200AA">
            <w:pPr>
              <w:jc w:val="center"/>
              <w:rPr>
                <w:rFonts w:ascii="Tahoma" w:hAnsi="Tahoma" w:cs="Tahoma"/>
                <w:b/>
                <w:bCs/>
                <w:sz w:val="18"/>
                <w:szCs w:val="18"/>
                <w:lang w:eastAsia="es-BO"/>
              </w:rPr>
            </w:pPr>
            <w:r w:rsidRPr="00012D2D">
              <w:rPr>
                <w:rFonts w:ascii="Tahoma" w:hAnsi="Tahoma" w:cs="Tahoma"/>
                <w:b/>
                <w:bCs/>
                <w:sz w:val="18"/>
                <w:szCs w:val="18"/>
                <w:lang w:eastAsia="es-BO"/>
              </w:rPr>
              <w:t>UNIDAD</w:t>
            </w:r>
          </w:p>
        </w:tc>
        <w:tc>
          <w:tcPr>
            <w:tcW w:w="1134" w:type="dxa"/>
            <w:tcBorders>
              <w:top w:val="single" w:sz="4" w:space="0" w:color="auto"/>
              <w:left w:val="nil"/>
              <w:bottom w:val="single" w:sz="4" w:space="0" w:color="auto"/>
              <w:right w:val="single" w:sz="4" w:space="0" w:color="auto"/>
            </w:tcBorders>
            <w:shd w:val="clear" w:color="000000" w:fill="00B050"/>
            <w:vAlign w:val="center"/>
            <w:hideMark/>
          </w:tcPr>
          <w:p w:rsidR="00A200AA" w:rsidRPr="00012D2D" w:rsidRDefault="00A200AA" w:rsidP="00A200AA">
            <w:pPr>
              <w:jc w:val="center"/>
              <w:rPr>
                <w:rFonts w:ascii="Tahoma" w:hAnsi="Tahoma" w:cs="Tahoma"/>
                <w:b/>
                <w:bCs/>
                <w:sz w:val="18"/>
                <w:szCs w:val="18"/>
                <w:lang w:eastAsia="es-BO"/>
              </w:rPr>
            </w:pPr>
            <w:r w:rsidRPr="00012D2D">
              <w:rPr>
                <w:rFonts w:ascii="Tahoma" w:hAnsi="Tahoma" w:cs="Tahoma"/>
                <w:b/>
                <w:bCs/>
                <w:sz w:val="18"/>
                <w:szCs w:val="18"/>
                <w:lang w:eastAsia="es-BO"/>
              </w:rPr>
              <w:t>CANTIDAD</w:t>
            </w:r>
          </w:p>
        </w:tc>
      </w:tr>
      <w:tr w:rsidR="00A200AA" w:rsidRPr="00012D2D" w:rsidTr="00807E50">
        <w:trPr>
          <w:trHeight w:val="107"/>
          <w:jc w:val="center"/>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 </w:t>
            </w:r>
          </w:p>
        </w:tc>
        <w:tc>
          <w:tcPr>
            <w:tcW w:w="7052"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PRELIMINARES</w:t>
            </w:r>
          </w:p>
        </w:tc>
        <w:tc>
          <w:tcPr>
            <w:tcW w:w="971"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 </w:t>
            </w:r>
          </w:p>
        </w:tc>
        <w:tc>
          <w:tcPr>
            <w:tcW w:w="1134"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 </w:t>
            </w:r>
          </w:p>
        </w:tc>
      </w:tr>
      <w:tr w:rsidR="00A200AA" w:rsidRPr="00012D2D" w:rsidTr="00807E50">
        <w:trPr>
          <w:trHeight w:val="60"/>
          <w:jc w:val="center"/>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w:t>
            </w:r>
          </w:p>
        </w:tc>
        <w:tc>
          <w:tcPr>
            <w:tcW w:w="7052"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INSTALACIÓN DE FAENAS</w:t>
            </w:r>
          </w:p>
        </w:tc>
        <w:tc>
          <w:tcPr>
            <w:tcW w:w="971"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Gbal</w:t>
            </w:r>
            <w:proofErr w:type="spellEnd"/>
          </w:p>
        </w:tc>
        <w:tc>
          <w:tcPr>
            <w:tcW w:w="1134" w:type="dxa"/>
            <w:tcBorders>
              <w:top w:val="nil"/>
              <w:left w:val="nil"/>
              <w:bottom w:val="single" w:sz="4" w:space="0" w:color="auto"/>
              <w:right w:val="single" w:sz="4" w:space="0" w:color="auto"/>
            </w:tcBorders>
            <w:shd w:val="clear" w:color="000000" w:fill="FFFFFF"/>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w:t>
            </w:r>
          </w:p>
        </w:tc>
      </w:tr>
      <w:tr w:rsidR="00A200AA" w:rsidRPr="00012D2D" w:rsidTr="00807E50">
        <w:trPr>
          <w:trHeight w:val="60"/>
          <w:jc w:val="center"/>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w:t>
            </w:r>
          </w:p>
        </w:tc>
        <w:tc>
          <w:tcPr>
            <w:tcW w:w="7052"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RELEVAMIENTO TOPOGRÁFICO GEORREFERENCIADO DE LA LÍNEA DE TENDIDO Y ELABORACIÓN DEL DISEÑO FINAL – PLAN DE TENDIDO</w:t>
            </w:r>
          </w:p>
        </w:tc>
        <w:tc>
          <w:tcPr>
            <w:tcW w:w="971"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Km</w:t>
            </w:r>
          </w:p>
        </w:tc>
        <w:tc>
          <w:tcPr>
            <w:tcW w:w="1134" w:type="dxa"/>
            <w:tcBorders>
              <w:top w:val="nil"/>
              <w:left w:val="nil"/>
              <w:bottom w:val="single" w:sz="4" w:space="0" w:color="auto"/>
              <w:right w:val="single" w:sz="4" w:space="0" w:color="auto"/>
            </w:tcBorders>
            <w:shd w:val="clear" w:color="000000" w:fill="FFFFFF"/>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117</w:t>
            </w:r>
          </w:p>
        </w:tc>
      </w:tr>
      <w:tr w:rsidR="00A200AA" w:rsidRPr="00012D2D" w:rsidTr="00807E50">
        <w:trPr>
          <w:trHeight w:val="60"/>
          <w:jc w:val="center"/>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3</w:t>
            </w:r>
          </w:p>
        </w:tc>
        <w:tc>
          <w:tcPr>
            <w:tcW w:w="7052"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TRASLADO DE POSTE DE PRFV 9 m</w:t>
            </w:r>
          </w:p>
        </w:tc>
        <w:tc>
          <w:tcPr>
            <w:tcW w:w="971"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1134" w:type="dxa"/>
            <w:tcBorders>
              <w:top w:val="nil"/>
              <w:left w:val="nil"/>
              <w:bottom w:val="single" w:sz="4" w:space="0" w:color="auto"/>
              <w:right w:val="single" w:sz="4" w:space="0" w:color="auto"/>
            </w:tcBorders>
            <w:shd w:val="clear" w:color="000000" w:fill="FFFFFF"/>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43</w:t>
            </w:r>
          </w:p>
        </w:tc>
      </w:tr>
      <w:tr w:rsidR="00A200AA" w:rsidRPr="00012D2D" w:rsidTr="00807E50">
        <w:trPr>
          <w:trHeight w:val="60"/>
          <w:jc w:val="center"/>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4</w:t>
            </w:r>
          </w:p>
        </w:tc>
        <w:tc>
          <w:tcPr>
            <w:tcW w:w="7052"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TRASLADO DE POSTE DE PRFV 11 m</w:t>
            </w:r>
          </w:p>
        </w:tc>
        <w:tc>
          <w:tcPr>
            <w:tcW w:w="971"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1134" w:type="dxa"/>
            <w:tcBorders>
              <w:top w:val="nil"/>
              <w:left w:val="nil"/>
              <w:bottom w:val="single" w:sz="4" w:space="0" w:color="auto"/>
              <w:right w:val="single" w:sz="4" w:space="0" w:color="auto"/>
            </w:tcBorders>
            <w:shd w:val="clear" w:color="000000" w:fill="FFFFFF"/>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12</w:t>
            </w:r>
          </w:p>
        </w:tc>
      </w:tr>
      <w:tr w:rsidR="00A200AA" w:rsidRPr="00012D2D" w:rsidTr="00807E50">
        <w:trPr>
          <w:trHeight w:val="60"/>
          <w:jc w:val="center"/>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5</w:t>
            </w:r>
          </w:p>
        </w:tc>
        <w:tc>
          <w:tcPr>
            <w:tcW w:w="7052"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PRUEBAS ANTES DEL TENDIDO(Alineamiento)</w:t>
            </w:r>
          </w:p>
        </w:tc>
        <w:tc>
          <w:tcPr>
            <w:tcW w:w="971"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F.O.</w:t>
            </w:r>
          </w:p>
        </w:tc>
        <w:tc>
          <w:tcPr>
            <w:tcW w:w="1134" w:type="dxa"/>
            <w:tcBorders>
              <w:top w:val="nil"/>
              <w:left w:val="nil"/>
              <w:bottom w:val="single" w:sz="4" w:space="0" w:color="auto"/>
              <w:right w:val="single" w:sz="4" w:space="0" w:color="auto"/>
            </w:tcBorders>
            <w:shd w:val="clear" w:color="000000" w:fill="FFFFFF"/>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106</w:t>
            </w:r>
          </w:p>
        </w:tc>
      </w:tr>
      <w:tr w:rsidR="00A200AA" w:rsidRPr="00012D2D" w:rsidTr="00807E50">
        <w:trPr>
          <w:trHeight w:val="60"/>
          <w:jc w:val="center"/>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 </w:t>
            </w:r>
          </w:p>
        </w:tc>
        <w:tc>
          <w:tcPr>
            <w:tcW w:w="7052"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SERVICIOS EXCAVACIONES Y RELLENOS</w:t>
            </w:r>
          </w:p>
        </w:tc>
        <w:tc>
          <w:tcPr>
            <w:tcW w:w="971"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 </w:t>
            </w:r>
          </w:p>
        </w:tc>
        <w:tc>
          <w:tcPr>
            <w:tcW w:w="1134" w:type="dxa"/>
            <w:tcBorders>
              <w:top w:val="nil"/>
              <w:left w:val="nil"/>
              <w:bottom w:val="single" w:sz="4" w:space="0" w:color="auto"/>
              <w:right w:val="single" w:sz="4" w:space="0" w:color="auto"/>
            </w:tcBorders>
            <w:shd w:val="clear" w:color="000000" w:fill="FFFFFF"/>
            <w:vAlign w:val="center"/>
          </w:tcPr>
          <w:p w:rsidR="00A200AA" w:rsidRPr="00012D2D" w:rsidRDefault="00A200AA" w:rsidP="00A200AA">
            <w:pPr>
              <w:rPr>
                <w:rFonts w:ascii="Tahoma" w:hAnsi="Tahoma" w:cs="Tahoma"/>
                <w:b/>
                <w:bCs/>
                <w:sz w:val="18"/>
                <w:szCs w:val="18"/>
                <w:lang w:eastAsia="es-BO"/>
              </w:rPr>
            </w:pPr>
          </w:p>
        </w:tc>
      </w:tr>
      <w:tr w:rsidR="00A200AA" w:rsidRPr="00012D2D" w:rsidTr="00807E50">
        <w:trPr>
          <w:trHeight w:val="60"/>
          <w:jc w:val="center"/>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6</w:t>
            </w:r>
          </w:p>
        </w:tc>
        <w:tc>
          <w:tcPr>
            <w:tcW w:w="7052"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SUBTERRÁNEO SIMPLE (Cruce carretera tipo topo)</w:t>
            </w:r>
          </w:p>
        </w:tc>
        <w:tc>
          <w:tcPr>
            <w:tcW w:w="971"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Ml</w:t>
            </w:r>
          </w:p>
        </w:tc>
        <w:tc>
          <w:tcPr>
            <w:tcW w:w="1134" w:type="dxa"/>
            <w:tcBorders>
              <w:top w:val="nil"/>
              <w:left w:val="nil"/>
              <w:bottom w:val="single" w:sz="4" w:space="0" w:color="auto"/>
              <w:right w:val="single" w:sz="4" w:space="0" w:color="auto"/>
            </w:tcBorders>
            <w:shd w:val="clear" w:color="auto" w:fill="auto"/>
            <w:noWrap/>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120</w:t>
            </w:r>
          </w:p>
        </w:tc>
      </w:tr>
      <w:tr w:rsidR="00A200AA" w:rsidRPr="00012D2D" w:rsidTr="00807E50">
        <w:trPr>
          <w:trHeight w:val="60"/>
          <w:jc w:val="center"/>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7</w:t>
            </w:r>
          </w:p>
        </w:tc>
        <w:tc>
          <w:tcPr>
            <w:tcW w:w="7052" w:type="dxa"/>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SUBTERRÁNEO SIMPLE (Acometidas RBS)</w:t>
            </w:r>
          </w:p>
        </w:tc>
        <w:tc>
          <w:tcPr>
            <w:tcW w:w="971"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Ml</w:t>
            </w:r>
          </w:p>
        </w:tc>
        <w:tc>
          <w:tcPr>
            <w:tcW w:w="1134" w:type="dxa"/>
            <w:tcBorders>
              <w:top w:val="nil"/>
              <w:left w:val="nil"/>
              <w:bottom w:val="single" w:sz="4" w:space="0" w:color="auto"/>
              <w:right w:val="single" w:sz="4" w:space="0" w:color="auto"/>
            </w:tcBorders>
            <w:shd w:val="clear" w:color="auto" w:fill="auto"/>
            <w:noWrap/>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90</w:t>
            </w:r>
          </w:p>
        </w:tc>
      </w:tr>
      <w:tr w:rsidR="00A200AA" w:rsidRPr="00012D2D" w:rsidTr="00807E50">
        <w:trPr>
          <w:trHeight w:val="60"/>
          <w:jc w:val="center"/>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8</w:t>
            </w:r>
          </w:p>
        </w:tc>
        <w:tc>
          <w:tcPr>
            <w:tcW w:w="7052" w:type="dxa"/>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PROVISIÓN E INSTALACIÓN KIT COMPLETO SUBIDA LATERAL (Tubo Metálico)</w:t>
            </w:r>
          </w:p>
        </w:tc>
        <w:tc>
          <w:tcPr>
            <w:tcW w:w="971"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1134" w:type="dxa"/>
            <w:tcBorders>
              <w:top w:val="nil"/>
              <w:left w:val="nil"/>
              <w:bottom w:val="single" w:sz="4" w:space="0" w:color="auto"/>
              <w:right w:val="single" w:sz="4" w:space="0" w:color="auto"/>
            </w:tcBorders>
            <w:shd w:val="clear" w:color="auto" w:fill="auto"/>
            <w:noWrap/>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6</w:t>
            </w:r>
          </w:p>
        </w:tc>
      </w:tr>
      <w:tr w:rsidR="00A200AA" w:rsidRPr="00012D2D" w:rsidTr="00807E50">
        <w:trPr>
          <w:trHeight w:val="60"/>
          <w:jc w:val="center"/>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 </w:t>
            </w:r>
          </w:p>
        </w:tc>
        <w:tc>
          <w:tcPr>
            <w:tcW w:w="7052"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TENDIDO AÉREO</w:t>
            </w:r>
          </w:p>
        </w:tc>
        <w:tc>
          <w:tcPr>
            <w:tcW w:w="971"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 </w:t>
            </w:r>
          </w:p>
        </w:tc>
        <w:tc>
          <w:tcPr>
            <w:tcW w:w="1134" w:type="dxa"/>
            <w:tcBorders>
              <w:top w:val="nil"/>
              <w:left w:val="nil"/>
              <w:bottom w:val="single" w:sz="4" w:space="0" w:color="auto"/>
              <w:right w:val="single" w:sz="4" w:space="0" w:color="auto"/>
            </w:tcBorders>
            <w:shd w:val="clear" w:color="000000" w:fill="FFFFFF"/>
            <w:vAlign w:val="center"/>
          </w:tcPr>
          <w:p w:rsidR="00A200AA" w:rsidRPr="00012D2D" w:rsidRDefault="00A200AA" w:rsidP="00A200AA">
            <w:pPr>
              <w:rPr>
                <w:rFonts w:ascii="Tahoma" w:hAnsi="Tahoma" w:cs="Tahoma"/>
                <w:b/>
                <w:bCs/>
                <w:sz w:val="18"/>
                <w:szCs w:val="18"/>
                <w:lang w:eastAsia="es-BO"/>
              </w:rPr>
            </w:pPr>
          </w:p>
        </w:tc>
      </w:tr>
      <w:tr w:rsidR="00A200AA" w:rsidRPr="00012D2D" w:rsidTr="00807E50">
        <w:trPr>
          <w:trHeight w:val="60"/>
          <w:jc w:val="center"/>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9</w:t>
            </w:r>
          </w:p>
        </w:tc>
        <w:tc>
          <w:tcPr>
            <w:tcW w:w="7052"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 xml:space="preserve">MANO DE OBRA PLANTADO DE POSTE NUEVO  PRFV 11 </w:t>
            </w:r>
            <w:proofErr w:type="spellStart"/>
            <w:r w:rsidRPr="00012D2D">
              <w:rPr>
                <w:rFonts w:ascii="Tahoma" w:hAnsi="Tahoma" w:cs="Tahoma"/>
                <w:sz w:val="18"/>
                <w:szCs w:val="18"/>
                <w:lang w:eastAsia="es-BO"/>
              </w:rPr>
              <w:t>mts</w:t>
            </w:r>
            <w:proofErr w:type="spellEnd"/>
          </w:p>
        </w:tc>
        <w:tc>
          <w:tcPr>
            <w:tcW w:w="971"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1134" w:type="dxa"/>
            <w:tcBorders>
              <w:top w:val="nil"/>
              <w:left w:val="nil"/>
              <w:bottom w:val="single" w:sz="4" w:space="0" w:color="auto"/>
              <w:right w:val="single" w:sz="4" w:space="0" w:color="auto"/>
            </w:tcBorders>
            <w:shd w:val="clear" w:color="auto" w:fill="auto"/>
            <w:noWrap/>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12</w:t>
            </w:r>
          </w:p>
        </w:tc>
      </w:tr>
      <w:tr w:rsidR="00A200AA" w:rsidRPr="00012D2D" w:rsidTr="00807E50">
        <w:trPr>
          <w:trHeight w:val="60"/>
          <w:jc w:val="center"/>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10</w:t>
            </w:r>
          </w:p>
        </w:tc>
        <w:tc>
          <w:tcPr>
            <w:tcW w:w="7052"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 xml:space="preserve">MANO DE OBRA PLANTADO DE POSTE NUEVO  PRFV 9 </w:t>
            </w:r>
            <w:proofErr w:type="spellStart"/>
            <w:r w:rsidRPr="00012D2D">
              <w:rPr>
                <w:rFonts w:ascii="Tahoma" w:hAnsi="Tahoma" w:cs="Tahoma"/>
                <w:sz w:val="18"/>
                <w:szCs w:val="18"/>
                <w:lang w:eastAsia="es-BO"/>
              </w:rPr>
              <w:t>mts</w:t>
            </w:r>
            <w:proofErr w:type="spellEnd"/>
          </w:p>
        </w:tc>
        <w:tc>
          <w:tcPr>
            <w:tcW w:w="971"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1134" w:type="dxa"/>
            <w:tcBorders>
              <w:top w:val="nil"/>
              <w:left w:val="nil"/>
              <w:bottom w:val="single" w:sz="4" w:space="0" w:color="auto"/>
              <w:right w:val="single" w:sz="4" w:space="0" w:color="auto"/>
            </w:tcBorders>
            <w:shd w:val="clear" w:color="auto" w:fill="auto"/>
            <w:noWrap/>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43</w:t>
            </w:r>
          </w:p>
        </w:tc>
      </w:tr>
      <w:tr w:rsidR="00A200AA" w:rsidRPr="00012D2D" w:rsidTr="00807E50">
        <w:trPr>
          <w:trHeight w:val="60"/>
          <w:jc w:val="center"/>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11</w:t>
            </w:r>
          </w:p>
        </w:tc>
        <w:tc>
          <w:tcPr>
            <w:tcW w:w="7052"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PROVISIÓN-TRASLADO E INSTALACIÓN Poste de madera 9 m</w:t>
            </w:r>
          </w:p>
        </w:tc>
        <w:tc>
          <w:tcPr>
            <w:tcW w:w="971"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1134" w:type="dxa"/>
            <w:tcBorders>
              <w:top w:val="nil"/>
              <w:left w:val="nil"/>
              <w:bottom w:val="single" w:sz="4" w:space="0" w:color="auto"/>
              <w:right w:val="single" w:sz="4" w:space="0" w:color="auto"/>
            </w:tcBorders>
            <w:shd w:val="clear" w:color="auto" w:fill="auto"/>
            <w:noWrap/>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94</w:t>
            </w:r>
          </w:p>
        </w:tc>
      </w:tr>
      <w:tr w:rsidR="00A200AA" w:rsidRPr="00012D2D" w:rsidTr="00807E50">
        <w:trPr>
          <w:trHeight w:val="60"/>
          <w:jc w:val="center"/>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12</w:t>
            </w:r>
          </w:p>
        </w:tc>
        <w:tc>
          <w:tcPr>
            <w:tcW w:w="7052" w:type="dxa"/>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PROVISIÓN E INSTALACIÓN DE CABLE ACERADO DE 3/16"</w:t>
            </w:r>
          </w:p>
        </w:tc>
        <w:tc>
          <w:tcPr>
            <w:tcW w:w="971"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Ml</w:t>
            </w:r>
          </w:p>
        </w:tc>
        <w:tc>
          <w:tcPr>
            <w:tcW w:w="1134" w:type="dxa"/>
            <w:tcBorders>
              <w:top w:val="nil"/>
              <w:left w:val="nil"/>
              <w:bottom w:val="single" w:sz="4" w:space="0" w:color="auto"/>
              <w:right w:val="single" w:sz="4" w:space="0" w:color="auto"/>
            </w:tcBorders>
            <w:shd w:val="clear" w:color="auto" w:fill="auto"/>
            <w:noWrap/>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300</w:t>
            </w:r>
          </w:p>
        </w:tc>
      </w:tr>
      <w:tr w:rsidR="00A200AA" w:rsidRPr="00012D2D" w:rsidTr="00807E50">
        <w:trPr>
          <w:trHeight w:val="60"/>
          <w:jc w:val="center"/>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13</w:t>
            </w:r>
          </w:p>
        </w:tc>
        <w:tc>
          <w:tcPr>
            <w:tcW w:w="7052" w:type="dxa"/>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PROVISIÓN E INSTALACIÓN DE DEVANADO</w:t>
            </w:r>
          </w:p>
        </w:tc>
        <w:tc>
          <w:tcPr>
            <w:tcW w:w="971"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Ml</w:t>
            </w:r>
          </w:p>
        </w:tc>
        <w:tc>
          <w:tcPr>
            <w:tcW w:w="1134" w:type="dxa"/>
            <w:tcBorders>
              <w:top w:val="nil"/>
              <w:left w:val="nil"/>
              <w:bottom w:val="single" w:sz="4" w:space="0" w:color="auto"/>
              <w:right w:val="single" w:sz="4" w:space="0" w:color="auto"/>
            </w:tcBorders>
            <w:shd w:val="clear" w:color="auto" w:fill="auto"/>
            <w:noWrap/>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390</w:t>
            </w:r>
          </w:p>
        </w:tc>
      </w:tr>
      <w:tr w:rsidR="00A200AA" w:rsidRPr="00012D2D" w:rsidTr="00807E50">
        <w:trPr>
          <w:trHeight w:val="60"/>
          <w:jc w:val="center"/>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14</w:t>
            </w:r>
          </w:p>
        </w:tc>
        <w:tc>
          <w:tcPr>
            <w:tcW w:w="7052"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MANO DE OBRA INSTALACIÓN FERRETERÍA (DUPLO)</w:t>
            </w:r>
          </w:p>
        </w:tc>
        <w:tc>
          <w:tcPr>
            <w:tcW w:w="971"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1134" w:type="dxa"/>
            <w:tcBorders>
              <w:top w:val="nil"/>
              <w:left w:val="nil"/>
              <w:bottom w:val="single" w:sz="4" w:space="0" w:color="auto"/>
              <w:right w:val="single" w:sz="4" w:space="0" w:color="auto"/>
            </w:tcBorders>
            <w:shd w:val="clear" w:color="auto" w:fill="auto"/>
            <w:noWrap/>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1134</w:t>
            </w:r>
          </w:p>
        </w:tc>
      </w:tr>
      <w:tr w:rsidR="00A200AA" w:rsidRPr="00012D2D" w:rsidTr="00807E50">
        <w:trPr>
          <w:trHeight w:val="60"/>
          <w:jc w:val="center"/>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15</w:t>
            </w:r>
          </w:p>
        </w:tc>
        <w:tc>
          <w:tcPr>
            <w:tcW w:w="7052"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MANO DE OBRA INSTALACIÓN FERRETERÍA  (PASO)</w:t>
            </w:r>
          </w:p>
        </w:tc>
        <w:tc>
          <w:tcPr>
            <w:tcW w:w="971"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1134" w:type="dxa"/>
            <w:tcBorders>
              <w:top w:val="nil"/>
              <w:left w:val="nil"/>
              <w:bottom w:val="single" w:sz="4" w:space="0" w:color="auto"/>
              <w:right w:val="single" w:sz="4" w:space="0" w:color="auto"/>
            </w:tcBorders>
            <w:shd w:val="clear" w:color="auto" w:fill="auto"/>
            <w:noWrap/>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113</w:t>
            </w:r>
          </w:p>
        </w:tc>
      </w:tr>
      <w:tr w:rsidR="00A200AA" w:rsidRPr="00012D2D" w:rsidTr="00807E50">
        <w:trPr>
          <w:trHeight w:val="60"/>
          <w:jc w:val="center"/>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16</w:t>
            </w:r>
          </w:p>
        </w:tc>
        <w:tc>
          <w:tcPr>
            <w:tcW w:w="7052"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MANO DE OBRA INSTALACIÓN FERRETERÍA (CRUCETA)</w:t>
            </w:r>
          </w:p>
        </w:tc>
        <w:tc>
          <w:tcPr>
            <w:tcW w:w="971"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1134" w:type="dxa"/>
            <w:tcBorders>
              <w:top w:val="nil"/>
              <w:left w:val="nil"/>
              <w:bottom w:val="single" w:sz="4" w:space="0" w:color="auto"/>
              <w:right w:val="single" w:sz="4" w:space="0" w:color="auto"/>
            </w:tcBorders>
            <w:shd w:val="clear" w:color="auto" w:fill="auto"/>
            <w:noWrap/>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189</w:t>
            </w:r>
          </w:p>
        </w:tc>
      </w:tr>
      <w:tr w:rsidR="00A200AA" w:rsidRPr="00012D2D" w:rsidTr="00807E50">
        <w:trPr>
          <w:trHeight w:val="60"/>
          <w:jc w:val="center"/>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17</w:t>
            </w:r>
          </w:p>
        </w:tc>
        <w:tc>
          <w:tcPr>
            <w:tcW w:w="7052"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MANO DE OBRA INSTALACIÓN FERRETERÍA (ANTIVIBRADORES)</w:t>
            </w:r>
          </w:p>
        </w:tc>
        <w:tc>
          <w:tcPr>
            <w:tcW w:w="971"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1134" w:type="dxa"/>
            <w:tcBorders>
              <w:top w:val="nil"/>
              <w:left w:val="nil"/>
              <w:bottom w:val="single" w:sz="4" w:space="0" w:color="auto"/>
              <w:right w:val="single" w:sz="4" w:space="0" w:color="auto"/>
            </w:tcBorders>
            <w:shd w:val="clear" w:color="auto" w:fill="auto"/>
            <w:noWrap/>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2268</w:t>
            </w:r>
          </w:p>
        </w:tc>
      </w:tr>
      <w:tr w:rsidR="00A200AA" w:rsidRPr="00012D2D" w:rsidTr="00807E50">
        <w:trPr>
          <w:trHeight w:val="45"/>
          <w:jc w:val="center"/>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18</w:t>
            </w:r>
          </w:p>
        </w:tc>
        <w:tc>
          <w:tcPr>
            <w:tcW w:w="7052"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MANO DE OBRA DE INSTALACIÓN DE CAJAS DE EMPALME</w:t>
            </w:r>
          </w:p>
        </w:tc>
        <w:tc>
          <w:tcPr>
            <w:tcW w:w="971"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1134" w:type="dxa"/>
            <w:tcBorders>
              <w:top w:val="nil"/>
              <w:left w:val="nil"/>
              <w:bottom w:val="single" w:sz="4" w:space="0" w:color="auto"/>
              <w:right w:val="single" w:sz="4" w:space="0" w:color="auto"/>
            </w:tcBorders>
            <w:shd w:val="clear" w:color="auto" w:fill="auto"/>
            <w:noWrap/>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30</w:t>
            </w:r>
          </w:p>
        </w:tc>
      </w:tr>
      <w:tr w:rsidR="00A200AA" w:rsidRPr="00012D2D" w:rsidTr="00807E50">
        <w:trPr>
          <w:trHeight w:val="45"/>
          <w:jc w:val="center"/>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19</w:t>
            </w:r>
          </w:p>
        </w:tc>
        <w:tc>
          <w:tcPr>
            <w:tcW w:w="7052"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MANO DE OBRA DE INSTALACIÓN DE F.O. LINEAL</w:t>
            </w:r>
          </w:p>
        </w:tc>
        <w:tc>
          <w:tcPr>
            <w:tcW w:w="971"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Ml</w:t>
            </w:r>
          </w:p>
        </w:tc>
        <w:tc>
          <w:tcPr>
            <w:tcW w:w="1134" w:type="dxa"/>
            <w:tcBorders>
              <w:top w:val="nil"/>
              <w:left w:val="nil"/>
              <w:bottom w:val="single" w:sz="4" w:space="0" w:color="auto"/>
              <w:right w:val="single" w:sz="4" w:space="0" w:color="auto"/>
            </w:tcBorders>
            <w:shd w:val="clear" w:color="auto" w:fill="auto"/>
            <w:noWrap/>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117316</w:t>
            </w:r>
          </w:p>
        </w:tc>
      </w:tr>
      <w:tr w:rsidR="00A200AA" w:rsidRPr="00012D2D" w:rsidTr="00807E50">
        <w:trPr>
          <w:trHeight w:val="45"/>
          <w:jc w:val="center"/>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20</w:t>
            </w:r>
          </w:p>
        </w:tc>
        <w:tc>
          <w:tcPr>
            <w:tcW w:w="7052"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EMPALMES DE LÍNEA</w:t>
            </w:r>
          </w:p>
        </w:tc>
        <w:tc>
          <w:tcPr>
            <w:tcW w:w="971"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F.O.</w:t>
            </w:r>
          </w:p>
        </w:tc>
        <w:tc>
          <w:tcPr>
            <w:tcW w:w="1134" w:type="dxa"/>
            <w:tcBorders>
              <w:top w:val="nil"/>
              <w:left w:val="nil"/>
              <w:bottom w:val="single" w:sz="4" w:space="0" w:color="auto"/>
              <w:right w:val="single" w:sz="4" w:space="0" w:color="auto"/>
            </w:tcBorders>
            <w:shd w:val="clear" w:color="auto" w:fill="auto"/>
            <w:noWrap/>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700</w:t>
            </w:r>
          </w:p>
        </w:tc>
      </w:tr>
      <w:tr w:rsidR="00A200AA" w:rsidRPr="00012D2D" w:rsidTr="00807E50">
        <w:trPr>
          <w:trHeight w:val="45"/>
          <w:jc w:val="center"/>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21</w:t>
            </w:r>
          </w:p>
        </w:tc>
        <w:tc>
          <w:tcPr>
            <w:tcW w:w="7052"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EMPALMES DE TERMINACIÓN</w:t>
            </w:r>
          </w:p>
        </w:tc>
        <w:tc>
          <w:tcPr>
            <w:tcW w:w="971"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F.O.</w:t>
            </w:r>
          </w:p>
        </w:tc>
        <w:tc>
          <w:tcPr>
            <w:tcW w:w="1134" w:type="dxa"/>
            <w:tcBorders>
              <w:top w:val="nil"/>
              <w:left w:val="nil"/>
              <w:bottom w:val="single" w:sz="4" w:space="0" w:color="auto"/>
              <w:right w:val="single" w:sz="4" w:space="0" w:color="auto"/>
            </w:tcBorders>
            <w:shd w:val="clear" w:color="auto" w:fill="auto"/>
            <w:noWrap/>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84</w:t>
            </w:r>
          </w:p>
        </w:tc>
      </w:tr>
      <w:tr w:rsidR="00A200AA" w:rsidRPr="00012D2D" w:rsidTr="00807E50">
        <w:trPr>
          <w:trHeight w:val="45"/>
          <w:jc w:val="center"/>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22</w:t>
            </w:r>
          </w:p>
        </w:tc>
        <w:tc>
          <w:tcPr>
            <w:tcW w:w="7052" w:type="dxa"/>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PROVISIÓN E INSTALACIÓN DE RIENDA DE POSTE(Kit completo)</w:t>
            </w:r>
          </w:p>
        </w:tc>
        <w:tc>
          <w:tcPr>
            <w:tcW w:w="971"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1134" w:type="dxa"/>
            <w:tcBorders>
              <w:top w:val="nil"/>
              <w:left w:val="nil"/>
              <w:bottom w:val="single" w:sz="4" w:space="0" w:color="auto"/>
              <w:right w:val="single" w:sz="4" w:space="0" w:color="auto"/>
            </w:tcBorders>
            <w:shd w:val="clear" w:color="auto" w:fill="auto"/>
            <w:noWrap/>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110</w:t>
            </w:r>
          </w:p>
        </w:tc>
      </w:tr>
      <w:tr w:rsidR="00A200AA" w:rsidRPr="00012D2D" w:rsidTr="00807E50">
        <w:trPr>
          <w:trHeight w:val="45"/>
          <w:jc w:val="center"/>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23</w:t>
            </w:r>
          </w:p>
        </w:tc>
        <w:tc>
          <w:tcPr>
            <w:tcW w:w="7052" w:type="dxa"/>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PROVISIÓN E INSTALACIÓN DE CRUCE AMERICANO</w:t>
            </w:r>
          </w:p>
        </w:tc>
        <w:tc>
          <w:tcPr>
            <w:tcW w:w="971"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1134" w:type="dxa"/>
            <w:tcBorders>
              <w:top w:val="nil"/>
              <w:left w:val="nil"/>
              <w:bottom w:val="single" w:sz="4" w:space="0" w:color="auto"/>
              <w:right w:val="single" w:sz="4" w:space="0" w:color="auto"/>
            </w:tcBorders>
            <w:shd w:val="clear" w:color="auto" w:fill="auto"/>
            <w:noWrap/>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6</w:t>
            </w:r>
          </w:p>
        </w:tc>
      </w:tr>
      <w:tr w:rsidR="00A200AA" w:rsidRPr="00012D2D" w:rsidTr="00807E50">
        <w:trPr>
          <w:trHeight w:val="45"/>
          <w:jc w:val="center"/>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24</w:t>
            </w:r>
          </w:p>
        </w:tc>
        <w:tc>
          <w:tcPr>
            <w:tcW w:w="7052" w:type="dxa"/>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PROVISIÓN E INSTALACIÓN BRAZO DE EXTENSIÓN</w:t>
            </w:r>
          </w:p>
        </w:tc>
        <w:tc>
          <w:tcPr>
            <w:tcW w:w="971"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1134" w:type="dxa"/>
            <w:tcBorders>
              <w:top w:val="nil"/>
              <w:left w:val="nil"/>
              <w:bottom w:val="single" w:sz="4" w:space="0" w:color="auto"/>
              <w:right w:val="single" w:sz="4" w:space="0" w:color="auto"/>
            </w:tcBorders>
            <w:shd w:val="clear" w:color="auto" w:fill="auto"/>
            <w:noWrap/>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10</w:t>
            </w:r>
          </w:p>
        </w:tc>
      </w:tr>
      <w:tr w:rsidR="00A200AA" w:rsidRPr="00012D2D" w:rsidTr="00807E50">
        <w:trPr>
          <w:trHeight w:val="126"/>
          <w:jc w:val="center"/>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25</w:t>
            </w:r>
          </w:p>
        </w:tc>
        <w:tc>
          <w:tcPr>
            <w:tcW w:w="7052" w:type="dxa"/>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PINTADO DE FERRETERÍA (DUPLO-PASO-CRUCETA)</w:t>
            </w:r>
          </w:p>
        </w:tc>
        <w:tc>
          <w:tcPr>
            <w:tcW w:w="971"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1134" w:type="dxa"/>
            <w:tcBorders>
              <w:top w:val="nil"/>
              <w:left w:val="nil"/>
              <w:bottom w:val="single" w:sz="4" w:space="0" w:color="auto"/>
              <w:right w:val="single" w:sz="4" w:space="0" w:color="auto"/>
            </w:tcBorders>
            <w:shd w:val="clear" w:color="auto" w:fill="auto"/>
            <w:noWrap/>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1625</w:t>
            </w:r>
          </w:p>
        </w:tc>
      </w:tr>
      <w:tr w:rsidR="00A200AA" w:rsidRPr="00012D2D" w:rsidTr="00807E50">
        <w:trPr>
          <w:trHeight w:val="45"/>
          <w:jc w:val="center"/>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26</w:t>
            </w:r>
          </w:p>
        </w:tc>
        <w:tc>
          <w:tcPr>
            <w:tcW w:w="7052" w:type="dxa"/>
            <w:tcBorders>
              <w:top w:val="nil"/>
              <w:left w:val="nil"/>
              <w:bottom w:val="single" w:sz="4" w:space="0" w:color="auto"/>
              <w:right w:val="single" w:sz="4" w:space="0" w:color="auto"/>
            </w:tcBorders>
            <w:shd w:val="clear" w:color="auto" w:fill="auto"/>
            <w:noWrap/>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 xml:space="preserve">DESBROCE, LIMPIEZA DEL TERRENO </w:t>
            </w:r>
          </w:p>
        </w:tc>
        <w:tc>
          <w:tcPr>
            <w:tcW w:w="971"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M²</w:t>
            </w:r>
          </w:p>
        </w:tc>
        <w:tc>
          <w:tcPr>
            <w:tcW w:w="1134" w:type="dxa"/>
            <w:tcBorders>
              <w:top w:val="nil"/>
              <w:left w:val="nil"/>
              <w:bottom w:val="single" w:sz="4" w:space="0" w:color="auto"/>
              <w:right w:val="single" w:sz="4" w:space="0" w:color="auto"/>
            </w:tcBorders>
            <w:shd w:val="clear" w:color="auto" w:fill="auto"/>
            <w:noWrap/>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1500</w:t>
            </w:r>
          </w:p>
        </w:tc>
      </w:tr>
      <w:tr w:rsidR="00A200AA" w:rsidRPr="00012D2D" w:rsidTr="00807E50">
        <w:trPr>
          <w:trHeight w:val="45"/>
          <w:jc w:val="center"/>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 </w:t>
            </w:r>
          </w:p>
        </w:tc>
        <w:tc>
          <w:tcPr>
            <w:tcW w:w="7052"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TENDIDO SUBTERRÁNEO</w:t>
            </w:r>
          </w:p>
        </w:tc>
        <w:tc>
          <w:tcPr>
            <w:tcW w:w="971"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 </w:t>
            </w:r>
          </w:p>
        </w:tc>
        <w:tc>
          <w:tcPr>
            <w:tcW w:w="1134" w:type="dxa"/>
            <w:tcBorders>
              <w:top w:val="nil"/>
              <w:left w:val="nil"/>
              <w:bottom w:val="single" w:sz="4" w:space="0" w:color="auto"/>
              <w:right w:val="single" w:sz="4" w:space="0" w:color="auto"/>
            </w:tcBorders>
            <w:shd w:val="clear" w:color="000000" w:fill="FFFFFF"/>
            <w:vAlign w:val="center"/>
          </w:tcPr>
          <w:p w:rsidR="00A200AA" w:rsidRPr="00012D2D" w:rsidRDefault="00A200AA" w:rsidP="00A200AA">
            <w:pPr>
              <w:rPr>
                <w:rFonts w:ascii="Tahoma" w:hAnsi="Tahoma" w:cs="Tahoma"/>
                <w:b/>
                <w:bCs/>
                <w:sz w:val="18"/>
                <w:szCs w:val="18"/>
                <w:lang w:eastAsia="es-BO"/>
              </w:rPr>
            </w:pPr>
          </w:p>
        </w:tc>
      </w:tr>
      <w:tr w:rsidR="00A200AA" w:rsidRPr="00012D2D" w:rsidTr="00807E50">
        <w:trPr>
          <w:trHeight w:val="45"/>
          <w:jc w:val="center"/>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27</w:t>
            </w:r>
          </w:p>
        </w:tc>
        <w:tc>
          <w:tcPr>
            <w:tcW w:w="7052"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 xml:space="preserve">PROVISIÓN - INSTALACIÓN DE TRITUBO DE PVC [ F=1 1/2"] </w:t>
            </w:r>
          </w:p>
        </w:tc>
        <w:tc>
          <w:tcPr>
            <w:tcW w:w="971"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Ml</w:t>
            </w:r>
          </w:p>
        </w:tc>
        <w:tc>
          <w:tcPr>
            <w:tcW w:w="1134" w:type="dxa"/>
            <w:tcBorders>
              <w:top w:val="nil"/>
              <w:left w:val="nil"/>
              <w:bottom w:val="single" w:sz="4" w:space="0" w:color="auto"/>
              <w:right w:val="single" w:sz="4" w:space="0" w:color="auto"/>
            </w:tcBorders>
            <w:shd w:val="clear" w:color="auto" w:fill="auto"/>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210</w:t>
            </w:r>
          </w:p>
        </w:tc>
      </w:tr>
      <w:tr w:rsidR="00A200AA" w:rsidRPr="00012D2D" w:rsidTr="00807E50">
        <w:trPr>
          <w:trHeight w:val="45"/>
          <w:jc w:val="center"/>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28</w:t>
            </w:r>
          </w:p>
        </w:tc>
        <w:tc>
          <w:tcPr>
            <w:tcW w:w="7052"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PROVISIÓN - INSTALACIÓN DE CINTA DE SEÑALIZACIÓN</w:t>
            </w:r>
          </w:p>
        </w:tc>
        <w:tc>
          <w:tcPr>
            <w:tcW w:w="971"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Ml</w:t>
            </w:r>
          </w:p>
        </w:tc>
        <w:tc>
          <w:tcPr>
            <w:tcW w:w="1134" w:type="dxa"/>
            <w:tcBorders>
              <w:top w:val="nil"/>
              <w:left w:val="nil"/>
              <w:bottom w:val="single" w:sz="4" w:space="0" w:color="auto"/>
              <w:right w:val="single" w:sz="4" w:space="0" w:color="auto"/>
            </w:tcBorders>
            <w:shd w:val="clear" w:color="auto" w:fill="auto"/>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210</w:t>
            </w:r>
          </w:p>
        </w:tc>
      </w:tr>
      <w:tr w:rsidR="00A200AA" w:rsidRPr="00012D2D" w:rsidTr="00807E50">
        <w:trPr>
          <w:trHeight w:val="105"/>
          <w:jc w:val="center"/>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29</w:t>
            </w:r>
          </w:p>
        </w:tc>
        <w:tc>
          <w:tcPr>
            <w:tcW w:w="7052"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TENDIDO DE CABLE F.O. EN TRITUBO DE PVC INSTALADO [ F=1 1/2"]</w:t>
            </w:r>
          </w:p>
        </w:tc>
        <w:tc>
          <w:tcPr>
            <w:tcW w:w="971"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Ml</w:t>
            </w:r>
          </w:p>
        </w:tc>
        <w:tc>
          <w:tcPr>
            <w:tcW w:w="1134" w:type="dxa"/>
            <w:tcBorders>
              <w:top w:val="nil"/>
              <w:left w:val="nil"/>
              <w:bottom w:val="single" w:sz="4" w:space="0" w:color="auto"/>
              <w:right w:val="single" w:sz="4" w:space="0" w:color="auto"/>
            </w:tcBorders>
            <w:shd w:val="clear" w:color="auto" w:fill="auto"/>
            <w:noWrap/>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210</w:t>
            </w:r>
          </w:p>
        </w:tc>
      </w:tr>
      <w:tr w:rsidR="00A200AA" w:rsidRPr="00012D2D" w:rsidTr="00807E50">
        <w:trPr>
          <w:trHeight w:val="58"/>
          <w:jc w:val="center"/>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 </w:t>
            </w:r>
          </w:p>
        </w:tc>
        <w:tc>
          <w:tcPr>
            <w:tcW w:w="7052"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CONSTRUCCIÓN DE CÁMARAS</w:t>
            </w:r>
          </w:p>
        </w:tc>
        <w:tc>
          <w:tcPr>
            <w:tcW w:w="971"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 </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A200AA" w:rsidRPr="00012D2D" w:rsidRDefault="00A200AA" w:rsidP="00A200AA">
            <w:pPr>
              <w:rPr>
                <w:rFonts w:ascii="Tahoma" w:hAnsi="Tahoma" w:cs="Tahoma"/>
                <w:b/>
                <w:bCs/>
                <w:sz w:val="18"/>
                <w:szCs w:val="18"/>
                <w:lang w:eastAsia="es-BO"/>
              </w:rPr>
            </w:pPr>
          </w:p>
        </w:tc>
      </w:tr>
      <w:tr w:rsidR="00A200AA" w:rsidRPr="00012D2D" w:rsidTr="00807E50">
        <w:trPr>
          <w:trHeight w:val="45"/>
          <w:jc w:val="center"/>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30</w:t>
            </w:r>
          </w:p>
        </w:tc>
        <w:tc>
          <w:tcPr>
            <w:tcW w:w="7052"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CÁMARA SIMPLE +TAPA CON MARCO METÁLICO</w:t>
            </w:r>
          </w:p>
        </w:tc>
        <w:tc>
          <w:tcPr>
            <w:tcW w:w="971"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1134" w:type="dxa"/>
            <w:tcBorders>
              <w:top w:val="nil"/>
              <w:left w:val="nil"/>
              <w:bottom w:val="single" w:sz="4" w:space="0" w:color="auto"/>
              <w:right w:val="single" w:sz="4" w:space="0" w:color="auto"/>
            </w:tcBorders>
            <w:shd w:val="clear" w:color="auto" w:fill="auto"/>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8</w:t>
            </w:r>
          </w:p>
        </w:tc>
      </w:tr>
      <w:tr w:rsidR="00A200AA" w:rsidRPr="00012D2D" w:rsidTr="00807E50">
        <w:trPr>
          <w:trHeight w:val="45"/>
          <w:jc w:val="center"/>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31</w:t>
            </w:r>
          </w:p>
        </w:tc>
        <w:tc>
          <w:tcPr>
            <w:tcW w:w="7052"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MANO DE OBRA DESTAPADO Y LIMPIEZA DE CÁMARAS</w:t>
            </w:r>
          </w:p>
        </w:tc>
        <w:tc>
          <w:tcPr>
            <w:tcW w:w="971"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1134" w:type="dxa"/>
            <w:tcBorders>
              <w:top w:val="nil"/>
              <w:left w:val="nil"/>
              <w:bottom w:val="single" w:sz="4" w:space="0" w:color="auto"/>
              <w:right w:val="single" w:sz="4" w:space="0" w:color="auto"/>
            </w:tcBorders>
            <w:shd w:val="clear" w:color="auto" w:fill="auto"/>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8</w:t>
            </w:r>
          </w:p>
        </w:tc>
      </w:tr>
      <w:tr w:rsidR="00A200AA" w:rsidRPr="00012D2D" w:rsidTr="00807E50">
        <w:trPr>
          <w:trHeight w:val="45"/>
          <w:jc w:val="center"/>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32</w:t>
            </w:r>
          </w:p>
        </w:tc>
        <w:tc>
          <w:tcPr>
            <w:tcW w:w="7052"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MANO DE OBRA LIMPIEZA DE DUCTOS</w:t>
            </w:r>
          </w:p>
        </w:tc>
        <w:tc>
          <w:tcPr>
            <w:tcW w:w="971"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Ml</w:t>
            </w:r>
          </w:p>
        </w:tc>
        <w:tc>
          <w:tcPr>
            <w:tcW w:w="1134" w:type="dxa"/>
            <w:tcBorders>
              <w:top w:val="nil"/>
              <w:left w:val="nil"/>
              <w:bottom w:val="single" w:sz="4" w:space="0" w:color="auto"/>
              <w:right w:val="single" w:sz="4" w:space="0" w:color="auto"/>
            </w:tcBorders>
            <w:shd w:val="clear" w:color="auto" w:fill="auto"/>
            <w:noWrap/>
            <w:vAlign w:val="bottom"/>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2000</w:t>
            </w:r>
            <w:r w:rsidRPr="00012D2D">
              <w:rPr>
                <w:rFonts w:ascii="Tahoma" w:hAnsi="Tahoma" w:cs="Tahoma"/>
                <w:noProof/>
                <w:sz w:val="18"/>
                <w:szCs w:val="18"/>
                <w:lang w:val="es-BO" w:eastAsia="es-BO"/>
              </w:rPr>
              <w:drawing>
                <wp:anchor distT="0" distB="0" distL="114300" distR="114300" simplePos="0" relativeHeight="251662848" behindDoc="0" locked="0" layoutInCell="1" allowOverlap="1" wp14:anchorId="132568E5" wp14:editId="1D35D656">
                  <wp:simplePos x="0" y="0"/>
                  <wp:positionH relativeFrom="column">
                    <wp:posOffset>695325</wp:posOffset>
                  </wp:positionH>
                  <wp:positionV relativeFrom="paragraph">
                    <wp:posOffset>228600</wp:posOffset>
                  </wp:positionV>
                  <wp:extent cx="914400" cy="257175"/>
                  <wp:effectExtent l="0" t="0" r="0" b="0"/>
                  <wp:wrapNone/>
                  <wp:docPr id="12" name="2 CuadroText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2 CuadroTexto"/>
                          <pic:cNvPicPr>
                            <a:picLocks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14400" cy="257175"/>
                          </a:xfrm>
                          <a:prstGeom prst="rect">
                            <a:avLst/>
                          </a:prstGeom>
                          <a:noFill/>
                        </pic:spPr>
                      </pic:pic>
                    </a:graphicData>
                  </a:graphic>
                  <wp14:sizeRelH relativeFrom="page">
                    <wp14:pctWidth>0</wp14:pctWidth>
                  </wp14:sizeRelH>
                  <wp14:sizeRelV relativeFrom="page">
                    <wp14:pctHeight>0</wp14:pctHeight>
                  </wp14:sizeRelV>
                </wp:anchor>
              </w:drawing>
            </w:r>
          </w:p>
        </w:tc>
      </w:tr>
      <w:tr w:rsidR="00A200AA" w:rsidRPr="00012D2D" w:rsidTr="00807E50">
        <w:trPr>
          <w:trHeight w:val="45"/>
          <w:jc w:val="center"/>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 </w:t>
            </w:r>
          </w:p>
        </w:tc>
        <w:tc>
          <w:tcPr>
            <w:tcW w:w="7052"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PROVISIÓN DE MATERIALES Y ACCESORIOS</w:t>
            </w:r>
          </w:p>
        </w:tc>
        <w:tc>
          <w:tcPr>
            <w:tcW w:w="971"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 </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A200AA" w:rsidRPr="00012D2D" w:rsidRDefault="00A200AA" w:rsidP="00A200AA">
            <w:pPr>
              <w:rPr>
                <w:rFonts w:ascii="Tahoma" w:hAnsi="Tahoma" w:cs="Tahoma"/>
                <w:b/>
                <w:bCs/>
                <w:sz w:val="18"/>
                <w:szCs w:val="18"/>
                <w:lang w:eastAsia="es-BO"/>
              </w:rPr>
            </w:pPr>
          </w:p>
        </w:tc>
      </w:tr>
      <w:tr w:rsidR="00A200AA" w:rsidRPr="00012D2D" w:rsidTr="00807E50">
        <w:trPr>
          <w:trHeight w:val="45"/>
          <w:jc w:val="center"/>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33</w:t>
            </w:r>
          </w:p>
        </w:tc>
        <w:tc>
          <w:tcPr>
            <w:tcW w:w="7052"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PROVISIÓN E INSTALACIÓN DE RACK ODF 60X30X220 Cm, CON PUERTA</w:t>
            </w:r>
          </w:p>
        </w:tc>
        <w:tc>
          <w:tcPr>
            <w:tcW w:w="971"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1134" w:type="dxa"/>
            <w:tcBorders>
              <w:top w:val="nil"/>
              <w:left w:val="nil"/>
              <w:bottom w:val="single" w:sz="4" w:space="0" w:color="auto"/>
              <w:right w:val="single" w:sz="4" w:space="0" w:color="auto"/>
            </w:tcBorders>
            <w:shd w:val="clear" w:color="auto" w:fill="auto"/>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w:t>
            </w:r>
          </w:p>
        </w:tc>
      </w:tr>
      <w:tr w:rsidR="00A200AA" w:rsidRPr="00012D2D" w:rsidTr="00807E50">
        <w:trPr>
          <w:trHeight w:val="45"/>
          <w:jc w:val="center"/>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34</w:t>
            </w:r>
          </w:p>
        </w:tc>
        <w:tc>
          <w:tcPr>
            <w:tcW w:w="7052"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PROVISIÓN E INSTALACIÓN DE BANDEJA ODF DESLIZABLE DE 19 PULGADAS</w:t>
            </w:r>
          </w:p>
        </w:tc>
        <w:tc>
          <w:tcPr>
            <w:tcW w:w="971"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1134" w:type="dxa"/>
            <w:tcBorders>
              <w:top w:val="nil"/>
              <w:left w:val="nil"/>
              <w:bottom w:val="single" w:sz="4" w:space="0" w:color="auto"/>
              <w:right w:val="single" w:sz="4" w:space="0" w:color="auto"/>
            </w:tcBorders>
            <w:shd w:val="clear" w:color="auto" w:fill="auto"/>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6</w:t>
            </w:r>
          </w:p>
        </w:tc>
      </w:tr>
      <w:tr w:rsidR="00A200AA" w:rsidRPr="00012D2D" w:rsidTr="00807E50">
        <w:trPr>
          <w:trHeight w:val="49"/>
          <w:jc w:val="center"/>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35</w:t>
            </w:r>
          </w:p>
        </w:tc>
        <w:tc>
          <w:tcPr>
            <w:tcW w:w="7052"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PROVISIÓN E INSTALACIÓN DE ADAPTADORES</w:t>
            </w:r>
          </w:p>
        </w:tc>
        <w:tc>
          <w:tcPr>
            <w:tcW w:w="971"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1134" w:type="dxa"/>
            <w:tcBorders>
              <w:top w:val="nil"/>
              <w:left w:val="nil"/>
              <w:bottom w:val="single" w:sz="4" w:space="0" w:color="auto"/>
              <w:right w:val="single" w:sz="4" w:space="0" w:color="auto"/>
            </w:tcBorders>
            <w:shd w:val="clear" w:color="auto" w:fill="auto"/>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60</w:t>
            </w:r>
          </w:p>
        </w:tc>
      </w:tr>
      <w:tr w:rsidR="00A200AA" w:rsidRPr="00012D2D" w:rsidTr="00807E50">
        <w:trPr>
          <w:trHeight w:val="45"/>
          <w:jc w:val="center"/>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36</w:t>
            </w:r>
          </w:p>
        </w:tc>
        <w:tc>
          <w:tcPr>
            <w:tcW w:w="7052"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PROVISIÓN E INSTALACIÓN DE PIG TAILS</w:t>
            </w:r>
          </w:p>
        </w:tc>
        <w:tc>
          <w:tcPr>
            <w:tcW w:w="971"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Pza</w:t>
            </w:r>
            <w:proofErr w:type="spellEnd"/>
          </w:p>
        </w:tc>
        <w:tc>
          <w:tcPr>
            <w:tcW w:w="1134" w:type="dxa"/>
            <w:tcBorders>
              <w:top w:val="nil"/>
              <w:left w:val="nil"/>
              <w:bottom w:val="single" w:sz="4" w:space="0" w:color="auto"/>
              <w:right w:val="single" w:sz="4" w:space="0" w:color="auto"/>
            </w:tcBorders>
            <w:shd w:val="clear" w:color="auto" w:fill="auto"/>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60</w:t>
            </w:r>
          </w:p>
        </w:tc>
      </w:tr>
      <w:tr w:rsidR="00A200AA" w:rsidRPr="00012D2D" w:rsidTr="00807E50">
        <w:trPr>
          <w:trHeight w:val="45"/>
          <w:jc w:val="center"/>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 </w:t>
            </w:r>
          </w:p>
        </w:tc>
        <w:tc>
          <w:tcPr>
            <w:tcW w:w="7052"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CERTIFICACIÓN Y PRUEBAS</w:t>
            </w:r>
          </w:p>
        </w:tc>
        <w:tc>
          <w:tcPr>
            <w:tcW w:w="971"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b/>
                <w:bCs/>
                <w:sz w:val="18"/>
                <w:szCs w:val="18"/>
                <w:lang w:eastAsia="es-BO"/>
              </w:rPr>
            </w:pPr>
            <w:r w:rsidRPr="00012D2D">
              <w:rPr>
                <w:rFonts w:ascii="Tahoma" w:hAnsi="Tahoma" w:cs="Tahoma"/>
                <w:b/>
                <w:bCs/>
                <w:sz w:val="18"/>
                <w:szCs w:val="18"/>
                <w:lang w:eastAsia="es-BO"/>
              </w:rPr>
              <w:t> </w:t>
            </w:r>
          </w:p>
        </w:tc>
        <w:tc>
          <w:tcPr>
            <w:tcW w:w="1134" w:type="dxa"/>
            <w:tcBorders>
              <w:top w:val="nil"/>
              <w:left w:val="nil"/>
              <w:bottom w:val="single" w:sz="4" w:space="0" w:color="auto"/>
              <w:right w:val="single" w:sz="4" w:space="0" w:color="auto"/>
            </w:tcBorders>
            <w:shd w:val="clear" w:color="000000" w:fill="FFFFFF"/>
            <w:vAlign w:val="center"/>
          </w:tcPr>
          <w:p w:rsidR="00A200AA" w:rsidRPr="00012D2D" w:rsidRDefault="00A200AA" w:rsidP="00A200AA">
            <w:pPr>
              <w:rPr>
                <w:rFonts w:ascii="Tahoma" w:hAnsi="Tahoma" w:cs="Tahoma"/>
                <w:b/>
                <w:bCs/>
                <w:sz w:val="18"/>
                <w:szCs w:val="18"/>
                <w:lang w:eastAsia="es-BO"/>
              </w:rPr>
            </w:pPr>
          </w:p>
        </w:tc>
      </w:tr>
      <w:tr w:rsidR="00A200AA" w:rsidRPr="00012D2D" w:rsidTr="00807E50">
        <w:trPr>
          <w:trHeight w:val="45"/>
          <w:jc w:val="center"/>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37</w:t>
            </w:r>
          </w:p>
        </w:tc>
        <w:tc>
          <w:tcPr>
            <w:tcW w:w="7052"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CERTIFICACIÓN BIDIRECCIONAL  DE ENLACE ( OTDR Y MEDIDOR DE POTENCIA )</w:t>
            </w:r>
          </w:p>
        </w:tc>
        <w:tc>
          <w:tcPr>
            <w:tcW w:w="971"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F.O.</w:t>
            </w:r>
          </w:p>
        </w:tc>
        <w:tc>
          <w:tcPr>
            <w:tcW w:w="1134" w:type="dxa"/>
            <w:tcBorders>
              <w:top w:val="nil"/>
              <w:left w:val="nil"/>
              <w:bottom w:val="single" w:sz="4" w:space="0" w:color="auto"/>
              <w:right w:val="single" w:sz="4" w:space="0" w:color="auto"/>
            </w:tcBorders>
            <w:shd w:val="clear" w:color="auto" w:fill="auto"/>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106</w:t>
            </w:r>
          </w:p>
        </w:tc>
      </w:tr>
      <w:tr w:rsidR="00A200AA" w:rsidRPr="00012D2D" w:rsidTr="00807E50">
        <w:trPr>
          <w:trHeight w:val="45"/>
          <w:jc w:val="center"/>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38</w:t>
            </w:r>
          </w:p>
        </w:tc>
        <w:tc>
          <w:tcPr>
            <w:tcW w:w="7052"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rPr>
                <w:rFonts w:ascii="Tahoma" w:hAnsi="Tahoma" w:cs="Tahoma"/>
                <w:sz w:val="18"/>
                <w:szCs w:val="18"/>
                <w:lang w:eastAsia="es-BO"/>
              </w:rPr>
            </w:pPr>
            <w:r w:rsidRPr="00012D2D">
              <w:rPr>
                <w:rFonts w:ascii="Tahoma" w:hAnsi="Tahoma" w:cs="Tahoma"/>
                <w:sz w:val="18"/>
                <w:szCs w:val="18"/>
                <w:lang w:eastAsia="es-BO"/>
              </w:rPr>
              <w:t>ELABORACIÓN DE DOCUMENTOS Y PLANOS AS BUILT - A3 ( 2 Ejemplares: Impreso y Digital )</w:t>
            </w:r>
          </w:p>
        </w:tc>
        <w:tc>
          <w:tcPr>
            <w:tcW w:w="971" w:type="dxa"/>
            <w:tcBorders>
              <w:top w:val="nil"/>
              <w:left w:val="nil"/>
              <w:bottom w:val="single" w:sz="4" w:space="0" w:color="auto"/>
              <w:right w:val="single" w:sz="4" w:space="0" w:color="auto"/>
            </w:tcBorders>
            <w:shd w:val="clear" w:color="000000" w:fill="FFFFFF"/>
            <w:vAlign w:val="center"/>
            <w:hideMark/>
          </w:tcPr>
          <w:p w:rsidR="00A200AA" w:rsidRPr="00012D2D" w:rsidRDefault="00A200AA" w:rsidP="00A200AA">
            <w:pPr>
              <w:jc w:val="center"/>
              <w:rPr>
                <w:rFonts w:ascii="Tahoma" w:hAnsi="Tahoma" w:cs="Tahoma"/>
                <w:sz w:val="18"/>
                <w:szCs w:val="18"/>
                <w:lang w:eastAsia="es-BO"/>
              </w:rPr>
            </w:pPr>
            <w:proofErr w:type="spellStart"/>
            <w:r w:rsidRPr="00012D2D">
              <w:rPr>
                <w:rFonts w:ascii="Tahoma" w:hAnsi="Tahoma" w:cs="Tahoma"/>
                <w:sz w:val="18"/>
                <w:szCs w:val="18"/>
                <w:lang w:eastAsia="es-BO"/>
              </w:rPr>
              <w:t>Gbal</w:t>
            </w:r>
            <w:proofErr w:type="spellEnd"/>
          </w:p>
        </w:tc>
        <w:tc>
          <w:tcPr>
            <w:tcW w:w="1134" w:type="dxa"/>
            <w:tcBorders>
              <w:top w:val="nil"/>
              <w:left w:val="nil"/>
              <w:bottom w:val="single" w:sz="4" w:space="0" w:color="auto"/>
              <w:right w:val="single" w:sz="4" w:space="0" w:color="auto"/>
            </w:tcBorders>
            <w:shd w:val="clear" w:color="auto" w:fill="auto"/>
            <w:vAlign w:val="center"/>
          </w:tcPr>
          <w:p w:rsidR="00A200AA" w:rsidRPr="00012D2D" w:rsidRDefault="00A200AA" w:rsidP="00A200AA">
            <w:pPr>
              <w:jc w:val="center"/>
              <w:rPr>
                <w:rFonts w:ascii="Tahoma" w:hAnsi="Tahoma" w:cs="Tahoma"/>
                <w:sz w:val="18"/>
                <w:szCs w:val="18"/>
                <w:lang w:eastAsia="es-BO"/>
              </w:rPr>
            </w:pPr>
            <w:r w:rsidRPr="00012D2D">
              <w:rPr>
                <w:rFonts w:ascii="Tahoma" w:hAnsi="Tahoma" w:cs="Tahoma"/>
                <w:sz w:val="18"/>
                <w:szCs w:val="18"/>
                <w:lang w:eastAsia="es-BO"/>
              </w:rPr>
              <w:t>2</w:t>
            </w:r>
          </w:p>
        </w:tc>
      </w:tr>
    </w:tbl>
    <w:p w:rsidR="00D01C8C" w:rsidRPr="00012D2D" w:rsidRDefault="00D01C8C" w:rsidP="001E45C8">
      <w:pPr>
        <w:rPr>
          <w:rFonts w:ascii="Tahoma" w:hAnsi="Tahoma" w:cs="Tahoma"/>
          <w:b/>
          <w:sz w:val="12"/>
          <w:szCs w:val="22"/>
        </w:rPr>
        <w:sectPr w:rsidR="00D01C8C" w:rsidRPr="00012D2D" w:rsidSect="00E9028B">
          <w:pgSz w:w="12240" w:h="15840"/>
          <w:pgMar w:top="238" w:right="1418" w:bottom="244" w:left="1418" w:header="709" w:footer="709" w:gutter="0"/>
          <w:cols w:space="708"/>
          <w:docGrid w:linePitch="360"/>
        </w:sectPr>
      </w:pPr>
    </w:p>
    <w:tbl>
      <w:tblPr>
        <w:tblW w:w="14034" w:type="dxa"/>
        <w:jc w:val="center"/>
        <w:tblCellMar>
          <w:left w:w="70" w:type="dxa"/>
          <w:right w:w="70" w:type="dxa"/>
        </w:tblCellMar>
        <w:tblLook w:val="04A0" w:firstRow="1" w:lastRow="0" w:firstColumn="1" w:lastColumn="0" w:noHBand="0" w:noVBand="1"/>
      </w:tblPr>
      <w:tblGrid>
        <w:gridCol w:w="1370"/>
        <w:gridCol w:w="1200"/>
        <w:gridCol w:w="1047"/>
        <w:gridCol w:w="1061"/>
        <w:gridCol w:w="594"/>
        <w:gridCol w:w="98"/>
        <w:gridCol w:w="867"/>
        <w:gridCol w:w="270"/>
        <w:gridCol w:w="1006"/>
        <w:gridCol w:w="302"/>
        <w:gridCol w:w="974"/>
        <w:gridCol w:w="1559"/>
        <w:gridCol w:w="1134"/>
        <w:gridCol w:w="1358"/>
        <w:gridCol w:w="1194"/>
      </w:tblGrid>
      <w:tr w:rsidR="001E45C8" w:rsidRPr="00012D2D" w:rsidTr="00462276">
        <w:trPr>
          <w:trHeight w:val="390"/>
          <w:jc w:val="center"/>
        </w:trPr>
        <w:tc>
          <w:tcPr>
            <w:tcW w:w="14034" w:type="dxa"/>
            <w:gridSpan w:val="15"/>
            <w:tcBorders>
              <w:top w:val="nil"/>
              <w:left w:val="nil"/>
              <w:bottom w:val="nil"/>
              <w:right w:val="nil"/>
            </w:tcBorders>
            <w:shd w:val="clear" w:color="auto" w:fill="auto"/>
            <w:noWrap/>
            <w:vAlign w:val="center"/>
            <w:hideMark/>
          </w:tcPr>
          <w:p w:rsidR="001E45C8" w:rsidRPr="00012D2D" w:rsidRDefault="001E45C8" w:rsidP="00462276">
            <w:pPr>
              <w:jc w:val="center"/>
              <w:rPr>
                <w:rFonts w:ascii="Tahoma" w:hAnsi="Tahoma" w:cs="Tahoma"/>
                <w:b/>
                <w:bCs/>
                <w:sz w:val="32"/>
                <w:szCs w:val="32"/>
                <w:lang w:val="es-BO" w:eastAsia="es-BO"/>
              </w:rPr>
            </w:pPr>
            <w:r w:rsidRPr="00012D2D">
              <w:rPr>
                <w:rFonts w:ascii="Tahoma" w:hAnsi="Tahoma" w:cs="Tahoma"/>
                <w:b/>
                <w:bCs/>
                <w:sz w:val="32"/>
                <w:szCs w:val="32"/>
                <w:lang w:val="es-BO" w:eastAsia="es-BO"/>
              </w:rPr>
              <w:lastRenderedPageBreak/>
              <w:t xml:space="preserve">FORMULARIO B3 </w:t>
            </w:r>
            <w:r w:rsidR="00D01C8C" w:rsidRPr="00012D2D">
              <w:rPr>
                <w:rFonts w:ascii="Tahoma" w:hAnsi="Tahoma" w:cs="Tahoma"/>
                <w:b/>
                <w:bCs/>
                <w:sz w:val="32"/>
                <w:szCs w:val="32"/>
                <w:lang w:val="es-BO" w:eastAsia="es-BO"/>
              </w:rPr>
              <w:t>TRAMO</w:t>
            </w:r>
            <w:r w:rsidR="00D26375" w:rsidRPr="00012D2D">
              <w:rPr>
                <w:rFonts w:ascii="Tahoma" w:hAnsi="Tahoma" w:cs="Tahoma"/>
                <w:b/>
                <w:bCs/>
                <w:sz w:val="32"/>
                <w:szCs w:val="32"/>
                <w:lang w:val="es-BO" w:eastAsia="es-BO"/>
              </w:rPr>
              <w:t>S</w:t>
            </w:r>
            <w:r w:rsidR="00807E50" w:rsidRPr="00012D2D">
              <w:rPr>
                <w:rFonts w:ascii="Tahoma" w:hAnsi="Tahoma" w:cs="Tahoma"/>
                <w:b/>
                <w:bCs/>
                <w:sz w:val="32"/>
                <w:szCs w:val="32"/>
                <w:lang w:val="es-BO" w:eastAsia="es-BO"/>
              </w:rPr>
              <w:t>:</w:t>
            </w:r>
            <w:r w:rsidR="00D01C8C" w:rsidRPr="00012D2D">
              <w:rPr>
                <w:rFonts w:ascii="Tahoma" w:hAnsi="Tahoma" w:cs="Tahoma"/>
                <w:b/>
                <w:bCs/>
                <w:sz w:val="32"/>
                <w:szCs w:val="32"/>
                <w:lang w:val="es-BO" w:eastAsia="es-BO"/>
              </w:rPr>
              <w:t xml:space="preserve"> </w:t>
            </w:r>
            <w:r w:rsidR="00A200AA" w:rsidRPr="00012D2D">
              <w:rPr>
                <w:rFonts w:ascii="Tahoma" w:hAnsi="Tahoma" w:cs="Tahoma"/>
                <w:b/>
                <w:sz w:val="32"/>
                <w:szCs w:val="32"/>
                <w:lang w:eastAsia="es-BO"/>
              </w:rPr>
              <w:t>1, 2 y 3</w:t>
            </w:r>
          </w:p>
          <w:p w:rsidR="001E45C8" w:rsidRPr="00012D2D" w:rsidRDefault="001E45C8" w:rsidP="00462276">
            <w:pPr>
              <w:jc w:val="center"/>
              <w:rPr>
                <w:rFonts w:ascii="Tahoma" w:hAnsi="Tahoma" w:cs="Tahoma"/>
                <w:b/>
                <w:bCs/>
                <w:sz w:val="22"/>
                <w:szCs w:val="22"/>
                <w:lang w:val="es-BO" w:eastAsia="es-BO"/>
              </w:rPr>
            </w:pPr>
            <w:r w:rsidRPr="00012D2D">
              <w:rPr>
                <w:rFonts w:ascii="Tahoma" w:hAnsi="Tahoma" w:cs="Tahoma"/>
                <w:b/>
                <w:bCs/>
                <w:sz w:val="22"/>
                <w:szCs w:val="22"/>
                <w:lang w:val="es-BO" w:eastAsia="es-BO"/>
              </w:rPr>
              <w:t xml:space="preserve">EXPERIENCIA GENERAL DE LA EMPRESA </w:t>
            </w:r>
          </w:p>
          <w:p w:rsidR="001E45C8" w:rsidRPr="00012D2D" w:rsidRDefault="001E45C8" w:rsidP="00462276">
            <w:pPr>
              <w:rPr>
                <w:rFonts w:ascii="Tahoma" w:hAnsi="Tahoma" w:cs="Tahoma"/>
                <w:b/>
                <w:bCs/>
                <w:sz w:val="10"/>
                <w:szCs w:val="22"/>
                <w:lang w:val="es-BO" w:eastAsia="es-BO"/>
              </w:rPr>
            </w:pPr>
          </w:p>
        </w:tc>
      </w:tr>
      <w:tr w:rsidR="001E45C8" w:rsidRPr="00012D2D" w:rsidTr="00462276">
        <w:trPr>
          <w:trHeight w:val="255"/>
          <w:jc w:val="center"/>
        </w:trPr>
        <w:tc>
          <w:tcPr>
            <w:tcW w:w="1370" w:type="dxa"/>
            <w:vMerge w:val="restart"/>
            <w:tcBorders>
              <w:top w:val="nil"/>
              <w:left w:val="single" w:sz="4" w:space="0" w:color="auto"/>
              <w:bottom w:val="single" w:sz="4" w:space="0" w:color="000000"/>
              <w:right w:val="single" w:sz="4" w:space="0" w:color="auto"/>
            </w:tcBorders>
            <w:shd w:val="clear" w:color="000000" w:fill="004990"/>
            <w:noWrap/>
            <w:vAlign w:val="center"/>
            <w:hideMark/>
          </w:tcPr>
          <w:p w:rsidR="001E45C8" w:rsidRPr="00012D2D" w:rsidRDefault="001E45C8" w:rsidP="00462276">
            <w:pPr>
              <w:jc w:val="center"/>
              <w:rPr>
                <w:rFonts w:ascii="Arial" w:hAnsi="Arial" w:cs="Arial"/>
                <w:b/>
                <w:bCs/>
                <w:sz w:val="24"/>
                <w:szCs w:val="24"/>
                <w:lang w:val="es-BO" w:eastAsia="es-BO"/>
              </w:rPr>
            </w:pPr>
            <w:r w:rsidRPr="00012D2D">
              <w:rPr>
                <w:rFonts w:ascii="Arial" w:hAnsi="Arial" w:cs="Arial"/>
                <w:b/>
                <w:bCs/>
                <w:sz w:val="24"/>
                <w:szCs w:val="24"/>
                <w:lang w:val="es-BO" w:eastAsia="es-BO"/>
              </w:rPr>
              <w:t>CLIENTE</w:t>
            </w:r>
          </w:p>
        </w:tc>
        <w:tc>
          <w:tcPr>
            <w:tcW w:w="1200" w:type="dxa"/>
            <w:tcBorders>
              <w:top w:val="nil"/>
              <w:left w:val="nil"/>
              <w:bottom w:val="single" w:sz="4" w:space="0" w:color="auto"/>
              <w:right w:val="single" w:sz="4" w:space="0" w:color="auto"/>
            </w:tcBorders>
            <w:shd w:val="clear" w:color="000000" w:fill="004990"/>
            <w:noWrap/>
            <w:vAlign w:val="center"/>
            <w:hideMark/>
          </w:tcPr>
          <w:p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OBJETO</w:t>
            </w:r>
          </w:p>
        </w:tc>
        <w:tc>
          <w:tcPr>
            <w:tcW w:w="1047" w:type="dxa"/>
            <w:vMerge w:val="restart"/>
            <w:tcBorders>
              <w:top w:val="nil"/>
              <w:left w:val="single" w:sz="4" w:space="0" w:color="auto"/>
              <w:bottom w:val="single" w:sz="4" w:space="0" w:color="000000"/>
              <w:right w:val="single" w:sz="4" w:space="0" w:color="auto"/>
            </w:tcBorders>
            <w:shd w:val="clear" w:color="000000" w:fill="004990"/>
            <w:noWrap/>
            <w:vAlign w:val="center"/>
            <w:hideMark/>
          </w:tcPr>
          <w:p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UBICACIÓN</w:t>
            </w:r>
          </w:p>
        </w:tc>
        <w:tc>
          <w:tcPr>
            <w:tcW w:w="1061" w:type="dxa"/>
            <w:tcBorders>
              <w:top w:val="nil"/>
              <w:left w:val="nil"/>
              <w:bottom w:val="single" w:sz="4" w:space="0" w:color="auto"/>
              <w:right w:val="single" w:sz="4" w:space="0" w:color="auto"/>
            </w:tcBorders>
            <w:shd w:val="clear" w:color="000000" w:fill="004990"/>
            <w:noWrap/>
            <w:vAlign w:val="center"/>
            <w:hideMark/>
          </w:tcPr>
          <w:p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MONTO</w:t>
            </w:r>
          </w:p>
        </w:tc>
        <w:tc>
          <w:tcPr>
            <w:tcW w:w="1559" w:type="dxa"/>
            <w:gridSpan w:val="3"/>
            <w:tcBorders>
              <w:top w:val="single" w:sz="4" w:space="0" w:color="auto"/>
              <w:left w:val="nil"/>
              <w:bottom w:val="single" w:sz="4" w:space="0" w:color="auto"/>
              <w:right w:val="single" w:sz="4" w:space="0" w:color="auto"/>
            </w:tcBorders>
            <w:shd w:val="clear" w:color="000000" w:fill="004990"/>
            <w:noWrap/>
            <w:vAlign w:val="center"/>
            <w:hideMark/>
          </w:tcPr>
          <w:p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PERÍODO DE</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AVANCE</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MONTO</w:t>
            </w:r>
          </w:p>
        </w:tc>
        <w:tc>
          <w:tcPr>
            <w:tcW w:w="1559" w:type="dxa"/>
            <w:tcBorders>
              <w:top w:val="nil"/>
              <w:left w:val="nil"/>
              <w:bottom w:val="single" w:sz="4" w:space="0" w:color="auto"/>
              <w:right w:val="single" w:sz="4" w:space="0" w:color="auto"/>
            </w:tcBorders>
            <w:shd w:val="clear" w:color="000000" w:fill="004990"/>
            <w:noWrap/>
            <w:vAlign w:val="center"/>
            <w:hideMark/>
          </w:tcPr>
          <w:p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PARTICIPACIÓN</w:t>
            </w:r>
          </w:p>
        </w:tc>
        <w:tc>
          <w:tcPr>
            <w:tcW w:w="1134" w:type="dxa"/>
            <w:tcBorders>
              <w:top w:val="nil"/>
              <w:left w:val="nil"/>
              <w:bottom w:val="single" w:sz="4" w:space="0" w:color="auto"/>
              <w:right w:val="single" w:sz="4" w:space="0" w:color="auto"/>
            </w:tcBorders>
            <w:shd w:val="clear" w:color="000000" w:fill="004990"/>
            <w:noWrap/>
            <w:vAlign w:val="center"/>
            <w:hideMark/>
          </w:tcPr>
          <w:p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NOMBRE</w:t>
            </w:r>
          </w:p>
        </w:tc>
        <w:tc>
          <w:tcPr>
            <w:tcW w:w="1358" w:type="dxa"/>
            <w:tcBorders>
              <w:top w:val="nil"/>
              <w:left w:val="nil"/>
              <w:bottom w:val="single" w:sz="4" w:space="0" w:color="auto"/>
              <w:right w:val="single" w:sz="4" w:space="0" w:color="auto"/>
            </w:tcBorders>
            <w:shd w:val="clear" w:color="000000" w:fill="004990"/>
            <w:noWrap/>
            <w:vAlign w:val="center"/>
            <w:hideMark/>
          </w:tcPr>
          <w:p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PROFESIONAL</w:t>
            </w:r>
          </w:p>
        </w:tc>
        <w:tc>
          <w:tcPr>
            <w:tcW w:w="1194" w:type="dxa"/>
            <w:tcBorders>
              <w:top w:val="nil"/>
              <w:left w:val="nil"/>
              <w:bottom w:val="single" w:sz="4" w:space="0" w:color="auto"/>
              <w:right w:val="single" w:sz="4" w:space="0" w:color="auto"/>
            </w:tcBorders>
            <w:shd w:val="clear" w:color="000000" w:fill="004990"/>
            <w:noWrap/>
            <w:vAlign w:val="center"/>
            <w:hideMark/>
          </w:tcPr>
          <w:p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NÚMERO DE</w:t>
            </w:r>
          </w:p>
        </w:tc>
      </w:tr>
      <w:tr w:rsidR="001E45C8" w:rsidRPr="00012D2D" w:rsidTr="00462276">
        <w:trPr>
          <w:trHeight w:val="255"/>
          <w:jc w:val="center"/>
        </w:trPr>
        <w:tc>
          <w:tcPr>
            <w:tcW w:w="1370" w:type="dxa"/>
            <w:vMerge/>
            <w:tcBorders>
              <w:top w:val="nil"/>
              <w:left w:val="single" w:sz="4" w:space="0" w:color="auto"/>
              <w:bottom w:val="single" w:sz="4" w:space="0" w:color="000000"/>
              <w:right w:val="single" w:sz="4" w:space="0" w:color="auto"/>
            </w:tcBorders>
            <w:vAlign w:val="center"/>
            <w:hideMark/>
          </w:tcPr>
          <w:p w:rsidR="001E45C8" w:rsidRPr="00012D2D" w:rsidRDefault="001E45C8" w:rsidP="00462276">
            <w:pPr>
              <w:rPr>
                <w:rFonts w:ascii="Arial" w:hAnsi="Arial" w:cs="Arial"/>
                <w:b/>
                <w:bCs/>
                <w:sz w:val="24"/>
                <w:szCs w:val="24"/>
                <w:lang w:val="es-BO" w:eastAsia="es-BO"/>
              </w:rPr>
            </w:pPr>
          </w:p>
        </w:tc>
        <w:tc>
          <w:tcPr>
            <w:tcW w:w="1200" w:type="dxa"/>
            <w:tcBorders>
              <w:top w:val="nil"/>
              <w:left w:val="nil"/>
              <w:bottom w:val="single" w:sz="4" w:space="0" w:color="auto"/>
              <w:right w:val="single" w:sz="4" w:space="0" w:color="auto"/>
            </w:tcBorders>
            <w:shd w:val="clear" w:color="000000" w:fill="004990"/>
            <w:noWrap/>
            <w:vAlign w:val="center"/>
            <w:hideMark/>
          </w:tcPr>
          <w:p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DEL</w:t>
            </w:r>
          </w:p>
        </w:tc>
        <w:tc>
          <w:tcPr>
            <w:tcW w:w="1047" w:type="dxa"/>
            <w:vMerge/>
            <w:tcBorders>
              <w:top w:val="nil"/>
              <w:left w:val="single" w:sz="4" w:space="0" w:color="auto"/>
              <w:bottom w:val="single" w:sz="4" w:space="0" w:color="000000"/>
              <w:right w:val="single" w:sz="4" w:space="0" w:color="auto"/>
            </w:tcBorders>
            <w:vAlign w:val="center"/>
            <w:hideMark/>
          </w:tcPr>
          <w:p w:rsidR="001E45C8" w:rsidRPr="00012D2D" w:rsidRDefault="001E45C8" w:rsidP="00462276">
            <w:pPr>
              <w:rPr>
                <w:rFonts w:ascii="Arial" w:hAnsi="Arial" w:cs="Arial"/>
                <w:b/>
                <w:bCs/>
                <w:lang w:val="es-BO" w:eastAsia="es-BO"/>
              </w:rPr>
            </w:pPr>
          </w:p>
        </w:tc>
        <w:tc>
          <w:tcPr>
            <w:tcW w:w="1061" w:type="dxa"/>
            <w:tcBorders>
              <w:top w:val="nil"/>
              <w:left w:val="nil"/>
              <w:bottom w:val="single" w:sz="4" w:space="0" w:color="auto"/>
              <w:right w:val="single" w:sz="4" w:space="0" w:color="auto"/>
            </w:tcBorders>
            <w:shd w:val="clear" w:color="000000" w:fill="004990"/>
            <w:noWrap/>
            <w:vAlign w:val="center"/>
            <w:hideMark/>
          </w:tcPr>
          <w:p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ORIGINAL</w:t>
            </w:r>
          </w:p>
        </w:tc>
        <w:tc>
          <w:tcPr>
            <w:tcW w:w="1559" w:type="dxa"/>
            <w:gridSpan w:val="3"/>
            <w:tcBorders>
              <w:top w:val="single" w:sz="4" w:space="0" w:color="auto"/>
              <w:left w:val="nil"/>
              <w:bottom w:val="single" w:sz="4" w:space="0" w:color="auto"/>
              <w:right w:val="single" w:sz="4" w:space="0" w:color="auto"/>
            </w:tcBorders>
            <w:shd w:val="clear" w:color="000000" w:fill="004990"/>
            <w:noWrap/>
            <w:vAlign w:val="center"/>
            <w:hideMark/>
          </w:tcPr>
          <w:p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EJECUCIÓN</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FINANCIERO</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FINAL</w:t>
            </w:r>
          </w:p>
        </w:tc>
        <w:tc>
          <w:tcPr>
            <w:tcW w:w="1559" w:type="dxa"/>
            <w:tcBorders>
              <w:top w:val="nil"/>
              <w:left w:val="nil"/>
              <w:bottom w:val="single" w:sz="4" w:space="0" w:color="auto"/>
              <w:right w:val="single" w:sz="4" w:space="0" w:color="auto"/>
            </w:tcBorders>
            <w:shd w:val="clear" w:color="000000" w:fill="004990"/>
            <w:noWrap/>
            <w:vAlign w:val="center"/>
            <w:hideMark/>
          </w:tcPr>
          <w:p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 EN</w:t>
            </w:r>
          </w:p>
        </w:tc>
        <w:tc>
          <w:tcPr>
            <w:tcW w:w="1134" w:type="dxa"/>
            <w:tcBorders>
              <w:top w:val="nil"/>
              <w:left w:val="nil"/>
              <w:bottom w:val="single" w:sz="4" w:space="0" w:color="auto"/>
              <w:right w:val="single" w:sz="4" w:space="0" w:color="auto"/>
            </w:tcBorders>
            <w:shd w:val="clear" w:color="000000" w:fill="004990"/>
            <w:noWrap/>
            <w:vAlign w:val="center"/>
            <w:hideMark/>
          </w:tcPr>
          <w:p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DEL</w:t>
            </w:r>
          </w:p>
        </w:tc>
        <w:tc>
          <w:tcPr>
            <w:tcW w:w="1358" w:type="dxa"/>
            <w:vMerge w:val="restart"/>
            <w:tcBorders>
              <w:top w:val="nil"/>
              <w:left w:val="single" w:sz="4" w:space="0" w:color="auto"/>
              <w:bottom w:val="single" w:sz="4" w:space="0" w:color="auto"/>
              <w:right w:val="single" w:sz="4" w:space="0" w:color="auto"/>
            </w:tcBorders>
            <w:shd w:val="clear" w:color="000000" w:fill="004990"/>
            <w:noWrap/>
            <w:vAlign w:val="center"/>
            <w:hideMark/>
          </w:tcPr>
          <w:p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RESPONSABLE</w:t>
            </w:r>
          </w:p>
        </w:tc>
        <w:tc>
          <w:tcPr>
            <w:tcW w:w="1194" w:type="dxa"/>
            <w:tcBorders>
              <w:top w:val="nil"/>
              <w:left w:val="nil"/>
              <w:bottom w:val="single" w:sz="4" w:space="0" w:color="auto"/>
              <w:right w:val="single" w:sz="4" w:space="0" w:color="auto"/>
            </w:tcBorders>
            <w:shd w:val="clear" w:color="000000" w:fill="004990"/>
            <w:noWrap/>
            <w:vAlign w:val="center"/>
            <w:hideMark/>
          </w:tcPr>
          <w:p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FOLIO DE</w:t>
            </w:r>
          </w:p>
        </w:tc>
      </w:tr>
      <w:tr w:rsidR="001E45C8" w:rsidRPr="00012D2D" w:rsidTr="00462276">
        <w:trPr>
          <w:trHeight w:val="255"/>
          <w:jc w:val="center"/>
        </w:trPr>
        <w:tc>
          <w:tcPr>
            <w:tcW w:w="1370" w:type="dxa"/>
            <w:vMerge/>
            <w:tcBorders>
              <w:top w:val="nil"/>
              <w:left w:val="single" w:sz="4" w:space="0" w:color="auto"/>
              <w:bottom w:val="single" w:sz="4" w:space="0" w:color="000000"/>
              <w:right w:val="single" w:sz="4" w:space="0" w:color="auto"/>
            </w:tcBorders>
            <w:vAlign w:val="center"/>
            <w:hideMark/>
          </w:tcPr>
          <w:p w:rsidR="001E45C8" w:rsidRPr="00012D2D" w:rsidRDefault="001E45C8" w:rsidP="00462276">
            <w:pPr>
              <w:rPr>
                <w:rFonts w:ascii="Arial" w:hAnsi="Arial" w:cs="Arial"/>
                <w:b/>
                <w:bCs/>
                <w:sz w:val="24"/>
                <w:szCs w:val="24"/>
                <w:lang w:val="es-BO" w:eastAsia="es-BO"/>
              </w:rPr>
            </w:pPr>
          </w:p>
        </w:tc>
        <w:tc>
          <w:tcPr>
            <w:tcW w:w="1200" w:type="dxa"/>
            <w:tcBorders>
              <w:top w:val="nil"/>
              <w:left w:val="nil"/>
              <w:bottom w:val="single" w:sz="4" w:space="0" w:color="auto"/>
              <w:right w:val="single" w:sz="4" w:space="0" w:color="auto"/>
            </w:tcBorders>
            <w:shd w:val="clear" w:color="000000" w:fill="004990"/>
            <w:noWrap/>
            <w:vAlign w:val="center"/>
            <w:hideMark/>
          </w:tcPr>
          <w:p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CONTRATO</w:t>
            </w:r>
          </w:p>
        </w:tc>
        <w:tc>
          <w:tcPr>
            <w:tcW w:w="1047" w:type="dxa"/>
            <w:vMerge/>
            <w:tcBorders>
              <w:top w:val="nil"/>
              <w:left w:val="single" w:sz="4" w:space="0" w:color="auto"/>
              <w:bottom w:val="single" w:sz="4" w:space="0" w:color="000000"/>
              <w:right w:val="single" w:sz="4" w:space="0" w:color="auto"/>
            </w:tcBorders>
            <w:vAlign w:val="center"/>
            <w:hideMark/>
          </w:tcPr>
          <w:p w:rsidR="001E45C8" w:rsidRPr="00012D2D" w:rsidRDefault="001E45C8" w:rsidP="00462276">
            <w:pPr>
              <w:rPr>
                <w:rFonts w:ascii="Arial" w:hAnsi="Arial" w:cs="Arial"/>
                <w:b/>
                <w:bCs/>
                <w:lang w:val="es-BO" w:eastAsia="es-BO"/>
              </w:rPr>
            </w:pPr>
          </w:p>
        </w:tc>
        <w:tc>
          <w:tcPr>
            <w:tcW w:w="1061" w:type="dxa"/>
            <w:tcBorders>
              <w:top w:val="nil"/>
              <w:left w:val="nil"/>
              <w:bottom w:val="single" w:sz="4" w:space="0" w:color="auto"/>
              <w:right w:val="single" w:sz="4" w:space="0" w:color="auto"/>
            </w:tcBorders>
            <w:shd w:val="clear" w:color="000000" w:fill="004990"/>
            <w:noWrap/>
            <w:vAlign w:val="center"/>
            <w:hideMark/>
          </w:tcPr>
          <w:p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($US.)</w:t>
            </w:r>
          </w:p>
        </w:tc>
        <w:tc>
          <w:tcPr>
            <w:tcW w:w="692" w:type="dxa"/>
            <w:gridSpan w:val="2"/>
            <w:tcBorders>
              <w:top w:val="nil"/>
              <w:left w:val="nil"/>
              <w:bottom w:val="single" w:sz="4" w:space="0" w:color="auto"/>
              <w:right w:val="single" w:sz="4" w:space="0" w:color="auto"/>
            </w:tcBorders>
            <w:shd w:val="clear" w:color="000000" w:fill="004990"/>
            <w:noWrap/>
            <w:vAlign w:val="center"/>
            <w:hideMark/>
          </w:tcPr>
          <w:p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DESDE</w:t>
            </w:r>
          </w:p>
        </w:tc>
        <w:tc>
          <w:tcPr>
            <w:tcW w:w="867" w:type="dxa"/>
            <w:tcBorders>
              <w:top w:val="nil"/>
              <w:left w:val="nil"/>
              <w:bottom w:val="single" w:sz="4" w:space="0" w:color="auto"/>
              <w:right w:val="single" w:sz="4" w:space="0" w:color="auto"/>
            </w:tcBorders>
            <w:shd w:val="clear" w:color="000000" w:fill="004990"/>
            <w:noWrap/>
            <w:vAlign w:val="center"/>
            <w:hideMark/>
          </w:tcPr>
          <w:p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HASTA</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 % )</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($US.)</w:t>
            </w:r>
          </w:p>
        </w:tc>
        <w:tc>
          <w:tcPr>
            <w:tcW w:w="1559" w:type="dxa"/>
            <w:tcBorders>
              <w:top w:val="nil"/>
              <w:left w:val="nil"/>
              <w:bottom w:val="single" w:sz="4" w:space="0" w:color="auto"/>
              <w:right w:val="single" w:sz="4" w:space="0" w:color="auto"/>
            </w:tcBorders>
            <w:shd w:val="clear" w:color="000000" w:fill="004990"/>
            <w:noWrap/>
            <w:vAlign w:val="center"/>
            <w:hideMark/>
          </w:tcPr>
          <w:p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ASOCIACIÓN</w:t>
            </w:r>
          </w:p>
        </w:tc>
        <w:tc>
          <w:tcPr>
            <w:tcW w:w="1134" w:type="dxa"/>
            <w:tcBorders>
              <w:top w:val="nil"/>
              <w:left w:val="nil"/>
              <w:bottom w:val="single" w:sz="4" w:space="0" w:color="auto"/>
              <w:right w:val="single" w:sz="4" w:space="0" w:color="auto"/>
            </w:tcBorders>
            <w:shd w:val="clear" w:color="000000" w:fill="004990"/>
            <w:noWrap/>
            <w:vAlign w:val="center"/>
            <w:hideMark/>
          </w:tcPr>
          <w:p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SOCIO (S)</w:t>
            </w:r>
          </w:p>
        </w:tc>
        <w:tc>
          <w:tcPr>
            <w:tcW w:w="1358"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b/>
                <w:bCs/>
                <w:lang w:val="es-BO" w:eastAsia="es-BO"/>
              </w:rPr>
            </w:pPr>
          </w:p>
        </w:tc>
        <w:tc>
          <w:tcPr>
            <w:tcW w:w="1194" w:type="dxa"/>
            <w:tcBorders>
              <w:top w:val="nil"/>
              <w:left w:val="nil"/>
              <w:bottom w:val="single" w:sz="4" w:space="0" w:color="auto"/>
              <w:right w:val="single" w:sz="4" w:space="0" w:color="auto"/>
            </w:tcBorders>
            <w:shd w:val="clear" w:color="000000" w:fill="004990"/>
            <w:noWrap/>
            <w:vAlign w:val="center"/>
            <w:hideMark/>
          </w:tcPr>
          <w:p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RESPALDO</w:t>
            </w:r>
          </w:p>
        </w:tc>
      </w:tr>
      <w:tr w:rsidR="001E45C8" w:rsidRPr="00012D2D"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1.</w:t>
            </w:r>
          </w:p>
        </w:tc>
        <w:tc>
          <w:tcPr>
            <w:tcW w:w="1200" w:type="dxa"/>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047" w:type="dxa"/>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061" w:type="dxa"/>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012D2D" w:rsidRDefault="001E45C8" w:rsidP="00462276">
            <w:pPr>
              <w:jc w:val="right"/>
              <w:rPr>
                <w:rFonts w:ascii="Arial" w:hAnsi="Arial" w:cs="Arial"/>
                <w:sz w:val="14"/>
                <w:szCs w:val="14"/>
                <w:lang w:val="es-BO" w:eastAsia="es-BO"/>
              </w:rPr>
            </w:pPr>
            <w:r w:rsidRPr="00012D2D">
              <w:rPr>
                <w:rFonts w:ascii="Arial" w:hAnsi="Arial" w:cs="Arial"/>
                <w:sz w:val="14"/>
                <w:szCs w:val="14"/>
                <w:lang w:val="es-BO" w:eastAsia="es-BO"/>
              </w:rPr>
              <w:t> </w:t>
            </w:r>
          </w:p>
        </w:tc>
        <w:tc>
          <w:tcPr>
            <w:tcW w:w="69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867" w:type="dxa"/>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358" w:type="dxa"/>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19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E45C8" w:rsidRPr="00012D2D" w:rsidRDefault="001E45C8" w:rsidP="00462276">
            <w:pPr>
              <w:jc w:val="center"/>
              <w:rPr>
                <w:rFonts w:ascii="Arial" w:hAnsi="Arial" w:cs="Arial"/>
                <w:lang w:val="es-BO" w:eastAsia="es-BO"/>
              </w:rPr>
            </w:pPr>
            <w:r w:rsidRPr="00012D2D">
              <w:rPr>
                <w:rFonts w:ascii="Arial" w:hAnsi="Arial" w:cs="Arial"/>
                <w:lang w:val="es-BO" w:eastAsia="es-BO"/>
              </w:rPr>
              <w:t> </w:t>
            </w:r>
          </w:p>
        </w:tc>
      </w:tr>
      <w:tr w:rsidR="001E45C8" w:rsidRPr="00012D2D"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Dirección:</w:t>
            </w:r>
          </w:p>
        </w:tc>
        <w:tc>
          <w:tcPr>
            <w:tcW w:w="1200"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lang w:val="es-BO" w:eastAsia="es-BO"/>
              </w:rPr>
            </w:pPr>
          </w:p>
        </w:tc>
      </w:tr>
      <w:tr w:rsidR="001E45C8" w:rsidRPr="00012D2D"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Teléfono:</w:t>
            </w:r>
          </w:p>
        </w:tc>
        <w:tc>
          <w:tcPr>
            <w:tcW w:w="1200"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lang w:val="es-BO" w:eastAsia="es-BO"/>
              </w:rPr>
            </w:pPr>
          </w:p>
        </w:tc>
      </w:tr>
      <w:tr w:rsidR="001E45C8" w:rsidRPr="00012D2D"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Fax:</w:t>
            </w:r>
          </w:p>
        </w:tc>
        <w:tc>
          <w:tcPr>
            <w:tcW w:w="1200"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lang w:val="es-BO" w:eastAsia="es-BO"/>
              </w:rPr>
            </w:pPr>
          </w:p>
        </w:tc>
      </w:tr>
      <w:tr w:rsidR="001E45C8" w:rsidRPr="00012D2D" w:rsidTr="00462276">
        <w:trPr>
          <w:trHeight w:val="510"/>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Persona de Contacto:</w:t>
            </w:r>
          </w:p>
        </w:tc>
        <w:tc>
          <w:tcPr>
            <w:tcW w:w="1200"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lang w:val="es-BO" w:eastAsia="es-BO"/>
              </w:rPr>
            </w:pPr>
          </w:p>
        </w:tc>
      </w:tr>
      <w:tr w:rsidR="001E45C8" w:rsidRPr="00012D2D"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2.</w:t>
            </w:r>
          </w:p>
        </w:tc>
        <w:tc>
          <w:tcPr>
            <w:tcW w:w="1200" w:type="dxa"/>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047" w:type="dxa"/>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061" w:type="dxa"/>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012D2D" w:rsidRDefault="001E45C8" w:rsidP="00462276">
            <w:pPr>
              <w:jc w:val="right"/>
              <w:rPr>
                <w:rFonts w:ascii="Arial" w:hAnsi="Arial" w:cs="Arial"/>
                <w:sz w:val="14"/>
                <w:szCs w:val="14"/>
                <w:lang w:val="es-BO" w:eastAsia="es-BO"/>
              </w:rPr>
            </w:pPr>
            <w:r w:rsidRPr="00012D2D">
              <w:rPr>
                <w:rFonts w:ascii="Arial" w:hAnsi="Arial" w:cs="Arial"/>
                <w:sz w:val="14"/>
                <w:szCs w:val="14"/>
                <w:lang w:val="es-BO" w:eastAsia="es-BO"/>
              </w:rPr>
              <w:t> </w:t>
            </w:r>
          </w:p>
        </w:tc>
        <w:tc>
          <w:tcPr>
            <w:tcW w:w="69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867" w:type="dxa"/>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358" w:type="dxa"/>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19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E45C8" w:rsidRPr="00012D2D" w:rsidRDefault="001E45C8" w:rsidP="00462276">
            <w:pPr>
              <w:jc w:val="center"/>
              <w:rPr>
                <w:rFonts w:ascii="Arial" w:hAnsi="Arial" w:cs="Arial"/>
                <w:lang w:val="es-BO" w:eastAsia="es-BO"/>
              </w:rPr>
            </w:pPr>
            <w:r w:rsidRPr="00012D2D">
              <w:rPr>
                <w:rFonts w:ascii="Arial" w:hAnsi="Arial" w:cs="Arial"/>
                <w:lang w:val="es-BO" w:eastAsia="es-BO"/>
              </w:rPr>
              <w:t> </w:t>
            </w:r>
          </w:p>
        </w:tc>
      </w:tr>
      <w:tr w:rsidR="001E45C8" w:rsidRPr="00012D2D"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Dirección:</w:t>
            </w:r>
          </w:p>
        </w:tc>
        <w:tc>
          <w:tcPr>
            <w:tcW w:w="1200"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lang w:val="es-BO" w:eastAsia="es-BO"/>
              </w:rPr>
            </w:pPr>
          </w:p>
        </w:tc>
      </w:tr>
      <w:tr w:rsidR="001E45C8" w:rsidRPr="00012D2D"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Teléfono:</w:t>
            </w:r>
          </w:p>
        </w:tc>
        <w:tc>
          <w:tcPr>
            <w:tcW w:w="1200"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lang w:val="es-BO" w:eastAsia="es-BO"/>
              </w:rPr>
            </w:pPr>
          </w:p>
        </w:tc>
      </w:tr>
      <w:tr w:rsidR="001E45C8" w:rsidRPr="00012D2D"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Fax:</w:t>
            </w:r>
          </w:p>
        </w:tc>
        <w:tc>
          <w:tcPr>
            <w:tcW w:w="1200"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lang w:val="es-BO" w:eastAsia="es-BO"/>
              </w:rPr>
            </w:pPr>
          </w:p>
        </w:tc>
      </w:tr>
      <w:tr w:rsidR="001E45C8" w:rsidRPr="00012D2D" w:rsidTr="00462276">
        <w:trPr>
          <w:trHeight w:val="510"/>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Persona de Contacto:</w:t>
            </w:r>
          </w:p>
        </w:tc>
        <w:tc>
          <w:tcPr>
            <w:tcW w:w="1200"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lang w:val="es-BO" w:eastAsia="es-BO"/>
              </w:rPr>
            </w:pPr>
          </w:p>
        </w:tc>
      </w:tr>
      <w:tr w:rsidR="001E45C8" w:rsidRPr="00012D2D"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3.</w:t>
            </w:r>
          </w:p>
        </w:tc>
        <w:tc>
          <w:tcPr>
            <w:tcW w:w="1200" w:type="dxa"/>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047" w:type="dxa"/>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061" w:type="dxa"/>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012D2D" w:rsidRDefault="001E45C8" w:rsidP="00462276">
            <w:pPr>
              <w:jc w:val="right"/>
              <w:rPr>
                <w:rFonts w:ascii="Arial" w:hAnsi="Arial" w:cs="Arial"/>
                <w:sz w:val="14"/>
                <w:szCs w:val="14"/>
                <w:lang w:val="es-BO" w:eastAsia="es-BO"/>
              </w:rPr>
            </w:pPr>
            <w:r w:rsidRPr="00012D2D">
              <w:rPr>
                <w:rFonts w:ascii="Arial" w:hAnsi="Arial" w:cs="Arial"/>
                <w:sz w:val="14"/>
                <w:szCs w:val="14"/>
                <w:lang w:val="es-BO" w:eastAsia="es-BO"/>
              </w:rPr>
              <w:t> </w:t>
            </w:r>
          </w:p>
        </w:tc>
        <w:tc>
          <w:tcPr>
            <w:tcW w:w="69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867" w:type="dxa"/>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358" w:type="dxa"/>
            <w:vMerge w:val="restart"/>
            <w:tcBorders>
              <w:top w:val="nil"/>
              <w:left w:val="single" w:sz="4" w:space="0" w:color="auto"/>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19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E45C8" w:rsidRPr="00012D2D" w:rsidRDefault="001E45C8" w:rsidP="00462276">
            <w:pPr>
              <w:jc w:val="center"/>
              <w:rPr>
                <w:rFonts w:ascii="Arial" w:hAnsi="Arial" w:cs="Arial"/>
                <w:lang w:val="es-BO" w:eastAsia="es-BO"/>
              </w:rPr>
            </w:pPr>
            <w:r w:rsidRPr="00012D2D">
              <w:rPr>
                <w:rFonts w:ascii="Arial" w:hAnsi="Arial" w:cs="Arial"/>
                <w:lang w:val="es-BO" w:eastAsia="es-BO"/>
              </w:rPr>
              <w:t> </w:t>
            </w:r>
          </w:p>
        </w:tc>
      </w:tr>
      <w:tr w:rsidR="001E45C8" w:rsidRPr="00012D2D"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Dirección:</w:t>
            </w:r>
          </w:p>
        </w:tc>
        <w:tc>
          <w:tcPr>
            <w:tcW w:w="1200"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lang w:val="es-BO" w:eastAsia="es-BO"/>
              </w:rPr>
            </w:pPr>
          </w:p>
        </w:tc>
      </w:tr>
      <w:tr w:rsidR="001E45C8" w:rsidRPr="00012D2D"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Teléfono:</w:t>
            </w:r>
          </w:p>
        </w:tc>
        <w:tc>
          <w:tcPr>
            <w:tcW w:w="1200"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lang w:val="es-BO" w:eastAsia="es-BO"/>
              </w:rPr>
            </w:pPr>
          </w:p>
        </w:tc>
      </w:tr>
      <w:tr w:rsidR="001E45C8" w:rsidRPr="00012D2D" w:rsidTr="00462276">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Fax:</w:t>
            </w:r>
          </w:p>
        </w:tc>
        <w:tc>
          <w:tcPr>
            <w:tcW w:w="1200"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lang w:val="es-BO" w:eastAsia="es-BO"/>
              </w:rPr>
            </w:pPr>
          </w:p>
        </w:tc>
      </w:tr>
      <w:tr w:rsidR="001E45C8" w:rsidRPr="00012D2D" w:rsidTr="00462276">
        <w:trPr>
          <w:trHeight w:val="510"/>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Persona de Contacto:</w:t>
            </w:r>
          </w:p>
        </w:tc>
        <w:tc>
          <w:tcPr>
            <w:tcW w:w="1200"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sz w:val="14"/>
                <w:szCs w:val="14"/>
                <w:lang w:val="es-BO" w:eastAsia="es-BO"/>
              </w:rPr>
            </w:pPr>
          </w:p>
        </w:tc>
        <w:tc>
          <w:tcPr>
            <w:tcW w:w="1194" w:type="dxa"/>
            <w:vMerge/>
            <w:tcBorders>
              <w:top w:val="nil"/>
              <w:left w:val="single" w:sz="4" w:space="0" w:color="auto"/>
              <w:bottom w:val="single" w:sz="4" w:space="0" w:color="auto"/>
              <w:right w:val="single" w:sz="4" w:space="0" w:color="auto"/>
            </w:tcBorders>
            <w:vAlign w:val="center"/>
            <w:hideMark/>
          </w:tcPr>
          <w:p w:rsidR="001E45C8" w:rsidRPr="00012D2D" w:rsidRDefault="001E45C8" w:rsidP="00462276">
            <w:pPr>
              <w:rPr>
                <w:rFonts w:ascii="Arial" w:hAnsi="Arial" w:cs="Arial"/>
                <w:lang w:val="es-BO" w:eastAsia="es-BO"/>
              </w:rPr>
            </w:pPr>
          </w:p>
        </w:tc>
      </w:tr>
      <w:tr w:rsidR="001E45C8" w:rsidRPr="00012D2D" w:rsidTr="00462276">
        <w:trPr>
          <w:trHeight w:val="255"/>
          <w:jc w:val="center"/>
        </w:trPr>
        <w:tc>
          <w:tcPr>
            <w:tcW w:w="1370" w:type="dxa"/>
            <w:tcBorders>
              <w:top w:val="nil"/>
              <w:left w:val="nil"/>
              <w:bottom w:val="nil"/>
              <w:right w:val="single" w:sz="4" w:space="0" w:color="auto"/>
            </w:tcBorders>
            <w:shd w:val="clear" w:color="auto" w:fill="auto"/>
            <w:noWrap/>
            <w:vAlign w:val="bottom"/>
            <w:hideMark/>
          </w:tcPr>
          <w:p w:rsidR="001E45C8" w:rsidRPr="00012D2D" w:rsidRDefault="001E45C8" w:rsidP="00462276">
            <w:pPr>
              <w:rPr>
                <w:rFonts w:ascii="Arial" w:hAnsi="Arial" w:cs="Arial"/>
                <w:sz w:val="20"/>
                <w:szCs w:val="20"/>
                <w:lang w:val="es-BO" w:eastAsia="es-BO"/>
              </w:rPr>
            </w:pPr>
            <w:r w:rsidRPr="00012D2D">
              <w:rPr>
                <w:noProof/>
                <w:lang w:val="es-BO" w:eastAsia="es-BO"/>
              </w:rPr>
              <mc:AlternateContent>
                <mc:Choice Requires="wps">
                  <w:drawing>
                    <wp:anchor distT="0" distB="0" distL="114300" distR="114300" simplePos="0" relativeHeight="251855872" behindDoc="0" locked="0" layoutInCell="1" allowOverlap="1" wp14:anchorId="356C5D1C" wp14:editId="193CDA09">
                      <wp:simplePos x="0" y="0"/>
                      <wp:positionH relativeFrom="column">
                        <wp:posOffset>28575</wp:posOffset>
                      </wp:positionH>
                      <wp:positionV relativeFrom="paragraph">
                        <wp:posOffset>57150</wp:posOffset>
                      </wp:positionV>
                      <wp:extent cx="219075" cy="171450"/>
                      <wp:effectExtent l="0" t="0" r="9525" b="0"/>
                      <wp:wrapNone/>
                      <wp:docPr id="1" name="Cuadro de texto 16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171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type w14:anchorId="4F8AB4F4" id="_x0000_t202" coordsize="21600,21600" o:spt="202" path="m,l,21600r21600,l21600,xe">
                      <v:stroke joinstyle="miter"/>
                      <v:path gradientshapeok="t" o:connecttype="rect"/>
                    </v:shapetype>
                    <v:shape id="Cuadro de texto 16257" o:spid="_x0000_s1026" type="#_x0000_t202" style="position:absolute;margin-left:2.25pt;margin-top:4.5pt;width:17.25pt;height:13.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" stroked="f"/>
                  </w:pict>
                </mc:Fallback>
              </mc:AlternateContent>
            </w:r>
          </w:p>
          <w:p w:rsidR="001E45C8" w:rsidRPr="00012D2D" w:rsidRDefault="001E45C8" w:rsidP="00462276">
            <w:pPr>
              <w:rPr>
                <w:rFonts w:ascii="Arial" w:hAnsi="Arial" w:cs="Arial"/>
                <w:sz w:val="20"/>
                <w:szCs w:val="20"/>
                <w:lang w:val="es-BO" w:eastAsia="es-BO"/>
              </w:rPr>
            </w:pPr>
          </w:p>
        </w:tc>
        <w:tc>
          <w:tcPr>
            <w:tcW w:w="12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047" w:type="dxa"/>
            <w:tcBorders>
              <w:top w:val="single" w:sz="4" w:space="0" w:color="auto"/>
              <w:left w:val="nil"/>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061" w:type="dxa"/>
            <w:tcBorders>
              <w:top w:val="single" w:sz="4" w:space="0" w:color="auto"/>
              <w:left w:val="nil"/>
              <w:bottom w:val="single" w:sz="4" w:space="0" w:color="auto"/>
              <w:right w:val="single" w:sz="4" w:space="0" w:color="auto"/>
            </w:tcBorders>
            <w:shd w:val="clear" w:color="000000" w:fill="FFFFFF"/>
            <w:vAlign w:val="center"/>
            <w:hideMark/>
          </w:tcPr>
          <w:p w:rsidR="001E45C8" w:rsidRPr="00012D2D" w:rsidRDefault="001E45C8" w:rsidP="00462276">
            <w:pPr>
              <w:jc w:val="right"/>
              <w:rPr>
                <w:rFonts w:ascii="Arial" w:hAnsi="Arial" w:cs="Arial"/>
                <w:sz w:val="14"/>
                <w:szCs w:val="14"/>
                <w:lang w:val="es-BO" w:eastAsia="es-BO"/>
              </w:rPr>
            </w:pPr>
            <w:r w:rsidRPr="00012D2D">
              <w:rPr>
                <w:rFonts w:ascii="Arial" w:hAnsi="Arial" w:cs="Arial"/>
                <w:sz w:val="14"/>
                <w:szCs w:val="14"/>
                <w:lang w:val="es-BO" w:eastAsia="es-BO"/>
              </w:rPr>
              <w:t> </w:t>
            </w:r>
          </w:p>
        </w:tc>
        <w:tc>
          <w:tcPr>
            <w:tcW w:w="692" w:type="dxa"/>
            <w:gridSpan w:val="2"/>
            <w:tcBorders>
              <w:top w:val="single" w:sz="4" w:space="0" w:color="auto"/>
              <w:left w:val="nil"/>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867" w:type="dxa"/>
            <w:tcBorders>
              <w:top w:val="single" w:sz="4" w:space="0" w:color="auto"/>
              <w:left w:val="nil"/>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358" w:type="dxa"/>
            <w:tcBorders>
              <w:top w:val="single" w:sz="4" w:space="0" w:color="auto"/>
              <w:left w:val="nil"/>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1194" w:type="dxa"/>
            <w:tcBorders>
              <w:top w:val="single" w:sz="4" w:space="0" w:color="auto"/>
              <w:left w:val="nil"/>
              <w:bottom w:val="single" w:sz="4" w:space="0" w:color="auto"/>
              <w:right w:val="single" w:sz="4" w:space="0" w:color="auto"/>
            </w:tcBorders>
            <w:shd w:val="clear" w:color="000000" w:fill="FFFFFF"/>
            <w:noWrap/>
            <w:vAlign w:val="center"/>
            <w:hideMark/>
          </w:tcPr>
          <w:p w:rsidR="001E45C8" w:rsidRPr="00012D2D" w:rsidRDefault="001E45C8" w:rsidP="00462276">
            <w:pPr>
              <w:jc w:val="center"/>
              <w:rPr>
                <w:rFonts w:ascii="Arial" w:hAnsi="Arial" w:cs="Arial"/>
                <w:lang w:val="es-BO" w:eastAsia="es-BO"/>
              </w:rPr>
            </w:pPr>
            <w:r w:rsidRPr="00012D2D">
              <w:rPr>
                <w:rFonts w:ascii="Arial" w:hAnsi="Arial" w:cs="Arial"/>
                <w:lang w:val="es-BO" w:eastAsia="es-BO"/>
              </w:rPr>
              <w:t> </w:t>
            </w:r>
          </w:p>
        </w:tc>
      </w:tr>
      <w:tr w:rsidR="001E45C8" w:rsidRPr="00012D2D" w:rsidTr="00462276">
        <w:trPr>
          <w:trHeight w:val="300"/>
          <w:jc w:val="center"/>
        </w:trPr>
        <w:tc>
          <w:tcPr>
            <w:tcW w:w="1370" w:type="dxa"/>
            <w:tcBorders>
              <w:top w:val="nil"/>
              <w:left w:val="nil"/>
              <w:bottom w:val="nil"/>
              <w:right w:val="nil"/>
            </w:tcBorders>
            <w:shd w:val="clear" w:color="000000" w:fill="FFFFFF"/>
            <w:noWrap/>
            <w:vAlign w:val="center"/>
            <w:hideMark/>
          </w:tcPr>
          <w:p w:rsidR="001E45C8" w:rsidRPr="00012D2D" w:rsidRDefault="001E45C8" w:rsidP="00462276">
            <w:pPr>
              <w:jc w:val="right"/>
              <w:rPr>
                <w:rFonts w:ascii="Arial" w:hAnsi="Arial" w:cs="Arial"/>
                <w:b/>
                <w:bCs/>
                <w:lang w:val="es-BO" w:eastAsia="es-BO"/>
              </w:rPr>
            </w:pPr>
            <w:r w:rsidRPr="00012D2D">
              <w:rPr>
                <w:rFonts w:ascii="Arial" w:hAnsi="Arial" w:cs="Arial"/>
                <w:b/>
                <w:bCs/>
                <w:lang w:val="es-BO" w:eastAsia="es-BO"/>
              </w:rPr>
              <w:t> </w:t>
            </w:r>
          </w:p>
        </w:tc>
        <w:tc>
          <w:tcPr>
            <w:tcW w:w="1200" w:type="dxa"/>
            <w:tcBorders>
              <w:top w:val="nil"/>
              <w:left w:val="nil"/>
              <w:bottom w:val="nil"/>
              <w:right w:val="nil"/>
            </w:tcBorders>
            <w:shd w:val="clear" w:color="000000" w:fill="FFFFFF"/>
            <w:noWrap/>
            <w:vAlign w:val="center"/>
            <w:hideMark/>
          </w:tcPr>
          <w:p w:rsidR="001E45C8" w:rsidRPr="00012D2D" w:rsidRDefault="001E45C8" w:rsidP="00462276">
            <w:pPr>
              <w:jc w:val="right"/>
              <w:rPr>
                <w:rFonts w:ascii="Arial" w:hAnsi="Arial" w:cs="Arial"/>
                <w:b/>
                <w:bCs/>
                <w:lang w:val="es-BO" w:eastAsia="es-BO"/>
              </w:rPr>
            </w:pPr>
            <w:r w:rsidRPr="00012D2D">
              <w:rPr>
                <w:rFonts w:ascii="Arial" w:hAnsi="Arial" w:cs="Arial"/>
                <w:b/>
                <w:bCs/>
                <w:lang w:val="es-BO" w:eastAsia="es-BO"/>
              </w:rPr>
              <w:t> </w:t>
            </w:r>
          </w:p>
        </w:tc>
        <w:tc>
          <w:tcPr>
            <w:tcW w:w="1047" w:type="dxa"/>
            <w:tcBorders>
              <w:top w:val="nil"/>
              <w:left w:val="nil"/>
              <w:bottom w:val="nil"/>
              <w:right w:val="nil"/>
            </w:tcBorders>
            <w:shd w:val="clear" w:color="000000" w:fill="FFFFFF"/>
            <w:noWrap/>
            <w:vAlign w:val="center"/>
            <w:hideMark/>
          </w:tcPr>
          <w:p w:rsidR="001E45C8" w:rsidRPr="00012D2D" w:rsidRDefault="001E45C8" w:rsidP="00462276">
            <w:pPr>
              <w:jc w:val="right"/>
              <w:rPr>
                <w:rFonts w:ascii="Arial" w:hAnsi="Arial" w:cs="Arial"/>
                <w:b/>
                <w:bCs/>
                <w:lang w:val="es-BO" w:eastAsia="es-BO"/>
              </w:rPr>
            </w:pPr>
            <w:r w:rsidRPr="00012D2D">
              <w:rPr>
                <w:rFonts w:ascii="Arial" w:hAnsi="Arial" w:cs="Arial"/>
                <w:b/>
                <w:bCs/>
                <w:lang w:val="es-BO" w:eastAsia="es-BO"/>
              </w:rPr>
              <w:t> </w:t>
            </w:r>
          </w:p>
        </w:tc>
        <w:tc>
          <w:tcPr>
            <w:tcW w:w="3896" w:type="dxa"/>
            <w:gridSpan w:val="6"/>
            <w:tcBorders>
              <w:top w:val="nil"/>
              <w:left w:val="nil"/>
              <w:bottom w:val="nil"/>
              <w:right w:val="nil"/>
            </w:tcBorders>
            <w:shd w:val="clear" w:color="000000" w:fill="004990"/>
            <w:noWrap/>
            <w:vAlign w:val="center"/>
            <w:hideMark/>
          </w:tcPr>
          <w:p w:rsidR="001E45C8" w:rsidRPr="00012D2D" w:rsidRDefault="001E45C8" w:rsidP="00462276">
            <w:pPr>
              <w:jc w:val="center"/>
              <w:rPr>
                <w:rFonts w:ascii="Arial" w:hAnsi="Arial" w:cs="Arial"/>
                <w:b/>
                <w:bCs/>
                <w:sz w:val="22"/>
                <w:szCs w:val="22"/>
                <w:lang w:val="es-BO" w:eastAsia="es-BO"/>
              </w:rPr>
            </w:pPr>
            <w:r w:rsidRPr="00012D2D">
              <w:rPr>
                <w:rFonts w:ascii="Arial" w:hAnsi="Arial" w:cs="Arial"/>
                <w:b/>
                <w:bCs/>
                <w:sz w:val="22"/>
                <w:szCs w:val="22"/>
                <w:lang w:val="es-BO" w:eastAsia="es-BO"/>
              </w:rPr>
              <w:t xml:space="preserve">TOTAL FACTURADO EN </w:t>
            </w:r>
            <w:proofErr w:type="gramStart"/>
            <w:r w:rsidRPr="00012D2D">
              <w:rPr>
                <w:rFonts w:ascii="Arial" w:hAnsi="Arial" w:cs="Arial"/>
                <w:b/>
                <w:bCs/>
                <w:sz w:val="22"/>
                <w:szCs w:val="22"/>
                <w:lang w:val="es-BO" w:eastAsia="es-BO"/>
              </w:rPr>
              <w:t>( $</w:t>
            </w:r>
            <w:proofErr w:type="spellStart"/>
            <w:proofErr w:type="gramEnd"/>
            <w:r w:rsidRPr="00012D2D">
              <w:rPr>
                <w:rFonts w:ascii="Arial" w:hAnsi="Arial" w:cs="Arial"/>
                <w:b/>
                <w:bCs/>
                <w:sz w:val="22"/>
                <w:szCs w:val="22"/>
                <w:lang w:val="es-BO" w:eastAsia="es-BO"/>
              </w:rPr>
              <w:t>us</w:t>
            </w:r>
            <w:proofErr w:type="spellEnd"/>
            <w:r w:rsidRPr="00012D2D">
              <w:rPr>
                <w:rFonts w:ascii="Arial" w:hAnsi="Arial" w:cs="Arial"/>
                <w:b/>
                <w:bCs/>
                <w:sz w:val="22"/>
                <w:szCs w:val="22"/>
                <w:lang w:val="es-BO" w:eastAsia="es-BO"/>
              </w:rPr>
              <w:t>.):</w:t>
            </w:r>
          </w:p>
        </w:tc>
        <w:tc>
          <w:tcPr>
            <w:tcW w:w="1276" w:type="dxa"/>
            <w:gridSpan w:val="2"/>
            <w:tcBorders>
              <w:top w:val="nil"/>
              <w:left w:val="single" w:sz="8" w:space="0" w:color="000000"/>
              <w:bottom w:val="nil"/>
              <w:right w:val="nil"/>
            </w:tcBorders>
            <w:shd w:val="clear" w:color="000000" w:fill="004990"/>
            <w:noWrap/>
            <w:vAlign w:val="center"/>
            <w:hideMark/>
          </w:tcPr>
          <w:p w:rsidR="001E45C8" w:rsidRPr="00012D2D" w:rsidRDefault="001E45C8" w:rsidP="00462276">
            <w:pPr>
              <w:jc w:val="right"/>
              <w:rPr>
                <w:rFonts w:ascii="Arial" w:hAnsi="Arial" w:cs="Arial"/>
                <w:b/>
                <w:bCs/>
                <w:sz w:val="22"/>
                <w:szCs w:val="22"/>
                <w:lang w:val="es-BO" w:eastAsia="es-BO"/>
              </w:rPr>
            </w:pPr>
            <w:r w:rsidRPr="00012D2D">
              <w:rPr>
                <w:rFonts w:ascii="Arial" w:hAnsi="Arial" w:cs="Arial"/>
                <w:b/>
                <w:bCs/>
                <w:sz w:val="22"/>
                <w:szCs w:val="22"/>
                <w:lang w:val="es-BO" w:eastAsia="es-BO"/>
              </w:rPr>
              <w:t>0</w:t>
            </w:r>
          </w:p>
        </w:tc>
        <w:tc>
          <w:tcPr>
            <w:tcW w:w="1559" w:type="dxa"/>
            <w:tcBorders>
              <w:top w:val="nil"/>
              <w:left w:val="nil"/>
              <w:right w:val="nil"/>
            </w:tcBorders>
            <w:shd w:val="clear" w:color="auto" w:fill="auto"/>
            <w:noWrap/>
            <w:vAlign w:val="center"/>
            <w:hideMark/>
          </w:tcPr>
          <w:p w:rsidR="001E45C8" w:rsidRPr="00012D2D" w:rsidRDefault="001E45C8" w:rsidP="00462276">
            <w:pPr>
              <w:rPr>
                <w:rFonts w:ascii="Calibri" w:hAnsi="Calibri" w:cs="Calibri"/>
                <w:sz w:val="22"/>
                <w:szCs w:val="22"/>
                <w:lang w:val="es-BO" w:eastAsia="es-BO"/>
              </w:rPr>
            </w:pPr>
          </w:p>
        </w:tc>
        <w:tc>
          <w:tcPr>
            <w:tcW w:w="1134" w:type="dxa"/>
            <w:tcBorders>
              <w:top w:val="nil"/>
              <w:left w:val="nil"/>
              <w:bottom w:val="nil"/>
              <w:right w:val="nil"/>
            </w:tcBorders>
            <w:shd w:val="clear" w:color="auto" w:fill="auto"/>
            <w:noWrap/>
            <w:vAlign w:val="center"/>
            <w:hideMark/>
          </w:tcPr>
          <w:p w:rsidR="001E45C8" w:rsidRPr="00012D2D" w:rsidRDefault="001E45C8" w:rsidP="00462276">
            <w:pPr>
              <w:rPr>
                <w:rFonts w:ascii="Calibri" w:hAnsi="Calibri" w:cs="Calibri"/>
                <w:sz w:val="22"/>
                <w:szCs w:val="22"/>
                <w:lang w:val="es-BO" w:eastAsia="es-BO"/>
              </w:rPr>
            </w:pPr>
          </w:p>
        </w:tc>
        <w:tc>
          <w:tcPr>
            <w:tcW w:w="1358" w:type="dxa"/>
            <w:tcBorders>
              <w:top w:val="nil"/>
              <w:left w:val="nil"/>
              <w:right w:val="nil"/>
            </w:tcBorders>
            <w:shd w:val="clear" w:color="auto" w:fill="auto"/>
            <w:noWrap/>
            <w:vAlign w:val="center"/>
            <w:hideMark/>
          </w:tcPr>
          <w:p w:rsidR="001E45C8" w:rsidRPr="00012D2D" w:rsidRDefault="001E45C8" w:rsidP="00462276">
            <w:pPr>
              <w:rPr>
                <w:rFonts w:ascii="Calibri" w:hAnsi="Calibri" w:cs="Calibri"/>
                <w:sz w:val="22"/>
                <w:szCs w:val="22"/>
                <w:lang w:val="es-BO" w:eastAsia="es-BO"/>
              </w:rPr>
            </w:pPr>
          </w:p>
        </w:tc>
        <w:tc>
          <w:tcPr>
            <w:tcW w:w="1194" w:type="dxa"/>
            <w:tcBorders>
              <w:top w:val="nil"/>
              <w:left w:val="nil"/>
              <w:bottom w:val="nil"/>
              <w:right w:val="nil"/>
            </w:tcBorders>
            <w:shd w:val="clear" w:color="000000" w:fill="FFFFFF"/>
            <w:noWrap/>
            <w:vAlign w:val="center"/>
            <w:hideMark/>
          </w:tcPr>
          <w:p w:rsidR="001E45C8" w:rsidRPr="00012D2D" w:rsidRDefault="001E45C8" w:rsidP="00462276">
            <w:pPr>
              <w:rPr>
                <w:rFonts w:ascii="Arial" w:hAnsi="Arial" w:cs="Arial"/>
                <w:sz w:val="20"/>
                <w:szCs w:val="20"/>
                <w:lang w:val="es-BO" w:eastAsia="es-BO"/>
              </w:rPr>
            </w:pPr>
            <w:r w:rsidRPr="00012D2D">
              <w:rPr>
                <w:rFonts w:ascii="Arial" w:hAnsi="Arial" w:cs="Arial"/>
                <w:sz w:val="20"/>
                <w:szCs w:val="20"/>
                <w:lang w:val="es-BO" w:eastAsia="es-BO"/>
              </w:rPr>
              <w:t> </w:t>
            </w:r>
          </w:p>
        </w:tc>
      </w:tr>
      <w:tr w:rsidR="001E45C8" w:rsidRPr="00012D2D" w:rsidTr="00462276">
        <w:trPr>
          <w:trHeight w:val="315"/>
          <w:jc w:val="center"/>
        </w:trPr>
        <w:tc>
          <w:tcPr>
            <w:tcW w:w="1370" w:type="dxa"/>
            <w:tcBorders>
              <w:top w:val="nil"/>
              <w:left w:val="nil"/>
              <w:bottom w:val="nil"/>
              <w:right w:val="nil"/>
            </w:tcBorders>
            <w:shd w:val="clear" w:color="000000" w:fill="FFFFFF"/>
            <w:noWrap/>
            <w:vAlign w:val="center"/>
            <w:hideMark/>
          </w:tcPr>
          <w:p w:rsidR="001E45C8" w:rsidRPr="00012D2D" w:rsidRDefault="001E45C8" w:rsidP="00462276">
            <w:pPr>
              <w:ind w:firstLineChars="200" w:firstLine="400"/>
              <w:rPr>
                <w:rFonts w:ascii="Arial" w:hAnsi="Arial" w:cs="Arial"/>
                <w:sz w:val="20"/>
                <w:szCs w:val="20"/>
                <w:lang w:val="es-BO" w:eastAsia="es-BO"/>
              </w:rPr>
            </w:pPr>
            <w:r w:rsidRPr="00012D2D">
              <w:rPr>
                <w:rFonts w:ascii="Arial" w:hAnsi="Arial" w:cs="Arial"/>
                <w:sz w:val="20"/>
                <w:szCs w:val="20"/>
                <w:lang w:val="es-BO" w:eastAsia="es-BO"/>
              </w:rPr>
              <w:t> </w:t>
            </w:r>
          </w:p>
        </w:tc>
        <w:tc>
          <w:tcPr>
            <w:tcW w:w="1200" w:type="dxa"/>
            <w:tcBorders>
              <w:top w:val="nil"/>
              <w:left w:val="nil"/>
              <w:bottom w:val="nil"/>
              <w:right w:val="nil"/>
            </w:tcBorders>
            <w:shd w:val="clear" w:color="000000" w:fill="FFFFFF"/>
            <w:noWrap/>
            <w:vAlign w:val="center"/>
            <w:hideMark/>
          </w:tcPr>
          <w:p w:rsidR="001E45C8" w:rsidRPr="00012D2D" w:rsidRDefault="001E45C8" w:rsidP="00462276">
            <w:pPr>
              <w:rPr>
                <w:rFonts w:ascii="Arial" w:hAnsi="Arial" w:cs="Arial"/>
                <w:sz w:val="20"/>
                <w:szCs w:val="20"/>
                <w:lang w:val="es-BO" w:eastAsia="es-BO"/>
              </w:rPr>
            </w:pPr>
            <w:r w:rsidRPr="00012D2D">
              <w:rPr>
                <w:rFonts w:ascii="Arial" w:hAnsi="Arial" w:cs="Arial"/>
                <w:sz w:val="20"/>
                <w:szCs w:val="20"/>
                <w:lang w:val="es-BO" w:eastAsia="es-BO"/>
              </w:rPr>
              <w:t> </w:t>
            </w:r>
          </w:p>
        </w:tc>
        <w:tc>
          <w:tcPr>
            <w:tcW w:w="1047" w:type="dxa"/>
            <w:tcBorders>
              <w:top w:val="nil"/>
              <w:left w:val="nil"/>
              <w:bottom w:val="nil"/>
              <w:right w:val="nil"/>
            </w:tcBorders>
            <w:shd w:val="clear" w:color="000000" w:fill="FFFFFF"/>
            <w:noWrap/>
            <w:vAlign w:val="center"/>
            <w:hideMark/>
          </w:tcPr>
          <w:p w:rsidR="001E45C8" w:rsidRPr="00012D2D" w:rsidRDefault="001E45C8" w:rsidP="00462276">
            <w:pPr>
              <w:rPr>
                <w:rFonts w:ascii="Arial" w:hAnsi="Arial" w:cs="Arial"/>
                <w:sz w:val="20"/>
                <w:szCs w:val="20"/>
                <w:lang w:val="es-BO" w:eastAsia="es-BO"/>
              </w:rPr>
            </w:pPr>
            <w:r w:rsidRPr="00012D2D">
              <w:rPr>
                <w:rFonts w:ascii="Arial" w:hAnsi="Arial" w:cs="Arial"/>
                <w:sz w:val="20"/>
                <w:szCs w:val="20"/>
                <w:lang w:val="es-BO" w:eastAsia="es-BO"/>
              </w:rPr>
              <w:t> </w:t>
            </w:r>
          </w:p>
        </w:tc>
        <w:tc>
          <w:tcPr>
            <w:tcW w:w="3896" w:type="dxa"/>
            <w:gridSpan w:val="6"/>
            <w:tcBorders>
              <w:top w:val="nil"/>
              <w:left w:val="nil"/>
              <w:bottom w:val="nil"/>
              <w:right w:val="nil"/>
            </w:tcBorders>
            <w:shd w:val="clear" w:color="000000" w:fill="FFFFFF"/>
            <w:noWrap/>
            <w:vAlign w:val="center"/>
            <w:hideMark/>
          </w:tcPr>
          <w:p w:rsidR="001E45C8" w:rsidRPr="00012D2D" w:rsidRDefault="001E45C8" w:rsidP="00462276">
            <w:pPr>
              <w:rPr>
                <w:rFonts w:ascii="Arial" w:hAnsi="Arial" w:cs="Arial"/>
                <w:sz w:val="20"/>
                <w:szCs w:val="20"/>
                <w:lang w:val="es-BO" w:eastAsia="es-BO"/>
              </w:rPr>
            </w:pPr>
            <w:r w:rsidRPr="00012D2D">
              <w:rPr>
                <w:rFonts w:ascii="Arial" w:hAnsi="Arial" w:cs="Arial"/>
                <w:sz w:val="20"/>
                <w:szCs w:val="20"/>
                <w:lang w:val="es-BO" w:eastAsia="es-BO"/>
              </w:rPr>
              <w:t> </w:t>
            </w:r>
          </w:p>
        </w:tc>
        <w:tc>
          <w:tcPr>
            <w:tcW w:w="1276" w:type="dxa"/>
            <w:gridSpan w:val="2"/>
            <w:tcBorders>
              <w:top w:val="nil"/>
              <w:left w:val="nil"/>
              <w:bottom w:val="nil"/>
              <w:right w:val="nil"/>
            </w:tcBorders>
            <w:shd w:val="clear" w:color="000000" w:fill="FFFFFF"/>
            <w:noWrap/>
            <w:vAlign w:val="center"/>
            <w:hideMark/>
          </w:tcPr>
          <w:p w:rsidR="001E45C8" w:rsidRPr="00012D2D" w:rsidRDefault="001E45C8" w:rsidP="00462276">
            <w:pPr>
              <w:rPr>
                <w:rFonts w:ascii="Arial" w:hAnsi="Arial" w:cs="Arial"/>
                <w:sz w:val="20"/>
                <w:szCs w:val="20"/>
                <w:lang w:val="es-BO" w:eastAsia="es-BO"/>
              </w:rPr>
            </w:pPr>
            <w:r w:rsidRPr="00012D2D">
              <w:rPr>
                <w:rFonts w:ascii="Arial" w:hAnsi="Arial" w:cs="Arial"/>
                <w:sz w:val="20"/>
                <w:szCs w:val="20"/>
                <w:lang w:val="es-BO" w:eastAsia="es-BO"/>
              </w:rPr>
              <w:t> </w:t>
            </w:r>
          </w:p>
        </w:tc>
        <w:tc>
          <w:tcPr>
            <w:tcW w:w="1559" w:type="dxa"/>
            <w:tcBorders>
              <w:top w:val="nil"/>
              <w:left w:val="nil"/>
              <w:bottom w:val="single" w:sz="4" w:space="0" w:color="auto"/>
              <w:right w:val="nil"/>
            </w:tcBorders>
            <w:shd w:val="clear" w:color="000000" w:fill="FFFFFF"/>
            <w:noWrap/>
            <w:vAlign w:val="center"/>
            <w:hideMark/>
          </w:tcPr>
          <w:p w:rsidR="001E45C8" w:rsidRPr="00012D2D" w:rsidRDefault="001E45C8" w:rsidP="00462276">
            <w:pPr>
              <w:rPr>
                <w:rFonts w:ascii="Arial" w:hAnsi="Arial" w:cs="Arial"/>
                <w:sz w:val="20"/>
                <w:szCs w:val="20"/>
                <w:lang w:val="es-BO" w:eastAsia="es-BO"/>
              </w:rPr>
            </w:pPr>
            <w:r w:rsidRPr="00012D2D">
              <w:rPr>
                <w:rFonts w:ascii="Arial" w:hAnsi="Arial" w:cs="Arial"/>
                <w:sz w:val="20"/>
                <w:szCs w:val="20"/>
                <w:lang w:val="es-BO" w:eastAsia="es-BO"/>
              </w:rPr>
              <w:t> </w:t>
            </w:r>
          </w:p>
        </w:tc>
        <w:tc>
          <w:tcPr>
            <w:tcW w:w="1134" w:type="dxa"/>
            <w:tcBorders>
              <w:top w:val="nil"/>
              <w:left w:val="nil"/>
              <w:bottom w:val="single" w:sz="8" w:space="0" w:color="auto"/>
              <w:right w:val="nil"/>
            </w:tcBorders>
            <w:shd w:val="clear" w:color="000000" w:fill="FFFFFF"/>
            <w:noWrap/>
            <w:vAlign w:val="center"/>
            <w:hideMark/>
          </w:tcPr>
          <w:p w:rsidR="001E45C8" w:rsidRPr="00012D2D" w:rsidRDefault="001E45C8" w:rsidP="00462276">
            <w:pPr>
              <w:rPr>
                <w:rFonts w:ascii="Arial" w:hAnsi="Arial" w:cs="Arial"/>
                <w:sz w:val="20"/>
                <w:szCs w:val="20"/>
                <w:lang w:val="es-BO" w:eastAsia="es-BO"/>
              </w:rPr>
            </w:pPr>
            <w:r w:rsidRPr="00012D2D">
              <w:rPr>
                <w:rFonts w:ascii="Arial" w:hAnsi="Arial" w:cs="Arial"/>
                <w:sz w:val="20"/>
                <w:szCs w:val="20"/>
                <w:lang w:val="es-BO" w:eastAsia="es-BO"/>
              </w:rPr>
              <w:t> </w:t>
            </w:r>
          </w:p>
        </w:tc>
        <w:tc>
          <w:tcPr>
            <w:tcW w:w="1358" w:type="dxa"/>
            <w:tcBorders>
              <w:top w:val="nil"/>
              <w:left w:val="nil"/>
              <w:right w:val="nil"/>
            </w:tcBorders>
            <w:shd w:val="clear" w:color="000000" w:fill="FFFFFF"/>
            <w:noWrap/>
            <w:vAlign w:val="center"/>
            <w:hideMark/>
          </w:tcPr>
          <w:p w:rsidR="001E45C8" w:rsidRPr="00012D2D" w:rsidRDefault="001E45C8" w:rsidP="00462276">
            <w:pPr>
              <w:rPr>
                <w:rFonts w:ascii="Arial" w:hAnsi="Arial" w:cs="Arial"/>
                <w:sz w:val="20"/>
                <w:szCs w:val="20"/>
                <w:lang w:val="es-BO" w:eastAsia="es-BO"/>
              </w:rPr>
            </w:pPr>
            <w:r w:rsidRPr="00012D2D">
              <w:rPr>
                <w:rFonts w:ascii="Arial" w:hAnsi="Arial" w:cs="Arial"/>
                <w:sz w:val="20"/>
                <w:szCs w:val="20"/>
                <w:lang w:val="es-BO" w:eastAsia="es-BO"/>
              </w:rPr>
              <w:t> </w:t>
            </w:r>
          </w:p>
        </w:tc>
        <w:tc>
          <w:tcPr>
            <w:tcW w:w="1194" w:type="dxa"/>
            <w:tcBorders>
              <w:top w:val="nil"/>
              <w:left w:val="nil"/>
              <w:bottom w:val="nil"/>
              <w:right w:val="nil"/>
            </w:tcBorders>
            <w:shd w:val="clear" w:color="auto" w:fill="auto"/>
            <w:noWrap/>
            <w:vAlign w:val="bottom"/>
            <w:hideMark/>
          </w:tcPr>
          <w:p w:rsidR="001E45C8" w:rsidRPr="00012D2D" w:rsidRDefault="001E45C8" w:rsidP="00462276">
            <w:pPr>
              <w:rPr>
                <w:rFonts w:ascii="Calibri" w:hAnsi="Calibri" w:cs="Calibri"/>
                <w:sz w:val="22"/>
                <w:szCs w:val="22"/>
                <w:lang w:val="es-BO" w:eastAsia="es-BO"/>
              </w:rPr>
            </w:pPr>
          </w:p>
        </w:tc>
      </w:tr>
      <w:tr w:rsidR="001E45C8" w:rsidRPr="00012D2D" w:rsidTr="00462276">
        <w:trPr>
          <w:trHeight w:val="255"/>
          <w:jc w:val="center"/>
        </w:trPr>
        <w:tc>
          <w:tcPr>
            <w:tcW w:w="1370" w:type="dxa"/>
            <w:tcBorders>
              <w:top w:val="nil"/>
              <w:left w:val="nil"/>
              <w:bottom w:val="nil"/>
              <w:right w:val="nil"/>
            </w:tcBorders>
            <w:shd w:val="clear" w:color="000000" w:fill="FFFFFF"/>
            <w:noWrap/>
            <w:vAlign w:val="center"/>
            <w:hideMark/>
          </w:tcPr>
          <w:p w:rsidR="001E45C8" w:rsidRPr="00012D2D" w:rsidRDefault="001E45C8" w:rsidP="00462276">
            <w:pPr>
              <w:rPr>
                <w:rFonts w:ascii="Arial" w:hAnsi="Arial" w:cs="Arial"/>
                <w:sz w:val="20"/>
                <w:szCs w:val="20"/>
                <w:lang w:val="es-BO" w:eastAsia="es-BO"/>
              </w:rPr>
            </w:pPr>
            <w:r w:rsidRPr="00012D2D">
              <w:rPr>
                <w:rFonts w:ascii="Arial" w:hAnsi="Arial" w:cs="Arial"/>
                <w:sz w:val="20"/>
                <w:szCs w:val="20"/>
                <w:lang w:val="es-BO" w:eastAsia="es-BO"/>
              </w:rPr>
              <w:t> </w:t>
            </w:r>
          </w:p>
        </w:tc>
        <w:tc>
          <w:tcPr>
            <w:tcW w:w="1200" w:type="dxa"/>
            <w:tcBorders>
              <w:top w:val="nil"/>
              <w:left w:val="nil"/>
              <w:bottom w:val="nil"/>
              <w:right w:val="nil"/>
            </w:tcBorders>
            <w:shd w:val="clear" w:color="000000" w:fill="FFFFFF"/>
            <w:noWrap/>
            <w:vAlign w:val="center"/>
            <w:hideMark/>
          </w:tcPr>
          <w:p w:rsidR="001E45C8" w:rsidRPr="00012D2D" w:rsidRDefault="001E45C8" w:rsidP="00462276">
            <w:pPr>
              <w:rPr>
                <w:rFonts w:ascii="Arial" w:hAnsi="Arial" w:cs="Arial"/>
                <w:sz w:val="20"/>
                <w:szCs w:val="20"/>
                <w:lang w:val="es-BO" w:eastAsia="es-BO"/>
              </w:rPr>
            </w:pPr>
            <w:r w:rsidRPr="00012D2D">
              <w:rPr>
                <w:rFonts w:ascii="Arial" w:hAnsi="Arial" w:cs="Arial"/>
                <w:sz w:val="20"/>
                <w:szCs w:val="20"/>
                <w:lang w:val="es-BO" w:eastAsia="es-BO"/>
              </w:rPr>
              <w:t> </w:t>
            </w:r>
          </w:p>
        </w:tc>
        <w:tc>
          <w:tcPr>
            <w:tcW w:w="1047" w:type="dxa"/>
            <w:tcBorders>
              <w:top w:val="nil"/>
              <w:left w:val="nil"/>
              <w:bottom w:val="nil"/>
              <w:right w:val="nil"/>
            </w:tcBorders>
            <w:shd w:val="clear" w:color="000000" w:fill="FFFFFF"/>
            <w:noWrap/>
            <w:vAlign w:val="center"/>
            <w:hideMark/>
          </w:tcPr>
          <w:p w:rsidR="001E45C8" w:rsidRPr="00012D2D" w:rsidRDefault="001E45C8" w:rsidP="00462276">
            <w:pPr>
              <w:rPr>
                <w:rFonts w:ascii="Arial" w:hAnsi="Arial" w:cs="Arial"/>
                <w:sz w:val="20"/>
                <w:szCs w:val="20"/>
                <w:lang w:val="es-BO" w:eastAsia="es-BO"/>
              </w:rPr>
            </w:pPr>
            <w:r w:rsidRPr="00012D2D">
              <w:rPr>
                <w:rFonts w:ascii="Arial" w:hAnsi="Arial" w:cs="Arial"/>
                <w:sz w:val="20"/>
                <w:szCs w:val="20"/>
                <w:lang w:val="es-BO" w:eastAsia="es-BO"/>
              </w:rPr>
              <w:t> </w:t>
            </w:r>
          </w:p>
        </w:tc>
        <w:tc>
          <w:tcPr>
            <w:tcW w:w="3896" w:type="dxa"/>
            <w:gridSpan w:val="6"/>
            <w:tcBorders>
              <w:top w:val="nil"/>
              <w:left w:val="nil"/>
              <w:bottom w:val="nil"/>
              <w:right w:val="nil"/>
            </w:tcBorders>
            <w:shd w:val="clear" w:color="000000" w:fill="FFFFFF"/>
            <w:noWrap/>
            <w:vAlign w:val="center"/>
            <w:hideMark/>
          </w:tcPr>
          <w:p w:rsidR="001E45C8" w:rsidRPr="00012D2D" w:rsidRDefault="001E45C8" w:rsidP="00462276">
            <w:pPr>
              <w:rPr>
                <w:rFonts w:ascii="Arial" w:hAnsi="Arial" w:cs="Arial"/>
                <w:sz w:val="20"/>
                <w:szCs w:val="20"/>
                <w:lang w:val="es-BO" w:eastAsia="es-BO"/>
              </w:rPr>
            </w:pPr>
            <w:r w:rsidRPr="00012D2D">
              <w:rPr>
                <w:rFonts w:ascii="Arial" w:hAnsi="Arial" w:cs="Arial"/>
                <w:sz w:val="20"/>
                <w:szCs w:val="20"/>
                <w:lang w:val="es-BO" w:eastAsia="es-BO"/>
              </w:rPr>
              <w:t> </w:t>
            </w:r>
          </w:p>
        </w:tc>
        <w:tc>
          <w:tcPr>
            <w:tcW w:w="1276" w:type="dxa"/>
            <w:gridSpan w:val="2"/>
            <w:tcBorders>
              <w:top w:val="nil"/>
              <w:left w:val="nil"/>
              <w:bottom w:val="nil"/>
              <w:right w:val="nil"/>
            </w:tcBorders>
            <w:shd w:val="clear" w:color="000000" w:fill="FFFFFF"/>
            <w:noWrap/>
            <w:vAlign w:val="center"/>
            <w:hideMark/>
          </w:tcPr>
          <w:p w:rsidR="001E45C8" w:rsidRPr="00012D2D" w:rsidRDefault="001E45C8" w:rsidP="00462276">
            <w:pPr>
              <w:rPr>
                <w:rFonts w:ascii="Arial" w:hAnsi="Arial" w:cs="Arial"/>
                <w:sz w:val="20"/>
                <w:szCs w:val="20"/>
                <w:lang w:val="es-BO" w:eastAsia="es-BO"/>
              </w:rPr>
            </w:pPr>
            <w:r w:rsidRPr="00012D2D">
              <w:rPr>
                <w:rFonts w:ascii="Arial" w:hAnsi="Arial" w:cs="Arial"/>
                <w:sz w:val="20"/>
                <w:szCs w:val="20"/>
                <w:lang w:val="es-BO" w:eastAsia="es-BO"/>
              </w:rPr>
              <w:t> </w:t>
            </w:r>
          </w:p>
        </w:tc>
        <w:tc>
          <w:tcPr>
            <w:tcW w:w="4051" w:type="dxa"/>
            <w:gridSpan w:val="3"/>
            <w:vMerge w:val="restart"/>
            <w:tcBorders>
              <w:top w:val="nil"/>
              <w:left w:val="nil"/>
              <w:bottom w:val="nil"/>
              <w:right w:val="nil"/>
            </w:tcBorders>
            <w:shd w:val="clear" w:color="000000" w:fill="FFFFFF"/>
            <w:vAlign w:val="center"/>
            <w:hideMark/>
          </w:tcPr>
          <w:p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NOMBRE, SELLO  Y FIRMA  REPRESENTANTE LEGAL</w:t>
            </w:r>
          </w:p>
        </w:tc>
        <w:tc>
          <w:tcPr>
            <w:tcW w:w="1194" w:type="dxa"/>
            <w:tcBorders>
              <w:top w:val="nil"/>
              <w:left w:val="nil"/>
              <w:bottom w:val="nil"/>
              <w:right w:val="nil"/>
            </w:tcBorders>
            <w:shd w:val="clear" w:color="000000" w:fill="FFFFFF"/>
            <w:noWrap/>
            <w:vAlign w:val="center"/>
            <w:hideMark/>
          </w:tcPr>
          <w:p w:rsidR="001E45C8" w:rsidRPr="00012D2D" w:rsidRDefault="001E45C8" w:rsidP="00462276">
            <w:pPr>
              <w:rPr>
                <w:rFonts w:ascii="Arial" w:hAnsi="Arial" w:cs="Arial"/>
                <w:sz w:val="20"/>
                <w:szCs w:val="20"/>
                <w:lang w:val="es-BO" w:eastAsia="es-BO"/>
              </w:rPr>
            </w:pPr>
            <w:r w:rsidRPr="00012D2D">
              <w:rPr>
                <w:rFonts w:ascii="Arial" w:hAnsi="Arial" w:cs="Arial"/>
                <w:sz w:val="20"/>
                <w:szCs w:val="20"/>
                <w:lang w:val="es-BO" w:eastAsia="es-BO"/>
              </w:rPr>
              <w:t> </w:t>
            </w:r>
          </w:p>
        </w:tc>
      </w:tr>
      <w:tr w:rsidR="001E45C8" w:rsidRPr="00012D2D" w:rsidTr="00462276">
        <w:trPr>
          <w:trHeight w:val="255"/>
          <w:jc w:val="center"/>
        </w:trPr>
        <w:tc>
          <w:tcPr>
            <w:tcW w:w="1370" w:type="dxa"/>
            <w:tcBorders>
              <w:top w:val="nil"/>
              <w:left w:val="nil"/>
              <w:bottom w:val="nil"/>
              <w:right w:val="nil"/>
            </w:tcBorders>
            <w:shd w:val="clear" w:color="auto" w:fill="auto"/>
            <w:noWrap/>
            <w:vAlign w:val="bottom"/>
            <w:hideMark/>
          </w:tcPr>
          <w:p w:rsidR="001E45C8" w:rsidRPr="00012D2D" w:rsidRDefault="001E45C8" w:rsidP="00462276">
            <w:pPr>
              <w:rPr>
                <w:rFonts w:ascii="Arial" w:hAnsi="Arial" w:cs="Arial"/>
                <w:sz w:val="20"/>
                <w:szCs w:val="20"/>
                <w:lang w:val="es-BO" w:eastAsia="es-BO"/>
              </w:rPr>
            </w:pPr>
          </w:p>
        </w:tc>
        <w:tc>
          <w:tcPr>
            <w:tcW w:w="1200" w:type="dxa"/>
            <w:tcBorders>
              <w:top w:val="nil"/>
              <w:left w:val="nil"/>
              <w:bottom w:val="nil"/>
              <w:right w:val="nil"/>
            </w:tcBorders>
            <w:shd w:val="clear" w:color="auto" w:fill="auto"/>
            <w:noWrap/>
            <w:vAlign w:val="bottom"/>
            <w:hideMark/>
          </w:tcPr>
          <w:p w:rsidR="001E45C8" w:rsidRPr="00012D2D" w:rsidRDefault="001E45C8" w:rsidP="00462276">
            <w:pPr>
              <w:rPr>
                <w:rFonts w:ascii="Arial" w:hAnsi="Arial" w:cs="Arial"/>
                <w:sz w:val="20"/>
                <w:szCs w:val="20"/>
                <w:lang w:val="es-BO" w:eastAsia="es-BO"/>
              </w:rPr>
            </w:pPr>
          </w:p>
        </w:tc>
        <w:tc>
          <w:tcPr>
            <w:tcW w:w="1047" w:type="dxa"/>
            <w:tcBorders>
              <w:top w:val="nil"/>
              <w:left w:val="nil"/>
              <w:bottom w:val="nil"/>
              <w:right w:val="nil"/>
            </w:tcBorders>
            <w:shd w:val="clear" w:color="auto" w:fill="auto"/>
            <w:noWrap/>
            <w:vAlign w:val="bottom"/>
            <w:hideMark/>
          </w:tcPr>
          <w:p w:rsidR="001E45C8" w:rsidRPr="00012D2D" w:rsidRDefault="001E45C8" w:rsidP="00462276">
            <w:pPr>
              <w:rPr>
                <w:rFonts w:ascii="Arial" w:hAnsi="Arial" w:cs="Arial"/>
                <w:sz w:val="20"/>
                <w:szCs w:val="20"/>
                <w:lang w:val="es-BO" w:eastAsia="es-BO"/>
              </w:rPr>
            </w:pPr>
          </w:p>
        </w:tc>
        <w:tc>
          <w:tcPr>
            <w:tcW w:w="1655" w:type="dxa"/>
            <w:gridSpan w:val="2"/>
            <w:tcBorders>
              <w:top w:val="nil"/>
              <w:left w:val="nil"/>
              <w:bottom w:val="nil"/>
              <w:right w:val="nil"/>
            </w:tcBorders>
            <w:shd w:val="clear" w:color="auto" w:fill="auto"/>
            <w:noWrap/>
            <w:vAlign w:val="bottom"/>
            <w:hideMark/>
          </w:tcPr>
          <w:p w:rsidR="001E45C8" w:rsidRPr="00012D2D" w:rsidRDefault="001E45C8" w:rsidP="00462276">
            <w:pPr>
              <w:rPr>
                <w:rFonts w:ascii="Arial" w:hAnsi="Arial" w:cs="Arial"/>
                <w:sz w:val="20"/>
                <w:szCs w:val="20"/>
                <w:lang w:val="es-BO" w:eastAsia="es-BO"/>
              </w:rPr>
            </w:pPr>
          </w:p>
        </w:tc>
        <w:tc>
          <w:tcPr>
            <w:tcW w:w="1235" w:type="dxa"/>
            <w:gridSpan w:val="3"/>
            <w:tcBorders>
              <w:top w:val="nil"/>
              <w:left w:val="nil"/>
              <w:bottom w:val="nil"/>
              <w:right w:val="nil"/>
            </w:tcBorders>
            <w:shd w:val="clear" w:color="auto" w:fill="auto"/>
            <w:noWrap/>
            <w:vAlign w:val="bottom"/>
            <w:hideMark/>
          </w:tcPr>
          <w:p w:rsidR="001E45C8" w:rsidRPr="00012D2D" w:rsidRDefault="001E45C8" w:rsidP="00462276">
            <w:pPr>
              <w:rPr>
                <w:rFonts w:ascii="Arial" w:hAnsi="Arial" w:cs="Arial"/>
                <w:sz w:val="20"/>
                <w:szCs w:val="20"/>
                <w:lang w:val="es-BO" w:eastAsia="es-BO"/>
              </w:rPr>
            </w:pPr>
          </w:p>
        </w:tc>
        <w:tc>
          <w:tcPr>
            <w:tcW w:w="1006" w:type="dxa"/>
            <w:tcBorders>
              <w:top w:val="nil"/>
              <w:left w:val="nil"/>
              <w:bottom w:val="nil"/>
              <w:right w:val="nil"/>
            </w:tcBorders>
            <w:shd w:val="clear" w:color="auto" w:fill="auto"/>
            <w:noWrap/>
            <w:vAlign w:val="bottom"/>
            <w:hideMark/>
          </w:tcPr>
          <w:p w:rsidR="001E45C8" w:rsidRPr="00012D2D" w:rsidRDefault="001E45C8" w:rsidP="00462276">
            <w:pPr>
              <w:rPr>
                <w:rFonts w:ascii="Arial" w:hAnsi="Arial" w:cs="Arial"/>
                <w:sz w:val="20"/>
                <w:szCs w:val="20"/>
                <w:lang w:val="es-BO" w:eastAsia="es-BO"/>
              </w:rPr>
            </w:pPr>
          </w:p>
        </w:tc>
        <w:tc>
          <w:tcPr>
            <w:tcW w:w="302" w:type="dxa"/>
            <w:tcBorders>
              <w:top w:val="nil"/>
              <w:left w:val="nil"/>
              <w:bottom w:val="nil"/>
              <w:right w:val="nil"/>
            </w:tcBorders>
            <w:shd w:val="clear" w:color="auto" w:fill="auto"/>
            <w:noWrap/>
            <w:vAlign w:val="bottom"/>
            <w:hideMark/>
          </w:tcPr>
          <w:p w:rsidR="001E45C8" w:rsidRPr="00012D2D" w:rsidRDefault="001E45C8" w:rsidP="00462276">
            <w:pPr>
              <w:rPr>
                <w:rFonts w:ascii="Arial" w:hAnsi="Arial" w:cs="Arial"/>
                <w:sz w:val="20"/>
                <w:szCs w:val="20"/>
                <w:lang w:val="es-BO" w:eastAsia="es-BO"/>
              </w:rPr>
            </w:pPr>
          </w:p>
        </w:tc>
        <w:tc>
          <w:tcPr>
            <w:tcW w:w="974" w:type="dxa"/>
            <w:tcBorders>
              <w:top w:val="nil"/>
              <w:left w:val="nil"/>
              <w:bottom w:val="nil"/>
              <w:right w:val="nil"/>
            </w:tcBorders>
            <w:shd w:val="clear" w:color="auto" w:fill="auto"/>
            <w:noWrap/>
            <w:vAlign w:val="bottom"/>
            <w:hideMark/>
          </w:tcPr>
          <w:p w:rsidR="001E45C8" w:rsidRPr="00012D2D" w:rsidRDefault="001E45C8" w:rsidP="00462276">
            <w:pPr>
              <w:rPr>
                <w:rFonts w:ascii="Arial" w:hAnsi="Arial" w:cs="Arial"/>
                <w:sz w:val="20"/>
                <w:szCs w:val="20"/>
                <w:lang w:val="es-BO" w:eastAsia="es-BO"/>
              </w:rPr>
            </w:pPr>
          </w:p>
        </w:tc>
        <w:tc>
          <w:tcPr>
            <w:tcW w:w="4051" w:type="dxa"/>
            <w:gridSpan w:val="3"/>
            <w:vMerge/>
            <w:tcBorders>
              <w:top w:val="nil"/>
              <w:left w:val="nil"/>
              <w:bottom w:val="nil"/>
              <w:right w:val="nil"/>
            </w:tcBorders>
            <w:vAlign w:val="center"/>
            <w:hideMark/>
          </w:tcPr>
          <w:p w:rsidR="001E45C8" w:rsidRPr="00012D2D" w:rsidRDefault="001E45C8" w:rsidP="00462276">
            <w:pPr>
              <w:rPr>
                <w:rFonts w:ascii="Arial" w:hAnsi="Arial" w:cs="Arial"/>
                <w:b/>
                <w:bCs/>
                <w:sz w:val="20"/>
                <w:szCs w:val="20"/>
                <w:lang w:val="es-BO" w:eastAsia="es-BO"/>
              </w:rPr>
            </w:pPr>
          </w:p>
        </w:tc>
        <w:tc>
          <w:tcPr>
            <w:tcW w:w="1194" w:type="dxa"/>
            <w:tcBorders>
              <w:top w:val="nil"/>
              <w:left w:val="nil"/>
              <w:bottom w:val="nil"/>
              <w:right w:val="nil"/>
            </w:tcBorders>
            <w:shd w:val="clear" w:color="auto" w:fill="auto"/>
            <w:noWrap/>
            <w:vAlign w:val="bottom"/>
            <w:hideMark/>
          </w:tcPr>
          <w:p w:rsidR="001E45C8" w:rsidRPr="00012D2D" w:rsidRDefault="001E45C8" w:rsidP="00462276">
            <w:pPr>
              <w:rPr>
                <w:rFonts w:ascii="Arial" w:hAnsi="Arial" w:cs="Arial"/>
                <w:sz w:val="20"/>
                <w:szCs w:val="20"/>
                <w:lang w:val="es-BO" w:eastAsia="es-BO"/>
              </w:rPr>
            </w:pPr>
          </w:p>
        </w:tc>
      </w:tr>
    </w:tbl>
    <w:p w:rsidR="001E45C8" w:rsidRPr="00012D2D" w:rsidRDefault="001E45C8" w:rsidP="001E45C8">
      <w:pPr>
        <w:pStyle w:val="TITULOS"/>
        <w:spacing w:after="0"/>
        <w:ind w:left="0" w:firstLine="0"/>
        <w:jc w:val="center"/>
        <w:rPr>
          <w:rFonts w:ascii="Tahoma" w:hAnsi="Tahoma" w:cs="Tahoma"/>
          <w:sz w:val="32"/>
          <w:szCs w:val="32"/>
          <w:lang w:eastAsia="es-BO"/>
        </w:rPr>
      </w:pPr>
    </w:p>
    <w:p w:rsidR="001E45C8" w:rsidRPr="00012D2D" w:rsidRDefault="001E45C8" w:rsidP="001E45C8">
      <w:pPr>
        <w:rPr>
          <w:lang w:val="es-BO" w:eastAsia="es-BO"/>
        </w:rPr>
      </w:pPr>
    </w:p>
    <w:p w:rsidR="00D01C8C" w:rsidRPr="00012D2D" w:rsidRDefault="00D01C8C" w:rsidP="001E45C8">
      <w:pPr>
        <w:rPr>
          <w:lang w:val="es-BO" w:eastAsia="es-BO"/>
        </w:rPr>
      </w:pPr>
    </w:p>
    <w:p w:rsidR="00D01C8C" w:rsidRPr="00012D2D" w:rsidRDefault="00D01C8C" w:rsidP="001E45C8">
      <w:pPr>
        <w:rPr>
          <w:lang w:val="es-BO" w:eastAsia="es-BO"/>
        </w:rPr>
      </w:pPr>
    </w:p>
    <w:p w:rsidR="001E45C8" w:rsidRPr="00012D2D" w:rsidRDefault="001E45C8" w:rsidP="001E45C8">
      <w:pPr>
        <w:pStyle w:val="TITULOS"/>
        <w:spacing w:after="0"/>
        <w:ind w:left="0" w:firstLine="0"/>
        <w:jc w:val="center"/>
        <w:rPr>
          <w:rFonts w:ascii="Tahoma" w:hAnsi="Tahoma" w:cs="Tahoma"/>
          <w:sz w:val="32"/>
          <w:szCs w:val="22"/>
        </w:rPr>
      </w:pPr>
      <w:r w:rsidRPr="00012D2D">
        <w:rPr>
          <w:rFonts w:ascii="Tahoma" w:hAnsi="Tahoma" w:cs="Tahoma"/>
          <w:sz w:val="32"/>
          <w:szCs w:val="32"/>
          <w:lang w:eastAsia="es-BO"/>
        </w:rPr>
        <w:lastRenderedPageBreak/>
        <w:t>FORMULARIO</w:t>
      </w:r>
      <w:r w:rsidRPr="00012D2D">
        <w:rPr>
          <w:rFonts w:ascii="Tahoma" w:hAnsi="Tahoma" w:cs="Tahoma"/>
          <w:b w:val="0"/>
          <w:bCs w:val="0"/>
          <w:sz w:val="32"/>
          <w:szCs w:val="32"/>
          <w:lang w:eastAsia="es-BO"/>
        </w:rPr>
        <w:t xml:space="preserve"> </w:t>
      </w:r>
      <w:r w:rsidRPr="00012D2D">
        <w:rPr>
          <w:rFonts w:ascii="Tahoma" w:hAnsi="Tahoma" w:cs="Tahoma"/>
          <w:bCs w:val="0"/>
          <w:sz w:val="32"/>
          <w:szCs w:val="32"/>
          <w:lang w:eastAsia="es-BO"/>
        </w:rPr>
        <w:t>B4</w:t>
      </w:r>
      <w:r w:rsidRPr="00012D2D">
        <w:rPr>
          <w:rFonts w:ascii="Tahoma" w:hAnsi="Tahoma" w:cs="Tahoma"/>
          <w:sz w:val="32"/>
          <w:szCs w:val="22"/>
        </w:rPr>
        <w:t xml:space="preserve"> </w:t>
      </w:r>
      <w:r w:rsidR="00D01C8C" w:rsidRPr="00012D2D">
        <w:rPr>
          <w:rFonts w:ascii="Tahoma" w:hAnsi="Tahoma" w:cs="Tahoma"/>
          <w:sz w:val="32"/>
          <w:szCs w:val="22"/>
        </w:rPr>
        <w:t>TRAMO</w:t>
      </w:r>
      <w:r w:rsidR="00D26375" w:rsidRPr="00012D2D">
        <w:rPr>
          <w:rFonts w:ascii="Tahoma" w:hAnsi="Tahoma" w:cs="Tahoma"/>
          <w:sz w:val="32"/>
          <w:szCs w:val="22"/>
        </w:rPr>
        <w:t>S</w:t>
      </w:r>
      <w:r w:rsidR="00807E50" w:rsidRPr="00012D2D">
        <w:rPr>
          <w:rFonts w:ascii="Tahoma" w:hAnsi="Tahoma" w:cs="Tahoma"/>
          <w:sz w:val="32"/>
          <w:szCs w:val="22"/>
        </w:rPr>
        <w:t>:</w:t>
      </w:r>
      <w:r w:rsidR="00D01C8C" w:rsidRPr="00012D2D">
        <w:rPr>
          <w:rFonts w:ascii="Tahoma" w:hAnsi="Tahoma" w:cs="Tahoma"/>
          <w:sz w:val="32"/>
          <w:szCs w:val="22"/>
        </w:rPr>
        <w:t xml:space="preserve"> </w:t>
      </w:r>
      <w:r w:rsidR="00A200AA" w:rsidRPr="00012D2D">
        <w:rPr>
          <w:rFonts w:ascii="Tahoma" w:hAnsi="Tahoma" w:cs="Tahoma"/>
          <w:sz w:val="32"/>
          <w:szCs w:val="32"/>
          <w:lang w:eastAsia="es-BO"/>
        </w:rPr>
        <w:t>1, 2 y 3</w:t>
      </w:r>
    </w:p>
    <w:p w:rsidR="001E45C8" w:rsidRPr="00012D2D" w:rsidRDefault="001E45C8" w:rsidP="001E45C8">
      <w:pPr>
        <w:jc w:val="center"/>
        <w:rPr>
          <w:rFonts w:ascii="Tahoma" w:hAnsi="Tahoma" w:cs="Tahoma"/>
          <w:b/>
          <w:bCs/>
          <w:sz w:val="22"/>
          <w:szCs w:val="22"/>
          <w:lang w:val="es-BO" w:eastAsia="es-BO"/>
        </w:rPr>
      </w:pPr>
      <w:r w:rsidRPr="00012D2D">
        <w:rPr>
          <w:rFonts w:ascii="Tahoma" w:hAnsi="Tahoma" w:cs="Tahoma"/>
          <w:b/>
          <w:bCs/>
          <w:sz w:val="22"/>
          <w:szCs w:val="22"/>
          <w:lang w:val="es-BO" w:eastAsia="es-BO"/>
        </w:rPr>
        <w:t>EXPERIENCIA ESPECÍFICA DE LA EMPRESA</w:t>
      </w:r>
    </w:p>
    <w:p w:rsidR="001E45C8" w:rsidRPr="00012D2D" w:rsidRDefault="001E45C8" w:rsidP="001E45C8">
      <w:pPr>
        <w:rPr>
          <w:b/>
          <w:sz w:val="10"/>
          <w:lang w:val="es-BO" w:eastAsia="en-US"/>
        </w:rPr>
      </w:pPr>
    </w:p>
    <w:tbl>
      <w:tblPr>
        <w:tblW w:w="4436" w:type="pct"/>
        <w:jc w:val="center"/>
        <w:tblLayout w:type="fixed"/>
        <w:tblCellMar>
          <w:left w:w="70" w:type="dxa"/>
          <w:right w:w="70" w:type="dxa"/>
        </w:tblCellMar>
        <w:tblLook w:val="04A0" w:firstRow="1" w:lastRow="0" w:firstColumn="1" w:lastColumn="0" w:noHBand="0" w:noVBand="1"/>
      </w:tblPr>
      <w:tblGrid>
        <w:gridCol w:w="1565"/>
        <w:gridCol w:w="1776"/>
        <w:gridCol w:w="1203"/>
        <w:gridCol w:w="1203"/>
        <w:gridCol w:w="936"/>
        <w:gridCol w:w="1022"/>
        <w:gridCol w:w="1385"/>
        <w:gridCol w:w="936"/>
        <w:gridCol w:w="1470"/>
        <w:gridCol w:w="1468"/>
      </w:tblGrid>
      <w:tr w:rsidR="001E45C8" w:rsidRPr="00012D2D" w:rsidTr="00462276">
        <w:trPr>
          <w:trHeight w:val="405"/>
          <w:jc w:val="center"/>
        </w:trPr>
        <w:tc>
          <w:tcPr>
            <w:tcW w:w="604" w:type="pct"/>
            <w:vMerge w:val="restart"/>
            <w:tcBorders>
              <w:top w:val="double" w:sz="6" w:space="0" w:color="auto"/>
              <w:left w:val="double" w:sz="6" w:space="0" w:color="auto"/>
              <w:bottom w:val="double" w:sz="6" w:space="0" w:color="000000"/>
              <w:right w:val="single" w:sz="4" w:space="0" w:color="auto"/>
            </w:tcBorders>
            <w:shd w:val="clear" w:color="000000" w:fill="004990"/>
            <w:noWrap/>
            <w:vAlign w:val="center"/>
            <w:hideMark/>
          </w:tcPr>
          <w:p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CLIENTE</w:t>
            </w:r>
          </w:p>
        </w:tc>
        <w:tc>
          <w:tcPr>
            <w:tcW w:w="685" w:type="pct"/>
            <w:vMerge w:val="restart"/>
            <w:tcBorders>
              <w:top w:val="double" w:sz="6" w:space="0" w:color="auto"/>
              <w:left w:val="nil"/>
              <w:right w:val="single" w:sz="4" w:space="0" w:color="auto"/>
            </w:tcBorders>
            <w:shd w:val="clear" w:color="000000" w:fill="004990"/>
            <w:noWrap/>
            <w:vAlign w:val="center"/>
            <w:hideMark/>
          </w:tcPr>
          <w:p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OBJETO DEL CONTRATO</w:t>
            </w:r>
          </w:p>
        </w:tc>
        <w:tc>
          <w:tcPr>
            <w:tcW w:w="464" w:type="pct"/>
            <w:vMerge w:val="restart"/>
            <w:tcBorders>
              <w:top w:val="double" w:sz="6" w:space="0" w:color="auto"/>
              <w:left w:val="single" w:sz="4" w:space="0" w:color="auto"/>
              <w:bottom w:val="double" w:sz="6" w:space="0" w:color="000000"/>
              <w:right w:val="single" w:sz="4" w:space="0" w:color="auto"/>
            </w:tcBorders>
            <w:shd w:val="clear" w:color="000000" w:fill="004990"/>
            <w:noWrap/>
            <w:vAlign w:val="center"/>
            <w:hideMark/>
          </w:tcPr>
          <w:p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UBICACIÓN, PAÍS, CIUDAD</w:t>
            </w:r>
          </w:p>
        </w:tc>
        <w:tc>
          <w:tcPr>
            <w:tcW w:w="464" w:type="pct"/>
            <w:vMerge w:val="restart"/>
            <w:tcBorders>
              <w:top w:val="double" w:sz="6" w:space="0" w:color="auto"/>
              <w:left w:val="nil"/>
              <w:right w:val="nil"/>
            </w:tcBorders>
            <w:shd w:val="clear" w:color="000000" w:fill="004990"/>
            <w:noWrap/>
            <w:vAlign w:val="center"/>
            <w:hideMark/>
          </w:tcPr>
          <w:p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DOCUMENTO DE RESPALDO</w:t>
            </w:r>
          </w:p>
        </w:tc>
        <w:tc>
          <w:tcPr>
            <w:tcW w:w="755" w:type="pct"/>
            <w:gridSpan w:val="2"/>
            <w:tcBorders>
              <w:top w:val="double" w:sz="6" w:space="0" w:color="auto"/>
              <w:left w:val="single" w:sz="4" w:space="0" w:color="auto"/>
              <w:bottom w:val="nil"/>
              <w:right w:val="single" w:sz="4" w:space="0" w:color="000000"/>
            </w:tcBorders>
            <w:shd w:val="clear" w:color="000000" w:fill="004990"/>
            <w:noWrap/>
            <w:vAlign w:val="center"/>
            <w:hideMark/>
          </w:tcPr>
          <w:p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PERÍODO DE</w:t>
            </w:r>
          </w:p>
        </w:tc>
        <w:tc>
          <w:tcPr>
            <w:tcW w:w="534" w:type="pct"/>
            <w:vMerge w:val="restart"/>
            <w:tcBorders>
              <w:top w:val="double" w:sz="6" w:space="0" w:color="auto"/>
              <w:left w:val="nil"/>
              <w:right w:val="single" w:sz="4" w:space="0" w:color="auto"/>
            </w:tcBorders>
            <w:shd w:val="clear" w:color="000000" w:fill="004990"/>
            <w:noWrap/>
            <w:vAlign w:val="center"/>
            <w:hideMark/>
          </w:tcPr>
          <w:p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NOMBRE  DEL PROYECTO</w:t>
            </w:r>
          </w:p>
        </w:tc>
        <w:tc>
          <w:tcPr>
            <w:tcW w:w="361" w:type="pct"/>
            <w:vMerge w:val="restart"/>
            <w:tcBorders>
              <w:top w:val="double" w:sz="6" w:space="0" w:color="auto"/>
              <w:left w:val="nil"/>
              <w:right w:val="single" w:sz="4" w:space="0" w:color="auto"/>
            </w:tcBorders>
            <w:shd w:val="clear" w:color="000000" w:fill="004990"/>
            <w:noWrap/>
            <w:vAlign w:val="center"/>
            <w:hideMark/>
          </w:tcPr>
          <w:p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 xml:space="preserve">LONGITUD DEL </w:t>
            </w:r>
            <w:r w:rsidRPr="00012D2D">
              <w:rPr>
                <w:rFonts w:ascii="Arial" w:hAnsi="Arial" w:cs="Arial"/>
                <w:b/>
                <w:bCs/>
                <w:szCs w:val="14"/>
                <w:lang w:val="es-BO" w:eastAsia="es-BO"/>
              </w:rPr>
              <w:t>PROYECTO</w:t>
            </w:r>
          </w:p>
        </w:tc>
        <w:tc>
          <w:tcPr>
            <w:tcW w:w="567" w:type="pct"/>
            <w:tcBorders>
              <w:top w:val="double" w:sz="6" w:space="0" w:color="auto"/>
              <w:left w:val="nil"/>
              <w:bottom w:val="nil"/>
              <w:right w:val="single" w:sz="4" w:space="0" w:color="auto"/>
            </w:tcBorders>
            <w:shd w:val="clear" w:color="000000" w:fill="004990"/>
            <w:noWrap/>
            <w:vAlign w:val="center"/>
            <w:hideMark/>
          </w:tcPr>
          <w:p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PARTICIPACIÓN</w:t>
            </w:r>
          </w:p>
        </w:tc>
        <w:tc>
          <w:tcPr>
            <w:tcW w:w="566" w:type="pct"/>
            <w:tcBorders>
              <w:top w:val="double" w:sz="6" w:space="0" w:color="auto"/>
              <w:left w:val="nil"/>
              <w:bottom w:val="nil"/>
              <w:right w:val="single" w:sz="4" w:space="0" w:color="auto"/>
            </w:tcBorders>
            <w:shd w:val="clear" w:color="000000" w:fill="004990"/>
            <w:noWrap/>
            <w:vAlign w:val="center"/>
            <w:hideMark/>
          </w:tcPr>
          <w:p w:rsidR="001E45C8" w:rsidRPr="00012D2D" w:rsidRDefault="001E45C8" w:rsidP="00462276">
            <w:pPr>
              <w:jc w:val="center"/>
              <w:rPr>
                <w:rFonts w:ascii="Arial" w:hAnsi="Arial" w:cs="Arial"/>
                <w:b/>
                <w:bCs/>
                <w:lang w:val="es-BO" w:eastAsia="es-BO"/>
              </w:rPr>
            </w:pPr>
            <w:r w:rsidRPr="00012D2D">
              <w:rPr>
                <w:rFonts w:ascii="Arial" w:hAnsi="Arial" w:cs="Arial"/>
                <w:b/>
                <w:bCs/>
                <w:lang w:val="es-BO" w:eastAsia="es-BO"/>
              </w:rPr>
              <w:t>NOMBRE</w:t>
            </w:r>
          </w:p>
        </w:tc>
      </w:tr>
      <w:tr w:rsidR="001E45C8" w:rsidRPr="00012D2D" w:rsidTr="00462276">
        <w:trPr>
          <w:trHeight w:val="128"/>
          <w:jc w:val="center"/>
        </w:trPr>
        <w:tc>
          <w:tcPr>
            <w:tcW w:w="604" w:type="pct"/>
            <w:vMerge/>
            <w:tcBorders>
              <w:top w:val="double" w:sz="6" w:space="0" w:color="auto"/>
              <w:left w:val="double" w:sz="6" w:space="0" w:color="auto"/>
              <w:bottom w:val="double" w:sz="6" w:space="0" w:color="000000"/>
              <w:right w:val="single" w:sz="4" w:space="0" w:color="auto"/>
            </w:tcBorders>
            <w:vAlign w:val="center"/>
            <w:hideMark/>
          </w:tcPr>
          <w:p w:rsidR="001E45C8" w:rsidRPr="00012D2D" w:rsidRDefault="001E45C8" w:rsidP="00462276">
            <w:pPr>
              <w:rPr>
                <w:rFonts w:ascii="Arial" w:hAnsi="Arial" w:cs="Arial"/>
                <w:b/>
                <w:bCs/>
                <w:sz w:val="14"/>
                <w:lang w:val="es-BO" w:eastAsia="es-BO"/>
              </w:rPr>
            </w:pPr>
          </w:p>
        </w:tc>
        <w:tc>
          <w:tcPr>
            <w:tcW w:w="685" w:type="pct"/>
            <w:vMerge/>
            <w:tcBorders>
              <w:left w:val="nil"/>
              <w:right w:val="single" w:sz="4" w:space="0" w:color="auto"/>
            </w:tcBorders>
            <w:shd w:val="clear" w:color="000000" w:fill="004990"/>
            <w:noWrap/>
            <w:vAlign w:val="center"/>
            <w:hideMark/>
          </w:tcPr>
          <w:p w:rsidR="001E45C8" w:rsidRPr="00012D2D" w:rsidRDefault="001E45C8" w:rsidP="00462276">
            <w:pPr>
              <w:jc w:val="center"/>
              <w:rPr>
                <w:rFonts w:ascii="Arial" w:hAnsi="Arial" w:cs="Arial"/>
                <w:b/>
                <w:bCs/>
                <w:sz w:val="14"/>
                <w:szCs w:val="14"/>
                <w:lang w:val="es-BO" w:eastAsia="es-BO"/>
              </w:rPr>
            </w:pPr>
          </w:p>
        </w:tc>
        <w:tc>
          <w:tcPr>
            <w:tcW w:w="464" w:type="pct"/>
            <w:vMerge/>
            <w:tcBorders>
              <w:top w:val="double" w:sz="6" w:space="0" w:color="auto"/>
              <w:left w:val="single" w:sz="4" w:space="0" w:color="auto"/>
              <w:bottom w:val="double" w:sz="6" w:space="0" w:color="000000"/>
              <w:right w:val="single" w:sz="4" w:space="0" w:color="auto"/>
            </w:tcBorders>
            <w:vAlign w:val="center"/>
            <w:hideMark/>
          </w:tcPr>
          <w:p w:rsidR="001E45C8" w:rsidRPr="00012D2D" w:rsidRDefault="001E45C8" w:rsidP="00462276">
            <w:pPr>
              <w:rPr>
                <w:rFonts w:ascii="Arial" w:hAnsi="Arial" w:cs="Arial"/>
                <w:b/>
                <w:bCs/>
                <w:sz w:val="14"/>
                <w:szCs w:val="14"/>
                <w:lang w:val="es-BO" w:eastAsia="es-BO"/>
              </w:rPr>
            </w:pPr>
          </w:p>
        </w:tc>
        <w:tc>
          <w:tcPr>
            <w:tcW w:w="464" w:type="pct"/>
            <w:vMerge/>
            <w:tcBorders>
              <w:left w:val="nil"/>
              <w:right w:val="nil"/>
            </w:tcBorders>
            <w:shd w:val="clear" w:color="000000" w:fill="004990"/>
            <w:noWrap/>
            <w:vAlign w:val="center"/>
            <w:hideMark/>
          </w:tcPr>
          <w:p w:rsidR="001E45C8" w:rsidRPr="00012D2D" w:rsidRDefault="001E45C8" w:rsidP="00462276">
            <w:pPr>
              <w:rPr>
                <w:rFonts w:ascii="Arial" w:hAnsi="Arial" w:cs="Arial"/>
                <w:b/>
                <w:bCs/>
                <w:sz w:val="14"/>
                <w:szCs w:val="14"/>
                <w:lang w:val="es-BO" w:eastAsia="es-BO"/>
              </w:rPr>
            </w:pPr>
          </w:p>
        </w:tc>
        <w:tc>
          <w:tcPr>
            <w:tcW w:w="755" w:type="pct"/>
            <w:gridSpan w:val="2"/>
            <w:tcBorders>
              <w:top w:val="nil"/>
              <w:left w:val="single" w:sz="4" w:space="0" w:color="auto"/>
              <w:bottom w:val="single" w:sz="4" w:space="0" w:color="auto"/>
              <w:right w:val="single" w:sz="4" w:space="0" w:color="000000"/>
            </w:tcBorders>
            <w:shd w:val="clear" w:color="000000" w:fill="004990"/>
            <w:noWrap/>
            <w:vAlign w:val="center"/>
            <w:hideMark/>
          </w:tcPr>
          <w:p w:rsidR="001E45C8" w:rsidRPr="00012D2D" w:rsidRDefault="001E45C8" w:rsidP="00462276">
            <w:pPr>
              <w:jc w:val="center"/>
              <w:rPr>
                <w:rFonts w:ascii="Arial" w:hAnsi="Arial" w:cs="Arial"/>
                <w:b/>
                <w:bCs/>
                <w:sz w:val="14"/>
                <w:szCs w:val="14"/>
                <w:lang w:val="es-BO" w:eastAsia="es-BO"/>
              </w:rPr>
            </w:pPr>
            <w:r w:rsidRPr="00012D2D">
              <w:rPr>
                <w:rFonts w:ascii="Arial" w:hAnsi="Arial" w:cs="Arial"/>
                <w:b/>
                <w:bCs/>
                <w:sz w:val="14"/>
                <w:szCs w:val="14"/>
                <w:lang w:val="es-BO" w:eastAsia="es-BO"/>
              </w:rPr>
              <w:t>EJECUCIÓN</w:t>
            </w:r>
          </w:p>
        </w:tc>
        <w:tc>
          <w:tcPr>
            <w:tcW w:w="534" w:type="pct"/>
            <w:vMerge/>
            <w:tcBorders>
              <w:left w:val="nil"/>
              <w:right w:val="single" w:sz="4" w:space="0" w:color="auto"/>
            </w:tcBorders>
            <w:shd w:val="clear" w:color="000000" w:fill="004990"/>
            <w:noWrap/>
            <w:vAlign w:val="center"/>
            <w:hideMark/>
          </w:tcPr>
          <w:p w:rsidR="001E45C8" w:rsidRPr="00012D2D" w:rsidRDefault="001E45C8" w:rsidP="00462276">
            <w:pPr>
              <w:jc w:val="center"/>
              <w:rPr>
                <w:rFonts w:ascii="Arial" w:hAnsi="Arial" w:cs="Arial"/>
                <w:b/>
                <w:bCs/>
                <w:sz w:val="14"/>
                <w:szCs w:val="14"/>
                <w:lang w:val="es-BO" w:eastAsia="es-BO"/>
              </w:rPr>
            </w:pPr>
          </w:p>
        </w:tc>
        <w:tc>
          <w:tcPr>
            <w:tcW w:w="361" w:type="pct"/>
            <w:vMerge/>
            <w:tcBorders>
              <w:left w:val="nil"/>
              <w:right w:val="single" w:sz="4" w:space="0" w:color="auto"/>
            </w:tcBorders>
            <w:shd w:val="clear" w:color="000000" w:fill="004990"/>
            <w:noWrap/>
            <w:vAlign w:val="center"/>
            <w:hideMark/>
          </w:tcPr>
          <w:p w:rsidR="001E45C8" w:rsidRPr="00012D2D" w:rsidRDefault="001E45C8" w:rsidP="00462276">
            <w:pPr>
              <w:jc w:val="center"/>
              <w:rPr>
                <w:rFonts w:ascii="Arial" w:hAnsi="Arial" w:cs="Arial"/>
                <w:b/>
                <w:bCs/>
                <w:sz w:val="14"/>
                <w:szCs w:val="14"/>
                <w:lang w:val="es-BO" w:eastAsia="es-BO"/>
              </w:rPr>
            </w:pPr>
          </w:p>
        </w:tc>
        <w:tc>
          <w:tcPr>
            <w:tcW w:w="567" w:type="pct"/>
            <w:tcBorders>
              <w:top w:val="nil"/>
              <w:left w:val="nil"/>
              <w:bottom w:val="nil"/>
              <w:right w:val="single" w:sz="4" w:space="0" w:color="auto"/>
            </w:tcBorders>
            <w:shd w:val="clear" w:color="000000" w:fill="004990"/>
            <w:noWrap/>
            <w:vAlign w:val="center"/>
            <w:hideMark/>
          </w:tcPr>
          <w:p w:rsidR="001E45C8" w:rsidRPr="00012D2D" w:rsidRDefault="001E45C8" w:rsidP="00462276">
            <w:pPr>
              <w:jc w:val="center"/>
              <w:rPr>
                <w:rFonts w:ascii="Arial" w:hAnsi="Arial" w:cs="Arial"/>
                <w:b/>
                <w:bCs/>
                <w:sz w:val="14"/>
                <w:szCs w:val="14"/>
                <w:lang w:val="es-BO" w:eastAsia="es-BO"/>
              </w:rPr>
            </w:pPr>
            <w:r w:rsidRPr="00012D2D">
              <w:rPr>
                <w:rFonts w:ascii="Arial" w:hAnsi="Arial" w:cs="Arial"/>
                <w:b/>
                <w:bCs/>
                <w:sz w:val="14"/>
                <w:szCs w:val="14"/>
                <w:lang w:val="es-BO" w:eastAsia="es-BO"/>
              </w:rPr>
              <w:t>% EN</w:t>
            </w:r>
          </w:p>
        </w:tc>
        <w:tc>
          <w:tcPr>
            <w:tcW w:w="566" w:type="pct"/>
            <w:tcBorders>
              <w:top w:val="nil"/>
              <w:left w:val="nil"/>
              <w:bottom w:val="nil"/>
              <w:right w:val="single" w:sz="4" w:space="0" w:color="auto"/>
            </w:tcBorders>
            <w:shd w:val="clear" w:color="000000" w:fill="004990"/>
            <w:noWrap/>
            <w:vAlign w:val="center"/>
            <w:hideMark/>
          </w:tcPr>
          <w:p w:rsidR="001E45C8" w:rsidRPr="00012D2D" w:rsidRDefault="001E45C8" w:rsidP="00462276">
            <w:pPr>
              <w:jc w:val="center"/>
              <w:rPr>
                <w:rFonts w:ascii="Arial" w:hAnsi="Arial" w:cs="Arial"/>
                <w:b/>
                <w:bCs/>
                <w:sz w:val="14"/>
                <w:szCs w:val="14"/>
                <w:lang w:val="es-BO" w:eastAsia="es-BO"/>
              </w:rPr>
            </w:pPr>
            <w:r w:rsidRPr="00012D2D">
              <w:rPr>
                <w:rFonts w:ascii="Arial" w:hAnsi="Arial" w:cs="Arial"/>
                <w:b/>
                <w:bCs/>
                <w:sz w:val="14"/>
                <w:szCs w:val="14"/>
                <w:lang w:val="es-BO" w:eastAsia="es-BO"/>
              </w:rPr>
              <w:t>DEL</w:t>
            </w:r>
          </w:p>
        </w:tc>
      </w:tr>
      <w:tr w:rsidR="001E45C8" w:rsidRPr="00012D2D" w:rsidTr="00462276">
        <w:trPr>
          <w:trHeight w:val="410"/>
          <w:jc w:val="center"/>
        </w:trPr>
        <w:tc>
          <w:tcPr>
            <w:tcW w:w="604" w:type="pct"/>
            <w:vMerge/>
            <w:tcBorders>
              <w:top w:val="double" w:sz="6" w:space="0" w:color="auto"/>
              <w:left w:val="double" w:sz="6" w:space="0" w:color="auto"/>
              <w:bottom w:val="double" w:sz="6" w:space="0" w:color="000000"/>
              <w:right w:val="single" w:sz="4" w:space="0" w:color="auto"/>
            </w:tcBorders>
            <w:vAlign w:val="center"/>
            <w:hideMark/>
          </w:tcPr>
          <w:p w:rsidR="001E45C8" w:rsidRPr="00012D2D" w:rsidRDefault="001E45C8" w:rsidP="00462276">
            <w:pPr>
              <w:rPr>
                <w:rFonts w:ascii="Arial" w:hAnsi="Arial" w:cs="Arial"/>
                <w:b/>
                <w:bCs/>
                <w:lang w:val="es-BO" w:eastAsia="es-BO"/>
              </w:rPr>
            </w:pPr>
          </w:p>
        </w:tc>
        <w:tc>
          <w:tcPr>
            <w:tcW w:w="685" w:type="pct"/>
            <w:vMerge/>
            <w:tcBorders>
              <w:left w:val="nil"/>
              <w:bottom w:val="double" w:sz="6" w:space="0" w:color="auto"/>
              <w:right w:val="single" w:sz="4" w:space="0" w:color="auto"/>
            </w:tcBorders>
            <w:shd w:val="clear" w:color="000000" w:fill="004990"/>
            <w:noWrap/>
            <w:vAlign w:val="center"/>
            <w:hideMark/>
          </w:tcPr>
          <w:p w:rsidR="001E45C8" w:rsidRPr="00012D2D" w:rsidRDefault="001E45C8" w:rsidP="00462276">
            <w:pPr>
              <w:jc w:val="center"/>
              <w:rPr>
                <w:rFonts w:ascii="Arial" w:hAnsi="Arial" w:cs="Arial"/>
                <w:b/>
                <w:bCs/>
                <w:sz w:val="14"/>
                <w:szCs w:val="14"/>
                <w:lang w:val="es-BO" w:eastAsia="es-BO"/>
              </w:rPr>
            </w:pPr>
          </w:p>
        </w:tc>
        <w:tc>
          <w:tcPr>
            <w:tcW w:w="464" w:type="pct"/>
            <w:vMerge/>
            <w:tcBorders>
              <w:top w:val="double" w:sz="6" w:space="0" w:color="auto"/>
              <w:left w:val="single" w:sz="4" w:space="0" w:color="auto"/>
              <w:bottom w:val="double" w:sz="6" w:space="0" w:color="000000"/>
              <w:right w:val="single" w:sz="4" w:space="0" w:color="auto"/>
            </w:tcBorders>
            <w:vAlign w:val="center"/>
            <w:hideMark/>
          </w:tcPr>
          <w:p w:rsidR="001E45C8" w:rsidRPr="00012D2D" w:rsidRDefault="001E45C8" w:rsidP="00462276">
            <w:pPr>
              <w:rPr>
                <w:rFonts w:ascii="Arial" w:hAnsi="Arial" w:cs="Arial"/>
                <w:b/>
                <w:bCs/>
                <w:sz w:val="14"/>
                <w:szCs w:val="14"/>
                <w:lang w:val="es-BO" w:eastAsia="es-BO"/>
              </w:rPr>
            </w:pPr>
          </w:p>
        </w:tc>
        <w:tc>
          <w:tcPr>
            <w:tcW w:w="464" w:type="pct"/>
            <w:vMerge/>
            <w:tcBorders>
              <w:left w:val="nil"/>
              <w:bottom w:val="double" w:sz="6" w:space="0" w:color="auto"/>
              <w:right w:val="nil"/>
            </w:tcBorders>
            <w:shd w:val="clear" w:color="000000" w:fill="004990"/>
            <w:noWrap/>
            <w:vAlign w:val="center"/>
            <w:hideMark/>
          </w:tcPr>
          <w:p w:rsidR="001E45C8" w:rsidRPr="00012D2D" w:rsidRDefault="001E45C8" w:rsidP="00462276">
            <w:pPr>
              <w:jc w:val="center"/>
              <w:rPr>
                <w:rFonts w:ascii="Arial" w:hAnsi="Arial" w:cs="Arial"/>
                <w:b/>
                <w:bCs/>
                <w:sz w:val="14"/>
                <w:szCs w:val="14"/>
                <w:lang w:val="es-BO" w:eastAsia="es-BO"/>
              </w:rPr>
            </w:pPr>
          </w:p>
        </w:tc>
        <w:tc>
          <w:tcPr>
            <w:tcW w:w="361" w:type="pct"/>
            <w:tcBorders>
              <w:top w:val="nil"/>
              <w:left w:val="single" w:sz="4" w:space="0" w:color="auto"/>
              <w:bottom w:val="double" w:sz="6" w:space="0" w:color="auto"/>
              <w:right w:val="single" w:sz="4" w:space="0" w:color="auto"/>
            </w:tcBorders>
            <w:shd w:val="clear" w:color="000000" w:fill="004990"/>
            <w:noWrap/>
            <w:vAlign w:val="center"/>
            <w:hideMark/>
          </w:tcPr>
          <w:p w:rsidR="001E45C8" w:rsidRPr="00012D2D" w:rsidRDefault="001E45C8" w:rsidP="00462276">
            <w:pPr>
              <w:jc w:val="center"/>
              <w:rPr>
                <w:rFonts w:ascii="Arial" w:hAnsi="Arial" w:cs="Arial"/>
                <w:b/>
                <w:bCs/>
                <w:sz w:val="14"/>
                <w:szCs w:val="14"/>
                <w:lang w:val="es-BO" w:eastAsia="es-BO"/>
              </w:rPr>
            </w:pPr>
            <w:r w:rsidRPr="00012D2D">
              <w:rPr>
                <w:rFonts w:ascii="Arial" w:hAnsi="Arial" w:cs="Arial"/>
                <w:b/>
                <w:bCs/>
                <w:sz w:val="14"/>
                <w:szCs w:val="14"/>
                <w:lang w:val="es-BO" w:eastAsia="es-BO"/>
              </w:rPr>
              <w:t>DESDE</w:t>
            </w:r>
          </w:p>
        </w:tc>
        <w:tc>
          <w:tcPr>
            <w:tcW w:w="394" w:type="pct"/>
            <w:tcBorders>
              <w:top w:val="nil"/>
              <w:left w:val="nil"/>
              <w:bottom w:val="double" w:sz="6" w:space="0" w:color="auto"/>
              <w:right w:val="single" w:sz="4" w:space="0" w:color="auto"/>
            </w:tcBorders>
            <w:shd w:val="clear" w:color="000000" w:fill="004990"/>
            <w:noWrap/>
            <w:vAlign w:val="center"/>
            <w:hideMark/>
          </w:tcPr>
          <w:p w:rsidR="001E45C8" w:rsidRPr="00012D2D" w:rsidRDefault="001E45C8" w:rsidP="00462276">
            <w:pPr>
              <w:jc w:val="center"/>
              <w:rPr>
                <w:rFonts w:ascii="Arial" w:hAnsi="Arial" w:cs="Arial"/>
                <w:b/>
                <w:bCs/>
                <w:sz w:val="14"/>
                <w:szCs w:val="14"/>
                <w:lang w:val="es-BO" w:eastAsia="es-BO"/>
              </w:rPr>
            </w:pPr>
            <w:r w:rsidRPr="00012D2D">
              <w:rPr>
                <w:rFonts w:ascii="Arial" w:hAnsi="Arial" w:cs="Arial"/>
                <w:b/>
                <w:bCs/>
                <w:sz w:val="14"/>
                <w:szCs w:val="14"/>
                <w:lang w:val="es-BO" w:eastAsia="es-BO"/>
              </w:rPr>
              <w:t>HASTA</w:t>
            </w:r>
          </w:p>
        </w:tc>
        <w:tc>
          <w:tcPr>
            <w:tcW w:w="534" w:type="pct"/>
            <w:vMerge/>
            <w:tcBorders>
              <w:left w:val="nil"/>
              <w:bottom w:val="double" w:sz="6" w:space="0" w:color="auto"/>
              <w:right w:val="single" w:sz="4" w:space="0" w:color="auto"/>
            </w:tcBorders>
            <w:shd w:val="clear" w:color="000000" w:fill="004990"/>
            <w:noWrap/>
            <w:vAlign w:val="center"/>
            <w:hideMark/>
          </w:tcPr>
          <w:p w:rsidR="001E45C8" w:rsidRPr="00012D2D" w:rsidRDefault="001E45C8" w:rsidP="00462276">
            <w:pPr>
              <w:jc w:val="center"/>
              <w:rPr>
                <w:rFonts w:ascii="Arial" w:hAnsi="Arial" w:cs="Arial"/>
                <w:b/>
                <w:bCs/>
                <w:sz w:val="14"/>
                <w:szCs w:val="14"/>
                <w:lang w:val="es-BO" w:eastAsia="es-BO"/>
              </w:rPr>
            </w:pPr>
          </w:p>
        </w:tc>
        <w:tc>
          <w:tcPr>
            <w:tcW w:w="361" w:type="pct"/>
            <w:vMerge/>
            <w:tcBorders>
              <w:left w:val="nil"/>
              <w:bottom w:val="double" w:sz="6" w:space="0" w:color="auto"/>
              <w:right w:val="single" w:sz="4" w:space="0" w:color="auto"/>
            </w:tcBorders>
            <w:shd w:val="clear" w:color="000000" w:fill="004990"/>
            <w:noWrap/>
            <w:vAlign w:val="center"/>
          </w:tcPr>
          <w:p w:rsidR="001E45C8" w:rsidRPr="00012D2D" w:rsidRDefault="001E45C8" w:rsidP="00462276">
            <w:pPr>
              <w:jc w:val="center"/>
              <w:rPr>
                <w:rFonts w:ascii="Arial" w:hAnsi="Arial" w:cs="Arial"/>
                <w:b/>
                <w:bCs/>
                <w:sz w:val="14"/>
                <w:szCs w:val="14"/>
                <w:lang w:val="es-BO" w:eastAsia="es-BO"/>
              </w:rPr>
            </w:pPr>
          </w:p>
        </w:tc>
        <w:tc>
          <w:tcPr>
            <w:tcW w:w="567" w:type="pct"/>
            <w:tcBorders>
              <w:top w:val="nil"/>
              <w:left w:val="nil"/>
              <w:bottom w:val="double" w:sz="6" w:space="0" w:color="auto"/>
              <w:right w:val="single" w:sz="4" w:space="0" w:color="auto"/>
            </w:tcBorders>
            <w:shd w:val="clear" w:color="000000" w:fill="004990"/>
            <w:noWrap/>
            <w:vAlign w:val="center"/>
            <w:hideMark/>
          </w:tcPr>
          <w:p w:rsidR="001E45C8" w:rsidRPr="00012D2D" w:rsidRDefault="001E45C8" w:rsidP="00462276">
            <w:pPr>
              <w:jc w:val="center"/>
              <w:rPr>
                <w:rFonts w:ascii="Arial" w:hAnsi="Arial" w:cs="Arial"/>
                <w:b/>
                <w:bCs/>
                <w:sz w:val="14"/>
                <w:szCs w:val="14"/>
                <w:lang w:val="es-BO" w:eastAsia="es-BO"/>
              </w:rPr>
            </w:pPr>
            <w:r w:rsidRPr="00012D2D">
              <w:rPr>
                <w:rFonts w:ascii="Arial" w:hAnsi="Arial" w:cs="Arial"/>
                <w:b/>
                <w:bCs/>
                <w:sz w:val="14"/>
                <w:szCs w:val="14"/>
                <w:lang w:val="es-BO" w:eastAsia="es-BO"/>
              </w:rPr>
              <w:t>ASOCIACIÓN</w:t>
            </w:r>
          </w:p>
        </w:tc>
        <w:tc>
          <w:tcPr>
            <w:tcW w:w="566" w:type="pct"/>
            <w:tcBorders>
              <w:top w:val="nil"/>
              <w:left w:val="nil"/>
              <w:bottom w:val="double" w:sz="6" w:space="0" w:color="auto"/>
              <w:right w:val="single" w:sz="4" w:space="0" w:color="auto"/>
            </w:tcBorders>
            <w:shd w:val="clear" w:color="000000" w:fill="004990"/>
            <w:noWrap/>
            <w:vAlign w:val="center"/>
            <w:hideMark/>
          </w:tcPr>
          <w:p w:rsidR="001E45C8" w:rsidRPr="00012D2D" w:rsidRDefault="001E45C8" w:rsidP="00462276">
            <w:pPr>
              <w:jc w:val="center"/>
              <w:rPr>
                <w:rFonts w:ascii="Arial" w:hAnsi="Arial" w:cs="Arial"/>
                <w:b/>
                <w:bCs/>
                <w:sz w:val="14"/>
                <w:szCs w:val="14"/>
                <w:lang w:val="es-BO" w:eastAsia="es-BO"/>
              </w:rPr>
            </w:pPr>
            <w:r w:rsidRPr="00012D2D">
              <w:rPr>
                <w:rFonts w:ascii="Arial" w:hAnsi="Arial" w:cs="Arial"/>
                <w:b/>
                <w:bCs/>
                <w:sz w:val="14"/>
                <w:szCs w:val="14"/>
                <w:lang w:val="es-BO" w:eastAsia="es-BO"/>
              </w:rPr>
              <w:t>SOCIO (S)</w:t>
            </w:r>
          </w:p>
        </w:tc>
      </w:tr>
      <w:tr w:rsidR="001E45C8" w:rsidRPr="00012D2D" w:rsidTr="00462276">
        <w:trPr>
          <w:trHeight w:val="1046"/>
          <w:jc w:val="center"/>
        </w:trPr>
        <w:tc>
          <w:tcPr>
            <w:tcW w:w="604" w:type="pct"/>
            <w:tcBorders>
              <w:top w:val="single" w:sz="4" w:space="0" w:color="auto"/>
              <w:left w:val="double" w:sz="6" w:space="0" w:color="auto"/>
              <w:bottom w:val="single" w:sz="4" w:space="0" w:color="auto"/>
              <w:right w:val="single" w:sz="4" w:space="0" w:color="auto"/>
            </w:tcBorders>
            <w:shd w:val="clear" w:color="000000" w:fill="FFFFFF"/>
            <w:vAlign w:val="bottom"/>
            <w:hideMark/>
          </w:tcPr>
          <w:p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1.</w:t>
            </w:r>
            <w:r w:rsidRPr="00012D2D">
              <w:rPr>
                <w:rFonts w:ascii="Arial" w:hAnsi="Arial" w:cs="Arial"/>
                <w:b/>
                <w:bCs/>
                <w:sz w:val="20"/>
                <w:szCs w:val="20"/>
                <w:lang w:val="es-BO" w:eastAsia="es-BO"/>
              </w:rPr>
              <w:br/>
              <w:t>Dirección:</w:t>
            </w:r>
            <w:r w:rsidRPr="00012D2D">
              <w:rPr>
                <w:rFonts w:ascii="Arial" w:hAnsi="Arial" w:cs="Arial"/>
                <w:b/>
                <w:bCs/>
                <w:sz w:val="20"/>
                <w:szCs w:val="20"/>
                <w:lang w:val="es-BO" w:eastAsia="es-BO"/>
              </w:rPr>
              <w:br/>
              <w:t>Teléfono:</w:t>
            </w:r>
            <w:r w:rsidRPr="00012D2D">
              <w:rPr>
                <w:rFonts w:ascii="Arial" w:hAnsi="Arial" w:cs="Arial"/>
                <w:b/>
                <w:bCs/>
                <w:sz w:val="20"/>
                <w:szCs w:val="20"/>
                <w:lang w:val="es-BO" w:eastAsia="es-BO"/>
              </w:rPr>
              <w:br/>
              <w:t>Fax:</w:t>
            </w:r>
            <w:r w:rsidRPr="00012D2D">
              <w:rPr>
                <w:rFonts w:ascii="Arial" w:hAnsi="Arial" w:cs="Arial"/>
                <w:b/>
                <w:bCs/>
                <w:sz w:val="20"/>
                <w:szCs w:val="20"/>
                <w:lang w:val="es-BO" w:eastAsia="es-BO"/>
              </w:rPr>
              <w:br/>
              <w:t>Persona de Contacto:</w:t>
            </w:r>
          </w:p>
        </w:tc>
        <w:tc>
          <w:tcPr>
            <w:tcW w:w="685" w:type="pct"/>
            <w:tcBorders>
              <w:top w:val="single" w:sz="4" w:space="0" w:color="auto"/>
              <w:left w:val="nil"/>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464" w:type="pct"/>
            <w:tcBorders>
              <w:top w:val="single" w:sz="4" w:space="0" w:color="auto"/>
              <w:left w:val="nil"/>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464" w:type="pct"/>
            <w:tcBorders>
              <w:top w:val="single" w:sz="4" w:space="0" w:color="auto"/>
              <w:left w:val="nil"/>
              <w:bottom w:val="single" w:sz="4" w:space="0" w:color="auto"/>
              <w:right w:val="single" w:sz="4" w:space="0" w:color="auto"/>
            </w:tcBorders>
            <w:shd w:val="clear" w:color="000000" w:fill="FFFFFF"/>
            <w:vAlign w:val="center"/>
            <w:hideMark/>
          </w:tcPr>
          <w:p w:rsidR="001E45C8" w:rsidRPr="00012D2D" w:rsidRDefault="001E45C8" w:rsidP="00462276">
            <w:pPr>
              <w:jc w:val="right"/>
              <w:rPr>
                <w:rFonts w:ascii="Arial" w:hAnsi="Arial" w:cs="Arial"/>
                <w:sz w:val="14"/>
                <w:szCs w:val="14"/>
                <w:lang w:val="es-BO" w:eastAsia="es-BO"/>
              </w:rPr>
            </w:pPr>
            <w:r w:rsidRPr="00012D2D">
              <w:rPr>
                <w:rFonts w:ascii="Arial" w:hAnsi="Arial" w:cs="Arial"/>
                <w:sz w:val="14"/>
                <w:szCs w:val="14"/>
                <w:lang w:val="es-BO" w:eastAsia="es-BO"/>
              </w:rPr>
              <w:t> </w:t>
            </w:r>
          </w:p>
        </w:tc>
        <w:tc>
          <w:tcPr>
            <w:tcW w:w="361" w:type="pct"/>
            <w:tcBorders>
              <w:top w:val="single" w:sz="4" w:space="0" w:color="auto"/>
              <w:left w:val="nil"/>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394" w:type="pct"/>
            <w:tcBorders>
              <w:top w:val="single" w:sz="4" w:space="0" w:color="auto"/>
              <w:left w:val="nil"/>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534" w:type="pct"/>
            <w:tcBorders>
              <w:top w:val="single" w:sz="4" w:space="0" w:color="auto"/>
              <w:left w:val="nil"/>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361" w:type="pct"/>
            <w:tcBorders>
              <w:top w:val="single" w:sz="4" w:space="0" w:color="auto"/>
              <w:left w:val="nil"/>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567" w:type="pct"/>
            <w:tcBorders>
              <w:top w:val="single" w:sz="4" w:space="0" w:color="auto"/>
              <w:left w:val="nil"/>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566" w:type="pct"/>
            <w:tcBorders>
              <w:top w:val="single" w:sz="4" w:space="0" w:color="auto"/>
              <w:left w:val="nil"/>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r>
      <w:tr w:rsidR="001E45C8" w:rsidRPr="00012D2D" w:rsidTr="00462276">
        <w:trPr>
          <w:trHeight w:val="1168"/>
          <w:jc w:val="center"/>
        </w:trPr>
        <w:tc>
          <w:tcPr>
            <w:tcW w:w="604" w:type="pct"/>
            <w:tcBorders>
              <w:top w:val="nil"/>
              <w:left w:val="double" w:sz="6" w:space="0" w:color="auto"/>
              <w:bottom w:val="single" w:sz="4" w:space="0" w:color="auto"/>
              <w:right w:val="single" w:sz="4" w:space="0" w:color="auto"/>
            </w:tcBorders>
            <w:shd w:val="clear" w:color="000000" w:fill="FFFFFF"/>
            <w:vAlign w:val="bottom"/>
            <w:hideMark/>
          </w:tcPr>
          <w:p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2.</w:t>
            </w:r>
            <w:r w:rsidRPr="00012D2D">
              <w:rPr>
                <w:rFonts w:ascii="Arial" w:hAnsi="Arial" w:cs="Arial"/>
                <w:b/>
                <w:bCs/>
                <w:sz w:val="20"/>
                <w:szCs w:val="20"/>
                <w:lang w:val="es-BO" w:eastAsia="es-BO"/>
              </w:rPr>
              <w:br/>
              <w:t>Dirección:</w:t>
            </w:r>
            <w:r w:rsidRPr="00012D2D">
              <w:rPr>
                <w:rFonts w:ascii="Arial" w:hAnsi="Arial" w:cs="Arial"/>
                <w:b/>
                <w:bCs/>
                <w:sz w:val="20"/>
                <w:szCs w:val="20"/>
                <w:lang w:val="es-BO" w:eastAsia="es-BO"/>
              </w:rPr>
              <w:br/>
              <w:t>Teléfono:</w:t>
            </w:r>
            <w:r w:rsidRPr="00012D2D">
              <w:rPr>
                <w:rFonts w:ascii="Arial" w:hAnsi="Arial" w:cs="Arial"/>
                <w:b/>
                <w:bCs/>
                <w:sz w:val="20"/>
                <w:szCs w:val="20"/>
                <w:lang w:val="es-BO" w:eastAsia="es-BO"/>
              </w:rPr>
              <w:br/>
              <w:t>Fax:</w:t>
            </w:r>
            <w:r w:rsidRPr="00012D2D">
              <w:rPr>
                <w:rFonts w:ascii="Arial" w:hAnsi="Arial" w:cs="Arial"/>
                <w:b/>
                <w:bCs/>
                <w:sz w:val="20"/>
                <w:szCs w:val="20"/>
                <w:lang w:val="es-BO" w:eastAsia="es-BO"/>
              </w:rPr>
              <w:br/>
              <w:t>Persona de Contacto:</w:t>
            </w:r>
          </w:p>
        </w:tc>
        <w:tc>
          <w:tcPr>
            <w:tcW w:w="685" w:type="pct"/>
            <w:tcBorders>
              <w:top w:val="nil"/>
              <w:left w:val="nil"/>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464" w:type="pct"/>
            <w:tcBorders>
              <w:top w:val="nil"/>
              <w:left w:val="nil"/>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464" w:type="pct"/>
            <w:tcBorders>
              <w:top w:val="nil"/>
              <w:left w:val="nil"/>
              <w:bottom w:val="single" w:sz="4" w:space="0" w:color="auto"/>
              <w:right w:val="single" w:sz="4" w:space="0" w:color="auto"/>
            </w:tcBorders>
            <w:shd w:val="clear" w:color="000000" w:fill="FFFFFF"/>
            <w:vAlign w:val="center"/>
            <w:hideMark/>
          </w:tcPr>
          <w:p w:rsidR="001E45C8" w:rsidRPr="00012D2D" w:rsidRDefault="001E45C8" w:rsidP="00462276">
            <w:pPr>
              <w:jc w:val="right"/>
              <w:rPr>
                <w:rFonts w:ascii="Arial" w:hAnsi="Arial" w:cs="Arial"/>
                <w:sz w:val="14"/>
                <w:szCs w:val="14"/>
                <w:lang w:val="es-BO" w:eastAsia="es-BO"/>
              </w:rPr>
            </w:pPr>
            <w:r w:rsidRPr="00012D2D">
              <w:rPr>
                <w:rFonts w:ascii="Arial" w:hAnsi="Arial" w:cs="Arial"/>
                <w:sz w:val="14"/>
                <w:szCs w:val="14"/>
                <w:lang w:val="es-BO" w:eastAsia="es-BO"/>
              </w:rPr>
              <w:t> </w:t>
            </w:r>
          </w:p>
        </w:tc>
        <w:tc>
          <w:tcPr>
            <w:tcW w:w="361" w:type="pct"/>
            <w:tcBorders>
              <w:top w:val="nil"/>
              <w:left w:val="nil"/>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394" w:type="pct"/>
            <w:tcBorders>
              <w:top w:val="nil"/>
              <w:left w:val="nil"/>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534" w:type="pct"/>
            <w:tcBorders>
              <w:top w:val="nil"/>
              <w:left w:val="nil"/>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361" w:type="pct"/>
            <w:tcBorders>
              <w:top w:val="nil"/>
              <w:left w:val="nil"/>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567" w:type="pct"/>
            <w:tcBorders>
              <w:top w:val="nil"/>
              <w:left w:val="nil"/>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566" w:type="pct"/>
            <w:tcBorders>
              <w:top w:val="nil"/>
              <w:left w:val="nil"/>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r>
      <w:tr w:rsidR="001E45C8" w:rsidRPr="00012D2D" w:rsidTr="00462276">
        <w:trPr>
          <w:trHeight w:val="973"/>
          <w:jc w:val="center"/>
        </w:trPr>
        <w:tc>
          <w:tcPr>
            <w:tcW w:w="604" w:type="pct"/>
            <w:tcBorders>
              <w:top w:val="nil"/>
              <w:left w:val="double" w:sz="6" w:space="0" w:color="auto"/>
              <w:bottom w:val="single" w:sz="4" w:space="0" w:color="auto"/>
              <w:right w:val="single" w:sz="4" w:space="0" w:color="auto"/>
            </w:tcBorders>
            <w:shd w:val="clear" w:color="000000" w:fill="FFFFFF"/>
            <w:vAlign w:val="bottom"/>
            <w:hideMark/>
          </w:tcPr>
          <w:p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3.</w:t>
            </w:r>
            <w:r w:rsidRPr="00012D2D">
              <w:rPr>
                <w:rFonts w:ascii="Arial" w:hAnsi="Arial" w:cs="Arial"/>
                <w:b/>
                <w:bCs/>
                <w:sz w:val="20"/>
                <w:szCs w:val="20"/>
                <w:lang w:val="es-BO" w:eastAsia="es-BO"/>
              </w:rPr>
              <w:br/>
              <w:t>Dirección:</w:t>
            </w:r>
            <w:r w:rsidRPr="00012D2D">
              <w:rPr>
                <w:rFonts w:ascii="Arial" w:hAnsi="Arial" w:cs="Arial"/>
                <w:b/>
                <w:bCs/>
                <w:sz w:val="20"/>
                <w:szCs w:val="20"/>
                <w:lang w:val="es-BO" w:eastAsia="es-BO"/>
              </w:rPr>
              <w:br/>
              <w:t>Teléfono:</w:t>
            </w:r>
            <w:r w:rsidRPr="00012D2D">
              <w:rPr>
                <w:rFonts w:ascii="Arial" w:hAnsi="Arial" w:cs="Arial"/>
                <w:b/>
                <w:bCs/>
                <w:sz w:val="20"/>
                <w:szCs w:val="20"/>
                <w:lang w:val="es-BO" w:eastAsia="es-BO"/>
              </w:rPr>
              <w:br/>
              <w:t>Fax:</w:t>
            </w:r>
            <w:r w:rsidRPr="00012D2D">
              <w:rPr>
                <w:rFonts w:ascii="Arial" w:hAnsi="Arial" w:cs="Arial"/>
                <w:b/>
                <w:bCs/>
                <w:sz w:val="20"/>
                <w:szCs w:val="20"/>
                <w:lang w:val="es-BO" w:eastAsia="es-BO"/>
              </w:rPr>
              <w:br/>
              <w:t>Persona de Contacto:</w:t>
            </w:r>
          </w:p>
        </w:tc>
        <w:tc>
          <w:tcPr>
            <w:tcW w:w="685" w:type="pct"/>
            <w:tcBorders>
              <w:top w:val="nil"/>
              <w:left w:val="nil"/>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464" w:type="pct"/>
            <w:tcBorders>
              <w:top w:val="nil"/>
              <w:left w:val="nil"/>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464" w:type="pct"/>
            <w:tcBorders>
              <w:top w:val="nil"/>
              <w:left w:val="nil"/>
              <w:bottom w:val="single" w:sz="4" w:space="0" w:color="auto"/>
              <w:right w:val="single" w:sz="4" w:space="0" w:color="auto"/>
            </w:tcBorders>
            <w:shd w:val="clear" w:color="000000" w:fill="FFFFFF"/>
            <w:vAlign w:val="center"/>
            <w:hideMark/>
          </w:tcPr>
          <w:p w:rsidR="001E45C8" w:rsidRPr="00012D2D" w:rsidRDefault="001E45C8" w:rsidP="00462276">
            <w:pPr>
              <w:jc w:val="right"/>
              <w:rPr>
                <w:rFonts w:ascii="Arial" w:hAnsi="Arial" w:cs="Arial"/>
                <w:sz w:val="14"/>
                <w:szCs w:val="14"/>
                <w:lang w:val="es-BO" w:eastAsia="es-BO"/>
              </w:rPr>
            </w:pPr>
            <w:r w:rsidRPr="00012D2D">
              <w:rPr>
                <w:rFonts w:ascii="Arial" w:hAnsi="Arial" w:cs="Arial"/>
                <w:sz w:val="14"/>
                <w:szCs w:val="14"/>
                <w:lang w:val="es-BO" w:eastAsia="es-BO"/>
              </w:rPr>
              <w:t> </w:t>
            </w:r>
          </w:p>
        </w:tc>
        <w:tc>
          <w:tcPr>
            <w:tcW w:w="361" w:type="pct"/>
            <w:tcBorders>
              <w:top w:val="nil"/>
              <w:left w:val="nil"/>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394" w:type="pct"/>
            <w:tcBorders>
              <w:top w:val="nil"/>
              <w:left w:val="nil"/>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534" w:type="pct"/>
            <w:tcBorders>
              <w:top w:val="nil"/>
              <w:left w:val="nil"/>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361" w:type="pct"/>
            <w:tcBorders>
              <w:top w:val="nil"/>
              <w:left w:val="nil"/>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567" w:type="pct"/>
            <w:tcBorders>
              <w:top w:val="nil"/>
              <w:left w:val="nil"/>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566" w:type="pct"/>
            <w:tcBorders>
              <w:top w:val="nil"/>
              <w:left w:val="nil"/>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r>
      <w:tr w:rsidR="001E45C8" w:rsidRPr="00012D2D" w:rsidTr="00462276">
        <w:trPr>
          <w:trHeight w:val="338"/>
          <w:jc w:val="center"/>
        </w:trPr>
        <w:tc>
          <w:tcPr>
            <w:tcW w:w="604" w:type="pct"/>
            <w:tcBorders>
              <w:top w:val="nil"/>
              <w:left w:val="double" w:sz="6" w:space="0" w:color="auto"/>
              <w:bottom w:val="single" w:sz="4" w:space="0" w:color="auto"/>
              <w:right w:val="single" w:sz="4" w:space="0" w:color="auto"/>
            </w:tcBorders>
            <w:shd w:val="clear" w:color="000000" w:fill="FFFFFF"/>
            <w:vAlign w:val="bottom"/>
            <w:hideMark/>
          </w:tcPr>
          <w:p w:rsidR="001E45C8" w:rsidRPr="00012D2D" w:rsidRDefault="001E45C8" w:rsidP="00462276">
            <w:pPr>
              <w:rPr>
                <w:rFonts w:ascii="Arial" w:hAnsi="Arial" w:cs="Arial"/>
                <w:b/>
                <w:bCs/>
                <w:sz w:val="20"/>
                <w:szCs w:val="20"/>
                <w:lang w:val="es-BO" w:eastAsia="es-BO"/>
              </w:rPr>
            </w:pPr>
            <w:r w:rsidRPr="00012D2D">
              <w:rPr>
                <w:rFonts w:ascii="Arial" w:hAnsi="Arial" w:cs="Arial"/>
                <w:b/>
                <w:bCs/>
                <w:sz w:val="20"/>
                <w:szCs w:val="20"/>
                <w:lang w:val="es-BO" w:eastAsia="es-BO"/>
              </w:rPr>
              <w:t> </w:t>
            </w:r>
          </w:p>
        </w:tc>
        <w:tc>
          <w:tcPr>
            <w:tcW w:w="685" w:type="pct"/>
            <w:tcBorders>
              <w:top w:val="nil"/>
              <w:left w:val="nil"/>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464" w:type="pct"/>
            <w:tcBorders>
              <w:top w:val="nil"/>
              <w:left w:val="nil"/>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464" w:type="pct"/>
            <w:tcBorders>
              <w:top w:val="nil"/>
              <w:left w:val="nil"/>
              <w:bottom w:val="single" w:sz="4" w:space="0" w:color="auto"/>
              <w:right w:val="single" w:sz="4" w:space="0" w:color="auto"/>
            </w:tcBorders>
            <w:shd w:val="clear" w:color="000000" w:fill="FFFFFF"/>
            <w:vAlign w:val="center"/>
            <w:hideMark/>
          </w:tcPr>
          <w:p w:rsidR="001E45C8" w:rsidRPr="00012D2D" w:rsidRDefault="001E45C8" w:rsidP="00462276">
            <w:pPr>
              <w:jc w:val="right"/>
              <w:rPr>
                <w:rFonts w:ascii="Arial" w:hAnsi="Arial" w:cs="Arial"/>
                <w:sz w:val="14"/>
                <w:szCs w:val="14"/>
                <w:lang w:val="es-BO" w:eastAsia="es-BO"/>
              </w:rPr>
            </w:pPr>
            <w:r w:rsidRPr="00012D2D">
              <w:rPr>
                <w:rFonts w:ascii="Arial" w:hAnsi="Arial" w:cs="Arial"/>
                <w:sz w:val="14"/>
                <w:szCs w:val="14"/>
                <w:lang w:val="es-BO" w:eastAsia="es-BO"/>
              </w:rPr>
              <w:t> </w:t>
            </w:r>
          </w:p>
        </w:tc>
        <w:tc>
          <w:tcPr>
            <w:tcW w:w="361" w:type="pct"/>
            <w:tcBorders>
              <w:top w:val="nil"/>
              <w:left w:val="nil"/>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394" w:type="pct"/>
            <w:tcBorders>
              <w:top w:val="nil"/>
              <w:left w:val="nil"/>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534" w:type="pct"/>
            <w:tcBorders>
              <w:top w:val="nil"/>
              <w:left w:val="nil"/>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361" w:type="pct"/>
            <w:tcBorders>
              <w:top w:val="nil"/>
              <w:left w:val="nil"/>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567" w:type="pct"/>
            <w:tcBorders>
              <w:top w:val="nil"/>
              <w:left w:val="nil"/>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c>
          <w:tcPr>
            <w:tcW w:w="566" w:type="pct"/>
            <w:tcBorders>
              <w:top w:val="nil"/>
              <w:left w:val="nil"/>
              <w:bottom w:val="single" w:sz="4" w:space="0" w:color="auto"/>
              <w:right w:val="single" w:sz="4" w:space="0" w:color="auto"/>
            </w:tcBorders>
            <w:shd w:val="clear" w:color="000000" w:fill="FFFFFF"/>
            <w:vAlign w:val="center"/>
            <w:hideMark/>
          </w:tcPr>
          <w:p w:rsidR="001E45C8" w:rsidRPr="00012D2D" w:rsidRDefault="001E45C8" w:rsidP="00462276">
            <w:pPr>
              <w:jc w:val="center"/>
              <w:rPr>
                <w:rFonts w:ascii="Arial" w:hAnsi="Arial" w:cs="Arial"/>
                <w:sz w:val="14"/>
                <w:szCs w:val="14"/>
                <w:lang w:val="es-BO" w:eastAsia="es-BO"/>
              </w:rPr>
            </w:pPr>
            <w:r w:rsidRPr="00012D2D">
              <w:rPr>
                <w:rFonts w:ascii="Arial" w:hAnsi="Arial" w:cs="Arial"/>
                <w:sz w:val="14"/>
                <w:szCs w:val="14"/>
                <w:lang w:val="es-BO" w:eastAsia="es-BO"/>
              </w:rPr>
              <w:t> </w:t>
            </w:r>
          </w:p>
        </w:tc>
      </w:tr>
    </w:tbl>
    <w:p w:rsidR="001E45C8" w:rsidRPr="00012D2D" w:rsidRDefault="001E45C8" w:rsidP="001E45C8">
      <w:pPr>
        <w:pStyle w:val="TITULOS"/>
        <w:spacing w:after="0"/>
        <w:ind w:left="0" w:firstLine="0"/>
        <w:jc w:val="center"/>
        <w:rPr>
          <w:rFonts w:ascii="Tahoma" w:hAnsi="Tahoma" w:cs="Tahoma"/>
          <w:sz w:val="32"/>
          <w:szCs w:val="22"/>
          <w:lang w:val="es-ES"/>
        </w:rPr>
      </w:pPr>
    </w:p>
    <w:p w:rsidR="001E45C8" w:rsidRPr="00012D2D" w:rsidRDefault="001E45C8" w:rsidP="001E45C8">
      <w:pPr>
        <w:ind w:left="9204"/>
        <w:rPr>
          <w:rFonts w:ascii="Arial" w:hAnsi="Arial" w:cs="Arial"/>
          <w:b/>
          <w:bCs/>
          <w:sz w:val="20"/>
          <w:szCs w:val="20"/>
          <w:lang w:val="es-BO" w:eastAsia="es-BO"/>
        </w:rPr>
      </w:pPr>
      <w:r w:rsidRPr="00012D2D">
        <w:rPr>
          <w:rFonts w:ascii="Tahoma" w:hAnsi="Tahoma" w:cs="Tahoma"/>
          <w:sz w:val="32"/>
          <w:szCs w:val="22"/>
        </w:rPr>
        <w:tab/>
      </w:r>
      <w:r w:rsidRPr="00012D2D">
        <w:rPr>
          <w:rFonts w:ascii="Tahoma" w:hAnsi="Tahoma" w:cs="Tahoma"/>
          <w:sz w:val="32"/>
          <w:szCs w:val="22"/>
        </w:rPr>
        <w:tab/>
        <w:t xml:space="preserve">                                                     </w:t>
      </w:r>
      <w:r w:rsidRPr="00012D2D">
        <w:rPr>
          <w:rFonts w:ascii="Arial" w:hAnsi="Arial" w:cs="Arial"/>
          <w:b/>
          <w:bCs/>
          <w:sz w:val="20"/>
          <w:szCs w:val="20"/>
          <w:lang w:val="es-BO" w:eastAsia="es-BO"/>
        </w:rPr>
        <w:t>_______________________</w:t>
      </w:r>
    </w:p>
    <w:p w:rsidR="001E45C8" w:rsidRPr="00012D2D" w:rsidRDefault="001E45C8" w:rsidP="001E45C8">
      <w:pPr>
        <w:ind w:left="8496" w:firstLine="708"/>
        <w:rPr>
          <w:rFonts w:ascii="Arial" w:hAnsi="Arial" w:cs="Arial"/>
          <w:b/>
          <w:bCs/>
          <w:sz w:val="20"/>
          <w:szCs w:val="20"/>
          <w:lang w:val="es-BO" w:eastAsia="es-BO"/>
        </w:rPr>
      </w:pPr>
      <w:r w:rsidRPr="00012D2D">
        <w:rPr>
          <w:rFonts w:ascii="Arial" w:hAnsi="Arial" w:cs="Arial"/>
          <w:b/>
          <w:bCs/>
          <w:sz w:val="20"/>
          <w:szCs w:val="20"/>
          <w:lang w:val="es-BO" w:eastAsia="es-BO"/>
        </w:rPr>
        <w:t xml:space="preserve">NOMBRE, SELLO Y FIRMA  </w:t>
      </w:r>
    </w:p>
    <w:p w:rsidR="001E45C8" w:rsidRPr="00012D2D" w:rsidRDefault="001E45C8" w:rsidP="001E45C8">
      <w:pPr>
        <w:ind w:left="8496" w:firstLine="708"/>
        <w:rPr>
          <w:b/>
          <w:sz w:val="32"/>
          <w:lang w:eastAsia="en-US"/>
        </w:rPr>
      </w:pPr>
      <w:r w:rsidRPr="00012D2D">
        <w:rPr>
          <w:rFonts w:ascii="Arial" w:hAnsi="Arial" w:cs="Arial"/>
          <w:b/>
          <w:bCs/>
          <w:sz w:val="20"/>
          <w:szCs w:val="20"/>
          <w:lang w:val="es-BO" w:eastAsia="es-BO"/>
        </w:rPr>
        <w:t>REPRESENTANTE LEGAL</w:t>
      </w:r>
    </w:p>
    <w:p w:rsidR="001E45C8" w:rsidRPr="00012D2D" w:rsidRDefault="001E45C8" w:rsidP="001E45C8">
      <w:pPr>
        <w:rPr>
          <w:rFonts w:ascii="Tahoma" w:hAnsi="Tahoma" w:cs="Tahoma"/>
          <w:sz w:val="12"/>
          <w:szCs w:val="22"/>
        </w:rPr>
      </w:pPr>
      <w:r w:rsidRPr="00012D2D">
        <w:rPr>
          <w:rFonts w:ascii="Tahoma" w:hAnsi="Tahoma" w:cs="Tahoma"/>
          <w:sz w:val="12"/>
          <w:szCs w:val="22"/>
        </w:rPr>
        <w:br w:type="page"/>
      </w:r>
    </w:p>
    <w:p w:rsidR="00A200AA" w:rsidRPr="00012D2D" w:rsidRDefault="001E45C8" w:rsidP="00807E50">
      <w:pPr>
        <w:pStyle w:val="TITULOS"/>
        <w:tabs>
          <w:tab w:val="left" w:pos="2405"/>
        </w:tabs>
        <w:spacing w:after="0"/>
        <w:ind w:left="0" w:firstLine="0"/>
        <w:jc w:val="center"/>
        <w:rPr>
          <w:rFonts w:ascii="Tahoma" w:hAnsi="Tahoma" w:cs="Tahoma"/>
          <w:sz w:val="32"/>
          <w:szCs w:val="32"/>
          <w:lang w:eastAsia="es-BO"/>
        </w:rPr>
      </w:pPr>
      <w:r w:rsidRPr="00012D2D">
        <w:rPr>
          <w:rFonts w:ascii="Tahoma" w:hAnsi="Tahoma" w:cs="Tahoma"/>
          <w:sz w:val="32"/>
          <w:szCs w:val="32"/>
          <w:lang w:eastAsia="es-BO"/>
        </w:rPr>
        <w:lastRenderedPageBreak/>
        <w:t xml:space="preserve">FORMULARIO B5 </w:t>
      </w:r>
      <w:r w:rsidR="006C1059" w:rsidRPr="00012D2D">
        <w:rPr>
          <w:rFonts w:ascii="Tahoma" w:hAnsi="Tahoma" w:cs="Tahoma"/>
          <w:sz w:val="32"/>
          <w:szCs w:val="32"/>
          <w:lang w:eastAsia="es-BO"/>
        </w:rPr>
        <w:t>TRAMO</w:t>
      </w:r>
      <w:r w:rsidR="00D26375" w:rsidRPr="00012D2D">
        <w:rPr>
          <w:rFonts w:ascii="Tahoma" w:hAnsi="Tahoma" w:cs="Tahoma"/>
          <w:sz w:val="32"/>
          <w:szCs w:val="32"/>
          <w:lang w:eastAsia="es-BO"/>
        </w:rPr>
        <w:t>S</w:t>
      </w:r>
      <w:r w:rsidR="00807E50" w:rsidRPr="00012D2D">
        <w:rPr>
          <w:rFonts w:ascii="Tahoma" w:hAnsi="Tahoma" w:cs="Tahoma"/>
          <w:sz w:val="32"/>
          <w:szCs w:val="32"/>
          <w:lang w:eastAsia="es-BO"/>
        </w:rPr>
        <w:t>:</w:t>
      </w:r>
      <w:r w:rsidR="006C1059" w:rsidRPr="00012D2D">
        <w:rPr>
          <w:rFonts w:ascii="Tahoma" w:hAnsi="Tahoma" w:cs="Tahoma"/>
          <w:sz w:val="32"/>
          <w:szCs w:val="32"/>
          <w:lang w:eastAsia="es-BO"/>
        </w:rPr>
        <w:t xml:space="preserve"> </w:t>
      </w:r>
      <w:r w:rsidR="00A200AA" w:rsidRPr="00012D2D">
        <w:rPr>
          <w:rFonts w:ascii="Tahoma" w:hAnsi="Tahoma" w:cs="Tahoma"/>
          <w:sz w:val="32"/>
          <w:szCs w:val="32"/>
          <w:lang w:eastAsia="es-BO"/>
        </w:rPr>
        <w:t>1</w:t>
      </w:r>
      <w:r w:rsidR="00D26375" w:rsidRPr="00012D2D">
        <w:rPr>
          <w:rFonts w:ascii="Tahoma" w:hAnsi="Tahoma" w:cs="Tahoma"/>
          <w:sz w:val="32"/>
          <w:szCs w:val="32"/>
          <w:lang w:eastAsia="es-BO"/>
        </w:rPr>
        <w:t xml:space="preserve">, </w:t>
      </w:r>
      <w:r w:rsidR="00A200AA" w:rsidRPr="00012D2D">
        <w:rPr>
          <w:rFonts w:ascii="Tahoma" w:hAnsi="Tahoma" w:cs="Tahoma"/>
          <w:sz w:val="32"/>
          <w:szCs w:val="32"/>
          <w:lang w:eastAsia="es-BO"/>
        </w:rPr>
        <w:t>2 y 3</w:t>
      </w:r>
    </w:p>
    <w:p w:rsidR="001E45C8" w:rsidRPr="00012D2D" w:rsidRDefault="001E45C8" w:rsidP="001E45C8">
      <w:pPr>
        <w:pStyle w:val="TITULOS"/>
        <w:spacing w:after="0"/>
        <w:ind w:left="0" w:firstLine="0"/>
        <w:jc w:val="center"/>
        <w:rPr>
          <w:rFonts w:ascii="Tahoma" w:hAnsi="Tahoma" w:cs="Tahoma"/>
          <w:sz w:val="32"/>
          <w:szCs w:val="32"/>
          <w:lang w:eastAsia="es-BO"/>
        </w:rPr>
      </w:pPr>
      <w:r w:rsidRPr="00012D2D">
        <w:rPr>
          <w:rFonts w:ascii="Tahoma" w:hAnsi="Tahoma" w:cs="Tahoma"/>
          <w:sz w:val="32"/>
          <w:szCs w:val="32"/>
          <w:lang w:eastAsia="es-BO"/>
        </w:rPr>
        <w:t>PERSONAL PROPUESTO</w:t>
      </w:r>
    </w:p>
    <w:p w:rsidR="001E45C8" w:rsidRPr="00012D2D" w:rsidRDefault="001E45C8" w:rsidP="001E45C8">
      <w:pPr>
        <w:rPr>
          <w:lang w:val="es-BO" w:eastAsia="en-US"/>
        </w:rPr>
      </w:pPr>
    </w:p>
    <w:tbl>
      <w:tblPr>
        <w:tblW w:w="11675" w:type="dxa"/>
        <w:jc w:val="center"/>
        <w:tblCellMar>
          <w:left w:w="70" w:type="dxa"/>
          <w:right w:w="70" w:type="dxa"/>
        </w:tblCellMar>
        <w:tblLook w:val="04A0" w:firstRow="1" w:lastRow="0" w:firstColumn="1" w:lastColumn="0" w:noHBand="0" w:noVBand="1"/>
      </w:tblPr>
      <w:tblGrid>
        <w:gridCol w:w="1406"/>
        <w:gridCol w:w="1149"/>
        <w:gridCol w:w="1272"/>
        <w:gridCol w:w="1332"/>
        <w:gridCol w:w="1560"/>
        <w:gridCol w:w="1134"/>
        <w:gridCol w:w="1417"/>
        <w:gridCol w:w="1028"/>
        <w:gridCol w:w="1418"/>
      </w:tblGrid>
      <w:tr w:rsidR="008E0324" w:rsidRPr="008E0324" w:rsidTr="00462276">
        <w:trPr>
          <w:trHeight w:val="300"/>
          <w:jc w:val="center"/>
        </w:trPr>
        <w:tc>
          <w:tcPr>
            <w:tcW w:w="1406" w:type="dxa"/>
            <w:vMerge w:val="restart"/>
            <w:tcBorders>
              <w:top w:val="single" w:sz="8" w:space="0" w:color="auto"/>
              <w:left w:val="single" w:sz="8" w:space="0" w:color="auto"/>
              <w:bottom w:val="single" w:sz="4" w:space="0" w:color="auto"/>
              <w:right w:val="single" w:sz="4" w:space="0" w:color="auto"/>
            </w:tcBorders>
            <w:shd w:val="clear" w:color="000000" w:fill="1F497D"/>
            <w:noWrap/>
            <w:vAlign w:val="center"/>
            <w:hideMark/>
          </w:tcPr>
          <w:p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NOMBRE</w:t>
            </w:r>
          </w:p>
        </w:tc>
        <w:tc>
          <w:tcPr>
            <w:tcW w:w="6406" w:type="dxa"/>
            <w:gridSpan w:val="5"/>
            <w:tcBorders>
              <w:top w:val="single" w:sz="8" w:space="0" w:color="auto"/>
              <w:left w:val="nil"/>
              <w:bottom w:val="single" w:sz="4" w:space="0" w:color="auto"/>
              <w:right w:val="single" w:sz="4" w:space="0" w:color="000000"/>
            </w:tcBorders>
            <w:shd w:val="clear" w:color="000000" w:fill="1F497D"/>
            <w:noWrap/>
            <w:vAlign w:val="center"/>
            <w:hideMark/>
          </w:tcPr>
          <w:p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FORMACIÓN PROFESIONAL</w:t>
            </w:r>
          </w:p>
        </w:tc>
        <w:tc>
          <w:tcPr>
            <w:tcW w:w="2445" w:type="dxa"/>
            <w:gridSpan w:val="2"/>
            <w:tcBorders>
              <w:top w:val="single" w:sz="8" w:space="0" w:color="auto"/>
              <w:left w:val="nil"/>
              <w:bottom w:val="nil"/>
              <w:right w:val="single" w:sz="4" w:space="0" w:color="000000"/>
            </w:tcBorders>
            <w:shd w:val="clear" w:color="000000" w:fill="1F497D"/>
            <w:noWrap/>
            <w:vAlign w:val="center"/>
            <w:hideMark/>
          </w:tcPr>
          <w:p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EXPERIENCIA</w:t>
            </w:r>
          </w:p>
        </w:tc>
        <w:tc>
          <w:tcPr>
            <w:tcW w:w="1418" w:type="dxa"/>
            <w:tcBorders>
              <w:top w:val="single" w:sz="8" w:space="0" w:color="auto"/>
              <w:left w:val="nil"/>
              <w:bottom w:val="nil"/>
              <w:right w:val="single" w:sz="8" w:space="0" w:color="auto"/>
            </w:tcBorders>
            <w:shd w:val="clear" w:color="000000" w:fill="1F497D"/>
            <w:noWrap/>
            <w:vAlign w:val="center"/>
            <w:hideMark/>
          </w:tcPr>
          <w:p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PERSONAL DE</w:t>
            </w:r>
          </w:p>
        </w:tc>
      </w:tr>
      <w:tr w:rsidR="008E0324" w:rsidRPr="008E0324" w:rsidTr="00462276">
        <w:trPr>
          <w:trHeight w:val="300"/>
          <w:jc w:val="center"/>
        </w:trPr>
        <w:tc>
          <w:tcPr>
            <w:tcW w:w="1406" w:type="dxa"/>
            <w:vMerge/>
            <w:tcBorders>
              <w:top w:val="single" w:sz="8" w:space="0" w:color="auto"/>
              <w:left w:val="single" w:sz="8" w:space="0" w:color="auto"/>
              <w:bottom w:val="single" w:sz="4" w:space="0" w:color="auto"/>
              <w:right w:val="single" w:sz="4" w:space="0" w:color="auto"/>
            </w:tcBorders>
            <w:vAlign w:val="center"/>
            <w:hideMark/>
          </w:tcPr>
          <w:p w:rsidR="001E45C8" w:rsidRPr="008E0324" w:rsidRDefault="001E45C8" w:rsidP="00462276">
            <w:pPr>
              <w:rPr>
                <w:rFonts w:ascii="Arial" w:hAnsi="Arial" w:cs="Arial"/>
                <w:b/>
                <w:bCs/>
                <w:color w:val="FFFFFF" w:themeColor="background1"/>
                <w:lang w:val="es-BO" w:eastAsia="es-BO"/>
              </w:rPr>
            </w:pPr>
          </w:p>
        </w:tc>
        <w:tc>
          <w:tcPr>
            <w:tcW w:w="1149" w:type="dxa"/>
            <w:vMerge w:val="restart"/>
            <w:tcBorders>
              <w:top w:val="nil"/>
              <w:left w:val="single" w:sz="4" w:space="0" w:color="auto"/>
              <w:bottom w:val="nil"/>
              <w:right w:val="single" w:sz="4" w:space="0" w:color="auto"/>
            </w:tcBorders>
            <w:shd w:val="clear" w:color="000000" w:fill="1F497D"/>
            <w:noWrap/>
            <w:vAlign w:val="center"/>
            <w:hideMark/>
          </w:tcPr>
          <w:p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PROFESIÓN</w:t>
            </w:r>
          </w:p>
        </w:tc>
        <w:tc>
          <w:tcPr>
            <w:tcW w:w="1272" w:type="dxa"/>
            <w:tcBorders>
              <w:top w:val="nil"/>
              <w:left w:val="nil"/>
              <w:bottom w:val="nil"/>
              <w:right w:val="single" w:sz="4" w:space="0" w:color="auto"/>
            </w:tcBorders>
            <w:shd w:val="clear" w:color="000000" w:fill="1F497D"/>
            <w:noWrap/>
            <w:vAlign w:val="center"/>
            <w:hideMark/>
          </w:tcPr>
          <w:p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GRADO</w:t>
            </w:r>
          </w:p>
        </w:tc>
        <w:tc>
          <w:tcPr>
            <w:tcW w:w="1291" w:type="dxa"/>
            <w:vMerge w:val="restart"/>
            <w:tcBorders>
              <w:top w:val="nil"/>
              <w:left w:val="single" w:sz="4" w:space="0" w:color="auto"/>
              <w:bottom w:val="nil"/>
              <w:right w:val="single" w:sz="4" w:space="0" w:color="auto"/>
            </w:tcBorders>
            <w:shd w:val="clear" w:color="000000" w:fill="1F497D"/>
            <w:noWrap/>
            <w:vAlign w:val="center"/>
            <w:hideMark/>
          </w:tcPr>
          <w:p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ESPECIALIDAD</w:t>
            </w:r>
          </w:p>
        </w:tc>
        <w:tc>
          <w:tcPr>
            <w:tcW w:w="1560" w:type="dxa"/>
            <w:tcBorders>
              <w:top w:val="nil"/>
              <w:left w:val="nil"/>
              <w:bottom w:val="nil"/>
              <w:right w:val="single" w:sz="4" w:space="0" w:color="auto"/>
            </w:tcBorders>
            <w:shd w:val="clear" w:color="000000" w:fill="1F497D"/>
            <w:noWrap/>
            <w:vAlign w:val="center"/>
            <w:hideMark/>
          </w:tcPr>
          <w:p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FECHA</w:t>
            </w:r>
          </w:p>
        </w:tc>
        <w:tc>
          <w:tcPr>
            <w:tcW w:w="1134" w:type="dxa"/>
            <w:tcBorders>
              <w:top w:val="nil"/>
              <w:left w:val="nil"/>
              <w:bottom w:val="nil"/>
              <w:right w:val="single" w:sz="4" w:space="0" w:color="auto"/>
            </w:tcBorders>
            <w:shd w:val="clear" w:color="000000" w:fill="1F497D"/>
            <w:noWrap/>
            <w:vAlign w:val="center"/>
            <w:hideMark/>
          </w:tcPr>
          <w:p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NÚMERO</w:t>
            </w:r>
          </w:p>
        </w:tc>
        <w:tc>
          <w:tcPr>
            <w:tcW w:w="1417" w:type="dxa"/>
            <w:tcBorders>
              <w:top w:val="single" w:sz="4" w:space="0" w:color="auto"/>
              <w:left w:val="nil"/>
              <w:bottom w:val="nil"/>
              <w:right w:val="single" w:sz="4" w:space="0" w:color="auto"/>
            </w:tcBorders>
            <w:shd w:val="clear" w:color="000000" w:fill="1F497D"/>
            <w:noWrap/>
            <w:vAlign w:val="center"/>
            <w:hideMark/>
          </w:tcPr>
          <w:p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TIPO DE</w:t>
            </w:r>
          </w:p>
        </w:tc>
        <w:tc>
          <w:tcPr>
            <w:tcW w:w="1028" w:type="dxa"/>
            <w:vMerge w:val="restart"/>
            <w:tcBorders>
              <w:top w:val="single" w:sz="4" w:space="0" w:color="auto"/>
              <w:left w:val="single" w:sz="4" w:space="0" w:color="auto"/>
              <w:bottom w:val="nil"/>
              <w:right w:val="single" w:sz="4" w:space="0" w:color="auto"/>
            </w:tcBorders>
            <w:shd w:val="clear" w:color="000000" w:fill="1F497D"/>
            <w:noWrap/>
            <w:vAlign w:val="center"/>
            <w:hideMark/>
          </w:tcPr>
          <w:p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AÑOS</w:t>
            </w:r>
          </w:p>
        </w:tc>
        <w:tc>
          <w:tcPr>
            <w:tcW w:w="1418" w:type="dxa"/>
            <w:tcBorders>
              <w:top w:val="nil"/>
              <w:left w:val="nil"/>
              <w:bottom w:val="nil"/>
              <w:right w:val="single" w:sz="8" w:space="0" w:color="auto"/>
            </w:tcBorders>
            <w:shd w:val="clear" w:color="000000" w:fill="1F497D"/>
            <w:noWrap/>
            <w:vAlign w:val="center"/>
            <w:hideMark/>
          </w:tcPr>
          <w:p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PLANTA O</w:t>
            </w:r>
          </w:p>
        </w:tc>
      </w:tr>
      <w:tr w:rsidR="008E0324" w:rsidRPr="008E0324" w:rsidTr="00462276">
        <w:trPr>
          <w:trHeight w:val="192"/>
          <w:jc w:val="center"/>
        </w:trPr>
        <w:tc>
          <w:tcPr>
            <w:tcW w:w="1406" w:type="dxa"/>
            <w:vMerge/>
            <w:tcBorders>
              <w:top w:val="single" w:sz="8" w:space="0" w:color="auto"/>
              <w:left w:val="single" w:sz="8" w:space="0" w:color="auto"/>
              <w:bottom w:val="single" w:sz="4" w:space="0" w:color="auto"/>
              <w:right w:val="single" w:sz="4" w:space="0" w:color="auto"/>
            </w:tcBorders>
            <w:vAlign w:val="center"/>
            <w:hideMark/>
          </w:tcPr>
          <w:p w:rsidR="001E45C8" w:rsidRPr="008E0324" w:rsidRDefault="001E45C8" w:rsidP="00462276">
            <w:pPr>
              <w:rPr>
                <w:rFonts w:ascii="Arial" w:hAnsi="Arial" w:cs="Arial"/>
                <w:b/>
                <w:bCs/>
                <w:color w:val="FFFFFF" w:themeColor="background1"/>
                <w:lang w:val="es-BO" w:eastAsia="es-BO"/>
              </w:rPr>
            </w:pPr>
          </w:p>
        </w:tc>
        <w:tc>
          <w:tcPr>
            <w:tcW w:w="1149" w:type="dxa"/>
            <w:vMerge/>
            <w:tcBorders>
              <w:top w:val="nil"/>
              <w:left w:val="single" w:sz="4" w:space="0" w:color="auto"/>
              <w:bottom w:val="nil"/>
              <w:right w:val="single" w:sz="4" w:space="0" w:color="auto"/>
            </w:tcBorders>
            <w:vAlign w:val="center"/>
            <w:hideMark/>
          </w:tcPr>
          <w:p w:rsidR="001E45C8" w:rsidRPr="008E0324" w:rsidRDefault="001E45C8" w:rsidP="00462276">
            <w:pPr>
              <w:rPr>
                <w:rFonts w:ascii="Arial" w:hAnsi="Arial" w:cs="Arial"/>
                <w:b/>
                <w:bCs/>
                <w:color w:val="FFFFFF" w:themeColor="background1"/>
                <w:lang w:val="es-BO" w:eastAsia="es-BO"/>
              </w:rPr>
            </w:pPr>
          </w:p>
        </w:tc>
        <w:tc>
          <w:tcPr>
            <w:tcW w:w="1272" w:type="dxa"/>
            <w:tcBorders>
              <w:top w:val="nil"/>
              <w:left w:val="nil"/>
              <w:bottom w:val="nil"/>
              <w:right w:val="single" w:sz="4" w:space="0" w:color="auto"/>
            </w:tcBorders>
            <w:shd w:val="clear" w:color="000000" w:fill="1F497D"/>
            <w:noWrap/>
            <w:vAlign w:val="center"/>
            <w:hideMark/>
          </w:tcPr>
          <w:p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ACADÉMICO</w:t>
            </w:r>
          </w:p>
        </w:tc>
        <w:tc>
          <w:tcPr>
            <w:tcW w:w="1291" w:type="dxa"/>
            <w:vMerge/>
            <w:tcBorders>
              <w:top w:val="nil"/>
              <w:left w:val="single" w:sz="4" w:space="0" w:color="auto"/>
              <w:bottom w:val="nil"/>
              <w:right w:val="single" w:sz="4" w:space="0" w:color="auto"/>
            </w:tcBorders>
            <w:vAlign w:val="center"/>
            <w:hideMark/>
          </w:tcPr>
          <w:p w:rsidR="001E45C8" w:rsidRPr="008E0324" w:rsidRDefault="001E45C8" w:rsidP="00462276">
            <w:pPr>
              <w:rPr>
                <w:rFonts w:ascii="Arial" w:hAnsi="Arial" w:cs="Arial"/>
                <w:b/>
                <w:bCs/>
                <w:color w:val="FFFFFF" w:themeColor="background1"/>
                <w:lang w:val="es-BO" w:eastAsia="es-BO"/>
              </w:rPr>
            </w:pPr>
          </w:p>
        </w:tc>
        <w:tc>
          <w:tcPr>
            <w:tcW w:w="1560" w:type="dxa"/>
            <w:tcBorders>
              <w:top w:val="nil"/>
              <w:left w:val="nil"/>
              <w:bottom w:val="nil"/>
              <w:right w:val="single" w:sz="4" w:space="0" w:color="auto"/>
            </w:tcBorders>
            <w:shd w:val="clear" w:color="000000" w:fill="1F497D"/>
            <w:vAlign w:val="center"/>
            <w:hideMark/>
          </w:tcPr>
          <w:p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TÍTULO ACADÉMICO</w:t>
            </w:r>
          </w:p>
        </w:tc>
        <w:tc>
          <w:tcPr>
            <w:tcW w:w="1134" w:type="dxa"/>
            <w:tcBorders>
              <w:top w:val="nil"/>
              <w:left w:val="nil"/>
              <w:bottom w:val="nil"/>
              <w:right w:val="single" w:sz="4" w:space="0" w:color="auto"/>
            </w:tcBorders>
            <w:shd w:val="clear" w:color="000000" w:fill="1F497D"/>
            <w:vAlign w:val="center"/>
            <w:hideMark/>
          </w:tcPr>
          <w:p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TÍTULO ACADÉMICO</w:t>
            </w:r>
          </w:p>
        </w:tc>
        <w:tc>
          <w:tcPr>
            <w:tcW w:w="1417" w:type="dxa"/>
            <w:tcBorders>
              <w:top w:val="nil"/>
              <w:left w:val="nil"/>
              <w:bottom w:val="nil"/>
              <w:right w:val="single" w:sz="4" w:space="0" w:color="auto"/>
            </w:tcBorders>
            <w:shd w:val="clear" w:color="000000" w:fill="1F497D"/>
            <w:noWrap/>
            <w:vAlign w:val="center"/>
            <w:hideMark/>
          </w:tcPr>
          <w:p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ACTIVIDAD</w:t>
            </w:r>
          </w:p>
        </w:tc>
        <w:tc>
          <w:tcPr>
            <w:tcW w:w="1028" w:type="dxa"/>
            <w:vMerge/>
            <w:tcBorders>
              <w:top w:val="single" w:sz="4" w:space="0" w:color="auto"/>
              <w:left w:val="single" w:sz="4" w:space="0" w:color="auto"/>
              <w:bottom w:val="nil"/>
              <w:right w:val="single" w:sz="4" w:space="0" w:color="auto"/>
            </w:tcBorders>
            <w:vAlign w:val="center"/>
            <w:hideMark/>
          </w:tcPr>
          <w:p w:rsidR="001E45C8" w:rsidRPr="008E0324" w:rsidRDefault="001E45C8" w:rsidP="00462276">
            <w:pPr>
              <w:rPr>
                <w:rFonts w:ascii="Arial" w:hAnsi="Arial" w:cs="Arial"/>
                <w:b/>
                <w:bCs/>
                <w:color w:val="FFFFFF" w:themeColor="background1"/>
                <w:lang w:val="es-BO" w:eastAsia="es-BO"/>
              </w:rPr>
            </w:pPr>
          </w:p>
        </w:tc>
        <w:tc>
          <w:tcPr>
            <w:tcW w:w="1418" w:type="dxa"/>
            <w:tcBorders>
              <w:top w:val="nil"/>
              <w:left w:val="nil"/>
              <w:bottom w:val="nil"/>
              <w:right w:val="single" w:sz="8" w:space="0" w:color="auto"/>
            </w:tcBorders>
            <w:shd w:val="clear" w:color="000000" w:fill="1F497D"/>
            <w:noWrap/>
            <w:vAlign w:val="center"/>
            <w:hideMark/>
          </w:tcPr>
          <w:p w:rsidR="001E45C8" w:rsidRPr="008E0324" w:rsidRDefault="001E45C8" w:rsidP="00462276">
            <w:pPr>
              <w:jc w:val="center"/>
              <w:rPr>
                <w:rFonts w:ascii="Arial" w:hAnsi="Arial" w:cs="Arial"/>
                <w:b/>
                <w:bCs/>
                <w:color w:val="FFFFFF" w:themeColor="background1"/>
                <w:lang w:val="es-BO" w:eastAsia="es-BO"/>
              </w:rPr>
            </w:pPr>
            <w:r w:rsidRPr="008E0324">
              <w:rPr>
                <w:rFonts w:ascii="Arial" w:hAnsi="Arial" w:cs="Arial"/>
                <w:b/>
                <w:bCs/>
                <w:color w:val="FFFFFF" w:themeColor="background1"/>
                <w:lang w:val="es-BO" w:eastAsia="es-BO"/>
              </w:rPr>
              <w:t>EVENTUAL</w:t>
            </w:r>
          </w:p>
        </w:tc>
      </w:tr>
      <w:tr w:rsidR="001E45C8" w:rsidRPr="00012D2D" w:rsidTr="00462276">
        <w:trPr>
          <w:trHeight w:val="300"/>
          <w:jc w:val="center"/>
        </w:trPr>
        <w:tc>
          <w:tcPr>
            <w:tcW w:w="1406" w:type="dxa"/>
            <w:vMerge w:val="restart"/>
            <w:tcBorders>
              <w:top w:val="single" w:sz="4" w:space="0" w:color="auto"/>
              <w:left w:val="single" w:sz="8" w:space="0" w:color="auto"/>
              <w:bottom w:val="single" w:sz="8" w:space="0" w:color="000000"/>
              <w:right w:val="single" w:sz="4" w:space="0" w:color="auto"/>
            </w:tcBorders>
            <w:shd w:val="clear" w:color="auto" w:fill="auto"/>
            <w:noWrap/>
            <w:vAlign w:val="center"/>
            <w:hideMark/>
          </w:tcPr>
          <w:p w:rsidR="001E45C8" w:rsidRPr="00012D2D" w:rsidRDefault="001E45C8" w:rsidP="00462276">
            <w:pPr>
              <w:jc w:val="center"/>
              <w:rPr>
                <w:rFonts w:ascii="Calibri" w:hAnsi="Calibri" w:cs="Calibri"/>
                <w:b/>
                <w:bCs/>
                <w:sz w:val="22"/>
                <w:szCs w:val="22"/>
                <w:lang w:val="es-BO" w:eastAsia="es-BO"/>
              </w:rPr>
            </w:pPr>
            <w:r w:rsidRPr="00012D2D">
              <w:rPr>
                <w:rFonts w:ascii="Calibri" w:hAnsi="Calibri" w:cs="Calibri"/>
                <w:b/>
                <w:bCs/>
                <w:sz w:val="22"/>
                <w:szCs w:val="22"/>
                <w:lang w:val="es-BO" w:eastAsia="es-BO"/>
              </w:rPr>
              <w:t>Responsable de Tramo</w:t>
            </w:r>
          </w:p>
        </w:tc>
        <w:tc>
          <w:tcPr>
            <w:tcW w:w="1149"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rsidR="001E45C8" w:rsidRPr="00012D2D" w:rsidRDefault="001E45C8" w:rsidP="00462276">
            <w:pPr>
              <w:jc w:val="cente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272"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rsidR="001E45C8" w:rsidRPr="00012D2D" w:rsidRDefault="001E45C8" w:rsidP="00462276">
            <w:pPr>
              <w:jc w:val="cente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291"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rsidR="001E45C8" w:rsidRPr="00012D2D" w:rsidRDefault="001E45C8" w:rsidP="00462276">
            <w:pPr>
              <w:jc w:val="cente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560"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rsidR="001E45C8" w:rsidRPr="00012D2D" w:rsidRDefault="001E45C8" w:rsidP="00462276">
            <w:pPr>
              <w:jc w:val="cente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134"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rsidR="001E45C8" w:rsidRPr="00012D2D" w:rsidRDefault="001E45C8" w:rsidP="00462276">
            <w:pPr>
              <w:jc w:val="cente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028" w:type="dxa"/>
            <w:tcBorders>
              <w:top w:val="single" w:sz="4" w:space="0" w:color="auto"/>
              <w:left w:val="nil"/>
              <w:bottom w:val="single" w:sz="4" w:space="0" w:color="auto"/>
              <w:right w:val="single" w:sz="4" w:space="0" w:color="auto"/>
            </w:tcBorders>
            <w:shd w:val="clear" w:color="auto" w:fill="auto"/>
            <w:noWrap/>
            <w:vAlign w:val="bottom"/>
            <w:hideMark/>
          </w:tcPr>
          <w:p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418" w:type="dxa"/>
            <w:tcBorders>
              <w:top w:val="single" w:sz="4" w:space="0" w:color="auto"/>
              <w:left w:val="nil"/>
              <w:bottom w:val="single" w:sz="4" w:space="0" w:color="auto"/>
              <w:right w:val="single" w:sz="8" w:space="0" w:color="auto"/>
            </w:tcBorders>
            <w:shd w:val="clear" w:color="auto" w:fill="auto"/>
            <w:noWrap/>
            <w:vAlign w:val="bottom"/>
            <w:hideMark/>
          </w:tcPr>
          <w:p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r>
      <w:tr w:rsidR="001E45C8" w:rsidRPr="00012D2D" w:rsidTr="00462276">
        <w:trPr>
          <w:trHeight w:val="300"/>
          <w:jc w:val="center"/>
        </w:trPr>
        <w:tc>
          <w:tcPr>
            <w:tcW w:w="1406" w:type="dxa"/>
            <w:vMerge/>
            <w:tcBorders>
              <w:top w:val="single" w:sz="4" w:space="0" w:color="auto"/>
              <w:left w:val="single" w:sz="8"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b/>
                <w:bCs/>
                <w:sz w:val="22"/>
                <w:szCs w:val="22"/>
                <w:lang w:val="es-BO" w:eastAsia="es-BO"/>
              </w:rPr>
            </w:pPr>
          </w:p>
        </w:tc>
        <w:tc>
          <w:tcPr>
            <w:tcW w:w="1149" w:type="dxa"/>
            <w:vMerge/>
            <w:tcBorders>
              <w:top w:val="single" w:sz="4" w:space="0" w:color="auto"/>
              <w:left w:val="single" w:sz="4"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sz w:val="22"/>
                <w:szCs w:val="22"/>
                <w:lang w:val="es-BO" w:eastAsia="es-BO"/>
              </w:rPr>
            </w:pPr>
          </w:p>
        </w:tc>
        <w:tc>
          <w:tcPr>
            <w:tcW w:w="1272" w:type="dxa"/>
            <w:vMerge/>
            <w:tcBorders>
              <w:top w:val="single" w:sz="4" w:space="0" w:color="auto"/>
              <w:left w:val="single" w:sz="4"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sz w:val="22"/>
                <w:szCs w:val="22"/>
                <w:lang w:val="es-BO" w:eastAsia="es-BO"/>
              </w:rPr>
            </w:pPr>
          </w:p>
        </w:tc>
        <w:tc>
          <w:tcPr>
            <w:tcW w:w="1291" w:type="dxa"/>
            <w:vMerge/>
            <w:tcBorders>
              <w:top w:val="single" w:sz="4" w:space="0" w:color="auto"/>
              <w:left w:val="single" w:sz="4"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sz w:val="22"/>
                <w:szCs w:val="22"/>
                <w:lang w:val="es-BO" w:eastAsia="es-BO"/>
              </w:rPr>
            </w:pPr>
          </w:p>
        </w:tc>
        <w:tc>
          <w:tcPr>
            <w:tcW w:w="1560" w:type="dxa"/>
            <w:vMerge/>
            <w:tcBorders>
              <w:top w:val="single" w:sz="4" w:space="0" w:color="auto"/>
              <w:left w:val="single" w:sz="4"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sz w:val="22"/>
                <w:szCs w:val="22"/>
                <w:lang w:val="es-BO" w:eastAsia="es-BO"/>
              </w:rPr>
            </w:pPr>
          </w:p>
        </w:tc>
        <w:tc>
          <w:tcPr>
            <w:tcW w:w="1134" w:type="dxa"/>
            <w:vMerge/>
            <w:tcBorders>
              <w:top w:val="single" w:sz="4" w:space="0" w:color="auto"/>
              <w:left w:val="single" w:sz="4"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r>
      <w:tr w:rsidR="001E45C8" w:rsidRPr="00012D2D" w:rsidTr="00462276">
        <w:trPr>
          <w:trHeight w:val="300"/>
          <w:jc w:val="center"/>
        </w:trPr>
        <w:tc>
          <w:tcPr>
            <w:tcW w:w="1406" w:type="dxa"/>
            <w:vMerge/>
            <w:tcBorders>
              <w:top w:val="single" w:sz="4" w:space="0" w:color="auto"/>
              <w:left w:val="single" w:sz="8"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b/>
                <w:bCs/>
                <w:sz w:val="22"/>
                <w:szCs w:val="22"/>
                <w:lang w:val="es-BO" w:eastAsia="es-BO"/>
              </w:rPr>
            </w:pPr>
          </w:p>
        </w:tc>
        <w:tc>
          <w:tcPr>
            <w:tcW w:w="1149" w:type="dxa"/>
            <w:vMerge/>
            <w:tcBorders>
              <w:top w:val="single" w:sz="4" w:space="0" w:color="auto"/>
              <w:left w:val="single" w:sz="4"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sz w:val="22"/>
                <w:szCs w:val="22"/>
                <w:lang w:val="es-BO" w:eastAsia="es-BO"/>
              </w:rPr>
            </w:pPr>
          </w:p>
        </w:tc>
        <w:tc>
          <w:tcPr>
            <w:tcW w:w="1272" w:type="dxa"/>
            <w:vMerge/>
            <w:tcBorders>
              <w:top w:val="single" w:sz="4" w:space="0" w:color="auto"/>
              <w:left w:val="single" w:sz="4"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sz w:val="22"/>
                <w:szCs w:val="22"/>
                <w:lang w:val="es-BO" w:eastAsia="es-BO"/>
              </w:rPr>
            </w:pPr>
          </w:p>
        </w:tc>
        <w:tc>
          <w:tcPr>
            <w:tcW w:w="1291" w:type="dxa"/>
            <w:vMerge/>
            <w:tcBorders>
              <w:top w:val="single" w:sz="4" w:space="0" w:color="auto"/>
              <w:left w:val="single" w:sz="4"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sz w:val="22"/>
                <w:szCs w:val="22"/>
                <w:lang w:val="es-BO" w:eastAsia="es-BO"/>
              </w:rPr>
            </w:pPr>
          </w:p>
        </w:tc>
        <w:tc>
          <w:tcPr>
            <w:tcW w:w="1560" w:type="dxa"/>
            <w:vMerge/>
            <w:tcBorders>
              <w:top w:val="single" w:sz="4" w:space="0" w:color="auto"/>
              <w:left w:val="single" w:sz="4"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sz w:val="22"/>
                <w:szCs w:val="22"/>
                <w:lang w:val="es-BO" w:eastAsia="es-BO"/>
              </w:rPr>
            </w:pPr>
          </w:p>
        </w:tc>
        <w:tc>
          <w:tcPr>
            <w:tcW w:w="1134" w:type="dxa"/>
            <w:vMerge/>
            <w:tcBorders>
              <w:top w:val="single" w:sz="4" w:space="0" w:color="auto"/>
              <w:left w:val="single" w:sz="4"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r>
      <w:tr w:rsidR="001E45C8" w:rsidRPr="00012D2D" w:rsidTr="00462276">
        <w:trPr>
          <w:trHeight w:val="300"/>
          <w:jc w:val="center"/>
        </w:trPr>
        <w:tc>
          <w:tcPr>
            <w:tcW w:w="1406" w:type="dxa"/>
            <w:vMerge/>
            <w:tcBorders>
              <w:top w:val="single" w:sz="4" w:space="0" w:color="auto"/>
              <w:left w:val="single" w:sz="8"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b/>
                <w:bCs/>
                <w:sz w:val="22"/>
                <w:szCs w:val="22"/>
                <w:lang w:val="es-BO" w:eastAsia="es-BO"/>
              </w:rPr>
            </w:pPr>
          </w:p>
        </w:tc>
        <w:tc>
          <w:tcPr>
            <w:tcW w:w="1149" w:type="dxa"/>
            <w:vMerge/>
            <w:tcBorders>
              <w:top w:val="single" w:sz="4" w:space="0" w:color="auto"/>
              <w:left w:val="single" w:sz="4"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sz w:val="22"/>
                <w:szCs w:val="22"/>
                <w:lang w:val="es-BO" w:eastAsia="es-BO"/>
              </w:rPr>
            </w:pPr>
          </w:p>
        </w:tc>
        <w:tc>
          <w:tcPr>
            <w:tcW w:w="1272" w:type="dxa"/>
            <w:vMerge/>
            <w:tcBorders>
              <w:top w:val="single" w:sz="4" w:space="0" w:color="auto"/>
              <w:left w:val="single" w:sz="4"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sz w:val="22"/>
                <w:szCs w:val="22"/>
                <w:lang w:val="es-BO" w:eastAsia="es-BO"/>
              </w:rPr>
            </w:pPr>
          </w:p>
        </w:tc>
        <w:tc>
          <w:tcPr>
            <w:tcW w:w="1291" w:type="dxa"/>
            <w:vMerge/>
            <w:tcBorders>
              <w:top w:val="single" w:sz="4" w:space="0" w:color="auto"/>
              <w:left w:val="single" w:sz="4"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sz w:val="22"/>
                <w:szCs w:val="22"/>
                <w:lang w:val="es-BO" w:eastAsia="es-BO"/>
              </w:rPr>
            </w:pPr>
          </w:p>
        </w:tc>
        <w:tc>
          <w:tcPr>
            <w:tcW w:w="1560" w:type="dxa"/>
            <w:vMerge/>
            <w:tcBorders>
              <w:top w:val="single" w:sz="4" w:space="0" w:color="auto"/>
              <w:left w:val="single" w:sz="4"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sz w:val="22"/>
                <w:szCs w:val="22"/>
                <w:lang w:val="es-BO" w:eastAsia="es-BO"/>
              </w:rPr>
            </w:pPr>
          </w:p>
        </w:tc>
        <w:tc>
          <w:tcPr>
            <w:tcW w:w="1134" w:type="dxa"/>
            <w:vMerge/>
            <w:tcBorders>
              <w:top w:val="single" w:sz="4" w:space="0" w:color="auto"/>
              <w:left w:val="single" w:sz="4"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r>
      <w:tr w:rsidR="001E45C8" w:rsidRPr="00012D2D" w:rsidTr="00462276">
        <w:trPr>
          <w:trHeight w:val="315"/>
          <w:jc w:val="center"/>
        </w:trPr>
        <w:tc>
          <w:tcPr>
            <w:tcW w:w="1406" w:type="dxa"/>
            <w:vMerge/>
            <w:tcBorders>
              <w:top w:val="single" w:sz="4" w:space="0" w:color="auto"/>
              <w:left w:val="single" w:sz="8"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b/>
                <w:bCs/>
                <w:sz w:val="22"/>
                <w:szCs w:val="22"/>
                <w:lang w:val="es-BO" w:eastAsia="es-BO"/>
              </w:rPr>
            </w:pPr>
          </w:p>
        </w:tc>
        <w:tc>
          <w:tcPr>
            <w:tcW w:w="1149" w:type="dxa"/>
            <w:vMerge/>
            <w:tcBorders>
              <w:top w:val="single" w:sz="4" w:space="0" w:color="auto"/>
              <w:left w:val="single" w:sz="4"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sz w:val="22"/>
                <w:szCs w:val="22"/>
                <w:lang w:val="es-BO" w:eastAsia="es-BO"/>
              </w:rPr>
            </w:pPr>
          </w:p>
        </w:tc>
        <w:tc>
          <w:tcPr>
            <w:tcW w:w="1272" w:type="dxa"/>
            <w:vMerge/>
            <w:tcBorders>
              <w:top w:val="single" w:sz="4" w:space="0" w:color="auto"/>
              <w:left w:val="single" w:sz="4"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sz w:val="22"/>
                <w:szCs w:val="22"/>
                <w:lang w:val="es-BO" w:eastAsia="es-BO"/>
              </w:rPr>
            </w:pPr>
          </w:p>
        </w:tc>
        <w:tc>
          <w:tcPr>
            <w:tcW w:w="1291" w:type="dxa"/>
            <w:vMerge/>
            <w:tcBorders>
              <w:top w:val="single" w:sz="4" w:space="0" w:color="auto"/>
              <w:left w:val="single" w:sz="4"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sz w:val="22"/>
                <w:szCs w:val="22"/>
                <w:lang w:val="es-BO" w:eastAsia="es-BO"/>
              </w:rPr>
            </w:pPr>
          </w:p>
        </w:tc>
        <w:tc>
          <w:tcPr>
            <w:tcW w:w="1560" w:type="dxa"/>
            <w:vMerge/>
            <w:tcBorders>
              <w:top w:val="single" w:sz="4" w:space="0" w:color="auto"/>
              <w:left w:val="single" w:sz="4"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sz w:val="22"/>
                <w:szCs w:val="22"/>
                <w:lang w:val="es-BO" w:eastAsia="es-BO"/>
              </w:rPr>
            </w:pPr>
          </w:p>
        </w:tc>
        <w:tc>
          <w:tcPr>
            <w:tcW w:w="1134" w:type="dxa"/>
            <w:vMerge/>
            <w:tcBorders>
              <w:top w:val="single" w:sz="4" w:space="0" w:color="auto"/>
              <w:left w:val="single" w:sz="4"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sz w:val="22"/>
                <w:szCs w:val="22"/>
                <w:lang w:val="es-BO" w:eastAsia="es-BO"/>
              </w:rPr>
            </w:pPr>
          </w:p>
        </w:tc>
        <w:tc>
          <w:tcPr>
            <w:tcW w:w="1417" w:type="dxa"/>
            <w:tcBorders>
              <w:top w:val="nil"/>
              <w:left w:val="nil"/>
              <w:bottom w:val="single" w:sz="8" w:space="0" w:color="auto"/>
              <w:right w:val="single" w:sz="4" w:space="0" w:color="auto"/>
            </w:tcBorders>
            <w:shd w:val="clear" w:color="auto" w:fill="auto"/>
            <w:noWrap/>
            <w:vAlign w:val="bottom"/>
            <w:hideMark/>
          </w:tcPr>
          <w:p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028" w:type="dxa"/>
            <w:tcBorders>
              <w:top w:val="nil"/>
              <w:left w:val="nil"/>
              <w:bottom w:val="single" w:sz="8" w:space="0" w:color="auto"/>
              <w:right w:val="single" w:sz="4" w:space="0" w:color="auto"/>
            </w:tcBorders>
            <w:shd w:val="clear" w:color="auto" w:fill="auto"/>
            <w:noWrap/>
            <w:vAlign w:val="bottom"/>
            <w:hideMark/>
          </w:tcPr>
          <w:p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418" w:type="dxa"/>
            <w:tcBorders>
              <w:top w:val="nil"/>
              <w:left w:val="nil"/>
              <w:bottom w:val="single" w:sz="8" w:space="0" w:color="auto"/>
              <w:right w:val="single" w:sz="8" w:space="0" w:color="auto"/>
            </w:tcBorders>
            <w:shd w:val="clear" w:color="auto" w:fill="auto"/>
            <w:noWrap/>
            <w:vAlign w:val="bottom"/>
            <w:hideMark/>
          </w:tcPr>
          <w:p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r>
      <w:tr w:rsidR="001E45C8" w:rsidRPr="00012D2D" w:rsidTr="00462276">
        <w:trPr>
          <w:trHeight w:val="300"/>
          <w:jc w:val="center"/>
        </w:trPr>
        <w:tc>
          <w:tcPr>
            <w:tcW w:w="1406" w:type="dxa"/>
            <w:vMerge w:val="restart"/>
            <w:tcBorders>
              <w:top w:val="nil"/>
              <w:left w:val="single" w:sz="8" w:space="0" w:color="auto"/>
              <w:bottom w:val="single" w:sz="8" w:space="0" w:color="000000"/>
              <w:right w:val="single" w:sz="4" w:space="0" w:color="auto"/>
            </w:tcBorders>
            <w:shd w:val="clear" w:color="auto" w:fill="auto"/>
            <w:vAlign w:val="center"/>
            <w:hideMark/>
          </w:tcPr>
          <w:p w:rsidR="001E45C8" w:rsidRPr="00012D2D" w:rsidRDefault="001E45C8" w:rsidP="00462276">
            <w:pPr>
              <w:jc w:val="center"/>
              <w:rPr>
                <w:rFonts w:ascii="Calibri" w:hAnsi="Calibri" w:cs="Calibri"/>
                <w:b/>
                <w:bCs/>
                <w:sz w:val="22"/>
                <w:szCs w:val="22"/>
                <w:lang w:val="es-BO" w:eastAsia="es-BO"/>
              </w:rPr>
            </w:pPr>
            <w:r w:rsidRPr="00012D2D">
              <w:rPr>
                <w:rFonts w:ascii="Calibri" w:hAnsi="Calibri" w:cs="Calibri"/>
                <w:b/>
                <w:bCs/>
                <w:sz w:val="22"/>
                <w:szCs w:val="22"/>
                <w:lang w:val="es-BO" w:eastAsia="es-BO"/>
              </w:rPr>
              <w:t>Responsable de Segmento</w:t>
            </w:r>
          </w:p>
        </w:tc>
        <w:tc>
          <w:tcPr>
            <w:tcW w:w="1149" w:type="dxa"/>
            <w:vMerge w:val="restart"/>
            <w:tcBorders>
              <w:top w:val="nil"/>
              <w:left w:val="single" w:sz="4" w:space="0" w:color="auto"/>
              <w:bottom w:val="single" w:sz="8" w:space="0" w:color="000000"/>
              <w:right w:val="single" w:sz="4" w:space="0" w:color="auto"/>
            </w:tcBorders>
            <w:shd w:val="clear" w:color="auto" w:fill="auto"/>
            <w:noWrap/>
            <w:vAlign w:val="bottom"/>
            <w:hideMark/>
          </w:tcPr>
          <w:p w:rsidR="001E45C8" w:rsidRPr="00012D2D" w:rsidRDefault="001E45C8" w:rsidP="00462276">
            <w:pPr>
              <w:jc w:val="cente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272" w:type="dxa"/>
            <w:vMerge w:val="restart"/>
            <w:tcBorders>
              <w:top w:val="nil"/>
              <w:left w:val="single" w:sz="4" w:space="0" w:color="auto"/>
              <w:bottom w:val="single" w:sz="8" w:space="0" w:color="000000"/>
              <w:right w:val="single" w:sz="4" w:space="0" w:color="auto"/>
            </w:tcBorders>
            <w:shd w:val="clear" w:color="auto" w:fill="auto"/>
            <w:noWrap/>
            <w:vAlign w:val="bottom"/>
            <w:hideMark/>
          </w:tcPr>
          <w:p w:rsidR="001E45C8" w:rsidRPr="00012D2D" w:rsidRDefault="001E45C8" w:rsidP="00462276">
            <w:pPr>
              <w:jc w:val="cente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291" w:type="dxa"/>
            <w:vMerge w:val="restart"/>
            <w:tcBorders>
              <w:top w:val="nil"/>
              <w:left w:val="single" w:sz="4" w:space="0" w:color="auto"/>
              <w:bottom w:val="single" w:sz="8" w:space="0" w:color="000000"/>
              <w:right w:val="single" w:sz="4" w:space="0" w:color="auto"/>
            </w:tcBorders>
            <w:shd w:val="clear" w:color="auto" w:fill="auto"/>
            <w:noWrap/>
            <w:vAlign w:val="bottom"/>
            <w:hideMark/>
          </w:tcPr>
          <w:p w:rsidR="001E45C8" w:rsidRPr="00012D2D" w:rsidRDefault="001E45C8" w:rsidP="00462276">
            <w:pPr>
              <w:jc w:val="cente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560" w:type="dxa"/>
            <w:vMerge w:val="restart"/>
            <w:tcBorders>
              <w:top w:val="nil"/>
              <w:left w:val="single" w:sz="4" w:space="0" w:color="auto"/>
              <w:bottom w:val="single" w:sz="8" w:space="0" w:color="000000"/>
              <w:right w:val="single" w:sz="4" w:space="0" w:color="auto"/>
            </w:tcBorders>
            <w:shd w:val="clear" w:color="auto" w:fill="auto"/>
            <w:noWrap/>
            <w:vAlign w:val="bottom"/>
            <w:hideMark/>
          </w:tcPr>
          <w:p w:rsidR="001E45C8" w:rsidRPr="00012D2D" w:rsidRDefault="001E45C8" w:rsidP="00462276">
            <w:pPr>
              <w:jc w:val="cente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134" w:type="dxa"/>
            <w:vMerge w:val="restart"/>
            <w:tcBorders>
              <w:top w:val="nil"/>
              <w:left w:val="single" w:sz="4" w:space="0" w:color="auto"/>
              <w:bottom w:val="single" w:sz="8" w:space="0" w:color="000000"/>
              <w:right w:val="single" w:sz="4" w:space="0" w:color="auto"/>
            </w:tcBorders>
            <w:shd w:val="clear" w:color="auto" w:fill="auto"/>
            <w:noWrap/>
            <w:vAlign w:val="bottom"/>
            <w:hideMark/>
          </w:tcPr>
          <w:p w:rsidR="001E45C8" w:rsidRPr="00012D2D" w:rsidRDefault="001E45C8" w:rsidP="00462276">
            <w:pPr>
              <w:jc w:val="cente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417" w:type="dxa"/>
            <w:tcBorders>
              <w:top w:val="nil"/>
              <w:left w:val="nil"/>
              <w:bottom w:val="single" w:sz="4" w:space="0" w:color="auto"/>
              <w:right w:val="single" w:sz="4" w:space="0" w:color="auto"/>
            </w:tcBorders>
            <w:shd w:val="clear" w:color="auto" w:fill="auto"/>
            <w:noWrap/>
            <w:vAlign w:val="bottom"/>
            <w:hideMark/>
          </w:tcPr>
          <w:p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r>
      <w:tr w:rsidR="001E45C8" w:rsidRPr="00012D2D" w:rsidTr="00462276">
        <w:trPr>
          <w:trHeight w:val="300"/>
          <w:jc w:val="center"/>
        </w:trPr>
        <w:tc>
          <w:tcPr>
            <w:tcW w:w="1406" w:type="dxa"/>
            <w:vMerge/>
            <w:tcBorders>
              <w:top w:val="nil"/>
              <w:left w:val="single" w:sz="8"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b/>
                <w:bCs/>
                <w:sz w:val="22"/>
                <w:szCs w:val="22"/>
                <w:lang w:val="es-BO" w:eastAsia="es-BO"/>
              </w:rPr>
            </w:pPr>
          </w:p>
        </w:tc>
        <w:tc>
          <w:tcPr>
            <w:tcW w:w="1149" w:type="dxa"/>
            <w:vMerge/>
            <w:tcBorders>
              <w:top w:val="nil"/>
              <w:left w:val="single" w:sz="4"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sz w:val="22"/>
                <w:szCs w:val="22"/>
                <w:lang w:val="es-BO" w:eastAsia="es-BO"/>
              </w:rPr>
            </w:pPr>
          </w:p>
        </w:tc>
        <w:tc>
          <w:tcPr>
            <w:tcW w:w="1272" w:type="dxa"/>
            <w:vMerge/>
            <w:tcBorders>
              <w:top w:val="nil"/>
              <w:left w:val="single" w:sz="4"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sz w:val="22"/>
                <w:szCs w:val="22"/>
                <w:lang w:val="es-BO" w:eastAsia="es-BO"/>
              </w:rPr>
            </w:pPr>
          </w:p>
        </w:tc>
        <w:tc>
          <w:tcPr>
            <w:tcW w:w="1291" w:type="dxa"/>
            <w:vMerge/>
            <w:tcBorders>
              <w:top w:val="nil"/>
              <w:left w:val="single" w:sz="4"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sz w:val="22"/>
                <w:szCs w:val="22"/>
                <w:lang w:val="es-BO" w:eastAsia="es-BO"/>
              </w:rPr>
            </w:pPr>
          </w:p>
        </w:tc>
        <w:tc>
          <w:tcPr>
            <w:tcW w:w="1560" w:type="dxa"/>
            <w:vMerge/>
            <w:tcBorders>
              <w:top w:val="nil"/>
              <w:left w:val="single" w:sz="4"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sz w:val="22"/>
                <w:szCs w:val="22"/>
                <w:lang w:val="es-BO" w:eastAsia="es-BO"/>
              </w:rPr>
            </w:pPr>
          </w:p>
        </w:tc>
        <w:tc>
          <w:tcPr>
            <w:tcW w:w="1134" w:type="dxa"/>
            <w:vMerge/>
            <w:tcBorders>
              <w:top w:val="nil"/>
              <w:left w:val="single" w:sz="4"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r>
      <w:tr w:rsidR="001E45C8" w:rsidRPr="00012D2D" w:rsidTr="00462276">
        <w:trPr>
          <w:trHeight w:val="300"/>
          <w:jc w:val="center"/>
        </w:trPr>
        <w:tc>
          <w:tcPr>
            <w:tcW w:w="1406" w:type="dxa"/>
            <w:vMerge/>
            <w:tcBorders>
              <w:top w:val="nil"/>
              <w:left w:val="single" w:sz="8"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b/>
                <w:bCs/>
                <w:sz w:val="22"/>
                <w:szCs w:val="22"/>
                <w:lang w:val="es-BO" w:eastAsia="es-BO"/>
              </w:rPr>
            </w:pPr>
          </w:p>
        </w:tc>
        <w:tc>
          <w:tcPr>
            <w:tcW w:w="1149" w:type="dxa"/>
            <w:vMerge/>
            <w:tcBorders>
              <w:top w:val="nil"/>
              <w:left w:val="single" w:sz="4"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sz w:val="22"/>
                <w:szCs w:val="22"/>
                <w:lang w:val="es-BO" w:eastAsia="es-BO"/>
              </w:rPr>
            </w:pPr>
          </w:p>
        </w:tc>
        <w:tc>
          <w:tcPr>
            <w:tcW w:w="1272" w:type="dxa"/>
            <w:vMerge/>
            <w:tcBorders>
              <w:top w:val="nil"/>
              <w:left w:val="single" w:sz="4"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sz w:val="22"/>
                <w:szCs w:val="22"/>
                <w:lang w:val="es-BO" w:eastAsia="es-BO"/>
              </w:rPr>
            </w:pPr>
          </w:p>
        </w:tc>
        <w:tc>
          <w:tcPr>
            <w:tcW w:w="1291" w:type="dxa"/>
            <w:vMerge/>
            <w:tcBorders>
              <w:top w:val="nil"/>
              <w:left w:val="single" w:sz="4"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sz w:val="22"/>
                <w:szCs w:val="22"/>
                <w:lang w:val="es-BO" w:eastAsia="es-BO"/>
              </w:rPr>
            </w:pPr>
          </w:p>
        </w:tc>
        <w:tc>
          <w:tcPr>
            <w:tcW w:w="1560" w:type="dxa"/>
            <w:vMerge/>
            <w:tcBorders>
              <w:top w:val="nil"/>
              <w:left w:val="single" w:sz="4"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sz w:val="22"/>
                <w:szCs w:val="22"/>
                <w:lang w:val="es-BO" w:eastAsia="es-BO"/>
              </w:rPr>
            </w:pPr>
          </w:p>
        </w:tc>
        <w:tc>
          <w:tcPr>
            <w:tcW w:w="1134" w:type="dxa"/>
            <w:vMerge/>
            <w:tcBorders>
              <w:top w:val="nil"/>
              <w:left w:val="single" w:sz="4"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r>
      <w:tr w:rsidR="001E45C8" w:rsidRPr="00012D2D" w:rsidTr="00462276">
        <w:trPr>
          <w:trHeight w:val="300"/>
          <w:jc w:val="center"/>
        </w:trPr>
        <w:tc>
          <w:tcPr>
            <w:tcW w:w="1406" w:type="dxa"/>
            <w:vMerge/>
            <w:tcBorders>
              <w:top w:val="nil"/>
              <w:left w:val="single" w:sz="8"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b/>
                <w:bCs/>
                <w:sz w:val="22"/>
                <w:szCs w:val="22"/>
                <w:lang w:val="es-BO" w:eastAsia="es-BO"/>
              </w:rPr>
            </w:pPr>
          </w:p>
        </w:tc>
        <w:tc>
          <w:tcPr>
            <w:tcW w:w="1149" w:type="dxa"/>
            <w:vMerge/>
            <w:tcBorders>
              <w:top w:val="nil"/>
              <w:left w:val="single" w:sz="4"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sz w:val="22"/>
                <w:szCs w:val="22"/>
                <w:lang w:val="es-BO" w:eastAsia="es-BO"/>
              </w:rPr>
            </w:pPr>
          </w:p>
        </w:tc>
        <w:tc>
          <w:tcPr>
            <w:tcW w:w="1272" w:type="dxa"/>
            <w:vMerge/>
            <w:tcBorders>
              <w:top w:val="nil"/>
              <w:left w:val="single" w:sz="4"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sz w:val="22"/>
                <w:szCs w:val="22"/>
                <w:lang w:val="es-BO" w:eastAsia="es-BO"/>
              </w:rPr>
            </w:pPr>
          </w:p>
        </w:tc>
        <w:tc>
          <w:tcPr>
            <w:tcW w:w="1291" w:type="dxa"/>
            <w:vMerge/>
            <w:tcBorders>
              <w:top w:val="nil"/>
              <w:left w:val="single" w:sz="4"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sz w:val="22"/>
                <w:szCs w:val="22"/>
                <w:lang w:val="es-BO" w:eastAsia="es-BO"/>
              </w:rPr>
            </w:pPr>
          </w:p>
        </w:tc>
        <w:tc>
          <w:tcPr>
            <w:tcW w:w="1560" w:type="dxa"/>
            <w:vMerge/>
            <w:tcBorders>
              <w:top w:val="nil"/>
              <w:left w:val="single" w:sz="4"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sz w:val="22"/>
                <w:szCs w:val="22"/>
                <w:lang w:val="es-BO" w:eastAsia="es-BO"/>
              </w:rPr>
            </w:pPr>
          </w:p>
        </w:tc>
        <w:tc>
          <w:tcPr>
            <w:tcW w:w="1134" w:type="dxa"/>
            <w:vMerge/>
            <w:tcBorders>
              <w:top w:val="nil"/>
              <w:left w:val="single" w:sz="4"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r>
      <w:tr w:rsidR="001E45C8" w:rsidRPr="00012D2D" w:rsidTr="00462276">
        <w:trPr>
          <w:trHeight w:val="315"/>
          <w:jc w:val="center"/>
        </w:trPr>
        <w:tc>
          <w:tcPr>
            <w:tcW w:w="1406" w:type="dxa"/>
            <w:vMerge/>
            <w:tcBorders>
              <w:top w:val="nil"/>
              <w:left w:val="single" w:sz="8"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b/>
                <w:bCs/>
                <w:sz w:val="22"/>
                <w:szCs w:val="22"/>
                <w:lang w:val="es-BO" w:eastAsia="es-BO"/>
              </w:rPr>
            </w:pPr>
          </w:p>
        </w:tc>
        <w:tc>
          <w:tcPr>
            <w:tcW w:w="1149" w:type="dxa"/>
            <w:vMerge/>
            <w:tcBorders>
              <w:top w:val="nil"/>
              <w:left w:val="single" w:sz="4"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sz w:val="22"/>
                <w:szCs w:val="22"/>
                <w:lang w:val="es-BO" w:eastAsia="es-BO"/>
              </w:rPr>
            </w:pPr>
          </w:p>
        </w:tc>
        <w:tc>
          <w:tcPr>
            <w:tcW w:w="1272" w:type="dxa"/>
            <w:vMerge/>
            <w:tcBorders>
              <w:top w:val="nil"/>
              <w:left w:val="single" w:sz="4"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sz w:val="22"/>
                <w:szCs w:val="22"/>
                <w:lang w:val="es-BO" w:eastAsia="es-BO"/>
              </w:rPr>
            </w:pPr>
          </w:p>
        </w:tc>
        <w:tc>
          <w:tcPr>
            <w:tcW w:w="1291" w:type="dxa"/>
            <w:vMerge/>
            <w:tcBorders>
              <w:top w:val="nil"/>
              <w:left w:val="single" w:sz="4"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sz w:val="22"/>
                <w:szCs w:val="22"/>
                <w:lang w:val="es-BO" w:eastAsia="es-BO"/>
              </w:rPr>
            </w:pPr>
          </w:p>
        </w:tc>
        <w:tc>
          <w:tcPr>
            <w:tcW w:w="1560" w:type="dxa"/>
            <w:vMerge/>
            <w:tcBorders>
              <w:top w:val="nil"/>
              <w:left w:val="single" w:sz="4"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sz w:val="22"/>
                <w:szCs w:val="22"/>
                <w:lang w:val="es-BO" w:eastAsia="es-BO"/>
              </w:rPr>
            </w:pPr>
          </w:p>
        </w:tc>
        <w:tc>
          <w:tcPr>
            <w:tcW w:w="1134" w:type="dxa"/>
            <w:vMerge/>
            <w:tcBorders>
              <w:top w:val="nil"/>
              <w:left w:val="single" w:sz="4" w:space="0" w:color="auto"/>
              <w:bottom w:val="single" w:sz="8" w:space="0" w:color="000000"/>
              <w:right w:val="single" w:sz="4" w:space="0" w:color="auto"/>
            </w:tcBorders>
            <w:vAlign w:val="center"/>
            <w:hideMark/>
          </w:tcPr>
          <w:p w:rsidR="001E45C8" w:rsidRPr="00012D2D" w:rsidRDefault="001E45C8" w:rsidP="00462276">
            <w:pPr>
              <w:rPr>
                <w:rFonts w:ascii="Calibri" w:hAnsi="Calibri" w:cs="Calibri"/>
                <w:sz w:val="22"/>
                <w:szCs w:val="22"/>
                <w:lang w:val="es-BO" w:eastAsia="es-BO"/>
              </w:rPr>
            </w:pPr>
          </w:p>
        </w:tc>
        <w:tc>
          <w:tcPr>
            <w:tcW w:w="1417" w:type="dxa"/>
            <w:tcBorders>
              <w:top w:val="nil"/>
              <w:left w:val="nil"/>
              <w:bottom w:val="single" w:sz="8" w:space="0" w:color="auto"/>
              <w:right w:val="single" w:sz="4" w:space="0" w:color="auto"/>
            </w:tcBorders>
            <w:shd w:val="clear" w:color="auto" w:fill="auto"/>
            <w:noWrap/>
            <w:vAlign w:val="bottom"/>
            <w:hideMark/>
          </w:tcPr>
          <w:p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028" w:type="dxa"/>
            <w:tcBorders>
              <w:top w:val="nil"/>
              <w:left w:val="nil"/>
              <w:bottom w:val="single" w:sz="8" w:space="0" w:color="auto"/>
              <w:right w:val="single" w:sz="4" w:space="0" w:color="auto"/>
            </w:tcBorders>
            <w:shd w:val="clear" w:color="auto" w:fill="auto"/>
            <w:noWrap/>
            <w:vAlign w:val="bottom"/>
            <w:hideMark/>
          </w:tcPr>
          <w:p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c>
          <w:tcPr>
            <w:tcW w:w="1418" w:type="dxa"/>
            <w:tcBorders>
              <w:top w:val="nil"/>
              <w:left w:val="nil"/>
              <w:bottom w:val="single" w:sz="8" w:space="0" w:color="auto"/>
              <w:right w:val="single" w:sz="8" w:space="0" w:color="auto"/>
            </w:tcBorders>
            <w:shd w:val="clear" w:color="auto" w:fill="auto"/>
            <w:noWrap/>
            <w:vAlign w:val="bottom"/>
            <w:hideMark/>
          </w:tcPr>
          <w:p w:rsidR="001E45C8" w:rsidRPr="00012D2D" w:rsidRDefault="001E45C8" w:rsidP="00462276">
            <w:pPr>
              <w:rPr>
                <w:rFonts w:ascii="Calibri" w:hAnsi="Calibri" w:cs="Calibri"/>
                <w:sz w:val="22"/>
                <w:szCs w:val="22"/>
                <w:lang w:val="es-BO" w:eastAsia="es-BO"/>
              </w:rPr>
            </w:pPr>
            <w:r w:rsidRPr="00012D2D">
              <w:rPr>
                <w:rFonts w:ascii="Calibri" w:hAnsi="Calibri" w:cs="Calibri"/>
                <w:sz w:val="22"/>
                <w:szCs w:val="22"/>
                <w:lang w:val="es-BO" w:eastAsia="es-BO"/>
              </w:rPr>
              <w:t> </w:t>
            </w:r>
          </w:p>
        </w:tc>
      </w:tr>
    </w:tbl>
    <w:p w:rsidR="001E45C8" w:rsidRPr="00012D2D" w:rsidRDefault="001E45C8" w:rsidP="001E45C8">
      <w:pPr>
        <w:ind w:firstLine="567"/>
        <w:rPr>
          <w:rFonts w:ascii="Arial" w:hAnsi="Arial" w:cs="Arial"/>
          <w:b/>
          <w:bCs/>
          <w:sz w:val="20"/>
          <w:szCs w:val="20"/>
          <w:lang w:val="es-BO" w:eastAsia="es-BO"/>
        </w:rPr>
      </w:pPr>
    </w:p>
    <w:p w:rsidR="001E45C8" w:rsidRPr="00012D2D" w:rsidRDefault="001E45C8" w:rsidP="001E45C8">
      <w:pPr>
        <w:ind w:left="8496" w:firstLine="708"/>
        <w:rPr>
          <w:rFonts w:ascii="Arial" w:hAnsi="Arial" w:cs="Arial"/>
          <w:b/>
          <w:bCs/>
          <w:sz w:val="20"/>
          <w:szCs w:val="20"/>
          <w:lang w:val="es-BO" w:eastAsia="es-BO"/>
        </w:rPr>
      </w:pPr>
    </w:p>
    <w:p w:rsidR="001E45C8" w:rsidRPr="00012D2D" w:rsidRDefault="001E45C8" w:rsidP="001E45C8">
      <w:pPr>
        <w:ind w:left="8496" w:firstLine="708"/>
        <w:rPr>
          <w:rFonts w:ascii="Arial" w:hAnsi="Arial" w:cs="Arial"/>
          <w:b/>
          <w:bCs/>
          <w:sz w:val="20"/>
          <w:szCs w:val="20"/>
          <w:lang w:val="es-BO" w:eastAsia="es-BO"/>
        </w:rPr>
      </w:pPr>
      <w:r w:rsidRPr="00012D2D">
        <w:rPr>
          <w:rFonts w:ascii="Arial" w:hAnsi="Arial" w:cs="Arial"/>
          <w:b/>
          <w:bCs/>
          <w:sz w:val="20"/>
          <w:szCs w:val="20"/>
          <w:lang w:val="es-BO" w:eastAsia="es-BO"/>
        </w:rPr>
        <w:t>_______________________</w:t>
      </w:r>
    </w:p>
    <w:p w:rsidR="001E45C8" w:rsidRPr="00012D2D" w:rsidRDefault="001E45C8" w:rsidP="001E45C8">
      <w:pPr>
        <w:ind w:left="8496" w:firstLine="708"/>
        <w:rPr>
          <w:rFonts w:ascii="Arial" w:hAnsi="Arial" w:cs="Arial"/>
          <w:b/>
          <w:bCs/>
          <w:sz w:val="20"/>
          <w:szCs w:val="20"/>
          <w:lang w:val="es-BO" w:eastAsia="es-BO"/>
        </w:rPr>
      </w:pPr>
      <w:r w:rsidRPr="00012D2D">
        <w:rPr>
          <w:rFonts w:ascii="Arial" w:hAnsi="Arial" w:cs="Arial"/>
          <w:b/>
          <w:bCs/>
          <w:sz w:val="20"/>
          <w:szCs w:val="20"/>
          <w:lang w:val="es-BO" w:eastAsia="es-BO"/>
        </w:rPr>
        <w:t xml:space="preserve">NOMBRE, SELLO Y FIRMA  </w:t>
      </w:r>
    </w:p>
    <w:p w:rsidR="001E45C8" w:rsidRPr="00012D2D" w:rsidRDefault="001E45C8" w:rsidP="001E45C8">
      <w:pPr>
        <w:ind w:left="8496" w:firstLine="708"/>
        <w:rPr>
          <w:b/>
          <w:sz w:val="32"/>
          <w:lang w:eastAsia="en-US"/>
        </w:rPr>
      </w:pPr>
      <w:r w:rsidRPr="00012D2D">
        <w:rPr>
          <w:rFonts w:ascii="Arial" w:hAnsi="Arial" w:cs="Arial"/>
          <w:b/>
          <w:bCs/>
          <w:sz w:val="20"/>
          <w:szCs w:val="20"/>
          <w:lang w:val="es-BO" w:eastAsia="es-BO"/>
        </w:rPr>
        <w:t>REPRESENTANTE LEGAL</w:t>
      </w:r>
    </w:p>
    <w:p w:rsidR="006C1059" w:rsidRPr="00012D2D" w:rsidRDefault="006C1059" w:rsidP="006C1059">
      <w:pPr>
        <w:pStyle w:val="TITULOS"/>
        <w:spacing w:after="0"/>
        <w:ind w:left="0" w:firstLine="0"/>
        <w:jc w:val="center"/>
        <w:rPr>
          <w:rFonts w:ascii="Tahoma" w:hAnsi="Tahoma" w:cs="Tahoma"/>
          <w:sz w:val="32"/>
          <w:szCs w:val="32"/>
          <w:lang w:eastAsia="es-BO"/>
        </w:rPr>
      </w:pPr>
    </w:p>
    <w:p w:rsidR="006C1059" w:rsidRPr="00012D2D" w:rsidRDefault="006C1059" w:rsidP="006C1059">
      <w:pPr>
        <w:pStyle w:val="TITULOS"/>
        <w:spacing w:after="0"/>
        <w:ind w:left="0" w:firstLine="0"/>
        <w:jc w:val="center"/>
        <w:rPr>
          <w:rFonts w:ascii="Tahoma" w:hAnsi="Tahoma" w:cs="Tahoma"/>
          <w:sz w:val="32"/>
          <w:szCs w:val="32"/>
          <w:lang w:eastAsia="es-BO"/>
        </w:rPr>
      </w:pPr>
    </w:p>
    <w:p w:rsidR="006C1059" w:rsidRPr="00012D2D" w:rsidRDefault="006C1059" w:rsidP="006C1059">
      <w:pPr>
        <w:pStyle w:val="TITULOS"/>
        <w:spacing w:after="0"/>
        <w:ind w:left="0" w:firstLine="0"/>
        <w:jc w:val="center"/>
        <w:rPr>
          <w:rFonts w:ascii="Tahoma" w:hAnsi="Tahoma" w:cs="Tahoma"/>
          <w:sz w:val="32"/>
          <w:szCs w:val="32"/>
          <w:lang w:eastAsia="es-BO"/>
        </w:rPr>
      </w:pPr>
    </w:p>
    <w:p w:rsidR="006C1059" w:rsidRPr="00012D2D" w:rsidRDefault="006C1059" w:rsidP="006C1059">
      <w:pPr>
        <w:pStyle w:val="TITULOS"/>
        <w:spacing w:after="0"/>
        <w:ind w:left="0" w:firstLine="0"/>
        <w:jc w:val="center"/>
        <w:rPr>
          <w:rFonts w:ascii="Tahoma" w:hAnsi="Tahoma" w:cs="Tahoma"/>
          <w:sz w:val="32"/>
          <w:szCs w:val="32"/>
          <w:lang w:eastAsia="es-BO"/>
        </w:rPr>
      </w:pPr>
    </w:p>
    <w:p w:rsidR="00807E50" w:rsidRPr="00012D2D" w:rsidRDefault="00807E50" w:rsidP="00807E50">
      <w:pPr>
        <w:rPr>
          <w:lang w:val="es-BO" w:eastAsia="es-BO"/>
        </w:rPr>
      </w:pPr>
    </w:p>
    <w:p w:rsidR="006C1059" w:rsidRPr="00012D2D" w:rsidRDefault="006C1059" w:rsidP="006C1059">
      <w:pPr>
        <w:pStyle w:val="TITULOS"/>
        <w:spacing w:after="0"/>
        <w:ind w:left="0" w:firstLine="0"/>
        <w:jc w:val="center"/>
        <w:rPr>
          <w:rFonts w:ascii="Tahoma" w:hAnsi="Tahoma" w:cs="Tahoma"/>
          <w:sz w:val="32"/>
          <w:szCs w:val="32"/>
          <w:lang w:eastAsia="es-BO"/>
        </w:rPr>
      </w:pPr>
    </w:p>
    <w:p w:rsidR="001E45C8" w:rsidRPr="00012D2D" w:rsidRDefault="001E45C8" w:rsidP="00EA19FB">
      <w:pPr>
        <w:pStyle w:val="TITULOS"/>
        <w:numPr>
          <w:ilvl w:val="0"/>
          <w:numId w:val="9"/>
        </w:numPr>
        <w:tabs>
          <w:tab w:val="left" w:pos="1418"/>
        </w:tabs>
        <w:spacing w:after="0"/>
        <w:ind w:left="1429"/>
        <w:rPr>
          <w:rFonts w:ascii="Tahoma" w:hAnsi="Tahoma" w:cs="Tahoma"/>
          <w:sz w:val="20"/>
          <w:szCs w:val="22"/>
        </w:rPr>
      </w:pPr>
      <w:r w:rsidRPr="00012D2D">
        <w:rPr>
          <w:rFonts w:ascii="Tahoma" w:hAnsi="Tahoma" w:cs="Tahoma"/>
          <w:sz w:val="20"/>
          <w:szCs w:val="22"/>
        </w:rPr>
        <w:lastRenderedPageBreak/>
        <w:t xml:space="preserve">CONDICIONES Y TIEMPO DE ENTREGA: </w:t>
      </w:r>
      <w:r w:rsidR="00703B2F" w:rsidRPr="00012D2D">
        <w:rPr>
          <w:rFonts w:ascii="Tahoma" w:hAnsi="Tahoma" w:cs="Tahoma"/>
          <w:sz w:val="20"/>
          <w:szCs w:val="22"/>
        </w:rPr>
        <w:t xml:space="preserve">TRAMO </w:t>
      </w:r>
      <w:r w:rsidR="00807E50" w:rsidRPr="00012D2D">
        <w:rPr>
          <w:rFonts w:ascii="Tahoma" w:hAnsi="Tahoma" w:cs="Tahoma"/>
          <w:sz w:val="20"/>
          <w:szCs w:val="22"/>
        </w:rPr>
        <w:t>1</w:t>
      </w:r>
      <w:r w:rsidR="006C1059" w:rsidRPr="00012D2D">
        <w:rPr>
          <w:rFonts w:ascii="Tahoma" w:hAnsi="Tahoma" w:cs="Tahoma"/>
          <w:sz w:val="20"/>
          <w:szCs w:val="22"/>
        </w:rPr>
        <w:t xml:space="preserve">, TRAMO </w:t>
      </w:r>
      <w:r w:rsidR="00807E50" w:rsidRPr="00012D2D">
        <w:rPr>
          <w:rFonts w:ascii="Tahoma" w:hAnsi="Tahoma" w:cs="Tahoma"/>
          <w:sz w:val="20"/>
          <w:szCs w:val="22"/>
        </w:rPr>
        <w:t>2</w:t>
      </w:r>
      <w:r w:rsidR="006C1059" w:rsidRPr="00012D2D">
        <w:rPr>
          <w:rFonts w:ascii="Tahoma" w:hAnsi="Tahoma" w:cs="Tahoma"/>
          <w:sz w:val="20"/>
          <w:szCs w:val="22"/>
        </w:rPr>
        <w:t xml:space="preserve"> Y TRAMO </w:t>
      </w:r>
      <w:r w:rsidR="00807E50" w:rsidRPr="00012D2D">
        <w:rPr>
          <w:rFonts w:ascii="Tahoma" w:hAnsi="Tahoma" w:cs="Tahoma"/>
          <w:sz w:val="20"/>
          <w:szCs w:val="22"/>
        </w:rPr>
        <w:t>3</w:t>
      </w:r>
    </w:p>
    <w:p w:rsidR="001E45C8" w:rsidRPr="00012D2D" w:rsidRDefault="001E45C8" w:rsidP="001E45C8">
      <w:pPr>
        <w:pStyle w:val="TITULOS"/>
        <w:tabs>
          <w:tab w:val="left" w:pos="1701"/>
        </w:tabs>
        <w:spacing w:after="0"/>
        <w:ind w:left="720" w:firstLine="0"/>
        <w:rPr>
          <w:rFonts w:ascii="Tahoma" w:hAnsi="Tahoma" w:cs="Tahoma"/>
          <w:sz w:val="2"/>
          <w:szCs w:val="22"/>
        </w:rPr>
      </w:pPr>
      <w:r w:rsidRPr="00012D2D">
        <w:rPr>
          <w:rFonts w:ascii="Tahoma" w:hAnsi="Tahoma" w:cs="Tahoma"/>
          <w:sz w:val="22"/>
          <w:szCs w:val="22"/>
        </w:rPr>
        <w:t xml:space="preserve"> </w:t>
      </w:r>
    </w:p>
    <w:tbl>
      <w:tblPr>
        <w:tblW w:w="14400" w:type="dxa"/>
        <w:tblInd w:w="568" w:type="dxa"/>
        <w:tblLayout w:type="fixed"/>
        <w:tblCellMar>
          <w:left w:w="70" w:type="dxa"/>
          <w:right w:w="70" w:type="dxa"/>
        </w:tblCellMar>
        <w:tblLook w:val="04A0" w:firstRow="1" w:lastRow="0" w:firstColumn="1" w:lastColumn="0" w:noHBand="0" w:noVBand="1"/>
      </w:tblPr>
      <w:tblGrid>
        <w:gridCol w:w="636"/>
        <w:gridCol w:w="2410"/>
        <w:gridCol w:w="6822"/>
        <w:gridCol w:w="1418"/>
        <w:gridCol w:w="1257"/>
        <w:gridCol w:w="1857"/>
      </w:tblGrid>
      <w:tr w:rsidR="001E45C8" w:rsidRPr="00012D2D" w:rsidTr="007E7924">
        <w:trPr>
          <w:trHeight w:val="46"/>
        </w:trPr>
        <w:tc>
          <w:tcPr>
            <w:tcW w:w="11286" w:type="dxa"/>
            <w:gridSpan w:val="4"/>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1E45C8" w:rsidRPr="00012D2D" w:rsidRDefault="001E45C8" w:rsidP="00462276">
            <w:pPr>
              <w:jc w:val="center"/>
              <w:rPr>
                <w:rFonts w:ascii="Tahoma" w:hAnsi="Tahoma" w:cs="Tahoma"/>
                <w:b/>
                <w:bCs/>
                <w:sz w:val="18"/>
                <w:szCs w:val="18"/>
                <w:lang w:val="es-BO" w:eastAsia="es-BO"/>
              </w:rPr>
            </w:pPr>
            <w:r w:rsidRPr="00012D2D">
              <w:rPr>
                <w:rFonts w:ascii="Tahoma" w:hAnsi="Tahoma" w:cs="Tahoma"/>
                <w:b/>
                <w:bCs/>
                <w:sz w:val="18"/>
                <w:szCs w:val="18"/>
                <w:lang w:val="es-BO" w:eastAsia="es-BO"/>
              </w:rPr>
              <w:t>REQUERIMIENTO DE ENTEL S.A.</w:t>
            </w:r>
          </w:p>
        </w:tc>
        <w:tc>
          <w:tcPr>
            <w:tcW w:w="3114" w:type="dxa"/>
            <w:gridSpan w:val="2"/>
            <w:tcBorders>
              <w:top w:val="single" w:sz="8" w:space="0" w:color="004990"/>
              <w:left w:val="nil"/>
              <w:bottom w:val="single" w:sz="8" w:space="0" w:color="FFFFFF"/>
              <w:right w:val="single" w:sz="8" w:space="0" w:color="004990"/>
            </w:tcBorders>
            <w:shd w:val="clear" w:color="000000" w:fill="004990"/>
            <w:vAlign w:val="center"/>
            <w:hideMark/>
          </w:tcPr>
          <w:p w:rsidR="001E45C8" w:rsidRPr="00012D2D" w:rsidRDefault="001E45C8" w:rsidP="00462276">
            <w:pPr>
              <w:jc w:val="center"/>
              <w:rPr>
                <w:rFonts w:ascii="Tahoma" w:hAnsi="Tahoma" w:cs="Tahoma"/>
                <w:b/>
                <w:bCs/>
                <w:sz w:val="18"/>
                <w:szCs w:val="18"/>
                <w:lang w:val="es-BO" w:eastAsia="es-BO"/>
              </w:rPr>
            </w:pPr>
            <w:r w:rsidRPr="00012D2D">
              <w:rPr>
                <w:rFonts w:ascii="Tahoma" w:hAnsi="Tahoma" w:cs="Tahoma"/>
                <w:b/>
                <w:bCs/>
                <w:sz w:val="18"/>
                <w:szCs w:val="18"/>
                <w:lang w:val="es-BO" w:eastAsia="es-BO"/>
              </w:rPr>
              <w:t>RESPUESTA DEL OFERENTE</w:t>
            </w:r>
          </w:p>
        </w:tc>
      </w:tr>
      <w:tr w:rsidR="001E45C8" w:rsidRPr="00012D2D" w:rsidTr="007E7924">
        <w:trPr>
          <w:trHeight w:val="46"/>
        </w:trPr>
        <w:tc>
          <w:tcPr>
            <w:tcW w:w="9868" w:type="dxa"/>
            <w:gridSpan w:val="3"/>
            <w:tcBorders>
              <w:top w:val="single" w:sz="8" w:space="0" w:color="FFFFFF"/>
              <w:left w:val="single" w:sz="8" w:space="0" w:color="004990"/>
              <w:bottom w:val="single" w:sz="4" w:space="0" w:color="auto"/>
              <w:right w:val="single" w:sz="8" w:space="0" w:color="FFFFFF"/>
            </w:tcBorders>
            <w:shd w:val="clear" w:color="000000" w:fill="004990"/>
            <w:vAlign w:val="center"/>
            <w:hideMark/>
          </w:tcPr>
          <w:p w:rsidR="00C0508D" w:rsidRPr="00012D2D" w:rsidRDefault="001E45C8" w:rsidP="00C0508D">
            <w:pPr>
              <w:jc w:val="center"/>
              <w:rPr>
                <w:rFonts w:ascii="Tahoma" w:hAnsi="Tahoma" w:cs="Tahoma"/>
                <w:b/>
                <w:bCs/>
                <w:szCs w:val="18"/>
                <w:lang w:eastAsia="es-BO"/>
              </w:rPr>
            </w:pPr>
            <w:r w:rsidRPr="00012D2D">
              <w:rPr>
                <w:rFonts w:ascii="Tahoma" w:hAnsi="Tahoma" w:cs="Tahoma"/>
                <w:b/>
                <w:bCs/>
                <w:szCs w:val="18"/>
                <w:lang w:eastAsia="es-BO"/>
              </w:rPr>
              <w:t>“SERVICIOS DE INSTALACIÓN, FUSIONES, PRUEBAS Y MEDIDAS DE CABLE DE FIBRA ÓPTICA</w:t>
            </w:r>
          </w:p>
          <w:p w:rsidR="001E45C8" w:rsidRPr="00012D2D" w:rsidRDefault="001E45C8" w:rsidP="00C0508D">
            <w:pPr>
              <w:jc w:val="center"/>
              <w:rPr>
                <w:rFonts w:ascii="Tahoma" w:hAnsi="Tahoma" w:cs="Tahoma"/>
                <w:b/>
                <w:bCs/>
                <w:szCs w:val="18"/>
                <w:lang w:eastAsia="es-BO"/>
              </w:rPr>
            </w:pPr>
            <w:r w:rsidRPr="00012D2D">
              <w:rPr>
                <w:rFonts w:ascii="Tahoma" w:hAnsi="Tahoma" w:cs="Tahoma"/>
                <w:b/>
                <w:bCs/>
                <w:szCs w:val="18"/>
                <w:lang w:eastAsia="es-BO"/>
              </w:rPr>
              <w:t>ADSS</w:t>
            </w:r>
            <w:r w:rsidR="00C0508D" w:rsidRPr="00012D2D">
              <w:rPr>
                <w:rFonts w:ascii="Tahoma" w:hAnsi="Tahoma" w:cs="Tahoma"/>
                <w:b/>
                <w:bCs/>
                <w:szCs w:val="18"/>
                <w:lang w:eastAsia="es-BO"/>
              </w:rPr>
              <w:t xml:space="preserve"> </w:t>
            </w:r>
            <w:r w:rsidRPr="00012D2D">
              <w:rPr>
                <w:rFonts w:ascii="Tahoma" w:hAnsi="Tahoma" w:cs="Tahoma"/>
                <w:b/>
                <w:bCs/>
                <w:szCs w:val="18"/>
                <w:lang w:eastAsia="es-BO"/>
              </w:rPr>
              <w:t>Y PRO</w:t>
            </w:r>
            <w:r w:rsidR="00C0508D" w:rsidRPr="00012D2D">
              <w:rPr>
                <w:rFonts w:ascii="Tahoma" w:hAnsi="Tahoma" w:cs="Tahoma"/>
                <w:b/>
                <w:bCs/>
                <w:szCs w:val="18"/>
                <w:lang w:eastAsia="es-BO"/>
              </w:rPr>
              <w:t>VISIÓN DE MATERIALES“</w:t>
            </w:r>
          </w:p>
        </w:tc>
        <w:tc>
          <w:tcPr>
            <w:tcW w:w="1418" w:type="dxa"/>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1E45C8" w:rsidRPr="00012D2D" w:rsidRDefault="001E45C8" w:rsidP="00462276">
            <w:pPr>
              <w:jc w:val="center"/>
              <w:rPr>
                <w:rFonts w:ascii="Tahoma" w:hAnsi="Tahoma" w:cs="Tahoma"/>
                <w:b/>
                <w:bCs/>
                <w:szCs w:val="18"/>
                <w:lang w:val="es-BO" w:eastAsia="es-BO"/>
              </w:rPr>
            </w:pPr>
            <w:r w:rsidRPr="00012D2D">
              <w:rPr>
                <w:rFonts w:ascii="Tahoma" w:hAnsi="Tahoma" w:cs="Tahoma"/>
                <w:b/>
                <w:bCs/>
                <w:szCs w:val="18"/>
                <w:lang w:val="es-BO" w:eastAsia="es-BO"/>
              </w:rPr>
              <w:t>CONDICIÓN</w:t>
            </w:r>
          </w:p>
        </w:tc>
        <w:tc>
          <w:tcPr>
            <w:tcW w:w="3114" w:type="dxa"/>
            <w:gridSpan w:val="2"/>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1E45C8" w:rsidRPr="00012D2D" w:rsidRDefault="001E45C8" w:rsidP="00462276">
            <w:pPr>
              <w:jc w:val="center"/>
              <w:rPr>
                <w:rFonts w:ascii="Tahoma" w:hAnsi="Tahoma" w:cs="Tahoma"/>
                <w:b/>
                <w:bCs/>
                <w:szCs w:val="18"/>
                <w:lang w:val="es-BO" w:eastAsia="es-BO"/>
              </w:rPr>
            </w:pPr>
            <w:r w:rsidRPr="00012D2D">
              <w:rPr>
                <w:rFonts w:ascii="Tahoma" w:hAnsi="Tahoma" w:cs="Tahoma"/>
                <w:b/>
                <w:bCs/>
                <w:szCs w:val="18"/>
                <w:lang w:val="es-BO" w:eastAsia="es-BO"/>
              </w:rPr>
              <w:t>(Llenado Obligatorio)</w:t>
            </w:r>
            <w:r w:rsidRPr="00012D2D">
              <w:rPr>
                <w:rFonts w:ascii="Tahoma" w:hAnsi="Tahoma" w:cs="Tahoma"/>
                <w:szCs w:val="18"/>
                <w:lang w:val="es-BO" w:eastAsia="es-BO"/>
              </w:rPr>
              <w:t> </w:t>
            </w:r>
          </w:p>
        </w:tc>
      </w:tr>
      <w:tr w:rsidR="001E45C8" w:rsidRPr="00012D2D" w:rsidTr="007E7924">
        <w:trPr>
          <w:trHeight w:val="162"/>
        </w:trPr>
        <w:tc>
          <w:tcPr>
            <w:tcW w:w="636" w:type="dxa"/>
            <w:tcBorders>
              <w:top w:val="single" w:sz="4" w:space="0" w:color="auto"/>
              <w:left w:val="single" w:sz="4" w:space="0" w:color="auto"/>
              <w:bottom w:val="single" w:sz="4" w:space="0" w:color="auto"/>
              <w:right w:val="single" w:sz="4" w:space="0" w:color="auto"/>
            </w:tcBorders>
            <w:shd w:val="clear" w:color="000000" w:fill="004990"/>
            <w:vAlign w:val="center"/>
            <w:hideMark/>
          </w:tcPr>
          <w:p w:rsidR="001E45C8" w:rsidRPr="00FF3E4A" w:rsidRDefault="001E45C8" w:rsidP="00462276">
            <w:pPr>
              <w:jc w:val="center"/>
              <w:rPr>
                <w:rFonts w:ascii="Tahoma" w:hAnsi="Tahoma" w:cs="Tahoma"/>
                <w:b/>
                <w:bCs/>
                <w:szCs w:val="18"/>
                <w:lang w:val="es-BO" w:eastAsia="es-BO"/>
              </w:rPr>
            </w:pPr>
            <w:r w:rsidRPr="00FF3E4A">
              <w:rPr>
                <w:rFonts w:ascii="Tahoma" w:hAnsi="Tahoma" w:cs="Tahoma"/>
                <w:b/>
                <w:bCs/>
                <w:szCs w:val="18"/>
                <w:lang w:val="es-BO" w:eastAsia="es-BO"/>
              </w:rPr>
              <w:t>No</w:t>
            </w:r>
          </w:p>
        </w:tc>
        <w:tc>
          <w:tcPr>
            <w:tcW w:w="2410" w:type="dxa"/>
            <w:tcBorders>
              <w:top w:val="single" w:sz="4" w:space="0" w:color="auto"/>
              <w:left w:val="single" w:sz="4" w:space="0" w:color="auto"/>
              <w:bottom w:val="single" w:sz="4" w:space="0" w:color="auto"/>
              <w:right w:val="single" w:sz="4" w:space="0" w:color="auto"/>
            </w:tcBorders>
            <w:shd w:val="clear" w:color="000000" w:fill="004990"/>
            <w:vAlign w:val="center"/>
            <w:hideMark/>
          </w:tcPr>
          <w:p w:rsidR="001E45C8" w:rsidRPr="00FF3E4A" w:rsidRDefault="001E45C8" w:rsidP="00462276">
            <w:pPr>
              <w:jc w:val="center"/>
              <w:rPr>
                <w:rFonts w:ascii="Tahoma" w:hAnsi="Tahoma" w:cs="Tahoma"/>
                <w:b/>
                <w:bCs/>
                <w:szCs w:val="18"/>
                <w:lang w:val="es-BO" w:eastAsia="es-BO"/>
              </w:rPr>
            </w:pPr>
            <w:r w:rsidRPr="00FF3E4A">
              <w:rPr>
                <w:rFonts w:ascii="Tahoma" w:hAnsi="Tahoma" w:cs="Tahoma"/>
                <w:b/>
                <w:bCs/>
                <w:szCs w:val="18"/>
                <w:lang w:val="es-BO" w:eastAsia="es-BO"/>
              </w:rPr>
              <w:t>CARACTERÍSTICA</w:t>
            </w:r>
          </w:p>
        </w:tc>
        <w:tc>
          <w:tcPr>
            <w:tcW w:w="6822" w:type="dxa"/>
            <w:tcBorders>
              <w:top w:val="single" w:sz="4" w:space="0" w:color="auto"/>
              <w:left w:val="single" w:sz="4" w:space="0" w:color="auto"/>
              <w:bottom w:val="single" w:sz="4" w:space="0" w:color="auto"/>
              <w:right w:val="single" w:sz="4" w:space="0" w:color="auto"/>
            </w:tcBorders>
            <w:shd w:val="clear" w:color="000000" w:fill="004990"/>
            <w:vAlign w:val="center"/>
            <w:hideMark/>
          </w:tcPr>
          <w:p w:rsidR="001E45C8" w:rsidRPr="00012D2D" w:rsidRDefault="00807E50" w:rsidP="00462276">
            <w:pPr>
              <w:jc w:val="center"/>
              <w:rPr>
                <w:rFonts w:ascii="Tahoma" w:hAnsi="Tahoma" w:cs="Tahoma"/>
                <w:b/>
                <w:bCs/>
                <w:sz w:val="14"/>
                <w:szCs w:val="18"/>
                <w:lang w:val="es-BO" w:eastAsia="es-BO"/>
              </w:rPr>
            </w:pPr>
            <w:r w:rsidRPr="00FF3E4A">
              <w:rPr>
                <w:rFonts w:ascii="Tahoma" w:hAnsi="Tahoma" w:cs="Tahoma"/>
                <w:b/>
                <w:bCs/>
                <w:szCs w:val="18"/>
                <w:lang w:val="es-BO" w:eastAsia="es-BO"/>
              </w:rPr>
              <w:t>CONDICIONES Y TIEMPO DE ENTREGA: TRAMO 1, TRAMO 2 Y TRAMO 3</w:t>
            </w:r>
          </w:p>
        </w:tc>
        <w:tc>
          <w:tcPr>
            <w:tcW w:w="1418" w:type="dxa"/>
            <w:tcBorders>
              <w:top w:val="nil"/>
              <w:left w:val="single" w:sz="4" w:space="0" w:color="auto"/>
              <w:right w:val="single" w:sz="8" w:space="0" w:color="FFFFFF"/>
            </w:tcBorders>
            <w:shd w:val="clear" w:color="000000" w:fill="004990"/>
            <w:vAlign w:val="center"/>
            <w:hideMark/>
          </w:tcPr>
          <w:p w:rsidR="001E45C8" w:rsidRPr="00012D2D" w:rsidRDefault="001E45C8" w:rsidP="00462276">
            <w:pPr>
              <w:jc w:val="center"/>
              <w:rPr>
                <w:rFonts w:ascii="Tahoma" w:hAnsi="Tahoma" w:cs="Tahoma"/>
                <w:b/>
                <w:bCs/>
                <w:sz w:val="14"/>
                <w:szCs w:val="18"/>
                <w:lang w:val="es-BO" w:eastAsia="es-BO"/>
              </w:rPr>
            </w:pPr>
            <w:r w:rsidRPr="00012D2D">
              <w:rPr>
                <w:rFonts w:ascii="Tahoma" w:hAnsi="Tahoma" w:cs="Tahoma"/>
                <w:b/>
                <w:bCs/>
                <w:sz w:val="14"/>
                <w:szCs w:val="18"/>
                <w:lang w:val="es-BO" w:eastAsia="es-BO"/>
              </w:rPr>
              <w:t>MANDATORIO</w:t>
            </w:r>
          </w:p>
        </w:tc>
        <w:tc>
          <w:tcPr>
            <w:tcW w:w="1257" w:type="dxa"/>
            <w:tcBorders>
              <w:top w:val="nil"/>
              <w:left w:val="nil"/>
              <w:right w:val="single" w:sz="8" w:space="0" w:color="FFFFFF"/>
            </w:tcBorders>
            <w:shd w:val="clear" w:color="000000" w:fill="004990"/>
            <w:vAlign w:val="center"/>
            <w:hideMark/>
          </w:tcPr>
          <w:p w:rsidR="001E45C8" w:rsidRPr="00012D2D" w:rsidRDefault="001E45C8" w:rsidP="00462276">
            <w:pPr>
              <w:jc w:val="center"/>
              <w:rPr>
                <w:rFonts w:ascii="Tahoma" w:hAnsi="Tahoma" w:cs="Tahoma"/>
                <w:b/>
                <w:bCs/>
                <w:sz w:val="14"/>
                <w:szCs w:val="18"/>
                <w:lang w:val="es-BO" w:eastAsia="es-BO"/>
              </w:rPr>
            </w:pPr>
            <w:r w:rsidRPr="00012D2D">
              <w:rPr>
                <w:rFonts w:ascii="Tahoma" w:hAnsi="Tahoma" w:cs="Tahoma"/>
                <w:b/>
                <w:bCs/>
                <w:sz w:val="14"/>
                <w:szCs w:val="18"/>
                <w:lang w:val="es-BO" w:eastAsia="es-BO"/>
              </w:rPr>
              <w:t>Cumple /</w:t>
            </w:r>
          </w:p>
          <w:p w:rsidR="001E45C8" w:rsidRPr="00012D2D" w:rsidRDefault="001E45C8" w:rsidP="00462276">
            <w:pPr>
              <w:jc w:val="center"/>
              <w:rPr>
                <w:rFonts w:ascii="Tahoma" w:hAnsi="Tahoma" w:cs="Tahoma"/>
                <w:b/>
                <w:bCs/>
                <w:sz w:val="14"/>
                <w:szCs w:val="18"/>
                <w:lang w:val="es-BO" w:eastAsia="es-BO"/>
              </w:rPr>
            </w:pPr>
            <w:r w:rsidRPr="00012D2D">
              <w:rPr>
                <w:rFonts w:ascii="Tahoma" w:hAnsi="Tahoma" w:cs="Tahoma"/>
                <w:b/>
                <w:bCs/>
                <w:sz w:val="14"/>
                <w:szCs w:val="18"/>
                <w:lang w:val="es-BO" w:eastAsia="es-BO"/>
              </w:rPr>
              <w:t xml:space="preserve"> No cumple</w:t>
            </w:r>
          </w:p>
        </w:tc>
        <w:tc>
          <w:tcPr>
            <w:tcW w:w="1857" w:type="dxa"/>
            <w:tcBorders>
              <w:top w:val="nil"/>
              <w:left w:val="single" w:sz="8" w:space="0" w:color="FFFFFF"/>
              <w:bottom w:val="nil"/>
              <w:right w:val="single" w:sz="8" w:space="0" w:color="004990"/>
            </w:tcBorders>
            <w:shd w:val="clear" w:color="000000" w:fill="004990"/>
            <w:vAlign w:val="center"/>
            <w:hideMark/>
          </w:tcPr>
          <w:p w:rsidR="001E45C8" w:rsidRPr="00012D2D" w:rsidRDefault="001E45C8" w:rsidP="00462276">
            <w:pPr>
              <w:jc w:val="center"/>
              <w:rPr>
                <w:rFonts w:ascii="Tahoma" w:hAnsi="Tahoma" w:cs="Tahoma"/>
                <w:b/>
                <w:bCs/>
                <w:sz w:val="14"/>
                <w:szCs w:val="18"/>
                <w:lang w:val="es-BO" w:eastAsia="es-BO"/>
              </w:rPr>
            </w:pPr>
            <w:r w:rsidRPr="00012D2D">
              <w:rPr>
                <w:rFonts w:ascii="Tahoma" w:hAnsi="Tahoma" w:cs="Tahoma"/>
                <w:b/>
                <w:bCs/>
                <w:sz w:val="14"/>
                <w:szCs w:val="18"/>
                <w:lang w:val="es-BO" w:eastAsia="es-BO"/>
              </w:rPr>
              <w:t>DOCUMENTO, PÁGINA, REFERENCIA</w:t>
            </w:r>
          </w:p>
        </w:tc>
      </w:tr>
      <w:tr w:rsidR="00561C25" w:rsidRPr="00012D2D" w:rsidTr="007E7924">
        <w:trPr>
          <w:trHeight w:val="1761"/>
        </w:trPr>
        <w:tc>
          <w:tcPr>
            <w:tcW w:w="636" w:type="dxa"/>
            <w:tcBorders>
              <w:top w:val="single" w:sz="4" w:space="0" w:color="auto"/>
              <w:left w:val="single" w:sz="8" w:space="0" w:color="auto"/>
              <w:bottom w:val="single" w:sz="8" w:space="0" w:color="auto"/>
              <w:right w:val="single" w:sz="8" w:space="0" w:color="auto"/>
            </w:tcBorders>
            <w:shd w:val="clear" w:color="auto" w:fill="auto"/>
            <w:vAlign w:val="center"/>
          </w:tcPr>
          <w:p w:rsidR="00561C25" w:rsidRPr="00012D2D" w:rsidRDefault="00561C25" w:rsidP="00462276">
            <w:pPr>
              <w:jc w:val="center"/>
              <w:rPr>
                <w:rFonts w:ascii="Tahoma" w:hAnsi="Tahoma" w:cs="Tahoma"/>
                <w:sz w:val="18"/>
                <w:szCs w:val="18"/>
              </w:rPr>
            </w:pPr>
            <w:r w:rsidRPr="00012D2D">
              <w:rPr>
                <w:rFonts w:ascii="Tahoma" w:hAnsi="Tahoma" w:cs="Tahoma"/>
                <w:sz w:val="18"/>
                <w:szCs w:val="18"/>
              </w:rPr>
              <w:t>1</w:t>
            </w:r>
          </w:p>
        </w:tc>
        <w:tc>
          <w:tcPr>
            <w:tcW w:w="2410" w:type="dxa"/>
            <w:tcBorders>
              <w:top w:val="single" w:sz="4" w:space="0" w:color="auto"/>
              <w:left w:val="nil"/>
              <w:bottom w:val="single" w:sz="8" w:space="0" w:color="000000"/>
              <w:right w:val="single" w:sz="8" w:space="0" w:color="auto"/>
            </w:tcBorders>
            <w:shd w:val="clear" w:color="auto" w:fill="auto"/>
            <w:vAlign w:val="center"/>
          </w:tcPr>
          <w:p w:rsidR="00561C25" w:rsidRPr="00012D2D" w:rsidRDefault="00561C25" w:rsidP="006C1059">
            <w:pPr>
              <w:rPr>
                <w:rFonts w:ascii="Tahoma" w:hAnsi="Tahoma" w:cs="Tahoma"/>
                <w:b/>
              </w:rPr>
            </w:pPr>
            <w:r w:rsidRPr="00012D2D">
              <w:rPr>
                <w:rFonts w:ascii="Tahoma" w:hAnsi="Tahoma" w:cs="Tahoma"/>
                <w:b/>
              </w:rPr>
              <w:t>TIEMPOS DE ENTREGA</w:t>
            </w:r>
          </w:p>
        </w:tc>
        <w:tc>
          <w:tcPr>
            <w:tcW w:w="6822" w:type="dxa"/>
            <w:tcBorders>
              <w:top w:val="single" w:sz="4" w:space="0" w:color="auto"/>
              <w:left w:val="nil"/>
              <w:bottom w:val="single" w:sz="8" w:space="0" w:color="auto"/>
              <w:right w:val="nil"/>
            </w:tcBorders>
            <w:shd w:val="clear" w:color="auto" w:fill="auto"/>
            <w:vAlign w:val="center"/>
          </w:tcPr>
          <w:p w:rsidR="00561C25" w:rsidRPr="00012D2D" w:rsidRDefault="00561C25" w:rsidP="0049423D">
            <w:pPr>
              <w:pStyle w:val="Textoindependiente"/>
              <w:spacing w:after="0"/>
              <w:jc w:val="both"/>
              <w:rPr>
                <w:rFonts w:ascii="Tahoma" w:hAnsi="Tahoma" w:cs="Tahoma"/>
                <w:sz w:val="16"/>
                <w:szCs w:val="16"/>
                <w:lang w:val="es-ES" w:eastAsia="es-ES"/>
              </w:rPr>
            </w:pPr>
            <w:r w:rsidRPr="00012D2D">
              <w:rPr>
                <w:rFonts w:ascii="Tahoma" w:hAnsi="Tahoma" w:cs="Tahoma"/>
                <w:b/>
                <w:sz w:val="16"/>
                <w:szCs w:val="16"/>
                <w:lang w:val="es-ES" w:eastAsia="es-ES"/>
              </w:rPr>
              <w:t>1)</w:t>
            </w:r>
            <w:r w:rsidR="0049423D" w:rsidRPr="00012D2D">
              <w:rPr>
                <w:rFonts w:ascii="Tahoma" w:hAnsi="Tahoma" w:cs="Tahoma"/>
                <w:b/>
                <w:sz w:val="16"/>
                <w:szCs w:val="16"/>
                <w:lang w:val="es-ES" w:eastAsia="es-ES"/>
              </w:rPr>
              <w:t xml:space="preserve">  </w:t>
            </w:r>
            <w:r w:rsidRPr="00012D2D">
              <w:rPr>
                <w:rFonts w:ascii="Tahoma" w:hAnsi="Tahoma" w:cs="Tahoma"/>
                <w:b/>
                <w:sz w:val="16"/>
                <w:szCs w:val="16"/>
                <w:lang w:val="es-ES" w:eastAsia="es-ES"/>
              </w:rPr>
              <w:t>Relevamiento</w:t>
            </w:r>
            <w:r w:rsidRPr="00012D2D">
              <w:rPr>
                <w:rFonts w:ascii="Tahoma" w:hAnsi="Tahoma" w:cs="Tahoma"/>
                <w:sz w:val="16"/>
                <w:szCs w:val="16"/>
                <w:lang w:val="es-ES" w:eastAsia="es-ES"/>
              </w:rPr>
              <w:t xml:space="preserve"> </w:t>
            </w:r>
            <w:r w:rsidRPr="00012D2D">
              <w:rPr>
                <w:rFonts w:ascii="Tahoma" w:hAnsi="Tahoma" w:cs="Tahoma"/>
                <w:b/>
                <w:sz w:val="16"/>
                <w:szCs w:val="16"/>
                <w:lang w:val="es-ES" w:eastAsia="es-ES"/>
              </w:rPr>
              <w:t>y plan de tendido:</w:t>
            </w:r>
            <w:r w:rsidRPr="00012D2D">
              <w:rPr>
                <w:rFonts w:ascii="Tahoma" w:hAnsi="Tahoma" w:cs="Tahoma"/>
                <w:sz w:val="16"/>
                <w:szCs w:val="16"/>
                <w:lang w:val="es-ES" w:eastAsia="es-ES"/>
              </w:rPr>
              <w:t xml:space="preserve"> El cual deberá ser presentado con toda la información para su aprobación</w:t>
            </w:r>
            <w:r w:rsidR="00B404B0">
              <w:rPr>
                <w:rFonts w:ascii="Tahoma" w:hAnsi="Tahoma" w:cs="Tahoma"/>
                <w:sz w:val="16"/>
                <w:szCs w:val="16"/>
                <w:lang w:val="es-ES" w:eastAsia="es-ES"/>
              </w:rPr>
              <w:t xml:space="preserve"> a la Subgerencia de Planificación e Implementación de Proyectos de ENTEL SA.</w:t>
            </w:r>
            <w:r w:rsidRPr="00012D2D">
              <w:rPr>
                <w:rFonts w:ascii="Tahoma" w:hAnsi="Tahoma" w:cs="Tahoma"/>
                <w:sz w:val="16"/>
                <w:szCs w:val="16"/>
                <w:lang w:val="es-ES" w:eastAsia="es-ES"/>
              </w:rPr>
              <w:t xml:space="preserve">, trabajo que debe realizarse en </w:t>
            </w:r>
            <w:r w:rsidR="00456D29" w:rsidRPr="00012D2D">
              <w:rPr>
                <w:rFonts w:ascii="Tahoma" w:hAnsi="Tahoma" w:cs="Tahoma"/>
                <w:sz w:val="16"/>
                <w:szCs w:val="16"/>
                <w:lang w:val="es-ES" w:eastAsia="es-ES"/>
              </w:rPr>
              <w:t xml:space="preserve">máximo </w:t>
            </w:r>
            <w:r w:rsidR="00C86413">
              <w:rPr>
                <w:rFonts w:ascii="Tahoma" w:hAnsi="Tahoma" w:cs="Tahoma"/>
                <w:sz w:val="16"/>
                <w:szCs w:val="16"/>
                <w:lang w:val="es-ES" w:eastAsia="es-ES"/>
              </w:rPr>
              <w:t>20</w:t>
            </w:r>
            <w:r w:rsidR="00C86413" w:rsidRPr="00012D2D">
              <w:rPr>
                <w:rFonts w:ascii="Tahoma" w:hAnsi="Tahoma" w:cs="Tahoma"/>
                <w:sz w:val="16"/>
                <w:szCs w:val="16"/>
                <w:lang w:val="es-ES" w:eastAsia="es-ES"/>
              </w:rPr>
              <w:t xml:space="preserve"> </w:t>
            </w:r>
            <w:r w:rsidRPr="00012D2D">
              <w:rPr>
                <w:rFonts w:ascii="Tahoma" w:hAnsi="Tahoma" w:cs="Tahoma"/>
                <w:sz w:val="16"/>
                <w:szCs w:val="16"/>
                <w:lang w:val="es-ES" w:eastAsia="es-ES"/>
              </w:rPr>
              <w:t>días calendario contabilizado a partir de la suscripción del contrato.</w:t>
            </w:r>
          </w:p>
          <w:p w:rsidR="00B404B0" w:rsidRDefault="00561C25" w:rsidP="00B404B0">
            <w:pPr>
              <w:jc w:val="both"/>
              <w:rPr>
                <w:rFonts w:ascii="Tahoma" w:hAnsi="Tahoma" w:cs="Tahoma"/>
              </w:rPr>
            </w:pPr>
            <w:r w:rsidRPr="00B404B0">
              <w:rPr>
                <w:rFonts w:ascii="Tahoma" w:hAnsi="Tahoma" w:cs="Tahoma"/>
                <w:b/>
              </w:rPr>
              <w:t xml:space="preserve">2) </w:t>
            </w:r>
            <w:r w:rsidR="0049423D" w:rsidRPr="00B404B0">
              <w:rPr>
                <w:rFonts w:ascii="Tahoma" w:hAnsi="Tahoma" w:cs="Tahoma"/>
                <w:b/>
              </w:rPr>
              <w:t>Permisos/</w:t>
            </w:r>
            <w:r w:rsidRPr="00B404B0">
              <w:rPr>
                <w:rFonts w:ascii="Tahoma" w:hAnsi="Tahoma" w:cs="Tahoma"/>
                <w:b/>
              </w:rPr>
              <w:t>Aprobaciones:</w:t>
            </w:r>
            <w:r w:rsidRPr="00B404B0">
              <w:rPr>
                <w:rFonts w:ascii="Tahoma" w:hAnsi="Tahoma" w:cs="Tahoma"/>
              </w:rPr>
              <w:t xml:space="preserve"> Una vez se cuente con todos </w:t>
            </w:r>
            <w:r w:rsidR="00A200AA" w:rsidRPr="00B404B0">
              <w:rPr>
                <w:rFonts w:ascii="Tahoma" w:hAnsi="Tahoma" w:cs="Tahoma"/>
              </w:rPr>
              <w:t xml:space="preserve">los materiales y </w:t>
            </w:r>
            <w:r w:rsidRPr="00B404B0">
              <w:rPr>
                <w:rFonts w:ascii="Tahoma" w:hAnsi="Tahoma" w:cs="Tahoma"/>
              </w:rPr>
              <w:t>los permisos aprobados (uso de infraestructura de la ABC, Cooperativas Eléctricas y Gobiernos Municipales)</w:t>
            </w:r>
            <w:r w:rsidR="0049423D" w:rsidRPr="00B404B0">
              <w:rPr>
                <w:rFonts w:ascii="Tahoma" w:hAnsi="Tahoma" w:cs="Tahoma"/>
              </w:rPr>
              <w:t>;</w:t>
            </w:r>
            <w:r w:rsidRPr="00B404B0">
              <w:rPr>
                <w:rFonts w:ascii="Tahoma" w:hAnsi="Tahoma" w:cs="Tahoma"/>
              </w:rPr>
              <w:t xml:space="preserve"> </w:t>
            </w:r>
          </w:p>
          <w:p w:rsidR="00B404B0" w:rsidRDefault="00B404B0" w:rsidP="00B404B0">
            <w:pPr>
              <w:jc w:val="both"/>
              <w:rPr>
                <w:rFonts w:ascii="Tahoma" w:hAnsi="Tahoma" w:cs="Tahoma"/>
              </w:rPr>
            </w:pPr>
            <w:proofErr w:type="gramStart"/>
            <w:r>
              <w:rPr>
                <w:rFonts w:ascii="Tahoma" w:hAnsi="Tahoma" w:cs="Tahoma"/>
              </w:rPr>
              <w:t>se</w:t>
            </w:r>
            <w:proofErr w:type="gramEnd"/>
            <w:r>
              <w:rPr>
                <w:rFonts w:ascii="Tahoma" w:hAnsi="Tahoma" w:cs="Tahoma"/>
              </w:rPr>
              <w:t xml:space="preserve"> iniciará con el tendido de cable de Fibra Óptica de cada Tramo.</w:t>
            </w:r>
          </w:p>
          <w:p w:rsidR="00561C25" w:rsidRPr="00B404B0" w:rsidRDefault="00B404B0" w:rsidP="00B404B0">
            <w:pPr>
              <w:jc w:val="both"/>
              <w:rPr>
                <w:rFonts w:ascii="Tahoma" w:hAnsi="Tahoma" w:cs="Tahoma"/>
              </w:rPr>
            </w:pPr>
            <w:r w:rsidRPr="00B404B0">
              <w:rPr>
                <w:rFonts w:ascii="Tahoma" w:hAnsi="Tahoma" w:cs="Tahoma"/>
                <w:b/>
              </w:rPr>
              <w:t>3)</w:t>
            </w:r>
            <w:r>
              <w:rPr>
                <w:rFonts w:ascii="Tahoma" w:hAnsi="Tahoma" w:cs="Tahoma"/>
              </w:rPr>
              <w:t xml:space="preserve"> </w:t>
            </w:r>
            <w:r w:rsidR="00561C25" w:rsidRPr="00B404B0">
              <w:rPr>
                <w:rFonts w:ascii="Tahoma" w:hAnsi="Tahoma" w:cs="Tahoma"/>
                <w:b/>
              </w:rPr>
              <w:t>Entrega de Obra</w:t>
            </w:r>
            <w:r w:rsidR="00561C25" w:rsidRPr="00B404B0">
              <w:rPr>
                <w:rFonts w:ascii="Tahoma" w:hAnsi="Tahoma" w:cs="Tahoma"/>
              </w:rPr>
              <w:t xml:space="preserve">: El tiempo de entrega de </w:t>
            </w:r>
            <w:r w:rsidR="000D5EA6" w:rsidRPr="00B404B0">
              <w:rPr>
                <w:rFonts w:ascii="Tahoma" w:hAnsi="Tahoma" w:cs="Tahoma"/>
              </w:rPr>
              <w:t xml:space="preserve">cada uno de </w:t>
            </w:r>
            <w:r w:rsidR="0049423D" w:rsidRPr="00B404B0">
              <w:rPr>
                <w:rFonts w:ascii="Tahoma" w:hAnsi="Tahoma" w:cs="Tahoma"/>
              </w:rPr>
              <w:t>los tramos son los siguientes:</w:t>
            </w:r>
          </w:p>
        </w:tc>
        <w:tc>
          <w:tcPr>
            <w:tcW w:w="1418" w:type="dxa"/>
            <w:tcBorders>
              <w:top w:val="nil"/>
              <w:left w:val="single" w:sz="8" w:space="0" w:color="auto"/>
              <w:bottom w:val="single" w:sz="8" w:space="0" w:color="auto"/>
              <w:right w:val="single" w:sz="8" w:space="0" w:color="auto"/>
            </w:tcBorders>
            <w:shd w:val="clear" w:color="auto" w:fill="auto"/>
            <w:vAlign w:val="center"/>
          </w:tcPr>
          <w:p w:rsidR="00561C25" w:rsidRPr="00012D2D" w:rsidRDefault="007E7924" w:rsidP="00462276">
            <w:pPr>
              <w:jc w:val="center"/>
              <w:rPr>
                <w:rFonts w:ascii="Tahoma" w:hAnsi="Tahoma" w:cs="Tahoma"/>
                <w:sz w:val="18"/>
                <w:szCs w:val="18"/>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9F7018">
              <w:rPr>
                <w:rFonts w:ascii="Tahoma" w:hAnsi="Tahoma" w:cs="Tahoma"/>
                <w:sz w:val="18"/>
                <w:szCs w:val="18"/>
              </w:rPr>
            </w:r>
            <w:r w:rsidR="009F7018">
              <w:rPr>
                <w:rFonts w:ascii="Tahoma" w:hAnsi="Tahoma" w:cs="Tahoma"/>
                <w:sz w:val="18"/>
                <w:szCs w:val="18"/>
              </w:rPr>
              <w:fldChar w:fldCharType="separate"/>
            </w:r>
            <w:r w:rsidRPr="00012D2D">
              <w:rPr>
                <w:rFonts w:ascii="Tahoma" w:hAnsi="Tahoma" w:cs="Tahoma"/>
                <w:sz w:val="18"/>
                <w:szCs w:val="18"/>
              </w:rPr>
              <w:fldChar w:fldCharType="end"/>
            </w:r>
          </w:p>
        </w:tc>
        <w:tc>
          <w:tcPr>
            <w:tcW w:w="1257" w:type="dxa"/>
            <w:tcBorders>
              <w:top w:val="single" w:sz="8" w:space="0" w:color="auto"/>
              <w:left w:val="nil"/>
              <w:bottom w:val="single" w:sz="8" w:space="0" w:color="auto"/>
              <w:right w:val="single" w:sz="8" w:space="0" w:color="auto"/>
            </w:tcBorders>
            <w:shd w:val="clear" w:color="auto" w:fill="auto"/>
            <w:vAlign w:val="center"/>
          </w:tcPr>
          <w:p w:rsidR="00561C25" w:rsidRPr="00012D2D" w:rsidRDefault="00561C25" w:rsidP="00462276">
            <w:pPr>
              <w:jc w:val="center"/>
              <w:rPr>
                <w:rFonts w:ascii="Tahoma" w:hAnsi="Tahoma" w:cs="Tahoma"/>
                <w:sz w:val="20"/>
                <w:szCs w:val="20"/>
                <w:lang w:val="es-BO" w:eastAsia="es-BO"/>
              </w:rPr>
            </w:pPr>
          </w:p>
        </w:tc>
        <w:tc>
          <w:tcPr>
            <w:tcW w:w="1857" w:type="dxa"/>
            <w:tcBorders>
              <w:top w:val="single" w:sz="8" w:space="0" w:color="auto"/>
              <w:left w:val="nil"/>
              <w:bottom w:val="single" w:sz="8" w:space="0" w:color="auto"/>
              <w:right w:val="single" w:sz="8" w:space="0" w:color="auto"/>
            </w:tcBorders>
            <w:shd w:val="clear" w:color="auto" w:fill="auto"/>
            <w:vAlign w:val="center"/>
          </w:tcPr>
          <w:p w:rsidR="00561C25" w:rsidRPr="00012D2D" w:rsidRDefault="00561C25" w:rsidP="00462276">
            <w:pPr>
              <w:jc w:val="center"/>
              <w:rPr>
                <w:rFonts w:ascii="Tahoma" w:hAnsi="Tahoma" w:cs="Tahoma"/>
                <w:sz w:val="20"/>
                <w:szCs w:val="20"/>
                <w:lang w:val="es-BO" w:eastAsia="es-BO"/>
              </w:rPr>
            </w:pPr>
          </w:p>
        </w:tc>
      </w:tr>
      <w:tr w:rsidR="001E45C8" w:rsidRPr="00012D2D" w:rsidTr="007E7924">
        <w:trPr>
          <w:trHeight w:val="202"/>
        </w:trPr>
        <w:tc>
          <w:tcPr>
            <w:tcW w:w="636" w:type="dxa"/>
            <w:tcBorders>
              <w:top w:val="single" w:sz="4" w:space="0" w:color="auto"/>
              <w:left w:val="single" w:sz="8" w:space="0" w:color="auto"/>
              <w:bottom w:val="single" w:sz="8" w:space="0" w:color="auto"/>
              <w:right w:val="single" w:sz="8" w:space="0" w:color="auto"/>
            </w:tcBorders>
            <w:shd w:val="clear" w:color="auto" w:fill="auto"/>
            <w:vAlign w:val="center"/>
          </w:tcPr>
          <w:p w:rsidR="001E45C8" w:rsidRPr="00012D2D" w:rsidRDefault="001E45C8" w:rsidP="00462276">
            <w:pPr>
              <w:jc w:val="center"/>
              <w:rPr>
                <w:rFonts w:ascii="Tahoma" w:hAnsi="Tahoma" w:cs="Tahoma"/>
                <w:sz w:val="18"/>
                <w:szCs w:val="18"/>
              </w:rPr>
            </w:pPr>
            <w:r w:rsidRPr="00012D2D">
              <w:rPr>
                <w:rFonts w:ascii="Tahoma" w:hAnsi="Tahoma" w:cs="Tahoma"/>
                <w:sz w:val="18"/>
                <w:szCs w:val="18"/>
              </w:rPr>
              <w:t>1</w:t>
            </w:r>
            <w:r w:rsidR="00EA19FB" w:rsidRPr="00012D2D">
              <w:rPr>
                <w:rFonts w:ascii="Tahoma" w:hAnsi="Tahoma" w:cs="Tahoma"/>
                <w:sz w:val="18"/>
                <w:szCs w:val="18"/>
              </w:rPr>
              <w:t>.1</w:t>
            </w:r>
          </w:p>
        </w:tc>
        <w:tc>
          <w:tcPr>
            <w:tcW w:w="2410" w:type="dxa"/>
            <w:tcBorders>
              <w:top w:val="single" w:sz="4" w:space="0" w:color="auto"/>
              <w:left w:val="nil"/>
              <w:bottom w:val="single" w:sz="8" w:space="0" w:color="000000"/>
              <w:right w:val="single" w:sz="8" w:space="0" w:color="auto"/>
            </w:tcBorders>
            <w:shd w:val="clear" w:color="auto" w:fill="auto"/>
            <w:vAlign w:val="center"/>
          </w:tcPr>
          <w:p w:rsidR="0075697E" w:rsidRPr="00012D2D" w:rsidRDefault="00703B2F" w:rsidP="000D5EA6">
            <w:pPr>
              <w:rPr>
                <w:rFonts w:ascii="Tahoma" w:hAnsi="Tahoma" w:cs="Tahoma"/>
              </w:rPr>
            </w:pPr>
            <w:r w:rsidRPr="00012D2D">
              <w:rPr>
                <w:rFonts w:ascii="Tahoma" w:hAnsi="Tahoma" w:cs="Tahoma"/>
                <w:b/>
              </w:rPr>
              <w:t xml:space="preserve">TRAMO </w:t>
            </w:r>
            <w:r w:rsidR="00A200AA" w:rsidRPr="00012D2D">
              <w:rPr>
                <w:rFonts w:ascii="Tahoma" w:hAnsi="Tahoma" w:cs="Tahoma"/>
                <w:b/>
              </w:rPr>
              <w:t>1</w:t>
            </w:r>
            <w:r w:rsidR="001E45C8" w:rsidRPr="00012D2D">
              <w:rPr>
                <w:rFonts w:ascii="Tahoma" w:hAnsi="Tahoma" w:cs="Tahoma"/>
                <w:b/>
              </w:rPr>
              <w:t>:</w:t>
            </w:r>
            <w:r w:rsidR="001E45C8" w:rsidRPr="00012D2D">
              <w:rPr>
                <w:rFonts w:ascii="Tahoma" w:hAnsi="Tahoma" w:cs="Tahoma"/>
              </w:rPr>
              <w:t xml:space="preserve"> </w:t>
            </w:r>
          </w:p>
          <w:p w:rsidR="001E45C8" w:rsidRPr="00012D2D" w:rsidRDefault="001E45C8" w:rsidP="000D5EA6">
            <w:pPr>
              <w:rPr>
                <w:rFonts w:ascii="Tahoma" w:hAnsi="Tahoma" w:cs="Tahoma"/>
              </w:rPr>
            </w:pPr>
            <w:r w:rsidRPr="00012D2D">
              <w:rPr>
                <w:rFonts w:ascii="Tahoma" w:hAnsi="Tahoma" w:cs="Tahoma"/>
              </w:rPr>
              <w:t>Tiempos de entrega</w:t>
            </w:r>
            <w:r w:rsidR="00561C25" w:rsidRPr="00012D2D">
              <w:rPr>
                <w:rFonts w:ascii="Tahoma" w:hAnsi="Tahoma" w:cs="Tahoma"/>
              </w:rPr>
              <w:t>.</w:t>
            </w:r>
          </w:p>
        </w:tc>
        <w:tc>
          <w:tcPr>
            <w:tcW w:w="6822" w:type="dxa"/>
            <w:tcBorders>
              <w:top w:val="single" w:sz="4" w:space="0" w:color="auto"/>
              <w:left w:val="nil"/>
              <w:bottom w:val="single" w:sz="8" w:space="0" w:color="auto"/>
              <w:right w:val="nil"/>
            </w:tcBorders>
            <w:shd w:val="clear" w:color="auto" w:fill="auto"/>
            <w:vAlign w:val="center"/>
          </w:tcPr>
          <w:p w:rsidR="001E45C8" w:rsidRDefault="001E45C8" w:rsidP="00BB11AB">
            <w:pPr>
              <w:rPr>
                <w:rFonts w:ascii="Tahoma" w:hAnsi="Tahoma" w:cs="Tahoma"/>
              </w:rPr>
            </w:pPr>
            <w:r w:rsidRPr="00012D2D">
              <w:rPr>
                <w:rFonts w:ascii="Tahoma" w:hAnsi="Tahoma" w:cs="Tahoma"/>
              </w:rPr>
              <w:t xml:space="preserve">El tiempo de ejecución </w:t>
            </w:r>
            <w:r w:rsidR="007E7924" w:rsidRPr="00012D2D">
              <w:rPr>
                <w:rFonts w:ascii="Tahoma" w:hAnsi="Tahoma" w:cs="Tahoma"/>
              </w:rPr>
              <w:t>requerido</w:t>
            </w:r>
            <w:r w:rsidRPr="00012D2D">
              <w:rPr>
                <w:rFonts w:ascii="Tahoma" w:hAnsi="Tahoma" w:cs="Tahoma"/>
              </w:rPr>
              <w:t xml:space="preserve"> por ENTEL S.A. para el </w:t>
            </w:r>
            <w:r w:rsidR="00A200AA" w:rsidRPr="00012D2D">
              <w:rPr>
                <w:rFonts w:ascii="Tahoma" w:hAnsi="Tahoma" w:cs="Tahoma"/>
              </w:rPr>
              <w:t>TRAMO 1</w:t>
            </w:r>
            <w:r w:rsidRPr="00012D2D">
              <w:rPr>
                <w:rFonts w:ascii="Tahoma" w:hAnsi="Tahoma" w:cs="Tahoma"/>
              </w:rPr>
              <w:t xml:space="preserve">, </w:t>
            </w:r>
            <w:r w:rsidR="000D5EA6" w:rsidRPr="00012D2D">
              <w:rPr>
                <w:rFonts w:ascii="Tahoma" w:hAnsi="Tahoma" w:cs="Tahoma"/>
              </w:rPr>
              <w:t xml:space="preserve">que será </w:t>
            </w:r>
            <w:r w:rsidR="00561C25" w:rsidRPr="00012D2D">
              <w:rPr>
                <w:rFonts w:ascii="Tahoma" w:hAnsi="Tahoma" w:cs="Tahoma"/>
              </w:rPr>
              <w:t xml:space="preserve">contabilizado a partir de la </w:t>
            </w:r>
            <w:r w:rsidR="00BB11AB">
              <w:rPr>
                <w:rFonts w:ascii="Tahoma" w:hAnsi="Tahoma" w:cs="Tahoma"/>
              </w:rPr>
              <w:t>Firma de Contrato</w:t>
            </w:r>
            <w:r w:rsidR="000B2555" w:rsidRPr="00012D2D">
              <w:rPr>
                <w:rFonts w:ascii="Tahoma" w:hAnsi="Tahoma" w:cs="Tahoma"/>
              </w:rPr>
              <w:t>,</w:t>
            </w:r>
            <w:r w:rsidR="002B6EE2" w:rsidRPr="00012D2D">
              <w:rPr>
                <w:rFonts w:ascii="Tahoma" w:hAnsi="Tahoma" w:cs="Tahoma"/>
              </w:rPr>
              <w:t xml:space="preserve"> </w:t>
            </w:r>
            <w:r w:rsidR="007E7924" w:rsidRPr="00012D2D">
              <w:rPr>
                <w:rFonts w:ascii="Tahoma" w:hAnsi="Tahoma" w:cs="Tahoma"/>
              </w:rPr>
              <w:t xml:space="preserve">es de </w:t>
            </w:r>
            <w:r w:rsidR="00BB11AB">
              <w:rPr>
                <w:rFonts w:ascii="Tahoma" w:hAnsi="Tahoma" w:cs="Tahoma"/>
              </w:rPr>
              <w:t>Ciento Treinta y Cinco</w:t>
            </w:r>
            <w:r w:rsidRPr="00012D2D">
              <w:rPr>
                <w:rFonts w:ascii="Tahoma" w:hAnsi="Tahoma" w:cs="Tahoma"/>
              </w:rPr>
              <w:t xml:space="preserve"> (</w:t>
            </w:r>
            <w:r w:rsidR="00BB11AB">
              <w:rPr>
                <w:rFonts w:ascii="Tahoma" w:hAnsi="Tahoma" w:cs="Tahoma"/>
              </w:rPr>
              <w:t>135</w:t>
            </w:r>
            <w:r w:rsidRPr="00012D2D">
              <w:rPr>
                <w:rFonts w:ascii="Tahoma" w:hAnsi="Tahoma" w:cs="Tahoma"/>
              </w:rPr>
              <w:t>) días Calendario</w:t>
            </w:r>
            <w:r w:rsidR="007E7924" w:rsidRPr="00012D2D">
              <w:rPr>
                <w:rFonts w:ascii="Tahoma" w:hAnsi="Tahoma" w:cs="Tahoma"/>
              </w:rPr>
              <w:t>.</w:t>
            </w:r>
          </w:p>
          <w:p w:rsidR="00BB11AB" w:rsidRPr="00012D2D" w:rsidRDefault="00BB11AB" w:rsidP="00BB11AB">
            <w:pPr>
              <w:rPr>
                <w:rFonts w:ascii="Tahoma" w:hAnsi="Tahoma" w:cs="Tahoma"/>
              </w:rPr>
            </w:pPr>
            <w:r>
              <w:rPr>
                <w:rFonts w:ascii="Tahoma" w:hAnsi="Tahoma" w:cs="Tahoma"/>
              </w:rPr>
              <w:t xml:space="preserve">Este tiempo </w:t>
            </w:r>
            <w:r w:rsidR="00C86413">
              <w:rPr>
                <w:rFonts w:ascii="Tahoma" w:hAnsi="Tahoma" w:cs="Tahoma"/>
              </w:rPr>
              <w:t xml:space="preserve">total, </w:t>
            </w:r>
            <w:r>
              <w:rPr>
                <w:rFonts w:ascii="Tahoma" w:hAnsi="Tahoma" w:cs="Tahoma"/>
              </w:rPr>
              <w:t xml:space="preserve">incluye </w:t>
            </w:r>
            <w:r w:rsidR="00C86413">
              <w:rPr>
                <w:rFonts w:ascii="Tahoma" w:hAnsi="Tahoma" w:cs="Tahoma"/>
              </w:rPr>
              <w:t>e</w:t>
            </w:r>
            <w:r>
              <w:rPr>
                <w:rFonts w:ascii="Tahoma" w:hAnsi="Tahoma" w:cs="Tahoma"/>
              </w:rPr>
              <w:t>l relevamiento y Plan de Tendido, Permisos/Aprobaciones</w:t>
            </w:r>
            <w:r w:rsidR="00C86413">
              <w:rPr>
                <w:rFonts w:ascii="Tahoma" w:hAnsi="Tahoma" w:cs="Tahoma"/>
              </w:rPr>
              <w:t>.</w:t>
            </w:r>
          </w:p>
        </w:tc>
        <w:tc>
          <w:tcPr>
            <w:tcW w:w="1418" w:type="dxa"/>
            <w:tcBorders>
              <w:top w:val="nil"/>
              <w:left w:val="single" w:sz="8" w:space="0" w:color="auto"/>
              <w:bottom w:val="single" w:sz="8" w:space="0" w:color="auto"/>
              <w:right w:val="single" w:sz="8" w:space="0" w:color="auto"/>
            </w:tcBorders>
            <w:shd w:val="clear" w:color="auto" w:fill="auto"/>
            <w:vAlign w:val="center"/>
          </w:tcPr>
          <w:p w:rsidR="001E45C8" w:rsidRPr="00012D2D" w:rsidRDefault="001E45C8" w:rsidP="00462276">
            <w:pPr>
              <w:jc w:val="center"/>
              <w:rPr>
                <w:rFonts w:ascii="Tahoma" w:hAnsi="Tahoma" w:cs="Tahoma"/>
                <w:sz w:val="18"/>
                <w:szCs w:val="18"/>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9F7018">
              <w:rPr>
                <w:rFonts w:ascii="Tahoma" w:hAnsi="Tahoma" w:cs="Tahoma"/>
                <w:sz w:val="18"/>
                <w:szCs w:val="18"/>
              </w:rPr>
            </w:r>
            <w:r w:rsidR="009F7018">
              <w:rPr>
                <w:rFonts w:ascii="Tahoma" w:hAnsi="Tahoma" w:cs="Tahoma"/>
                <w:sz w:val="18"/>
                <w:szCs w:val="18"/>
              </w:rPr>
              <w:fldChar w:fldCharType="separate"/>
            </w:r>
            <w:r w:rsidRPr="00012D2D">
              <w:rPr>
                <w:rFonts w:ascii="Tahoma" w:hAnsi="Tahoma" w:cs="Tahoma"/>
                <w:sz w:val="18"/>
                <w:szCs w:val="18"/>
              </w:rPr>
              <w:fldChar w:fldCharType="end"/>
            </w:r>
          </w:p>
        </w:tc>
        <w:tc>
          <w:tcPr>
            <w:tcW w:w="1257" w:type="dxa"/>
            <w:tcBorders>
              <w:top w:val="single" w:sz="8" w:space="0" w:color="auto"/>
              <w:left w:val="nil"/>
              <w:bottom w:val="single" w:sz="8" w:space="0" w:color="auto"/>
              <w:right w:val="single" w:sz="8" w:space="0" w:color="auto"/>
            </w:tcBorders>
            <w:shd w:val="clear" w:color="auto" w:fill="auto"/>
            <w:vAlign w:val="center"/>
          </w:tcPr>
          <w:p w:rsidR="001E45C8" w:rsidRPr="00012D2D" w:rsidRDefault="001E45C8" w:rsidP="00462276">
            <w:pPr>
              <w:jc w:val="center"/>
              <w:rPr>
                <w:rFonts w:ascii="Tahoma" w:hAnsi="Tahoma" w:cs="Tahoma"/>
                <w:sz w:val="20"/>
                <w:szCs w:val="20"/>
                <w:lang w:val="es-BO" w:eastAsia="es-BO"/>
              </w:rPr>
            </w:pPr>
          </w:p>
        </w:tc>
        <w:tc>
          <w:tcPr>
            <w:tcW w:w="1857" w:type="dxa"/>
            <w:tcBorders>
              <w:top w:val="single" w:sz="8" w:space="0" w:color="auto"/>
              <w:left w:val="nil"/>
              <w:bottom w:val="single" w:sz="8" w:space="0" w:color="auto"/>
              <w:right w:val="single" w:sz="8" w:space="0" w:color="auto"/>
            </w:tcBorders>
            <w:shd w:val="clear" w:color="auto" w:fill="auto"/>
            <w:vAlign w:val="center"/>
          </w:tcPr>
          <w:p w:rsidR="001E45C8" w:rsidRPr="00012D2D" w:rsidRDefault="001E45C8" w:rsidP="00462276">
            <w:pPr>
              <w:jc w:val="center"/>
              <w:rPr>
                <w:rFonts w:ascii="Tahoma" w:hAnsi="Tahoma" w:cs="Tahoma"/>
                <w:sz w:val="20"/>
                <w:szCs w:val="20"/>
                <w:lang w:val="es-BO" w:eastAsia="es-BO"/>
              </w:rPr>
            </w:pPr>
          </w:p>
        </w:tc>
      </w:tr>
      <w:tr w:rsidR="006C1059" w:rsidRPr="00012D2D" w:rsidTr="007E7924">
        <w:trPr>
          <w:trHeight w:val="54"/>
        </w:trPr>
        <w:tc>
          <w:tcPr>
            <w:tcW w:w="636" w:type="dxa"/>
            <w:tcBorders>
              <w:top w:val="single" w:sz="4" w:space="0" w:color="auto"/>
              <w:left w:val="single" w:sz="8" w:space="0" w:color="auto"/>
              <w:bottom w:val="single" w:sz="8" w:space="0" w:color="auto"/>
              <w:right w:val="single" w:sz="8" w:space="0" w:color="auto"/>
            </w:tcBorders>
            <w:shd w:val="clear" w:color="auto" w:fill="auto"/>
            <w:vAlign w:val="center"/>
          </w:tcPr>
          <w:p w:rsidR="006C1059" w:rsidRPr="00012D2D" w:rsidRDefault="00EA19FB" w:rsidP="00C74609">
            <w:pPr>
              <w:jc w:val="center"/>
              <w:rPr>
                <w:rFonts w:ascii="Tahoma" w:hAnsi="Tahoma" w:cs="Tahoma"/>
                <w:sz w:val="18"/>
                <w:szCs w:val="18"/>
              </w:rPr>
            </w:pPr>
            <w:r w:rsidRPr="00012D2D">
              <w:rPr>
                <w:rFonts w:ascii="Tahoma" w:hAnsi="Tahoma" w:cs="Tahoma"/>
                <w:sz w:val="18"/>
                <w:szCs w:val="18"/>
              </w:rPr>
              <w:t>1.</w:t>
            </w:r>
            <w:r w:rsidR="006C1059" w:rsidRPr="00012D2D">
              <w:rPr>
                <w:rFonts w:ascii="Tahoma" w:hAnsi="Tahoma" w:cs="Tahoma"/>
                <w:sz w:val="18"/>
                <w:szCs w:val="18"/>
              </w:rPr>
              <w:t>2</w:t>
            </w:r>
          </w:p>
        </w:tc>
        <w:tc>
          <w:tcPr>
            <w:tcW w:w="2410" w:type="dxa"/>
            <w:tcBorders>
              <w:top w:val="single" w:sz="4" w:space="0" w:color="auto"/>
              <w:left w:val="nil"/>
              <w:bottom w:val="single" w:sz="8" w:space="0" w:color="000000"/>
              <w:right w:val="single" w:sz="8" w:space="0" w:color="auto"/>
            </w:tcBorders>
            <w:shd w:val="clear" w:color="auto" w:fill="auto"/>
            <w:vAlign w:val="center"/>
          </w:tcPr>
          <w:p w:rsidR="0075697E" w:rsidRPr="00012D2D" w:rsidRDefault="006C1059" w:rsidP="000D5EA6">
            <w:pPr>
              <w:rPr>
                <w:rFonts w:ascii="Tahoma" w:hAnsi="Tahoma" w:cs="Tahoma"/>
              </w:rPr>
            </w:pPr>
            <w:r w:rsidRPr="00012D2D">
              <w:rPr>
                <w:rFonts w:ascii="Tahoma" w:hAnsi="Tahoma" w:cs="Tahoma"/>
                <w:b/>
              </w:rPr>
              <w:t xml:space="preserve">TRAMO </w:t>
            </w:r>
            <w:r w:rsidR="00A200AA" w:rsidRPr="00012D2D">
              <w:rPr>
                <w:rFonts w:ascii="Tahoma" w:hAnsi="Tahoma" w:cs="Tahoma"/>
                <w:b/>
              </w:rPr>
              <w:t>2</w:t>
            </w:r>
            <w:r w:rsidRPr="00012D2D">
              <w:rPr>
                <w:rFonts w:ascii="Tahoma" w:hAnsi="Tahoma" w:cs="Tahoma"/>
                <w:b/>
              </w:rPr>
              <w:t>:</w:t>
            </w:r>
            <w:r w:rsidRPr="00012D2D">
              <w:rPr>
                <w:rFonts w:ascii="Tahoma" w:hAnsi="Tahoma" w:cs="Tahoma"/>
              </w:rPr>
              <w:t xml:space="preserve"> </w:t>
            </w:r>
          </w:p>
          <w:p w:rsidR="006C1059" w:rsidRPr="00012D2D" w:rsidRDefault="00561C25" w:rsidP="000D5EA6">
            <w:pPr>
              <w:rPr>
                <w:rFonts w:ascii="Tahoma" w:hAnsi="Tahoma" w:cs="Tahoma"/>
              </w:rPr>
            </w:pPr>
            <w:r w:rsidRPr="00012D2D">
              <w:rPr>
                <w:rFonts w:ascii="Tahoma" w:hAnsi="Tahoma" w:cs="Tahoma"/>
              </w:rPr>
              <w:t>Tiempos de entrega.</w:t>
            </w:r>
          </w:p>
        </w:tc>
        <w:tc>
          <w:tcPr>
            <w:tcW w:w="6822" w:type="dxa"/>
            <w:tcBorders>
              <w:top w:val="single" w:sz="4" w:space="0" w:color="auto"/>
              <w:left w:val="nil"/>
              <w:bottom w:val="single" w:sz="8" w:space="0" w:color="auto"/>
              <w:right w:val="nil"/>
            </w:tcBorders>
            <w:shd w:val="clear" w:color="auto" w:fill="auto"/>
            <w:vAlign w:val="center"/>
          </w:tcPr>
          <w:p w:rsidR="006C1059" w:rsidRDefault="007E7924" w:rsidP="00BB11AB">
            <w:pPr>
              <w:jc w:val="both"/>
              <w:rPr>
                <w:rFonts w:ascii="Tahoma" w:hAnsi="Tahoma" w:cs="Tahoma"/>
              </w:rPr>
            </w:pPr>
            <w:r w:rsidRPr="00012D2D">
              <w:rPr>
                <w:rFonts w:ascii="Tahoma" w:hAnsi="Tahoma" w:cs="Tahoma"/>
              </w:rPr>
              <w:t xml:space="preserve">El tiempo de ejecución requerido por ENTEL S.A. para el TRAMO </w:t>
            </w:r>
            <w:r w:rsidR="00A200AA" w:rsidRPr="00012D2D">
              <w:rPr>
                <w:rFonts w:ascii="Tahoma" w:hAnsi="Tahoma" w:cs="Tahoma"/>
              </w:rPr>
              <w:t>2</w:t>
            </w:r>
            <w:r w:rsidRPr="00012D2D">
              <w:rPr>
                <w:rFonts w:ascii="Tahoma" w:hAnsi="Tahoma" w:cs="Tahoma"/>
              </w:rPr>
              <w:t xml:space="preserve">, </w:t>
            </w:r>
            <w:r w:rsidR="000D5EA6" w:rsidRPr="00012D2D">
              <w:rPr>
                <w:rFonts w:ascii="Tahoma" w:hAnsi="Tahoma" w:cs="Tahoma"/>
              </w:rPr>
              <w:t xml:space="preserve">que será </w:t>
            </w:r>
            <w:r w:rsidRPr="00012D2D">
              <w:rPr>
                <w:rFonts w:ascii="Tahoma" w:hAnsi="Tahoma" w:cs="Tahoma"/>
              </w:rPr>
              <w:t xml:space="preserve">contabilizado a partir de la </w:t>
            </w:r>
            <w:r w:rsidR="00BB11AB">
              <w:rPr>
                <w:rFonts w:ascii="Tahoma" w:hAnsi="Tahoma" w:cs="Tahoma"/>
              </w:rPr>
              <w:t>Firma de Contrato</w:t>
            </w:r>
            <w:r w:rsidR="000B2555" w:rsidRPr="00012D2D">
              <w:rPr>
                <w:rFonts w:ascii="Tahoma" w:hAnsi="Tahoma" w:cs="Tahoma"/>
              </w:rPr>
              <w:t>,</w:t>
            </w:r>
            <w:r w:rsidRPr="00012D2D">
              <w:rPr>
                <w:rFonts w:ascii="Tahoma" w:hAnsi="Tahoma" w:cs="Tahoma"/>
              </w:rPr>
              <w:t xml:space="preserve"> es </w:t>
            </w:r>
            <w:r w:rsidR="00BB11AB">
              <w:rPr>
                <w:rFonts w:ascii="Tahoma" w:hAnsi="Tahoma" w:cs="Tahoma"/>
              </w:rPr>
              <w:t>Ciento Quince</w:t>
            </w:r>
            <w:r w:rsidR="000D5EA6" w:rsidRPr="00012D2D">
              <w:rPr>
                <w:rFonts w:ascii="Tahoma" w:hAnsi="Tahoma" w:cs="Tahoma"/>
              </w:rPr>
              <w:t xml:space="preserve"> </w:t>
            </w:r>
            <w:r w:rsidR="006C1059" w:rsidRPr="00012D2D">
              <w:rPr>
                <w:rFonts w:ascii="Tahoma" w:hAnsi="Tahoma" w:cs="Tahoma"/>
              </w:rPr>
              <w:t>(</w:t>
            </w:r>
            <w:r w:rsidR="00BB11AB">
              <w:rPr>
                <w:rFonts w:ascii="Tahoma" w:hAnsi="Tahoma" w:cs="Tahoma"/>
              </w:rPr>
              <w:t>115</w:t>
            </w:r>
            <w:r w:rsidR="006C1059" w:rsidRPr="00012D2D">
              <w:rPr>
                <w:rFonts w:ascii="Tahoma" w:hAnsi="Tahoma" w:cs="Tahoma"/>
              </w:rPr>
              <w:t>) días Calendario</w:t>
            </w:r>
            <w:r w:rsidRPr="00012D2D">
              <w:rPr>
                <w:rFonts w:ascii="Tahoma" w:hAnsi="Tahoma" w:cs="Tahoma"/>
              </w:rPr>
              <w:t>.</w:t>
            </w:r>
          </w:p>
          <w:p w:rsidR="00C86413" w:rsidRPr="00012D2D" w:rsidRDefault="00C86413" w:rsidP="00C86413">
            <w:pPr>
              <w:jc w:val="both"/>
              <w:rPr>
                <w:rFonts w:ascii="Tahoma" w:hAnsi="Tahoma" w:cs="Tahoma"/>
              </w:rPr>
            </w:pPr>
            <w:r>
              <w:rPr>
                <w:rFonts w:ascii="Tahoma" w:hAnsi="Tahoma" w:cs="Tahoma"/>
              </w:rPr>
              <w:t>Este tiempo total, incluye el relevamiento y Plan de Tendido, Permisos/Aprobaciones.</w:t>
            </w:r>
          </w:p>
        </w:tc>
        <w:tc>
          <w:tcPr>
            <w:tcW w:w="1418" w:type="dxa"/>
            <w:tcBorders>
              <w:top w:val="nil"/>
              <w:left w:val="single" w:sz="8" w:space="0" w:color="auto"/>
              <w:bottom w:val="single" w:sz="8" w:space="0" w:color="auto"/>
              <w:right w:val="single" w:sz="8" w:space="0" w:color="auto"/>
            </w:tcBorders>
            <w:shd w:val="clear" w:color="auto" w:fill="auto"/>
            <w:vAlign w:val="center"/>
          </w:tcPr>
          <w:p w:rsidR="006C1059" w:rsidRPr="00012D2D" w:rsidRDefault="006C1059" w:rsidP="00C74609">
            <w:pPr>
              <w:jc w:val="center"/>
              <w:rPr>
                <w:rFonts w:ascii="Tahoma" w:hAnsi="Tahoma" w:cs="Tahoma"/>
                <w:sz w:val="18"/>
                <w:szCs w:val="18"/>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9F7018">
              <w:rPr>
                <w:rFonts w:ascii="Tahoma" w:hAnsi="Tahoma" w:cs="Tahoma"/>
                <w:sz w:val="18"/>
                <w:szCs w:val="18"/>
              </w:rPr>
            </w:r>
            <w:r w:rsidR="009F7018">
              <w:rPr>
                <w:rFonts w:ascii="Tahoma" w:hAnsi="Tahoma" w:cs="Tahoma"/>
                <w:sz w:val="18"/>
                <w:szCs w:val="18"/>
              </w:rPr>
              <w:fldChar w:fldCharType="separate"/>
            </w:r>
            <w:r w:rsidRPr="00012D2D">
              <w:rPr>
                <w:rFonts w:ascii="Tahoma" w:hAnsi="Tahoma" w:cs="Tahoma"/>
                <w:sz w:val="18"/>
                <w:szCs w:val="18"/>
              </w:rPr>
              <w:fldChar w:fldCharType="end"/>
            </w:r>
          </w:p>
        </w:tc>
        <w:tc>
          <w:tcPr>
            <w:tcW w:w="1257" w:type="dxa"/>
            <w:tcBorders>
              <w:top w:val="single" w:sz="8" w:space="0" w:color="auto"/>
              <w:left w:val="nil"/>
              <w:bottom w:val="single" w:sz="8" w:space="0" w:color="auto"/>
              <w:right w:val="single" w:sz="8" w:space="0" w:color="auto"/>
            </w:tcBorders>
            <w:shd w:val="clear" w:color="auto" w:fill="auto"/>
            <w:vAlign w:val="center"/>
          </w:tcPr>
          <w:p w:rsidR="006C1059" w:rsidRPr="00012D2D" w:rsidRDefault="006C1059" w:rsidP="00C74609">
            <w:pPr>
              <w:jc w:val="center"/>
              <w:rPr>
                <w:rFonts w:ascii="Tahoma" w:hAnsi="Tahoma" w:cs="Tahoma"/>
                <w:sz w:val="20"/>
                <w:szCs w:val="20"/>
                <w:lang w:val="es-BO" w:eastAsia="es-BO"/>
              </w:rPr>
            </w:pPr>
          </w:p>
        </w:tc>
        <w:tc>
          <w:tcPr>
            <w:tcW w:w="1857" w:type="dxa"/>
            <w:tcBorders>
              <w:top w:val="single" w:sz="8" w:space="0" w:color="auto"/>
              <w:left w:val="nil"/>
              <w:bottom w:val="single" w:sz="8" w:space="0" w:color="auto"/>
              <w:right w:val="single" w:sz="8" w:space="0" w:color="auto"/>
            </w:tcBorders>
            <w:shd w:val="clear" w:color="auto" w:fill="auto"/>
            <w:vAlign w:val="center"/>
          </w:tcPr>
          <w:p w:rsidR="006C1059" w:rsidRPr="00012D2D" w:rsidRDefault="006C1059" w:rsidP="00C74609">
            <w:pPr>
              <w:jc w:val="center"/>
              <w:rPr>
                <w:rFonts w:ascii="Tahoma" w:hAnsi="Tahoma" w:cs="Tahoma"/>
                <w:sz w:val="20"/>
                <w:szCs w:val="20"/>
                <w:lang w:val="es-BO" w:eastAsia="es-BO"/>
              </w:rPr>
            </w:pPr>
          </w:p>
        </w:tc>
      </w:tr>
      <w:tr w:rsidR="006C1059" w:rsidRPr="00012D2D" w:rsidTr="007E7924">
        <w:trPr>
          <w:trHeight w:val="54"/>
        </w:trPr>
        <w:tc>
          <w:tcPr>
            <w:tcW w:w="636" w:type="dxa"/>
            <w:tcBorders>
              <w:top w:val="single" w:sz="4" w:space="0" w:color="auto"/>
              <w:left w:val="single" w:sz="8" w:space="0" w:color="auto"/>
              <w:bottom w:val="single" w:sz="8" w:space="0" w:color="auto"/>
              <w:right w:val="single" w:sz="8" w:space="0" w:color="auto"/>
            </w:tcBorders>
            <w:shd w:val="clear" w:color="auto" w:fill="auto"/>
            <w:vAlign w:val="center"/>
          </w:tcPr>
          <w:p w:rsidR="006C1059" w:rsidRPr="00012D2D" w:rsidRDefault="00EA19FB" w:rsidP="00C74609">
            <w:pPr>
              <w:jc w:val="center"/>
              <w:rPr>
                <w:rFonts w:ascii="Tahoma" w:hAnsi="Tahoma" w:cs="Tahoma"/>
                <w:sz w:val="18"/>
                <w:szCs w:val="18"/>
              </w:rPr>
            </w:pPr>
            <w:r w:rsidRPr="00012D2D">
              <w:rPr>
                <w:rFonts w:ascii="Tahoma" w:hAnsi="Tahoma" w:cs="Tahoma"/>
                <w:sz w:val="18"/>
                <w:szCs w:val="18"/>
              </w:rPr>
              <w:t>1.</w:t>
            </w:r>
            <w:r w:rsidR="006C1059" w:rsidRPr="00012D2D">
              <w:rPr>
                <w:rFonts w:ascii="Tahoma" w:hAnsi="Tahoma" w:cs="Tahoma"/>
                <w:sz w:val="18"/>
                <w:szCs w:val="18"/>
              </w:rPr>
              <w:t>3</w:t>
            </w:r>
          </w:p>
        </w:tc>
        <w:tc>
          <w:tcPr>
            <w:tcW w:w="2410" w:type="dxa"/>
            <w:tcBorders>
              <w:top w:val="single" w:sz="4" w:space="0" w:color="auto"/>
              <w:left w:val="nil"/>
              <w:bottom w:val="single" w:sz="8" w:space="0" w:color="000000"/>
              <w:right w:val="single" w:sz="8" w:space="0" w:color="auto"/>
            </w:tcBorders>
            <w:shd w:val="clear" w:color="auto" w:fill="auto"/>
            <w:vAlign w:val="center"/>
          </w:tcPr>
          <w:p w:rsidR="0075697E" w:rsidRPr="00012D2D" w:rsidRDefault="006C1059" w:rsidP="000D5EA6">
            <w:pPr>
              <w:rPr>
                <w:rFonts w:ascii="Tahoma" w:hAnsi="Tahoma" w:cs="Tahoma"/>
              </w:rPr>
            </w:pPr>
            <w:r w:rsidRPr="00012D2D">
              <w:rPr>
                <w:rFonts w:ascii="Tahoma" w:hAnsi="Tahoma" w:cs="Tahoma"/>
                <w:b/>
              </w:rPr>
              <w:t xml:space="preserve">TRAMO </w:t>
            </w:r>
            <w:r w:rsidR="00A200AA" w:rsidRPr="00012D2D">
              <w:rPr>
                <w:rFonts w:ascii="Tahoma" w:hAnsi="Tahoma" w:cs="Tahoma"/>
                <w:b/>
              </w:rPr>
              <w:t>3</w:t>
            </w:r>
            <w:r w:rsidRPr="00012D2D">
              <w:rPr>
                <w:rFonts w:ascii="Tahoma" w:hAnsi="Tahoma" w:cs="Tahoma"/>
                <w:b/>
              </w:rPr>
              <w:t>:</w:t>
            </w:r>
            <w:r w:rsidRPr="00012D2D">
              <w:rPr>
                <w:rFonts w:ascii="Tahoma" w:hAnsi="Tahoma" w:cs="Tahoma"/>
              </w:rPr>
              <w:t xml:space="preserve"> </w:t>
            </w:r>
          </w:p>
          <w:p w:rsidR="006C1059" w:rsidRPr="00012D2D" w:rsidRDefault="00561C25" w:rsidP="000D5EA6">
            <w:pPr>
              <w:rPr>
                <w:rFonts w:ascii="Tahoma" w:hAnsi="Tahoma" w:cs="Tahoma"/>
              </w:rPr>
            </w:pPr>
            <w:r w:rsidRPr="00012D2D">
              <w:rPr>
                <w:rFonts w:ascii="Tahoma" w:hAnsi="Tahoma" w:cs="Tahoma"/>
              </w:rPr>
              <w:t>Tiempos de entrega.</w:t>
            </w:r>
          </w:p>
        </w:tc>
        <w:tc>
          <w:tcPr>
            <w:tcW w:w="6822" w:type="dxa"/>
            <w:tcBorders>
              <w:top w:val="single" w:sz="4" w:space="0" w:color="auto"/>
              <w:left w:val="nil"/>
              <w:bottom w:val="single" w:sz="8" w:space="0" w:color="auto"/>
              <w:right w:val="nil"/>
            </w:tcBorders>
            <w:shd w:val="clear" w:color="auto" w:fill="auto"/>
            <w:vAlign w:val="center"/>
          </w:tcPr>
          <w:p w:rsidR="006C1059" w:rsidRDefault="007E7924" w:rsidP="00BB11AB">
            <w:pPr>
              <w:jc w:val="both"/>
              <w:rPr>
                <w:rFonts w:ascii="Tahoma" w:hAnsi="Tahoma" w:cs="Tahoma"/>
              </w:rPr>
            </w:pPr>
            <w:r w:rsidRPr="00012D2D">
              <w:rPr>
                <w:rFonts w:ascii="Tahoma" w:hAnsi="Tahoma" w:cs="Tahoma"/>
              </w:rPr>
              <w:t xml:space="preserve">El tiempo de ejecución requerido por ENTEL S.A. para el TRAMO </w:t>
            </w:r>
            <w:r w:rsidR="00807E50" w:rsidRPr="00012D2D">
              <w:rPr>
                <w:rFonts w:ascii="Tahoma" w:hAnsi="Tahoma" w:cs="Tahoma"/>
              </w:rPr>
              <w:t>3</w:t>
            </w:r>
            <w:r w:rsidRPr="00012D2D">
              <w:rPr>
                <w:rFonts w:ascii="Tahoma" w:hAnsi="Tahoma" w:cs="Tahoma"/>
              </w:rPr>
              <w:t xml:space="preserve">, </w:t>
            </w:r>
            <w:r w:rsidR="00BB11AB" w:rsidRPr="00012D2D">
              <w:rPr>
                <w:rFonts w:ascii="Tahoma" w:hAnsi="Tahoma" w:cs="Tahoma"/>
              </w:rPr>
              <w:t xml:space="preserve">que será contabilizado a partir de la </w:t>
            </w:r>
            <w:r w:rsidR="00BB11AB">
              <w:rPr>
                <w:rFonts w:ascii="Tahoma" w:hAnsi="Tahoma" w:cs="Tahoma"/>
              </w:rPr>
              <w:t>Firma de Contrato</w:t>
            </w:r>
            <w:r w:rsidR="00BB11AB" w:rsidRPr="00012D2D">
              <w:rPr>
                <w:rFonts w:ascii="Tahoma" w:hAnsi="Tahoma" w:cs="Tahoma"/>
              </w:rPr>
              <w:t xml:space="preserve">, es </w:t>
            </w:r>
            <w:r w:rsidR="00BB11AB">
              <w:rPr>
                <w:rFonts w:ascii="Tahoma" w:hAnsi="Tahoma" w:cs="Tahoma"/>
              </w:rPr>
              <w:t>Ciento Quince</w:t>
            </w:r>
            <w:r w:rsidR="00BB11AB" w:rsidRPr="00012D2D">
              <w:rPr>
                <w:rFonts w:ascii="Tahoma" w:hAnsi="Tahoma" w:cs="Tahoma"/>
              </w:rPr>
              <w:t xml:space="preserve"> (</w:t>
            </w:r>
            <w:r w:rsidR="00BB11AB">
              <w:rPr>
                <w:rFonts w:ascii="Tahoma" w:hAnsi="Tahoma" w:cs="Tahoma"/>
              </w:rPr>
              <w:t>115</w:t>
            </w:r>
            <w:r w:rsidR="00BB11AB" w:rsidRPr="00012D2D">
              <w:rPr>
                <w:rFonts w:ascii="Tahoma" w:hAnsi="Tahoma" w:cs="Tahoma"/>
              </w:rPr>
              <w:t>) días Calendario.</w:t>
            </w:r>
          </w:p>
          <w:p w:rsidR="00C86413" w:rsidRPr="00012D2D" w:rsidRDefault="00C86413" w:rsidP="00C86413">
            <w:pPr>
              <w:jc w:val="both"/>
              <w:rPr>
                <w:rFonts w:ascii="Tahoma" w:hAnsi="Tahoma" w:cs="Tahoma"/>
              </w:rPr>
            </w:pPr>
            <w:r>
              <w:rPr>
                <w:rFonts w:ascii="Tahoma" w:hAnsi="Tahoma" w:cs="Tahoma"/>
              </w:rPr>
              <w:t>Este tiempo total, incluye el relevamiento y Plan de Tendido, Permisos/Aprobaciones.</w:t>
            </w:r>
          </w:p>
        </w:tc>
        <w:tc>
          <w:tcPr>
            <w:tcW w:w="1418" w:type="dxa"/>
            <w:tcBorders>
              <w:top w:val="nil"/>
              <w:left w:val="single" w:sz="8" w:space="0" w:color="auto"/>
              <w:bottom w:val="single" w:sz="8" w:space="0" w:color="auto"/>
              <w:right w:val="single" w:sz="8" w:space="0" w:color="auto"/>
            </w:tcBorders>
            <w:shd w:val="clear" w:color="auto" w:fill="auto"/>
            <w:vAlign w:val="center"/>
          </w:tcPr>
          <w:p w:rsidR="006C1059" w:rsidRPr="00012D2D" w:rsidRDefault="006C1059" w:rsidP="00C74609">
            <w:pPr>
              <w:jc w:val="center"/>
              <w:rPr>
                <w:rFonts w:ascii="Tahoma" w:hAnsi="Tahoma" w:cs="Tahoma"/>
                <w:sz w:val="18"/>
                <w:szCs w:val="18"/>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9F7018">
              <w:rPr>
                <w:rFonts w:ascii="Tahoma" w:hAnsi="Tahoma" w:cs="Tahoma"/>
                <w:sz w:val="18"/>
                <w:szCs w:val="18"/>
              </w:rPr>
            </w:r>
            <w:r w:rsidR="009F7018">
              <w:rPr>
                <w:rFonts w:ascii="Tahoma" w:hAnsi="Tahoma" w:cs="Tahoma"/>
                <w:sz w:val="18"/>
                <w:szCs w:val="18"/>
              </w:rPr>
              <w:fldChar w:fldCharType="separate"/>
            </w:r>
            <w:r w:rsidRPr="00012D2D">
              <w:rPr>
                <w:rFonts w:ascii="Tahoma" w:hAnsi="Tahoma" w:cs="Tahoma"/>
                <w:sz w:val="18"/>
                <w:szCs w:val="18"/>
              </w:rPr>
              <w:fldChar w:fldCharType="end"/>
            </w:r>
          </w:p>
        </w:tc>
        <w:tc>
          <w:tcPr>
            <w:tcW w:w="1257" w:type="dxa"/>
            <w:tcBorders>
              <w:top w:val="single" w:sz="8" w:space="0" w:color="auto"/>
              <w:left w:val="nil"/>
              <w:bottom w:val="single" w:sz="8" w:space="0" w:color="auto"/>
              <w:right w:val="single" w:sz="8" w:space="0" w:color="auto"/>
            </w:tcBorders>
            <w:shd w:val="clear" w:color="auto" w:fill="auto"/>
            <w:vAlign w:val="center"/>
          </w:tcPr>
          <w:p w:rsidR="006C1059" w:rsidRPr="00012D2D" w:rsidRDefault="006C1059" w:rsidP="00C74609">
            <w:pPr>
              <w:jc w:val="center"/>
              <w:rPr>
                <w:rFonts w:ascii="Tahoma" w:hAnsi="Tahoma" w:cs="Tahoma"/>
                <w:sz w:val="20"/>
                <w:szCs w:val="20"/>
                <w:lang w:val="es-BO" w:eastAsia="es-BO"/>
              </w:rPr>
            </w:pPr>
          </w:p>
        </w:tc>
        <w:tc>
          <w:tcPr>
            <w:tcW w:w="1857" w:type="dxa"/>
            <w:tcBorders>
              <w:top w:val="single" w:sz="8" w:space="0" w:color="auto"/>
              <w:left w:val="nil"/>
              <w:bottom w:val="single" w:sz="8" w:space="0" w:color="auto"/>
              <w:right w:val="single" w:sz="8" w:space="0" w:color="auto"/>
            </w:tcBorders>
            <w:shd w:val="clear" w:color="auto" w:fill="auto"/>
            <w:vAlign w:val="center"/>
          </w:tcPr>
          <w:p w:rsidR="006C1059" w:rsidRPr="00012D2D" w:rsidRDefault="006C1059" w:rsidP="00C74609">
            <w:pPr>
              <w:jc w:val="center"/>
              <w:rPr>
                <w:rFonts w:ascii="Tahoma" w:hAnsi="Tahoma" w:cs="Tahoma"/>
                <w:sz w:val="20"/>
                <w:szCs w:val="20"/>
                <w:lang w:val="es-BO" w:eastAsia="es-BO"/>
              </w:rPr>
            </w:pPr>
          </w:p>
        </w:tc>
      </w:tr>
    </w:tbl>
    <w:p w:rsidR="001E45C8" w:rsidRPr="00012D2D" w:rsidRDefault="001E45C8" w:rsidP="001E45C8">
      <w:pPr>
        <w:pStyle w:val="TITULOS"/>
        <w:tabs>
          <w:tab w:val="left" w:pos="1418"/>
        </w:tabs>
        <w:spacing w:after="0"/>
        <w:ind w:left="1429" w:firstLine="0"/>
        <w:rPr>
          <w:sz w:val="12"/>
        </w:rPr>
      </w:pPr>
    </w:p>
    <w:p w:rsidR="001E45C8" w:rsidRPr="00012D2D" w:rsidRDefault="001E45C8" w:rsidP="001E45C8">
      <w:pPr>
        <w:pStyle w:val="TITULOS"/>
        <w:numPr>
          <w:ilvl w:val="0"/>
          <w:numId w:val="9"/>
        </w:numPr>
        <w:tabs>
          <w:tab w:val="left" w:pos="1418"/>
        </w:tabs>
        <w:spacing w:after="0"/>
        <w:ind w:left="1429"/>
      </w:pPr>
      <w:r w:rsidRPr="00012D2D">
        <w:rPr>
          <w:rFonts w:ascii="Tahoma" w:hAnsi="Tahoma" w:cs="Tahoma"/>
          <w:sz w:val="22"/>
          <w:szCs w:val="22"/>
        </w:rPr>
        <w:t xml:space="preserve">DOCUMENTACIÓN E INFORMACIÓN TÉCNICA A SER ENTREGADA </w:t>
      </w:r>
    </w:p>
    <w:tbl>
      <w:tblPr>
        <w:tblW w:w="14240" w:type="dxa"/>
        <w:tblInd w:w="568" w:type="dxa"/>
        <w:tblLayout w:type="fixed"/>
        <w:tblCellMar>
          <w:left w:w="70" w:type="dxa"/>
          <w:right w:w="70" w:type="dxa"/>
        </w:tblCellMar>
        <w:tblLook w:val="04A0" w:firstRow="1" w:lastRow="0" w:firstColumn="1" w:lastColumn="0" w:noHBand="0" w:noVBand="1"/>
      </w:tblPr>
      <w:tblGrid>
        <w:gridCol w:w="636"/>
        <w:gridCol w:w="2105"/>
        <w:gridCol w:w="6967"/>
        <w:gridCol w:w="1418"/>
        <w:gridCol w:w="1134"/>
        <w:gridCol w:w="1980"/>
      </w:tblGrid>
      <w:tr w:rsidR="001E45C8" w:rsidRPr="00012D2D" w:rsidTr="00462276">
        <w:trPr>
          <w:trHeight w:val="50"/>
        </w:trPr>
        <w:tc>
          <w:tcPr>
            <w:tcW w:w="11126" w:type="dxa"/>
            <w:gridSpan w:val="4"/>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1E45C8" w:rsidRPr="00012D2D" w:rsidRDefault="001E45C8" w:rsidP="00462276">
            <w:pPr>
              <w:jc w:val="center"/>
              <w:rPr>
                <w:rFonts w:ascii="Tahoma" w:hAnsi="Tahoma" w:cs="Tahoma"/>
                <w:b/>
                <w:bCs/>
                <w:sz w:val="18"/>
                <w:szCs w:val="18"/>
                <w:lang w:val="es-BO" w:eastAsia="es-BO"/>
              </w:rPr>
            </w:pPr>
            <w:r w:rsidRPr="00012D2D">
              <w:rPr>
                <w:rFonts w:ascii="Tahoma" w:hAnsi="Tahoma" w:cs="Tahoma"/>
                <w:b/>
                <w:bCs/>
                <w:sz w:val="18"/>
                <w:szCs w:val="18"/>
                <w:lang w:val="es-BO" w:eastAsia="es-BO"/>
              </w:rPr>
              <w:t>REQUERIMIENTO DE ENTEL S.A.</w:t>
            </w:r>
          </w:p>
        </w:tc>
        <w:tc>
          <w:tcPr>
            <w:tcW w:w="3114" w:type="dxa"/>
            <w:gridSpan w:val="2"/>
            <w:tcBorders>
              <w:top w:val="single" w:sz="8" w:space="0" w:color="004990"/>
              <w:left w:val="nil"/>
              <w:bottom w:val="single" w:sz="8" w:space="0" w:color="FFFFFF"/>
              <w:right w:val="single" w:sz="8" w:space="0" w:color="004990"/>
            </w:tcBorders>
            <w:shd w:val="clear" w:color="000000" w:fill="004990"/>
            <w:vAlign w:val="center"/>
            <w:hideMark/>
          </w:tcPr>
          <w:p w:rsidR="001E45C8" w:rsidRPr="00012D2D" w:rsidRDefault="001E45C8" w:rsidP="00462276">
            <w:pPr>
              <w:jc w:val="center"/>
              <w:rPr>
                <w:rFonts w:ascii="Tahoma" w:hAnsi="Tahoma" w:cs="Tahoma"/>
                <w:b/>
                <w:bCs/>
                <w:sz w:val="18"/>
                <w:szCs w:val="18"/>
                <w:lang w:val="es-BO" w:eastAsia="es-BO"/>
              </w:rPr>
            </w:pPr>
            <w:r w:rsidRPr="00012D2D">
              <w:rPr>
                <w:rFonts w:ascii="Tahoma" w:hAnsi="Tahoma" w:cs="Tahoma"/>
                <w:b/>
                <w:bCs/>
                <w:sz w:val="18"/>
                <w:szCs w:val="18"/>
                <w:lang w:val="es-BO" w:eastAsia="es-BO"/>
              </w:rPr>
              <w:t>RESPUESTA DEL OFERENTE</w:t>
            </w:r>
          </w:p>
        </w:tc>
      </w:tr>
      <w:tr w:rsidR="001E45C8" w:rsidRPr="00012D2D" w:rsidTr="007E7924">
        <w:trPr>
          <w:trHeight w:val="55"/>
        </w:trPr>
        <w:tc>
          <w:tcPr>
            <w:tcW w:w="9708" w:type="dxa"/>
            <w:gridSpan w:val="3"/>
            <w:tcBorders>
              <w:top w:val="single" w:sz="8" w:space="0" w:color="FFFFFF"/>
              <w:left w:val="single" w:sz="8" w:space="0" w:color="004990"/>
              <w:bottom w:val="single" w:sz="4" w:space="0" w:color="auto"/>
              <w:right w:val="single" w:sz="8" w:space="0" w:color="FFFFFF"/>
            </w:tcBorders>
            <w:shd w:val="clear" w:color="000000" w:fill="004990"/>
            <w:vAlign w:val="center"/>
            <w:hideMark/>
          </w:tcPr>
          <w:p w:rsidR="004D18A4" w:rsidRPr="00012D2D" w:rsidRDefault="001E45C8" w:rsidP="004D18A4">
            <w:pPr>
              <w:jc w:val="center"/>
              <w:rPr>
                <w:rFonts w:ascii="Tahoma" w:hAnsi="Tahoma" w:cs="Tahoma"/>
                <w:b/>
                <w:bCs/>
                <w:sz w:val="18"/>
                <w:szCs w:val="18"/>
                <w:lang w:eastAsia="es-BO"/>
              </w:rPr>
            </w:pPr>
            <w:r w:rsidRPr="00012D2D">
              <w:rPr>
                <w:rFonts w:ascii="Tahoma" w:hAnsi="Tahoma" w:cs="Tahoma"/>
                <w:b/>
                <w:bCs/>
                <w:sz w:val="18"/>
                <w:szCs w:val="18"/>
                <w:lang w:eastAsia="es-BO"/>
              </w:rPr>
              <w:t>“SERVICIOS DE INSTALACIÓN, FUSIONES, PRUEBAS Y MEDIDAS DE CABLE DE FIBRA ÓPTICA</w:t>
            </w:r>
          </w:p>
          <w:p w:rsidR="001E45C8" w:rsidRPr="00012D2D" w:rsidRDefault="001E45C8" w:rsidP="004D18A4">
            <w:pPr>
              <w:jc w:val="center"/>
              <w:rPr>
                <w:rFonts w:ascii="Tahoma" w:hAnsi="Tahoma" w:cs="Tahoma"/>
                <w:b/>
                <w:bCs/>
                <w:sz w:val="18"/>
                <w:szCs w:val="18"/>
                <w:lang w:eastAsia="es-BO"/>
              </w:rPr>
            </w:pPr>
            <w:r w:rsidRPr="00012D2D">
              <w:rPr>
                <w:rFonts w:ascii="Tahoma" w:hAnsi="Tahoma" w:cs="Tahoma"/>
                <w:b/>
                <w:bCs/>
                <w:sz w:val="18"/>
                <w:szCs w:val="18"/>
                <w:lang w:eastAsia="es-BO"/>
              </w:rPr>
              <w:t>ADSS</w:t>
            </w:r>
            <w:r w:rsidR="004D18A4" w:rsidRPr="00012D2D">
              <w:rPr>
                <w:rFonts w:ascii="Tahoma" w:hAnsi="Tahoma" w:cs="Tahoma"/>
                <w:b/>
                <w:bCs/>
                <w:sz w:val="18"/>
                <w:szCs w:val="18"/>
                <w:lang w:eastAsia="es-BO"/>
              </w:rPr>
              <w:t xml:space="preserve"> </w:t>
            </w:r>
            <w:r w:rsidRPr="00012D2D">
              <w:rPr>
                <w:rFonts w:ascii="Tahoma" w:hAnsi="Tahoma" w:cs="Tahoma"/>
                <w:b/>
                <w:bCs/>
                <w:sz w:val="18"/>
                <w:szCs w:val="18"/>
                <w:lang w:eastAsia="es-BO"/>
              </w:rPr>
              <w:t>Y PROVISIÓN DE MATERIALES“</w:t>
            </w:r>
          </w:p>
        </w:tc>
        <w:tc>
          <w:tcPr>
            <w:tcW w:w="1418" w:type="dxa"/>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1E45C8" w:rsidRPr="00012D2D" w:rsidRDefault="001E45C8" w:rsidP="00462276">
            <w:pPr>
              <w:jc w:val="center"/>
              <w:rPr>
                <w:rFonts w:ascii="Tahoma" w:hAnsi="Tahoma" w:cs="Tahoma"/>
                <w:b/>
                <w:bCs/>
                <w:sz w:val="18"/>
                <w:szCs w:val="18"/>
                <w:lang w:val="es-BO" w:eastAsia="es-BO"/>
              </w:rPr>
            </w:pPr>
            <w:r w:rsidRPr="00012D2D">
              <w:rPr>
                <w:rFonts w:ascii="Tahoma" w:hAnsi="Tahoma" w:cs="Tahoma"/>
                <w:b/>
                <w:bCs/>
                <w:sz w:val="18"/>
                <w:szCs w:val="18"/>
                <w:lang w:val="es-BO" w:eastAsia="es-BO"/>
              </w:rPr>
              <w:t>CONDICIÓN</w:t>
            </w:r>
          </w:p>
        </w:tc>
        <w:tc>
          <w:tcPr>
            <w:tcW w:w="3114" w:type="dxa"/>
            <w:gridSpan w:val="2"/>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1E45C8" w:rsidRPr="00012D2D" w:rsidRDefault="001E45C8" w:rsidP="00462276">
            <w:pPr>
              <w:jc w:val="center"/>
              <w:rPr>
                <w:rFonts w:ascii="Tahoma" w:hAnsi="Tahoma" w:cs="Tahoma"/>
                <w:b/>
                <w:bCs/>
                <w:sz w:val="18"/>
                <w:szCs w:val="18"/>
                <w:lang w:val="es-BO" w:eastAsia="es-BO"/>
              </w:rPr>
            </w:pPr>
            <w:r w:rsidRPr="00012D2D">
              <w:rPr>
                <w:rFonts w:ascii="Tahoma" w:hAnsi="Tahoma" w:cs="Tahoma"/>
                <w:b/>
                <w:bCs/>
                <w:sz w:val="18"/>
                <w:szCs w:val="18"/>
                <w:lang w:val="es-BO" w:eastAsia="es-BO"/>
              </w:rPr>
              <w:t>(Llenado Obligatorio)</w:t>
            </w:r>
            <w:r w:rsidRPr="00012D2D">
              <w:rPr>
                <w:rFonts w:ascii="Tahoma" w:hAnsi="Tahoma" w:cs="Tahoma"/>
                <w:sz w:val="18"/>
                <w:szCs w:val="18"/>
                <w:lang w:val="es-BO" w:eastAsia="es-BO"/>
              </w:rPr>
              <w:t> </w:t>
            </w:r>
          </w:p>
        </w:tc>
      </w:tr>
      <w:tr w:rsidR="001E45C8" w:rsidRPr="00012D2D" w:rsidTr="007E7924">
        <w:trPr>
          <w:trHeight w:val="46"/>
        </w:trPr>
        <w:tc>
          <w:tcPr>
            <w:tcW w:w="636" w:type="dxa"/>
            <w:tcBorders>
              <w:top w:val="single" w:sz="4" w:space="0" w:color="auto"/>
              <w:left w:val="single" w:sz="4" w:space="0" w:color="auto"/>
              <w:bottom w:val="single" w:sz="4" w:space="0" w:color="auto"/>
              <w:right w:val="single" w:sz="4" w:space="0" w:color="auto"/>
            </w:tcBorders>
            <w:shd w:val="clear" w:color="000000" w:fill="004990"/>
            <w:vAlign w:val="center"/>
            <w:hideMark/>
          </w:tcPr>
          <w:p w:rsidR="001E45C8" w:rsidRPr="00012D2D" w:rsidRDefault="001E45C8" w:rsidP="00462276">
            <w:pPr>
              <w:jc w:val="center"/>
              <w:rPr>
                <w:rFonts w:ascii="Tahoma" w:hAnsi="Tahoma" w:cs="Tahoma"/>
                <w:b/>
                <w:bCs/>
                <w:lang w:val="es-BO" w:eastAsia="es-BO"/>
              </w:rPr>
            </w:pPr>
            <w:r w:rsidRPr="00012D2D">
              <w:rPr>
                <w:rFonts w:ascii="Tahoma" w:hAnsi="Tahoma" w:cs="Tahoma"/>
                <w:b/>
                <w:bCs/>
                <w:lang w:val="es-BO" w:eastAsia="es-BO"/>
              </w:rPr>
              <w:t>No</w:t>
            </w:r>
          </w:p>
        </w:tc>
        <w:tc>
          <w:tcPr>
            <w:tcW w:w="2105" w:type="dxa"/>
            <w:tcBorders>
              <w:top w:val="single" w:sz="4" w:space="0" w:color="auto"/>
              <w:left w:val="single" w:sz="4" w:space="0" w:color="auto"/>
              <w:bottom w:val="single" w:sz="4" w:space="0" w:color="auto"/>
              <w:right w:val="single" w:sz="4" w:space="0" w:color="auto"/>
            </w:tcBorders>
            <w:shd w:val="clear" w:color="000000" w:fill="004990"/>
            <w:vAlign w:val="center"/>
            <w:hideMark/>
          </w:tcPr>
          <w:p w:rsidR="001E45C8" w:rsidRPr="00012D2D" w:rsidRDefault="001E45C8" w:rsidP="00462276">
            <w:pPr>
              <w:jc w:val="center"/>
              <w:rPr>
                <w:rFonts w:ascii="Tahoma" w:hAnsi="Tahoma" w:cs="Tahoma"/>
                <w:b/>
                <w:bCs/>
                <w:lang w:val="es-BO" w:eastAsia="es-BO"/>
              </w:rPr>
            </w:pPr>
            <w:r w:rsidRPr="00012D2D">
              <w:rPr>
                <w:rFonts w:ascii="Tahoma" w:hAnsi="Tahoma" w:cs="Tahoma"/>
                <w:b/>
                <w:bCs/>
                <w:lang w:val="es-BO" w:eastAsia="es-BO"/>
              </w:rPr>
              <w:t>CARACTERÍSTICA</w:t>
            </w:r>
          </w:p>
        </w:tc>
        <w:tc>
          <w:tcPr>
            <w:tcW w:w="6967" w:type="dxa"/>
            <w:tcBorders>
              <w:top w:val="single" w:sz="4" w:space="0" w:color="auto"/>
              <w:left w:val="single" w:sz="4" w:space="0" w:color="auto"/>
              <w:bottom w:val="single" w:sz="4" w:space="0" w:color="auto"/>
              <w:right w:val="single" w:sz="4" w:space="0" w:color="auto"/>
            </w:tcBorders>
            <w:shd w:val="clear" w:color="000000" w:fill="004990"/>
            <w:vAlign w:val="center"/>
            <w:hideMark/>
          </w:tcPr>
          <w:p w:rsidR="001E45C8" w:rsidRPr="00012D2D" w:rsidRDefault="00807E50" w:rsidP="00462276">
            <w:pPr>
              <w:jc w:val="center"/>
              <w:rPr>
                <w:rFonts w:ascii="Tahoma" w:hAnsi="Tahoma" w:cs="Tahoma"/>
                <w:b/>
                <w:bCs/>
                <w:lang w:val="es-BO" w:eastAsia="es-BO"/>
              </w:rPr>
            </w:pPr>
            <w:r w:rsidRPr="00012D2D">
              <w:rPr>
                <w:rFonts w:ascii="Tahoma" w:hAnsi="Tahoma" w:cs="Tahoma"/>
                <w:b/>
                <w:bCs/>
                <w:lang w:val="es-BO" w:eastAsia="es-BO"/>
              </w:rPr>
              <w:t>DOCUMENTACIÓN E INFORMACIÓN TÉCNICA A SER ENTREGADA</w:t>
            </w:r>
          </w:p>
        </w:tc>
        <w:tc>
          <w:tcPr>
            <w:tcW w:w="1418" w:type="dxa"/>
            <w:tcBorders>
              <w:top w:val="nil"/>
              <w:left w:val="single" w:sz="4" w:space="0" w:color="auto"/>
              <w:right w:val="single" w:sz="8" w:space="0" w:color="FFFFFF"/>
            </w:tcBorders>
            <w:shd w:val="clear" w:color="000000" w:fill="004990"/>
            <w:vAlign w:val="center"/>
            <w:hideMark/>
          </w:tcPr>
          <w:p w:rsidR="001E45C8" w:rsidRPr="00012D2D" w:rsidRDefault="001E45C8" w:rsidP="00462276">
            <w:pPr>
              <w:jc w:val="center"/>
              <w:rPr>
                <w:rFonts w:ascii="Tahoma" w:hAnsi="Tahoma" w:cs="Tahoma"/>
                <w:b/>
                <w:bCs/>
                <w:lang w:val="es-BO" w:eastAsia="es-BO"/>
              </w:rPr>
            </w:pPr>
            <w:r w:rsidRPr="00012D2D">
              <w:rPr>
                <w:rFonts w:ascii="Tahoma" w:hAnsi="Tahoma" w:cs="Tahoma"/>
                <w:b/>
                <w:bCs/>
                <w:lang w:val="es-BO" w:eastAsia="es-BO"/>
              </w:rPr>
              <w:t>MANDATORIO</w:t>
            </w:r>
          </w:p>
        </w:tc>
        <w:tc>
          <w:tcPr>
            <w:tcW w:w="1134" w:type="dxa"/>
            <w:tcBorders>
              <w:top w:val="nil"/>
              <w:left w:val="nil"/>
              <w:right w:val="single" w:sz="8" w:space="0" w:color="FFFFFF"/>
            </w:tcBorders>
            <w:shd w:val="clear" w:color="000000" w:fill="004990"/>
            <w:vAlign w:val="center"/>
          </w:tcPr>
          <w:p w:rsidR="001E45C8" w:rsidRPr="00012D2D" w:rsidRDefault="001E45C8" w:rsidP="00462276">
            <w:pPr>
              <w:jc w:val="center"/>
              <w:rPr>
                <w:rFonts w:ascii="Tahoma" w:hAnsi="Tahoma" w:cs="Tahoma"/>
                <w:b/>
                <w:bCs/>
                <w:lang w:val="es-BO" w:eastAsia="es-BO"/>
              </w:rPr>
            </w:pPr>
            <w:r w:rsidRPr="00012D2D">
              <w:rPr>
                <w:rFonts w:ascii="Tahoma" w:hAnsi="Tahoma" w:cs="Tahoma"/>
                <w:b/>
                <w:bCs/>
                <w:lang w:val="es-BO" w:eastAsia="es-BO"/>
              </w:rPr>
              <w:t>Cumple /</w:t>
            </w:r>
          </w:p>
          <w:p w:rsidR="001E45C8" w:rsidRPr="00012D2D" w:rsidRDefault="001E45C8" w:rsidP="00462276">
            <w:pPr>
              <w:jc w:val="center"/>
              <w:rPr>
                <w:rFonts w:ascii="Tahoma" w:hAnsi="Tahoma" w:cs="Tahoma"/>
                <w:b/>
                <w:bCs/>
                <w:lang w:val="es-BO" w:eastAsia="es-BO"/>
              </w:rPr>
            </w:pPr>
            <w:r w:rsidRPr="00012D2D">
              <w:rPr>
                <w:rFonts w:ascii="Tahoma" w:hAnsi="Tahoma" w:cs="Tahoma"/>
                <w:b/>
                <w:bCs/>
                <w:lang w:val="es-BO" w:eastAsia="es-BO"/>
              </w:rPr>
              <w:t xml:space="preserve"> No cumple</w:t>
            </w:r>
          </w:p>
        </w:tc>
        <w:tc>
          <w:tcPr>
            <w:tcW w:w="1980" w:type="dxa"/>
            <w:tcBorders>
              <w:top w:val="nil"/>
              <w:left w:val="single" w:sz="8" w:space="0" w:color="FFFFFF"/>
              <w:bottom w:val="nil"/>
              <w:right w:val="single" w:sz="8" w:space="0" w:color="004990"/>
            </w:tcBorders>
            <w:shd w:val="clear" w:color="000000" w:fill="004990"/>
            <w:vAlign w:val="center"/>
            <w:hideMark/>
          </w:tcPr>
          <w:p w:rsidR="001E45C8" w:rsidRPr="00012D2D" w:rsidRDefault="001E45C8" w:rsidP="00462276">
            <w:pPr>
              <w:jc w:val="center"/>
              <w:rPr>
                <w:rFonts w:ascii="Tahoma" w:hAnsi="Tahoma" w:cs="Tahoma"/>
                <w:b/>
                <w:bCs/>
                <w:sz w:val="14"/>
                <w:lang w:val="es-BO" w:eastAsia="es-BO"/>
              </w:rPr>
            </w:pPr>
            <w:r w:rsidRPr="00012D2D">
              <w:rPr>
                <w:rFonts w:ascii="Tahoma" w:hAnsi="Tahoma" w:cs="Tahoma"/>
                <w:b/>
                <w:bCs/>
                <w:sz w:val="14"/>
                <w:lang w:val="es-BO" w:eastAsia="es-BO"/>
              </w:rPr>
              <w:t>DOCUMENTO, PÁGINA, REFERENCIA</w:t>
            </w:r>
          </w:p>
        </w:tc>
      </w:tr>
      <w:tr w:rsidR="001E45C8" w:rsidRPr="00012D2D" w:rsidTr="007E7924">
        <w:trPr>
          <w:trHeight w:val="1056"/>
        </w:trPr>
        <w:tc>
          <w:tcPr>
            <w:tcW w:w="636" w:type="dxa"/>
            <w:tcBorders>
              <w:top w:val="single" w:sz="4" w:space="0" w:color="auto"/>
              <w:left w:val="single" w:sz="8" w:space="0" w:color="auto"/>
              <w:bottom w:val="single" w:sz="4" w:space="0" w:color="auto"/>
              <w:right w:val="single" w:sz="8" w:space="0" w:color="auto"/>
            </w:tcBorders>
            <w:shd w:val="clear" w:color="auto" w:fill="auto"/>
            <w:vAlign w:val="center"/>
          </w:tcPr>
          <w:p w:rsidR="001E45C8" w:rsidRPr="00012D2D" w:rsidRDefault="001E45C8" w:rsidP="00D11B9E">
            <w:pPr>
              <w:ind w:firstLineChars="200" w:firstLine="321"/>
              <w:rPr>
                <w:rFonts w:ascii="Tahoma" w:hAnsi="Tahoma" w:cs="Tahoma"/>
                <w:b/>
                <w:bCs/>
              </w:rPr>
            </w:pPr>
            <w:r w:rsidRPr="00012D2D">
              <w:rPr>
                <w:rFonts w:ascii="Tahoma" w:hAnsi="Tahoma" w:cs="Tahoma"/>
                <w:b/>
                <w:bCs/>
              </w:rPr>
              <w:t>1</w:t>
            </w:r>
          </w:p>
        </w:tc>
        <w:tc>
          <w:tcPr>
            <w:tcW w:w="2105" w:type="dxa"/>
            <w:tcBorders>
              <w:top w:val="single" w:sz="4" w:space="0" w:color="auto"/>
              <w:left w:val="nil"/>
              <w:bottom w:val="single" w:sz="4" w:space="0" w:color="auto"/>
              <w:right w:val="single" w:sz="8" w:space="0" w:color="auto"/>
            </w:tcBorders>
            <w:shd w:val="clear" w:color="auto" w:fill="auto"/>
            <w:vAlign w:val="center"/>
          </w:tcPr>
          <w:p w:rsidR="001E45C8" w:rsidRPr="00012D2D" w:rsidRDefault="001E45C8" w:rsidP="00462276">
            <w:pPr>
              <w:rPr>
                <w:rFonts w:ascii="Tahoma" w:hAnsi="Tahoma" w:cs="Tahoma"/>
                <w:b/>
                <w:bCs/>
              </w:rPr>
            </w:pPr>
            <w:r w:rsidRPr="00012D2D">
              <w:rPr>
                <w:rFonts w:ascii="Tahoma" w:hAnsi="Tahoma" w:cs="Tahoma"/>
                <w:b/>
                <w:bCs/>
              </w:rPr>
              <w:t>ENTREGA DE INFORMACIÓN PROCESADA</w:t>
            </w:r>
          </w:p>
        </w:tc>
        <w:tc>
          <w:tcPr>
            <w:tcW w:w="6967" w:type="dxa"/>
            <w:tcBorders>
              <w:top w:val="single" w:sz="4" w:space="0" w:color="auto"/>
              <w:left w:val="nil"/>
              <w:bottom w:val="single" w:sz="4" w:space="0" w:color="auto"/>
              <w:right w:val="nil"/>
            </w:tcBorders>
            <w:shd w:val="clear" w:color="auto" w:fill="auto"/>
            <w:vAlign w:val="center"/>
          </w:tcPr>
          <w:p w:rsidR="001E45C8" w:rsidRPr="00012D2D" w:rsidRDefault="001E45C8" w:rsidP="00462276">
            <w:pPr>
              <w:jc w:val="both"/>
              <w:rPr>
                <w:rFonts w:ascii="Tahoma" w:hAnsi="Tahoma" w:cs="Tahoma"/>
              </w:rPr>
            </w:pPr>
            <w:r w:rsidRPr="00012D2D">
              <w:rPr>
                <w:rFonts w:ascii="Tahoma" w:hAnsi="Tahoma" w:cs="Tahoma"/>
              </w:rPr>
              <w:t xml:space="preserve">El contratista deberá considerar que la información a ser presentada será en </w:t>
            </w:r>
            <w:r w:rsidR="00816CF0" w:rsidRPr="00012D2D">
              <w:rPr>
                <w:rFonts w:ascii="Tahoma" w:hAnsi="Tahoma" w:cs="Tahoma"/>
              </w:rPr>
              <w:t>3</w:t>
            </w:r>
            <w:r w:rsidRPr="00012D2D">
              <w:rPr>
                <w:rFonts w:ascii="Tahoma" w:hAnsi="Tahoma" w:cs="Tahoma"/>
              </w:rPr>
              <w:t xml:space="preserve"> ejemplares, </w:t>
            </w:r>
            <w:r w:rsidR="00816CF0" w:rsidRPr="00012D2D">
              <w:rPr>
                <w:rFonts w:ascii="Tahoma" w:hAnsi="Tahoma" w:cs="Tahoma"/>
              </w:rPr>
              <w:t xml:space="preserve">en Formato Impreso y Digital. </w:t>
            </w:r>
            <w:r w:rsidRPr="00012D2D">
              <w:rPr>
                <w:rFonts w:ascii="Tahoma" w:hAnsi="Tahoma" w:cs="Tahoma"/>
              </w:rPr>
              <w:t>(CD)</w:t>
            </w:r>
          </w:p>
          <w:p w:rsidR="00304D68" w:rsidRPr="00012D2D" w:rsidRDefault="00304D68" w:rsidP="00304D68">
            <w:pPr>
              <w:jc w:val="both"/>
              <w:rPr>
                <w:rFonts w:ascii="Tahoma" w:hAnsi="Tahoma" w:cs="Tahoma"/>
              </w:rPr>
            </w:pPr>
            <w:r w:rsidRPr="00012D2D">
              <w:rPr>
                <w:rFonts w:ascii="Tahoma" w:hAnsi="Tahoma" w:cs="Tahoma"/>
              </w:rPr>
              <w:t xml:space="preserve">- Formularios de relevamiento. </w:t>
            </w:r>
          </w:p>
          <w:p w:rsidR="001E45C8" w:rsidRPr="00012D2D" w:rsidRDefault="001E45C8" w:rsidP="00462276">
            <w:pPr>
              <w:jc w:val="both"/>
              <w:rPr>
                <w:rFonts w:ascii="Tahoma" w:hAnsi="Tahoma" w:cs="Tahoma"/>
              </w:rPr>
            </w:pPr>
            <w:r w:rsidRPr="00012D2D">
              <w:rPr>
                <w:rFonts w:ascii="Tahoma" w:hAnsi="Tahoma" w:cs="Tahoma"/>
              </w:rPr>
              <w:t>-</w:t>
            </w:r>
            <w:r w:rsidR="00304D68" w:rsidRPr="00012D2D">
              <w:rPr>
                <w:rFonts w:ascii="Tahoma" w:hAnsi="Tahoma" w:cs="Tahoma"/>
              </w:rPr>
              <w:t xml:space="preserve"> </w:t>
            </w:r>
            <w:r w:rsidRPr="00012D2D">
              <w:rPr>
                <w:rFonts w:ascii="Tahoma" w:hAnsi="Tahoma" w:cs="Tahoma"/>
              </w:rPr>
              <w:t xml:space="preserve">Planos As </w:t>
            </w:r>
            <w:proofErr w:type="spellStart"/>
            <w:r w:rsidRPr="00012D2D">
              <w:rPr>
                <w:rFonts w:ascii="Tahoma" w:hAnsi="Tahoma" w:cs="Tahoma"/>
              </w:rPr>
              <w:t>Built</w:t>
            </w:r>
            <w:proofErr w:type="spellEnd"/>
            <w:r w:rsidRPr="00012D2D">
              <w:rPr>
                <w:rFonts w:ascii="Tahoma" w:hAnsi="Tahoma" w:cs="Tahoma"/>
              </w:rPr>
              <w:t xml:space="preserve"> en Formato A3 Originales (Digital e impreso Originales en carpetas independientes)</w:t>
            </w:r>
          </w:p>
          <w:p w:rsidR="0049423D" w:rsidRPr="00012D2D" w:rsidRDefault="001E45C8" w:rsidP="00462276">
            <w:pPr>
              <w:jc w:val="both"/>
              <w:rPr>
                <w:rFonts w:ascii="Tahoma" w:hAnsi="Tahoma" w:cs="Tahoma"/>
              </w:rPr>
            </w:pPr>
            <w:r w:rsidRPr="00012D2D">
              <w:rPr>
                <w:rFonts w:ascii="Tahoma" w:hAnsi="Tahoma" w:cs="Tahoma"/>
              </w:rPr>
              <w:t>- Esquemas de longitudes físicas</w:t>
            </w:r>
            <w:r w:rsidR="00304D68" w:rsidRPr="00012D2D">
              <w:rPr>
                <w:rFonts w:ascii="Tahoma" w:hAnsi="Tahoma" w:cs="Tahoma"/>
              </w:rPr>
              <w:t xml:space="preserve"> y ópticas.</w:t>
            </w:r>
          </w:p>
          <w:p w:rsidR="001E45C8" w:rsidRPr="00012D2D" w:rsidRDefault="001E45C8" w:rsidP="000D5EA6">
            <w:pPr>
              <w:jc w:val="both"/>
              <w:rPr>
                <w:rFonts w:ascii="Tahoma" w:hAnsi="Tahoma" w:cs="Tahoma"/>
              </w:rPr>
            </w:pPr>
            <w:r w:rsidRPr="00012D2D">
              <w:rPr>
                <w:rFonts w:ascii="Tahoma" w:hAnsi="Tahoma" w:cs="Tahoma"/>
              </w:rPr>
              <w:t>- Datos Geo Referenciados GPS</w:t>
            </w:r>
            <w:r w:rsidR="00304D68" w:rsidRPr="00012D2D">
              <w:rPr>
                <w:rFonts w:ascii="Tahoma" w:hAnsi="Tahoma" w:cs="Tahoma"/>
              </w:rPr>
              <w:t xml:space="preserve"> y </w:t>
            </w:r>
            <w:proofErr w:type="spellStart"/>
            <w:r w:rsidR="00304D68" w:rsidRPr="00012D2D">
              <w:rPr>
                <w:rFonts w:ascii="Tahoma" w:hAnsi="Tahoma" w:cs="Tahoma"/>
              </w:rPr>
              <w:t>Autocad</w:t>
            </w:r>
            <w:proofErr w:type="spellEnd"/>
            <w:r w:rsidR="00304D68" w:rsidRPr="00012D2D">
              <w:rPr>
                <w:rFonts w:ascii="Tahoma" w:hAnsi="Tahoma" w:cs="Tahoma"/>
              </w:rPr>
              <w:t>.</w:t>
            </w:r>
            <w:r w:rsidRPr="00012D2D">
              <w:rPr>
                <w:rFonts w:ascii="Tahoma" w:hAnsi="Tahoma" w:cs="Tahoma"/>
              </w:rPr>
              <w:t xml:space="preserve"> </w:t>
            </w:r>
            <w:r w:rsidR="00EA19FB" w:rsidRPr="00012D2D">
              <w:rPr>
                <w:rFonts w:ascii="Tahoma" w:hAnsi="Tahoma" w:cs="Tahoma"/>
              </w:rPr>
              <w:t xml:space="preserve">- </w:t>
            </w:r>
            <w:r w:rsidRPr="00012D2D">
              <w:rPr>
                <w:rFonts w:ascii="Tahoma" w:hAnsi="Tahoma" w:cs="Tahoma"/>
              </w:rPr>
              <w:t>Registro fotográfico.</w:t>
            </w:r>
          </w:p>
        </w:tc>
        <w:tc>
          <w:tcPr>
            <w:tcW w:w="1418" w:type="dxa"/>
            <w:tcBorders>
              <w:top w:val="nil"/>
              <w:left w:val="single" w:sz="8" w:space="0" w:color="auto"/>
              <w:bottom w:val="single" w:sz="4" w:space="0" w:color="auto"/>
              <w:right w:val="single" w:sz="8" w:space="0" w:color="auto"/>
            </w:tcBorders>
            <w:shd w:val="clear" w:color="auto" w:fill="auto"/>
            <w:vAlign w:val="center"/>
          </w:tcPr>
          <w:p w:rsidR="001E45C8" w:rsidRPr="00012D2D" w:rsidRDefault="001E45C8" w:rsidP="00462276">
            <w:pPr>
              <w:jc w:val="center"/>
              <w:rPr>
                <w:rFonts w:ascii="Tahoma" w:hAnsi="Tahoma" w:cs="Tahoma"/>
                <w:sz w:val="18"/>
                <w:szCs w:val="18"/>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9F7018">
              <w:rPr>
                <w:rFonts w:ascii="Tahoma" w:hAnsi="Tahoma" w:cs="Tahoma"/>
                <w:sz w:val="18"/>
                <w:szCs w:val="18"/>
              </w:rPr>
            </w:r>
            <w:r w:rsidR="009F7018">
              <w:rPr>
                <w:rFonts w:ascii="Tahoma" w:hAnsi="Tahoma" w:cs="Tahoma"/>
                <w:sz w:val="18"/>
                <w:szCs w:val="18"/>
              </w:rPr>
              <w:fldChar w:fldCharType="separate"/>
            </w:r>
            <w:r w:rsidRPr="00012D2D">
              <w:rPr>
                <w:rFonts w:ascii="Tahoma" w:hAnsi="Tahoma" w:cs="Tahoma"/>
                <w:sz w:val="18"/>
                <w:szCs w:val="18"/>
              </w:rPr>
              <w:fldChar w:fldCharType="end"/>
            </w:r>
            <w:r w:rsidRPr="00012D2D">
              <w:rPr>
                <w:rFonts w:ascii="Tahoma" w:hAnsi="Tahoma" w:cs="Tahoma"/>
                <w:sz w:val="18"/>
                <w:szCs w:val="18"/>
              </w:rPr>
              <w:t> </w:t>
            </w:r>
          </w:p>
        </w:tc>
        <w:tc>
          <w:tcPr>
            <w:tcW w:w="1134" w:type="dxa"/>
            <w:tcBorders>
              <w:top w:val="single" w:sz="8" w:space="0" w:color="auto"/>
              <w:left w:val="nil"/>
              <w:bottom w:val="single" w:sz="8" w:space="0" w:color="auto"/>
              <w:right w:val="single" w:sz="8" w:space="0" w:color="auto"/>
            </w:tcBorders>
            <w:shd w:val="clear" w:color="auto" w:fill="auto"/>
            <w:vAlign w:val="center"/>
          </w:tcPr>
          <w:p w:rsidR="001E45C8" w:rsidRPr="00012D2D" w:rsidRDefault="001E45C8" w:rsidP="00462276">
            <w:pPr>
              <w:jc w:val="center"/>
              <w:rPr>
                <w:rFonts w:ascii="Tahoma" w:hAnsi="Tahoma" w:cs="Tahoma"/>
                <w:sz w:val="20"/>
                <w:szCs w:val="20"/>
                <w:lang w:val="es-BO" w:eastAsia="es-BO"/>
              </w:rPr>
            </w:pPr>
          </w:p>
        </w:tc>
        <w:tc>
          <w:tcPr>
            <w:tcW w:w="1980" w:type="dxa"/>
            <w:tcBorders>
              <w:top w:val="single" w:sz="8" w:space="0" w:color="auto"/>
              <w:left w:val="nil"/>
              <w:bottom w:val="single" w:sz="8" w:space="0" w:color="auto"/>
              <w:right w:val="single" w:sz="8" w:space="0" w:color="auto"/>
            </w:tcBorders>
            <w:shd w:val="clear" w:color="auto" w:fill="auto"/>
            <w:vAlign w:val="center"/>
          </w:tcPr>
          <w:p w:rsidR="001E45C8" w:rsidRPr="00012D2D" w:rsidRDefault="001E45C8" w:rsidP="00462276">
            <w:pPr>
              <w:jc w:val="center"/>
              <w:rPr>
                <w:rFonts w:ascii="Tahoma" w:hAnsi="Tahoma" w:cs="Tahoma"/>
                <w:sz w:val="20"/>
                <w:szCs w:val="20"/>
                <w:lang w:val="es-BO" w:eastAsia="es-BO"/>
              </w:rPr>
            </w:pPr>
          </w:p>
        </w:tc>
      </w:tr>
      <w:tr w:rsidR="001E45C8" w:rsidRPr="00012D2D" w:rsidTr="007E7924">
        <w:trPr>
          <w:trHeight w:val="46"/>
        </w:trPr>
        <w:tc>
          <w:tcPr>
            <w:tcW w:w="636" w:type="dxa"/>
            <w:tcBorders>
              <w:top w:val="single" w:sz="4" w:space="0" w:color="auto"/>
              <w:left w:val="single" w:sz="8" w:space="0" w:color="auto"/>
              <w:bottom w:val="single" w:sz="8" w:space="0" w:color="auto"/>
              <w:right w:val="single" w:sz="8" w:space="0" w:color="auto"/>
            </w:tcBorders>
            <w:shd w:val="clear" w:color="auto" w:fill="auto"/>
            <w:vAlign w:val="center"/>
          </w:tcPr>
          <w:p w:rsidR="001E45C8" w:rsidRPr="00012D2D" w:rsidRDefault="001E45C8" w:rsidP="00D11B9E">
            <w:pPr>
              <w:ind w:firstLineChars="200" w:firstLine="321"/>
              <w:rPr>
                <w:rFonts w:ascii="Tahoma" w:hAnsi="Tahoma" w:cs="Tahoma"/>
                <w:b/>
                <w:bCs/>
              </w:rPr>
            </w:pPr>
            <w:r w:rsidRPr="00012D2D">
              <w:rPr>
                <w:rFonts w:ascii="Tahoma" w:hAnsi="Tahoma" w:cs="Tahoma"/>
                <w:b/>
                <w:bCs/>
              </w:rPr>
              <w:t>2</w:t>
            </w:r>
          </w:p>
        </w:tc>
        <w:tc>
          <w:tcPr>
            <w:tcW w:w="2105" w:type="dxa"/>
            <w:tcBorders>
              <w:top w:val="single" w:sz="4" w:space="0" w:color="auto"/>
              <w:left w:val="nil"/>
              <w:bottom w:val="single" w:sz="8" w:space="0" w:color="000000"/>
              <w:right w:val="single" w:sz="8" w:space="0" w:color="auto"/>
            </w:tcBorders>
            <w:shd w:val="clear" w:color="auto" w:fill="auto"/>
            <w:vAlign w:val="center"/>
          </w:tcPr>
          <w:p w:rsidR="001E45C8" w:rsidRPr="00012D2D" w:rsidRDefault="001E45C8" w:rsidP="00462276">
            <w:pPr>
              <w:rPr>
                <w:rFonts w:ascii="Tahoma" w:hAnsi="Tahoma" w:cs="Tahoma"/>
                <w:b/>
                <w:bCs/>
              </w:rPr>
            </w:pPr>
            <w:r w:rsidRPr="00012D2D">
              <w:rPr>
                <w:rFonts w:ascii="Tahoma" w:hAnsi="Tahoma" w:cs="Tahoma"/>
                <w:b/>
                <w:bCs/>
              </w:rPr>
              <w:t>TEST DE CERTIFICACIÓN DEL ENLACE DE FIBRA ÓPTICA</w:t>
            </w:r>
          </w:p>
        </w:tc>
        <w:tc>
          <w:tcPr>
            <w:tcW w:w="6967" w:type="dxa"/>
            <w:tcBorders>
              <w:top w:val="single" w:sz="4" w:space="0" w:color="auto"/>
              <w:left w:val="nil"/>
              <w:bottom w:val="single" w:sz="8" w:space="0" w:color="auto"/>
              <w:right w:val="nil"/>
            </w:tcBorders>
            <w:shd w:val="clear" w:color="auto" w:fill="auto"/>
            <w:vAlign w:val="center"/>
          </w:tcPr>
          <w:p w:rsidR="001E45C8" w:rsidRPr="00012D2D" w:rsidRDefault="001E45C8" w:rsidP="00EB499A">
            <w:pPr>
              <w:rPr>
                <w:rFonts w:ascii="Tahoma" w:hAnsi="Tahoma" w:cs="Tahoma"/>
              </w:rPr>
            </w:pPr>
            <w:r w:rsidRPr="00012D2D">
              <w:rPr>
                <w:rFonts w:ascii="Tahoma" w:hAnsi="Tahoma" w:cs="Tahoma"/>
              </w:rPr>
              <w:t xml:space="preserve">El Oferente debe garantizar que los valores de pérdida en los empalmes en línea deben ser ≤ 0,1 dB y </w:t>
            </w:r>
            <w:r w:rsidR="00304D68" w:rsidRPr="00012D2D">
              <w:rPr>
                <w:rFonts w:ascii="Tahoma" w:hAnsi="Tahoma" w:cs="Tahoma"/>
              </w:rPr>
              <w:t xml:space="preserve">en ODF'S </w:t>
            </w:r>
            <w:r w:rsidRPr="00012D2D">
              <w:rPr>
                <w:rFonts w:ascii="Tahoma" w:hAnsi="Tahoma" w:cs="Tahoma"/>
              </w:rPr>
              <w:t>≤</w:t>
            </w:r>
            <w:r w:rsidR="00304D68" w:rsidRPr="00012D2D">
              <w:rPr>
                <w:rFonts w:ascii="Tahoma" w:hAnsi="Tahoma" w:cs="Tahoma"/>
              </w:rPr>
              <w:t xml:space="preserve"> </w:t>
            </w:r>
            <w:r w:rsidRPr="00012D2D">
              <w:rPr>
                <w:rFonts w:ascii="Tahoma" w:hAnsi="Tahoma" w:cs="Tahoma"/>
              </w:rPr>
              <w:t>0,5 dB. Se deberá utilizar una bobina de lanzamiento de la norma</w:t>
            </w:r>
            <w:r w:rsidR="00EB499A" w:rsidRPr="00012D2D">
              <w:rPr>
                <w:rFonts w:ascii="Tahoma" w:hAnsi="Tahoma" w:cs="Tahoma"/>
              </w:rPr>
              <w:t xml:space="preserve"> G.652.D</w:t>
            </w:r>
            <w:r w:rsidRPr="00012D2D">
              <w:rPr>
                <w:rFonts w:ascii="Tahoma" w:hAnsi="Tahoma" w:cs="Tahoma"/>
              </w:rPr>
              <w:t>, las mediciones se realizarán en ambos sentidos (</w:t>
            </w:r>
            <w:r w:rsidR="0049423D" w:rsidRPr="00012D2D">
              <w:rPr>
                <w:rFonts w:ascii="Tahoma" w:hAnsi="Tahoma" w:cs="Tahoma"/>
              </w:rPr>
              <w:t>Bidireccional</w:t>
            </w:r>
            <w:r w:rsidRPr="00012D2D">
              <w:rPr>
                <w:rFonts w:ascii="Tahoma" w:hAnsi="Tahoma" w:cs="Tahoma"/>
              </w:rPr>
              <w:t>) en 1310</w:t>
            </w:r>
            <w:r w:rsidR="0049423D" w:rsidRPr="00012D2D">
              <w:rPr>
                <w:rFonts w:ascii="Tahoma" w:hAnsi="Tahoma" w:cs="Tahoma"/>
              </w:rPr>
              <w:t xml:space="preserve"> y </w:t>
            </w:r>
            <w:r w:rsidRPr="00012D2D">
              <w:rPr>
                <w:rFonts w:ascii="Tahoma" w:hAnsi="Tahoma" w:cs="Tahoma"/>
              </w:rPr>
              <w:t xml:space="preserve">1550 </w:t>
            </w:r>
            <w:proofErr w:type="spellStart"/>
            <w:r w:rsidRPr="00012D2D">
              <w:rPr>
                <w:rFonts w:ascii="Tahoma" w:hAnsi="Tahoma" w:cs="Tahoma"/>
              </w:rPr>
              <w:t>nm</w:t>
            </w:r>
            <w:proofErr w:type="spellEnd"/>
            <w:r w:rsidRPr="00012D2D">
              <w:rPr>
                <w:rFonts w:ascii="Tahoma" w:hAnsi="Tahoma" w:cs="Tahoma"/>
              </w:rPr>
              <w:t>.</w:t>
            </w:r>
            <w:r w:rsidRPr="00012D2D">
              <w:rPr>
                <w:rFonts w:ascii="Tahoma" w:hAnsi="Tahoma" w:cs="Tahoma"/>
              </w:rPr>
              <w:br/>
            </w:r>
            <w:r w:rsidRPr="00012D2D">
              <w:rPr>
                <w:rFonts w:ascii="Tahoma" w:hAnsi="Tahoma" w:cs="Tahoma"/>
                <w:b/>
                <w:bCs/>
              </w:rPr>
              <w:t xml:space="preserve">a) Retro difusión en </w:t>
            </w:r>
            <w:r w:rsidR="00304D68" w:rsidRPr="00012D2D">
              <w:rPr>
                <w:rFonts w:ascii="Tahoma" w:hAnsi="Tahoma" w:cs="Tahoma"/>
                <w:b/>
                <w:bCs/>
              </w:rPr>
              <w:t xml:space="preserve">la ventana de 1310 </w:t>
            </w:r>
            <w:proofErr w:type="spellStart"/>
            <w:r w:rsidR="00304D68" w:rsidRPr="00012D2D">
              <w:rPr>
                <w:rFonts w:ascii="Tahoma" w:hAnsi="Tahoma" w:cs="Tahoma"/>
                <w:b/>
                <w:bCs/>
              </w:rPr>
              <w:t>nm</w:t>
            </w:r>
            <w:proofErr w:type="spellEnd"/>
            <w:r w:rsidR="00304D68" w:rsidRPr="00012D2D">
              <w:rPr>
                <w:rFonts w:ascii="Tahoma" w:hAnsi="Tahoma" w:cs="Tahoma"/>
                <w:b/>
                <w:bCs/>
              </w:rPr>
              <w:t xml:space="preserve"> </w:t>
            </w:r>
            <w:r w:rsidRPr="00012D2D">
              <w:rPr>
                <w:rFonts w:ascii="Tahoma" w:hAnsi="Tahoma" w:cs="Tahoma"/>
                <w:b/>
                <w:bCs/>
              </w:rPr>
              <w:t xml:space="preserve">1550 </w:t>
            </w:r>
            <w:proofErr w:type="spellStart"/>
            <w:r w:rsidRPr="00012D2D">
              <w:rPr>
                <w:rFonts w:ascii="Tahoma" w:hAnsi="Tahoma" w:cs="Tahoma"/>
                <w:b/>
                <w:bCs/>
              </w:rPr>
              <w:t>nm</w:t>
            </w:r>
            <w:proofErr w:type="spellEnd"/>
            <w:r w:rsidRPr="00012D2D">
              <w:rPr>
                <w:rFonts w:ascii="Tahoma" w:hAnsi="Tahoma" w:cs="Tahoma"/>
              </w:rPr>
              <w:t xml:space="preserve"> en los </w:t>
            </w:r>
            <w:r w:rsidR="00304D68" w:rsidRPr="00012D2D">
              <w:rPr>
                <w:rFonts w:ascii="Tahoma" w:hAnsi="Tahoma" w:cs="Tahoma"/>
              </w:rPr>
              <w:t>segmentos</w:t>
            </w:r>
            <w:r w:rsidRPr="00012D2D">
              <w:rPr>
                <w:rFonts w:ascii="Tahoma" w:hAnsi="Tahoma" w:cs="Tahoma"/>
              </w:rPr>
              <w:t xml:space="preserve"> de instalac</w:t>
            </w:r>
            <w:r w:rsidR="00304D68" w:rsidRPr="00012D2D">
              <w:rPr>
                <w:rFonts w:ascii="Tahoma" w:hAnsi="Tahoma" w:cs="Tahoma"/>
              </w:rPr>
              <w:t>ión.</w:t>
            </w:r>
            <w:r w:rsidRPr="00012D2D">
              <w:rPr>
                <w:rFonts w:ascii="Tahoma" w:hAnsi="Tahoma" w:cs="Tahoma"/>
              </w:rPr>
              <w:br/>
              <w:t xml:space="preserve">Se deben grabar las curvas y entregar en medio </w:t>
            </w:r>
            <w:r w:rsidR="00304D68" w:rsidRPr="00012D2D">
              <w:rPr>
                <w:rFonts w:ascii="Tahoma" w:hAnsi="Tahoma" w:cs="Tahoma"/>
              </w:rPr>
              <w:t>Impreso y Digital</w:t>
            </w:r>
            <w:r w:rsidRPr="00012D2D">
              <w:rPr>
                <w:rFonts w:ascii="Tahoma" w:hAnsi="Tahoma" w:cs="Tahoma"/>
              </w:rPr>
              <w:t xml:space="preserve"> (CD), incluyendo la instalación del programa de análisis de curva OTDR.  (</w:t>
            </w:r>
            <w:r w:rsidR="00304D68" w:rsidRPr="00012D2D">
              <w:rPr>
                <w:rFonts w:ascii="Tahoma" w:hAnsi="Tahoma" w:cs="Tahoma"/>
              </w:rPr>
              <w:t>3</w:t>
            </w:r>
            <w:r w:rsidRPr="00012D2D">
              <w:rPr>
                <w:rFonts w:ascii="Tahoma" w:hAnsi="Tahoma" w:cs="Tahoma"/>
              </w:rPr>
              <w:t xml:space="preserve"> ejemplares).</w:t>
            </w:r>
          </w:p>
        </w:tc>
        <w:tc>
          <w:tcPr>
            <w:tcW w:w="1418" w:type="dxa"/>
            <w:tcBorders>
              <w:top w:val="single" w:sz="4" w:space="0" w:color="auto"/>
              <w:left w:val="single" w:sz="8" w:space="0" w:color="auto"/>
              <w:bottom w:val="single" w:sz="8" w:space="0" w:color="auto"/>
              <w:right w:val="single" w:sz="8" w:space="0" w:color="auto"/>
            </w:tcBorders>
            <w:shd w:val="clear" w:color="auto" w:fill="auto"/>
            <w:vAlign w:val="center"/>
          </w:tcPr>
          <w:p w:rsidR="001E45C8" w:rsidRPr="00012D2D" w:rsidRDefault="007E7924" w:rsidP="00462276">
            <w:pPr>
              <w:jc w:val="center"/>
              <w:rPr>
                <w:rFonts w:ascii="Tahoma" w:hAnsi="Tahoma" w:cs="Tahoma"/>
                <w:sz w:val="18"/>
                <w:szCs w:val="18"/>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9F7018">
              <w:rPr>
                <w:rFonts w:ascii="Tahoma" w:hAnsi="Tahoma" w:cs="Tahoma"/>
                <w:sz w:val="18"/>
                <w:szCs w:val="18"/>
              </w:rPr>
            </w:r>
            <w:r w:rsidR="009F7018">
              <w:rPr>
                <w:rFonts w:ascii="Tahoma" w:hAnsi="Tahoma" w:cs="Tahoma"/>
                <w:sz w:val="18"/>
                <w:szCs w:val="18"/>
              </w:rPr>
              <w:fldChar w:fldCharType="separate"/>
            </w:r>
            <w:r w:rsidRPr="00012D2D">
              <w:rPr>
                <w:rFonts w:ascii="Tahoma" w:hAnsi="Tahoma" w:cs="Tahoma"/>
                <w:sz w:val="18"/>
                <w:szCs w:val="18"/>
              </w:rPr>
              <w:fldChar w:fldCharType="end"/>
            </w:r>
            <w:r w:rsidRPr="00012D2D">
              <w:rPr>
                <w:rFonts w:ascii="Tahoma" w:hAnsi="Tahoma" w:cs="Tahoma"/>
                <w:sz w:val="18"/>
                <w:szCs w:val="18"/>
              </w:rPr>
              <w:t> </w:t>
            </w:r>
          </w:p>
        </w:tc>
        <w:tc>
          <w:tcPr>
            <w:tcW w:w="1134" w:type="dxa"/>
            <w:tcBorders>
              <w:top w:val="single" w:sz="8" w:space="0" w:color="auto"/>
              <w:left w:val="nil"/>
              <w:bottom w:val="single" w:sz="8" w:space="0" w:color="auto"/>
              <w:right w:val="single" w:sz="8" w:space="0" w:color="auto"/>
            </w:tcBorders>
            <w:shd w:val="clear" w:color="auto" w:fill="auto"/>
            <w:vAlign w:val="center"/>
          </w:tcPr>
          <w:p w:rsidR="001E45C8" w:rsidRPr="00012D2D" w:rsidRDefault="001E45C8" w:rsidP="00462276">
            <w:pPr>
              <w:jc w:val="center"/>
              <w:rPr>
                <w:rFonts w:ascii="Tahoma" w:hAnsi="Tahoma" w:cs="Tahoma"/>
                <w:sz w:val="20"/>
                <w:szCs w:val="20"/>
                <w:lang w:val="es-BO" w:eastAsia="es-BO"/>
              </w:rPr>
            </w:pPr>
          </w:p>
        </w:tc>
        <w:tc>
          <w:tcPr>
            <w:tcW w:w="1980" w:type="dxa"/>
            <w:tcBorders>
              <w:top w:val="single" w:sz="8" w:space="0" w:color="auto"/>
              <w:left w:val="nil"/>
              <w:bottom w:val="single" w:sz="8" w:space="0" w:color="auto"/>
              <w:right w:val="single" w:sz="8" w:space="0" w:color="auto"/>
            </w:tcBorders>
            <w:shd w:val="clear" w:color="auto" w:fill="auto"/>
            <w:vAlign w:val="center"/>
          </w:tcPr>
          <w:p w:rsidR="001E45C8" w:rsidRPr="00012D2D" w:rsidRDefault="001E45C8" w:rsidP="00462276">
            <w:pPr>
              <w:jc w:val="center"/>
              <w:rPr>
                <w:rFonts w:ascii="Tahoma" w:hAnsi="Tahoma" w:cs="Tahoma"/>
                <w:sz w:val="20"/>
                <w:szCs w:val="20"/>
                <w:lang w:val="es-BO" w:eastAsia="es-BO"/>
              </w:rPr>
            </w:pPr>
          </w:p>
        </w:tc>
      </w:tr>
    </w:tbl>
    <w:p w:rsidR="001E45C8" w:rsidRPr="00012D2D" w:rsidRDefault="001E45C8" w:rsidP="000D5EA6">
      <w:pPr>
        <w:pStyle w:val="TITULOS"/>
        <w:tabs>
          <w:tab w:val="left" w:pos="1418"/>
        </w:tabs>
        <w:spacing w:after="0"/>
        <w:rPr>
          <w:rFonts w:ascii="Tahoma" w:hAnsi="Tahoma" w:cs="Tahoma"/>
          <w:sz w:val="22"/>
          <w:szCs w:val="22"/>
        </w:rPr>
      </w:pPr>
    </w:p>
    <w:tbl>
      <w:tblPr>
        <w:tblpPr w:leftFromText="141" w:rightFromText="141" w:horzAnchor="margin" w:tblpXSpec="center" w:tblpY="462"/>
        <w:tblW w:w="14100" w:type="dxa"/>
        <w:tblCellMar>
          <w:left w:w="70" w:type="dxa"/>
          <w:right w:w="70" w:type="dxa"/>
        </w:tblCellMar>
        <w:tblLook w:val="04A0" w:firstRow="1" w:lastRow="0" w:firstColumn="1" w:lastColumn="0" w:noHBand="0" w:noVBand="1"/>
      </w:tblPr>
      <w:tblGrid>
        <w:gridCol w:w="760"/>
        <w:gridCol w:w="1787"/>
        <w:gridCol w:w="7304"/>
        <w:gridCol w:w="1559"/>
        <w:gridCol w:w="1670"/>
        <w:gridCol w:w="1020"/>
      </w:tblGrid>
      <w:tr w:rsidR="001E45C8" w:rsidRPr="00012D2D" w:rsidTr="00462276">
        <w:trPr>
          <w:trHeight w:val="50"/>
        </w:trPr>
        <w:tc>
          <w:tcPr>
            <w:tcW w:w="11410" w:type="dxa"/>
            <w:gridSpan w:val="4"/>
            <w:tcBorders>
              <w:top w:val="single" w:sz="4" w:space="0" w:color="auto"/>
              <w:left w:val="single" w:sz="4" w:space="0" w:color="auto"/>
              <w:bottom w:val="single" w:sz="4" w:space="0" w:color="auto"/>
              <w:right w:val="single" w:sz="4" w:space="0" w:color="auto"/>
            </w:tcBorders>
            <w:shd w:val="clear" w:color="000000" w:fill="004990"/>
            <w:vAlign w:val="center"/>
            <w:hideMark/>
          </w:tcPr>
          <w:p w:rsidR="001E45C8" w:rsidRPr="00012D2D" w:rsidRDefault="001E45C8" w:rsidP="00462276">
            <w:pPr>
              <w:jc w:val="center"/>
              <w:rPr>
                <w:rFonts w:ascii="Tahoma" w:hAnsi="Tahoma" w:cs="Tahoma"/>
                <w:b/>
                <w:bCs/>
                <w:sz w:val="18"/>
                <w:szCs w:val="18"/>
              </w:rPr>
            </w:pPr>
            <w:r w:rsidRPr="00012D2D">
              <w:rPr>
                <w:rFonts w:ascii="Tahoma" w:hAnsi="Tahoma" w:cs="Tahoma"/>
                <w:b/>
                <w:bCs/>
                <w:sz w:val="18"/>
                <w:szCs w:val="18"/>
              </w:rPr>
              <w:t>REQUERIMIENTO DE ENTEL S.A.</w:t>
            </w:r>
          </w:p>
        </w:tc>
        <w:tc>
          <w:tcPr>
            <w:tcW w:w="2690" w:type="dxa"/>
            <w:gridSpan w:val="2"/>
            <w:tcBorders>
              <w:top w:val="single" w:sz="8" w:space="0" w:color="004990"/>
              <w:left w:val="single" w:sz="4" w:space="0" w:color="auto"/>
              <w:bottom w:val="single" w:sz="8" w:space="0" w:color="FFFFFF"/>
              <w:right w:val="single" w:sz="8" w:space="0" w:color="004990"/>
            </w:tcBorders>
            <w:shd w:val="clear" w:color="000000" w:fill="004990"/>
            <w:vAlign w:val="center"/>
            <w:hideMark/>
          </w:tcPr>
          <w:p w:rsidR="001E45C8" w:rsidRPr="00012D2D" w:rsidRDefault="001E45C8" w:rsidP="00462276">
            <w:pPr>
              <w:jc w:val="center"/>
              <w:rPr>
                <w:rFonts w:ascii="Tahoma" w:hAnsi="Tahoma" w:cs="Tahoma"/>
                <w:b/>
                <w:bCs/>
                <w:sz w:val="18"/>
                <w:szCs w:val="18"/>
              </w:rPr>
            </w:pPr>
            <w:r w:rsidRPr="00012D2D">
              <w:rPr>
                <w:rFonts w:ascii="Tahoma" w:hAnsi="Tahoma" w:cs="Tahoma"/>
                <w:b/>
                <w:bCs/>
                <w:sz w:val="18"/>
                <w:szCs w:val="18"/>
              </w:rPr>
              <w:t>RESPUESTA DEL OFERENTE</w:t>
            </w:r>
          </w:p>
        </w:tc>
      </w:tr>
      <w:tr w:rsidR="001E45C8" w:rsidRPr="00012D2D" w:rsidTr="00462276">
        <w:trPr>
          <w:trHeight w:val="50"/>
        </w:trPr>
        <w:tc>
          <w:tcPr>
            <w:tcW w:w="9851" w:type="dxa"/>
            <w:gridSpan w:val="3"/>
            <w:tcBorders>
              <w:top w:val="single" w:sz="4" w:space="0" w:color="auto"/>
              <w:left w:val="single" w:sz="4" w:space="0" w:color="auto"/>
              <w:bottom w:val="single" w:sz="4" w:space="0" w:color="auto"/>
              <w:right w:val="single" w:sz="4" w:space="0" w:color="auto"/>
            </w:tcBorders>
            <w:shd w:val="clear" w:color="000000" w:fill="004990"/>
            <w:vAlign w:val="center"/>
            <w:hideMark/>
          </w:tcPr>
          <w:p w:rsidR="004D18A4" w:rsidRPr="00012D2D" w:rsidRDefault="001E45C8" w:rsidP="004D18A4">
            <w:pPr>
              <w:jc w:val="center"/>
              <w:rPr>
                <w:rFonts w:ascii="Tahoma" w:hAnsi="Tahoma" w:cs="Tahoma"/>
                <w:b/>
                <w:bCs/>
                <w:sz w:val="18"/>
                <w:szCs w:val="18"/>
                <w:lang w:eastAsia="es-BO"/>
              </w:rPr>
            </w:pPr>
            <w:r w:rsidRPr="00012D2D">
              <w:rPr>
                <w:rFonts w:ascii="Tahoma" w:hAnsi="Tahoma" w:cs="Tahoma"/>
                <w:b/>
                <w:bCs/>
                <w:sz w:val="18"/>
                <w:szCs w:val="18"/>
                <w:lang w:eastAsia="es-BO"/>
              </w:rPr>
              <w:t>“SERVICIOS DE INSTALACIÓN, FUSIONES, PRUEBAS Y MEDIDAS DE CABLE DE FIBRA ÓPTICA</w:t>
            </w:r>
          </w:p>
          <w:p w:rsidR="001E45C8" w:rsidRPr="00012D2D" w:rsidRDefault="001E45C8" w:rsidP="004D18A4">
            <w:pPr>
              <w:jc w:val="center"/>
              <w:rPr>
                <w:rFonts w:ascii="Tahoma" w:hAnsi="Tahoma" w:cs="Tahoma"/>
                <w:b/>
                <w:bCs/>
                <w:sz w:val="18"/>
                <w:szCs w:val="18"/>
                <w:lang w:eastAsia="es-BO"/>
              </w:rPr>
            </w:pPr>
            <w:r w:rsidRPr="00012D2D">
              <w:rPr>
                <w:rFonts w:ascii="Tahoma" w:hAnsi="Tahoma" w:cs="Tahoma"/>
                <w:b/>
                <w:bCs/>
                <w:sz w:val="18"/>
                <w:szCs w:val="18"/>
                <w:lang w:eastAsia="es-BO"/>
              </w:rPr>
              <w:t>ADSS</w:t>
            </w:r>
            <w:r w:rsidR="004D18A4" w:rsidRPr="00012D2D">
              <w:rPr>
                <w:rFonts w:ascii="Tahoma" w:hAnsi="Tahoma" w:cs="Tahoma"/>
                <w:b/>
                <w:bCs/>
                <w:sz w:val="18"/>
                <w:szCs w:val="18"/>
                <w:lang w:eastAsia="es-BO"/>
              </w:rPr>
              <w:t xml:space="preserve"> Y PROVISIÓN DE MATERIALES</w:t>
            </w:r>
          </w:p>
        </w:tc>
        <w:tc>
          <w:tcPr>
            <w:tcW w:w="1559" w:type="dxa"/>
            <w:tcBorders>
              <w:top w:val="single" w:sz="8" w:space="0" w:color="FFFFFF"/>
              <w:left w:val="single" w:sz="4" w:space="0" w:color="auto"/>
              <w:bottom w:val="single" w:sz="8" w:space="0" w:color="FFFFFF"/>
              <w:right w:val="single" w:sz="8" w:space="0" w:color="FFFFFF"/>
            </w:tcBorders>
            <w:shd w:val="clear" w:color="000000" w:fill="004990"/>
            <w:vAlign w:val="center"/>
            <w:hideMark/>
          </w:tcPr>
          <w:p w:rsidR="001E45C8" w:rsidRPr="00012D2D" w:rsidRDefault="001E45C8" w:rsidP="00462276">
            <w:pPr>
              <w:jc w:val="center"/>
              <w:rPr>
                <w:rFonts w:ascii="Tahoma" w:hAnsi="Tahoma" w:cs="Tahoma"/>
                <w:b/>
                <w:bCs/>
                <w:sz w:val="18"/>
                <w:szCs w:val="18"/>
              </w:rPr>
            </w:pPr>
            <w:r w:rsidRPr="00012D2D">
              <w:rPr>
                <w:rFonts w:ascii="Tahoma" w:hAnsi="Tahoma" w:cs="Tahoma"/>
                <w:b/>
                <w:bCs/>
                <w:sz w:val="18"/>
                <w:szCs w:val="18"/>
              </w:rPr>
              <w:t>CONDICIÓN</w:t>
            </w:r>
          </w:p>
        </w:tc>
        <w:tc>
          <w:tcPr>
            <w:tcW w:w="2690" w:type="dxa"/>
            <w:gridSpan w:val="2"/>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1E45C8" w:rsidRPr="00012D2D" w:rsidRDefault="001E45C8" w:rsidP="00462276">
            <w:pPr>
              <w:jc w:val="center"/>
              <w:rPr>
                <w:rFonts w:ascii="Tahoma" w:hAnsi="Tahoma" w:cs="Tahoma"/>
                <w:b/>
                <w:bCs/>
                <w:sz w:val="18"/>
                <w:szCs w:val="18"/>
              </w:rPr>
            </w:pPr>
            <w:r w:rsidRPr="00012D2D">
              <w:rPr>
                <w:rFonts w:ascii="Tahoma" w:hAnsi="Tahoma" w:cs="Tahoma"/>
                <w:b/>
                <w:bCs/>
                <w:sz w:val="18"/>
                <w:szCs w:val="18"/>
              </w:rPr>
              <w:t>(Llenado Obligatorio)</w:t>
            </w:r>
          </w:p>
        </w:tc>
      </w:tr>
      <w:tr w:rsidR="001E45C8" w:rsidRPr="00012D2D" w:rsidTr="00B404B0">
        <w:trPr>
          <w:trHeight w:val="50"/>
        </w:trPr>
        <w:tc>
          <w:tcPr>
            <w:tcW w:w="760" w:type="dxa"/>
            <w:tcBorders>
              <w:top w:val="single" w:sz="4" w:space="0" w:color="auto"/>
              <w:left w:val="single" w:sz="4" w:space="0" w:color="auto"/>
              <w:bottom w:val="single" w:sz="4" w:space="0" w:color="auto"/>
              <w:right w:val="single" w:sz="4" w:space="0" w:color="auto"/>
            </w:tcBorders>
            <w:shd w:val="clear" w:color="000000" w:fill="004990"/>
            <w:vAlign w:val="center"/>
            <w:hideMark/>
          </w:tcPr>
          <w:p w:rsidR="001E45C8" w:rsidRPr="00012D2D" w:rsidRDefault="001E45C8" w:rsidP="00462276">
            <w:pPr>
              <w:jc w:val="center"/>
              <w:rPr>
                <w:rFonts w:ascii="Tahoma" w:hAnsi="Tahoma" w:cs="Tahoma"/>
                <w:b/>
                <w:bCs/>
                <w:sz w:val="18"/>
                <w:szCs w:val="18"/>
              </w:rPr>
            </w:pPr>
            <w:r w:rsidRPr="00012D2D">
              <w:rPr>
                <w:rFonts w:ascii="Tahoma" w:hAnsi="Tahoma" w:cs="Tahoma"/>
                <w:b/>
                <w:bCs/>
                <w:sz w:val="18"/>
                <w:szCs w:val="18"/>
              </w:rPr>
              <w:t>N°</w:t>
            </w:r>
          </w:p>
        </w:tc>
        <w:tc>
          <w:tcPr>
            <w:tcW w:w="1787" w:type="dxa"/>
            <w:tcBorders>
              <w:top w:val="single" w:sz="4" w:space="0" w:color="auto"/>
              <w:left w:val="single" w:sz="4" w:space="0" w:color="auto"/>
              <w:bottom w:val="single" w:sz="4" w:space="0" w:color="auto"/>
              <w:right w:val="single" w:sz="4" w:space="0" w:color="auto"/>
            </w:tcBorders>
            <w:shd w:val="clear" w:color="000000" w:fill="004990"/>
            <w:vAlign w:val="center"/>
            <w:hideMark/>
          </w:tcPr>
          <w:p w:rsidR="001E45C8" w:rsidRPr="00012D2D" w:rsidRDefault="001E45C8" w:rsidP="00462276">
            <w:pPr>
              <w:jc w:val="center"/>
              <w:rPr>
                <w:rFonts w:ascii="Tahoma" w:hAnsi="Tahoma" w:cs="Tahoma"/>
                <w:b/>
                <w:bCs/>
              </w:rPr>
            </w:pPr>
            <w:r w:rsidRPr="00012D2D">
              <w:rPr>
                <w:rFonts w:ascii="Tahoma" w:hAnsi="Tahoma" w:cs="Tahoma"/>
                <w:b/>
                <w:bCs/>
              </w:rPr>
              <w:t>CARACTERÍSTICA</w:t>
            </w:r>
          </w:p>
        </w:tc>
        <w:tc>
          <w:tcPr>
            <w:tcW w:w="7304" w:type="dxa"/>
            <w:tcBorders>
              <w:top w:val="single" w:sz="4" w:space="0" w:color="auto"/>
              <w:left w:val="single" w:sz="4" w:space="0" w:color="auto"/>
              <w:bottom w:val="single" w:sz="4" w:space="0" w:color="auto"/>
              <w:right w:val="single" w:sz="4" w:space="0" w:color="auto"/>
            </w:tcBorders>
            <w:shd w:val="clear" w:color="000000" w:fill="004990"/>
            <w:vAlign w:val="center"/>
            <w:hideMark/>
          </w:tcPr>
          <w:p w:rsidR="001E45C8" w:rsidRPr="00012D2D" w:rsidRDefault="001E45C8" w:rsidP="00462276">
            <w:pPr>
              <w:jc w:val="center"/>
              <w:rPr>
                <w:rFonts w:ascii="Tahoma" w:hAnsi="Tahoma" w:cs="Tahoma"/>
                <w:b/>
                <w:bCs/>
              </w:rPr>
            </w:pPr>
            <w:r w:rsidRPr="00012D2D">
              <w:rPr>
                <w:rFonts w:ascii="Tahoma" w:hAnsi="Tahoma" w:cs="Tahoma"/>
                <w:b/>
                <w:bCs/>
              </w:rPr>
              <w:t>REQUERIMIENTOS TÉCNICOS GENERALES</w:t>
            </w:r>
          </w:p>
        </w:tc>
        <w:tc>
          <w:tcPr>
            <w:tcW w:w="1559" w:type="dxa"/>
            <w:tcBorders>
              <w:top w:val="nil"/>
              <w:left w:val="single" w:sz="4" w:space="0" w:color="auto"/>
              <w:right w:val="single" w:sz="8" w:space="0" w:color="FFFFFF"/>
            </w:tcBorders>
            <w:shd w:val="clear" w:color="000000" w:fill="004990"/>
            <w:vAlign w:val="center"/>
            <w:hideMark/>
          </w:tcPr>
          <w:p w:rsidR="001E45C8" w:rsidRPr="00012D2D" w:rsidRDefault="001E45C8" w:rsidP="00462276">
            <w:pPr>
              <w:jc w:val="center"/>
              <w:rPr>
                <w:rFonts w:ascii="Tahoma" w:hAnsi="Tahoma" w:cs="Tahoma"/>
                <w:b/>
                <w:bCs/>
                <w:sz w:val="14"/>
                <w:szCs w:val="10"/>
              </w:rPr>
            </w:pPr>
            <w:r w:rsidRPr="00012D2D">
              <w:rPr>
                <w:rFonts w:ascii="Tahoma" w:hAnsi="Tahoma" w:cs="Tahoma"/>
                <w:b/>
                <w:bCs/>
                <w:szCs w:val="10"/>
              </w:rPr>
              <w:t>MANDATORIO</w:t>
            </w:r>
          </w:p>
        </w:tc>
        <w:tc>
          <w:tcPr>
            <w:tcW w:w="1670" w:type="dxa"/>
            <w:tcBorders>
              <w:top w:val="nil"/>
              <w:left w:val="nil"/>
              <w:right w:val="single" w:sz="8" w:space="0" w:color="FFFFFF"/>
            </w:tcBorders>
            <w:shd w:val="clear" w:color="000000" w:fill="004990"/>
            <w:vAlign w:val="center"/>
            <w:hideMark/>
          </w:tcPr>
          <w:p w:rsidR="001E45C8" w:rsidRPr="00012D2D" w:rsidRDefault="001E45C8" w:rsidP="00462276">
            <w:pPr>
              <w:jc w:val="center"/>
              <w:rPr>
                <w:rFonts w:ascii="Tahoma" w:hAnsi="Tahoma" w:cs="Tahoma"/>
                <w:b/>
                <w:bCs/>
                <w:szCs w:val="10"/>
              </w:rPr>
            </w:pPr>
            <w:r w:rsidRPr="00012D2D">
              <w:rPr>
                <w:rFonts w:ascii="Tahoma" w:hAnsi="Tahoma" w:cs="Tahoma"/>
                <w:b/>
                <w:bCs/>
                <w:szCs w:val="10"/>
              </w:rPr>
              <w:t>Cumple / No cumple</w:t>
            </w:r>
          </w:p>
        </w:tc>
        <w:tc>
          <w:tcPr>
            <w:tcW w:w="1020" w:type="dxa"/>
            <w:tcBorders>
              <w:top w:val="nil"/>
              <w:left w:val="single" w:sz="8" w:space="0" w:color="FFFFFF"/>
              <w:bottom w:val="nil"/>
              <w:right w:val="single" w:sz="8" w:space="0" w:color="004990"/>
            </w:tcBorders>
            <w:shd w:val="clear" w:color="000000" w:fill="004990"/>
            <w:vAlign w:val="center"/>
            <w:hideMark/>
          </w:tcPr>
          <w:p w:rsidR="001E45C8" w:rsidRPr="00012D2D" w:rsidRDefault="001E45C8" w:rsidP="00462276">
            <w:pPr>
              <w:jc w:val="center"/>
              <w:rPr>
                <w:rFonts w:ascii="Tahoma" w:hAnsi="Tahoma" w:cs="Tahoma"/>
                <w:b/>
                <w:bCs/>
                <w:sz w:val="10"/>
                <w:szCs w:val="10"/>
              </w:rPr>
            </w:pPr>
            <w:r w:rsidRPr="00012D2D">
              <w:rPr>
                <w:rFonts w:ascii="Tahoma" w:hAnsi="Tahoma" w:cs="Tahoma"/>
                <w:b/>
                <w:bCs/>
                <w:sz w:val="10"/>
                <w:szCs w:val="10"/>
              </w:rPr>
              <w:t>DOCUMENTO, PÁGINA, REFERENCIA</w:t>
            </w:r>
          </w:p>
        </w:tc>
      </w:tr>
      <w:tr w:rsidR="001E45C8" w:rsidRPr="00012D2D" w:rsidTr="00B404B0">
        <w:trPr>
          <w:trHeight w:val="2145"/>
        </w:trPr>
        <w:tc>
          <w:tcPr>
            <w:tcW w:w="760" w:type="dxa"/>
            <w:tcBorders>
              <w:top w:val="nil"/>
              <w:left w:val="single" w:sz="8" w:space="0" w:color="004990"/>
              <w:bottom w:val="single" w:sz="8" w:space="0" w:color="004990"/>
              <w:right w:val="single" w:sz="8" w:space="0" w:color="004990"/>
            </w:tcBorders>
            <w:shd w:val="clear" w:color="auto" w:fill="auto"/>
            <w:vAlign w:val="center"/>
            <w:hideMark/>
          </w:tcPr>
          <w:p w:rsidR="001E45C8" w:rsidRPr="00012D2D" w:rsidRDefault="00EA19FB" w:rsidP="007E501A">
            <w:pPr>
              <w:ind w:firstLineChars="200" w:firstLine="321"/>
              <w:rPr>
                <w:rFonts w:ascii="Tahoma" w:hAnsi="Tahoma" w:cs="Tahoma"/>
                <w:b/>
                <w:bCs/>
              </w:rPr>
            </w:pPr>
            <w:r w:rsidRPr="00012D2D">
              <w:rPr>
                <w:rFonts w:ascii="Tahoma" w:hAnsi="Tahoma" w:cs="Tahoma"/>
                <w:b/>
                <w:bCs/>
              </w:rPr>
              <w:t>2</w:t>
            </w:r>
          </w:p>
        </w:tc>
        <w:tc>
          <w:tcPr>
            <w:tcW w:w="1787" w:type="dxa"/>
            <w:tcBorders>
              <w:top w:val="nil"/>
              <w:left w:val="nil"/>
              <w:bottom w:val="single" w:sz="8" w:space="0" w:color="004990"/>
              <w:right w:val="single" w:sz="8" w:space="0" w:color="004990"/>
            </w:tcBorders>
            <w:shd w:val="clear" w:color="auto" w:fill="auto"/>
            <w:vAlign w:val="center"/>
            <w:hideMark/>
          </w:tcPr>
          <w:p w:rsidR="000D5EA6" w:rsidRPr="00012D2D" w:rsidRDefault="000D5EA6" w:rsidP="00462276">
            <w:pPr>
              <w:rPr>
                <w:rFonts w:ascii="Tahoma" w:hAnsi="Tahoma" w:cs="Tahoma"/>
                <w:b/>
                <w:bCs/>
              </w:rPr>
            </w:pPr>
            <w:r w:rsidRPr="00012D2D">
              <w:rPr>
                <w:rFonts w:ascii="Tahoma" w:hAnsi="Tahoma" w:cs="Tahoma"/>
                <w:b/>
                <w:bCs/>
              </w:rPr>
              <w:t>(Continua)</w:t>
            </w:r>
          </w:p>
          <w:p w:rsidR="001E45C8" w:rsidRPr="00012D2D" w:rsidRDefault="001E45C8" w:rsidP="00462276">
            <w:pPr>
              <w:rPr>
                <w:rFonts w:ascii="Tahoma" w:hAnsi="Tahoma" w:cs="Tahoma"/>
                <w:b/>
                <w:bCs/>
              </w:rPr>
            </w:pPr>
            <w:r w:rsidRPr="00012D2D">
              <w:rPr>
                <w:rFonts w:ascii="Tahoma" w:hAnsi="Tahoma" w:cs="Tahoma"/>
                <w:b/>
                <w:bCs/>
              </w:rPr>
              <w:t>TEST DE CERTIFICACIÓN DEL ENLACE DE FIBRA ÓPTICA</w:t>
            </w:r>
          </w:p>
        </w:tc>
        <w:tc>
          <w:tcPr>
            <w:tcW w:w="7304" w:type="dxa"/>
            <w:tcBorders>
              <w:top w:val="nil"/>
              <w:left w:val="nil"/>
              <w:bottom w:val="single" w:sz="8" w:space="0" w:color="004990"/>
              <w:right w:val="single" w:sz="8" w:space="0" w:color="004990"/>
            </w:tcBorders>
            <w:shd w:val="clear" w:color="auto" w:fill="auto"/>
            <w:vAlign w:val="center"/>
          </w:tcPr>
          <w:p w:rsidR="00304D68" w:rsidRPr="00012D2D" w:rsidRDefault="001E45C8" w:rsidP="00304D68">
            <w:pPr>
              <w:rPr>
                <w:rFonts w:ascii="Tahoma" w:hAnsi="Tahoma" w:cs="Tahoma"/>
              </w:rPr>
            </w:pPr>
            <w:r w:rsidRPr="00012D2D">
              <w:rPr>
                <w:rFonts w:ascii="Tahoma" w:hAnsi="Tahoma" w:cs="Tahoma"/>
              </w:rPr>
              <w:t>Se deben grabar las curvas y entregar en medio digital e impreso.</w:t>
            </w:r>
            <w:r w:rsidRPr="00012D2D">
              <w:rPr>
                <w:rFonts w:ascii="Tahoma" w:hAnsi="Tahoma" w:cs="Tahoma"/>
              </w:rPr>
              <w:br/>
            </w:r>
            <w:r w:rsidR="00304D68" w:rsidRPr="00012D2D">
              <w:rPr>
                <w:rFonts w:ascii="Tahoma" w:hAnsi="Tahoma" w:cs="Tahoma"/>
                <w:b/>
                <w:bCs/>
              </w:rPr>
              <w:t>b</w:t>
            </w:r>
            <w:r w:rsidRPr="00012D2D">
              <w:rPr>
                <w:rFonts w:ascii="Tahoma" w:hAnsi="Tahoma" w:cs="Tahoma"/>
                <w:b/>
                <w:bCs/>
              </w:rPr>
              <w:t xml:space="preserve">) Atenuación total de la sección en 1550 </w:t>
            </w:r>
            <w:proofErr w:type="spellStart"/>
            <w:r w:rsidRPr="00012D2D">
              <w:rPr>
                <w:rFonts w:ascii="Tahoma" w:hAnsi="Tahoma" w:cs="Tahoma"/>
                <w:b/>
                <w:bCs/>
              </w:rPr>
              <w:t>nm</w:t>
            </w:r>
            <w:proofErr w:type="spellEnd"/>
            <w:r w:rsidRPr="00012D2D">
              <w:rPr>
                <w:rFonts w:ascii="Tahoma" w:hAnsi="Tahoma" w:cs="Tahoma"/>
                <w:b/>
                <w:bCs/>
              </w:rPr>
              <w:t>:</w:t>
            </w:r>
            <w:r w:rsidRPr="00012D2D">
              <w:rPr>
                <w:rFonts w:ascii="Tahoma" w:hAnsi="Tahoma" w:cs="Tahoma"/>
              </w:rPr>
              <w:t xml:space="preserve"> </w:t>
            </w:r>
          </w:p>
          <w:p w:rsidR="00304D68" w:rsidRPr="00012D2D" w:rsidRDefault="00304D68" w:rsidP="00304D68">
            <w:pPr>
              <w:pStyle w:val="Prrafodelista"/>
              <w:numPr>
                <w:ilvl w:val="3"/>
                <w:numId w:val="8"/>
              </w:numPr>
              <w:ind w:left="132" w:hanging="132"/>
              <w:rPr>
                <w:rFonts w:ascii="Tahoma" w:hAnsi="Tahoma" w:cs="Tahoma"/>
              </w:rPr>
            </w:pPr>
            <w:r w:rsidRPr="00012D2D">
              <w:rPr>
                <w:rFonts w:ascii="Tahoma" w:hAnsi="Tahoma" w:cs="Tahoma"/>
                <w:sz w:val="16"/>
              </w:rPr>
              <w:t xml:space="preserve">Medido con </w:t>
            </w:r>
            <w:r w:rsidR="001E45C8" w:rsidRPr="00012D2D">
              <w:rPr>
                <w:rFonts w:ascii="Tahoma" w:hAnsi="Tahoma" w:cs="Tahoma"/>
                <w:sz w:val="16"/>
              </w:rPr>
              <w:t xml:space="preserve">Fuente Laser y </w:t>
            </w:r>
            <w:r w:rsidRPr="00012D2D">
              <w:rPr>
                <w:rFonts w:ascii="Tahoma" w:hAnsi="Tahoma" w:cs="Tahoma"/>
                <w:sz w:val="16"/>
              </w:rPr>
              <w:t>medidor de potencia.</w:t>
            </w:r>
          </w:p>
          <w:p w:rsidR="00304D68" w:rsidRPr="00012D2D" w:rsidRDefault="001E45C8" w:rsidP="00304D68">
            <w:pPr>
              <w:pStyle w:val="Prrafodelista"/>
              <w:numPr>
                <w:ilvl w:val="3"/>
                <w:numId w:val="8"/>
              </w:numPr>
              <w:ind w:left="132" w:hanging="132"/>
              <w:rPr>
                <w:rFonts w:ascii="Tahoma" w:hAnsi="Tahoma" w:cs="Tahoma"/>
              </w:rPr>
            </w:pPr>
            <w:r w:rsidRPr="00012D2D">
              <w:rPr>
                <w:rFonts w:ascii="Tahoma" w:hAnsi="Tahoma" w:cs="Tahoma"/>
                <w:sz w:val="16"/>
              </w:rPr>
              <w:t>Se utilizará el método de me</w:t>
            </w:r>
            <w:r w:rsidR="00304D68" w:rsidRPr="00012D2D">
              <w:rPr>
                <w:rFonts w:ascii="Tahoma" w:hAnsi="Tahoma" w:cs="Tahoma"/>
                <w:sz w:val="16"/>
              </w:rPr>
              <w:t>dición llamado por inserción.</w:t>
            </w:r>
          </w:p>
          <w:p w:rsidR="00304D68" w:rsidRPr="00012D2D" w:rsidRDefault="001E45C8" w:rsidP="00304D68">
            <w:pPr>
              <w:pStyle w:val="Prrafodelista"/>
              <w:numPr>
                <w:ilvl w:val="3"/>
                <w:numId w:val="8"/>
              </w:numPr>
              <w:ind w:left="132" w:hanging="132"/>
              <w:rPr>
                <w:rFonts w:ascii="Tahoma" w:hAnsi="Tahoma" w:cs="Tahoma"/>
              </w:rPr>
            </w:pPr>
            <w:r w:rsidRPr="00012D2D">
              <w:rPr>
                <w:rFonts w:ascii="Tahoma" w:hAnsi="Tahoma" w:cs="Tahoma"/>
                <w:sz w:val="16"/>
              </w:rPr>
              <w:t>La medición por inserción se debe reali</w:t>
            </w:r>
            <w:r w:rsidR="00304D68" w:rsidRPr="00012D2D">
              <w:rPr>
                <w:rFonts w:ascii="Tahoma" w:hAnsi="Tahoma" w:cs="Tahoma"/>
                <w:sz w:val="16"/>
              </w:rPr>
              <w:t>zar de forma mono direccional.</w:t>
            </w:r>
          </w:p>
          <w:p w:rsidR="00304D68" w:rsidRPr="00012D2D" w:rsidRDefault="001E45C8" w:rsidP="00304D68">
            <w:pPr>
              <w:pStyle w:val="Prrafodelista"/>
              <w:numPr>
                <w:ilvl w:val="3"/>
                <w:numId w:val="8"/>
              </w:numPr>
              <w:ind w:left="132" w:hanging="132"/>
              <w:rPr>
                <w:rFonts w:ascii="Tahoma" w:hAnsi="Tahoma" w:cs="Tahoma"/>
              </w:rPr>
            </w:pPr>
            <w:r w:rsidRPr="00012D2D">
              <w:rPr>
                <w:rFonts w:ascii="Tahoma" w:hAnsi="Tahoma" w:cs="Tahoma"/>
                <w:sz w:val="16"/>
              </w:rPr>
              <w:t>Se debe</w:t>
            </w:r>
            <w:r w:rsidR="000B2555" w:rsidRPr="00012D2D">
              <w:rPr>
                <w:rFonts w:ascii="Tahoma" w:hAnsi="Tahoma" w:cs="Tahoma"/>
                <w:sz w:val="16"/>
              </w:rPr>
              <w:t>n</w:t>
            </w:r>
            <w:r w:rsidRPr="00012D2D">
              <w:rPr>
                <w:rFonts w:ascii="Tahoma" w:hAnsi="Tahoma" w:cs="Tahoma"/>
                <w:sz w:val="16"/>
              </w:rPr>
              <w:t xml:space="preserve"> reportar los valores obtenidos en formularios</w:t>
            </w:r>
            <w:r w:rsidR="00304D68" w:rsidRPr="00012D2D">
              <w:rPr>
                <w:rFonts w:ascii="Tahoma" w:hAnsi="Tahoma" w:cs="Tahoma"/>
                <w:sz w:val="16"/>
              </w:rPr>
              <w:t xml:space="preserve"> de mantenimiento de Entel S.A.</w:t>
            </w:r>
          </w:p>
          <w:p w:rsidR="00304D68" w:rsidRPr="00012D2D" w:rsidRDefault="001E45C8" w:rsidP="00304D68">
            <w:pPr>
              <w:pStyle w:val="Prrafodelista"/>
              <w:numPr>
                <w:ilvl w:val="3"/>
                <w:numId w:val="8"/>
              </w:numPr>
              <w:ind w:left="132" w:hanging="132"/>
              <w:rPr>
                <w:rFonts w:ascii="Tahoma" w:hAnsi="Tahoma" w:cs="Tahoma"/>
              </w:rPr>
            </w:pPr>
            <w:r w:rsidRPr="00012D2D">
              <w:rPr>
                <w:rFonts w:ascii="Tahoma" w:hAnsi="Tahoma" w:cs="Tahoma"/>
                <w:sz w:val="16"/>
              </w:rPr>
              <w:t>Los formatos para la entrega de documentación se</w:t>
            </w:r>
            <w:r w:rsidR="00304D68" w:rsidRPr="00012D2D">
              <w:rPr>
                <w:rFonts w:ascii="Tahoma" w:hAnsi="Tahoma" w:cs="Tahoma"/>
                <w:sz w:val="16"/>
              </w:rPr>
              <w:t>rán provistos por ENTEL S.A.</w:t>
            </w:r>
          </w:p>
          <w:p w:rsidR="00304D68" w:rsidRPr="00012D2D" w:rsidRDefault="00304D68" w:rsidP="00304D68">
            <w:pPr>
              <w:pStyle w:val="Prrafodelista"/>
              <w:numPr>
                <w:ilvl w:val="3"/>
                <w:numId w:val="8"/>
              </w:numPr>
              <w:ind w:left="132" w:hanging="132"/>
              <w:rPr>
                <w:rFonts w:ascii="Tahoma" w:hAnsi="Tahoma" w:cs="Tahoma"/>
              </w:rPr>
            </w:pPr>
            <w:r w:rsidRPr="00012D2D">
              <w:rPr>
                <w:rFonts w:ascii="Tahoma" w:hAnsi="Tahoma" w:cs="Tahoma"/>
                <w:sz w:val="16"/>
              </w:rPr>
              <w:t>Tabla de atenuaciones.</w:t>
            </w:r>
          </w:p>
          <w:p w:rsidR="00304D68" w:rsidRPr="00012D2D" w:rsidRDefault="001E45C8" w:rsidP="00304D68">
            <w:pPr>
              <w:pStyle w:val="Prrafodelista"/>
              <w:numPr>
                <w:ilvl w:val="3"/>
                <w:numId w:val="8"/>
              </w:numPr>
              <w:ind w:left="132" w:hanging="132"/>
              <w:rPr>
                <w:rFonts w:ascii="Tahoma" w:hAnsi="Tahoma" w:cs="Tahoma"/>
              </w:rPr>
            </w:pPr>
            <w:r w:rsidRPr="00012D2D">
              <w:rPr>
                <w:rFonts w:ascii="Tahoma" w:hAnsi="Tahoma" w:cs="Tahoma"/>
                <w:sz w:val="16"/>
              </w:rPr>
              <w:t>Esqu</w:t>
            </w:r>
            <w:r w:rsidR="00304D68" w:rsidRPr="00012D2D">
              <w:rPr>
                <w:rFonts w:ascii="Tahoma" w:hAnsi="Tahoma" w:cs="Tahoma"/>
                <w:sz w:val="16"/>
              </w:rPr>
              <w:t>emáticos de longitudes ópticas.</w:t>
            </w:r>
          </w:p>
          <w:p w:rsidR="00304D68" w:rsidRPr="00012D2D" w:rsidRDefault="001E45C8" w:rsidP="00304D68">
            <w:pPr>
              <w:pStyle w:val="Prrafodelista"/>
              <w:numPr>
                <w:ilvl w:val="3"/>
                <w:numId w:val="8"/>
              </w:numPr>
              <w:ind w:left="132" w:hanging="132"/>
              <w:rPr>
                <w:rFonts w:ascii="Tahoma" w:hAnsi="Tahoma" w:cs="Tahoma"/>
              </w:rPr>
            </w:pPr>
            <w:r w:rsidRPr="00012D2D">
              <w:rPr>
                <w:rFonts w:ascii="Tahoma" w:hAnsi="Tahoma" w:cs="Tahoma"/>
                <w:sz w:val="16"/>
              </w:rPr>
              <w:t>Esquemáti</w:t>
            </w:r>
            <w:r w:rsidR="00304D68" w:rsidRPr="00012D2D">
              <w:rPr>
                <w:rFonts w:ascii="Tahoma" w:hAnsi="Tahoma" w:cs="Tahoma"/>
                <w:sz w:val="16"/>
              </w:rPr>
              <w:t>cos de longitudes de tendido.</w:t>
            </w:r>
          </w:p>
          <w:p w:rsidR="001E45C8" w:rsidRPr="00012D2D" w:rsidRDefault="00304D68" w:rsidP="00304D68">
            <w:pPr>
              <w:pStyle w:val="Prrafodelista"/>
              <w:numPr>
                <w:ilvl w:val="3"/>
                <w:numId w:val="8"/>
              </w:numPr>
              <w:ind w:left="132" w:hanging="132"/>
              <w:rPr>
                <w:rFonts w:ascii="Tahoma" w:hAnsi="Tahoma" w:cs="Tahoma"/>
              </w:rPr>
            </w:pPr>
            <w:r w:rsidRPr="00012D2D">
              <w:rPr>
                <w:rFonts w:ascii="Tahoma" w:hAnsi="Tahoma" w:cs="Tahoma"/>
                <w:sz w:val="16"/>
              </w:rPr>
              <w:t>Esquemáticos de conexiones.</w:t>
            </w:r>
          </w:p>
        </w:tc>
        <w:tc>
          <w:tcPr>
            <w:tcW w:w="1559" w:type="dxa"/>
            <w:tcBorders>
              <w:top w:val="nil"/>
              <w:left w:val="nil"/>
              <w:bottom w:val="single" w:sz="8" w:space="0" w:color="004990"/>
              <w:right w:val="single" w:sz="8" w:space="0" w:color="004990"/>
            </w:tcBorders>
            <w:shd w:val="clear" w:color="auto" w:fill="auto"/>
            <w:vAlign w:val="center"/>
            <w:hideMark/>
          </w:tcPr>
          <w:p w:rsidR="001E45C8" w:rsidRPr="00012D2D" w:rsidRDefault="001E45C8" w:rsidP="00462276">
            <w:pPr>
              <w:jc w:val="center"/>
              <w:rPr>
                <w:rFonts w:ascii="Tahoma" w:hAnsi="Tahoma" w:cs="Tahoma"/>
                <w:sz w:val="18"/>
                <w:szCs w:val="18"/>
              </w:rPr>
            </w:pPr>
            <w:r w:rsidRPr="00012D2D">
              <w:rPr>
                <w:rFonts w:ascii="Tahoma" w:hAnsi="Tahoma" w:cs="Tahoma"/>
                <w:sz w:val="18"/>
                <w:szCs w:val="18"/>
              </w:rPr>
              <w:t> </w:t>
            </w: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9F7018">
              <w:rPr>
                <w:rFonts w:ascii="Tahoma" w:hAnsi="Tahoma" w:cs="Tahoma"/>
                <w:sz w:val="18"/>
                <w:szCs w:val="18"/>
              </w:rPr>
            </w:r>
            <w:r w:rsidR="009F7018">
              <w:rPr>
                <w:rFonts w:ascii="Tahoma" w:hAnsi="Tahoma" w:cs="Tahoma"/>
                <w:sz w:val="18"/>
                <w:szCs w:val="18"/>
              </w:rPr>
              <w:fldChar w:fldCharType="separate"/>
            </w:r>
            <w:r w:rsidRPr="00012D2D">
              <w:rPr>
                <w:rFonts w:ascii="Tahoma" w:hAnsi="Tahoma" w:cs="Tahoma"/>
                <w:sz w:val="18"/>
                <w:szCs w:val="18"/>
              </w:rPr>
              <w:fldChar w:fldCharType="end"/>
            </w:r>
          </w:p>
        </w:tc>
        <w:tc>
          <w:tcPr>
            <w:tcW w:w="1670" w:type="dxa"/>
            <w:tcBorders>
              <w:top w:val="nil"/>
              <w:left w:val="nil"/>
              <w:bottom w:val="single" w:sz="8" w:space="0" w:color="004990"/>
              <w:right w:val="single" w:sz="8" w:space="0" w:color="004990"/>
            </w:tcBorders>
            <w:shd w:val="clear" w:color="auto" w:fill="auto"/>
            <w:vAlign w:val="center"/>
            <w:hideMark/>
          </w:tcPr>
          <w:p w:rsidR="001E45C8" w:rsidRPr="00012D2D" w:rsidRDefault="001E45C8" w:rsidP="00462276">
            <w:pPr>
              <w:jc w:val="center"/>
              <w:rPr>
                <w:rFonts w:ascii="Tahoma" w:hAnsi="Tahoma" w:cs="Tahoma"/>
                <w:sz w:val="18"/>
                <w:szCs w:val="18"/>
              </w:rPr>
            </w:pPr>
          </w:p>
        </w:tc>
        <w:tc>
          <w:tcPr>
            <w:tcW w:w="1020" w:type="dxa"/>
            <w:tcBorders>
              <w:top w:val="nil"/>
              <w:left w:val="nil"/>
              <w:bottom w:val="single" w:sz="8" w:space="0" w:color="004990"/>
              <w:right w:val="single" w:sz="8" w:space="0" w:color="004990"/>
            </w:tcBorders>
            <w:shd w:val="clear" w:color="auto" w:fill="auto"/>
            <w:vAlign w:val="center"/>
            <w:hideMark/>
          </w:tcPr>
          <w:p w:rsidR="001E45C8" w:rsidRPr="00012D2D" w:rsidRDefault="001E45C8" w:rsidP="00462276">
            <w:pPr>
              <w:jc w:val="center"/>
              <w:rPr>
                <w:rFonts w:ascii="Tahoma" w:hAnsi="Tahoma" w:cs="Tahoma"/>
                <w:sz w:val="18"/>
                <w:szCs w:val="18"/>
              </w:rPr>
            </w:pPr>
            <w:r w:rsidRPr="00012D2D">
              <w:rPr>
                <w:rFonts w:ascii="Tahoma" w:hAnsi="Tahoma" w:cs="Tahoma"/>
                <w:sz w:val="18"/>
                <w:szCs w:val="18"/>
              </w:rPr>
              <w:t> </w:t>
            </w:r>
          </w:p>
        </w:tc>
      </w:tr>
    </w:tbl>
    <w:p w:rsidR="000E0BE3" w:rsidRPr="00012D2D" w:rsidRDefault="000E0BE3" w:rsidP="00275001">
      <w:pPr>
        <w:pStyle w:val="Prrafodelista"/>
        <w:numPr>
          <w:ilvl w:val="0"/>
          <w:numId w:val="11"/>
        </w:numPr>
        <w:rPr>
          <w:rFonts w:ascii="Tahoma" w:hAnsi="Tahoma" w:cs="Tahoma"/>
          <w:b/>
          <w:bCs/>
          <w:sz w:val="22"/>
          <w:szCs w:val="22"/>
          <w:lang w:val="es-BO"/>
        </w:rPr>
      </w:pPr>
      <w:r w:rsidRPr="00012D2D">
        <w:rPr>
          <w:rFonts w:ascii="Tahoma" w:hAnsi="Tahoma" w:cs="Tahoma"/>
          <w:b/>
          <w:bCs/>
          <w:sz w:val="22"/>
          <w:szCs w:val="22"/>
          <w:lang w:val="es-BO"/>
        </w:rPr>
        <w:t>GARANTIAS</w:t>
      </w:r>
    </w:p>
    <w:p w:rsidR="000E0BE3" w:rsidRPr="00012D2D" w:rsidRDefault="000E0BE3" w:rsidP="000E0BE3">
      <w:pPr>
        <w:rPr>
          <w:rFonts w:ascii="Tahoma" w:hAnsi="Tahoma" w:cs="Tahoma"/>
          <w:b/>
          <w:bCs/>
          <w:sz w:val="10"/>
          <w:szCs w:val="22"/>
          <w:lang w:val="es-BO"/>
        </w:rPr>
      </w:pPr>
    </w:p>
    <w:tbl>
      <w:tblPr>
        <w:tblW w:w="4795" w:type="pct"/>
        <w:tblInd w:w="354" w:type="dxa"/>
        <w:tblLayout w:type="fixed"/>
        <w:tblCellMar>
          <w:left w:w="70" w:type="dxa"/>
          <w:right w:w="70" w:type="dxa"/>
        </w:tblCellMar>
        <w:tblLook w:val="04A0" w:firstRow="1" w:lastRow="0" w:firstColumn="1" w:lastColumn="0" w:noHBand="0" w:noVBand="1"/>
      </w:tblPr>
      <w:tblGrid>
        <w:gridCol w:w="651"/>
        <w:gridCol w:w="1734"/>
        <w:gridCol w:w="7296"/>
        <w:gridCol w:w="1543"/>
        <w:gridCol w:w="1684"/>
        <w:gridCol w:w="1122"/>
      </w:tblGrid>
      <w:tr w:rsidR="000E0BE3" w:rsidRPr="00012D2D" w:rsidTr="00EA19FB">
        <w:trPr>
          <w:trHeight w:val="315"/>
        </w:trPr>
        <w:tc>
          <w:tcPr>
            <w:tcW w:w="4000" w:type="pct"/>
            <w:gridSpan w:val="4"/>
            <w:tcBorders>
              <w:top w:val="single" w:sz="4" w:space="0" w:color="auto"/>
              <w:left w:val="single" w:sz="4" w:space="0" w:color="auto"/>
              <w:bottom w:val="single" w:sz="4" w:space="0" w:color="FFFFFF" w:themeColor="background1"/>
              <w:right w:val="single" w:sz="4" w:space="0" w:color="FFFFFF" w:themeColor="background1"/>
            </w:tcBorders>
            <w:shd w:val="clear" w:color="000000" w:fill="004990"/>
            <w:vAlign w:val="center"/>
            <w:hideMark/>
          </w:tcPr>
          <w:p w:rsidR="000E0BE3" w:rsidRPr="00012D2D" w:rsidRDefault="000E0BE3" w:rsidP="00462276">
            <w:pPr>
              <w:jc w:val="center"/>
              <w:rPr>
                <w:rFonts w:ascii="Tahoma" w:hAnsi="Tahoma" w:cs="Tahoma"/>
                <w:b/>
                <w:bCs/>
                <w:sz w:val="18"/>
                <w:szCs w:val="18"/>
                <w:lang w:val="es-BO" w:eastAsia="es-BO"/>
              </w:rPr>
            </w:pPr>
            <w:r w:rsidRPr="00012D2D">
              <w:rPr>
                <w:rFonts w:ascii="Tahoma" w:hAnsi="Tahoma" w:cs="Tahoma"/>
                <w:b/>
                <w:bCs/>
                <w:sz w:val="18"/>
                <w:szCs w:val="18"/>
                <w:lang w:val="es-BO" w:eastAsia="es-BO"/>
              </w:rPr>
              <w:t>REQUERIMIENTO DE ENTEL S.A.</w:t>
            </w:r>
          </w:p>
        </w:tc>
        <w:tc>
          <w:tcPr>
            <w:tcW w:w="1000" w:type="pct"/>
            <w:gridSpan w:val="2"/>
            <w:tcBorders>
              <w:top w:val="single" w:sz="4" w:space="0" w:color="auto"/>
              <w:left w:val="single" w:sz="4" w:space="0" w:color="FFFFFF" w:themeColor="background1"/>
              <w:bottom w:val="single" w:sz="4" w:space="0" w:color="FFFFFF" w:themeColor="background1"/>
              <w:right w:val="single" w:sz="4" w:space="0" w:color="auto"/>
            </w:tcBorders>
            <w:shd w:val="clear" w:color="000000" w:fill="004990"/>
            <w:vAlign w:val="center"/>
            <w:hideMark/>
          </w:tcPr>
          <w:p w:rsidR="000E0BE3" w:rsidRPr="00012D2D" w:rsidRDefault="000E0BE3" w:rsidP="00462276">
            <w:pPr>
              <w:jc w:val="center"/>
              <w:rPr>
                <w:rFonts w:ascii="Tahoma" w:hAnsi="Tahoma" w:cs="Tahoma"/>
                <w:b/>
                <w:bCs/>
                <w:sz w:val="18"/>
                <w:szCs w:val="18"/>
                <w:lang w:val="es-BO" w:eastAsia="es-BO"/>
              </w:rPr>
            </w:pPr>
            <w:r w:rsidRPr="00012D2D">
              <w:rPr>
                <w:rFonts w:ascii="Tahoma" w:hAnsi="Tahoma" w:cs="Tahoma"/>
                <w:b/>
                <w:bCs/>
                <w:sz w:val="18"/>
                <w:szCs w:val="18"/>
                <w:lang w:val="es-BO" w:eastAsia="es-BO"/>
              </w:rPr>
              <w:t>RESPUESTA DEL OFERENTE</w:t>
            </w:r>
          </w:p>
        </w:tc>
      </w:tr>
      <w:tr w:rsidR="000E0BE3" w:rsidRPr="00012D2D" w:rsidTr="00EA19FB">
        <w:trPr>
          <w:trHeight w:val="420"/>
        </w:trPr>
        <w:tc>
          <w:tcPr>
            <w:tcW w:w="3450" w:type="pct"/>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000000" w:fill="004990"/>
            <w:vAlign w:val="center"/>
            <w:hideMark/>
          </w:tcPr>
          <w:p w:rsidR="000E0BE3" w:rsidRPr="00012D2D" w:rsidRDefault="000E0BE3" w:rsidP="00462276">
            <w:pPr>
              <w:rPr>
                <w:rFonts w:ascii="Tahoma" w:hAnsi="Tahoma" w:cs="Tahoma"/>
                <w:b/>
                <w:bCs/>
                <w:sz w:val="18"/>
                <w:szCs w:val="18"/>
                <w:lang w:eastAsia="es-BO"/>
              </w:rPr>
            </w:pPr>
            <w:r w:rsidRPr="00012D2D">
              <w:rPr>
                <w:rFonts w:ascii="Tahoma" w:hAnsi="Tahoma" w:cs="Tahoma"/>
                <w:b/>
                <w:bCs/>
                <w:sz w:val="18"/>
                <w:szCs w:val="18"/>
                <w:lang w:eastAsia="es-BO"/>
              </w:rPr>
              <w:t>“SERVICIOS DE INSTALACIÓN, FUSIONES, PRUEBAS Y MEDIDAS DE CABLE DE FIBRA ÓPTICA ADSS</w:t>
            </w:r>
          </w:p>
          <w:p w:rsidR="000E0BE3" w:rsidRPr="00012D2D" w:rsidRDefault="000E0BE3" w:rsidP="004D18A4">
            <w:pPr>
              <w:jc w:val="center"/>
              <w:rPr>
                <w:rFonts w:ascii="Tahoma" w:hAnsi="Tahoma" w:cs="Tahoma"/>
                <w:b/>
                <w:bCs/>
                <w:sz w:val="18"/>
                <w:szCs w:val="18"/>
                <w:lang w:eastAsia="es-BO"/>
              </w:rPr>
            </w:pPr>
            <w:r w:rsidRPr="00012D2D">
              <w:rPr>
                <w:rFonts w:ascii="Tahoma" w:hAnsi="Tahoma" w:cs="Tahoma"/>
                <w:b/>
                <w:bCs/>
                <w:sz w:val="18"/>
                <w:szCs w:val="18"/>
                <w:lang w:eastAsia="es-BO"/>
              </w:rPr>
              <w:t xml:space="preserve">Y PROVISIÓN DE MATERIALES“  </w:t>
            </w:r>
          </w:p>
        </w:tc>
        <w:tc>
          <w:tcPr>
            <w:tcW w:w="55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rsidR="000E0BE3" w:rsidRPr="00012D2D" w:rsidRDefault="000E0BE3" w:rsidP="00462276">
            <w:pPr>
              <w:jc w:val="center"/>
              <w:rPr>
                <w:rFonts w:ascii="Tahoma" w:hAnsi="Tahoma" w:cs="Tahoma"/>
                <w:b/>
                <w:bCs/>
                <w:sz w:val="18"/>
                <w:szCs w:val="18"/>
                <w:lang w:val="es-BO" w:eastAsia="es-BO"/>
              </w:rPr>
            </w:pPr>
            <w:r w:rsidRPr="00012D2D">
              <w:rPr>
                <w:rFonts w:ascii="Tahoma" w:hAnsi="Tahoma" w:cs="Tahoma"/>
                <w:b/>
                <w:bCs/>
                <w:sz w:val="18"/>
                <w:szCs w:val="18"/>
                <w:lang w:val="es-BO" w:eastAsia="es-BO"/>
              </w:rPr>
              <w:t>CONDICIÓN</w:t>
            </w:r>
          </w:p>
        </w:tc>
        <w:tc>
          <w:tcPr>
            <w:tcW w:w="1000" w:type="pct"/>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000000" w:fill="004990"/>
            <w:vAlign w:val="center"/>
            <w:hideMark/>
          </w:tcPr>
          <w:p w:rsidR="000E0BE3" w:rsidRPr="00012D2D" w:rsidRDefault="000E0BE3" w:rsidP="00462276">
            <w:pPr>
              <w:jc w:val="center"/>
              <w:rPr>
                <w:rFonts w:ascii="Tahoma" w:hAnsi="Tahoma" w:cs="Tahoma"/>
                <w:b/>
                <w:bCs/>
                <w:sz w:val="18"/>
                <w:szCs w:val="18"/>
                <w:lang w:val="es-BO" w:eastAsia="es-BO"/>
              </w:rPr>
            </w:pPr>
            <w:r w:rsidRPr="00012D2D">
              <w:rPr>
                <w:rFonts w:ascii="Tahoma" w:hAnsi="Tahoma" w:cs="Tahoma"/>
                <w:b/>
                <w:bCs/>
                <w:sz w:val="18"/>
                <w:szCs w:val="18"/>
                <w:lang w:val="es-BO" w:eastAsia="es-BO"/>
              </w:rPr>
              <w:t>(Llenado Obligatorio)</w:t>
            </w:r>
            <w:r w:rsidRPr="00012D2D">
              <w:rPr>
                <w:rFonts w:ascii="Tahoma" w:hAnsi="Tahoma" w:cs="Tahoma"/>
                <w:sz w:val="18"/>
                <w:szCs w:val="18"/>
                <w:lang w:val="es-BO" w:eastAsia="es-BO"/>
              </w:rPr>
              <w:t> </w:t>
            </w:r>
          </w:p>
        </w:tc>
      </w:tr>
      <w:tr w:rsidR="000E0BE3" w:rsidRPr="00012D2D" w:rsidTr="00EA19FB">
        <w:trPr>
          <w:trHeight w:val="487"/>
        </w:trPr>
        <w:tc>
          <w:tcPr>
            <w:tcW w:w="232" w:type="pct"/>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000000" w:fill="004990"/>
            <w:vAlign w:val="center"/>
            <w:hideMark/>
          </w:tcPr>
          <w:p w:rsidR="000E0BE3" w:rsidRPr="00012D2D" w:rsidRDefault="000E0BE3" w:rsidP="00462276">
            <w:pPr>
              <w:jc w:val="center"/>
              <w:rPr>
                <w:rFonts w:ascii="Tahoma" w:hAnsi="Tahoma" w:cs="Tahoma"/>
                <w:b/>
                <w:bCs/>
                <w:sz w:val="18"/>
                <w:szCs w:val="18"/>
              </w:rPr>
            </w:pPr>
            <w:r w:rsidRPr="00012D2D">
              <w:rPr>
                <w:rFonts w:ascii="Tahoma" w:hAnsi="Tahoma" w:cs="Tahoma"/>
                <w:b/>
                <w:bCs/>
                <w:sz w:val="18"/>
                <w:szCs w:val="18"/>
              </w:rPr>
              <w:t>No</w:t>
            </w:r>
          </w:p>
        </w:tc>
        <w:tc>
          <w:tcPr>
            <w:tcW w:w="61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rsidR="000E0BE3" w:rsidRPr="00012D2D" w:rsidRDefault="000E0BE3" w:rsidP="00462276">
            <w:pPr>
              <w:jc w:val="center"/>
              <w:rPr>
                <w:rFonts w:ascii="Tahoma" w:hAnsi="Tahoma" w:cs="Tahoma"/>
                <w:b/>
                <w:bCs/>
                <w:sz w:val="18"/>
                <w:szCs w:val="18"/>
              </w:rPr>
            </w:pPr>
            <w:r w:rsidRPr="00012D2D">
              <w:rPr>
                <w:rFonts w:ascii="Tahoma" w:hAnsi="Tahoma" w:cs="Tahoma"/>
                <w:b/>
                <w:bCs/>
                <w:sz w:val="18"/>
                <w:szCs w:val="18"/>
              </w:rPr>
              <w:t>CARACTERÍSTICA</w:t>
            </w:r>
          </w:p>
        </w:tc>
        <w:tc>
          <w:tcPr>
            <w:tcW w:w="260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rsidR="000E0BE3" w:rsidRPr="00012D2D" w:rsidRDefault="00807E50" w:rsidP="00462276">
            <w:pPr>
              <w:jc w:val="center"/>
              <w:rPr>
                <w:rFonts w:ascii="Tahoma" w:hAnsi="Tahoma" w:cs="Tahoma"/>
                <w:b/>
                <w:bCs/>
                <w:sz w:val="18"/>
                <w:szCs w:val="18"/>
              </w:rPr>
            </w:pPr>
            <w:r w:rsidRPr="00012D2D">
              <w:rPr>
                <w:rFonts w:ascii="Tahoma" w:hAnsi="Tahoma" w:cs="Tahoma"/>
                <w:b/>
                <w:bCs/>
                <w:sz w:val="18"/>
                <w:szCs w:val="18"/>
              </w:rPr>
              <w:t>GARANTIAS</w:t>
            </w:r>
          </w:p>
        </w:tc>
        <w:tc>
          <w:tcPr>
            <w:tcW w:w="55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rsidR="000E0BE3" w:rsidRPr="00012D2D" w:rsidRDefault="000E0BE3" w:rsidP="00462276">
            <w:pPr>
              <w:jc w:val="center"/>
              <w:rPr>
                <w:rFonts w:ascii="Tahoma" w:hAnsi="Tahoma" w:cs="Tahoma"/>
                <w:b/>
                <w:bCs/>
                <w:sz w:val="14"/>
                <w:szCs w:val="10"/>
              </w:rPr>
            </w:pPr>
            <w:r w:rsidRPr="00012D2D">
              <w:rPr>
                <w:rFonts w:ascii="Tahoma" w:hAnsi="Tahoma" w:cs="Tahoma"/>
                <w:b/>
                <w:bCs/>
                <w:szCs w:val="10"/>
              </w:rPr>
              <w:t>MANDATORIO</w:t>
            </w:r>
          </w:p>
        </w:tc>
        <w:tc>
          <w:tcPr>
            <w:tcW w:w="60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rsidR="000E0BE3" w:rsidRPr="00012D2D" w:rsidRDefault="000E0BE3" w:rsidP="00462276">
            <w:pPr>
              <w:jc w:val="center"/>
              <w:rPr>
                <w:rFonts w:ascii="Tahoma" w:hAnsi="Tahoma" w:cs="Tahoma"/>
                <w:b/>
                <w:bCs/>
                <w:szCs w:val="10"/>
              </w:rPr>
            </w:pPr>
            <w:r w:rsidRPr="00012D2D">
              <w:rPr>
                <w:rFonts w:ascii="Tahoma" w:hAnsi="Tahoma" w:cs="Tahoma"/>
                <w:b/>
                <w:bCs/>
                <w:szCs w:val="10"/>
              </w:rPr>
              <w:t>Cumple / No cumple</w:t>
            </w:r>
          </w:p>
        </w:tc>
        <w:tc>
          <w:tcPr>
            <w:tcW w:w="400" w:type="pct"/>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000000" w:fill="004990"/>
            <w:vAlign w:val="center"/>
            <w:hideMark/>
          </w:tcPr>
          <w:p w:rsidR="000E0BE3" w:rsidRPr="00012D2D" w:rsidRDefault="000E0BE3" w:rsidP="00462276">
            <w:pPr>
              <w:jc w:val="center"/>
              <w:rPr>
                <w:rFonts w:ascii="Tahoma" w:hAnsi="Tahoma" w:cs="Tahoma"/>
                <w:b/>
                <w:bCs/>
                <w:sz w:val="10"/>
                <w:szCs w:val="10"/>
              </w:rPr>
            </w:pPr>
            <w:r w:rsidRPr="00012D2D">
              <w:rPr>
                <w:rFonts w:ascii="Tahoma" w:hAnsi="Tahoma" w:cs="Tahoma"/>
                <w:b/>
                <w:bCs/>
                <w:sz w:val="10"/>
                <w:szCs w:val="10"/>
              </w:rPr>
              <w:t>DOCUMENTO, PÁGINA, REFERENCIA</w:t>
            </w:r>
          </w:p>
        </w:tc>
      </w:tr>
      <w:tr w:rsidR="000E0BE3" w:rsidRPr="00012D2D" w:rsidTr="00EA19FB">
        <w:trPr>
          <w:trHeight w:val="149"/>
        </w:trPr>
        <w:tc>
          <w:tcPr>
            <w:tcW w:w="232" w:type="pct"/>
            <w:tcBorders>
              <w:top w:val="single" w:sz="4" w:space="0" w:color="FFFFFF" w:themeColor="background1"/>
              <w:left w:val="single" w:sz="4" w:space="0" w:color="auto"/>
              <w:bottom w:val="single" w:sz="4" w:space="0" w:color="auto"/>
              <w:right w:val="single" w:sz="8" w:space="0" w:color="auto"/>
            </w:tcBorders>
            <w:shd w:val="clear" w:color="auto" w:fill="auto"/>
            <w:vAlign w:val="center"/>
          </w:tcPr>
          <w:p w:rsidR="000E0BE3" w:rsidRPr="00012D2D" w:rsidRDefault="000E0BE3" w:rsidP="00462276">
            <w:pPr>
              <w:jc w:val="center"/>
              <w:rPr>
                <w:rFonts w:ascii="Tahoma" w:hAnsi="Tahoma" w:cs="Tahoma"/>
                <w:sz w:val="18"/>
                <w:szCs w:val="18"/>
              </w:rPr>
            </w:pPr>
            <w:r w:rsidRPr="00012D2D">
              <w:rPr>
                <w:rFonts w:ascii="Tahoma" w:hAnsi="Tahoma" w:cs="Tahoma"/>
                <w:sz w:val="18"/>
                <w:szCs w:val="18"/>
              </w:rPr>
              <w:t>1</w:t>
            </w:r>
          </w:p>
        </w:tc>
        <w:tc>
          <w:tcPr>
            <w:tcW w:w="618" w:type="pct"/>
            <w:tcBorders>
              <w:top w:val="single" w:sz="4" w:space="0" w:color="FFFFFF" w:themeColor="background1"/>
              <w:left w:val="nil"/>
              <w:bottom w:val="single" w:sz="4" w:space="0" w:color="auto"/>
              <w:right w:val="single" w:sz="8" w:space="0" w:color="auto"/>
            </w:tcBorders>
            <w:shd w:val="clear" w:color="auto" w:fill="auto"/>
            <w:vAlign w:val="center"/>
          </w:tcPr>
          <w:p w:rsidR="000E0BE3" w:rsidRPr="00012D2D" w:rsidRDefault="0075697E" w:rsidP="00462276">
            <w:pPr>
              <w:rPr>
                <w:rFonts w:ascii="Tahoma" w:hAnsi="Tahoma" w:cs="Tahoma"/>
                <w:sz w:val="18"/>
                <w:szCs w:val="18"/>
              </w:rPr>
            </w:pPr>
            <w:r w:rsidRPr="00012D2D">
              <w:rPr>
                <w:rFonts w:ascii="Tahoma" w:hAnsi="Tahoma" w:cs="Tahoma"/>
              </w:rPr>
              <w:t>Periodo de Garantía</w:t>
            </w:r>
          </w:p>
        </w:tc>
        <w:tc>
          <w:tcPr>
            <w:tcW w:w="2600" w:type="pct"/>
            <w:tcBorders>
              <w:top w:val="single" w:sz="4" w:space="0" w:color="FFFFFF" w:themeColor="background1"/>
              <w:left w:val="nil"/>
              <w:bottom w:val="single" w:sz="4" w:space="0" w:color="auto"/>
              <w:right w:val="nil"/>
            </w:tcBorders>
            <w:shd w:val="clear" w:color="auto" w:fill="auto"/>
            <w:vAlign w:val="center"/>
          </w:tcPr>
          <w:p w:rsidR="000E0BE3" w:rsidRPr="00012D2D" w:rsidRDefault="000E0BE3" w:rsidP="000E0BE3">
            <w:pPr>
              <w:jc w:val="both"/>
              <w:rPr>
                <w:rFonts w:ascii="Tahoma" w:hAnsi="Tahoma" w:cs="Tahoma"/>
              </w:rPr>
            </w:pPr>
            <w:r w:rsidRPr="00012D2D">
              <w:rPr>
                <w:rFonts w:ascii="Tahoma" w:hAnsi="Tahoma" w:cs="Tahoma"/>
              </w:rPr>
              <w:t xml:space="preserve">Los oferentes deben incluir en su propuesta técnica, </w:t>
            </w:r>
            <w:r w:rsidR="00304D68" w:rsidRPr="00012D2D">
              <w:rPr>
                <w:rFonts w:ascii="Tahoma" w:hAnsi="Tahoma" w:cs="Tahoma"/>
              </w:rPr>
              <w:t>una</w:t>
            </w:r>
            <w:r w:rsidRPr="00012D2D">
              <w:rPr>
                <w:rFonts w:ascii="Tahoma" w:hAnsi="Tahoma" w:cs="Tahoma"/>
              </w:rPr>
              <w:t xml:space="preserve"> garantía</w:t>
            </w:r>
            <w:r w:rsidR="00304D68" w:rsidRPr="00012D2D">
              <w:rPr>
                <w:rFonts w:ascii="Tahoma" w:hAnsi="Tahoma" w:cs="Tahoma"/>
              </w:rPr>
              <w:t xml:space="preserve"> </w:t>
            </w:r>
            <w:r w:rsidRPr="00012D2D">
              <w:rPr>
                <w:rFonts w:ascii="Tahoma" w:hAnsi="Tahoma" w:cs="Tahoma"/>
              </w:rPr>
              <w:t>p</w:t>
            </w:r>
            <w:r w:rsidR="0075697E" w:rsidRPr="00012D2D">
              <w:rPr>
                <w:rFonts w:ascii="Tahoma" w:hAnsi="Tahoma" w:cs="Tahoma"/>
              </w:rPr>
              <w:t xml:space="preserve">or buena ejecución de servicios por </w:t>
            </w:r>
            <w:r w:rsidRPr="00012D2D">
              <w:rPr>
                <w:rFonts w:ascii="Tahoma" w:hAnsi="Tahoma" w:cs="Tahoma"/>
              </w:rPr>
              <w:t xml:space="preserve">un (1) año calendario por </w:t>
            </w:r>
            <w:r w:rsidR="0075697E" w:rsidRPr="00012D2D">
              <w:rPr>
                <w:rFonts w:ascii="Tahoma" w:hAnsi="Tahoma" w:cs="Tahoma"/>
              </w:rPr>
              <w:t xml:space="preserve">el concepto de </w:t>
            </w:r>
            <w:r w:rsidRPr="00012D2D">
              <w:rPr>
                <w:rFonts w:ascii="Tahoma" w:hAnsi="Tahoma" w:cs="Tahoma"/>
              </w:rPr>
              <w:t xml:space="preserve">buena ejecución de obra y buena calidad de materiales provistos a partir de la puesta en servicio del </w:t>
            </w:r>
            <w:r w:rsidR="002E6CCC" w:rsidRPr="00012D2D">
              <w:rPr>
                <w:rFonts w:ascii="Tahoma" w:hAnsi="Tahoma" w:cs="Tahoma"/>
              </w:rPr>
              <w:t>enlace.</w:t>
            </w:r>
          </w:p>
        </w:tc>
        <w:tc>
          <w:tcPr>
            <w:tcW w:w="550" w:type="pct"/>
            <w:tcBorders>
              <w:top w:val="single" w:sz="4" w:space="0" w:color="FFFFFF" w:themeColor="background1"/>
              <w:left w:val="single" w:sz="8" w:space="0" w:color="auto"/>
              <w:bottom w:val="single" w:sz="4" w:space="0" w:color="auto"/>
              <w:right w:val="single" w:sz="8" w:space="0" w:color="auto"/>
            </w:tcBorders>
            <w:shd w:val="clear" w:color="auto" w:fill="auto"/>
            <w:vAlign w:val="center"/>
          </w:tcPr>
          <w:p w:rsidR="000E0BE3" w:rsidRPr="00012D2D" w:rsidRDefault="000E0BE3" w:rsidP="00462276">
            <w:pPr>
              <w:jc w:val="center"/>
              <w:rPr>
                <w:rFonts w:ascii="Tahoma" w:hAnsi="Tahoma" w:cs="Tahoma"/>
                <w:sz w:val="18"/>
                <w:szCs w:val="18"/>
              </w:rPr>
            </w:pPr>
            <w:r w:rsidRPr="00012D2D">
              <w:rPr>
                <w:rFonts w:ascii="Tahoma" w:hAnsi="Tahoma" w:cs="Tahoma"/>
                <w:sz w:val="18"/>
                <w:szCs w:val="18"/>
              </w:rPr>
              <w:fldChar w:fldCharType="begin">
                <w:ffData>
                  <w:name w:val="Casilla1"/>
                  <w:enabled/>
                  <w:calcOnExit w:val="0"/>
                  <w:checkBox>
                    <w:sizeAuto/>
                    <w:default w:val="1"/>
                  </w:checkBox>
                </w:ffData>
              </w:fldChar>
            </w:r>
            <w:r w:rsidRPr="00012D2D">
              <w:rPr>
                <w:rFonts w:ascii="Tahoma" w:hAnsi="Tahoma" w:cs="Tahoma"/>
                <w:sz w:val="18"/>
                <w:szCs w:val="18"/>
              </w:rPr>
              <w:instrText xml:space="preserve"> FORMCHECKBOX </w:instrText>
            </w:r>
            <w:r w:rsidR="009F7018">
              <w:rPr>
                <w:rFonts w:ascii="Tahoma" w:hAnsi="Tahoma" w:cs="Tahoma"/>
                <w:sz w:val="18"/>
                <w:szCs w:val="18"/>
              </w:rPr>
            </w:r>
            <w:r w:rsidR="009F7018">
              <w:rPr>
                <w:rFonts w:ascii="Tahoma" w:hAnsi="Tahoma" w:cs="Tahoma"/>
                <w:sz w:val="18"/>
                <w:szCs w:val="18"/>
              </w:rPr>
              <w:fldChar w:fldCharType="separate"/>
            </w:r>
            <w:r w:rsidRPr="00012D2D">
              <w:rPr>
                <w:rFonts w:ascii="Tahoma" w:hAnsi="Tahoma" w:cs="Tahoma"/>
                <w:sz w:val="18"/>
                <w:szCs w:val="18"/>
              </w:rPr>
              <w:fldChar w:fldCharType="end"/>
            </w:r>
          </w:p>
        </w:tc>
        <w:tc>
          <w:tcPr>
            <w:tcW w:w="600" w:type="pct"/>
            <w:tcBorders>
              <w:top w:val="single" w:sz="4" w:space="0" w:color="FFFFFF" w:themeColor="background1"/>
              <w:left w:val="nil"/>
              <w:bottom w:val="single" w:sz="4" w:space="0" w:color="auto"/>
              <w:right w:val="single" w:sz="8" w:space="0" w:color="auto"/>
            </w:tcBorders>
            <w:shd w:val="clear" w:color="auto" w:fill="auto"/>
            <w:vAlign w:val="center"/>
          </w:tcPr>
          <w:p w:rsidR="000E0BE3" w:rsidRPr="00012D2D" w:rsidRDefault="000E0BE3" w:rsidP="00462276">
            <w:pPr>
              <w:jc w:val="center"/>
              <w:rPr>
                <w:rFonts w:ascii="Tahoma" w:hAnsi="Tahoma" w:cs="Tahoma"/>
                <w:sz w:val="20"/>
                <w:szCs w:val="20"/>
                <w:lang w:val="es-BO" w:eastAsia="es-BO"/>
              </w:rPr>
            </w:pPr>
          </w:p>
        </w:tc>
        <w:tc>
          <w:tcPr>
            <w:tcW w:w="400" w:type="pct"/>
            <w:tcBorders>
              <w:top w:val="single" w:sz="4" w:space="0" w:color="FFFFFF" w:themeColor="background1"/>
              <w:left w:val="nil"/>
              <w:bottom w:val="single" w:sz="4" w:space="0" w:color="auto"/>
              <w:right w:val="single" w:sz="4" w:space="0" w:color="auto"/>
            </w:tcBorders>
            <w:shd w:val="clear" w:color="auto" w:fill="auto"/>
            <w:vAlign w:val="center"/>
          </w:tcPr>
          <w:p w:rsidR="000E0BE3" w:rsidRPr="00012D2D" w:rsidRDefault="000E0BE3" w:rsidP="00462276">
            <w:pPr>
              <w:jc w:val="center"/>
              <w:rPr>
                <w:rFonts w:ascii="Tahoma" w:hAnsi="Tahoma" w:cs="Tahoma"/>
                <w:sz w:val="20"/>
                <w:szCs w:val="20"/>
                <w:lang w:val="es-BO" w:eastAsia="es-BO"/>
              </w:rPr>
            </w:pPr>
          </w:p>
        </w:tc>
      </w:tr>
    </w:tbl>
    <w:p w:rsidR="001E45C8" w:rsidRPr="00012D2D" w:rsidRDefault="001E45C8" w:rsidP="00462276">
      <w:pPr>
        <w:rPr>
          <w:rFonts w:ascii="Tahoma" w:hAnsi="Tahoma" w:cs="Tahoma"/>
          <w:b/>
          <w:sz w:val="22"/>
          <w:szCs w:val="22"/>
        </w:rPr>
      </w:pPr>
    </w:p>
    <w:p w:rsidR="001E45C8" w:rsidRPr="00012D2D" w:rsidRDefault="001E45C8" w:rsidP="00275001">
      <w:pPr>
        <w:pStyle w:val="Prrafodelista"/>
        <w:numPr>
          <w:ilvl w:val="0"/>
          <w:numId w:val="11"/>
        </w:numPr>
        <w:rPr>
          <w:rFonts w:ascii="Tahoma" w:hAnsi="Tahoma" w:cs="Tahoma"/>
          <w:b/>
          <w:sz w:val="22"/>
          <w:szCs w:val="22"/>
        </w:rPr>
      </w:pPr>
      <w:r w:rsidRPr="00012D2D">
        <w:rPr>
          <w:rFonts w:ascii="Tahoma" w:hAnsi="Tahoma" w:cs="Tahoma"/>
          <w:b/>
          <w:sz w:val="22"/>
          <w:szCs w:val="22"/>
        </w:rPr>
        <w:t xml:space="preserve">CUADRO DE CALIFICACIÓN RESUMEN DE CRITERIOS MANDATORIOS </w:t>
      </w:r>
      <w:r w:rsidR="00703B2F" w:rsidRPr="00012D2D">
        <w:rPr>
          <w:rFonts w:ascii="Tahoma" w:hAnsi="Tahoma" w:cs="Tahoma"/>
          <w:b/>
          <w:sz w:val="22"/>
          <w:szCs w:val="22"/>
        </w:rPr>
        <w:t>TRAMO</w:t>
      </w:r>
      <w:r w:rsidR="00304D68" w:rsidRPr="00012D2D">
        <w:rPr>
          <w:rFonts w:ascii="Tahoma" w:hAnsi="Tahoma" w:cs="Tahoma"/>
          <w:b/>
          <w:sz w:val="22"/>
          <w:szCs w:val="22"/>
        </w:rPr>
        <w:t>S</w:t>
      </w:r>
      <w:r w:rsidR="007E501A" w:rsidRPr="00012D2D">
        <w:rPr>
          <w:rFonts w:ascii="Tahoma" w:hAnsi="Tahoma" w:cs="Tahoma"/>
          <w:b/>
          <w:sz w:val="22"/>
          <w:szCs w:val="22"/>
        </w:rPr>
        <w:t>:</w:t>
      </w:r>
      <w:r w:rsidR="00703B2F" w:rsidRPr="00012D2D">
        <w:rPr>
          <w:rFonts w:ascii="Tahoma" w:hAnsi="Tahoma" w:cs="Tahoma"/>
          <w:b/>
          <w:sz w:val="22"/>
          <w:szCs w:val="22"/>
        </w:rPr>
        <w:t xml:space="preserve"> </w:t>
      </w:r>
      <w:r w:rsidR="00A200AA" w:rsidRPr="00012D2D">
        <w:rPr>
          <w:rFonts w:ascii="Tahoma" w:hAnsi="Tahoma" w:cs="Tahoma"/>
          <w:b/>
          <w:sz w:val="22"/>
          <w:szCs w:val="22"/>
        </w:rPr>
        <w:t>1</w:t>
      </w:r>
      <w:r w:rsidR="00304D68" w:rsidRPr="00012D2D">
        <w:rPr>
          <w:rFonts w:ascii="Tahoma" w:hAnsi="Tahoma" w:cs="Tahoma"/>
          <w:b/>
          <w:sz w:val="22"/>
          <w:szCs w:val="22"/>
        </w:rPr>
        <w:t>,</w:t>
      </w:r>
      <w:r w:rsidR="007E501A" w:rsidRPr="00012D2D">
        <w:rPr>
          <w:rFonts w:ascii="Tahoma" w:hAnsi="Tahoma" w:cs="Tahoma"/>
          <w:b/>
          <w:sz w:val="22"/>
          <w:szCs w:val="22"/>
        </w:rPr>
        <w:t xml:space="preserve"> </w:t>
      </w:r>
      <w:r w:rsidR="00A200AA" w:rsidRPr="00012D2D">
        <w:rPr>
          <w:rFonts w:ascii="Tahoma" w:hAnsi="Tahoma" w:cs="Tahoma"/>
          <w:b/>
          <w:sz w:val="22"/>
          <w:szCs w:val="22"/>
        </w:rPr>
        <w:t>2 y 3</w:t>
      </w:r>
    </w:p>
    <w:p w:rsidR="001E45C8" w:rsidRPr="00012D2D" w:rsidRDefault="001E45C8" w:rsidP="001E45C8">
      <w:pPr>
        <w:jc w:val="center"/>
        <w:rPr>
          <w:rFonts w:ascii="Tahoma" w:hAnsi="Tahoma" w:cs="Tahoma"/>
          <w:sz w:val="12"/>
        </w:rPr>
      </w:pPr>
    </w:p>
    <w:tbl>
      <w:tblPr>
        <w:tblW w:w="6120" w:type="dxa"/>
        <w:jc w:val="center"/>
        <w:tblLayout w:type="fixed"/>
        <w:tblCellMar>
          <w:left w:w="70" w:type="dxa"/>
          <w:right w:w="70" w:type="dxa"/>
        </w:tblCellMar>
        <w:tblLook w:val="04A0" w:firstRow="1" w:lastRow="0" w:firstColumn="1" w:lastColumn="0" w:noHBand="0" w:noVBand="1"/>
      </w:tblPr>
      <w:tblGrid>
        <w:gridCol w:w="681"/>
        <w:gridCol w:w="3880"/>
        <w:gridCol w:w="1559"/>
      </w:tblGrid>
      <w:tr w:rsidR="001E45C8" w:rsidRPr="00012D2D" w:rsidTr="00EA19FB">
        <w:trPr>
          <w:trHeight w:val="583"/>
          <w:jc w:val="center"/>
        </w:trPr>
        <w:tc>
          <w:tcPr>
            <w:tcW w:w="6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1E45C8" w:rsidRPr="00012D2D" w:rsidRDefault="001E45C8" w:rsidP="00462276">
            <w:pPr>
              <w:jc w:val="center"/>
              <w:rPr>
                <w:rFonts w:ascii="Tahoma" w:hAnsi="Tahoma" w:cs="Tahoma"/>
                <w:b/>
                <w:bCs/>
                <w:sz w:val="18"/>
                <w:szCs w:val="18"/>
                <w:lang w:val="es-BO" w:eastAsia="es-BO"/>
              </w:rPr>
            </w:pPr>
            <w:r w:rsidRPr="00012D2D">
              <w:rPr>
                <w:rFonts w:ascii="Tahoma" w:hAnsi="Tahoma" w:cs="Tahoma"/>
                <w:b/>
                <w:bCs/>
                <w:sz w:val="18"/>
                <w:szCs w:val="18"/>
                <w:lang w:val="es-BO" w:eastAsia="es-BO"/>
              </w:rPr>
              <w:t>No.</w:t>
            </w:r>
          </w:p>
        </w:tc>
        <w:tc>
          <w:tcPr>
            <w:tcW w:w="3880"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rsidR="001E45C8" w:rsidRPr="00012D2D" w:rsidRDefault="001E45C8" w:rsidP="00462276">
            <w:pPr>
              <w:jc w:val="center"/>
              <w:rPr>
                <w:rFonts w:ascii="Tahoma" w:hAnsi="Tahoma" w:cs="Tahoma"/>
                <w:b/>
                <w:bCs/>
                <w:sz w:val="18"/>
                <w:szCs w:val="18"/>
                <w:lang w:val="es-BO" w:eastAsia="es-BO"/>
              </w:rPr>
            </w:pPr>
            <w:r w:rsidRPr="00012D2D">
              <w:rPr>
                <w:rFonts w:ascii="Tahoma" w:hAnsi="Tahoma" w:cs="Tahoma"/>
                <w:b/>
                <w:bCs/>
                <w:sz w:val="18"/>
                <w:szCs w:val="18"/>
                <w:lang w:val="es-BO" w:eastAsia="es-BO"/>
              </w:rPr>
              <w:t>CRITERIOS MANDATORIOS</w:t>
            </w:r>
          </w:p>
        </w:tc>
        <w:tc>
          <w:tcPr>
            <w:tcW w:w="1559"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rsidR="001E45C8" w:rsidRPr="00012D2D" w:rsidRDefault="001E45C8" w:rsidP="00462276">
            <w:pPr>
              <w:jc w:val="center"/>
              <w:rPr>
                <w:rFonts w:ascii="Tahoma" w:hAnsi="Tahoma" w:cs="Tahoma"/>
                <w:b/>
                <w:bCs/>
                <w:sz w:val="18"/>
                <w:szCs w:val="18"/>
                <w:lang w:val="es-BO" w:eastAsia="es-BO"/>
              </w:rPr>
            </w:pPr>
            <w:r w:rsidRPr="00012D2D">
              <w:rPr>
                <w:rFonts w:ascii="Tahoma" w:hAnsi="Tahoma" w:cs="Tahoma"/>
                <w:b/>
                <w:bCs/>
                <w:sz w:val="18"/>
                <w:szCs w:val="18"/>
                <w:lang w:val="es-BO" w:eastAsia="es-BO"/>
              </w:rPr>
              <w:t xml:space="preserve">PONDERACIÓN </w:t>
            </w:r>
          </w:p>
          <w:p w:rsidR="001E45C8" w:rsidRPr="00012D2D" w:rsidRDefault="001E45C8" w:rsidP="00462276">
            <w:pPr>
              <w:jc w:val="center"/>
              <w:rPr>
                <w:rFonts w:ascii="Tahoma" w:hAnsi="Tahoma" w:cs="Tahoma"/>
                <w:b/>
                <w:bCs/>
                <w:sz w:val="18"/>
                <w:szCs w:val="18"/>
                <w:lang w:val="es-BO" w:eastAsia="es-BO"/>
              </w:rPr>
            </w:pPr>
            <w:r w:rsidRPr="00012D2D">
              <w:rPr>
                <w:rFonts w:ascii="Tahoma" w:hAnsi="Tahoma" w:cs="Tahoma"/>
                <w:b/>
                <w:bCs/>
                <w:sz w:val="18"/>
                <w:szCs w:val="18"/>
                <w:lang w:val="es-BO" w:eastAsia="es-BO"/>
              </w:rPr>
              <w:t>SOBRE (100%)</w:t>
            </w:r>
          </w:p>
        </w:tc>
      </w:tr>
      <w:tr w:rsidR="001E45C8" w:rsidRPr="00012D2D" w:rsidTr="00304D68">
        <w:trPr>
          <w:trHeight w:val="240"/>
          <w:jc w:val="center"/>
        </w:trPr>
        <w:tc>
          <w:tcPr>
            <w:tcW w:w="681" w:type="dxa"/>
            <w:tcBorders>
              <w:top w:val="single" w:sz="4" w:space="0" w:color="FFFFFF"/>
              <w:left w:val="single" w:sz="4" w:space="0" w:color="004990"/>
              <w:bottom w:val="single" w:sz="8" w:space="0" w:color="004990"/>
              <w:right w:val="single" w:sz="8" w:space="0" w:color="004990"/>
            </w:tcBorders>
            <w:shd w:val="clear" w:color="auto" w:fill="auto"/>
            <w:noWrap/>
            <w:vAlign w:val="center"/>
            <w:hideMark/>
          </w:tcPr>
          <w:p w:rsidR="001E45C8" w:rsidRPr="00012D2D" w:rsidRDefault="001E45C8" w:rsidP="00462276">
            <w:pPr>
              <w:jc w:val="center"/>
              <w:rPr>
                <w:rFonts w:ascii="Tahoma" w:hAnsi="Tahoma" w:cs="Tahoma"/>
                <w:sz w:val="18"/>
                <w:szCs w:val="18"/>
                <w:lang w:val="es-BO" w:eastAsia="es-BO"/>
              </w:rPr>
            </w:pPr>
            <w:r w:rsidRPr="00012D2D">
              <w:rPr>
                <w:rFonts w:ascii="Tahoma" w:hAnsi="Tahoma" w:cs="Tahoma"/>
                <w:sz w:val="18"/>
                <w:szCs w:val="18"/>
                <w:lang w:val="es-BO" w:eastAsia="es-BO"/>
              </w:rPr>
              <w:t>1.</w:t>
            </w:r>
          </w:p>
        </w:tc>
        <w:tc>
          <w:tcPr>
            <w:tcW w:w="3880"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rsidR="001E45C8" w:rsidRPr="00012D2D" w:rsidRDefault="001E45C8" w:rsidP="00462276">
            <w:pPr>
              <w:jc w:val="both"/>
              <w:rPr>
                <w:rFonts w:ascii="Tahoma" w:hAnsi="Tahoma" w:cs="Tahoma"/>
                <w:lang w:val="es-BO" w:eastAsia="es-BO"/>
              </w:rPr>
            </w:pPr>
            <w:r w:rsidRPr="00012D2D">
              <w:rPr>
                <w:rFonts w:ascii="Tahoma" w:hAnsi="Tahoma" w:cs="Tahoma"/>
                <w:lang w:val="es-BO" w:eastAsia="es-BO"/>
              </w:rPr>
              <w:t xml:space="preserve">Cumplimiento de todos los puntos MANDATORIOS </w:t>
            </w:r>
            <w:r w:rsidR="000B2555" w:rsidRPr="00012D2D">
              <w:rPr>
                <w:rFonts w:ascii="Tahoma" w:hAnsi="Tahoma" w:cs="Tahoma"/>
                <w:lang w:val="es-BO" w:eastAsia="es-BO"/>
              </w:rPr>
              <w:t>para cada uno de los tres tramos</w:t>
            </w:r>
          </w:p>
          <w:p w:rsidR="001E45C8" w:rsidRPr="00012D2D" w:rsidRDefault="001E45C8" w:rsidP="004859AA">
            <w:pPr>
              <w:jc w:val="both"/>
              <w:rPr>
                <w:rFonts w:ascii="Tahoma" w:hAnsi="Tahoma" w:cs="Tahoma"/>
                <w:sz w:val="8"/>
                <w:szCs w:val="18"/>
                <w:lang w:val="es-BO" w:eastAsia="es-BO"/>
              </w:rPr>
            </w:pPr>
          </w:p>
        </w:tc>
        <w:tc>
          <w:tcPr>
            <w:tcW w:w="1559"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1E45C8" w:rsidRPr="00012D2D" w:rsidRDefault="000B2555" w:rsidP="00462276">
            <w:pPr>
              <w:jc w:val="center"/>
              <w:rPr>
                <w:rFonts w:ascii="Tahoma" w:hAnsi="Tahoma" w:cs="Tahoma"/>
                <w:sz w:val="18"/>
                <w:szCs w:val="18"/>
                <w:lang w:val="es-BO" w:eastAsia="es-BO"/>
              </w:rPr>
            </w:pPr>
            <w:r w:rsidRPr="00012D2D">
              <w:rPr>
                <w:rFonts w:ascii="Tahoma" w:hAnsi="Tahoma" w:cs="Tahoma"/>
                <w:b/>
                <w:bCs/>
                <w:sz w:val="18"/>
                <w:szCs w:val="18"/>
                <w:lang w:val="es-BO" w:eastAsia="es-BO"/>
              </w:rPr>
              <w:t>CUMPLE/NO CUMPLE</w:t>
            </w:r>
          </w:p>
        </w:tc>
      </w:tr>
      <w:tr w:rsidR="001E45C8" w:rsidRPr="00012D2D" w:rsidTr="00304D68">
        <w:trPr>
          <w:trHeight w:val="123"/>
          <w:jc w:val="center"/>
        </w:trPr>
        <w:tc>
          <w:tcPr>
            <w:tcW w:w="4561" w:type="dxa"/>
            <w:gridSpan w:val="2"/>
            <w:tcBorders>
              <w:top w:val="single" w:sz="4" w:space="0" w:color="FFFFFF"/>
              <w:left w:val="single" w:sz="4" w:space="0" w:color="004990"/>
              <w:bottom w:val="single" w:sz="4" w:space="0" w:color="004990"/>
              <w:right w:val="single" w:sz="4" w:space="0" w:color="FFFFFF"/>
            </w:tcBorders>
            <w:shd w:val="clear" w:color="000000" w:fill="004990"/>
            <w:vAlign w:val="center"/>
            <w:hideMark/>
          </w:tcPr>
          <w:p w:rsidR="001E45C8" w:rsidRPr="00012D2D" w:rsidRDefault="001E45C8" w:rsidP="001E45C8">
            <w:pPr>
              <w:jc w:val="center"/>
              <w:rPr>
                <w:rFonts w:ascii="Tahoma" w:hAnsi="Tahoma" w:cs="Tahoma"/>
                <w:b/>
                <w:bCs/>
                <w:sz w:val="20"/>
                <w:szCs w:val="20"/>
                <w:lang w:val="es-BO" w:eastAsia="es-BO"/>
              </w:rPr>
            </w:pPr>
            <w:r w:rsidRPr="00012D2D">
              <w:rPr>
                <w:rFonts w:ascii="Tahoma" w:hAnsi="Tahoma" w:cs="Tahoma"/>
                <w:b/>
                <w:bCs/>
                <w:sz w:val="20"/>
                <w:szCs w:val="20"/>
                <w:lang w:val="es-BO" w:eastAsia="es-BO"/>
              </w:rPr>
              <w:t>CALIFICACIÓN TOTAL</w:t>
            </w:r>
          </w:p>
        </w:tc>
        <w:tc>
          <w:tcPr>
            <w:tcW w:w="1559"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rsidR="001E45C8" w:rsidRPr="00012D2D" w:rsidRDefault="001E45C8" w:rsidP="00462276">
            <w:pPr>
              <w:jc w:val="center"/>
              <w:rPr>
                <w:rFonts w:ascii="Tahoma" w:hAnsi="Tahoma" w:cs="Tahoma"/>
                <w:b/>
                <w:bCs/>
                <w:sz w:val="20"/>
                <w:szCs w:val="20"/>
                <w:lang w:val="es-BO" w:eastAsia="es-BO"/>
              </w:rPr>
            </w:pPr>
            <w:r w:rsidRPr="00012D2D">
              <w:rPr>
                <w:rFonts w:ascii="Tahoma" w:hAnsi="Tahoma" w:cs="Tahoma"/>
                <w:b/>
                <w:bCs/>
                <w:sz w:val="20"/>
                <w:szCs w:val="20"/>
                <w:lang w:val="es-BO" w:eastAsia="es-BO"/>
              </w:rPr>
              <w:t>100 %</w:t>
            </w:r>
          </w:p>
        </w:tc>
      </w:tr>
    </w:tbl>
    <w:p w:rsidR="001E45C8" w:rsidRPr="00012D2D" w:rsidRDefault="001E45C8" w:rsidP="001E45C8">
      <w:pPr>
        <w:rPr>
          <w:rFonts w:ascii="Tahoma" w:hAnsi="Tahoma" w:cs="Tahoma"/>
          <w:sz w:val="12"/>
          <w:lang w:val="pt-BR"/>
        </w:rPr>
      </w:pPr>
    </w:p>
    <w:p w:rsidR="001E45C8" w:rsidRPr="00012D2D" w:rsidRDefault="001E45C8" w:rsidP="001E45C8">
      <w:pPr>
        <w:jc w:val="center"/>
        <w:rPr>
          <w:rFonts w:ascii="Tahoma" w:hAnsi="Tahoma" w:cs="Tahoma"/>
          <w:b/>
          <w:sz w:val="22"/>
          <w:szCs w:val="18"/>
          <w:lang w:val="es-ES_tradnl"/>
        </w:rPr>
      </w:pPr>
      <w:r w:rsidRPr="00012D2D">
        <w:rPr>
          <w:rFonts w:ascii="Tahoma" w:hAnsi="Tahoma" w:cs="Tahoma"/>
          <w:b/>
          <w:sz w:val="22"/>
          <w:szCs w:val="18"/>
          <w:lang w:val="es-ES_tradnl"/>
        </w:rPr>
        <w:t>La nota de aprobación es de 100</w:t>
      </w:r>
      <w:r w:rsidR="00462276" w:rsidRPr="00012D2D">
        <w:rPr>
          <w:rFonts w:ascii="Tahoma" w:hAnsi="Tahoma" w:cs="Tahoma"/>
          <w:b/>
          <w:sz w:val="22"/>
          <w:szCs w:val="18"/>
          <w:lang w:val="es-ES_tradnl"/>
        </w:rPr>
        <w:t>%.</w:t>
      </w:r>
    </w:p>
    <w:p w:rsidR="00B5266E" w:rsidRPr="00012D2D" w:rsidRDefault="00B5266E" w:rsidP="00B5266E">
      <w:pPr>
        <w:rPr>
          <w:rFonts w:ascii="Tahoma" w:hAnsi="Tahoma" w:cs="Tahoma"/>
          <w:b/>
          <w:sz w:val="22"/>
          <w:szCs w:val="18"/>
          <w:lang w:val="es-ES_tradnl"/>
        </w:rPr>
        <w:sectPr w:rsidR="00B5266E" w:rsidRPr="00012D2D" w:rsidSect="00E9028B">
          <w:pgSz w:w="15840" w:h="12240" w:orient="landscape"/>
          <w:pgMar w:top="1418" w:right="956" w:bottom="1418" w:left="244" w:header="709" w:footer="709" w:gutter="0"/>
          <w:cols w:space="708"/>
          <w:docGrid w:linePitch="360"/>
        </w:sectPr>
      </w:pPr>
    </w:p>
    <w:p w:rsidR="00DD3526" w:rsidRPr="00012D2D" w:rsidRDefault="00DD3526">
      <w:pPr>
        <w:rPr>
          <w:rFonts w:ascii="Tahoma" w:hAnsi="Tahoma" w:cs="Tahoma"/>
          <w:sz w:val="20"/>
          <w:szCs w:val="20"/>
          <w:lang w:val="es-ES_tradnl"/>
        </w:rPr>
      </w:pPr>
    </w:p>
    <w:p w:rsidR="00772D79" w:rsidRPr="00012D2D" w:rsidRDefault="00772D79" w:rsidP="00772D79">
      <w:pPr>
        <w:ind w:left="348"/>
        <w:jc w:val="both"/>
        <w:rPr>
          <w:rFonts w:ascii="Tahoma" w:hAnsi="Tahoma" w:cs="Tahoma"/>
          <w:b/>
          <w:lang w:val="pt-BR"/>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772D79" w:rsidRPr="00012D2D" w:rsidTr="005C55B6">
        <w:trPr>
          <w:trHeight w:val="617"/>
        </w:trPr>
        <w:tc>
          <w:tcPr>
            <w:tcW w:w="2410" w:type="dxa"/>
            <w:shd w:val="clear" w:color="auto" w:fill="004990"/>
            <w:vAlign w:val="center"/>
          </w:tcPr>
          <w:p w:rsidR="00772D79" w:rsidRPr="00012D2D" w:rsidRDefault="00772D79" w:rsidP="005C55B6">
            <w:pPr>
              <w:pStyle w:val="Textoindependiente3"/>
              <w:spacing w:after="0"/>
              <w:jc w:val="center"/>
              <w:rPr>
                <w:rFonts w:ascii="Tahoma" w:hAnsi="Tahoma" w:cs="Tahoma"/>
                <w:b/>
                <w:sz w:val="28"/>
                <w:szCs w:val="28"/>
                <w:lang w:val="pt-BR"/>
              </w:rPr>
            </w:pPr>
            <w:r w:rsidRPr="00012D2D">
              <w:rPr>
                <w:rFonts w:ascii="Tahoma" w:hAnsi="Tahoma" w:cs="Tahoma"/>
                <w:sz w:val="22"/>
                <w:szCs w:val="22"/>
              </w:rPr>
              <w:br w:type="page"/>
            </w:r>
            <w:proofErr w:type="gramStart"/>
            <w:r w:rsidRPr="00012D2D">
              <w:rPr>
                <w:rFonts w:ascii="Tahoma" w:hAnsi="Tahoma" w:cs="Tahoma"/>
                <w:b/>
                <w:sz w:val="28"/>
                <w:szCs w:val="28"/>
                <w:lang w:val="pt-BR"/>
              </w:rPr>
              <w:t>ANEXO No</w:t>
            </w:r>
            <w:proofErr w:type="gramEnd"/>
            <w:r w:rsidRPr="00012D2D">
              <w:rPr>
                <w:rFonts w:ascii="Tahoma" w:hAnsi="Tahoma" w:cs="Tahoma"/>
                <w:b/>
                <w:sz w:val="28"/>
                <w:szCs w:val="28"/>
                <w:lang w:val="pt-BR"/>
              </w:rPr>
              <w:t>. 1</w:t>
            </w:r>
          </w:p>
        </w:tc>
        <w:tc>
          <w:tcPr>
            <w:tcW w:w="6591" w:type="dxa"/>
            <w:vAlign w:val="center"/>
          </w:tcPr>
          <w:p w:rsidR="00772D79" w:rsidRPr="00012D2D" w:rsidRDefault="00772D79" w:rsidP="005C55B6">
            <w:pPr>
              <w:ind w:left="567"/>
              <w:jc w:val="center"/>
              <w:rPr>
                <w:rFonts w:ascii="Tahoma" w:hAnsi="Tahoma" w:cs="Tahoma"/>
                <w:b/>
                <w:sz w:val="28"/>
                <w:szCs w:val="28"/>
                <w:lang w:val="pt-BR"/>
              </w:rPr>
            </w:pPr>
            <w:r w:rsidRPr="00012D2D">
              <w:rPr>
                <w:rFonts w:ascii="Tahoma" w:hAnsi="Tahoma" w:cs="Tahoma"/>
                <w:b/>
                <w:sz w:val="28"/>
                <w:szCs w:val="28"/>
                <w:lang w:val="pt-BR"/>
              </w:rPr>
              <w:t>CONDICIONES GENERALES DEL PROCESO DE CONTRACIÓN</w:t>
            </w:r>
          </w:p>
        </w:tc>
      </w:tr>
    </w:tbl>
    <w:p w:rsidR="00772D79" w:rsidRPr="00012D2D" w:rsidRDefault="00772D79" w:rsidP="00772D79">
      <w:pPr>
        <w:jc w:val="both"/>
        <w:rPr>
          <w:rFonts w:ascii="Tahoma" w:hAnsi="Tahoma" w:cs="Tahoma"/>
          <w:b/>
          <w:lang w:val="pt-BR"/>
        </w:rPr>
      </w:pPr>
    </w:p>
    <w:p w:rsidR="00772D79" w:rsidRPr="00012D2D" w:rsidRDefault="00772D79" w:rsidP="00772D79">
      <w:pPr>
        <w:jc w:val="both"/>
        <w:rPr>
          <w:rFonts w:ascii="Tahoma" w:hAnsi="Tahoma" w:cs="Tahoma"/>
          <w:b/>
          <w:sz w:val="22"/>
          <w:szCs w:val="22"/>
        </w:rPr>
      </w:pPr>
    </w:p>
    <w:p w:rsidR="007E501A" w:rsidRPr="00012D2D" w:rsidRDefault="007E501A" w:rsidP="00772D79">
      <w:pPr>
        <w:jc w:val="both"/>
        <w:rPr>
          <w:rFonts w:ascii="Tahoma" w:hAnsi="Tahoma" w:cs="Tahoma"/>
          <w:b/>
          <w:sz w:val="22"/>
          <w:szCs w:val="22"/>
        </w:rPr>
      </w:pPr>
    </w:p>
    <w:p w:rsidR="007E501A" w:rsidRPr="00012D2D" w:rsidRDefault="007E501A" w:rsidP="00772D79">
      <w:pPr>
        <w:jc w:val="both"/>
        <w:rPr>
          <w:rFonts w:ascii="Tahoma" w:hAnsi="Tahoma" w:cs="Tahoma"/>
          <w:b/>
          <w:sz w:val="22"/>
          <w:szCs w:val="22"/>
        </w:rPr>
      </w:pPr>
    </w:p>
    <w:p w:rsidR="00772D79" w:rsidRPr="00012D2D" w:rsidRDefault="00772D79" w:rsidP="00772D79">
      <w:pPr>
        <w:jc w:val="both"/>
        <w:rPr>
          <w:rFonts w:ascii="Tahoma" w:hAnsi="Tahoma" w:cs="Tahoma"/>
          <w:b/>
          <w:sz w:val="22"/>
          <w:szCs w:val="22"/>
        </w:rPr>
      </w:pPr>
      <w:r w:rsidRPr="00012D2D">
        <w:rPr>
          <w:rFonts w:ascii="Tahoma" w:hAnsi="Tahoma" w:cs="Tahoma"/>
          <w:b/>
          <w:sz w:val="22"/>
          <w:szCs w:val="22"/>
        </w:rPr>
        <w:t xml:space="preserve">Consideraciones Generales </w:t>
      </w:r>
    </w:p>
    <w:p w:rsidR="00772D79" w:rsidRPr="00012D2D" w:rsidRDefault="00772D79" w:rsidP="00772D79">
      <w:pPr>
        <w:jc w:val="both"/>
        <w:rPr>
          <w:rFonts w:ascii="Tahoma" w:hAnsi="Tahoma" w:cs="Tahoma"/>
          <w:b/>
        </w:rPr>
      </w:pPr>
    </w:p>
    <w:p w:rsidR="00772D79" w:rsidRPr="00012D2D" w:rsidRDefault="00772D79" w:rsidP="00772D79">
      <w:pPr>
        <w:numPr>
          <w:ilvl w:val="0"/>
          <w:numId w:val="32"/>
        </w:numPr>
        <w:spacing w:after="200"/>
        <w:ind w:left="567" w:hanging="567"/>
        <w:jc w:val="both"/>
        <w:rPr>
          <w:rFonts w:ascii="Tahoma" w:hAnsi="Tahoma" w:cs="Tahoma"/>
          <w:sz w:val="22"/>
          <w:szCs w:val="22"/>
        </w:rPr>
      </w:pPr>
      <w:r w:rsidRPr="00012D2D">
        <w:rPr>
          <w:rFonts w:ascii="Tahoma" w:hAnsi="Tahoma" w:cs="Tahoma"/>
          <w:b/>
          <w:sz w:val="22"/>
          <w:szCs w:val="22"/>
        </w:rPr>
        <w:t>Adjudicación:</w:t>
      </w:r>
      <w:r w:rsidRPr="00012D2D">
        <w:rPr>
          <w:rFonts w:ascii="Tahoma" w:hAnsi="Tahoma" w:cs="Tahoma"/>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772D79" w:rsidRPr="00012D2D" w:rsidRDefault="00772D79" w:rsidP="00772D79">
      <w:pPr>
        <w:numPr>
          <w:ilvl w:val="0"/>
          <w:numId w:val="32"/>
        </w:numPr>
        <w:spacing w:after="200"/>
        <w:ind w:left="567" w:hanging="567"/>
        <w:jc w:val="both"/>
        <w:rPr>
          <w:rFonts w:ascii="Tahoma" w:hAnsi="Tahoma" w:cs="Tahoma"/>
          <w:sz w:val="22"/>
          <w:szCs w:val="22"/>
        </w:rPr>
      </w:pPr>
      <w:r w:rsidRPr="00012D2D">
        <w:rPr>
          <w:rFonts w:ascii="Tahoma" w:hAnsi="Tahoma" w:cs="Tahoma"/>
          <w:b/>
          <w:sz w:val="22"/>
          <w:szCs w:val="22"/>
        </w:rPr>
        <w:t>Naturaleza confidencial de las propuestas:</w:t>
      </w:r>
      <w:r w:rsidRPr="00012D2D">
        <w:rPr>
          <w:rFonts w:ascii="Tahoma" w:hAnsi="Tahoma" w:cs="Tahoma"/>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p>
    <w:p w:rsidR="00772D79" w:rsidRPr="00012D2D" w:rsidRDefault="00772D79" w:rsidP="00772D79">
      <w:pPr>
        <w:numPr>
          <w:ilvl w:val="0"/>
          <w:numId w:val="32"/>
        </w:numPr>
        <w:spacing w:after="200"/>
        <w:ind w:left="567" w:hanging="567"/>
        <w:jc w:val="both"/>
        <w:rPr>
          <w:rFonts w:ascii="Tahoma" w:hAnsi="Tahoma" w:cs="Tahoma"/>
          <w:sz w:val="22"/>
          <w:szCs w:val="22"/>
        </w:rPr>
      </w:pPr>
      <w:r w:rsidRPr="00012D2D">
        <w:rPr>
          <w:rFonts w:ascii="Tahoma" w:hAnsi="Tahoma" w:cs="Tahoma"/>
          <w:b/>
          <w:sz w:val="22"/>
          <w:szCs w:val="22"/>
        </w:rPr>
        <w:t>Confidencialidad:</w:t>
      </w:r>
      <w:r w:rsidRPr="00012D2D">
        <w:rPr>
          <w:rFonts w:ascii="Tahoma" w:hAnsi="Tahoma" w:cs="Tahoma"/>
          <w:sz w:val="22"/>
          <w:szCs w:val="22"/>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772D79" w:rsidRPr="00012D2D" w:rsidRDefault="00772D79" w:rsidP="00772D79">
      <w:pPr>
        <w:numPr>
          <w:ilvl w:val="0"/>
          <w:numId w:val="32"/>
        </w:numPr>
        <w:spacing w:after="200"/>
        <w:ind w:left="567" w:hanging="567"/>
        <w:jc w:val="both"/>
        <w:rPr>
          <w:rFonts w:ascii="Tahoma" w:hAnsi="Tahoma" w:cs="Tahoma"/>
          <w:sz w:val="22"/>
          <w:szCs w:val="22"/>
        </w:rPr>
      </w:pPr>
      <w:r w:rsidRPr="00012D2D">
        <w:rPr>
          <w:rFonts w:ascii="Tahoma" w:hAnsi="Tahoma" w:cs="Tahoma"/>
          <w:b/>
          <w:sz w:val="22"/>
          <w:szCs w:val="22"/>
        </w:rPr>
        <w:t xml:space="preserve">Acciones legales: </w:t>
      </w:r>
      <w:r w:rsidRPr="00012D2D">
        <w:rPr>
          <w:rFonts w:ascii="Tahoma" w:hAnsi="Tahoma" w:cs="Tahoma"/>
          <w:sz w:val="22"/>
          <w:szCs w:val="22"/>
        </w:rPr>
        <w:t>Entel S.A. se reserva el derecho de seguir las acciones civiles o penales que correspondan, al margen de dar de baja de su árbol de proponentes a la empresa que infrinja su acuerdo de confidencialidad.</w:t>
      </w:r>
    </w:p>
    <w:p w:rsidR="00772D79" w:rsidRPr="00012D2D" w:rsidRDefault="00772D79" w:rsidP="00772D79">
      <w:pPr>
        <w:numPr>
          <w:ilvl w:val="0"/>
          <w:numId w:val="32"/>
        </w:numPr>
        <w:spacing w:after="200"/>
        <w:ind w:left="567" w:hanging="567"/>
        <w:jc w:val="both"/>
        <w:rPr>
          <w:rFonts w:ascii="Tahoma" w:hAnsi="Tahoma" w:cs="Tahoma"/>
          <w:sz w:val="22"/>
          <w:szCs w:val="22"/>
        </w:rPr>
      </w:pPr>
      <w:r w:rsidRPr="00012D2D">
        <w:rPr>
          <w:rFonts w:ascii="Tahoma" w:hAnsi="Tahoma" w:cs="Tahoma"/>
          <w:b/>
          <w:sz w:val="22"/>
          <w:szCs w:val="22"/>
        </w:rPr>
        <w:t>Medida Anticorrupción:</w:t>
      </w:r>
      <w:r w:rsidRPr="00012D2D">
        <w:rPr>
          <w:rFonts w:ascii="Tahoma" w:hAnsi="Tahoma" w:cs="Tahoma"/>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772D79" w:rsidRPr="00012D2D" w:rsidRDefault="00772D79" w:rsidP="00772D79">
      <w:pPr>
        <w:numPr>
          <w:ilvl w:val="0"/>
          <w:numId w:val="32"/>
        </w:numPr>
        <w:spacing w:after="200"/>
        <w:ind w:left="567" w:hanging="567"/>
        <w:jc w:val="both"/>
        <w:rPr>
          <w:rFonts w:ascii="Tahoma" w:hAnsi="Tahoma" w:cs="Tahoma"/>
          <w:sz w:val="22"/>
          <w:szCs w:val="22"/>
        </w:rPr>
      </w:pPr>
      <w:r w:rsidRPr="00012D2D">
        <w:rPr>
          <w:rFonts w:ascii="Tahoma" w:hAnsi="Tahoma" w:cs="Tahoma"/>
          <w:b/>
          <w:sz w:val="22"/>
          <w:szCs w:val="22"/>
        </w:rPr>
        <w:t>Prohibición de Competencia:</w:t>
      </w:r>
      <w:r w:rsidRPr="00012D2D">
        <w:rPr>
          <w:rFonts w:ascii="Tahoma" w:hAnsi="Tahoma" w:cs="Tahoma"/>
          <w:sz w:val="22"/>
          <w:szCs w:val="22"/>
        </w:rPr>
        <w:t xml:space="preserve"> En contratos resultantes de la adjudicación del presente proceso se contemplará la cláusula de no competencia.</w:t>
      </w:r>
    </w:p>
    <w:p w:rsidR="00772D79" w:rsidRPr="00012D2D" w:rsidRDefault="00772D79" w:rsidP="00772D79">
      <w:pPr>
        <w:ind w:left="567"/>
        <w:jc w:val="both"/>
        <w:rPr>
          <w:rFonts w:ascii="Tahoma" w:hAnsi="Tahoma" w:cs="Tahoma"/>
          <w:sz w:val="22"/>
          <w:szCs w:val="22"/>
        </w:rPr>
      </w:pPr>
      <w:r w:rsidRPr="00012D2D">
        <w:rPr>
          <w:rFonts w:ascii="Tahoma" w:hAnsi="Tahoma" w:cs="Tahoma"/>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772D79" w:rsidRPr="00012D2D" w:rsidRDefault="00772D79" w:rsidP="00772D79">
      <w:pPr>
        <w:ind w:left="567"/>
        <w:jc w:val="both"/>
        <w:rPr>
          <w:rFonts w:ascii="Tahoma" w:hAnsi="Tahoma" w:cs="Tahoma"/>
        </w:rPr>
      </w:pPr>
    </w:p>
    <w:p w:rsidR="00772D79" w:rsidRPr="00012D2D" w:rsidRDefault="00772D79" w:rsidP="00772D79">
      <w:pPr>
        <w:ind w:left="567"/>
        <w:jc w:val="both"/>
        <w:rPr>
          <w:rFonts w:ascii="Tahoma" w:hAnsi="Tahoma" w:cs="Tahoma"/>
          <w:sz w:val="22"/>
          <w:szCs w:val="22"/>
        </w:rPr>
      </w:pPr>
      <w:r w:rsidRPr="00012D2D">
        <w:rPr>
          <w:rFonts w:ascii="Tahoma" w:hAnsi="Tahoma" w:cs="Tahoma"/>
          <w:sz w:val="22"/>
          <w:szCs w:val="22"/>
        </w:rPr>
        <w:t>En este sentido Entel S.A. se reserva el derecho de no incluir en el proceso de selección y adjudicación al proveedor que incumpla con dicha cláusula.</w:t>
      </w:r>
    </w:p>
    <w:p w:rsidR="00772D79" w:rsidRPr="00012D2D" w:rsidRDefault="00772D79" w:rsidP="00772D79">
      <w:pPr>
        <w:ind w:left="567"/>
        <w:jc w:val="both"/>
        <w:rPr>
          <w:rFonts w:ascii="Tahoma" w:hAnsi="Tahoma" w:cs="Tahoma"/>
          <w:sz w:val="22"/>
          <w:szCs w:val="22"/>
        </w:rPr>
      </w:pPr>
    </w:p>
    <w:p w:rsidR="00772D79" w:rsidRPr="00012D2D" w:rsidRDefault="00772D79" w:rsidP="00772D79">
      <w:pPr>
        <w:numPr>
          <w:ilvl w:val="0"/>
          <w:numId w:val="32"/>
        </w:numPr>
        <w:ind w:left="567" w:hanging="567"/>
        <w:jc w:val="both"/>
        <w:rPr>
          <w:rFonts w:ascii="Tahoma" w:hAnsi="Tahoma" w:cs="Tahoma"/>
          <w:b/>
          <w:sz w:val="22"/>
          <w:szCs w:val="22"/>
        </w:rPr>
      </w:pPr>
      <w:r w:rsidRPr="00012D2D">
        <w:rPr>
          <w:rFonts w:ascii="Tahoma" w:hAnsi="Tahoma" w:cs="Tahoma"/>
          <w:b/>
          <w:sz w:val="22"/>
          <w:szCs w:val="22"/>
        </w:rPr>
        <w:t>Impedidos de Participar:</w:t>
      </w:r>
      <w:r w:rsidRPr="00012D2D">
        <w:rPr>
          <w:rFonts w:ascii="Tahoma" w:hAnsi="Tahoma" w:cs="Tahoma"/>
          <w:sz w:val="22"/>
          <w:szCs w:val="22"/>
        </w:rPr>
        <w:t xml:space="preserve"> Aquellas empresas que tengan cualquier tipo de pendiente, cuentas por pagar, compromisos contractuales declarados en mora o incumplidos, observaciones en la calidad de sus productos/servicios, o procesos administrativos y/o </w:t>
      </w:r>
      <w:r w:rsidRPr="00012D2D">
        <w:rPr>
          <w:rFonts w:ascii="Tahoma" w:hAnsi="Tahoma" w:cs="Tahoma"/>
          <w:sz w:val="22"/>
          <w:szCs w:val="22"/>
        </w:rPr>
        <w:lastRenderedPageBreak/>
        <w:t>judiciales con la Empresa, no podrán habilitarse, o ser consideradas como proponentes para el presente proceso.</w:t>
      </w:r>
      <w:r w:rsidRPr="00012D2D">
        <w:rPr>
          <w:rFonts w:ascii="Tahoma" w:hAnsi="Tahoma" w:cs="Tahoma"/>
          <w:iCs/>
          <w:sz w:val="22"/>
          <w:szCs w:val="22"/>
          <w:lang w:val="es-BO"/>
        </w:rPr>
        <w:t xml:space="preserve"> </w:t>
      </w:r>
    </w:p>
    <w:p w:rsidR="00772D79" w:rsidRPr="00012D2D" w:rsidRDefault="00772D79" w:rsidP="00772D79">
      <w:pPr>
        <w:ind w:left="567"/>
        <w:jc w:val="both"/>
        <w:rPr>
          <w:rFonts w:ascii="Tahoma" w:hAnsi="Tahoma" w:cs="Tahoma"/>
          <w:b/>
          <w:sz w:val="22"/>
          <w:szCs w:val="22"/>
        </w:rPr>
      </w:pPr>
    </w:p>
    <w:p w:rsidR="00772D79" w:rsidRPr="00012D2D" w:rsidRDefault="00772D79" w:rsidP="00772D79">
      <w:pPr>
        <w:rPr>
          <w:rFonts w:ascii="Tahoma" w:hAnsi="Tahoma" w:cs="Tahoma"/>
          <w:b/>
          <w:sz w:val="22"/>
          <w:szCs w:val="22"/>
        </w:rPr>
      </w:pPr>
      <w:r w:rsidRPr="00012D2D">
        <w:rPr>
          <w:rFonts w:ascii="Tahoma" w:hAnsi="Tahoma" w:cs="Tahoma"/>
          <w:b/>
          <w:sz w:val="22"/>
          <w:szCs w:val="22"/>
        </w:rPr>
        <w:t>Consideraciones previas a la presentación de propuestas</w:t>
      </w:r>
    </w:p>
    <w:p w:rsidR="00772D79" w:rsidRPr="00012D2D" w:rsidRDefault="00772D79" w:rsidP="00772D79">
      <w:pPr>
        <w:rPr>
          <w:rFonts w:ascii="Tahoma" w:hAnsi="Tahoma" w:cs="Tahoma"/>
          <w:b/>
          <w:sz w:val="22"/>
          <w:szCs w:val="22"/>
        </w:rPr>
      </w:pPr>
    </w:p>
    <w:p w:rsidR="00772D79" w:rsidRPr="00012D2D" w:rsidRDefault="00772D79" w:rsidP="00772D79">
      <w:pPr>
        <w:numPr>
          <w:ilvl w:val="0"/>
          <w:numId w:val="32"/>
        </w:numPr>
        <w:ind w:left="567" w:hanging="567"/>
        <w:jc w:val="both"/>
        <w:rPr>
          <w:rFonts w:ascii="Tahoma" w:hAnsi="Tahoma" w:cs="Tahoma"/>
          <w:b/>
          <w:sz w:val="22"/>
          <w:szCs w:val="22"/>
        </w:rPr>
      </w:pPr>
      <w:r w:rsidRPr="00012D2D">
        <w:rPr>
          <w:rFonts w:ascii="Tahoma" w:hAnsi="Tahoma" w:cs="Tahoma"/>
          <w:b/>
          <w:sz w:val="22"/>
          <w:szCs w:val="22"/>
        </w:rPr>
        <w:t>Revisión y Modificación del TBC:</w:t>
      </w:r>
      <w:r w:rsidRPr="00012D2D">
        <w:rPr>
          <w:rFonts w:ascii="Tahoma" w:hAnsi="Tahoma" w:cs="Tahoma"/>
          <w:sz w:val="22"/>
          <w:szCs w:val="22"/>
        </w:rPr>
        <w:t xml:space="preserve"> Entel S.A. se reserva el derecho de revisar y modificar el TBC durante la etapa de invitación. Asimismo, la revisión y/o modificación del TBC puede ser realizada como consecuencia de la reunión de aclaración. De producirse estas situaciones, las modificaciones serán comunicadas a los proponentes.</w:t>
      </w:r>
    </w:p>
    <w:p w:rsidR="00772D79" w:rsidRPr="00012D2D" w:rsidRDefault="00772D79" w:rsidP="00772D79">
      <w:pPr>
        <w:ind w:left="567" w:hanging="567"/>
        <w:jc w:val="both"/>
        <w:rPr>
          <w:rFonts w:ascii="Tahoma" w:hAnsi="Tahoma" w:cs="Tahoma"/>
          <w:b/>
          <w:sz w:val="22"/>
          <w:szCs w:val="22"/>
        </w:rPr>
      </w:pPr>
    </w:p>
    <w:p w:rsidR="00772D79" w:rsidRPr="00012D2D" w:rsidRDefault="00772D79" w:rsidP="00772D79">
      <w:pPr>
        <w:numPr>
          <w:ilvl w:val="0"/>
          <w:numId w:val="32"/>
        </w:numPr>
        <w:ind w:left="567" w:hanging="567"/>
        <w:jc w:val="both"/>
        <w:rPr>
          <w:rFonts w:ascii="Tahoma" w:hAnsi="Tahoma" w:cs="Tahoma"/>
          <w:sz w:val="22"/>
          <w:szCs w:val="22"/>
        </w:rPr>
      </w:pPr>
      <w:r w:rsidRPr="00012D2D">
        <w:rPr>
          <w:rFonts w:ascii="Tahoma" w:hAnsi="Tahoma" w:cs="Tahoma"/>
          <w:b/>
          <w:sz w:val="22"/>
          <w:szCs w:val="22"/>
        </w:rPr>
        <w:t xml:space="preserve">Solicitud </w:t>
      </w:r>
      <w:r w:rsidRPr="00012D2D">
        <w:rPr>
          <w:rFonts w:ascii="Tahoma" w:hAnsi="Tahoma" w:cs="Tahoma"/>
          <w:b/>
          <w:bCs/>
          <w:sz w:val="22"/>
          <w:szCs w:val="22"/>
        </w:rPr>
        <w:t>de Ampliación del Plazo de Entrega de Ofertas:</w:t>
      </w:r>
      <w:r w:rsidRPr="00012D2D">
        <w:rPr>
          <w:rFonts w:ascii="Tahoma" w:hAnsi="Tahoma" w:cs="Tahoma"/>
          <w:bCs/>
          <w:sz w:val="22"/>
          <w:szCs w:val="22"/>
        </w:rPr>
        <w:t xml:space="preserve"> </w:t>
      </w:r>
      <w:r w:rsidRPr="00012D2D">
        <w:rPr>
          <w:rFonts w:ascii="Tahoma" w:hAnsi="Tahoma" w:cs="Tahoma"/>
          <w:sz w:val="22"/>
          <w:szCs w:val="22"/>
        </w:rPr>
        <w:t>Los proponentes deberán enviar una carta solicitando la ampliación del plazo de presentación de propuestas, hasta dos (2) días hábiles antes del plazo de entrega establecido en el TBC. Recibida esta solicitud, Entel S.A. realizará el análisis de tiempo de ampliación del plazo de entrega de las ofertas según cada caso, comunicando los cambios. En caso fortuito o de fuerza mayor</w:t>
      </w:r>
      <w:r w:rsidRPr="00012D2D">
        <w:rPr>
          <w:rStyle w:val="Refdenotaalpie"/>
          <w:rFonts w:ascii="Tahoma" w:hAnsi="Tahoma" w:cs="Tahoma"/>
          <w:sz w:val="22"/>
          <w:szCs w:val="22"/>
        </w:rPr>
        <w:footnoteReference w:id="2"/>
      </w:r>
      <w:r w:rsidRPr="00012D2D">
        <w:rPr>
          <w:rFonts w:ascii="Tahoma" w:hAnsi="Tahoma" w:cs="Tahoma"/>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772D79" w:rsidRPr="00012D2D" w:rsidRDefault="00772D79" w:rsidP="00772D79">
      <w:pPr>
        <w:ind w:left="567" w:hanging="567"/>
        <w:jc w:val="both"/>
        <w:rPr>
          <w:rFonts w:ascii="Tahoma" w:hAnsi="Tahoma" w:cs="Tahoma"/>
          <w:sz w:val="22"/>
          <w:szCs w:val="22"/>
        </w:rPr>
      </w:pPr>
    </w:p>
    <w:p w:rsidR="00772D79" w:rsidRPr="00012D2D" w:rsidRDefault="00772D79" w:rsidP="00772D79">
      <w:pPr>
        <w:numPr>
          <w:ilvl w:val="0"/>
          <w:numId w:val="32"/>
        </w:numPr>
        <w:ind w:left="567" w:hanging="567"/>
        <w:jc w:val="both"/>
        <w:rPr>
          <w:rFonts w:ascii="Tahoma" w:hAnsi="Tahoma" w:cs="Tahoma"/>
          <w:sz w:val="22"/>
          <w:szCs w:val="22"/>
        </w:rPr>
      </w:pPr>
      <w:r w:rsidRPr="00012D2D">
        <w:rPr>
          <w:rFonts w:ascii="Tahoma" w:hAnsi="Tahoma" w:cs="Tahoma"/>
          <w:b/>
          <w:sz w:val="22"/>
          <w:szCs w:val="22"/>
        </w:rPr>
        <w:t xml:space="preserve">Rechazo de Propuestas: </w:t>
      </w:r>
      <w:r w:rsidRPr="00012D2D">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772D79" w:rsidRPr="00012D2D" w:rsidRDefault="00772D79" w:rsidP="00772D79">
      <w:pPr>
        <w:ind w:left="567" w:hanging="567"/>
        <w:jc w:val="both"/>
        <w:rPr>
          <w:rFonts w:ascii="Tahoma" w:hAnsi="Tahoma" w:cs="Tahoma"/>
          <w:sz w:val="22"/>
          <w:szCs w:val="22"/>
        </w:rPr>
      </w:pPr>
    </w:p>
    <w:p w:rsidR="00772D79" w:rsidRPr="00012D2D" w:rsidRDefault="00772D79" w:rsidP="00772D79">
      <w:pPr>
        <w:numPr>
          <w:ilvl w:val="0"/>
          <w:numId w:val="32"/>
        </w:numPr>
        <w:ind w:left="567" w:hanging="567"/>
        <w:jc w:val="both"/>
        <w:rPr>
          <w:rFonts w:ascii="Tahoma" w:hAnsi="Tahoma" w:cs="Tahoma"/>
          <w:sz w:val="22"/>
          <w:szCs w:val="22"/>
        </w:rPr>
      </w:pPr>
      <w:r w:rsidRPr="00012D2D">
        <w:rPr>
          <w:rFonts w:ascii="Tahoma" w:hAnsi="Tahoma" w:cs="Tahoma"/>
          <w:sz w:val="22"/>
          <w:szCs w:val="22"/>
        </w:rPr>
        <w:t>La ausencia de cualquier documento solicitado en el TBC, determina la inhabilitación de la propuesta.</w:t>
      </w:r>
    </w:p>
    <w:p w:rsidR="00772D79" w:rsidRPr="00012D2D" w:rsidRDefault="00772D79" w:rsidP="00772D79">
      <w:pPr>
        <w:ind w:left="720"/>
        <w:jc w:val="both"/>
        <w:rPr>
          <w:rFonts w:ascii="Tahoma" w:hAnsi="Tahoma" w:cs="Tahoma"/>
          <w:sz w:val="22"/>
          <w:szCs w:val="22"/>
        </w:rPr>
      </w:pPr>
    </w:p>
    <w:p w:rsidR="00772D79" w:rsidRPr="00012D2D" w:rsidRDefault="00772D79" w:rsidP="00772D79">
      <w:pPr>
        <w:jc w:val="both"/>
        <w:rPr>
          <w:rFonts w:ascii="Tahoma" w:hAnsi="Tahoma" w:cs="Tahoma"/>
          <w:b/>
          <w:sz w:val="22"/>
          <w:szCs w:val="22"/>
        </w:rPr>
      </w:pPr>
      <w:r w:rsidRPr="00012D2D">
        <w:rPr>
          <w:rFonts w:ascii="Tahoma" w:hAnsi="Tahoma" w:cs="Tahoma"/>
          <w:b/>
          <w:sz w:val="22"/>
          <w:szCs w:val="22"/>
        </w:rPr>
        <w:t xml:space="preserve">Consideraciones durante el proceso </w:t>
      </w:r>
    </w:p>
    <w:p w:rsidR="00772D79" w:rsidRPr="00012D2D" w:rsidRDefault="00772D79" w:rsidP="00772D79">
      <w:pPr>
        <w:jc w:val="both"/>
        <w:rPr>
          <w:rFonts w:ascii="Tahoma" w:hAnsi="Tahoma" w:cs="Tahoma"/>
          <w:b/>
          <w:sz w:val="22"/>
          <w:szCs w:val="22"/>
        </w:rPr>
      </w:pPr>
    </w:p>
    <w:p w:rsidR="00772D79" w:rsidRPr="00012D2D" w:rsidRDefault="00772D79" w:rsidP="00772D79">
      <w:pPr>
        <w:numPr>
          <w:ilvl w:val="0"/>
          <w:numId w:val="32"/>
        </w:numPr>
        <w:ind w:left="567" w:hanging="567"/>
        <w:jc w:val="both"/>
        <w:rPr>
          <w:rFonts w:ascii="Tahoma" w:hAnsi="Tahoma" w:cs="Tahoma"/>
          <w:sz w:val="22"/>
          <w:szCs w:val="22"/>
        </w:rPr>
      </w:pPr>
      <w:r w:rsidRPr="00012D2D">
        <w:rPr>
          <w:rFonts w:ascii="Tahoma" w:hAnsi="Tahoma" w:cs="Tahoma"/>
          <w:sz w:val="22"/>
          <w:szCs w:val="22"/>
        </w:rPr>
        <w:t xml:space="preserve">Participan del acto representantes de los proveedores que presentaron sus propuestas y la Comisión de Calificación de Entel S.A.  </w:t>
      </w:r>
    </w:p>
    <w:p w:rsidR="00772D79" w:rsidRPr="00012D2D" w:rsidRDefault="00772D79" w:rsidP="00772D79">
      <w:pPr>
        <w:ind w:left="567" w:hanging="567"/>
        <w:jc w:val="both"/>
        <w:rPr>
          <w:rFonts w:ascii="Tahoma" w:hAnsi="Tahoma" w:cs="Tahoma"/>
          <w:sz w:val="22"/>
          <w:szCs w:val="22"/>
        </w:rPr>
      </w:pPr>
    </w:p>
    <w:p w:rsidR="00772D79" w:rsidRPr="00012D2D" w:rsidRDefault="00772D79" w:rsidP="00772D79">
      <w:pPr>
        <w:numPr>
          <w:ilvl w:val="0"/>
          <w:numId w:val="32"/>
        </w:numPr>
        <w:ind w:left="567" w:hanging="567"/>
        <w:jc w:val="both"/>
        <w:rPr>
          <w:rFonts w:ascii="Tahoma" w:hAnsi="Tahoma" w:cs="Tahoma"/>
          <w:sz w:val="22"/>
          <w:szCs w:val="22"/>
        </w:rPr>
      </w:pPr>
      <w:r w:rsidRPr="00012D2D">
        <w:rPr>
          <w:rFonts w:ascii="Tahoma" w:hAnsi="Tahoma" w:cs="Tahoma"/>
          <w:sz w:val="22"/>
          <w:szCs w:val="22"/>
        </w:rPr>
        <w:t>No se procede a la apertura de la Oferta Técnica (sobre “B”) si los oferentes no se habilitan con los Documentos Administrativos (sobre “A”). No se procede al análisis de la Oferta Económica (sobre “C”) si el oferente no se habilita previamente en la evaluación de la Oferta Técnica (sobre “B”).</w:t>
      </w:r>
    </w:p>
    <w:p w:rsidR="00772D79" w:rsidRPr="00012D2D" w:rsidRDefault="00772D79" w:rsidP="00772D79">
      <w:pPr>
        <w:pStyle w:val="Prrafodelista"/>
        <w:rPr>
          <w:rFonts w:ascii="Tahoma" w:hAnsi="Tahoma" w:cs="Tahoma"/>
          <w:sz w:val="22"/>
          <w:szCs w:val="22"/>
        </w:rPr>
      </w:pPr>
    </w:p>
    <w:p w:rsidR="00772D79" w:rsidRPr="00012D2D" w:rsidRDefault="00772D79" w:rsidP="00772D79">
      <w:pPr>
        <w:numPr>
          <w:ilvl w:val="0"/>
          <w:numId w:val="32"/>
        </w:numPr>
        <w:ind w:left="567" w:hanging="567"/>
        <w:jc w:val="both"/>
        <w:rPr>
          <w:rFonts w:ascii="Tahoma" w:hAnsi="Tahoma" w:cs="Tahoma"/>
          <w:sz w:val="22"/>
          <w:szCs w:val="22"/>
        </w:rPr>
      </w:pPr>
      <w:r w:rsidRPr="00012D2D">
        <w:rPr>
          <w:rFonts w:ascii="Tahoma" w:hAnsi="Tahoma" w:cs="Tahoma"/>
          <w:sz w:val="22"/>
          <w:szCs w:val="22"/>
        </w:rPr>
        <w:t>Errores Subsanables y no subsanables en la propuesta:</w:t>
      </w:r>
    </w:p>
    <w:p w:rsidR="00772D79" w:rsidRPr="00012D2D" w:rsidRDefault="00772D79" w:rsidP="00772D79">
      <w:pPr>
        <w:pStyle w:val="Prrafodelista"/>
        <w:rPr>
          <w:rFonts w:ascii="Tahoma" w:hAnsi="Tahoma" w:cs="Tahoma"/>
          <w:sz w:val="22"/>
          <w:szCs w:val="22"/>
        </w:rPr>
      </w:pPr>
    </w:p>
    <w:p w:rsidR="00772D79" w:rsidRPr="00012D2D" w:rsidRDefault="00772D79" w:rsidP="00F038B9">
      <w:pPr>
        <w:pStyle w:val="Prrafodelista"/>
        <w:numPr>
          <w:ilvl w:val="0"/>
          <w:numId w:val="36"/>
        </w:numPr>
        <w:spacing w:after="200" w:line="276" w:lineRule="auto"/>
        <w:ind w:left="1134" w:hanging="567"/>
        <w:jc w:val="both"/>
        <w:rPr>
          <w:rFonts w:ascii="Tahoma" w:hAnsi="Tahoma" w:cs="Tahoma"/>
          <w:sz w:val="22"/>
          <w:szCs w:val="22"/>
        </w:rPr>
      </w:pPr>
      <w:r w:rsidRPr="00012D2D">
        <w:rPr>
          <w:rFonts w:ascii="Tahoma" w:hAnsi="Tahoma" w:cs="Tahoma"/>
          <w:sz w:val="22"/>
          <w:szCs w:val="22"/>
        </w:rPr>
        <w:t xml:space="preserve">Error subsanable es el que incide sobre aspectos no sustanciales, sean accidentales, accesorios o de forma, sin afectar la legalidad ni la solvencia de las propuestas. Es </w:t>
      </w:r>
      <w:r w:rsidRPr="00012D2D">
        <w:rPr>
          <w:rFonts w:ascii="Tahoma" w:hAnsi="Tahoma" w:cs="Tahoma"/>
          <w:sz w:val="22"/>
          <w:szCs w:val="22"/>
        </w:rPr>
        <w:lastRenderedPageBreak/>
        <w:t>susceptible de ser rectificado siempre y cuando no afecte los términos y condiciones de la propuesta, no conceda ventajas indebidas en detrimento de los otros proponentes y no se considere omisión de la presentación de documentos.  La omisión no se limita a la falta de presentación de documentos, refiriéndose también a que cualquier documento presentado no cumpla con las condiciones de validez requeridas. Todo error considerado subsanable, será consignado en el Informe de Calificación.</w:t>
      </w:r>
    </w:p>
    <w:p w:rsidR="00772D79" w:rsidRPr="00012D2D" w:rsidRDefault="00772D79" w:rsidP="00F038B9">
      <w:pPr>
        <w:pStyle w:val="Prrafodelista"/>
        <w:numPr>
          <w:ilvl w:val="0"/>
          <w:numId w:val="36"/>
        </w:numPr>
        <w:spacing w:after="200" w:line="276" w:lineRule="auto"/>
        <w:ind w:left="1134" w:hanging="567"/>
        <w:jc w:val="both"/>
        <w:rPr>
          <w:rFonts w:ascii="Tahoma" w:hAnsi="Tahoma" w:cs="Tahoma"/>
          <w:sz w:val="22"/>
          <w:szCs w:val="22"/>
        </w:rPr>
      </w:pPr>
      <w:r w:rsidRPr="00012D2D">
        <w:rPr>
          <w:rFonts w:ascii="Tahoma" w:hAnsi="Tahoma" w:cs="Tahoma"/>
          <w:sz w:val="22"/>
          <w:szCs w:val="22"/>
        </w:rPr>
        <w:t xml:space="preserve">Errores no subsanables, siendo objeto de descalificación, los siguientes: </w:t>
      </w:r>
    </w:p>
    <w:p w:rsidR="00772D79" w:rsidRPr="00012D2D" w:rsidRDefault="00772D79" w:rsidP="00F038B9">
      <w:pPr>
        <w:pStyle w:val="Prrafodelista"/>
        <w:numPr>
          <w:ilvl w:val="1"/>
          <w:numId w:val="36"/>
        </w:numPr>
        <w:tabs>
          <w:tab w:val="left" w:pos="1701"/>
        </w:tabs>
        <w:ind w:left="1701" w:hanging="567"/>
        <w:jc w:val="both"/>
        <w:rPr>
          <w:rFonts w:ascii="Tahoma" w:hAnsi="Tahoma" w:cs="Tahoma"/>
          <w:sz w:val="22"/>
          <w:szCs w:val="22"/>
        </w:rPr>
      </w:pPr>
      <w:r w:rsidRPr="00012D2D">
        <w:rPr>
          <w:rFonts w:ascii="Tahoma" w:hAnsi="Tahoma" w:cs="Tahoma"/>
          <w:sz w:val="22"/>
          <w:szCs w:val="22"/>
        </w:rPr>
        <w:t xml:space="preserve">La ausencia de la carta de presentación de la propuesta firmada por el Representante Legal del proponente. </w:t>
      </w:r>
    </w:p>
    <w:p w:rsidR="00772D79" w:rsidRPr="00012D2D" w:rsidRDefault="00772D79" w:rsidP="00F038B9">
      <w:pPr>
        <w:pStyle w:val="Prrafodelista"/>
        <w:numPr>
          <w:ilvl w:val="1"/>
          <w:numId w:val="36"/>
        </w:numPr>
        <w:tabs>
          <w:tab w:val="left" w:pos="1701"/>
        </w:tabs>
        <w:ind w:left="1701" w:hanging="567"/>
        <w:jc w:val="both"/>
        <w:rPr>
          <w:rFonts w:ascii="Tahoma" w:hAnsi="Tahoma" w:cs="Tahoma"/>
          <w:sz w:val="22"/>
          <w:szCs w:val="22"/>
        </w:rPr>
      </w:pPr>
      <w:r w:rsidRPr="00012D2D">
        <w:rPr>
          <w:rFonts w:ascii="Tahoma" w:hAnsi="Tahoma" w:cs="Tahoma"/>
          <w:sz w:val="22"/>
          <w:szCs w:val="22"/>
        </w:rPr>
        <w:t xml:space="preserve">La falta de la propuesta técnica. </w:t>
      </w:r>
    </w:p>
    <w:p w:rsidR="00772D79" w:rsidRPr="00012D2D" w:rsidRDefault="00772D79" w:rsidP="00F038B9">
      <w:pPr>
        <w:pStyle w:val="Prrafodelista"/>
        <w:numPr>
          <w:ilvl w:val="1"/>
          <w:numId w:val="36"/>
        </w:numPr>
        <w:tabs>
          <w:tab w:val="left" w:pos="1701"/>
        </w:tabs>
        <w:ind w:left="1701" w:hanging="567"/>
        <w:jc w:val="both"/>
        <w:rPr>
          <w:rFonts w:ascii="Tahoma" w:hAnsi="Tahoma" w:cs="Tahoma"/>
          <w:sz w:val="22"/>
          <w:szCs w:val="22"/>
        </w:rPr>
      </w:pPr>
      <w:r w:rsidRPr="00012D2D">
        <w:rPr>
          <w:rFonts w:ascii="Tahoma" w:hAnsi="Tahoma" w:cs="Tahoma"/>
          <w:sz w:val="22"/>
          <w:szCs w:val="22"/>
        </w:rPr>
        <w:t xml:space="preserve">La falta de la propuesta económica. </w:t>
      </w:r>
    </w:p>
    <w:p w:rsidR="00772D79" w:rsidRPr="00012D2D" w:rsidRDefault="00772D79" w:rsidP="00F038B9">
      <w:pPr>
        <w:pStyle w:val="Prrafodelista"/>
        <w:numPr>
          <w:ilvl w:val="1"/>
          <w:numId w:val="36"/>
        </w:numPr>
        <w:tabs>
          <w:tab w:val="left" w:pos="1701"/>
        </w:tabs>
        <w:ind w:left="1701" w:hanging="567"/>
        <w:jc w:val="both"/>
        <w:rPr>
          <w:rFonts w:ascii="Tahoma" w:hAnsi="Tahoma" w:cs="Tahoma"/>
          <w:sz w:val="22"/>
          <w:szCs w:val="22"/>
        </w:rPr>
      </w:pPr>
      <w:r w:rsidRPr="00012D2D">
        <w:rPr>
          <w:rFonts w:ascii="Tahoma" w:hAnsi="Tahoma" w:cs="Tahoma"/>
          <w:sz w:val="22"/>
          <w:szCs w:val="22"/>
        </w:rPr>
        <w:t>La falta de presentación de la Garantía de Seriedad de Propuesta.</w:t>
      </w:r>
    </w:p>
    <w:p w:rsidR="00772D79" w:rsidRPr="00012D2D" w:rsidRDefault="00772D79" w:rsidP="00F038B9">
      <w:pPr>
        <w:pStyle w:val="Prrafodelista"/>
        <w:numPr>
          <w:ilvl w:val="1"/>
          <w:numId w:val="36"/>
        </w:numPr>
        <w:tabs>
          <w:tab w:val="left" w:pos="1701"/>
        </w:tabs>
        <w:ind w:left="1701" w:hanging="567"/>
        <w:jc w:val="both"/>
        <w:rPr>
          <w:rFonts w:ascii="Tahoma" w:hAnsi="Tahoma" w:cs="Tahoma"/>
          <w:sz w:val="22"/>
          <w:szCs w:val="22"/>
        </w:rPr>
      </w:pPr>
      <w:r w:rsidRPr="00012D2D">
        <w:rPr>
          <w:rFonts w:ascii="Tahoma" w:hAnsi="Tahoma" w:cs="Tahoma"/>
          <w:sz w:val="22"/>
          <w:szCs w:val="22"/>
        </w:rPr>
        <w:t xml:space="preserve">La ausencia del </w:t>
      </w:r>
      <w:proofErr w:type="gramStart"/>
      <w:r w:rsidRPr="00012D2D">
        <w:rPr>
          <w:rFonts w:ascii="Tahoma" w:hAnsi="Tahoma" w:cs="Tahoma"/>
          <w:sz w:val="22"/>
          <w:szCs w:val="22"/>
        </w:rPr>
        <w:t>Poder  del</w:t>
      </w:r>
      <w:proofErr w:type="gramEnd"/>
      <w:r w:rsidRPr="00012D2D">
        <w:rPr>
          <w:rFonts w:ascii="Tahoma" w:hAnsi="Tahoma" w:cs="Tahoma"/>
          <w:sz w:val="22"/>
          <w:szCs w:val="22"/>
        </w:rPr>
        <w:t xml:space="preserve"> representante Legal del proponente.</w:t>
      </w:r>
    </w:p>
    <w:p w:rsidR="00772D79" w:rsidRPr="00012D2D" w:rsidRDefault="00772D79" w:rsidP="00F038B9">
      <w:pPr>
        <w:pStyle w:val="Prrafodelista"/>
        <w:numPr>
          <w:ilvl w:val="1"/>
          <w:numId w:val="36"/>
        </w:numPr>
        <w:tabs>
          <w:tab w:val="left" w:pos="1701"/>
        </w:tabs>
        <w:ind w:left="1701" w:hanging="567"/>
        <w:jc w:val="both"/>
        <w:rPr>
          <w:rFonts w:ascii="Tahoma" w:hAnsi="Tahoma" w:cs="Tahoma"/>
          <w:sz w:val="22"/>
          <w:szCs w:val="22"/>
        </w:rPr>
      </w:pPr>
      <w:r w:rsidRPr="00012D2D">
        <w:rPr>
          <w:rFonts w:ascii="Tahoma" w:hAnsi="Tahoma" w:cs="Tahoma"/>
          <w:sz w:val="22"/>
          <w:szCs w:val="22"/>
        </w:rPr>
        <w:t xml:space="preserve">La presentación de una Garantía de Seriedad de Propuesta diferente a la solicitada. </w:t>
      </w:r>
    </w:p>
    <w:p w:rsidR="00772D79" w:rsidRPr="00012D2D" w:rsidRDefault="00772D79" w:rsidP="00F038B9">
      <w:pPr>
        <w:pStyle w:val="Prrafodelista"/>
        <w:numPr>
          <w:ilvl w:val="1"/>
          <w:numId w:val="36"/>
        </w:numPr>
        <w:tabs>
          <w:tab w:val="left" w:pos="1701"/>
        </w:tabs>
        <w:ind w:left="1701" w:hanging="567"/>
        <w:jc w:val="both"/>
        <w:rPr>
          <w:rFonts w:ascii="Tahoma" w:hAnsi="Tahoma" w:cs="Tahoma"/>
          <w:sz w:val="22"/>
          <w:szCs w:val="22"/>
        </w:rPr>
      </w:pPr>
      <w:r w:rsidRPr="00012D2D">
        <w:rPr>
          <w:rFonts w:ascii="Tahoma" w:hAnsi="Tahoma" w:cs="Tahoma"/>
          <w:sz w:val="22"/>
          <w:szCs w:val="22"/>
        </w:rPr>
        <w:t>Cuando se presente en fotocopia simple, los documentos solicitados en original o debidamente legalizados.</w:t>
      </w:r>
    </w:p>
    <w:p w:rsidR="00772D79" w:rsidRPr="00012D2D" w:rsidRDefault="00772D79" w:rsidP="00F038B9">
      <w:pPr>
        <w:pStyle w:val="Prrafodelista"/>
        <w:numPr>
          <w:ilvl w:val="1"/>
          <w:numId w:val="36"/>
        </w:numPr>
        <w:tabs>
          <w:tab w:val="left" w:pos="1701"/>
        </w:tabs>
        <w:ind w:left="1701" w:hanging="567"/>
        <w:jc w:val="both"/>
        <w:rPr>
          <w:rFonts w:ascii="Tahoma" w:hAnsi="Tahoma" w:cs="Tahoma"/>
          <w:sz w:val="22"/>
          <w:szCs w:val="22"/>
        </w:rPr>
      </w:pPr>
      <w:r w:rsidRPr="00012D2D">
        <w:rPr>
          <w:rFonts w:ascii="Tahoma" w:hAnsi="Tahoma" w:cs="Tahoma"/>
          <w:sz w:val="22"/>
          <w:szCs w:val="22"/>
        </w:rPr>
        <w:t>La falta de presentación de documentos, refiriéndose también a que cualquier documento presentado no cumpla con las condiciones de validez requeridas</w:t>
      </w:r>
    </w:p>
    <w:p w:rsidR="00772D79" w:rsidRPr="00012D2D" w:rsidRDefault="00772D79" w:rsidP="00772D79">
      <w:pPr>
        <w:pStyle w:val="Continuarlista"/>
        <w:ind w:left="426"/>
        <w:rPr>
          <w:rFonts w:ascii="Tahoma" w:hAnsi="Tahoma" w:cs="Tahoma"/>
          <w:sz w:val="22"/>
          <w:szCs w:val="22"/>
        </w:rPr>
      </w:pPr>
    </w:p>
    <w:p w:rsidR="00772D79" w:rsidRPr="00012D2D" w:rsidRDefault="00772D79" w:rsidP="00772D79">
      <w:pPr>
        <w:numPr>
          <w:ilvl w:val="0"/>
          <w:numId w:val="32"/>
        </w:numPr>
        <w:ind w:left="567" w:hanging="567"/>
        <w:jc w:val="both"/>
        <w:rPr>
          <w:rFonts w:ascii="Tahoma" w:hAnsi="Tahoma" w:cs="Tahoma"/>
          <w:sz w:val="22"/>
          <w:szCs w:val="22"/>
        </w:rPr>
      </w:pPr>
      <w:r w:rsidRPr="00012D2D">
        <w:rPr>
          <w:rFonts w:ascii="Tahoma" w:hAnsi="Tahoma" w:cs="Tahoma"/>
          <w:b/>
          <w:sz w:val="22"/>
          <w:szCs w:val="22"/>
        </w:rPr>
        <w:t>Convocatoria Desierta:</w:t>
      </w:r>
      <w:r w:rsidRPr="00012D2D">
        <w:rPr>
          <w:rFonts w:ascii="Tahoma" w:hAnsi="Tahoma" w:cs="Tahoma"/>
          <w:sz w:val="22"/>
          <w:szCs w:val="22"/>
        </w:rPr>
        <w:t xml:space="preserve"> Entel S.A. se reserva el derecho de declarar desierta la presente convocatoria en cualquier etapa en la que se encuentre, con anterioridad a la adjudicación y en los siguientes casos:</w:t>
      </w:r>
    </w:p>
    <w:p w:rsidR="00772D79" w:rsidRPr="00012D2D" w:rsidRDefault="00772D79" w:rsidP="00772D79">
      <w:pPr>
        <w:pStyle w:val="Continuarlista"/>
        <w:ind w:left="426"/>
        <w:rPr>
          <w:rFonts w:ascii="Tahoma" w:hAnsi="Tahoma" w:cs="Tahoma"/>
          <w:sz w:val="22"/>
          <w:szCs w:val="22"/>
        </w:rPr>
      </w:pPr>
    </w:p>
    <w:p w:rsidR="00772D79" w:rsidRPr="00012D2D" w:rsidRDefault="00772D79" w:rsidP="00F038B9">
      <w:pPr>
        <w:pStyle w:val="Prrafodelista"/>
        <w:numPr>
          <w:ilvl w:val="0"/>
          <w:numId w:val="37"/>
        </w:numPr>
        <w:tabs>
          <w:tab w:val="left" w:pos="1134"/>
        </w:tabs>
        <w:ind w:left="1134" w:hanging="567"/>
        <w:jc w:val="both"/>
        <w:rPr>
          <w:rFonts w:ascii="Tahoma" w:hAnsi="Tahoma" w:cs="Tahoma"/>
          <w:sz w:val="22"/>
          <w:szCs w:val="22"/>
        </w:rPr>
      </w:pPr>
      <w:r w:rsidRPr="00012D2D">
        <w:rPr>
          <w:rFonts w:ascii="Tahoma" w:hAnsi="Tahoma" w:cs="Tahoma"/>
          <w:sz w:val="22"/>
          <w:szCs w:val="22"/>
        </w:rPr>
        <w:t>No se hubiera recibido ninguna propuesta</w:t>
      </w:r>
    </w:p>
    <w:p w:rsidR="00772D79" w:rsidRPr="00012D2D" w:rsidRDefault="00772D79" w:rsidP="00F038B9">
      <w:pPr>
        <w:numPr>
          <w:ilvl w:val="0"/>
          <w:numId w:val="37"/>
        </w:numPr>
        <w:tabs>
          <w:tab w:val="left" w:pos="1134"/>
        </w:tabs>
        <w:ind w:left="1134" w:hanging="567"/>
        <w:jc w:val="both"/>
        <w:rPr>
          <w:rFonts w:ascii="Tahoma" w:hAnsi="Tahoma" w:cs="Tahoma"/>
          <w:sz w:val="22"/>
          <w:szCs w:val="22"/>
        </w:rPr>
      </w:pPr>
      <w:r w:rsidRPr="00012D2D">
        <w:rPr>
          <w:rFonts w:ascii="Tahoma" w:hAnsi="Tahoma" w:cs="Tahoma"/>
          <w:sz w:val="22"/>
          <w:szCs w:val="22"/>
        </w:rPr>
        <w:t>Ningún proponente hubiera cumplido con los requisitos establecidos en el TBC.</w:t>
      </w:r>
    </w:p>
    <w:p w:rsidR="00772D79" w:rsidRPr="00012D2D" w:rsidRDefault="00772D79" w:rsidP="00F038B9">
      <w:pPr>
        <w:numPr>
          <w:ilvl w:val="0"/>
          <w:numId w:val="37"/>
        </w:numPr>
        <w:tabs>
          <w:tab w:val="left" w:pos="1134"/>
        </w:tabs>
        <w:ind w:left="1134" w:hanging="567"/>
        <w:jc w:val="both"/>
        <w:rPr>
          <w:rFonts w:ascii="Tahoma" w:hAnsi="Tahoma" w:cs="Tahoma"/>
          <w:sz w:val="22"/>
          <w:szCs w:val="22"/>
        </w:rPr>
      </w:pPr>
      <w:r w:rsidRPr="00012D2D">
        <w:rPr>
          <w:rFonts w:ascii="Tahoma" w:hAnsi="Tahoma" w:cs="Tahoma"/>
          <w:sz w:val="22"/>
          <w:szCs w:val="22"/>
        </w:rPr>
        <w:t>Cuando el proponente adjudicado incumpla la presentación de los documentos necesarios para la formalización de la relación comercial o desista de la misma y no existan otras propuestas calificadas.</w:t>
      </w:r>
    </w:p>
    <w:p w:rsidR="00772D79" w:rsidRPr="00012D2D" w:rsidRDefault="00772D79" w:rsidP="00772D79">
      <w:pPr>
        <w:ind w:left="1068"/>
        <w:jc w:val="both"/>
        <w:rPr>
          <w:rFonts w:ascii="Tahoma" w:hAnsi="Tahoma" w:cs="Tahoma"/>
          <w:sz w:val="22"/>
          <w:szCs w:val="22"/>
        </w:rPr>
      </w:pPr>
    </w:p>
    <w:p w:rsidR="00772D79" w:rsidRPr="00012D2D" w:rsidRDefault="00772D79" w:rsidP="00772D79">
      <w:pPr>
        <w:numPr>
          <w:ilvl w:val="0"/>
          <w:numId w:val="32"/>
        </w:numPr>
        <w:ind w:left="567" w:hanging="567"/>
        <w:jc w:val="both"/>
        <w:rPr>
          <w:rFonts w:ascii="Tahoma" w:hAnsi="Tahoma" w:cs="Tahoma"/>
          <w:sz w:val="22"/>
          <w:szCs w:val="22"/>
        </w:rPr>
      </w:pPr>
      <w:r w:rsidRPr="00012D2D">
        <w:rPr>
          <w:rFonts w:ascii="Tahoma" w:hAnsi="Tahoma" w:cs="Tahoma"/>
          <w:b/>
          <w:sz w:val="22"/>
          <w:szCs w:val="22"/>
        </w:rPr>
        <w:t>Cancelación, Anulación y/o Suspensión:</w:t>
      </w:r>
      <w:r w:rsidRPr="00012D2D">
        <w:rPr>
          <w:rFonts w:ascii="Tahoma" w:hAnsi="Tahoma" w:cs="Tahoma"/>
          <w:sz w:val="22"/>
          <w:szCs w:val="22"/>
        </w:rPr>
        <w:t xml:space="preserve">  Entel S.A. puede suspender, cancelar o declarar anulada y sin efecto la presente convocatoria, en cualquier etapa previa a la formalización de la relación comercial, por las razones siguientes:</w:t>
      </w:r>
    </w:p>
    <w:p w:rsidR="00772D79" w:rsidRPr="00012D2D" w:rsidRDefault="00772D79" w:rsidP="00772D79">
      <w:pPr>
        <w:jc w:val="both"/>
        <w:rPr>
          <w:rFonts w:ascii="Tahoma" w:hAnsi="Tahoma" w:cs="Tahoma"/>
          <w:sz w:val="22"/>
          <w:szCs w:val="22"/>
        </w:rPr>
      </w:pPr>
    </w:p>
    <w:p w:rsidR="00772D79" w:rsidRPr="00012D2D" w:rsidRDefault="00772D79" w:rsidP="00F038B9">
      <w:pPr>
        <w:pStyle w:val="Prrafodelista"/>
        <w:numPr>
          <w:ilvl w:val="0"/>
          <w:numId w:val="38"/>
        </w:numPr>
        <w:ind w:left="1134" w:hanging="567"/>
        <w:jc w:val="both"/>
        <w:rPr>
          <w:rFonts w:ascii="Tahoma" w:hAnsi="Tahoma" w:cs="Tahoma"/>
          <w:sz w:val="22"/>
          <w:szCs w:val="22"/>
        </w:rPr>
      </w:pPr>
      <w:r w:rsidRPr="00012D2D">
        <w:rPr>
          <w:rFonts w:ascii="Tahoma" w:hAnsi="Tahoma" w:cs="Tahoma"/>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772D79" w:rsidRPr="00012D2D" w:rsidRDefault="00772D79" w:rsidP="00F038B9">
      <w:pPr>
        <w:numPr>
          <w:ilvl w:val="0"/>
          <w:numId w:val="38"/>
        </w:numPr>
        <w:ind w:left="1134" w:hanging="567"/>
        <w:jc w:val="both"/>
        <w:rPr>
          <w:rFonts w:ascii="Tahoma" w:hAnsi="Tahoma" w:cs="Tahoma"/>
          <w:sz w:val="22"/>
          <w:szCs w:val="22"/>
        </w:rPr>
      </w:pPr>
      <w:r w:rsidRPr="00012D2D">
        <w:rPr>
          <w:rFonts w:ascii="Tahoma" w:hAnsi="Tahoma" w:cs="Tahoma"/>
          <w:sz w:val="22"/>
          <w:szCs w:val="22"/>
        </w:rPr>
        <w:t xml:space="preserve">Cuando se determine incumplimiento o inobservancia al procedimiento para la adquisición respectiva y/o desvirtúe la legalidad y validez del proceso. </w:t>
      </w:r>
    </w:p>
    <w:p w:rsidR="00772D79" w:rsidRPr="00012D2D" w:rsidRDefault="00772D79" w:rsidP="00F038B9">
      <w:pPr>
        <w:numPr>
          <w:ilvl w:val="0"/>
          <w:numId w:val="38"/>
        </w:numPr>
        <w:ind w:left="1134" w:hanging="567"/>
        <w:jc w:val="both"/>
        <w:rPr>
          <w:rFonts w:ascii="Tahoma" w:hAnsi="Tahoma" w:cs="Tahoma"/>
          <w:sz w:val="22"/>
          <w:szCs w:val="22"/>
        </w:rPr>
      </w:pPr>
      <w:r w:rsidRPr="00012D2D">
        <w:rPr>
          <w:rFonts w:ascii="Tahoma" w:hAnsi="Tahoma" w:cs="Tahoma"/>
          <w:sz w:val="22"/>
          <w:szCs w:val="22"/>
        </w:rPr>
        <w:t xml:space="preserve">Cuando a juicio de Entel S.A., las ofertas no se adecuen a sus intereses y/o a las normas y procedimientos legales vigentes. </w:t>
      </w:r>
    </w:p>
    <w:p w:rsidR="00772D79" w:rsidRPr="00012D2D" w:rsidRDefault="00772D79" w:rsidP="00772D79">
      <w:pPr>
        <w:ind w:left="1418"/>
        <w:jc w:val="both"/>
        <w:rPr>
          <w:rFonts w:ascii="Tahoma" w:hAnsi="Tahoma" w:cs="Tahoma"/>
          <w:sz w:val="22"/>
          <w:szCs w:val="22"/>
        </w:rPr>
      </w:pPr>
    </w:p>
    <w:p w:rsidR="00772D79" w:rsidRPr="00012D2D" w:rsidRDefault="00772D79" w:rsidP="00772D79">
      <w:pPr>
        <w:numPr>
          <w:ilvl w:val="0"/>
          <w:numId w:val="32"/>
        </w:numPr>
        <w:ind w:left="567" w:hanging="567"/>
        <w:jc w:val="both"/>
        <w:rPr>
          <w:rFonts w:ascii="Tahoma" w:hAnsi="Tahoma" w:cs="Tahoma"/>
          <w:sz w:val="22"/>
          <w:szCs w:val="22"/>
        </w:rPr>
      </w:pPr>
      <w:r w:rsidRPr="00012D2D">
        <w:rPr>
          <w:rFonts w:ascii="Tahoma" w:hAnsi="Tahoma" w:cs="Tahoma"/>
          <w:b/>
          <w:sz w:val="22"/>
          <w:szCs w:val="22"/>
        </w:rPr>
        <w:t>Rechazo de propuestas:</w:t>
      </w:r>
      <w:r w:rsidRPr="00012D2D">
        <w:rPr>
          <w:rFonts w:ascii="Tahoma" w:hAnsi="Tahoma" w:cs="Tahoma"/>
          <w:sz w:val="22"/>
          <w:szCs w:val="22"/>
        </w:rPr>
        <w:t xml:space="preserve"> </w:t>
      </w:r>
      <w:r w:rsidRPr="00012D2D">
        <w:rPr>
          <w:rFonts w:ascii="Tahoma" w:hAnsi="Tahoma" w:cs="Tahoma"/>
          <w:sz w:val="22"/>
          <w:szCs w:val="22"/>
          <w:lang w:eastAsia="en-US"/>
        </w:rPr>
        <w:t>Entel S.A. puede rechazar las propuestas, de acuerdo a las siguientes causales:</w:t>
      </w:r>
    </w:p>
    <w:p w:rsidR="00772D79" w:rsidRPr="00012D2D" w:rsidRDefault="00772D79" w:rsidP="00772D79">
      <w:pPr>
        <w:ind w:left="567"/>
        <w:jc w:val="both"/>
        <w:rPr>
          <w:rFonts w:ascii="Tahoma" w:hAnsi="Tahoma" w:cs="Tahoma"/>
          <w:sz w:val="22"/>
          <w:szCs w:val="22"/>
        </w:rPr>
      </w:pPr>
    </w:p>
    <w:p w:rsidR="00772D79" w:rsidRPr="00012D2D" w:rsidRDefault="00772D79" w:rsidP="00F038B9">
      <w:pPr>
        <w:pStyle w:val="Prrafodelista"/>
        <w:numPr>
          <w:ilvl w:val="0"/>
          <w:numId w:val="39"/>
        </w:numPr>
        <w:ind w:left="1134" w:hanging="567"/>
        <w:jc w:val="both"/>
        <w:rPr>
          <w:rFonts w:ascii="Tahoma" w:hAnsi="Tahoma" w:cs="Tahoma"/>
          <w:sz w:val="22"/>
          <w:szCs w:val="22"/>
        </w:rPr>
      </w:pPr>
      <w:r w:rsidRPr="00012D2D">
        <w:rPr>
          <w:rFonts w:ascii="Tahoma" w:hAnsi="Tahoma" w:cs="Tahoma"/>
          <w:sz w:val="22"/>
          <w:szCs w:val="22"/>
        </w:rPr>
        <w:lastRenderedPageBreak/>
        <w:t xml:space="preserve">Ofertas presentadas fuera de fecha y hora establecidas en el TBC; exceptuando los casos fortuitos o de fuerza mayor aprobados por el Comité de Evaluación. </w:t>
      </w:r>
    </w:p>
    <w:p w:rsidR="00772D79" w:rsidRPr="00012D2D" w:rsidRDefault="00772D79" w:rsidP="00F038B9">
      <w:pPr>
        <w:pStyle w:val="Prrafodelista"/>
        <w:numPr>
          <w:ilvl w:val="0"/>
          <w:numId w:val="39"/>
        </w:numPr>
        <w:ind w:left="1134" w:hanging="567"/>
        <w:jc w:val="both"/>
        <w:rPr>
          <w:rFonts w:ascii="Tahoma" w:hAnsi="Tahoma" w:cs="Tahoma"/>
          <w:sz w:val="22"/>
          <w:szCs w:val="22"/>
        </w:rPr>
      </w:pPr>
      <w:r w:rsidRPr="00012D2D">
        <w:rPr>
          <w:rFonts w:ascii="Tahoma" w:hAnsi="Tahoma" w:cs="Tahoma"/>
          <w:sz w:val="22"/>
          <w:szCs w:val="22"/>
        </w:rPr>
        <w:t>Ofertas que tengan raspaduras, alteraciones o enmiendas.</w:t>
      </w:r>
    </w:p>
    <w:p w:rsidR="00772D79" w:rsidRPr="00012D2D" w:rsidRDefault="00772D79" w:rsidP="00F038B9">
      <w:pPr>
        <w:pStyle w:val="Prrafodelista"/>
        <w:numPr>
          <w:ilvl w:val="0"/>
          <w:numId w:val="39"/>
        </w:numPr>
        <w:ind w:left="1134" w:hanging="567"/>
        <w:jc w:val="both"/>
        <w:rPr>
          <w:rFonts w:ascii="Tahoma" w:hAnsi="Tahoma" w:cs="Tahoma"/>
          <w:sz w:val="22"/>
          <w:szCs w:val="22"/>
        </w:rPr>
      </w:pPr>
      <w:r w:rsidRPr="00012D2D">
        <w:rPr>
          <w:rFonts w:ascii="Tahoma" w:hAnsi="Tahoma" w:cs="Tahoma"/>
          <w:sz w:val="22"/>
          <w:szCs w:val="22"/>
        </w:rPr>
        <w:t xml:space="preserve">Ofertas que no cumplan con cualquiera de las especificaciones descritas en el TBC. </w:t>
      </w:r>
    </w:p>
    <w:p w:rsidR="00772D79" w:rsidRPr="00012D2D" w:rsidRDefault="00772D79" w:rsidP="00F038B9">
      <w:pPr>
        <w:pStyle w:val="Prrafodelista"/>
        <w:numPr>
          <w:ilvl w:val="0"/>
          <w:numId w:val="39"/>
        </w:numPr>
        <w:ind w:left="1134" w:hanging="567"/>
        <w:jc w:val="both"/>
        <w:rPr>
          <w:rFonts w:ascii="Tahoma" w:hAnsi="Tahoma" w:cs="Tahoma"/>
          <w:sz w:val="22"/>
          <w:szCs w:val="22"/>
        </w:rPr>
      </w:pPr>
      <w:r w:rsidRPr="00012D2D">
        <w:rPr>
          <w:rFonts w:ascii="Tahoma" w:hAnsi="Tahoma" w:cs="Tahoma"/>
          <w:sz w:val="22"/>
          <w:szCs w:val="22"/>
        </w:rPr>
        <w:t xml:space="preserve">Cuando a juicio de Entel S.A., los precios ofertados no guarden relación con el mercado. </w:t>
      </w:r>
    </w:p>
    <w:p w:rsidR="00772D79" w:rsidRPr="00012D2D" w:rsidRDefault="00772D79" w:rsidP="00F038B9">
      <w:pPr>
        <w:pStyle w:val="Prrafodelista"/>
        <w:numPr>
          <w:ilvl w:val="0"/>
          <w:numId w:val="39"/>
        </w:numPr>
        <w:ind w:left="1134" w:hanging="567"/>
        <w:jc w:val="both"/>
        <w:rPr>
          <w:rFonts w:ascii="Tahoma" w:hAnsi="Tahoma" w:cs="Tahoma"/>
          <w:sz w:val="22"/>
          <w:szCs w:val="22"/>
        </w:rPr>
      </w:pPr>
      <w:r w:rsidRPr="00012D2D">
        <w:rPr>
          <w:rFonts w:ascii="Tahoma" w:hAnsi="Tahoma" w:cs="Tahoma"/>
          <w:sz w:val="22"/>
          <w:szCs w:val="22"/>
        </w:rPr>
        <w:t>Entel S.A. se reserva el derecho de desestimar cualquier propuesta, si a su juicio ésta no satisface sus expectativas y necesidades; o si el proponente no es merecedor de la confianza de Entel S.A.</w:t>
      </w:r>
    </w:p>
    <w:p w:rsidR="00772D79" w:rsidRPr="00012D2D" w:rsidRDefault="00772D79" w:rsidP="00F038B9">
      <w:pPr>
        <w:pStyle w:val="Prrafodelista"/>
        <w:numPr>
          <w:ilvl w:val="0"/>
          <w:numId w:val="39"/>
        </w:numPr>
        <w:tabs>
          <w:tab w:val="left" w:pos="1418"/>
        </w:tabs>
        <w:ind w:left="1134" w:hanging="567"/>
        <w:jc w:val="both"/>
        <w:rPr>
          <w:rFonts w:ascii="Tahoma" w:hAnsi="Tahoma" w:cs="Tahoma"/>
          <w:sz w:val="22"/>
          <w:szCs w:val="22"/>
        </w:rPr>
      </w:pPr>
      <w:r w:rsidRPr="00012D2D">
        <w:rPr>
          <w:rFonts w:ascii="Tahoma" w:hAnsi="Tahoma" w:cs="Tahoma"/>
          <w:sz w:val="22"/>
          <w:szCs w:val="22"/>
        </w:rPr>
        <w:t>Cuando el proponente presente dos o más propuestas alternativas de diferentes marcas en una misma propuesta. </w:t>
      </w:r>
    </w:p>
    <w:p w:rsidR="00772D79" w:rsidRPr="00012D2D" w:rsidRDefault="00772D79" w:rsidP="00772D79">
      <w:pPr>
        <w:jc w:val="both"/>
        <w:rPr>
          <w:rFonts w:ascii="Tahoma" w:hAnsi="Tahoma" w:cs="Tahoma"/>
          <w:sz w:val="22"/>
          <w:szCs w:val="22"/>
        </w:rPr>
      </w:pPr>
    </w:p>
    <w:p w:rsidR="00772D79" w:rsidRPr="00012D2D" w:rsidRDefault="00772D79" w:rsidP="00772D79">
      <w:pPr>
        <w:numPr>
          <w:ilvl w:val="0"/>
          <w:numId w:val="32"/>
        </w:numPr>
        <w:ind w:hanging="720"/>
        <w:jc w:val="both"/>
        <w:rPr>
          <w:rFonts w:ascii="Tahoma" w:hAnsi="Tahoma" w:cs="Tahoma"/>
          <w:sz w:val="22"/>
          <w:szCs w:val="22"/>
        </w:rPr>
      </w:pPr>
      <w:r w:rsidRPr="00012D2D">
        <w:rPr>
          <w:rFonts w:ascii="Tahoma" w:hAnsi="Tahoma" w:cs="Tahoma"/>
          <w:b/>
          <w:sz w:val="22"/>
          <w:szCs w:val="22"/>
        </w:rPr>
        <w:t>Incumplimiento de Presentación de Documentos o Desistimiento de la Adjudicación:</w:t>
      </w:r>
      <w:r w:rsidRPr="00012D2D">
        <w:rPr>
          <w:rFonts w:ascii="Tahoma" w:hAnsi="Tahoma" w:cs="Tahoma"/>
          <w:sz w:val="22"/>
          <w:szCs w:val="22"/>
        </w:rPr>
        <w:t xml:space="preserve"> Si el proponente adjudicado decide desistir de la adjudicación o incumpla en la presentación de los documentos solicitados en la carta de adjudicación en el plazo establecido y con las características solicitadas Entel S.A. dejará sin efecto la carta de adjudicación y ejecutará la Garantía de Seriedad de Propuesta presentada por el proponente y realizará el ajuste de precios con las empresas habilitadas; conforme a sus mejores intereses, o podrá declarar desierto el proceso, dando lugar a iniciar una nueva convocatoria bajo otra modalidad de compra.</w:t>
      </w:r>
      <w:r w:rsidRPr="00012D2D">
        <w:rPr>
          <w:rFonts w:ascii="Tahoma" w:hAnsi="Tahoma" w:cs="Tahoma"/>
          <w:sz w:val="22"/>
          <w:szCs w:val="22"/>
        </w:rPr>
        <w:br w:type="page"/>
      </w:r>
    </w:p>
    <w:p w:rsidR="00772D79" w:rsidRPr="00012D2D" w:rsidRDefault="00772D79" w:rsidP="00772D79">
      <w:pPr>
        <w:jc w:val="both"/>
        <w:rPr>
          <w:rFonts w:ascii="Tahoma" w:hAnsi="Tahoma" w:cs="Tahoma"/>
          <w:sz w:val="22"/>
          <w:szCs w:val="22"/>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772D79" w:rsidRPr="00012D2D" w:rsidTr="005C55B6">
        <w:trPr>
          <w:trHeight w:val="617"/>
        </w:trPr>
        <w:tc>
          <w:tcPr>
            <w:tcW w:w="2410" w:type="dxa"/>
            <w:shd w:val="clear" w:color="auto" w:fill="004990"/>
            <w:vAlign w:val="center"/>
          </w:tcPr>
          <w:p w:rsidR="00772D79" w:rsidRPr="00012D2D" w:rsidRDefault="00772D79" w:rsidP="005C55B6">
            <w:pPr>
              <w:pStyle w:val="Textoindependiente3"/>
              <w:spacing w:after="0"/>
              <w:jc w:val="center"/>
              <w:rPr>
                <w:rFonts w:ascii="Tahoma" w:hAnsi="Tahoma" w:cs="Tahoma"/>
                <w:b/>
                <w:sz w:val="28"/>
                <w:szCs w:val="28"/>
                <w:lang w:val="pt-BR"/>
              </w:rPr>
            </w:pPr>
            <w:r w:rsidRPr="00012D2D">
              <w:rPr>
                <w:rFonts w:ascii="Tahoma" w:hAnsi="Tahoma" w:cs="Tahoma"/>
                <w:sz w:val="22"/>
                <w:szCs w:val="22"/>
              </w:rPr>
              <w:br w:type="page"/>
            </w:r>
            <w:proofErr w:type="gramStart"/>
            <w:r w:rsidRPr="00012D2D">
              <w:rPr>
                <w:rFonts w:ascii="Tahoma" w:hAnsi="Tahoma" w:cs="Tahoma"/>
                <w:b/>
                <w:sz w:val="28"/>
                <w:szCs w:val="28"/>
                <w:lang w:val="pt-BR"/>
              </w:rPr>
              <w:t>ANEXO No</w:t>
            </w:r>
            <w:proofErr w:type="gramEnd"/>
            <w:r w:rsidRPr="00012D2D">
              <w:rPr>
                <w:rFonts w:ascii="Tahoma" w:hAnsi="Tahoma" w:cs="Tahoma"/>
                <w:b/>
                <w:sz w:val="28"/>
                <w:szCs w:val="28"/>
                <w:lang w:val="pt-BR"/>
              </w:rPr>
              <w:t>. 2</w:t>
            </w:r>
          </w:p>
        </w:tc>
        <w:tc>
          <w:tcPr>
            <w:tcW w:w="6591" w:type="dxa"/>
            <w:vAlign w:val="center"/>
          </w:tcPr>
          <w:p w:rsidR="00772D79" w:rsidRPr="00012D2D" w:rsidRDefault="00772D79" w:rsidP="005C55B6">
            <w:pPr>
              <w:ind w:left="567"/>
              <w:jc w:val="center"/>
              <w:rPr>
                <w:rFonts w:ascii="Tahoma" w:hAnsi="Tahoma" w:cs="Tahoma"/>
                <w:b/>
                <w:sz w:val="22"/>
                <w:szCs w:val="22"/>
                <w:lang w:val="pt-BR"/>
              </w:rPr>
            </w:pPr>
            <w:r w:rsidRPr="00012D2D">
              <w:rPr>
                <w:rFonts w:ascii="Tahoma" w:hAnsi="Tahoma" w:cs="Tahoma"/>
                <w:b/>
                <w:sz w:val="22"/>
                <w:szCs w:val="22"/>
                <w:lang w:val="pt-BR"/>
              </w:rPr>
              <w:t>DECLARACIÓN DE INTEGRIDAD DEL PERSONAL DE LA EMPRESA PROPONENTE</w:t>
            </w:r>
          </w:p>
        </w:tc>
      </w:tr>
    </w:tbl>
    <w:p w:rsidR="00772D79" w:rsidRPr="00012D2D" w:rsidRDefault="00772D79" w:rsidP="00772D79">
      <w:pPr>
        <w:jc w:val="both"/>
        <w:rPr>
          <w:rFonts w:ascii="Tahoma" w:hAnsi="Tahoma" w:cs="Tahoma"/>
          <w:b/>
          <w:lang w:val="pt-BR"/>
        </w:rPr>
      </w:pPr>
    </w:p>
    <w:p w:rsidR="00772D79" w:rsidRPr="00012D2D" w:rsidRDefault="00772D79" w:rsidP="00772D79">
      <w:pPr>
        <w:jc w:val="both"/>
        <w:rPr>
          <w:rFonts w:ascii="Tahoma" w:hAnsi="Tahoma" w:cs="Tahoma"/>
          <w:b/>
        </w:rPr>
      </w:pPr>
    </w:p>
    <w:tbl>
      <w:tblPr>
        <w:tblW w:w="893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5857"/>
      </w:tblGrid>
      <w:tr w:rsidR="00772D79" w:rsidRPr="00012D2D" w:rsidTr="005C55B6">
        <w:trPr>
          <w:trHeight w:val="261"/>
        </w:trPr>
        <w:tc>
          <w:tcPr>
            <w:tcW w:w="2691" w:type="dxa"/>
            <w:tcBorders>
              <w:top w:val="nil"/>
              <w:left w:val="nil"/>
              <w:bottom w:val="nil"/>
              <w:right w:val="nil"/>
            </w:tcBorders>
            <w:tcMar>
              <w:left w:w="0" w:type="dxa"/>
              <w:right w:w="0" w:type="dxa"/>
            </w:tcMar>
            <w:vAlign w:val="center"/>
          </w:tcPr>
          <w:p w:rsidR="00772D79" w:rsidRPr="00012D2D" w:rsidRDefault="00772D79" w:rsidP="005C55B6">
            <w:pPr>
              <w:rPr>
                <w:rFonts w:ascii="Tahoma" w:hAnsi="Tahoma" w:cs="Tahoma"/>
                <w:sz w:val="22"/>
                <w:szCs w:val="22"/>
              </w:rPr>
            </w:pPr>
            <w:r w:rsidRPr="00012D2D">
              <w:rPr>
                <w:rFonts w:ascii="Tahoma" w:hAnsi="Tahoma" w:cs="Tahoma"/>
                <w:sz w:val="22"/>
                <w:szCs w:val="22"/>
              </w:rPr>
              <w:t>Razón Social</w:t>
            </w:r>
          </w:p>
        </w:tc>
        <w:tc>
          <w:tcPr>
            <w:tcW w:w="193" w:type="dxa"/>
            <w:tcBorders>
              <w:top w:val="nil"/>
              <w:left w:val="nil"/>
              <w:bottom w:val="nil"/>
              <w:right w:val="nil"/>
            </w:tcBorders>
            <w:vAlign w:val="center"/>
          </w:tcPr>
          <w:p w:rsidR="00772D79" w:rsidRPr="00012D2D" w:rsidRDefault="00772D79" w:rsidP="005C55B6">
            <w:pPr>
              <w:jc w:val="center"/>
              <w:rPr>
                <w:rFonts w:ascii="Tahoma" w:hAnsi="Tahoma" w:cs="Tahoma"/>
                <w:sz w:val="22"/>
                <w:szCs w:val="22"/>
              </w:rPr>
            </w:pPr>
            <w:r w:rsidRPr="00012D2D">
              <w:rPr>
                <w:rFonts w:ascii="Tahoma" w:hAnsi="Tahoma" w:cs="Tahoma"/>
                <w:sz w:val="22"/>
                <w:szCs w:val="22"/>
              </w:rPr>
              <w:t>:</w:t>
            </w:r>
          </w:p>
        </w:tc>
        <w:tc>
          <w:tcPr>
            <w:tcW w:w="190" w:type="dxa"/>
            <w:tcBorders>
              <w:top w:val="nil"/>
              <w:left w:val="nil"/>
              <w:bottom w:val="nil"/>
              <w:right w:val="single" w:sz="8" w:space="0" w:color="004990"/>
            </w:tcBorders>
            <w:vAlign w:val="center"/>
          </w:tcPr>
          <w:p w:rsidR="00772D79" w:rsidRPr="00012D2D" w:rsidRDefault="00772D79" w:rsidP="005C55B6">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772D79" w:rsidRPr="00012D2D" w:rsidRDefault="00772D79" w:rsidP="005C55B6">
            <w:pPr>
              <w:rPr>
                <w:rFonts w:ascii="Tahoma" w:hAnsi="Tahoma" w:cs="Tahoma"/>
                <w:sz w:val="22"/>
                <w:szCs w:val="22"/>
              </w:rPr>
            </w:pPr>
          </w:p>
        </w:tc>
      </w:tr>
      <w:tr w:rsidR="00772D79" w:rsidRPr="00012D2D" w:rsidTr="005C55B6">
        <w:trPr>
          <w:trHeight w:val="246"/>
        </w:trPr>
        <w:tc>
          <w:tcPr>
            <w:tcW w:w="2691" w:type="dxa"/>
            <w:tcBorders>
              <w:top w:val="nil"/>
              <w:left w:val="nil"/>
              <w:bottom w:val="nil"/>
              <w:right w:val="nil"/>
            </w:tcBorders>
            <w:tcMar>
              <w:left w:w="0" w:type="dxa"/>
              <w:right w:w="0" w:type="dxa"/>
            </w:tcMar>
            <w:vAlign w:val="center"/>
          </w:tcPr>
          <w:p w:rsidR="00772D79" w:rsidRPr="00012D2D" w:rsidRDefault="00772D79" w:rsidP="005C55B6">
            <w:pPr>
              <w:rPr>
                <w:rFonts w:ascii="Tahoma" w:hAnsi="Tahoma" w:cs="Tahoma"/>
                <w:sz w:val="22"/>
                <w:szCs w:val="22"/>
              </w:rPr>
            </w:pPr>
            <w:r w:rsidRPr="00012D2D">
              <w:rPr>
                <w:rFonts w:ascii="Tahoma" w:hAnsi="Tahoma" w:cs="Tahoma"/>
                <w:sz w:val="22"/>
                <w:szCs w:val="22"/>
              </w:rPr>
              <w:t>Objeto del Proceso</w:t>
            </w:r>
          </w:p>
        </w:tc>
        <w:tc>
          <w:tcPr>
            <w:tcW w:w="193" w:type="dxa"/>
            <w:tcBorders>
              <w:top w:val="nil"/>
              <w:left w:val="nil"/>
              <w:bottom w:val="nil"/>
              <w:right w:val="nil"/>
            </w:tcBorders>
            <w:vAlign w:val="center"/>
          </w:tcPr>
          <w:p w:rsidR="00772D79" w:rsidRPr="00012D2D" w:rsidRDefault="00772D79" w:rsidP="005C55B6">
            <w:pPr>
              <w:jc w:val="center"/>
              <w:rPr>
                <w:rFonts w:ascii="Tahoma" w:hAnsi="Tahoma" w:cs="Tahoma"/>
                <w:sz w:val="22"/>
                <w:szCs w:val="22"/>
              </w:rPr>
            </w:pPr>
            <w:r w:rsidRPr="00012D2D">
              <w:rPr>
                <w:rFonts w:ascii="Tahoma" w:hAnsi="Tahoma" w:cs="Tahoma"/>
                <w:sz w:val="22"/>
                <w:szCs w:val="22"/>
              </w:rPr>
              <w:t>:</w:t>
            </w:r>
          </w:p>
        </w:tc>
        <w:tc>
          <w:tcPr>
            <w:tcW w:w="190" w:type="dxa"/>
            <w:tcBorders>
              <w:top w:val="nil"/>
              <w:left w:val="nil"/>
              <w:bottom w:val="nil"/>
              <w:right w:val="single" w:sz="8" w:space="0" w:color="004990"/>
            </w:tcBorders>
            <w:vAlign w:val="center"/>
          </w:tcPr>
          <w:p w:rsidR="00772D79" w:rsidRPr="00012D2D" w:rsidRDefault="00772D79" w:rsidP="005C55B6">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772D79" w:rsidRPr="00012D2D" w:rsidRDefault="00772D79" w:rsidP="005C55B6">
            <w:pPr>
              <w:rPr>
                <w:rFonts w:ascii="Tahoma" w:hAnsi="Tahoma" w:cs="Tahoma"/>
                <w:sz w:val="22"/>
                <w:szCs w:val="22"/>
              </w:rPr>
            </w:pPr>
          </w:p>
        </w:tc>
      </w:tr>
      <w:tr w:rsidR="00772D79" w:rsidRPr="00012D2D" w:rsidTr="005C55B6">
        <w:trPr>
          <w:trHeight w:val="261"/>
        </w:trPr>
        <w:tc>
          <w:tcPr>
            <w:tcW w:w="2691" w:type="dxa"/>
            <w:tcBorders>
              <w:top w:val="nil"/>
              <w:left w:val="nil"/>
              <w:bottom w:val="nil"/>
              <w:right w:val="nil"/>
            </w:tcBorders>
            <w:tcMar>
              <w:left w:w="0" w:type="dxa"/>
              <w:right w:w="0" w:type="dxa"/>
            </w:tcMar>
            <w:vAlign w:val="center"/>
          </w:tcPr>
          <w:p w:rsidR="00772D79" w:rsidRPr="00012D2D" w:rsidRDefault="00772D79" w:rsidP="005C55B6">
            <w:pPr>
              <w:rPr>
                <w:rFonts w:ascii="Tahoma" w:hAnsi="Tahoma" w:cs="Tahoma"/>
                <w:sz w:val="22"/>
                <w:szCs w:val="22"/>
              </w:rPr>
            </w:pPr>
            <w:r w:rsidRPr="00012D2D">
              <w:rPr>
                <w:rFonts w:ascii="Tahoma" w:hAnsi="Tahoma" w:cs="Tahoma"/>
                <w:sz w:val="22"/>
                <w:szCs w:val="22"/>
              </w:rPr>
              <w:t>N° de Convocatoria</w:t>
            </w:r>
          </w:p>
        </w:tc>
        <w:tc>
          <w:tcPr>
            <w:tcW w:w="193" w:type="dxa"/>
            <w:tcBorders>
              <w:top w:val="nil"/>
              <w:left w:val="nil"/>
              <w:bottom w:val="nil"/>
              <w:right w:val="nil"/>
            </w:tcBorders>
            <w:vAlign w:val="center"/>
          </w:tcPr>
          <w:p w:rsidR="00772D79" w:rsidRPr="00012D2D" w:rsidRDefault="00772D79" w:rsidP="005C55B6">
            <w:pPr>
              <w:jc w:val="center"/>
              <w:rPr>
                <w:rFonts w:ascii="Tahoma" w:hAnsi="Tahoma" w:cs="Tahoma"/>
                <w:sz w:val="22"/>
                <w:szCs w:val="22"/>
              </w:rPr>
            </w:pPr>
            <w:r w:rsidRPr="00012D2D">
              <w:rPr>
                <w:rFonts w:ascii="Tahoma" w:hAnsi="Tahoma" w:cs="Tahoma"/>
                <w:sz w:val="22"/>
                <w:szCs w:val="22"/>
              </w:rPr>
              <w:t>:</w:t>
            </w:r>
          </w:p>
        </w:tc>
        <w:tc>
          <w:tcPr>
            <w:tcW w:w="190" w:type="dxa"/>
            <w:tcBorders>
              <w:top w:val="nil"/>
              <w:left w:val="nil"/>
              <w:bottom w:val="nil"/>
              <w:right w:val="single" w:sz="8" w:space="0" w:color="004990"/>
            </w:tcBorders>
            <w:vAlign w:val="center"/>
          </w:tcPr>
          <w:p w:rsidR="00772D79" w:rsidRPr="00012D2D" w:rsidRDefault="00772D79" w:rsidP="005C55B6">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772D79" w:rsidRPr="00012D2D" w:rsidRDefault="00772D79" w:rsidP="005C55B6">
            <w:pPr>
              <w:rPr>
                <w:rFonts w:ascii="Tahoma" w:hAnsi="Tahoma" w:cs="Tahoma"/>
                <w:sz w:val="22"/>
                <w:szCs w:val="22"/>
              </w:rPr>
            </w:pPr>
            <w:proofErr w:type="gramStart"/>
            <w:r w:rsidRPr="00012D2D">
              <w:rPr>
                <w:rFonts w:ascii="Tahoma" w:hAnsi="Tahoma" w:cs="Tahoma"/>
                <w:sz w:val="22"/>
                <w:szCs w:val="22"/>
              </w:rPr>
              <w:t>……/</w:t>
            </w:r>
            <w:proofErr w:type="gramEnd"/>
            <w:r w:rsidRPr="00012D2D">
              <w:rPr>
                <w:rFonts w:ascii="Tahoma" w:hAnsi="Tahoma" w:cs="Tahoma"/>
                <w:sz w:val="22"/>
                <w:szCs w:val="22"/>
              </w:rPr>
              <w:t>201..</w:t>
            </w:r>
          </w:p>
        </w:tc>
      </w:tr>
      <w:tr w:rsidR="00772D79" w:rsidRPr="00012D2D" w:rsidTr="005C55B6">
        <w:trPr>
          <w:trHeight w:val="261"/>
        </w:trPr>
        <w:tc>
          <w:tcPr>
            <w:tcW w:w="2691" w:type="dxa"/>
            <w:tcBorders>
              <w:top w:val="nil"/>
              <w:left w:val="nil"/>
              <w:bottom w:val="nil"/>
              <w:right w:val="nil"/>
            </w:tcBorders>
            <w:tcMar>
              <w:left w:w="0" w:type="dxa"/>
              <w:right w:w="0" w:type="dxa"/>
            </w:tcMar>
            <w:vAlign w:val="center"/>
          </w:tcPr>
          <w:p w:rsidR="00772D79" w:rsidRPr="00012D2D" w:rsidRDefault="00772D79" w:rsidP="005C55B6">
            <w:pPr>
              <w:rPr>
                <w:rFonts w:ascii="Tahoma" w:hAnsi="Tahoma" w:cs="Tahoma"/>
                <w:sz w:val="22"/>
                <w:szCs w:val="22"/>
              </w:rPr>
            </w:pPr>
            <w:r w:rsidRPr="00012D2D">
              <w:rPr>
                <w:rFonts w:ascii="Tahoma" w:hAnsi="Tahoma" w:cs="Tahoma"/>
                <w:sz w:val="22"/>
                <w:szCs w:val="22"/>
              </w:rPr>
              <w:t>Lugar y Fecha</w:t>
            </w:r>
          </w:p>
        </w:tc>
        <w:tc>
          <w:tcPr>
            <w:tcW w:w="193" w:type="dxa"/>
            <w:tcBorders>
              <w:top w:val="nil"/>
              <w:left w:val="nil"/>
              <w:bottom w:val="nil"/>
              <w:right w:val="nil"/>
            </w:tcBorders>
            <w:vAlign w:val="center"/>
          </w:tcPr>
          <w:p w:rsidR="00772D79" w:rsidRPr="00012D2D" w:rsidRDefault="00772D79" w:rsidP="005C55B6">
            <w:pPr>
              <w:jc w:val="center"/>
              <w:rPr>
                <w:rFonts w:ascii="Tahoma" w:hAnsi="Tahoma" w:cs="Tahoma"/>
                <w:sz w:val="22"/>
                <w:szCs w:val="22"/>
              </w:rPr>
            </w:pPr>
            <w:r w:rsidRPr="00012D2D">
              <w:rPr>
                <w:rFonts w:ascii="Tahoma" w:hAnsi="Tahoma" w:cs="Tahoma"/>
                <w:sz w:val="22"/>
                <w:szCs w:val="22"/>
              </w:rPr>
              <w:t>:</w:t>
            </w:r>
          </w:p>
        </w:tc>
        <w:tc>
          <w:tcPr>
            <w:tcW w:w="190" w:type="dxa"/>
            <w:tcBorders>
              <w:top w:val="nil"/>
              <w:left w:val="nil"/>
              <w:bottom w:val="nil"/>
              <w:right w:val="single" w:sz="8" w:space="0" w:color="004990"/>
            </w:tcBorders>
            <w:vAlign w:val="center"/>
          </w:tcPr>
          <w:p w:rsidR="00772D79" w:rsidRPr="00012D2D" w:rsidRDefault="00772D79" w:rsidP="005C55B6">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772D79" w:rsidRPr="00012D2D" w:rsidRDefault="00772D79" w:rsidP="005C55B6">
            <w:pPr>
              <w:rPr>
                <w:rFonts w:ascii="Tahoma" w:hAnsi="Tahoma" w:cs="Tahoma"/>
                <w:sz w:val="22"/>
                <w:szCs w:val="22"/>
              </w:rPr>
            </w:pPr>
          </w:p>
        </w:tc>
      </w:tr>
    </w:tbl>
    <w:p w:rsidR="00772D79" w:rsidRPr="00012D2D" w:rsidRDefault="00772D79" w:rsidP="00772D79">
      <w:pPr>
        <w:jc w:val="both"/>
        <w:rPr>
          <w:rFonts w:ascii="Tahoma" w:hAnsi="Tahoma" w:cs="Tahoma"/>
          <w:lang w:val="es-ES_tradnl"/>
        </w:rPr>
      </w:pPr>
    </w:p>
    <w:p w:rsidR="00772D79" w:rsidRPr="00012D2D" w:rsidRDefault="00772D79" w:rsidP="00772D79">
      <w:pPr>
        <w:jc w:val="both"/>
        <w:rPr>
          <w:rFonts w:ascii="Tahoma" w:hAnsi="Tahoma" w:cs="Tahoma"/>
          <w:lang w:val="es-ES_tradnl"/>
        </w:rPr>
      </w:pPr>
    </w:p>
    <w:p w:rsidR="00772D79" w:rsidRPr="00012D2D" w:rsidRDefault="00772D79" w:rsidP="00772D79">
      <w:pPr>
        <w:jc w:val="both"/>
        <w:rPr>
          <w:rFonts w:ascii="Tahoma" w:hAnsi="Tahoma" w:cs="Tahoma"/>
          <w:sz w:val="22"/>
          <w:szCs w:val="22"/>
          <w:lang w:val="es-ES_tradnl"/>
        </w:rPr>
      </w:pPr>
      <w:r w:rsidRPr="00012D2D">
        <w:rPr>
          <w:rFonts w:ascii="Tahoma" w:hAnsi="Tahoma" w:cs="Tahoma"/>
          <w:sz w:val="22"/>
          <w:szCs w:val="22"/>
          <w:lang w:val="es-ES_tradnl"/>
        </w:rPr>
        <w:t>De mi consideración:</w:t>
      </w:r>
    </w:p>
    <w:p w:rsidR="00772D79" w:rsidRPr="00012D2D" w:rsidRDefault="00772D79" w:rsidP="00772D79">
      <w:pPr>
        <w:jc w:val="both"/>
        <w:rPr>
          <w:rFonts w:ascii="Tahoma" w:hAnsi="Tahoma" w:cs="Tahoma"/>
          <w:sz w:val="22"/>
          <w:szCs w:val="22"/>
          <w:lang w:val="es-ES_tradnl"/>
        </w:rPr>
      </w:pPr>
    </w:p>
    <w:p w:rsidR="00772D79" w:rsidRPr="00012D2D" w:rsidRDefault="00772D79" w:rsidP="00772D79">
      <w:pPr>
        <w:jc w:val="both"/>
        <w:rPr>
          <w:rFonts w:ascii="Tahoma" w:hAnsi="Tahoma" w:cs="Tahoma"/>
          <w:sz w:val="22"/>
          <w:szCs w:val="22"/>
          <w:lang w:val="es-ES_tradnl"/>
        </w:rPr>
      </w:pPr>
      <w:r w:rsidRPr="00012D2D">
        <w:rPr>
          <w:rFonts w:ascii="Tahoma" w:hAnsi="Tahoma" w:cs="Tahoma"/>
          <w:sz w:val="22"/>
          <w:szCs w:val="22"/>
          <w:lang w:val="es-ES_tradnl"/>
        </w:rPr>
        <w:t>En atención a la Convocatoria de referencia, a nombre de la empresa</w:t>
      </w:r>
      <w:proofErr w:type="gramStart"/>
      <w:r w:rsidRPr="00012D2D">
        <w:rPr>
          <w:rFonts w:ascii="Tahoma" w:hAnsi="Tahoma" w:cs="Tahoma"/>
          <w:sz w:val="22"/>
          <w:szCs w:val="22"/>
          <w:lang w:val="es-ES_tradnl"/>
        </w:rPr>
        <w:t>…………………….</w:t>
      </w:r>
      <w:proofErr w:type="gramEnd"/>
      <w:r w:rsidRPr="00012D2D">
        <w:rPr>
          <w:rFonts w:ascii="Tahoma" w:hAnsi="Tahoma" w:cs="Tahoma"/>
          <w:sz w:val="22"/>
          <w:szCs w:val="22"/>
          <w:lang w:val="es-ES_tradnl"/>
        </w:rPr>
        <w:t xml:space="preserve"> a la cual representamos, declaramos expresamente nuestra conformidad y compromiso de cumplimiento, conforme con los siguientes puntos:</w:t>
      </w:r>
    </w:p>
    <w:p w:rsidR="00772D79" w:rsidRPr="00012D2D" w:rsidRDefault="00772D79" w:rsidP="00772D79">
      <w:pPr>
        <w:jc w:val="both"/>
        <w:rPr>
          <w:rFonts w:ascii="Tahoma" w:hAnsi="Tahoma" w:cs="Tahoma"/>
          <w:sz w:val="22"/>
          <w:szCs w:val="22"/>
          <w:lang w:val="es-ES_tradnl"/>
        </w:rPr>
      </w:pPr>
    </w:p>
    <w:p w:rsidR="00772D79" w:rsidRPr="00012D2D" w:rsidRDefault="00772D79" w:rsidP="00772D79">
      <w:pPr>
        <w:suppressAutoHyphens/>
        <w:jc w:val="both"/>
        <w:rPr>
          <w:rFonts w:ascii="Tahoma" w:hAnsi="Tahoma" w:cs="Tahoma"/>
          <w:b/>
          <w:sz w:val="22"/>
          <w:szCs w:val="22"/>
          <w:lang w:val="es-ES_tradnl"/>
        </w:rPr>
      </w:pPr>
      <w:r w:rsidRPr="00012D2D">
        <w:rPr>
          <w:rFonts w:ascii="Tahoma" w:hAnsi="Tahoma" w:cs="Tahoma"/>
          <w:b/>
          <w:sz w:val="22"/>
          <w:szCs w:val="22"/>
          <w:lang w:val="es-ES_tradnl"/>
        </w:rPr>
        <w:t>I.- De las Condiciones del Proceso</w:t>
      </w:r>
    </w:p>
    <w:p w:rsidR="00772D79" w:rsidRPr="00012D2D" w:rsidRDefault="00772D79" w:rsidP="00772D79">
      <w:pPr>
        <w:suppressAutoHyphens/>
        <w:jc w:val="both"/>
        <w:rPr>
          <w:rFonts w:ascii="Tahoma" w:hAnsi="Tahoma" w:cs="Tahoma"/>
          <w:sz w:val="22"/>
          <w:szCs w:val="22"/>
          <w:lang w:val="es-ES_tradnl"/>
        </w:rPr>
      </w:pPr>
    </w:p>
    <w:p w:rsidR="00772D79" w:rsidRPr="00012D2D" w:rsidRDefault="00772D79" w:rsidP="00772D79">
      <w:pPr>
        <w:numPr>
          <w:ilvl w:val="0"/>
          <w:numId w:val="33"/>
        </w:numPr>
        <w:tabs>
          <w:tab w:val="clear" w:pos="360"/>
          <w:tab w:val="num" w:pos="709"/>
        </w:tabs>
        <w:ind w:left="709" w:hanging="425"/>
        <w:jc w:val="both"/>
        <w:rPr>
          <w:rFonts w:ascii="Tahoma" w:hAnsi="Tahoma" w:cs="Tahoma"/>
          <w:sz w:val="22"/>
          <w:szCs w:val="22"/>
          <w:lang w:val="es-ES_tradnl"/>
        </w:rPr>
      </w:pPr>
      <w:r w:rsidRPr="00012D2D">
        <w:rPr>
          <w:rFonts w:ascii="Tahoma" w:hAnsi="Tahoma" w:cs="Tahoma"/>
          <w:sz w:val="22"/>
          <w:szCs w:val="22"/>
          <w:lang w:val="es-ES_tradnl"/>
        </w:rPr>
        <w:t xml:space="preserve">A nombre de la entidad proponente y conforme el Poder recibido, declaramos y garantizamos haber examinado el </w:t>
      </w:r>
      <w:r w:rsidRPr="00012D2D">
        <w:rPr>
          <w:rFonts w:ascii="Tahoma" w:hAnsi="Tahoma" w:cs="Tahoma"/>
          <w:sz w:val="22"/>
          <w:szCs w:val="22"/>
        </w:rPr>
        <w:t>TBC</w:t>
      </w:r>
      <w:r w:rsidRPr="00012D2D">
        <w:rPr>
          <w:rFonts w:ascii="Tahoma" w:hAnsi="Tahoma" w:cs="Tahoma"/>
          <w:sz w:val="22"/>
          <w:szCs w:val="22"/>
          <w:lang w:val="es-ES_tradnl"/>
        </w:rPr>
        <w:t xml:space="preserve"> y sus aclaraciones y enmiendas, aceptando sin reservas todas las estipulaciones de dichos documentos y la adhesión al texto del contrato.</w:t>
      </w:r>
    </w:p>
    <w:p w:rsidR="00772D79" w:rsidRPr="00012D2D" w:rsidRDefault="00772D79" w:rsidP="00772D79">
      <w:pPr>
        <w:tabs>
          <w:tab w:val="num" w:pos="709"/>
        </w:tabs>
        <w:ind w:left="709" w:hanging="425"/>
        <w:jc w:val="both"/>
        <w:rPr>
          <w:rFonts w:ascii="Tahoma" w:hAnsi="Tahoma" w:cs="Tahoma"/>
          <w:sz w:val="22"/>
          <w:szCs w:val="22"/>
          <w:lang w:val="es-ES_tradnl"/>
        </w:rPr>
      </w:pPr>
    </w:p>
    <w:p w:rsidR="00772D79" w:rsidRPr="00012D2D" w:rsidRDefault="00772D79" w:rsidP="00772D79">
      <w:pPr>
        <w:numPr>
          <w:ilvl w:val="0"/>
          <w:numId w:val="33"/>
        </w:numPr>
        <w:tabs>
          <w:tab w:val="clear" w:pos="360"/>
          <w:tab w:val="num" w:pos="709"/>
        </w:tabs>
        <w:ind w:left="709" w:hanging="425"/>
        <w:jc w:val="both"/>
        <w:rPr>
          <w:rFonts w:ascii="Tahoma" w:hAnsi="Tahoma" w:cs="Tahoma"/>
          <w:sz w:val="22"/>
          <w:szCs w:val="22"/>
          <w:lang w:val="es-ES_tradnl"/>
        </w:rPr>
      </w:pPr>
      <w:r w:rsidRPr="00012D2D">
        <w:rPr>
          <w:rFonts w:ascii="Tahoma" w:hAnsi="Tahoma" w:cs="Tahoma"/>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772D79" w:rsidRPr="00012D2D" w:rsidRDefault="00772D79" w:rsidP="00772D79">
      <w:pPr>
        <w:tabs>
          <w:tab w:val="num" w:pos="709"/>
        </w:tabs>
        <w:ind w:left="709" w:hanging="425"/>
        <w:jc w:val="both"/>
        <w:rPr>
          <w:rFonts w:ascii="Tahoma" w:hAnsi="Tahoma" w:cs="Tahoma"/>
          <w:sz w:val="22"/>
          <w:szCs w:val="22"/>
          <w:lang w:val="es-ES_tradnl"/>
        </w:rPr>
      </w:pPr>
    </w:p>
    <w:p w:rsidR="00772D79" w:rsidRPr="00012D2D" w:rsidRDefault="00772D79" w:rsidP="00772D79">
      <w:pPr>
        <w:numPr>
          <w:ilvl w:val="0"/>
          <w:numId w:val="33"/>
        </w:numPr>
        <w:tabs>
          <w:tab w:val="clear" w:pos="360"/>
          <w:tab w:val="num" w:pos="709"/>
        </w:tabs>
        <w:ind w:left="709" w:hanging="425"/>
        <w:jc w:val="both"/>
        <w:rPr>
          <w:rFonts w:ascii="Tahoma" w:hAnsi="Tahoma" w:cs="Tahoma"/>
          <w:sz w:val="22"/>
          <w:szCs w:val="22"/>
          <w:lang w:val="es-ES_tradnl"/>
        </w:rPr>
      </w:pPr>
      <w:r w:rsidRPr="00012D2D">
        <w:rPr>
          <w:rFonts w:ascii="Tahoma" w:hAnsi="Tahoma" w:cs="Tahoma"/>
          <w:sz w:val="22"/>
          <w:szCs w:val="22"/>
          <w:lang w:val="es-ES_tradnl"/>
        </w:rPr>
        <w:t>En caso de obtener la adjudicación, nuestra propuesta constituirá un compromiso obligatorio hasta que se prepare y firme el documento de compra.</w:t>
      </w:r>
    </w:p>
    <w:p w:rsidR="00772D79" w:rsidRPr="00012D2D" w:rsidRDefault="00772D79" w:rsidP="00772D79">
      <w:pPr>
        <w:jc w:val="both"/>
        <w:rPr>
          <w:rFonts w:ascii="Tahoma" w:hAnsi="Tahoma" w:cs="Tahoma"/>
          <w:sz w:val="22"/>
          <w:szCs w:val="22"/>
          <w:lang w:val="es-ES_tradnl"/>
        </w:rPr>
      </w:pPr>
    </w:p>
    <w:p w:rsidR="00772D79" w:rsidRPr="00012D2D" w:rsidRDefault="00772D79" w:rsidP="00772D79">
      <w:pPr>
        <w:jc w:val="both"/>
        <w:rPr>
          <w:rFonts w:ascii="Tahoma" w:hAnsi="Tahoma" w:cs="Tahoma"/>
          <w:b/>
          <w:sz w:val="22"/>
          <w:szCs w:val="22"/>
          <w:lang w:val="es-ES_tradnl"/>
        </w:rPr>
      </w:pPr>
      <w:r w:rsidRPr="00012D2D">
        <w:rPr>
          <w:rFonts w:ascii="Tahoma" w:hAnsi="Tahoma" w:cs="Tahoma"/>
          <w:b/>
          <w:sz w:val="22"/>
          <w:szCs w:val="22"/>
          <w:lang w:val="es-ES_tradnl"/>
        </w:rPr>
        <w:t>II.- Declaración Jurada</w:t>
      </w:r>
    </w:p>
    <w:p w:rsidR="00772D79" w:rsidRPr="00012D2D" w:rsidRDefault="00772D79" w:rsidP="00772D79">
      <w:pPr>
        <w:jc w:val="both"/>
        <w:rPr>
          <w:rFonts w:ascii="Tahoma" w:hAnsi="Tahoma" w:cs="Tahoma"/>
          <w:sz w:val="22"/>
          <w:szCs w:val="22"/>
          <w:lang w:val="es-ES_tradnl"/>
        </w:rPr>
      </w:pPr>
    </w:p>
    <w:p w:rsidR="00772D79" w:rsidRPr="00012D2D" w:rsidRDefault="00772D79" w:rsidP="00772D79">
      <w:pPr>
        <w:numPr>
          <w:ilvl w:val="0"/>
          <w:numId w:val="34"/>
        </w:numPr>
        <w:tabs>
          <w:tab w:val="clear" w:pos="360"/>
          <w:tab w:val="num" w:pos="709"/>
        </w:tabs>
        <w:ind w:left="709" w:hanging="425"/>
        <w:jc w:val="both"/>
        <w:rPr>
          <w:rFonts w:ascii="Tahoma" w:hAnsi="Tahoma" w:cs="Tahoma"/>
          <w:sz w:val="22"/>
          <w:szCs w:val="22"/>
          <w:lang w:val="es-ES_tradnl"/>
        </w:rPr>
      </w:pPr>
      <w:r w:rsidRPr="00012D2D">
        <w:rPr>
          <w:rFonts w:ascii="Tahoma" w:hAnsi="Tahoma" w:cs="Tahoma"/>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772D79" w:rsidRPr="00012D2D" w:rsidRDefault="00772D79" w:rsidP="00772D79">
      <w:pPr>
        <w:tabs>
          <w:tab w:val="num" w:pos="709"/>
        </w:tabs>
        <w:ind w:left="709" w:hanging="425"/>
        <w:jc w:val="both"/>
        <w:rPr>
          <w:rFonts w:ascii="Tahoma" w:hAnsi="Tahoma" w:cs="Tahoma"/>
          <w:sz w:val="22"/>
          <w:szCs w:val="22"/>
          <w:lang w:val="es-ES_tradnl"/>
        </w:rPr>
      </w:pPr>
    </w:p>
    <w:p w:rsidR="00772D79" w:rsidRPr="00012D2D" w:rsidRDefault="00772D79" w:rsidP="00772D79">
      <w:pPr>
        <w:numPr>
          <w:ilvl w:val="0"/>
          <w:numId w:val="34"/>
        </w:numPr>
        <w:tabs>
          <w:tab w:val="clear" w:pos="360"/>
          <w:tab w:val="num" w:pos="709"/>
        </w:tabs>
        <w:ind w:left="709" w:hanging="425"/>
        <w:jc w:val="both"/>
        <w:rPr>
          <w:rFonts w:ascii="Tahoma" w:hAnsi="Tahoma" w:cs="Tahoma"/>
          <w:sz w:val="22"/>
          <w:szCs w:val="22"/>
          <w:lang w:val="es-ES_tradnl"/>
        </w:rPr>
      </w:pPr>
      <w:r w:rsidRPr="00012D2D">
        <w:rPr>
          <w:rFonts w:ascii="Tahoma" w:hAnsi="Tahoma" w:cs="Tahoma"/>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772D79" w:rsidRPr="00012D2D" w:rsidRDefault="00772D79" w:rsidP="00772D79">
      <w:pPr>
        <w:ind w:left="709"/>
        <w:jc w:val="both"/>
        <w:rPr>
          <w:rFonts w:ascii="Tahoma" w:hAnsi="Tahoma" w:cs="Tahoma"/>
          <w:sz w:val="22"/>
          <w:szCs w:val="22"/>
          <w:lang w:val="es-ES_tradnl"/>
        </w:rPr>
      </w:pPr>
    </w:p>
    <w:p w:rsidR="00772D79" w:rsidRPr="00012D2D" w:rsidRDefault="00772D79" w:rsidP="00772D79">
      <w:pPr>
        <w:numPr>
          <w:ilvl w:val="0"/>
          <w:numId w:val="34"/>
        </w:numPr>
        <w:tabs>
          <w:tab w:val="clear" w:pos="360"/>
          <w:tab w:val="num" w:pos="709"/>
        </w:tabs>
        <w:ind w:left="709" w:hanging="425"/>
        <w:jc w:val="both"/>
        <w:rPr>
          <w:rFonts w:ascii="Tahoma" w:hAnsi="Tahoma" w:cs="Tahoma"/>
          <w:sz w:val="22"/>
          <w:szCs w:val="22"/>
          <w:lang w:val="es-ES_tradnl"/>
        </w:rPr>
      </w:pPr>
      <w:r w:rsidRPr="00012D2D">
        <w:rPr>
          <w:rFonts w:ascii="Tahoma" w:hAnsi="Tahoma" w:cs="Tahoma"/>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772D79" w:rsidRPr="00012D2D" w:rsidRDefault="00772D79" w:rsidP="00772D79">
      <w:pPr>
        <w:tabs>
          <w:tab w:val="right" w:pos="6663"/>
        </w:tabs>
        <w:jc w:val="center"/>
        <w:rPr>
          <w:rFonts w:ascii="Tahoma" w:hAnsi="Tahoma" w:cs="Tahoma"/>
          <w:sz w:val="22"/>
          <w:szCs w:val="22"/>
          <w:lang w:val="es-ES_tradnl"/>
        </w:rPr>
      </w:pPr>
    </w:p>
    <w:p w:rsidR="00772D79" w:rsidRPr="00012D2D" w:rsidRDefault="00772D79" w:rsidP="00772D79">
      <w:pPr>
        <w:ind w:left="284"/>
        <w:jc w:val="both"/>
        <w:rPr>
          <w:rFonts w:ascii="Tahoma" w:hAnsi="Tahoma" w:cs="Tahoma"/>
          <w:sz w:val="22"/>
          <w:szCs w:val="22"/>
          <w:lang w:val="es-ES_tradnl"/>
        </w:rPr>
      </w:pPr>
      <w:r w:rsidRPr="00012D2D">
        <w:rPr>
          <w:rFonts w:ascii="Tahoma" w:hAnsi="Tahoma" w:cs="Tahoma"/>
          <w:sz w:val="22"/>
          <w:szCs w:val="22"/>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772D79" w:rsidRPr="00012D2D" w:rsidRDefault="00772D79" w:rsidP="00772D79">
      <w:pPr>
        <w:tabs>
          <w:tab w:val="right" w:pos="6663"/>
        </w:tabs>
        <w:jc w:val="center"/>
        <w:rPr>
          <w:rFonts w:ascii="Tahoma" w:hAnsi="Tahoma" w:cs="Tahoma"/>
          <w:sz w:val="22"/>
          <w:szCs w:val="22"/>
          <w:lang w:val="es-ES_tradnl"/>
        </w:rPr>
      </w:pPr>
    </w:p>
    <w:p w:rsidR="00772D79" w:rsidRPr="00012D2D" w:rsidRDefault="00772D79" w:rsidP="00772D79">
      <w:pPr>
        <w:jc w:val="center"/>
        <w:rPr>
          <w:rFonts w:ascii="Tahoma" w:hAnsi="Tahoma" w:cs="Tahoma"/>
          <w:b/>
          <w:sz w:val="22"/>
          <w:szCs w:val="22"/>
          <w:lang w:val="es-ES_tradnl"/>
        </w:rPr>
      </w:pPr>
      <w:r w:rsidRPr="00012D2D">
        <w:rPr>
          <w:rFonts w:ascii="Tahoma" w:hAnsi="Tahoma" w:cs="Tahoma"/>
          <w:b/>
          <w:sz w:val="22"/>
          <w:szCs w:val="22"/>
          <w:lang w:val="es-ES_tradnl"/>
        </w:rPr>
        <w:t>Representante Legal</w:t>
      </w:r>
    </w:p>
    <w:p w:rsidR="00772D79" w:rsidRPr="00012D2D" w:rsidRDefault="00772D79" w:rsidP="00772D79">
      <w:pPr>
        <w:jc w:val="center"/>
        <w:rPr>
          <w:rFonts w:ascii="Tahoma" w:hAnsi="Tahoma" w:cs="Tahoma"/>
          <w:b/>
          <w:sz w:val="22"/>
          <w:szCs w:val="22"/>
          <w:lang w:val="es-ES_tradnl"/>
        </w:rPr>
      </w:pPr>
    </w:p>
    <w:p w:rsidR="00772D79" w:rsidRPr="00012D2D" w:rsidRDefault="00772D79" w:rsidP="00772D79">
      <w:pPr>
        <w:jc w:val="both"/>
        <w:rPr>
          <w:rFonts w:ascii="Tahoma" w:hAnsi="Tahoma" w:cs="Tahoma"/>
          <w:sz w:val="22"/>
          <w:szCs w:val="22"/>
          <w:lang w:val="es-ES_tradnl"/>
        </w:rPr>
      </w:pPr>
      <w:r w:rsidRPr="00012D2D">
        <w:rPr>
          <w:rFonts w:ascii="Tahoma" w:hAnsi="Tahoma" w:cs="Tahoma"/>
          <w:sz w:val="22"/>
          <w:szCs w:val="22"/>
          <w:lang w:val="es-ES_tradnl"/>
        </w:rPr>
        <w:t>Firma:</w:t>
      </w:r>
      <w:r w:rsidRPr="00012D2D">
        <w:rPr>
          <w:rFonts w:ascii="Tahoma" w:hAnsi="Tahoma" w:cs="Tahoma"/>
          <w:sz w:val="22"/>
          <w:szCs w:val="22"/>
          <w:lang w:val="es-ES_tradnl"/>
        </w:rPr>
        <w:tab/>
      </w:r>
      <w:r w:rsidRPr="00012D2D">
        <w:rPr>
          <w:rFonts w:ascii="Tahoma" w:hAnsi="Tahoma" w:cs="Tahoma"/>
          <w:sz w:val="22"/>
          <w:szCs w:val="22"/>
          <w:lang w:val="es-ES_tradnl"/>
        </w:rPr>
        <w:tab/>
      </w:r>
      <w:r w:rsidRPr="00012D2D">
        <w:rPr>
          <w:rFonts w:ascii="Tahoma" w:hAnsi="Tahoma" w:cs="Tahoma"/>
          <w:sz w:val="22"/>
          <w:szCs w:val="22"/>
          <w:lang w:val="es-ES_tradnl"/>
        </w:rPr>
        <w:tab/>
      </w:r>
      <w:proofErr w:type="gramStart"/>
      <w:r w:rsidRPr="00012D2D">
        <w:rPr>
          <w:rFonts w:ascii="Tahoma" w:hAnsi="Tahoma" w:cs="Tahoma"/>
          <w:sz w:val="22"/>
          <w:szCs w:val="22"/>
          <w:lang w:val="es-ES_tradnl"/>
        </w:rPr>
        <w:t>………………………………………………………………………………………………</w:t>
      </w:r>
      <w:proofErr w:type="gramEnd"/>
    </w:p>
    <w:p w:rsidR="00772D79" w:rsidRPr="00012D2D" w:rsidRDefault="00772D79" w:rsidP="00772D79">
      <w:pPr>
        <w:jc w:val="both"/>
        <w:rPr>
          <w:rFonts w:ascii="Tahoma" w:hAnsi="Tahoma" w:cs="Tahoma"/>
          <w:sz w:val="22"/>
          <w:szCs w:val="22"/>
          <w:lang w:val="es-ES_tradnl"/>
        </w:rPr>
      </w:pPr>
      <w:r w:rsidRPr="00012D2D">
        <w:rPr>
          <w:rFonts w:ascii="Tahoma" w:hAnsi="Tahoma" w:cs="Tahoma"/>
          <w:sz w:val="22"/>
          <w:szCs w:val="22"/>
          <w:lang w:val="es-ES_tradnl"/>
        </w:rPr>
        <w:t>Nombre Completo:</w:t>
      </w:r>
      <w:r w:rsidRPr="00012D2D">
        <w:rPr>
          <w:rFonts w:ascii="Tahoma" w:hAnsi="Tahoma" w:cs="Tahoma"/>
          <w:sz w:val="22"/>
          <w:szCs w:val="22"/>
          <w:lang w:val="es-ES_tradnl"/>
        </w:rPr>
        <w:tab/>
      </w:r>
      <w:proofErr w:type="gramStart"/>
      <w:r w:rsidRPr="00012D2D">
        <w:rPr>
          <w:rFonts w:ascii="Tahoma" w:hAnsi="Tahoma" w:cs="Tahoma"/>
          <w:sz w:val="22"/>
          <w:szCs w:val="22"/>
          <w:lang w:val="es-ES_tradnl"/>
        </w:rPr>
        <w:t>………………………………………………………………………………………………</w:t>
      </w:r>
      <w:proofErr w:type="gramEnd"/>
    </w:p>
    <w:p w:rsidR="00772D79" w:rsidRPr="00012D2D" w:rsidRDefault="00772D79" w:rsidP="00772D79">
      <w:pPr>
        <w:jc w:val="both"/>
        <w:rPr>
          <w:rFonts w:ascii="Tahoma" w:hAnsi="Tahoma" w:cs="Tahoma"/>
          <w:sz w:val="22"/>
          <w:szCs w:val="22"/>
          <w:lang w:val="es-ES_tradnl"/>
        </w:rPr>
      </w:pPr>
      <w:r w:rsidRPr="00012D2D">
        <w:rPr>
          <w:rFonts w:ascii="Tahoma" w:hAnsi="Tahoma" w:cs="Tahoma"/>
          <w:sz w:val="22"/>
          <w:szCs w:val="22"/>
          <w:lang w:val="es-ES_tradnl"/>
        </w:rPr>
        <w:t xml:space="preserve">C.I.: </w:t>
      </w:r>
      <w:r w:rsidRPr="00012D2D">
        <w:rPr>
          <w:rFonts w:ascii="Tahoma" w:hAnsi="Tahoma" w:cs="Tahoma"/>
          <w:sz w:val="22"/>
          <w:szCs w:val="22"/>
          <w:lang w:val="es-ES_tradnl"/>
        </w:rPr>
        <w:tab/>
      </w:r>
      <w:r w:rsidRPr="00012D2D">
        <w:rPr>
          <w:rFonts w:ascii="Tahoma" w:hAnsi="Tahoma" w:cs="Tahoma"/>
          <w:sz w:val="22"/>
          <w:szCs w:val="22"/>
          <w:lang w:val="es-ES_tradnl"/>
        </w:rPr>
        <w:tab/>
      </w:r>
      <w:r w:rsidRPr="00012D2D">
        <w:rPr>
          <w:rFonts w:ascii="Tahoma" w:hAnsi="Tahoma" w:cs="Tahoma"/>
          <w:sz w:val="22"/>
          <w:szCs w:val="22"/>
          <w:lang w:val="es-ES_tradnl"/>
        </w:rPr>
        <w:tab/>
      </w:r>
      <w:proofErr w:type="gramStart"/>
      <w:r w:rsidRPr="00012D2D">
        <w:rPr>
          <w:rFonts w:ascii="Tahoma" w:hAnsi="Tahoma" w:cs="Tahoma"/>
          <w:sz w:val="22"/>
          <w:szCs w:val="22"/>
          <w:lang w:val="es-ES_tradnl"/>
        </w:rPr>
        <w:t>………………………………………………………………………………………………</w:t>
      </w:r>
      <w:proofErr w:type="gramEnd"/>
    </w:p>
    <w:p w:rsidR="00772D79" w:rsidRPr="00012D2D" w:rsidRDefault="00772D79" w:rsidP="00772D79">
      <w:pPr>
        <w:jc w:val="both"/>
        <w:rPr>
          <w:rFonts w:ascii="Tahoma" w:hAnsi="Tahoma" w:cs="Tahoma"/>
          <w:sz w:val="22"/>
          <w:szCs w:val="22"/>
          <w:lang w:val="es-ES_tradnl"/>
        </w:rPr>
      </w:pPr>
      <w:r w:rsidRPr="00012D2D">
        <w:rPr>
          <w:rFonts w:ascii="Tahoma" w:hAnsi="Tahoma" w:cs="Tahoma"/>
          <w:sz w:val="22"/>
          <w:szCs w:val="22"/>
          <w:lang w:val="es-ES_tradnl"/>
        </w:rPr>
        <w:t>Domicilio:</w:t>
      </w:r>
      <w:r w:rsidRPr="00012D2D">
        <w:rPr>
          <w:rFonts w:ascii="Tahoma" w:hAnsi="Tahoma" w:cs="Tahoma"/>
          <w:sz w:val="22"/>
          <w:szCs w:val="22"/>
          <w:lang w:val="es-ES_tradnl"/>
        </w:rPr>
        <w:tab/>
      </w:r>
      <w:r w:rsidRPr="00012D2D">
        <w:rPr>
          <w:rFonts w:ascii="Tahoma" w:hAnsi="Tahoma" w:cs="Tahoma"/>
          <w:sz w:val="22"/>
          <w:szCs w:val="22"/>
          <w:lang w:val="es-ES_tradnl"/>
        </w:rPr>
        <w:tab/>
      </w:r>
      <w:proofErr w:type="gramStart"/>
      <w:r w:rsidRPr="00012D2D">
        <w:rPr>
          <w:rFonts w:ascii="Tahoma" w:hAnsi="Tahoma" w:cs="Tahoma"/>
          <w:sz w:val="22"/>
          <w:szCs w:val="22"/>
          <w:lang w:val="es-ES_tradnl"/>
        </w:rPr>
        <w:t>………………………………………………………………………………………………</w:t>
      </w:r>
      <w:proofErr w:type="gramEnd"/>
    </w:p>
    <w:p w:rsidR="007C7D48" w:rsidRPr="00012D2D" w:rsidRDefault="007C7D48" w:rsidP="00772D79">
      <w:pPr>
        <w:jc w:val="both"/>
        <w:rPr>
          <w:rFonts w:ascii="Tahoma" w:hAnsi="Tahoma" w:cs="Tahoma"/>
          <w:sz w:val="22"/>
          <w:szCs w:val="22"/>
          <w:lang w:val="es-ES_tradnl"/>
        </w:rPr>
      </w:pPr>
      <w:r w:rsidRPr="00012D2D">
        <w:rPr>
          <w:rFonts w:ascii="Tahoma" w:hAnsi="Tahoma" w:cs="Tahoma"/>
          <w:sz w:val="22"/>
          <w:szCs w:val="22"/>
          <w:lang w:val="es-ES_tradnl"/>
        </w:rPr>
        <w:br w:type="page"/>
      </w:r>
    </w:p>
    <w:p w:rsidR="00772D79" w:rsidRPr="00012D2D" w:rsidRDefault="00772D79" w:rsidP="00772D79">
      <w:pPr>
        <w:jc w:val="both"/>
        <w:rPr>
          <w:rFonts w:ascii="Tahoma" w:hAnsi="Tahoma" w:cs="Tahoma"/>
          <w:sz w:val="22"/>
          <w:szCs w:val="22"/>
        </w:rPr>
      </w:pPr>
    </w:p>
    <w:tbl>
      <w:tblPr>
        <w:tblpPr w:leftFromText="141" w:rightFromText="141" w:vertAnchor="text" w:horzAnchor="margin" w:tblpY="25"/>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772D79" w:rsidRPr="00012D2D" w:rsidTr="005C55B6">
        <w:trPr>
          <w:trHeight w:val="617"/>
        </w:trPr>
        <w:tc>
          <w:tcPr>
            <w:tcW w:w="2410" w:type="dxa"/>
            <w:shd w:val="clear" w:color="auto" w:fill="004990"/>
            <w:vAlign w:val="center"/>
          </w:tcPr>
          <w:p w:rsidR="00772D79" w:rsidRPr="00012D2D" w:rsidRDefault="00772D79" w:rsidP="005C55B6">
            <w:pPr>
              <w:pStyle w:val="Textoindependiente3"/>
              <w:spacing w:after="0"/>
              <w:jc w:val="center"/>
              <w:rPr>
                <w:rFonts w:ascii="Tahoma" w:hAnsi="Tahoma" w:cs="Tahoma"/>
                <w:b/>
                <w:sz w:val="28"/>
                <w:szCs w:val="28"/>
                <w:lang w:val="pt-BR"/>
              </w:rPr>
            </w:pPr>
            <w:proofErr w:type="gramStart"/>
            <w:r w:rsidRPr="00012D2D">
              <w:rPr>
                <w:rFonts w:ascii="Tahoma" w:hAnsi="Tahoma" w:cs="Tahoma"/>
                <w:b/>
                <w:sz w:val="28"/>
                <w:szCs w:val="28"/>
                <w:lang w:val="pt-BR"/>
              </w:rPr>
              <w:t>ANEXO No</w:t>
            </w:r>
            <w:proofErr w:type="gramEnd"/>
            <w:r w:rsidRPr="00012D2D">
              <w:rPr>
                <w:rFonts w:ascii="Tahoma" w:hAnsi="Tahoma" w:cs="Tahoma"/>
                <w:b/>
                <w:sz w:val="28"/>
                <w:szCs w:val="28"/>
                <w:lang w:val="pt-BR"/>
              </w:rPr>
              <w:t>. 3</w:t>
            </w:r>
          </w:p>
        </w:tc>
        <w:tc>
          <w:tcPr>
            <w:tcW w:w="6449" w:type="dxa"/>
            <w:vAlign w:val="center"/>
          </w:tcPr>
          <w:p w:rsidR="00772D79" w:rsidRPr="00012D2D" w:rsidRDefault="00772D79" w:rsidP="005C55B6">
            <w:pPr>
              <w:ind w:left="567"/>
              <w:jc w:val="center"/>
              <w:rPr>
                <w:rFonts w:ascii="Tahoma" w:hAnsi="Tahoma" w:cs="Tahoma"/>
                <w:b/>
                <w:sz w:val="22"/>
                <w:szCs w:val="22"/>
                <w:lang w:val="pt-BR"/>
              </w:rPr>
            </w:pPr>
            <w:r w:rsidRPr="00012D2D">
              <w:rPr>
                <w:rFonts w:ascii="Tahoma" w:hAnsi="Tahoma" w:cs="Tahoma"/>
                <w:b/>
                <w:sz w:val="22"/>
                <w:szCs w:val="22"/>
                <w:lang w:val="pt-BR"/>
              </w:rPr>
              <w:t>MODELO DE CONTRATO (</w:t>
            </w:r>
            <w:proofErr w:type="spellStart"/>
            <w:r w:rsidRPr="00012D2D">
              <w:rPr>
                <w:rFonts w:ascii="Tahoma" w:hAnsi="Tahoma" w:cs="Tahoma"/>
                <w:b/>
                <w:sz w:val="22"/>
                <w:szCs w:val="22"/>
                <w:lang w:val="pt-BR"/>
              </w:rPr>
              <w:t>Sujeto</w:t>
            </w:r>
            <w:proofErr w:type="spellEnd"/>
            <w:r w:rsidRPr="00012D2D">
              <w:rPr>
                <w:rFonts w:ascii="Tahoma" w:hAnsi="Tahoma" w:cs="Tahoma"/>
                <w:b/>
                <w:sz w:val="22"/>
                <w:szCs w:val="22"/>
                <w:lang w:val="pt-BR"/>
              </w:rPr>
              <w:t xml:space="preserve"> a </w:t>
            </w:r>
            <w:proofErr w:type="spellStart"/>
            <w:r w:rsidRPr="00012D2D">
              <w:rPr>
                <w:rFonts w:ascii="Tahoma" w:hAnsi="Tahoma" w:cs="Tahoma"/>
                <w:b/>
                <w:sz w:val="22"/>
                <w:szCs w:val="22"/>
                <w:lang w:val="pt-BR"/>
              </w:rPr>
              <w:t>modificaciones</w:t>
            </w:r>
            <w:proofErr w:type="spellEnd"/>
            <w:r w:rsidRPr="00012D2D">
              <w:rPr>
                <w:rFonts w:ascii="Tahoma" w:hAnsi="Tahoma" w:cs="Tahoma"/>
                <w:b/>
                <w:sz w:val="22"/>
                <w:szCs w:val="22"/>
                <w:lang w:val="pt-BR"/>
              </w:rPr>
              <w:t xml:space="preserve"> de </w:t>
            </w:r>
            <w:proofErr w:type="spellStart"/>
            <w:r w:rsidRPr="00012D2D">
              <w:rPr>
                <w:rFonts w:ascii="Tahoma" w:hAnsi="Tahoma" w:cs="Tahoma"/>
                <w:b/>
                <w:sz w:val="22"/>
                <w:szCs w:val="22"/>
                <w:lang w:val="pt-BR"/>
              </w:rPr>
              <w:t>acuerdo</w:t>
            </w:r>
            <w:proofErr w:type="spellEnd"/>
            <w:r w:rsidRPr="00012D2D">
              <w:rPr>
                <w:rFonts w:ascii="Tahoma" w:hAnsi="Tahoma" w:cs="Tahoma"/>
                <w:b/>
                <w:sz w:val="22"/>
                <w:szCs w:val="22"/>
                <w:lang w:val="pt-BR"/>
              </w:rPr>
              <w:t xml:space="preserve"> al objeto de compra)</w:t>
            </w:r>
          </w:p>
        </w:tc>
      </w:tr>
    </w:tbl>
    <w:p w:rsidR="00772D79" w:rsidRPr="00012D2D" w:rsidRDefault="00772D79" w:rsidP="00772D79">
      <w:pPr>
        <w:ind w:left="348"/>
        <w:jc w:val="center"/>
        <w:rPr>
          <w:rFonts w:cs="Arial"/>
          <w:b/>
          <w:sz w:val="18"/>
        </w:rPr>
      </w:pPr>
    </w:p>
    <w:p w:rsidR="00772D79" w:rsidRPr="00012D2D" w:rsidRDefault="00772D79" w:rsidP="00772D79">
      <w:pPr>
        <w:spacing w:before="120"/>
        <w:jc w:val="both"/>
        <w:rPr>
          <w:rFonts w:ascii="Tahoma" w:hAnsi="Tahoma" w:cs="Tahoma"/>
          <w:sz w:val="22"/>
          <w:szCs w:val="22"/>
        </w:rPr>
      </w:pPr>
    </w:p>
    <w:p w:rsidR="00772D79" w:rsidRPr="00012D2D" w:rsidRDefault="00772D79" w:rsidP="00772D79">
      <w:pPr>
        <w:spacing w:before="120"/>
        <w:jc w:val="both"/>
        <w:rPr>
          <w:rFonts w:ascii="Tahoma" w:hAnsi="Tahoma" w:cs="Tahoma"/>
          <w:sz w:val="22"/>
          <w:szCs w:val="22"/>
        </w:rPr>
      </w:pPr>
    </w:p>
    <w:p w:rsidR="006C0D1F" w:rsidRPr="00B36C7E" w:rsidRDefault="006C0D1F" w:rsidP="006C0D1F">
      <w:pPr>
        <w:jc w:val="center"/>
        <w:rPr>
          <w:rFonts w:ascii="Tahoma" w:hAnsi="Tahoma" w:cs="Tahoma"/>
          <w:b/>
          <w:i/>
          <w:sz w:val="22"/>
          <w:szCs w:val="22"/>
          <w:u w:val="single"/>
        </w:rPr>
      </w:pPr>
      <w:r w:rsidRPr="00B36C7E">
        <w:rPr>
          <w:rFonts w:ascii="Tahoma" w:hAnsi="Tahoma" w:cs="Tahoma"/>
          <w:b/>
          <w:sz w:val="22"/>
          <w:szCs w:val="22"/>
          <w:u w:val="single"/>
          <w:lang w:val="es-BO"/>
        </w:rPr>
        <w:t>CONTRATO PRIVADO</w:t>
      </w:r>
    </w:p>
    <w:p w:rsidR="006C0D1F" w:rsidRPr="00B36C7E" w:rsidRDefault="006C0D1F" w:rsidP="006C0D1F">
      <w:pPr>
        <w:spacing w:before="120"/>
        <w:jc w:val="both"/>
        <w:rPr>
          <w:rFonts w:ascii="Tahoma" w:hAnsi="Tahoma" w:cs="Tahoma"/>
          <w:sz w:val="22"/>
          <w:szCs w:val="22"/>
        </w:rPr>
      </w:pPr>
      <w:r w:rsidRPr="00B36C7E">
        <w:rPr>
          <w:rFonts w:ascii="Tahoma" w:hAnsi="Tahoma" w:cs="Tahoma"/>
          <w:sz w:val="22"/>
          <w:szCs w:val="22"/>
        </w:rPr>
        <w:t xml:space="preserve">Conste por el presente documento, relativo a un Contrato Privado para la contratación de bienes y servicios de  “ </w:t>
      </w:r>
      <w:proofErr w:type="gramStart"/>
      <w:r w:rsidRPr="00B36C7E">
        <w:rPr>
          <w:rFonts w:ascii="Tahoma" w:hAnsi="Tahoma" w:cs="Tahoma"/>
          <w:sz w:val="22"/>
          <w:szCs w:val="22"/>
        </w:rPr>
        <w:t>……………………………….”</w:t>
      </w:r>
      <w:proofErr w:type="gramEnd"/>
      <w:r w:rsidRPr="00B36C7E">
        <w:rPr>
          <w:rFonts w:ascii="Tahoma" w:hAnsi="Tahoma" w:cs="Tahoma"/>
          <w:sz w:val="22"/>
          <w:szCs w:val="22"/>
        </w:rPr>
        <w:t xml:space="preserve"> elaborado en el marco de lo dispuesto por los Arts. 519 y 1297 del Código Civil Boliviano, que será elevado a instrumento público con el reconocimiento de firmas y rúbricas, al tenor de las siguientes cláusulas:</w:t>
      </w:r>
    </w:p>
    <w:p w:rsidR="006C0D1F" w:rsidRPr="00B36C7E" w:rsidRDefault="006C0D1F" w:rsidP="006C0D1F">
      <w:pPr>
        <w:spacing w:before="120"/>
        <w:jc w:val="both"/>
        <w:rPr>
          <w:rFonts w:ascii="Tahoma" w:hAnsi="Tahoma" w:cs="Tahoma"/>
          <w:sz w:val="22"/>
          <w:szCs w:val="22"/>
        </w:rPr>
      </w:pPr>
      <w:r w:rsidRPr="00B36C7E">
        <w:rPr>
          <w:rFonts w:ascii="Tahoma" w:hAnsi="Tahoma" w:cs="Tahoma"/>
          <w:b/>
          <w:sz w:val="22"/>
          <w:szCs w:val="22"/>
          <w:u w:val="single"/>
        </w:rPr>
        <w:t>PRIMERA: PARTES CONTRATANTES</w:t>
      </w:r>
      <w:r w:rsidRPr="00B36C7E">
        <w:rPr>
          <w:rFonts w:ascii="Tahoma" w:hAnsi="Tahoma" w:cs="Tahoma"/>
          <w:sz w:val="22"/>
          <w:szCs w:val="22"/>
        </w:rPr>
        <w:t>.- Intervienen en la suscripción del presente Contrato:</w:t>
      </w:r>
    </w:p>
    <w:p w:rsidR="006C0D1F" w:rsidRPr="00B36C7E" w:rsidRDefault="006C0D1F" w:rsidP="006C0D1F">
      <w:pPr>
        <w:pStyle w:val="Prrafodelista"/>
        <w:numPr>
          <w:ilvl w:val="1"/>
          <w:numId w:val="35"/>
        </w:numPr>
        <w:spacing w:before="120"/>
        <w:ind w:left="567" w:hanging="567"/>
        <w:jc w:val="both"/>
        <w:rPr>
          <w:rFonts w:ascii="Tahoma" w:hAnsi="Tahoma" w:cs="Tahoma"/>
          <w:sz w:val="22"/>
          <w:szCs w:val="22"/>
        </w:rPr>
      </w:pPr>
      <w:r w:rsidRPr="00B36C7E">
        <w:rPr>
          <w:rFonts w:ascii="Tahoma" w:hAnsi="Tahoma" w:cs="Tahoma"/>
          <w:sz w:val="22"/>
          <w:szCs w:val="22"/>
        </w:rPr>
        <w:t xml:space="preserve">La </w:t>
      </w:r>
      <w:r w:rsidRPr="00B36C7E">
        <w:rPr>
          <w:rFonts w:ascii="Tahoma" w:hAnsi="Tahoma" w:cs="Tahoma"/>
          <w:b/>
          <w:sz w:val="22"/>
          <w:szCs w:val="22"/>
        </w:rPr>
        <w:t>EMPRESA NACIONAL DE TELECOMUNICACIONES SOCIEDAD ANÓNIMA - ENTEL S.A.</w:t>
      </w:r>
      <w:r w:rsidRPr="00B36C7E">
        <w:rPr>
          <w:rFonts w:ascii="Tahoma" w:hAnsi="Tahoma" w:cs="Tahoma"/>
          <w:sz w:val="22"/>
          <w:szCs w:val="22"/>
        </w:rPr>
        <w:t>, con Matrícula de Comercio N° 00013290 expedida por FUNDEMPRESA, NIT 1020703023, representada legalmente por ……………………….............., ………………………….,  en virtud del Poder ………………………………………… N° …</w:t>
      </w:r>
      <w:proofErr w:type="gramStart"/>
      <w:r w:rsidRPr="00B36C7E">
        <w:rPr>
          <w:rFonts w:ascii="Tahoma" w:hAnsi="Tahoma" w:cs="Tahoma"/>
          <w:sz w:val="22"/>
          <w:szCs w:val="22"/>
        </w:rPr>
        <w:t>./</w:t>
      </w:r>
      <w:proofErr w:type="gramEnd"/>
      <w:r w:rsidRPr="00B36C7E">
        <w:rPr>
          <w:rFonts w:ascii="Tahoma" w:hAnsi="Tahoma" w:cs="Tahoma"/>
          <w:sz w:val="22"/>
          <w:szCs w:val="22"/>
        </w:rPr>
        <w:t>….de ../../..</w:t>
      </w:r>
      <w:proofErr w:type="gramStart"/>
      <w:r w:rsidRPr="00B36C7E">
        <w:rPr>
          <w:rFonts w:ascii="Tahoma" w:hAnsi="Tahoma" w:cs="Tahoma"/>
          <w:sz w:val="22"/>
          <w:szCs w:val="22"/>
        </w:rPr>
        <w:t>,</w:t>
      </w:r>
      <w:proofErr w:type="gramEnd"/>
      <w:r w:rsidRPr="00B36C7E">
        <w:rPr>
          <w:rFonts w:ascii="Tahoma" w:hAnsi="Tahoma" w:cs="Tahoma"/>
          <w:sz w:val="22"/>
          <w:szCs w:val="22"/>
        </w:rPr>
        <w:t xml:space="preserve"> otorgado ante Notaría de Fe Pública N° …. a cargo de ………………………………, del Distrito Judicial de ……………, que a los efectos del presente contrato se denominará </w:t>
      </w:r>
      <w:r w:rsidRPr="00B36C7E">
        <w:rPr>
          <w:rFonts w:ascii="Tahoma" w:hAnsi="Tahoma" w:cs="Tahoma"/>
          <w:b/>
          <w:sz w:val="22"/>
          <w:szCs w:val="22"/>
        </w:rPr>
        <w:t>ENTEL S.A.</w:t>
      </w:r>
      <w:r w:rsidRPr="00B36C7E">
        <w:rPr>
          <w:rFonts w:ascii="Tahoma" w:hAnsi="Tahoma" w:cs="Tahoma"/>
          <w:sz w:val="22"/>
          <w:szCs w:val="22"/>
        </w:rPr>
        <w:t>, y por otra parte;</w:t>
      </w:r>
    </w:p>
    <w:p w:rsidR="006C0D1F" w:rsidRPr="00B36C7E" w:rsidRDefault="006C0D1F" w:rsidP="006C0D1F">
      <w:pPr>
        <w:pStyle w:val="Prrafodelista"/>
        <w:numPr>
          <w:ilvl w:val="1"/>
          <w:numId w:val="35"/>
        </w:numPr>
        <w:spacing w:before="120"/>
        <w:ind w:left="567" w:hanging="567"/>
        <w:jc w:val="both"/>
        <w:rPr>
          <w:rFonts w:ascii="Tahoma" w:hAnsi="Tahoma" w:cs="Tahoma"/>
          <w:sz w:val="22"/>
          <w:szCs w:val="22"/>
        </w:rPr>
      </w:pPr>
      <w:r w:rsidRPr="00B36C7E">
        <w:rPr>
          <w:rFonts w:ascii="Tahoma" w:hAnsi="Tahoma" w:cs="Tahoma"/>
          <w:sz w:val="22"/>
          <w:szCs w:val="22"/>
        </w:rPr>
        <w:t>La</w:t>
      </w:r>
      <w:r w:rsidRPr="00B36C7E">
        <w:rPr>
          <w:rFonts w:ascii="Tahoma" w:hAnsi="Tahoma" w:cs="Tahoma"/>
          <w:b/>
          <w:sz w:val="22"/>
          <w:szCs w:val="22"/>
        </w:rPr>
        <w:t xml:space="preserve"> </w:t>
      </w:r>
      <w:r w:rsidRPr="00B36C7E">
        <w:rPr>
          <w:rFonts w:ascii="Tahoma" w:hAnsi="Tahoma" w:cs="Tahoma"/>
          <w:sz w:val="22"/>
          <w:szCs w:val="22"/>
        </w:rPr>
        <w:t>empresa</w:t>
      </w:r>
      <w:r w:rsidRPr="00B36C7E">
        <w:rPr>
          <w:rFonts w:ascii="Tahoma" w:hAnsi="Tahoma" w:cs="Tahoma"/>
          <w:b/>
          <w:sz w:val="22"/>
          <w:szCs w:val="22"/>
        </w:rPr>
        <w:t xml:space="preserve"> </w:t>
      </w:r>
      <w:r w:rsidRPr="00B36C7E">
        <w:rPr>
          <w:rFonts w:ascii="Tahoma" w:hAnsi="Tahoma" w:cs="Tahoma"/>
          <w:sz w:val="22"/>
          <w:szCs w:val="22"/>
        </w:rPr>
        <w:t>………………………………………………… con Matrícula de Comercio N° 00…………. expedida por FUNDEMPRESA, NIT ………………………., representada legalmente por ………………………………, en virtud del Poder ………………………………. N° …</w:t>
      </w:r>
      <w:proofErr w:type="gramStart"/>
      <w:r w:rsidRPr="00B36C7E">
        <w:rPr>
          <w:rFonts w:ascii="Tahoma" w:hAnsi="Tahoma" w:cs="Tahoma"/>
          <w:sz w:val="22"/>
          <w:szCs w:val="22"/>
        </w:rPr>
        <w:t>..</w:t>
      </w:r>
      <w:proofErr w:type="gramEnd"/>
      <w:r w:rsidRPr="00B36C7E">
        <w:rPr>
          <w:rFonts w:ascii="Tahoma" w:hAnsi="Tahoma" w:cs="Tahoma"/>
          <w:sz w:val="22"/>
          <w:szCs w:val="22"/>
        </w:rPr>
        <w:t xml:space="preserve">/….de fecha </w:t>
      </w:r>
      <w:proofErr w:type="gramStart"/>
      <w:r w:rsidRPr="00B36C7E">
        <w:rPr>
          <w:rFonts w:ascii="Tahoma" w:hAnsi="Tahoma" w:cs="Tahoma"/>
          <w:sz w:val="22"/>
          <w:szCs w:val="22"/>
        </w:rPr>
        <w:t>..</w:t>
      </w:r>
      <w:proofErr w:type="gramEnd"/>
      <w:r w:rsidRPr="00B36C7E">
        <w:rPr>
          <w:rFonts w:ascii="Tahoma" w:hAnsi="Tahoma" w:cs="Tahoma"/>
          <w:sz w:val="22"/>
          <w:szCs w:val="22"/>
        </w:rPr>
        <w:t>/../..</w:t>
      </w:r>
      <w:r w:rsidRPr="00B36C7E">
        <w:rPr>
          <w:rFonts w:ascii="Tahoma" w:hAnsi="Tahoma" w:cs="Tahoma"/>
          <w:sz w:val="22"/>
          <w:szCs w:val="22"/>
          <w:lang w:val="es-MX"/>
        </w:rPr>
        <w:t xml:space="preserve">, otorgado ante Notaría de Fe Pública N° … a cargo ……………………., del Distrito Judicial de ……………………….., que </w:t>
      </w:r>
      <w:r w:rsidRPr="00B36C7E">
        <w:rPr>
          <w:rFonts w:ascii="Tahoma" w:hAnsi="Tahoma" w:cs="Tahoma"/>
          <w:sz w:val="22"/>
          <w:szCs w:val="22"/>
        </w:rPr>
        <w:t xml:space="preserve">a los efectos del presente contrato se denominará </w:t>
      </w:r>
      <w:r w:rsidRPr="00B36C7E">
        <w:rPr>
          <w:rFonts w:ascii="Tahoma" w:hAnsi="Tahoma" w:cs="Tahoma"/>
          <w:b/>
          <w:sz w:val="22"/>
          <w:szCs w:val="22"/>
        </w:rPr>
        <w:t>PROVEEDOR</w:t>
      </w:r>
      <w:r w:rsidRPr="00B36C7E">
        <w:rPr>
          <w:rFonts w:ascii="Tahoma" w:hAnsi="Tahoma" w:cs="Tahoma"/>
          <w:sz w:val="22"/>
          <w:szCs w:val="22"/>
        </w:rPr>
        <w:t>.</w:t>
      </w:r>
    </w:p>
    <w:p w:rsidR="006C0D1F" w:rsidRPr="00B36C7E" w:rsidRDefault="006C0D1F" w:rsidP="006C0D1F">
      <w:pPr>
        <w:spacing w:before="120"/>
        <w:jc w:val="both"/>
        <w:rPr>
          <w:rFonts w:ascii="Tahoma" w:hAnsi="Tahoma" w:cs="Tahoma"/>
          <w:sz w:val="22"/>
          <w:szCs w:val="22"/>
          <w:lang w:val="es-BO"/>
        </w:rPr>
      </w:pPr>
      <w:r w:rsidRPr="00B36C7E">
        <w:rPr>
          <w:rFonts w:ascii="Tahoma" w:hAnsi="Tahoma" w:cs="Tahoma"/>
          <w:sz w:val="22"/>
          <w:szCs w:val="22"/>
          <w:lang w:val="es-BO"/>
        </w:rPr>
        <w:t>A los efectos del presente documento se podrá denominar a ENTEL S.A. y al PROVEEDOR de manera individual como “Parte” o “Partes” cuando la mención relacione a dichas empresas en forma conjunta.</w:t>
      </w:r>
    </w:p>
    <w:p w:rsidR="006C0D1F" w:rsidRPr="00B36C7E" w:rsidRDefault="006C0D1F" w:rsidP="006C0D1F">
      <w:pPr>
        <w:pStyle w:val="Prrafodelista"/>
        <w:ind w:left="0"/>
        <w:contextualSpacing/>
        <w:jc w:val="both"/>
        <w:rPr>
          <w:rFonts w:ascii="Tahoma" w:hAnsi="Tahoma" w:cs="Tahoma"/>
          <w:sz w:val="22"/>
          <w:szCs w:val="22"/>
          <w:lang w:val="es-BO"/>
        </w:rPr>
      </w:pPr>
      <w:r w:rsidRPr="00B36C7E">
        <w:rPr>
          <w:rFonts w:ascii="Tahoma" w:hAnsi="Tahoma" w:cs="Tahoma"/>
          <w:b/>
          <w:sz w:val="22"/>
          <w:szCs w:val="22"/>
          <w:u w:val="single"/>
        </w:rPr>
        <w:t>SEGUNDA: ANTECEDENTES</w:t>
      </w:r>
      <w:r w:rsidRPr="00B36C7E">
        <w:rPr>
          <w:rFonts w:ascii="Tahoma" w:hAnsi="Tahoma" w:cs="Tahoma"/>
          <w:sz w:val="22"/>
          <w:szCs w:val="22"/>
        </w:rPr>
        <w:t>.-</w:t>
      </w:r>
      <w:r w:rsidRPr="00B36C7E">
        <w:rPr>
          <w:rFonts w:ascii="Tahoma" w:hAnsi="Tahoma" w:cs="Tahoma"/>
          <w:b/>
          <w:sz w:val="22"/>
          <w:szCs w:val="22"/>
        </w:rPr>
        <w:t xml:space="preserve"> </w:t>
      </w:r>
      <w:r w:rsidRPr="00B36C7E">
        <w:rPr>
          <w:rFonts w:ascii="Tahoma" w:hAnsi="Tahoma" w:cs="Tahoma"/>
          <w:sz w:val="22"/>
          <w:szCs w:val="22"/>
        </w:rPr>
        <w:t xml:space="preserve">La Gerencia o Subgerencia </w:t>
      </w:r>
      <w:r w:rsidRPr="00B36C7E">
        <w:rPr>
          <w:rFonts w:ascii="Tahoma" w:hAnsi="Tahoma" w:cs="Tahoma"/>
          <w:i/>
          <w:sz w:val="22"/>
          <w:szCs w:val="22"/>
        </w:rPr>
        <w:t>(según corresponda)</w:t>
      </w:r>
      <w:r w:rsidRPr="00B36C7E">
        <w:rPr>
          <w:rFonts w:ascii="Tahoma" w:hAnsi="Tahoma" w:cs="Tahoma"/>
          <w:sz w:val="22"/>
          <w:szCs w:val="22"/>
        </w:rPr>
        <w:t xml:space="preserve"> mediante </w:t>
      </w:r>
      <w:r w:rsidRPr="00B36C7E">
        <w:rPr>
          <w:rFonts w:ascii="Tahoma" w:hAnsi="Tahoma" w:cs="Tahoma"/>
          <w:color w:val="000000"/>
          <w:sz w:val="22"/>
          <w:szCs w:val="22"/>
          <w:lang w:val="es-BO"/>
        </w:rPr>
        <w:t xml:space="preserve">nota </w:t>
      </w:r>
      <w:proofErr w:type="gramStart"/>
      <w:r w:rsidRPr="00B36C7E">
        <w:rPr>
          <w:rFonts w:ascii="Tahoma" w:hAnsi="Tahoma" w:cs="Tahoma"/>
          <w:color w:val="000000"/>
          <w:sz w:val="22"/>
          <w:szCs w:val="22"/>
          <w:lang w:val="es-BO"/>
        </w:rPr>
        <w:t>……………………..</w:t>
      </w:r>
      <w:proofErr w:type="gramEnd"/>
      <w:r w:rsidRPr="00B36C7E">
        <w:rPr>
          <w:rFonts w:ascii="Tahoma" w:hAnsi="Tahoma" w:cs="Tahoma"/>
          <w:sz w:val="22"/>
          <w:szCs w:val="22"/>
          <w:lang w:val="es-BO"/>
        </w:rPr>
        <w:t xml:space="preserve"> de</w:t>
      </w:r>
      <w:r w:rsidRPr="00B36C7E">
        <w:rPr>
          <w:rFonts w:ascii="Tahoma" w:hAnsi="Tahoma" w:cs="Tahoma"/>
          <w:iCs/>
          <w:sz w:val="22"/>
          <w:szCs w:val="22"/>
          <w:lang w:val="es-BO"/>
        </w:rPr>
        <w:t xml:space="preserve"> fecha ……………….</w:t>
      </w:r>
      <w:r w:rsidRPr="00B36C7E">
        <w:rPr>
          <w:rFonts w:ascii="Tahoma" w:hAnsi="Tahoma" w:cs="Tahoma"/>
          <w:sz w:val="22"/>
          <w:szCs w:val="22"/>
          <w:lang w:val="es-BO"/>
        </w:rPr>
        <w:t xml:space="preserve"> solicitó a Gerencia General o Gerencia Nacional de Administración y Finanzas </w:t>
      </w:r>
      <w:r w:rsidRPr="00B36C7E">
        <w:rPr>
          <w:rFonts w:ascii="Tahoma" w:hAnsi="Tahoma" w:cs="Tahoma"/>
          <w:i/>
          <w:sz w:val="22"/>
          <w:szCs w:val="22"/>
          <w:lang w:val="es-BO"/>
        </w:rPr>
        <w:t>(de acuerdo a la cuantía)</w:t>
      </w:r>
      <w:r w:rsidRPr="00B36C7E">
        <w:rPr>
          <w:rFonts w:ascii="Tahoma" w:hAnsi="Tahoma" w:cs="Tahoma"/>
          <w:sz w:val="22"/>
          <w:szCs w:val="22"/>
          <w:lang w:val="es-BO"/>
        </w:rPr>
        <w:t xml:space="preserve"> la autorización para el inicio de proceso …………………………………… para la adquisición de </w:t>
      </w:r>
      <w:r w:rsidRPr="00B36C7E">
        <w:rPr>
          <w:rFonts w:ascii="Tahoma" w:hAnsi="Tahoma" w:cs="Tahoma"/>
          <w:sz w:val="22"/>
          <w:szCs w:val="22"/>
          <w:lang w:val="es-ES_tradnl"/>
        </w:rPr>
        <w:t>…………………………</w:t>
      </w:r>
      <w:r w:rsidRPr="00B36C7E">
        <w:rPr>
          <w:rFonts w:ascii="Tahoma" w:hAnsi="Tahoma" w:cs="Tahoma"/>
          <w:sz w:val="22"/>
          <w:szCs w:val="22"/>
          <w:lang w:val="es-BO"/>
        </w:rPr>
        <w:t xml:space="preserve">, adjuntando para este efecto los Términos Básicos de Contratación o las Especificaciones Técnicas </w:t>
      </w:r>
      <w:r w:rsidRPr="00B36C7E">
        <w:rPr>
          <w:rFonts w:ascii="Tahoma" w:hAnsi="Tahoma" w:cs="Tahoma"/>
          <w:i/>
          <w:sz w:val="22"/>
          <w:szCs w:val="22"/>
        </w:rPr>
        <w:t>(según corresponda)</w:t>
      </w:r>
      <w:r w:rsidRPr="00B36C7E">
        <w:rPr>
          <w:rFonts w:ascii="Tahoma" w:hAnsi="Tahoma" w:cs="Tahoma"/>
          <w:sz w:val="22"/>
          <w:szCs w:val="22"/>
          <w:lang w:val="es-BO"/>
        </w:rPr>
        <w:t xml:space="preserve">, solicitud autorizada por Gerencia General o Gerencia Nacional de Administración y Finanzas </w:t>
      </w:r>
      <w:r w:rsidRPr="00B36C7E">
        <w:rPr>
          <w:rFonts w:ascii="Tahoma" w:hAnsi="Tahoma" w:cs="Tahoma"/>
          <w:i/>
          <w:sz w:val="22"/>
          <w:szCs w:val="22"/>
          <w:lang w:val="es-BO"/>
        </w:rPr>
        <w:t>(de acuerdo a la cuantía)</w:t>
      </w:r>
      <w:r w:rsidRPr="00B36C7E">
        <w:rPr>
          <w:rFonts w:ascii="Tahoma" w:hAnsi="Tahoma" w:cs="Tahoma"/>
          <w:sz w:val="22"/>
          <w:szCs w:val="22"/>
          <w:lang w:val="es-BO"/>
        </w:rPr>
        <w:t xml:space="preserve"> mediante Hoja de Ruta - Correspondencia Interna/Externa con Correlativo Interno No…………. de fecha …………….. </w:t>
      </w:r>
    </w:p>
    <w:p w:rsidR="006C0D1F" w:rsidRPr="00B36C7E" w:rsidRDefault="006C0D1F" w:rsidP="006C0D1F">
      <w:pPr>
        <w:contextualSpacing/>
        <w:jc w:val="both"/>
        <w:rPr>
          <w:rFonts w:ascii="Tahoma" w:hAnsi="Tahoma" w:cs="Tahoma"/>
          <w:sz w:val="22"/>
          <w:szCs w:val="22"/>
          <w:lang w:val="es-BO"/>
        </w:rPr>
      </w:pPr>
      <w:r w:rsidRPr="00B36C7E">
        <w:rPr>
          <w:rFonts w:ascii="Tahoma" w:hAnsi="Tahoma" w:cs="Tahoma"/>
          <w:sz w:val="22"/>
          <w:szCs w:val="22"/>
          <w:lang w:val="es-BO"/>
        </w:rPr>
        <w:t xml:space="preserve">Con la verificación de la Certificación Presupuestaria, ENTEL S.A. mediante publicación en prensa o nota externa </w:t>
      </w:r>
      <w:r w:rsidRPr="00B36C7E">
        <w:rPr>
          <w:rFonts w:ascii="Tahoma" w:hAnsi="Tahoma" w:cs="Tahoma"/>
          <w:i/>
          <w:sz w:val="22"/>
          <w:szCs w:val="22"/>
        </w:rPr>
        <w:t>(según corresponda)</w:t>
      </w:r>
      <w:r w:rsidRPr="00B36C7E">
        <w:rPr>
          <w:rFonts w:ascii="Tahoma" w:hAnsi="Tahoma" w:cs="Tahoma"/>
          <w:sz w:val="22"/>
          <w:szCs w:val="22"/>
        </w:rPr>
        <w:t xml:space="preserve"> </w:t>
      </w:r>
      <w:r w:rsidRPr="00B36C7E">
        <w:rPr>
          <w:rFonts w:ascii="Tahoma" w:hAnsi="Tahoma" w:cs="Tahoma"/>
          <w:sz w:val="22"/>
          <w:szCs w:val="22"/>
          <w:lang w:val="es-BO"/>
        </w:rPr>
        <w:t>invitó a las empresas ………………… a presentar sus ofertas para participar del proceso de contratación ………………………………, hasta el día ………………… a horas ………………</w:t>
      </w:r>
    </w:p>
    <w:p w:rsidR="006C0D1F" w:rsidRPr="00B36C7E" w:rsidRDefault="006C0D1F" w:rsidP="006C0D1F">
      <w:pPr>
        <w:spacing w:before="120"/>
        <w:contextualSpacing/>
        <w:jc w:val="both"/>
        <w:rPr>
          <w:rFonts w:ascii="Tahoma" w:hAnsi="Tahoma" w:cs="Tahoma"/>
          <w:sz w:val="22"/>
          <w:szCs w:val="22"/>
          <w:lang w:val="es-BO"/>
        </w:rPr>
      </w:pPr>
      <w:r w:rsidRPr="00B36C7E">
        <w:rPr>
          <w:rFonts w:ascii="Tahoma" w:hAnsi="Tahoma" w:cs="Tahoma"/>
          <w:sz w:val="22"/>
          <w:szCs w:val="22"/>
          <w:lang w:val="es-BO"/>
        </w:rPr>
        <w:t xml:space="preserve">En término hábil y oportuno presentaron sus propuestas las empresas: </w:t>
      </w:r>
      <w:proofErr w:type="gramStart"/>
      <w:r w:rsidRPr="00B36C7E">
        <w:rPr>
          <w:rFonts w:ascii="Tahoma" w:hAnsi="Tahoma" w:cs="Tahoma"/>
          <w:sz w:val="22"/>
          <w:szCs w:val="22"/>
          <w:lang w:val="es-BO"/>
        </w:rPr>
        <w:t>…………………………</w:t>
      </w:r>
      <w:proofErr w:type="gramEnd"/>
    </w:p>
    <w:p w:rsidR="006C0D1F" w:rsidRPr="00B36C7E" w:rsidRDefault="006C0D1F" w:rsidP="006C0D1F">
      <w:pPr>
        <w:spacing w:before="120"/>
        <w:contextualSpacing/>
        <w:jc w:val="both"/>
        <w:rPr>
          <w:rFonts w:ascii="Tahoma" w:hAnsi="Tahoma" w:cs="Tahoma"/>
          <w:sz w:val="22"/>
          <w:szCs w:val="22"/>
          <w:lang w:val="es-BO"/>
        </w:rPr>
      </w:pPr>
      <w:r w:rsidRPr="00B36C7E">
        <w:rPr>
          <w:rFonts w:ascii="Tahoma" w:hAnsi="Tahoma" w:cs="Tahoma"/>
          <w:sz w:val="22"/>
          <w:szCs w:val="22"/>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rsidR="006C0D1F" w:rsidRPr="00B36C7E" w:rsidRDefault="006C0D1F" w:rsidP="006C0D1F">
      <w:pPr>
        <w:pStyle w:val="Sinespaciado"/>
        <w:contextualSpacing/>
        <w:jc w:val="both"/>
        <w:rPr>
          <w:rFonts w:ascii="Tahoma" w:hAnsi="Tahoma" w:cs="Tahoma"/>
          <w:bCs/>
          <w:lang w:val="es-BO"/>
        </w:rPr>
      </w:pPr>
      <w:r w:rsidRPr="00B36C7E">
        <w:rPr>
          <w:rFonts w:ascii="Tahoma" w:hAnsi="Tahoma" w:cs="Tahoma"/>
          <w:bCs/>
          <w:lang w:val="es-BO"/>
        </w:rPr>
        <w:t xml:space="preserve">En fecha …………….., la Subgerencia de Inspectoría Empresarial y Auditoria, emite la Evaluación del Proceso de Contratación </w:t>
      </w:r>
      <w:r w:rsidRPr="00B36C7E">
        <w:rPr>
          <w:rFonts w:ascii="Tahoma" w:hAnsi="Tahoma" w:cs="Tahoma"/>
          <w:lang w:val="es-BO"/>
        </w:rPr>
        <w:t xml:space="preserve">…………………………..……….. </w:t>
      </w:r>
      <w:r w:rsidRPr="00B36C7E">
        <w:rPr>
          <w:rFonts w:ascii="Tahoma" w:hAnsi="Tahoma" w:cs="Tahoma"/>
          <w:bCs/>
          <w:lang w:val="es-BO"/>
        </w:rPr>
        <w:t>mediante nota ………….., que concluye que el proceso se ha llevado a cabo conforme a la Política y Procedimiento para la Adquisición de Bienes y Contratación de Servicios (ENT.ML.GBS.001 – Versión 7.00 y ENT.MP.GBS.002 – Versión 11, respectivamente).</w:t>
      </w:r>
    </w:p>
    <w:p w:rsidR="006C0D1F" w:rsidRPr="00B36C7E" w:rsidRDefault="006C0D1F" w:rsidP="006C0D1F">
      <w:pPr>
        <w:spacing w:before="120"/>
        <w:contextualSpacing/>
        <w:jc w:val="both"/>
        <w:rPr>
          <w:rFonts w:ascii="Tahoma" w:hAnsi="Tahoma" w:cs="Tahoma"/>
          <w:sz w:val="22"/>
          <w:szCs w:val="22"/>
          <w:lang w:val="es-BO"/>
        </w:rPr>
      </w:pPr>
      <w:r w:rsidRPr="00B36C7E">
        <w:rPr>
          <w:rFonts w:ascii="Tahoma" w:hAnsi="Tahoma" w:cs="Tahoma"/>
          <w:sz w:val="22"/>
          <w:szCs w:val="22"/>
          <w:lang w:val="es-BO"/>
        </w:rPr>
        <w:lastRenderedPageBreak/>
        <w:t>Mediante Carta R-DIR …………… de ……………….., el Directorio de ENTEL S.A. da a conocer al Gerente General que en su reunión de fecha ………………… resolvió entre otros:</w:t>
      </w:r>
    </w:p>
    <w:p w:rsidR="006C0D1F" w:rsidRPr="00B36C7E" w:rsidRDefault="006C0D1F" w:rsidP="00F038B9">
      <w:pPr>
        <w:pStyle w:val="Prrafodelista"/>
        <w:numPr>
          <w:ilvl w:val="0"/>
          <w:numId w:val="42"/>
        </w:numPr>
        <w:spacing w:before="120"/>
        <w:contextualSpacing/>
        <w:jc w:val="both"/>
        <w:rPr>
          <w:rFonts w:ascii="Tahoma" w:hAnsi="Tahoma" w:cs="Tahoma"/>
          <w:bCs/>
          <w:sz w:val="22"/>
          <w:szCs w:val="22"/>
        </w:rPr>
      </w:pPr>
      <w:r w:rsidRPr="00B36C7E">
        <w:rPr>
          <w:rFonts w:ascii="Tahoma" w:hAnsi="Tahoma" w:cs="Tahoma"/>
          <w:bCs/>
          <w:sz w:val="22"/>
          <w:szCs w:val="22"/>
        </w:rPr>
        <w:t xml:space="preserve">Autorizar la Adquisición y Servicios de </w:t>
      </w:r>
      <w:proofErr w:type="gramStart"/>
      <w:r w:rsidRPr="00B36C7E">
        <w:rPr>
          <w:rFonts w:ascii="Tahoma" w:hAnsi="Tahoma" w:cs="Tahoma"/>
          <w:bCs/>
          <w:sz w:val="22"/>
          <w:szCs w:val="22"/>
        </w:rPr>
        <w:t>………………….</w:t>
      </w:r>
      <w:proofErr w:type="gramEnd"/>
      <w:r w:rsidRPr="00B36C7E">
        <w:rPr>
          <w:rFonts w:ascii="Tahoma" w:hAnsi="Tahoma" w:cs="Tahoma"/>
          <w:bCs/>
          <w:sz w:val="22"/>
          <w:szCs w:val="22"/>
        </w:rPr>
        <w:t xml:space="preserve"> bajo la modalidad de …………………………de acuerdo a las especificaciones contenidas en el proceso  ……………..</w:t>
      </w:r>
    </w:p>
    <w:p w:rsidR="006C0D1F" w:rsidRPr="00B36C7E" w:rsidRDefault="006C0D1F" w:rsidP="00F038B9">
      <w:pPr>
        <w:pStyle w:val="Prrafodelista"/>
        <w:numPr>
          <w:ilvl w:val="0"/>
          <w:numId w:val="42"/>
        </w:numPr>
        <w:spacing w:before="120"/>
        <w:contextualSpacing/>
        <w:jc w:val="both"/>
        <w:rPr>
          <w:rFonts w:ascii="Tahoma" w:hAnsi="Tahoma" w:cs="Tahoma"/>
          <w:bCs/>
          <w:sz w:val="22"/>
          <w:szCs w:val="22"/>
        </w:rPr>
      </w:pPr>
      <w:r w:rsidRPr="00B36C7E">
        <w:rPr>
          <w:rFonts w:ascii="Tahoma" w:hAnsi="Tahoma" w:cs="Tahoma"/>
          <w:bCs/>
          <w:sz w:val="22"/>
          <w:szCs w:val="22"/>
        </w:rPr>
        <w:t>Autorizar al Gerente General  y a la Gerente de Administración y Finanzas la suscripción conjunta del respectivo contrato con el proveedor……………. por el monto de ………………………</w:t>
      </w:r>
      <w:r w:rsidRPr="00B36C7E">
        <w:rPr>
          <w:rFonts w:ascii="Tahoma" w:hAnsi="Tahoma" w:cs="Tahoma"/>
          <w:sz w:val="22"/>
          <w:szCs w:val="22"/>
          <w:lang w:val="es-BO"/>
        </w:rPr>
        <w:t xml:space="preserve"> </w:t>
      </w:r>
      <w:r w:rsidRPr="00B36C7E">
        <w:rPr>
          <w:rFonts w:ascii="Tahoma" w:hAnsi="Tahoma" w:cs="Tahoma"/>
          <w:bCs/>
          <w:sz w:val="22"/>
          <w:szCs w:val="22"/>
        </w:rPr>
        <w:t>que incluye los impuestos de ley.</w:t>
      </w:r>
    </w:p>
    <w:p w:rsidR="006C0D1F" w:rsidRPr="00B36C7E" w:rsidRDefault="006C0D1F" w:rsidP="006C0D1F">
      <w:pPr>
        <w:spacing w:before="120"/>
        <w:contextualSpacing/>
        <w:jc w:val="both"/>
        <w:rPr>
          <w:rFonts w:ascii="Tahoma" w:hAnsi="Tahoma" w:cs="Tahoma"/>
          <w:sz w:val="21"/>
          <w:szCs w:val="21"/>
          <w:lang w:val="es-BO"/>
        </w:rPr>
      </w:pPr>
      <w:r w:rsidRPr="00B36C7E">
        <w:rPr>
          <w:rFonts w:ascii="Tahoma" w:hAnsi="Tahoma" w:cs="Tahoma"/>
          <w:sz w:val="22"/>
          <w:szCs w:val="22"/>
          <w:lang w:val="es-BO"/>
        </w:rPr>
        <w:t xml:space="preserve">ENTEL S.A. mediante nota ………………………… de fecha …………………. notificada en la misma fecha adjudica el </w:t>
      </w:r>
      <w:r w:rsidRPr="00B36C7E">
        <w:rPr>
          <w:rFonts w:ascii="Tahoma" w:hAnsi="Tahoma" w:cs="Tahoma"/>
          <w:bCs/>
          <w:sz w:val="22"/>
          <w:szCs w:val="22"/>
          <w:lang w:val="es-BO"/>
        </w:rPr>
        <w:t>Proceso de Contratación ……………………….,</w:t>
      </w:r>
      <w:r w:rsidRPr="00B36C7E">
        <w:rPr>
          <w:rFonts w:ascii="Tahoma" w:hAnsi="Tahoma" w:cs="Tahoma"/>
          <w:sz w:val="22"/>
          <w:szCs w:val="22"/>
          <w:lang w:val="es-BO"/>
        </w:rPr>
        <w:t xml:space="preserve"> a la empresa </w:t>
      </w:r>
      <w:r w:rsidRPr="00B36C7E">
        <w:rPr>
          <w:rFonts w:ascii="Tahoma" w:hAnsi="Tahoma" w:cs="Tahoma"/>
          <w:bCs/>
          <w:sz w:val="22"/>
          <w:szCs w:val="22"/>
        </w:rPr>
        <w:t xml:space="preserve">……………………….. </w:t>
      </w:r>
      <w:proofErr w:type="gramStart"/>
      <w:r w:rsidRPr="00B36C7E">
        <w:rPr>
          <w:rFonts w:ascii="Tahoma" w:hAnsi="Tahoma" w:cs="Tahoma"/>
          <w:sz w:val="22"/>
          <w:szCs w:val="22"/>
          <w:lang w:val="es-BO"/>
        </w:rPr>
        <w:t>y</w:t>
      </w:r>
      <w:proofErr w:type="gramEnd"/>
      <w:r w:rsidRPr="00B36C7E">
        <w:rPr>
          <w:rFonts w:ascii="Tahoma" w:hAnsi="Tahoma" w:cs="Tahoma"/>
          <w:sz w:val="22"/>
          <w:szCs w:val="22"/>
          <w:lang w:val="es-BO"/>
        </w:rPr>
        <w:t xml:space="preserve"> aceptada por esta mediante nota …………………………...</w:t>
      </w:r>
      <w:r w:rsidRPr="00B36C7E">
        <w:rPr>
          <w:rFonts w:ascii="Tahoma" w:hAnsi="Tahoma" w:cs="Tahoma"/>
          <w:sz w:val="21"/>
          <w:szCs w:val="21"/>
          <w:lang w:val="es-BO"/>
        </w:rPr>
        <w:t>.</w:t>
      </w:r>
    </w:p>
    <w:p w:rsidR="006C0D1F" w:rsidRPr="00B36C7E" w:rsidRDefault="006C0D1F" w:rsidP="006C0D1F">
      <w:pPr>
        <w:spacing w:before="120"/>
        <w:jc w:val="both"/>
        <w:rPr>
          <w:rFonts w:ascii="Tahoma" w:hAnsi="Tahoma" w:cs="Tahoma"/>
          <w:sz w:val="22"/>
          <w:szCs w:val="22"/>
        </w:rPr>
      </w:pPr>
      <w:r w:rsidRPr="00B36C7E">
        <w:rPr>
          <w:rFonts w:ascii="Tahoma" w:hAnsi="Tahoma" w:cs="Tahoma"/>
          <w:b/>
          <w:sz w:val="22"/>
          <w:szCs w:val="22"/>
          <w:u w:val="single"/>
        </w:rPr>
        <w:t>TERCERA: DOCUMENTOS INTEGRANTES</w:t>
      </w:r>
      <w:r w:rsidRPr="00B36C7E">
        <w:rPr>
          <w:rFonts w:ascii="Tahoma" w:hAnsi="Tahoma" w:cs="Tahoma"/>
          <w:b/>
          <w:sz w:val="22"/>
          <w:szCs w:val="22"/>
        </w:rPr>
        <w:t>.</w:t>
      </w:r>
      <w:r w:rsidRPr="00B36C7E">
        <w:rPr>
          <w:rFonts w:ascii="Tahoma" w:hAnsi="Tahoma" w:cs="Tahoma"/>
          <w:sz w:val="22"/>
          <w:szCs w:val="22"/>
        </w:rPr>
        <w:t>- Forman parte integrante e indivisible del presente contrato, los siguientes documentos:</w:t>
      </w:r>
    </w:p>
    <w:p w:rsidR="006C0D1F" w:rsidRPr="00B36C7E" w:rsidRDefault="006C0D1F" w:rsidP="006C0D1F">
      <w:pPr>
        <w:spacing w:before="120"/>
        <w:ind w:left="284" w:hanging="284"/>
        <w:contextualSpacing/>
        <w:jc w:val="both"/>
        <w:rPr>
          <w:rFonts w:ascii="Tahoma" w:hAnsi="Tahoma" w:cs="Tahoma"/>
          <w:i/>
          <w:sz w:val="22"/>
          <w:szCs w:val="22"/>
        </w:rPr>
      </w:pPr>
      <w:r w:rsidRPr="00B36C7E">
        <w:rPr>
          <w:rFonts w:ascii="Tahoma" w:hAnsi="Tahoma" w:cs="Tahoma"/>
          <w:sz w:val="22"/>
          <w:szCs w:val="22"/>
        </w:rPr>
        <w:t>1.</w:t>
      </w:r>
      <w:r w:rsidRPr="00B36C7E">
        <w:rPr>
          <w:rFonts w:ascii="Tahoma" w:hAnsi="Tahoma" w:cs="Tahoma"/>
          <w:sz w:val="22"/>
          <w:szCs w:val="22"/>
        </w:rPr>
        <w:tab/>
      </w:r>
      <w:r w:rsidRPr="00B36C7E">
        <w:rPr>
          <w:rFonts w:ascii="Tahoma" w:hAnsi="Tahoma" w:cs="Tahoma"/>
          <w:sz w:val="22"/>
          <w:szCs w:val="22"/>
          <w:lang w:val="es-BO"/>
        </w:rPr>
        <w:t xml:space="preserve">Términos Básicos de Contratación o las Especificaciones Técnicas </w:t>
      </w:r>
      <w:r w:rsidRPr="00B36C7E">
        <w:rPr>
          <w:rFonts w:ascii="Tahoma" w:hAnsi="Tahoma" w:cs="Tahoma"/>
          <w:i/>
          <w:sz w:val="22"/>
          <w:szCs w:val="22"/>
        </w:rPr>
        <w:t>(según corresponda)</w:t>
      </w:r>
    </w:p>
    <w:p w:rsidR="006C0D1F" w:rsidRPr="00B36C7E" w:rsidRDefault="006C0D1F" w:rsidP="006C0D1F">
      <w:pPr>
        <w:spacing w:before="120"/>
        <w:ind w:left="284" w:hanging="284"/>
        <w:contextualSpacing/>
        <w:jc w:val="both"/>
        <w:rPr>
          <w:rFonts w:ascii="Tahoma" w:hAnsi="Tahoma" w:cs="Tahoma"/>
          <w:i/>
          <w:sz w:val="22"/>
          <w:szCs w:val="22"/>
        </w:rPr>
      </w:pPr>
      <w:r w:rsidRPr="00B36C7E">
        <w:rPr>
          <w:rFonts w:ascii="Tahoma" w:hAnsi="Tahoma" w:cs="Tahoma"/>
          <w:sz w:val="22"/>
          <w:szCs w:val="22"/>
        </w:rPr>
        <w:t>2.</w:t>
      </w:r>
      <w:r w:rsidRPr="00B36C7E">
        <w:rPr>
          <w:rFonts w:ascii="Tahoma" w:hAnsi="Tahoma" w:cs="Tahoma"/>
          <w:sz w:val="22"/>
          <w:szCs w:val="22"/>
        </w:rPr>
        <w:tab/>
        <w:t>Propuesta Técnica y Económica del PROVEEDOR y aceptada por ENTEL S.A.</w:t>
      </w:r>
    </w:p>
    <w:p w:rsidR="006C0D1F" w:rsidRPr="00B36C7E" w:rsidRDefault="006C0D1F" w:rsidP="006C0D1F">
      <w:pPr>
        <w:ind w:left="284" w:hanging="284"/>
        <w:jc w:val="both"/>
        <w:rPr>
          <w:rFonts w:ascii="Tahoma" w:hAnsi="Tahoma" w:cs="Tahoma"/>
          <w:sz w:val="22"/>
          <w:szCs w:val="22"/>
        </w:rPr>
      </w:pPr>
      <w:r w:rsidRPr="00B36C7E">
        <w:rPr>
          <w:rFonts w:ascii="Tahoma" w:hAnsi="Tahoma" w:cs="Tahoma"/>
          <w:sz w:val="22"/>
          <w:szCs w:val="22"/>
        </w:rPr>
        <w:t>3.</w:t>
      </w:r>
      <w:r w:rsidRPr="00B36C7E">
        <w:rPr>
          <w:rFonts w:ascii="Tahoma" w:hAnsi="Tahoma" w:cs="Tahoma"/>
          <w:sz w:val="22"/>
          <w:szCs w:val="22"/>
        </w:rPr>
        <w:tab/>
        <w:t>Carta de Adjudicación ………./….</w:t>
      </w:r>
      <w:r w:rsidRPr="00B36C7E">
        <w:rPr>
          <w:rFonts w:ascii="Tahoma" w:hAnsi="Tahoma" w:cs="Tahoma"/>
          <w:sz w:val="22"/>
          <w:szCs w:val="22"/>
          <w:lang w:val="es-BO"/>
        </w:rPr>
        <w:t xml:space="preserve">de fecha </w:t>
      </w:r>
      <w:proofErr w:type="gramStart"/>
      <w:r w:rsidRPr="00B36C7E">
        <w:rPr>
          <w:rFonts w:ascii="Tahoma" w:hAnsi="Tahoma" w:cs="Tahoma"/>
          <w:sz w:val="22"/>
          <w:szCs w:val="22"/>
          <w:lang w:val="es-BO"/>
        </w:rPr>
        <w:t>..</w:t>
      </w:r>
      <w:proofErr w:type="gramEnd"/>
      <w:r w:rsidRPr="00B36C7E">
        <w:rPr>
          <w:rFonts w:ascii="Tahoma" w:hAnsi="Tahoma" w:cs="Tahoma"/>
          <w:sz w:val="22"/>
          <w:szCs w:val="22"/>
          <w:lang w:val="es-BO"/>
        </w:rPr>
        <w:t>/../...</w:t>
      </w:r>
    </w:p>
    <w:p w:rsidR="006C0D1F" w:rsidRPr="00B36C7E" w:rsidRDefault="006C0D1F" w:rsidP="006C0D1F">
      <w:pPr>
        <w:ind w:left="284" w:hanging="284"/>
        <w:jc w:val="both"/>
        <w:rPr>
          <w:rFonts w:ascii="Tahoma" w:hAnsi="Tahoma" w:cs="Tahoma"/>
          <w:iCs/>
          <w:sz w:val="22"/>
          <w:szCs w:val="22"/>
          <w:lang w:val="es-BO"/>
        </w:rPr>
      </w:pPr>
      <w:r w:rsidRPr="00B36C7E">
        <w:rPr>
          <w:rFonts w:ascii="Tahoma" w:hAnsi="Tahoma" w:cs="Tahoma"/>
          <w:sz w:val="22"/>
          <w:szCs w:val="22"/>
        </w:rPr>
        <w:t>4.</w:t>
      </w:r>
      <w:r w:rsidRPr="00B36C7E">
        <w:rPr>
          <w:rFonts w:ascii="Tahoma" w:hAnsi="Tahoma" w:cs="Tahoma"/>
          <w:sz w:val="22"/>
          <w:szCs w:val="22"/>
        </w:rPr>
        <w:tab/>
        <w:t>Carta de Aceptación a la Adjudicación  ….../….</w:t>
      </w:r>
      <w:r w:rsidRPr="00B36C7E">
        <w:rPr>
          <w:rFonts w:ascii="Tahoma" w:hAnsi="Tahoma" w:cs="Tahoma"/>
          <w:iCs/>
          <w:sz w:val="22"/>
          <w:szCs w:val="22"/>
          <w:lang w:val="es-BO"/>
        </w:rPr>
        <w:t xml:space="preserve"> de fecha </w:t>
      </w:r>
      <w:proofErr w:type="gramStart"/>
      <w:r w:rsidRPr="00B36C7E">
        <w:rPr>
          <w:rFonts w:ascii="Tahoma" w:hAnsi="Tahoma" w:cs="Tahoma"/>
          <w:iCs/>
          <w:sz w:val="22"/>
          <w:szCs w:val="22"/>
          <w:lang w:val="es-BO"/>
        </w:rPr>
        <w:t>..</w:t>
      </w:r>
      <w:proofErr w:type="gramEnd"/>
      <w:r w:rsidRPr="00B36C7E">
        <w:rPr>
          <w:rFonts w:ascii="Tahoma" w:hAnsi="Tahoma" w:cs="Tahoma"/>
          <w:iCs/>
          <w:sz w:val="22"/>
          <w:szCs w:val="22"/>
          <w:lang w:val="es-BO"/>
        </w:rPr>
        <w:t>/../..</w:t>
      </w:r>
    </w:p>
    <w:p w:rsidR="006C0D1F" w:rsidRPr="00B36C7E" w:rsidRDefault="006C0D1F" w:rsidP="006C0D1F">
      <w:pPr>
        <w:spacing w:before="120"/>
        <w:jc w:val="both"/>
        <w:rPr>
          <w:rFonts w:ascii="Tahoma" w:eastAsia="Calibri" w:hAnsi="Tahoma" w:cs="Tahoma"/>
          <w:sz w:val="22"/>
          <w:szCs w:val="22"/>
          <w:lang w:val="es-BO" w:eastAsia="en-US"/>
        </w:rPr>
      </w:pPr>
      <w:r w:rsidRPr="00B36C7E">
        <w:rPr>
          <w:rFonts w:ascii="Tahoma" w:hAnsi="Tahoma" w:cs="Tahoma"/>
          <w:b/>
          <w:sz w:val="22"/>
          <w:szCs w:val="22"/>
          <w:u w:val="single"/>
        </w:rPr>
        <w:t>CUARTA: OBJETO</w:t>
      </w:r>
      <w:r w:rsidRPr="00B36C7E">
        <w:rPr>
          <w:rFonts w:ascii="Tahoma" w:hAnsi="Tahoma" w:cs="Tahoma"/>
          <w:sz w:val="22"/>
          <w:szCs w:val="22"/>
        </w:rPr>
        <w:t xml:space="preserve">.- El presente contrato tiene por objeto </w:t>
      </w:r>
      <w:proofErr w:type="gramStart"/>
      <w:r w:rsidRPr="00B36C7E">
        <w:rPr>
          <w:rFonts w:ascii="Tahoma" w:eastAsia="Calibri" w:hAnsi="Tahoma" w:cs="Tahoma"/>
          <w:sz w:val="22"/>
          <w:szCs w:val="22"/>
          <w:lang w:val="es-BO" w:eastAsia="en-US"/>
        </w:rPr>
        <w:t>la …</w:t>
      </w:r>
      <w:proofErr w:type="gramEnd"/>
      <w:r w:rsidRPr="00B36C7E">
        <w:rPr>
          <w:rFonts w:ascii="Tahoma" w:eastAsia="Calibri" w:hAnsi="Tahoma" w:cs="Tahoma"/>
          <w:sz w:val="22"/>
          <w:szCs w:val="22"/>
          <w:lang w:val="es-BO" w:eastAsia="en-US"/>
        </w:rPr>
        <w:t xml:space="preserve">………………………………………………………… que el PROVEEDOR se obliga a proporcionar en estricto cumplimiento a lo establecido en este documento y </w:t>
      </w:r>
      <w:r w:rsidRPr="00B36C7E">
        <w:rPr>
          <w:rFonts w:ascii="Tahoma" w:hAnsi="Tahoma" w:cs="Tahoma"/>
          <w:sz w:val="22"/>
          <w:szCs w:val="22"/>
          <w:lang w:val="es-BO"/>
        </w:rPr>
        <w:t xml:space="preserve">Términos Básicos de Contratación o las Especificaciones Técnicas </w:t>
      </w:r>
      <w:r w:rsidRPr="00B36C7E">
        <w:rPr>
          <w:rFonts w:ascii="Tahoma" w:hAnsi="Tahoma" w:cs="Tahoma"/>
          <w:i/>
          <w:sz w:val="22"/>
          <w:szCs w:val="22"/>
        </w:rPr>
        <w:t>(según corresponda)</w:t>
      </w:r>
      <w:r w:rsidRPr="00B36C7E">
        <w:rPr>
          <w:rFonts w:ascii="Tahoma" w:eastAsia="Calibri" w:hAnsi="Tahoma" w:cs="Tahoma"/>
          <w:sz w:val="22"/>
          <w:szCs w:val="22"/>
          <w:lang w:val="es-BO" w:eastAsia="en-US"/>
        </w:rPr>
        <w:t>.</w:t>
      </w:r>
    </w:p>
    <w:p w:rsidR="006C0D1F" w:rsidRPr="00B36C7E" w:rsidRDefault="006C0D1F" w:rsidP="006C0D1F">
      <w:pPr>
        <w:spacing w:before="120"/>
        <w:jc w:val="both"/>
        <w:rPr>
          <w:rFonts w:ascii="Tahoma" w:hAnsi="Tahoma" w:cs="Tahoma"/>
          <w:sz w:val="22"/>
          <w:szCs w:val="22"/>
        </w:rPr>
      </w:pPr>
      <w:r w:rsidRPr="00B36C7E">
        <w:rPr>
          <w:rFonts w:ascii="Tahoma" w:hAnsi="Tahoma" w:cs="Tahoma"/>
          <w:b/>
          <w:sz w:val="22"/>
          <w:szCs w:val="22"/>
          <w:u w:val="single"/>
        </w:rPr>
        <w:t>QUINTA: PRECIO E IMPUESTOS</w:t>
      </w:r>
      <w:r w:rsidRPr="00B36C7E">
        <w:rPr>
          <w:rFonts w:ascii="Tahoma" w:hAnsi="Tahoma" w:cs="Tahoma"/>
          <w:b/>
          <w:sz w:val="22"/>
          <w:szCs w:val="22"/>
        </w:rPr>
        <w:t>.-</w:t>
      </w:r>
      <w:r w:rsidRPr="00B36C7E">
        <w:rPr>
          <w:rFonts w:ascii="Tahoma" w:hAnsi="Tahoma" w:cs="Tahoma"/>
          <w:sz w:val="22"/>
          <w:szCs w:val="22"/>
        </w:rPr>
        <w:t xml:space="preserve"> El precio establecido para la provisión de los bienes y servicios objeto del presente Contrato es de </w:t>
      </w:r>
      <w:r w:rsidRPr="00B36C7E">
        <w:rPr>
          <w:rFonts w:ascii="Tahoma" w:hAnsi="Tahoma" w:cs="Tahoma"/>
          <w:b/>
          <w:sz w:val="22"/>
          <w:szCs w:val="22"/>
        </w:rPr>
        <w:t xml:space="preserve">USD/Bs…………………… (……………………………………00/100 Dólares Americanos/Bolivianos) </w:t>
      </w:r>
      <w:r w:rsidRPr="00B36C7E">
        <w:rPr>
          <w:rFonts w:ascii="Tahoma" w:hAnsi="Tahoma" w:cs="Tahoma"/>
          <w:sz w:val="22"/>
          <w:szCs w:val="22"/>
        </w:rPr>
        <w:t>de acuerdo al siguiente detalle:</w:t>
      </w:r>
    </w:p>
    <w:p w:rsidR="006C0D1F" w:rsidRPr="00B36C7E" w:rsidRDefault="006C0D1F" w:rsidP="006C0D1F">
      <w:pPr>
        <w:spacing w:before="120"/>
        <w:jc w:val="both"/>
        <w:rPr>
          <w:rFonts w:ascii="Tahoma" w:hAnsi="Tahoma" w:cs="Tahoma"/>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6C0D1F" w:rsidRPr="00B36C7E" w:rsidTr="00E510B6">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rsidR="006C0D1F" w:rsidRPr="00B36C7E" w:rsidRDefault="006C0D1F" w:rsidP="00E510B6">
            <w:pPr>
              <w:jc w:val="center"/>
              <w:rPr>
                <w:rFonts w:ascii="Tahoma" w:hAnsi="Tahoma" w:cs="Tahoma"/>
                <w:b/>
                <w:bCs/>
                <w:color w:val="FFFFFF"/>
              </w:rPr>
            </w:pPr>
            <w:r w:rsidRPr="00B36C7E">
              <w:rPr>
                <w:rFonts w:ascii="Tahoma" w:hAnsi="Tahoma" w:cs="Tahoma"/>
                <w:b/>
                <w:bCs/>
                <w:color w:val="FFFFFF"/>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rsidR="006C0D1F" w:rsidRPr="00B36C7E" w:rsidRDefault="006C0D1F" w:rsidP="00E510B6">
            <w:pPr>
              <w:jc w:val="center"/>
              <w:rPr>
                <w:rFonts w:ascii="Tahoma" w:hAnsi="Tahoma" w:cs="Tahoma"/>
                <w:b/>
                <w:bCs/>
                <w:color w:val="FFFFFF"/>
              </w:rPr>
            </w:pPr>
            <w:r w:rsidRPr="00B36C7E">
              <w:rPr>
                <w:rFonts w:ascii="Tahoma" w:hAnsi="Tahoma" w:cs="Tahoma"/>
                <w:b/>
                <w:bCs/>
                <w:color w:val="FFFFFF"/>
              </w:rPr>
              <w:t>CANTIDAD</w:t>
            </w:r>
          </w:p>
        </w:tc>
        <w:tc>
          <w:tcPr>
            <w:tcW w:w="1860" w:type="dxa"/>
            <w:tcBorders>
              <w:top w:val="nil"/>
              <w:left w:val="nil"/>
              <w:bottom w:val="single" w:sz="4" w:space="0" w:color="auto"/>
              <w:right w:val="single" w:sz="8" w:space="0" w:color="auto"/>
            </w:tcBorders>
            <w:shd w:val="clear" w:color="000000" w:fill="000000"/>
            <w:vAlign w:val="center"/>
            <w:hideMark/>
          </w:tcPr>
          <w:p w:rsidR="006C0D1F" w:rsidRPr="00B36C7E" w:rsidRDefault="006C0D1F" w:rsidP="00E510B6">
            <w:pPr>
              <w:jc w:val="center"/>
              <w:rPr>
                <w:rFonts w:ascii="Tahoma" w:hAnsi="Tahoma" w:cs="Tahoma"/>
                <w:b/>
                <w:bCs/>
                <w:color w:val="FFFFFF"/>
              </w:rPr>
            </w:pPr>
            <w:r w:rsidRPr="00B36C7E">
              <w:rPr>
                <w:rFonts w:ascii="Tahoma" w:hAnsi="Tahoma" w:cs="Tahoma"/>
                <w:b/>
                <w:bCs/>
                <w:color w:val="FFFFFF"/>
              </w:rPr>
              <w:t>COSTO UNITARIO (USD/BS)</w:t>
            </w:r>
          </w:p>
        </w:tc>
        <w:tc>
          <w:tcPr>
            <w:tcW w:w="1660" w:type="dxa"/>
            <w:tcBorders>
              <w:top w:val="nil"/>
              <w:left w:val="nil"/>
              <w:bottom w:val="single" w:sz="4" w:space="0" w:color="auto"/>
              <w:right w:val="single" w:sz="8" w:space="0" w:color="auto"/>
            </w:tcBorders>
            <w:shd w:val="clear" w:color="000000" w:fill="000000"/>
            <w:vAlign w:val="center"/>
            <w:hideMark/>
          </w:tcPr>
          <w:p w:rsidR="006C0D1F" w:rsidRPr="00B36C7E" w:rsidRDefault="006C0D1F" w:rsidP="00E510B6">
            <w:pPr>
              <w:jc w:val="center"/>
              <w:rPr>
                <w:rFonts w:ascii="Tahoma" w:hAnsi="Tahoma" w:cs="Tahoma"/>
                <w:b/>
                <w:bCs/>
                <w:color w:val="FFFFFF"/>
              </w:rPr>
            </w:pPr>
            <w:r w:rsidRPr="00B36C7E">
              <w:rPr>
                <w:rFonts w:ascii="Tahoma" w:hAnsi="Tahoma" w:cs="Tahoma"/>
                <w:b/>
                <w:bCs/>
                <w:color w:val="FFFFFF"/>
              </w:rPr>
              <w:t>PRECIO TOTAL  (USD/BS)</w:t>
            </w:r>
          </w:p>
        </w:tc>
      </w:tr>
      <w:tr w:rsidR="006C0D1F" w:rsidRPr="00B36C7E" w:rsidTr="00E510B6">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0D1F" w:rsidRPr="00B36C7E" w:rsidRDefault="006C0D1F" w:rsidP="00E510B6">
            <w:pPr>
              <w:jc w:val="center"/>
              <w:rPr>
                <w:rFonts w:ascii="Tahoma" w:hAnsi="Tahoma" w:cs="Tahoma"/>
                <w:color w:val="000000"/>
              </w:rPr>
            </w:pPr>
            <w:r w:rsidRPr="00B36C7E">
              <w:rPr>
                <w:rFonts w:ascii="Tahoma" w:hAnsi="Tahoma" w:cs="Tahoma"/>
                <w:color w:val="000000"/>
              </w:rPr>
              <w:t xml:space="preserve">EQUIPOS </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rsidR="006C0D1F" w:rsidRPr="00B36C7E" w:rsidRDefault="006C0D1F" w:rsidP="00E510B6">
            <w:pPr>
              <w:jc w:val="center"/>
              <w:rPr>
                <w:rFonts w:ascii="Tahoma" w:hAnsi="Tahoma" w:cs="Tahoma"/>
                <w:color w:val="00000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rsidR="006C0D1F" w:rsidRPr="00B36C7E" w:rsidRDefault="006C0D1F" w:rsidP="00E510B6">
            <w:pPr>
              <w:jc w:val="center"/>
              <w:rPr>
                <w:rFonts w:ascii="Tahoma" w:hAnsi="Tahoma" w:cs="Tahoma"/>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6C0D1F" w:rsidRPr="00B36C7E" w:rsidRDefault="006C0D1F" w:rsidP="00E510B6">
            <w:pPr>
              <w:jc w:val="right"/>
              <w:rPr>
                <w:rFonts w:ascii="Tahoma" w:hAnsi="Tahoma" w:cs="Tahoma"/>
                <w:color w:val="000000"/>
              </w:rPr>
            </w:pPr>
          </w:p>
        </w:tc>
      </w:tr>
      <w:tr w:rsidR="006C0D1F" w:rsidRPr="00B36C7E" w:rsidTr="00E510B6">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tcPr>
          <w:p w:rsidR="006C0D1F" w:rsidRPr="00B36C7E" w:rsidRDefault="006C0D1F" w:rsidP="00E510B6">
            <w:pPr>
              <w:jc w:val="center"/>
              <w:rPr>
                <w:rFonts w:ascii="Tahoma" w:hAnsi="Tahoma" w:cs="Tahoma"/>
                <w:color w:val="000000"/>
              </w:rPr>
            </w:pPr>
            <w:r w:rsidRPr="00B36C7E">
              <w:rPr>
                <w:rFonts w:ascii="Tahoma" w:hAnsi="Tahoma" w:cs="Tahoma"/>
                <w:color w:val="000000"/>
              </w:rPr>
              <w:t>SERVICIOS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rsidR="006C0D1F" w:rsidRPr="00B36C7E" w:rsidRDefault="006C0D1F" w:rsidP="00E510B6">
            <w:pPr>
              <w:jc w:val="center"/>
              <w:rPr>
                <w:rFonts w:ascii="Tahoma" w:hAnsi="Tahoma" w:cs="Tahoma"/>
                <w:color w:val="00000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rsidR="006C0D1F" w:rsidRPr="00B36C7E" w:rsidRDefault="006C0D1F" w:rsidP="00E510B6">
            <w:pPr>
              <w:jc w:val="center"/>
              <w:rPr>
                <w:rFonts w:ascii="Tahoma" w:hAnsi="Tahoma" w:cs="Tahoma"/>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6C0D1F" w:rsidRPr="00B36C7E" w:rsidRDefault="006C0D1F" w:rsidP="00E510B6">
            <w:pPr>
              <w:jc w:val="right"/>
              <w:rPr>
                <w:rFonts w:ascii="Tahoma" w:hAnsi="Tahoma" w:cs="Tahoma"/>
                <w:color w:val="000000"/>
              </w:rPr>
            </w:pPr>
          </w:p>
        </w:tc>
      </w:tr>
      <w:tr w:rsidR="006C0D1F" w:rsidRPr="00B36C7E" w:rsidTr="00E510B6">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D1F" w:rsidRPr="00B36C7E" w:rsidRDefault="006C0D1F" w:rsidP="00E510B6">
            <w:pPr>
              <w:jc w:val="center"/>
              <w:rPr>
                <w:rFonts w:ascii="Tahoma" w:hAnsi="Tahoma" w:cs="Tahoma"/>
                <w:b/>
                <w:bCs/>
                <w:color w:val="000000"/>
              </w:rPr>
            </w:pPr>
            <w:r w:rsidRPr="00B36C7E">
              <w:rPr>
                <w:rFonts w:ascii="Tahoma" w:hAnsi="Tahoma" w:cs="Tahoma"/>
                <w:b/>
                <w:bCs/>
                <w:color w:val="000000"/>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0D1F" w:rsidRPr="00B36C7E" w:rsidRDefault="006C0D1F" w:rsidP="00E510B6">
            <w:pPr>
              <w:jc w:val="center"/>
              <w:rPr>
                <w:rFonts w:ascii="Tahoma" w:hAnsi="Tahoma" w:cs="Tahoma"/>
                <w:b/>
                <w:bCs/>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0D1F" w:rsidRPr="00B36C7E" w:rsidRDefault="006C0D1F" w:rsidP="00E510B6">
            <w:pPr>
              <w:jc w:val="right"/>
              <w:rPr>
                <w:rFonts w:ascii="Tahoma" w:hAnsi="Tahoma" w:cs="Tahoma"/>
                <w:b/>
                <w:bCs/>
                <w:color w:val="000000"/>
              </w:rPr>
            </w:pPr>
          </w:p>
        </w:tc>
      </w:tr>
      <w:tr w:rsidR="006C0D1F" w:rsidRPr="00B36C7E" w:rsidTr="00E510B6">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6C0D1F" w:rsidRPr="00B36C7E" w:rsidRDefault="006C0D1F" w:rsidP="00E510B6">
            <w:pPr>
              <w:rPr>
                <w:rFonts w:ascii="Tahoma" w:hAnsi="Tahoma" w:cs="Tahoma"/>
                <w:b/>
                <w:bCs/>
                <w:color w:val="000000"/>
              </w:rPr>
            </w:pPr>
            <w:r w:rsidRPr="00B36C7E">
              <w:rPr>
                <w:rFonts w:ascii="Tahoma" w:hAnsi="Tahoma" w:cs="Tahoma"/>
                <w:b/>
                <w:bCs/>
                <w:color w:val="000000"/>
              </w:rPr>
              <w:t xml:space="preserve">(…………………………………………………………… 00/100 Dólares Americanos/ Bolivianos) </w:t>
            </w:r>
          </w:p>
        </w:tc>
      </w:tr>
      <w:tr w:rsidR="006C0D1F" w:rsidRPr="00B36C7E" w:rsidTr="00E510B6">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6C0D1F" w:rsidRPr="00B36C7E" w:rsidRDefault="006C0D1F" w:rsidP="00E510B6">
            <w:pPr>
              <w:rPr>
                <w:rFonts w:ascii="Tahoma" w:hAnsi="Tahoma" w:cs="Tahoma"/>
                <w:b/>
                <w:bCs/>
                <w:color w:val="000000"/>
              </w:rPr>
            </w:pPr>
            <w:r w:rsidRPr="00B36C7E">
              <w:rPr>
                <w:rFonts w:ascii="Tahoma" w:hAnsi="Tahoma" w:cs="Tahoma"/>
              </w:rPr>
              <w:t xml:space="preserve">El precio incluye </w:t>
            </w:r>
            <w:proofErr w:type="gramStart"/>
            <w:r w:rsidRPr="00B36C7E">
              <w:rPr>
                <w:rFonts w:ascii="Tahoma" w:hAnsi="Tahoma" w:cs="Tahoma"/>
              </w:rPr>
              <w:t>los  impuestos</w:t>
            </w:r>
            <w:proofErr w:type="gramEnd"/>
            <w:r w:rsidRPr="00B36C7E">
              <w:rPr>
                <w:rFonts w:ascii="Tahoma" w:hAnsi="Tahoma" w:cs="Tahoma"/>
              </w:rPr>
              <w:t xml:space="preserve"> de Ley.</w:t>
            </w:r>
          </w:p>
        </w:tc>
      </w:tr>
    </w:tbl>
    <w:p w:rsidR="006C0D1F" w:rsidRPr="00B36C7E" w:rsidRDefault="006C0D1F" w:rsidP="006C0D1F">
      <w:pPr>
        <w:spacing w:before="120"/>
        <w:ind w:right="-1"/>
        <w:jc w:val="both"/>
        <w:rPr>
          <w:rFonts w:ascii="Tahoma" w:hAnsi="Tahoma" w:cs="Tahoma"/>
          <w:sz w:val="22"/>
          <w:szCs w:val="22"/>
        </w:rPr>
      </w:pPr>
      <w:r w:rsidRPr="00B36C7E">
        <w:rPr>
          <w:rFonts w:ascii="Tahoma" w:hAnsi="Tahoma" w:cs="Tahoma"/>
          <w:sz w:val="22"/>
          <w:szCs w:val="22"/>
        </w:rPr>
        <w:t xml:space="preserve">Las partes establecen que el precio antes mencionado es fijo e inmodificable durante la vigencia del contrato e incluye todos los tributos vigentes en el Estado Plurinacional de Bolivia a la fecha de suscripción. </w:t>
      </w:r>
    </w:p>
    <w:p w:rsidR="006C0D1F" w:rsidRPr="00B36C7E" w:rsidRDefault="006C0D1F" w:rsidP="006C0D1F">
      <w:pPr>
        <w:spacing w:before="120"/>
        <w:jc w:val="both"/>
        <w:rPr>
          <w:rFonts w:ascii="Tahoma" w:hAnsi="Tahoma" w:cs="Tahoma"/>
          <w:sz w:val="22"/>
          <w:szCs w:val="22"/>
        </w:rPr>
      </w:pPr>
      <w:r w:rsidRPr="00B36C7E">
        <w:rPr>
          <w:rFonts w:ascii="Tahoma" w:hAnsi="Tahoma" w:cs="Tahoma"/>
          <w:sz w:val="22"/>
          <w:szCs w:val="22"/>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rsidR="006C0D1F" w:rsidRPr="00B36C7E" w:rsidRDefault="006C0D1F" w:rsidP="006C0D1F">
      <w:pPr>
        <w:spacing w:before="120"/>
        <w:ind w:right="-1"/>
        <w:jc w:val="both"/>
        <w:rPr>
          <w:rFonts w:ascii="Tahoma" w:hAnsi="Tahoma" w:cs="Tahoma"/>
          <w:sz w:val="22"/>
          <w:szCs w:val="22"/>
        </w:rPr>
      </w:pPr>
      <w:r w:rsidRPr="00B36C7E">
        <w:rPr>
          <w:rFonts w:ascii="Tahoma" w:hAnsi="Tahoma" w:cs="Tahoma"/>
          <w:b/>
          <w:sz w:val="22"/>
          <w:szCs w:val="22"/>
          <w:u w:val="single"/>
        </w:rPr>
        <w:lastRenderedPageBreak/>
        <w:t>SEXTA: MONEDA Y FORMA DE PAGO</w:t>
      </w:r>
      <w:r w:rsidRPr="00B36C7E">
        <w:rPr>
          <w:rFonts w:ascii="Tahoma" w:hAnsi="Tahoma" w:cs="Tahoma"/>
          <w:sz w:val="22"/>
          <w:szCs w:val="22"/>
        </w:rPr>
        <w:t xml:space="preserve">.- La moneda de pago del presente contrato será el </w:t>
      </w:r>
      <w:proofErr w:type="gramStart"/>
      <w:r w:rsidRPr="00B36C7E">
        <w:rPr>
          <w:rFonts w:ascii="Tahoma" w:hAnsi="Tahoma" w:cs="Tahoma"/>
          <w:sz w:val="22"/>
          <w:szCs w:val="22"/>
        </w:rPr>
        <w:t>………………………………..,</w:t>
      </w:r>
      <w:proofErr w:type="gramEnd"/>
      <w:r w:rsidRPr="00B36C7E">
        <w:rPr>
          <w:rFonts w:ascii="Tahoma" w:hAnsi="Tahoma" w:cs="Tahoma"/>
          <w:sz w:val="22"/>
          <w:szCs w:val="22"/>
        </w:rPr>
        <w:t xml:space="preserve"> de acuerdo a los siguientes términos:</w:t>
      </w:r>
    </w:p>
    <w:p w:rsidR="006C0D1F" w:rsidRPr="00B36C7E" w:rsidRDefault="006C0D1F" w:rsidP="006C0D1F">
      <w:pPr>
        <w:spacing w:before="120"/>
        <w:jc w:val="both"/>
        <w:rPr>
          <w:rFonts w:ascii="Tahoma" w:hAnsi="Tahoma" w:cs="Tahoma"/>
          <w:sz w:val="22"/>
          <w:szCs w:val="22"/>
        </w:rPr>
      </w:pPr>
    </w:p>
    <w:p w:rsidR="006C0D1F" w:rsidRPr="00B36C7E" w:rsidRDefault="006C0D1F" w:rsidP="00F038B9">
      <w:pPr>
        <w:numPr>
          <w:ilvl w:val="0"/>
          <w:numId w:val="45"/>
        </w:numPr>
        <w:tabs>
          <w:tab w:val="left" w:pos="426"/>
        </w:tabs>
        <w:spacing w:after="120"/>
        <w:ind w:left="426" w:hanging="284"/>
        <w:jc w:val="both"/>
        <w:rPr>
          <w:rFonts w:ascii="Tahoma" w:hAnsi="Tahoma" w:cs="Tahoma"/>
          <w:b/>
          <w:sz w:val="22"/>
          <w:szCs w:val="22"/>
        </w:rPr>
      </w:pPr>
      <w:r w:rsidRPr="00B36C7E">
        <w:rPr>
          <w:rFonts w:ascii="Tahoma" w:hAnsi="Tahoma" w:cs="Tahoma"/>
          <w:b/>
          <w:sz w:val="22"/>
          <w:szCs w:val="22"/>
        </w:rPr>
        <w:t xml:space="preserve">Provisión de Equipos y Prestación de Servicios (Pagos Parciales 80% - 20%): </w:t>
      </w:r>
    </w:p>
    <w:p w:rsidR="006C0D1F" w:rsidRPr="00B36C7E" w:rsidRDefault="006C0D1F" w:rsidP="00F038B9">
      <w:pPr>
        <w:pStyle w:val="Prrafodelista"/>
        <w:numPr>
          <w:ilvl w:val="0"/>
          <w:numId w:val="47"/>
        </w:numPr>
        <w:spacing w:before="120"/>
        <w:jc w:val="both"/>
        <w:rPr>
          <w:rFonts w:ascii="Tahoma" w:hAnsi="Tahoma" w:cs="Tahoma"/>
          <w:sz w:val="22"/>
          <w:szCs w:val="22"/>
        </w:rPr>
      </w:pPr>
      <w:r w:rsidRPr="00B36C7E">
        <w:rPr>
          <w:rFonts w:ascii="Tahoma" w:hAnsi="Tahoma" w:cs="Tahoma"/>
          <w:b/>
          <w:sz w:val="22"/>
          <w:szCs w:val="22"/>
        </w:rPr>
        <w:t>Equipos:</w:t>
      </w:r>
      <w:r w:rsidRPr="00B36C7E">
        <w:rPr>
          <w:rFonts w:ascii="Tahoma" w:hAnsi="Tahoma" w:cs="Tahoma"/>
          <w:sz w:val="22"/>
          <w:szCs w:val="22"/>
        </w:rPr>
        <w:t xml:space="preserve"> ENTEL S.A. pagará a favor del PROVEEDOR el 80% del valor total de los equipos y materiales a la entrega de los bienes, en el plazo de treinta (30) días calendario posteriores a la emisión del Acta de Recepción firmada por ambas partes y presentación de factura fiscal por el PROVEEDOR. ENTEL S.A. pagará </w:t>
      </w:r>
      <w:proofErr w:type="gramStart"/>
      <w:r w:rsidRPr="00B36C7E">
        <w:rPr>
          <w:rFonts w:ascii="Tahoma" w:hAnsi="Tahoma" w:cs="Tahoma"/>
          <w:sz w:val="22"/>
          <w:szCs w:val="22"/>
        </w:rPr>
        <w:t>a  favor</w:t>
      </w:r>
      <w:proofErr w:type="gramEnd"/>
      <w:r w:rsidRPr="00B36C7E">
        <w:rPr>
          <w:rFonts w:ascii="Tahoma" w:hAnsi="Tahoma" w:cs="Tahoma"/>
          <w:sz w:val="22"/>
          <w:szCs w:val="22"/>
        </w:rPr>
        <w:t xml:space="preserve"> del PROVEEDOR el restante 20% del valor total de los equipos y materiales una vez que se concluyan los servicios de implementación del proyecto en el plazo de treinta (30) días calendario posteriores a la emisión del Certificado de Control de Calidad  y el Certificado de Aceptación Provisional por parte de ENTEL S.A., presentación de factura fiscal por el PROVEEDOR.</w:t>
      </w:r>
    </w:p>
    <w:p w:rsidR="006C0D1F" w:rsidRPr="00B36C7E" w:rsidRDefault="006C0D1F" w:rsidP="00F038B9">
      <w:pPr>
        <w:numPr>
          <w:ilvl w:val="0"/>
          <w:numId w:val="46"/>
        </w:numPr>
        <w:spacing w:before="120" w:after="120"/>
        <w:jc w:val="both"/>
        <w:rPr>
          <w:rFonts w:ascii="Tahoma" w:hAnsi="Tahoma" w:cs="Tahoma"/>
          <w:b/>
          <w:i/>
          <w:sz w:val="22"/>
          <w:szCs w:val="22"/>
        </w:rPr>
      </w:pPr>
      <w:r w:rsidRPr="00B36C7E">
        <w:rPr>
          <w:rFonts w:ascii="Tahoma" w:hAnsi="Tahoma" w:cs="Tahoma"/>
          <w:b/>
          <w:sz w:val="22"/>
          <w:szCs w:val="22"/>
        </w:rPr>
        <w:t>Servicios:</w:t>
      </w:r>
      <w:r w:rsidRPr="00B36C7E">
        <w:rPr>
          <w:rFonts w:ascii="Tahoma" w:hAnsi="Tahoma" w:cs="Tahoma"/>
          <w:sz w:val="22"/>
          <w:szCs w:val="22"/>
        </w:rPr>
        <w:t xml:space="preserve"> ENTEL S.A. pagará a favor del PROVEEDOR el 100% contra entrega de todo el servicio, en el plazo de treinta (30) días </w:t>
      </w:r>
      <w:proofErr w:type="gramStart"/>
      <w:r w:rsidRPr="00B36C7E">
        <w:rPr>
          <w:rFonts w:ascii="Tahoma" w:hAnsi="Tahoma" w:cs="Tahoma"/>
          <w:sz w:val="22"/>
          <w:szCs w:val="22"/>
        </w:rPr>
        <w:t>calendario posteriores</w:t>
      </w:r>
      <w:proofErr w:type="gramEnd"/>
      <w:r w:rsidRPr="00B36C7E">
        <w:rPr>
          <w:rFonts w:ascii="Tahoma" w:hAnsi="Tahoma" w:cs="Tahoma"/>
          <w:sz w:val="22"/>
          <w:szCs w:val="22"/>
        </w:rPr>
        <w:t xml:space="preserve"> a la emisión del Certificado de Control de Calidad por parte de ENTEL S.A. y presentación de factura fiscal por el PROVEEDOR. </w:t>
      </w:r>
      <w:r w:rsidRPr="00B36C7E">
        <w:rPr>
          <w:rFonts w:ascii="Tahoma" w:hAnsi="Tahoma" w:cs="Tahoma"/>
          <w:i/>
          <w:sz w:val="22"/>
          <w:szCs w:val="22"/>
        </w:rPr>
        <w:t>(Cuando los servicios cuenten con garantía ENTEL S.A. deberá emitir adicionalmente el Certificado de Aceptación Provisional)</w:t>
      </w:r>
    </w:p>
    <w:p w:rsidR="006C0D1F" w:rsidRPr="00B36C7E" w:rsidRDefault="006C0D1F" w:rsidP="00F038B9">
      <w:pPr>
        <w:numPr>
          <w:ilvl w:val="0"/>
          <w:numId w:val="45"/>
        </w:numPr>
        <w:tabs>
          <w:tab w:val="left" w:pos="426"/>
        </w:tabs>
        <w:spacing w:after="120"/>
        <w:ind w:left="426" w:hanging="284"/>
        <w:jc w:val="both"/>
        <w:rPr>
          <w:rFonts w:ascii="Tahoma" w:hAnsi="Tahoma" w:cs="Tahoma"/>
          <w:b/>
          <w:sz w:val="22"/>
          <w:szCs w:val="22"/>
        </w:rPr>
      </w:pPr>
      <w:r w:rsidRPr="00B36C7E">
        <w:rPr>
          <w:rFonts w:ascii="Tahoma" w:hAnsi="Tahoma" w:cs="Tahoma"/>
          <w:b/>
          <w:sz w:val="22"/>
          <w:szCs w:val="22"/>
        </w:rPr>
        <w:t xml:space="preserve">Provisión de Equipos y Prestación de Servicios (Pagos Totales 100%): </w:t>
      </w:r>
      <w:r w:rsidRPr="00B36C7E">
        <w:rPr>
          <w:rFonts w:ascii="Tahoma" w:hAnsi="Tahoma" w:cs="Tahoma"/>
          <w:sz w:val="22"/>
          <w:szCs w:val="22"/>
        </w:rPr>
        <w:t>ENTEL S.A. efectuará a favor del PROVEEDOR el pago del 100% del valor adjudicado contra entrega de todos los equipos y servicios, en el plazo de treinta (30) días calendario posteriores a la emisión del correspondiente Certificado de Control de Calidad y el Certificado de Aceptación Provisional por parte de ENTEL S.A. y presentación de la factura fiscal por parte del PROVEEDOR.</w:t>
      </w:r>
    </w:p>
    <w:p w:rsidR="006C0D1F" w:rsidRPr="00B36C7E" w:rsidRDefault="006C0D1F" w:rsidP="006C0D1F">
      <w:pPr>
        <w:spacing w:before="120"/>
        <w:jc w:val="both"/>
        <w:rPr>
          <w:rFonts w:ascii="Tahoma" w:hAnsi="Tahoma" w:cs="Tahoma"/>
          <w:sz w:val="22"/>
          <w:szCs w:val="22"/>
        </w:rPr>
      </w:pPr>
      <w:r w:rsidRPr="00B36C7E">
        <w:rPr>
          <w:rFonts w:ascii="Tahoma" w:hAnsi="Tahoma" w:cs="Tahoma"/>
          <w:sz w:val="22"/>
          <w:szCs w:val="22"/>
        </w:rPr>
        <w:t>Cualquier tributo, emergente del presente contrato, pagadero fuera y dentro del territorio boliviano estará a cargo del PROVEEDOR.</w:t>
      </w:r>
    </w:p>
    <w:p w:rsidR="006C0D1F" w:rsidRPr="00B36C7E" w:rsidRDefault="006C0D1F" w:rsidP="006C0D1F">
      <w:pPr>
        <w:spacing w:before="120"/>
        <w:jc w:val="both"/>
        <w:rPr>
          <w:rFonts w:ascii="Tahoma" w:hAnsi="Tahoma" w:cs="Tahoma"/>
          <w:iCs/>
          <w:sz w:val="22"/>
          <w:szCs w:val="22"/>
          <w:lang w:val="es-BO"/>
        </w:rPr>
      </w:pPr>
      <w:r w:rsidRPr="00B36C7E">
        <w:rPr>
          <w:rFonts w:ascii="Tahoma" w:hAnsi="Tahoma" w:cs="Tahoma"/>
          <w:iCs/>
          <w:sz w:val="22"/>
          <w:szCs w:val="22"/>
          <w:lang w:val="es-BO"/>
        </w:rPr>
        <w:t>En caso que los bienes provistos sufran alguna contingencia o desperfecto, el riesgo será asumido por el PROVEEDOR hasta el momento en que se firme el respectivo Certificado de Control de Calidad, a partir del cual el riesgo lo asume ENTEL S.A., salvando el periodo de garantía establecido para el buen funcionamiento de cada equipo</w:t>
      </w:r>
    </w:p>
    <w:p w:rsidR="006C0D1F" w:rsidRPr="00B36C7E" w:rsidRDefault="006C0D1F" w:rsidP="006C0D1F">
      <w:pPr>
        <w:spacing w:before="120"/>
        <w:jc w:val="both"/>
        <w:rPr>
          <w:rFonts w:ascii="Tahoma" w:hAnsi="Tahoma" w:cs="Tahoma"/>
          <w:sz w:val="22"/>
          <w:szCs w:val="22"/>
        </w:rPr>
      </w:pPr>
      <w:r w:rsidRPr="00B36C7E">
        <w:rPr>
          <w:rFonts w:ascii="Tahoma" w:hAnsi="Tahoma" w:cs="Tahoma"/>
          <w:sz w:val="22"/>
          <w:szCs w:val="22"/>
        </w:rPr>
        <w:t>El PROVEEDOR manera expresa, asume la responsabilidad absoluta y total por el pago recibido de ENTEL S.A., deslindando a ENTEL S.A. de cualquier responsabilidad y/o reclamo que pudieran efectuar terceras personas naturales o jurídicas, nacionales y/o extranjeras.</w:t>
      </w:r>
    </w:p>
    <w:p w:rsidR="006C0D1F" w:rsidRPr="00B36C7E" w:rsidRDefault="006C0D1F" w:rsidP="006C0D1F">
      <w:pPr>
        <w:spacing w:before="120"/>
        <w:jc w:val="both"/>
        <w:rPr>
          <w:rFonts w:ascii="Tahoma" w:hAnsi="Tahoma" w:cs="Tahoma"/>
          <w:sz w:val="22"/>
          <w:szCs w:val="22"/>
          <w:lang w:val="es-BO" w:eastAsia="en-US"/>
        </w:rPr>
      </w:pPr>
      <w:r w:rsidRPr="00B36C7E">
        <w:rPr>
          <w:rFonts w:ascii="Tahoma" w:hAnsi="Tahoma" w:cs="Tahoma"/>
          <w:b/>
          <w:sz w:val="22"/>
          <w:szCs w:val="22"/>
          <w:u w:val="single"/>
        </w:rPr>
        <w:t>SÉPTIMA: VIGENCIA</w:t>
      </w:r>
      <w:r w:rsidRPr="00B36C7E">
        <w:rPr>
          <w:rFonts w:ascii="Tahoma" w:hAnsi="Tahoma" w:cs="Tahoma"/>
          <w:b/>
          <w:sz w:val="22"/>
          <w:szCs w:val="22"/>
        </w:rPr>
        <w:t>.-</w:t>
      </w:r>
      <w:r w:rsidRPr="00B36C7E">
        <w:rPr>
          <w:rFonts w:ascii="Tahoma" w:hAnsi="Tahoma" w:cs="Tahoma"/>
          <w:sz w:val="22"/>
          <w:szCs w:val="22"/>
        </w:rPr>
        <w:t xml:space="preserve"> El presente </w:t>
      </w:r>
      <w:r w:rsidRPr="00B36C7E">
        <w:rPr>
          <w:rFonts w:ascii="Tahoma" w:hAnsi="Tahoma" w:cs="Tahoma"/>
          <w:sz w:val="22"/>
          <w:szCs w:val="22"/>
          <w:lang w:val="es-BO"/>
        </w:rPr>
        <w:t>contrato entrará en vigencia a partir de la fecha de su suscripción y se extenderá hasta que ambas partes hayan dado cumplimiento a todas las condiciones y estipulaciones contenidas en el mismo.</w:t>
      </w:r>
    </w:p>
    <w:p w:rsidR="006C0D1F" w:rsidRPr="00B36C7E" w:rsidRDefault="006C0D1F" w:rsidP="006C0D1F">
      <w:pPr>
        <w:spacing w:before="120"/>
        <w:contextualSpacing/>
        <w:jc w:val="both"/>
        <w:rPr>
          <w:rFonts w:ascii="Tahoma" w:hAnsi="Tahoma" w:cs="Tahoma"/>
          <w:sz w:val="22"/>
          <w:szCs w:val="22"/>
          <w:lang w:val="es-BO" w:eastAsia="en-US"/>
        </w:rPr>
      </w:pPr>
      <w:r w:rsidRPr="00B36C7E">
        <w:rPr>
          <w:rFonts w:ascii="Tahoma" w:hAnsi="Tahoma" w:cs="Tahoma"/>
          <w:b/>
          <w:sz w:val="22"/>
          <w:szCs w:val="22"/>
          <w:u w:val="single"/>
        </w:rPr>
        <w:t>OCTAVA: PLAZO Y FORMA DE ENTREGA</w:t>
      </w:r>
      <w:r w:rsidRPr="00B36C7E">
        <w:rPr>
          <w:rFonts w:ascii="Tahoma" w:hAnsi="Tahoma" w:cs="Tahoma"/>
          <w:b/>
          <w:sz w:val="22"/>
          <w:szCs w:val="22"/>
        </w:rPr>
        <w:t>.-</w:t>
      </w:r>
      <w:r w:rsidRPr="00B36C7E">
        <w:rPr>
          <w:rFonts w:ascii="Tahoma" w:hAnsi="Tahoma" w:cs="Tahoma"/>
          <w:sz w:val="22"/>
          <w:szCs w:val="22"/>
        </w:rPr>
        <w:t xml:space="preserve"> </w:t>
      </w:r>
      <w:r w:rsidRPr="00B36C7E">
        <w:rPr>
          <w:rFonts w:ascii="Tahoma" w:hAnsi="Tahoma" w:cs="Tahoma"/>
          <w:sz w:val="22"/>
          <w:szCs w:val="22"/>
          <w:lang w:val="es-BO" w:eastAsia="en-US"/>
        </w:rPr>
        <w:t xml:space="preserve">El PROVEEDOR </w:t>
      </w:r>
      <w:proofErr w:type="gramStart"/>
      <w:r w:rsidRPr="00B36C7E">
        <w:rPr>
          <w:rFonts w:ascii="Tahoma" w:hAnsi="Tahoma" w:cs="Tahoma"/>
          <w:sz w:val="22"/>
          <w:szCs w:val="22"/>
          <w:lang w:val="es-BO" w:eastAsia="en-US"/>
        </w:rPr>
        <w:t>entregará</w:t>
      </w:r>
      <w:proofErr w:type="gramEnd"/>
      <w:r w:rsidRPr="00B36C7E">
        <w:rPr>
          <w:rFonts w:ascii="Tahoma" w:hAnsi="Tahoma" w:cs="Tahoma"/>
          <w:sz w:val="22"/>
          <w:szCs w:val="22"/>
          <w:lang w:val="es-BO" w:eastAsia="en-US"/>
        </w:rPr>
        <w:t xml:space="preserve"> a ENTEL S.A. la totalidad de los bienes y servicios ejecutados de acuerdo a las condiciones:</w:t>
      </w:r>
    </w:p>
    <w:p w:rsidR="006C0D1F" w:rsidRPr="00B36C7E" w:rsidRDefault="006C0D1F" w:rsidP="00F038B9">
      <w:pPr>
        <w:pStyle w:val="Prrafodelista"/>
        <w:numPr>
          <w:ilvl w:val="1"/>
          <w:numId w:val="43"/>
        </w:numPr>
        <w:spacing w:after="120"/>
        <w:contextualSpacing/>
        <w:jc w:val="both"/>
        <w:rPr>
          <w:rFonts w:ascii="Tahoma" w:hAnsi="Tahoma" w:cs="Tahoma"/>
          <w:sz w:val="22"/>
          <w:szCs w:val="22"/>
          <w:lang w:val="es-BO"/>
        </w:rPr>
      </w:pPr>
      <w:r w:rsidRPr="00B36C7E">
        <w:rPr>
          <w:rFonts w:ascii="Tahoma" w:hAnsi="Tahoma" w:cs="Tahoma"/>
          <w:b/>
          <w:sz w:val="22"/>
          <w:szCs w:val="22"/>
          <w:lang w:val="es-BO"/>
        </w:rPr>
        <w:t>Provisión e implementación de equipos</w:t>
      </w:r>
      <w:r w:rsidRPr="00B36C7E">
        <w:rPr>
          <w:rFonts w:ascii="Tahoma" w:hAnsi="Tahoma" w:cs="Tahoma"/>
          <w:sz w:val="22"/>
          <w:szCs w:val="22"/>
          <w:lang w:val="es-BO"/>
        </w:rPr>
        <w:t>:</w:t>
      </w:r>
    </w:p>
    <w:p w:rsidR="006C0D1F" w:rsidRPr="00B36C7E" w:rsidRDefault="006C0D1F" w:rsidP="00F038B9">
      <w:pPr>
        <w:pStyle w:val="Prrafodelista"/>
        <w:numPr>
          <w:ilvl w:val="2"/>
          <w:numId w:val="43"/>
        </w:numPr>
        <w:spacing w:after="120"/>
        <w:ind w:left="1418" w:hanging="709"/>
        <w:contextualSpacing/>
        <w:jc w:val="both"/>
        <w:rPr>
          <w:rFonts w:ascii="Tahoma" w:hAnsi="Tahoma" w:cs="Tahoma"/>
          <w:sz w:val="22"/>
          <w:szCs w:val="22"/>
          <w:lang w:eastAsia="es-BO"/>
        </w:rPr>
      </w:pPr>
      <w:r w:rsidRPr="00B36C7E">
        <w:rPr>
          <w:rFonts w:ascii="Tahoma" w:hAnsi="Tahoma" w:cs="Tahoma"/>
          <w:sz w:val="22"/>
          <w:szCs w:val="22"/>
          <w:lang w:eastAsia="es-BO"/>
        </w:rPr>
        <w:t>Equipos:</w:t>
      </w:r>
      <w:r w:rsidRPr="00B36C7E">
        <w:rPr>
          <w:rFonts w:ascii="Tahoma" w:hAnsi="Tahoma" w:cs="Tahoma"/>
          <w:b/>
          <w:sz w:val="22"/>
          <w:szCs w:val="22"/>
          <w:lang w:eastAsia="es-BO"/>
        </w:rPr>
        <w:t xml:space="preserve"> </w:t>
      </w:r>
      <w:proofErr w:type="gramStart"/>
      <w:r w:rsidRPr="00B36C7E">
        <w:rPr>
          <w:rFonts w:ascii="Tahoma" w:hAnsi="Tahoma" w:cs="Tahoma"/>
          <w:sz w:val="22"/>
          <w:szCs w:val="22"/>
          <w:lang w:val="es-BO"/>
        </w:rPr>
        <w:t>………………………</w:t>
      </w:r>
      <w:proofErr w:type="gramEnd"/>
    </w:p>
    <w:p w:rsidR="006C0D1F" w:rsidRPr="00B36C7E" w:rsidRDefault="006C0D1F" w:rsidP="00F038B9">
      <w:pPr>
        <w:pStyle w:val="Prrafodelista"/>
        <w:numPr>
          <w:ilvl w:val="2"/>
          <w:numId w:val="43"/>
        </w:numPr>
        <w:spacing w:after="120"/>
        <w:ind w:left="1418" w:hanging="709"/>
        <w:contextualSpacing/>
        <w:jc w:val="both"/>
        <w:rPr>
          <w:rFonts w:ascii="Tahoma" w:hAnsi="Tahoma" w:cs="Tahoma"/>
          <w:sz w:val="22"/>
          <w:szCs w:val="22"/>
          <w:lang w:eastAsia="es-BO"/>
        </w:rPr>
      </w:pPr>
      <w:r w:rsidRPr="00B36C7E">
        <w:rPr>
          <w:rFonts w:ascii="Tahoma" w:hAnsi="Tahoma" w:cs="Tahoma"/>
          <w:sz w:val="22"/>
          <w:szCs w:val="22"/>
          <w:lang w:eastAsia="es-BO"/>
        </w:rPr>
        <w:t>Servicios:</w:t>
      </w:r>
      <w:proofErr w:type="gramStart"/>
      <w:r w:rsidRPr="00B36C7E">
        <w:rPr>
          <w:rFonts w:ascii="Tahoma" w:hAnsi="Tahoma" w:cs="Tahoma"/>
          <w:sz w:val="22"/>
          <w:szCs w:val="22"/>
          <w:lang w:eastAsia="es-BO"/>
        </w:rPr>
        <w:t>………………………</w:t>
      </w:r>
      <w:proofErr w:type="gramEnd"/>
    </w:p>
    <w:p w:rsidR="006C0D1F" w:rsidRPr="00B36C7E" w:rsidRDefault="006C0D1F" w:rsidP="006C0D1F">
      <w:pPr>
        <w:spacing w:before="120"/>
        <w:jc w:val="both"/>
        <w:rPr>
          <w:rFonts w:ascii="Tahoma" w:hAnsi="Tahoma" w:cs="Tahoma"/>
          <w:b/>
          <w:sz w:val="22"/>
          <w:szCs w:val="22"/>
        </w:rPr>
      </w:pPr>
      <w:r w:rsidRPr="00B36C7E">
        <w:rPr>
          <w:rFonts w:ascii="Tahoma" w:hAnsi="Tahoma" w:cs="Tahoma"/>
          <w:b/>
          <w:sz w:val="22"/>
          <w:szCs w:val="22"/>
        </w:rPr>
        <w:t xml:space="preserve"> (ESTO VARÍA DE CONFORMIDAD A LO ESTABLECIDO EN TERMINOS BASICOS DE </w:t>
      </w:r>
      <w:proofErr w:type="gramStart"/>
      <w:r w:rsidRPr="00B36C7E">
        <w:rPr>
          <w:rFonts w:ascii="Tahoma" w:hAnsi="Tahoma" w:cs="Tahoma"/>
          <w:b/>
          <w:sz w:val="22"/>
          <w:szCs w:val="22"/>
        </w:rPr>
        <w:t>CONTRATACIÓN  Y</w:t>
      </w:r>
      <w:proofErr w:type="gramEnd"/>
      <w:r w:rsidRPr="00B36C7E">
        <w:rPr>
          <w:rFonts w:ascii="Tahoma" w:hAnsi="Tahoma" w:cs="Tahoma"/>
          <w:b/>
          <w:sz w:val="22"/>
          <w:szCs w:val="22"/>
        </w:rPr>
        <w:t xml:space="preserve"> LA CARTA DE ADJUDICACIÓN).</w:t>
      </w:r>
    </w:p>
    <w:p w:rsidR="006C0D1F" w:rsidRPr="00B36C7E" w:rsidRDefault="006C0D1F" w:rsidP="006C0D1F">
      <w:pPr>
        <w:spacing w:before="120"/>
        <w:jc w:val="both"/>
        <w:rPr>
          <w:rFonts w:ascii="Tahoma" w:hAnsi="Tahoma" w:cs="Tahoma"/>
          <w:sz w:val="22"/>
          <w:szCs w:val="22"/>
        </w:rPr>
      </w:pPr>
      <w:r w:rsidRPr="00B36C7E">
        <w:rPr>
          <w:rFonts w:ascii="Tahoma" w:hAnsi="Tahoma" w:cs="Tahoma"/>
          <w:sz w:val="22"/>
          <w:szCs w:val="22"/>
        </w:rPr>
        <w:t xml:space="preserve">Se consignará como fecha de entrega aquélla en la que los bienes y servicios sean entregados sin observaciones y se encuentren a disposición de ENTEL S.A. para su uso, asimismo hayan cumplido </w:t>
      </w:r>
      <w:r w:rsidRPr="00B36C7E">
        <w:rPr>
          <w:rFonts w:ascii="Tahoma" w:hAnsi="Tahoma" w:cs="Tahoma"/>
          <w:sz w:val="22"/>
          <w:szCs w:val="22"/>
        </w:rPr>
        <w:lastRenderedPageBreak/>
        <w:t>con las inspecciones técnicas y cuenten con el Certificado de Aceptación Provisional y el Certificado de Control de Calidad.</w:t>
      </w:r>
    </w:p>
    <w:p w:rsidR="006C0D1F" w:rsidRPr="00B36C7E" w:rsidRDefault="006C0D1F" w:rsidP="006C0D1F">
      <w:pPr>
        <w:spacing w:before="120"/>
        <w:contextualSpacing/>
        <w:jc w:val="both"/>
        <w:rPr>
          <w:rFonts w:ascii="Tahoma" w:hAnsi="Tahoma" w:cs="Tahoma"/>
          <w:sz w:val="22"/>
          <w:szCs w:val="22"/>
        </w:rPr>
      </w:pPr>
      <w:r w:rsidRPr="00B36C7E">
        <w:rPr>
          <w:rFonts w:ascii="Tahoma" w:hAnsi="Tahoma" w:cs="Tahoma"/>
          <w:b/>
          <w:sz w:val="22"/>
          <w:szCs w:val="22"/>
          <w:u w:val="single"/>
          <w:lang w:val="es-BO"/>
        </w:rPr>
        <w:t>NOVENA</w:t>
      </w:r>
      <w:r w:rsidRPr="00B36C7E">
        <w:rPr>
          <w:rFonts w:ascii="Tahoma" w:hAnsi="Tahoma" w:cs="Tahoma"/>
          <w:b/>
          <w:sz w:val="22"/>
          <w:szCs w:val="22"/>
          <w:u w:val="single"/>
        </w:rPr>
        <w:t>: GARANTÍAS Y SEGUROS</w:t>
      </w:r>
      <w:r w:rsidRPr="00B36C7E">
        <w:rPr>
          <w:rFonts w:ascii="Tahoma" w:hAnsi="Tahoma" w:cs="Tahoma"/>
          <w:sz w:val="22"/>
          <w:szCs w:val="22"/>
        </w:rPr>
        <w:t xml:space="preserve">.- Las garantías señaladas en la presente cláusula, </w:t>
      </w:r>
      <w:r w:rsidRPr="00B36C7E">
        <w:rPr>
          <w:rFonts w:ascii="Tahoma" w:hAnsi="Tahoma" w:cs="Tahoma"/>
          <w:color w:val="000000"/>
          <w:sz w:val="22"/>
          <w:szCs w:val="22"/>
          <w:lang w:val="es-BO"/>
        </w:rPr>
        <w:t>será exigible y ejecutable de acuerdo a las leyes bolivianas</w:t>
      </w:r>
      <w:r w:rsidRPr="00B36C7E">
        <w:rPr>
          <w:rFonts w:ascii="Tahoma" w:hAnsi="Tahoma" w:cs="Tahoma"/>
          <w:sz w:val="22"/>
          <w:szCs w:val="22"/>
        </w:rPr>
        <w:t xml:space="preserve">, si </w:t>
      </w:r>
      <w:r w:rsidRPr="00B36C7E">
        <w:rPr>
          <w:rFonts w:ascii="Tahoma" w:hAnsi="Tahoma" w:cs="Tahoma"/>
          <w:sz w:val="22"/>
          <w:szCs w:val="22"/>
          <w:lang w:val="es-BO"/>
        </w:rPr>
        <w:t>el PROVEEDOR</w:t>
      </w:r>
      <w:r w:rsidRPr="00B36C7E">
        <w:rPr>
          <w:rFonts w:ascii="Tahoma" w:hAnsi="Tahoma" w:cs="Tahoma"/>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rsidR="006C0D1F" w:rsidRPr="00B36C7E" w:rsidRDefault="006C0D1F" w:rsidP="006C0D1F">
      <w:pPr>
        <w:spacing w:before="120"/>
        <w:contextualSpacing/>
        <w:jc w:val="both"/>
        <w:rPr>
          <w:rFonts w:ascii="Tahoma" w:hAnsi="Tahoma" w:cs="Tahoma"/>
          <w:sz w:val="22"/>
          <w:szCs w:val="22"/>
        </w:rPr>
      </w:pPr>
    </w:p>
    <w:p w:rsidR="006C0D1F" w:rsidRPr="00B36C7E" w:rsidRDefault="006C0D1F" w:rsidP="00F038B9">
      <w:pPr>
        <w:pStyle w:val="Prrafodelista"/>
        <w:numPr>
          <w:ilvl w:val="0"/>
          <w:numId w:val="48"/>
        </w:numPr>
        <w:jc w:val="both"/>
        <w:rPr>
          <w:rFonts w:ascii="Tahoma" w:hAnsi="Tahoma" w:cs="Tahoma"/>
          <w:sz w:val="22"/>
          <w:szCs w:val="22"/>
        </w:rPr>
      </w:pPr>
      <w:r w:rsidRPr="00B36C7E">
        <w:rPr>
          <w:rFonts w:ascii="Tahoma" w:hAnsi="Tahoma" w:cs="Tahoma"/>
          <w:b/>
          <w:bCs/>
          <w:sz w:val="22"/>
          <w:szCs w:val="22"/>
          <w:u w:val="single"/>
        </w:rPr>
        <w:t>Garantía de Cumplimiento de Contrato</w:t>
      </w:r>
      <w:r w:rsidRPr="00B36C7E">
        <w:rPr>
          <w:rFonts w:ascii="Tahoma" w:hAnsi="Tahoma" w:cs="Tahoma"/>
          <w:b/>
          <w:sz w:val="22"/>
          <w:szCs w:val="22"/>
        </w:rPr>
        <w:t>.-</w:t>
      </w:r>
      <w:r w:rsidRPr="00B36C7E">
        <w:rPr>
          <w:rFonts w:ascii="Tahoma" w:hAnsi="Tahoma" w:cs="Tahoma"/>
          <w:sz w:val="22"/>
          <w:szCs w:val="22"/>
        </w:rPr>
        <w:t xml:space="preserve"> Para garantizar el cumplimiento del presente contrato, el</w:t>
      </w:r>
      <w:r w:rsidRPr="00B36C7E">
        <w:rPr>
          <w:rFonts w:ascii="Tahoma" w:hAnsi="Tahoma" w:cs="Tahoma"/>
          <w:b/>
          <w:sz w:val="22"/>
          <w:szCs w:val="22"/>
        </w:rPr>
        <w:t xml:space="preserve"> </w:t>
      </w:r>
      <w:r w:rsidRPr="00B36C7E">
        <w:rPr>
          <w:rFonts w:ascii="Tahoma" w:hAnsi="Tahoma" w:cs="Tahoma"/>
          <w:sz w:val="22"/>
          <w:szCs w:val="22"/>
        </w:rPr>
        <w:t xml:space="preserve">PROVEEDOR presentó a ENTEL S.A. la Boleta/Póliza de Garantía N° ……. emitida por el Banco……………………………….. por la suma </w:t>
      </w:r>
      <w:proofErr w:type="gramStart"/>
      <w:r w:rsidRPr="00B36C7E">
        <w:rPr>
          <w:rFonts w:ascii="Tahoma" w:hAnsi="Tahoma" w:cs="Tahoma"/>
          <w:sz w:val="22"/>
          <w:szCs w:val="22"/>
        </w:rPr>
        <w:t>de …</w:t>
      </w:r>
      <w:proofErr w:type="gramEnd"/>
      <w:r w:rsidRPr="00B36C7E">
        <w:rPr>
          <w:rFonts w:ascii="Tahoma" w:hAnsi="Tahoma" w:cs="Tahoma"/>
          <w:sz w:val="22"/>
          <w:szCs w:val="22"/>
        </w:rPr>
        <w:t>…………………… (…………………………………… 00/</w:t>
      </w:r>
      <w:proofErr w:type="gramStart"/>
      <w:r w:rsidRPr="00B36C7E">
        <w:rPr>
          <w:rFonts w:ascii="Tahoma" w:hAnsi="Tahoma" w:cs="Tahoma"/>
          <w:sz w:val="22"/>
          <w:szCs w:val="22"/>
        </w:rPr>
        <w:t>100 …</w:t>
      </w:r>
      <w:proofErr w:type="gramEnd"/>
      <w:r w:rsidRPr="00B36C7E">
        <w:rPr>
          <w:rFonts w:ascii="Tahoma" w:hAnsi="Tahoma" w:cs="Tahoma"/>
          <w:sz w:val="22"/>
          <w:szCs w:val="22"/>
        </w:rPr>
        <w:t xml:space="preserve">………………..) con vigencia a partir del </w:t>
      </w:r>
      <w:proofErr w:type="gramStart"/>
      <w:r w:rsidRPr="00B36C7E">
        <w:rPr>
          <w:rFonts w:ascii="Tahoma" w:hAnsi="Tahoma" w:cs="Tahoma"/>
          <w:sz w:val="22"/>
          <w:szCs w:val="22"/>
        </w:rPr>
        <w:t>..</w:t>
      </w:r>
      <w:proofErr w:type="gramEnd"/>
      <w:r w:rsidRPr="00B36C7E">
        <w:rPr>
          <w:rFonts w:ascii="Tahoma" w:hAnsi="Tahoma" w:cs="Tahoma"/>
          <w:sz w:val="22"/>
          <w:szCs w:val="22"/>
        </w:rPr>
        <w:t xml:space="preserve">/../.. al </w:t>
      </w:r>
      <w:proofErr w:type="gramStart"/>
      <w:r w:rsidRPr="00B36C7E">
        <w:rPr>
          <w:rFonts w:ascii="Tahoma" w:hAnsi="Tahoma" w:cs="Tahoma"/>
          <w:sz w:val="22"/>
          <w:szCs w:val="22"/>
        </w:rPr>
        <w:t>..</w:t>
      </w:r>
      <w:proofErr w:type="gramEnd"/>
      <w:r w:rsidRPr="00B36C7E">
        <w:rPr>
          <w:rFonts w:ascii="Tahoma" w:hAnsi="Tahoma" w:cs="Tahoma"/>
          <w:sz w:val="22"/>
          <w:szCs w:val="22"/>
        </w:rPr>
        <w:t>/../..</w:t>
      </w:r>
      <w:proofErr w:type="gramStart"/>
      <w:r w:rsidRPr="00B36C7E">
        <w:rPr>
          <w:rFonts w:ascii="Tahoma" w:hAnsi="Tahoma" w:cs="Tahoma"/>
          <w:sz w:val="22"/>
          <w:szCs w:val="22"/>
        </w:rPr>
        <w:t>,</w:t>
      </w:r>
      <w:proofErr w:type="gramEnd"/>
      <w:r w:rsidRPr="00B36C7E">
        <w:rPr>
          <w:rFonts w:ascii="Tahoma" w:hAnsi="Tahoma" w:cs="Tahoma"/>
          <w:sz w:val="22"/>
          <w:szCs w:val="22"/>
        </w:rPr>
        <w:t xml:space="preserve"> con la característica de renovable, irrevocable de ejecución inmediata</w:t>
      </w:r>
      <w:r w:rsidRPr="00B36C7E">
        <w:rPr>
          <w:rFonts w:ascii="Tahoma" w:hAnsi="Tahoma" w:cs="Tahoma"/>
          <w:bCs/>
          <w:sz w:val="22"/>
          <w:szCs w:val="22"/>
        </w:rPr>
        <w:t xml:space="preserve"> y a primer requerimiento, </w:t>
      </w:r>
      <w:r w:rsidRPr="00B36C7E">
        <w:rPr>
          <w:rFonts w:ascii="Tahoma" w:hAnsi="Tahoma" w:cs="Tahoma"/>
          <w:sz w:val="22"/>
          <w:szCs w:val="22"/>
        </w:rPr>
        <w:t>equivalente al diez por ciento (10%) del valor total del presente contrato.</w:t>
      </w:r>
    </w:p>
    <w:p w:rsidR="006C0D1F" w:rsidRPr="00B36C7E" w:rsidRDefault="006C0D1F" w:rsidP="006C0D1F">
      <w:pPr>
        <w:spacing w:before="120"/>
        <w:ind w:left="709"/>
        <w:jc w:val="both"/>
        <w:rPr>
          <w:rFonts w:ascii="Tahoma" w:hAnsi="Tahoma" w:cs="Tahoma"/>
          <w:sz w:val="22"/>
          <w:szCs w:val="22"/>
        </w:rPr>
      </w:pPr>
      <w:r w:rsidRPr="00B36C7E">
        <w:rPr>
          <w:rFonts w:ascii="Tahoma" w:hAnsi="Tahoma" w:cs="Tahoma"/>
          <w:sz w:val="22"/>
          <w:szCs w:val="22"/>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p>
    <w:p w:rsidR="006C0D1F" w:rsidRPr="00B36C7E" w:rsidRDefault="006C0D1F" w:rsidP="00F038B9">
      <w:pPr>
        <w:pStyle w:val="Prrafodelista"/>
        <w:numPr>
          <w:ilvl w:val="0"/>
          <w:numId w:val="40"/>
        </w:numPr>
        <w:spacing w:before="120"/>
        <w:jc w:val="both"/>
        <w:rPr>
          <w:rFonts w:ascii="Tahoma" w:hAnsi="Tahoma" w:cs="Tahoma"/>
          <w:sz w:val="22"/>
          <w:szCs w:val="22"/>
          <w:lang w:val="es-BO"/>
        </w:rPr>
      </w:pPr>
      <w:r w:rsidRPr="00B36C7E">
        <w:rPr>
          <w:rFonts w:ascii="Tahoma" w:hAnsi="Tahoma" w:cs="Tahoma"/>
          <w:b/>
          <w:sz w:val="22"/>
          <w:szCs w:val="22"/>
          <w:u w:val="single"/>
          <w:lang w:val="es-BO"/>
        </w:rPr>
        <w:t>Garantía de Calidad de Bienes y Servicios de Instalación</w:t>
      </w:r>
      <w:r w:rsidRPr="00B36C7E">
        <w:rPr>
          <w:rFonts w:ascii="Tahoma" w:hAnsi="Tahoma" w:cs="Tahoma"/>
          <w:b/>
          <w:sz w:val="22"/>
          <w:szCs w:val="22"/>
          <w:lang w:val="es-BO"/>
        </w:rPr>
        <w:t>.-</w:t>
      </w:r>
      <w:r w:rsidRPr="00B36C7E">
        <w:rPr>
          <w:rFonts w:ascii="Tahoma" w:hAnsi="Tahoma" w:cs="Tahoma"/>
          <w:sz w:val="22"/>
          <w:szCs w:val="22"/>
          <w:lang w:val="es-BO"/>
        </w:rPr>
        <w:t xml:space="preserve"> El PROVEEDOR garantiza la calidad de los trabajos y servicios ejecutados objeto del presente contrato por el periodo de </w:t>
      </w:r>
      <w:proofErr w:type="gramStart"/>
      <w:r w:rsidRPr="00B36C7E">
        <w:rPr>
          <w:rFonts w:ascii="Tahoma" w:hAnsi="Tahoma" w:cs="Tahoma"/>
          <w:sz w:val="22"/>
          <w:szCs w:val="22"/>
          <w:lang w:val="es-BO"/>
        </w:rPr>
        <w:t>….</w:t>
      </w:r>
      <w:proofErr w:type="gramEnd"/>
      <w:r w:rsidRPr="00B36C7E">
        <w:rPr>
          <w:rFonts w:ascii="Tahoma" w:hAnsi="Tahoma" w:cs="Tahoma"/>
          <w:sz w:val="22"/>
          <w:szCs w:val="22"/>
          <w:lang w:val="es-BO"/>
        </w:rPr>
        <w:t xml:space="preserve"> (…) año/S computable a partir de la emisión del Certificado de Aceptación Provisional</w:t>
      </w:r>
      <w:r w:rsidRPr="00B36C7E">
        <w:rPr>
          <w:rFonts w:ascii="Tahoma" w:hAnsi="Tahoma" w:cs="Tahoma"/>
          <w:b/>
          <w:sz w:val="22"/>
          <w:szCs w:val="22"/>
          <w:lang w:val="es-BO"/>
        </w:rPr>
        <w:t>.(ESTO DEBERÁ ESTAR EXPRESAMENTE DETALLADO EN LOS TERMINOS BASICOS DE CONTRATACIÓN, CASO CONTRARIO NO SE INCLUIRÁ)</w:t>
      </w:r>
    </w:p>
    <w:p w:rsidR="006C0D1F" w:rsidRPr="00B36C7E" w:rsidRDefault="006C0D1F" w:rsidP="00F038B9">
      <w:pPr>
        <w:pStyle w:val="Prrafodelista"/>
        <w:numPr>
          <w:ilvl w:val="0"/>
          <w:numId w:val="40"/>
        </w:numPr>
        <w:spacing w:before="120"/>
        <w:jc w:val="both"/>
        <w:rPr>
          <w:rFonts w:ascii="Tahoma" w:hAnsi="Tahoma" w:cs="Tahoma"/>
          <w:bCs/>
          <w:sz w:val="22"/>
          <w:szCs w:val="22"/>
          <w:lang w:val="es-BO"/>
        </w:rPr>
      </w:pPr>
      <w:r w:rsidRPr="00B36C7E">
        <w:rPr>
          <w:rFonts w:ascii="Tahoma" w:hAnsi="Tahoma" w:cs="Tahoma"/>
          <w:b/>
          <w:sz w:val="22"/>
          <w:szCs w:val="22"/>
          <w:u w:val="single"/>
          <w:lang w:val="es-BO"/>
        </w:rPr>
        <w:t>Soporte Técnico</w:t>
      </w:r>
      <w:r w:rsidRPr="00B36C7E">
        <w:rPr>
          <w:rFonts w:ascii="Tahoma" w:hAnsi="Tahoma" w:cs="Tahoma"/>
          <w:b/>
          <w:sz w:val="22"/>
          <w:szCs w:val="22"/>
          <w:lang w:val="es-BO"/>
        </w:rPr>
        <w:t>.-</w:t>
      </w:r>
      <w:r w:rsidRPr="00B36C7E">
        <w:rPr>
          <w:rFonts w:ascii="Tahoma" w:hAnsi="Tahoma" w:cs="Tahoma"/>
          <w:sz w:val="22"/>
          <w:szCs w:val="22"/>
          <w:lang w:val="es-BO"/>
        </w:rPr>
        <w:t xml:space="preserve"> El PROVEEDOR se obliga a brindar la garantía del Soporte Técnico  por un periodo de …</w:t>
      </w:r>
      <w:proofErr w:type="gramStart"/>
      <w:r w:rsidRPr="00B36C7E">
        <w:rPr>
          <w:rFonts w:ascii="Tahoma" w:hAnsi="Tahoma" w:cs="Tahoma"/>
          <w:sz w:val="22"/>
          <w:szCs w:val="22"/>
          <w:lang w:val="es-BO"/>
        </w:rPr>
        <w:t>..</w:t>
      </w:r>
      <w:proofErr w:type="gramEnd"/>
      <w:r w:rsidRPr="00B36C7E">
        <w:rPr>
          <w:rFonts w:ascii="Tahoma" w:hAnsi="Tahoma" w:cs="Tahoma"/>
          <w:sz w:val="22"/>
          <w:szCs w:val="22"/>
          <w:lang w:val="es-BO"/>
        </w:rPr>
        <w:t>(……) año/meses, de acuerdo a lo establecido en el presente contrato y el Pliego de Condiciones que forma parte integrante del presente contrato, sin costo alguno para ENTEL S.A.</w:t>
      </w:r>
      <w:r w:rsidRPr="00B36C7E">
        <w:rPr>
          <w:rFonts w:ascii="Tahoma" w:hAnsi="Tahoma" w:cs="Tahoma"/>
          <w:b/>
          <w:sz w:val="22"/>
          <w:szCs w:val="22"/>
          <w:lang w:val="es-BO"/>
        </w:rPr>
        <w:t xml:space="preserve"> (ESTO DEBERÁ ESTAR EXPRESAMENTE DETALLADO EN LAS ESPECIFICACIONES TECNICAS, CASO CONTRARIO NO SE INCLUIRÁ)</w:t>
      </w:r>
    </w:p>
    <w:p w:rsidR="006C0D1F" w:rsidRPr="00B36C7E" w:rsidRDefault="006C0D1F" w:rsidP="00F038B9">
      <w:pPr>
        <w:pStyle w:val="Prrafodelista"/>
        <w:numPr>
          <w:ilvl w:val="0"/>
          <w:numId w:val="41"/>
        </w:numPr>
        <w:suppressAutoHyphens/>
        <w:spacing w:before="120"/>
        <w:jc w:val="both"/>
        <w:rPr>
          <w:rFonts w:ascii="Tahoma" w:hAnsi="Tahoma" w:cs="Tahoma"/>
          <w:color w:val="000000"/>
          <w:spacing w:val="-3"/>
          <w:sz w:val="22"/>
          <w:szCs w:val="22"/>
        </w:rPr>
      </w:pPr>
      <w:r w:rsidRPr="00B36C7E">
        <w:rPr>
          <w:rFonts w:ascii="Tahoma" w:hAnsi="Tahoma" w:cs="Tahoma"/>
          <w:b/>
          <w:color w:val="000000"/>
          <w:spacing w:val="-3"/>
          <w:sz w:val="22"/>
          <w:szCs w:val="22"/>
        </w:rPr>
        <w:t>Póliza de Responsabilidad Civil.-</w:t>
      </w:r>
      <w:r w:rsidRPr="00B36C7E">
        <w:rPr>
          <w:rFonts w:ascii="Tahoma" w:hAnsi="Tahoma" w:cs="Tahoma"/>
          <w:iCs/>
          <w:color w:val="00000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rsidR="006C0D1F" w:rsidRPr="00B36C7E" w:rsidRDefault="006C0D1F" w:rsidP="00F038B9">
      <w:pPr>
        <w:pStyle w:val="Prrafodelista"/>
        <w:numPr>
          <w:ilvl w:val="0"/>
          <w:numId w:val="41"/>
        </w:numPr>
        <w:suppressAutoHyphens/>
        <w:spacing w:before="120"/>
        <w:jc w:val="both"/>
        <w:rPr>
          <w:rFonts w:ascii="Tahoma" w:hAnsi="Tahoma" w:cs="Tahoma"/>
          <w:color w:val="000000"/>
          <w:spacing w:val="-3"/>
          <w:sz w:val="22"/>
          <w:szCs w:val="22"/>
        </w:rPr>
      </w:pPr>
      <w:r w:rsidRPr="00B36C7E">
        <w:rPr>
          <w:rFonts w:ascii="Tahoma" w:hAnsi="Tahoma" w:cs="Tahoma"/>
          <w:b/>
          <w:bCs/>
          <w:iCs/>
          <w:color w:val="000000"/>
          <w:sz w:val="22"/>
          <w:szCs w:val="22"/>
        </w:rPr>
        <w:t>Póliza de Seguro Contra Accidentes.-</w:t>
      </w:r>
      <w:r w:rsidRPr="00B36C7E">
        <w:rPr>
          <w:rFonts w:ascii="Tahoma" w:hAnsi="Tahoma" w:cs="Tahoma"/>
          <w:iCs/>
          <w:color w:val="000000"/>
          <w:sz w:val="22"/>
          <w:szCs w:val="22"/>
        </w:rPr>
        <w:t xml:space="preserve"> El</w:t>
      </w:r>
      <w:r w:rsidRPr="00B36C7E">
        <w:rPr>
          <w:rFonts w:ascii="Tahoma" w:hAnsi="Tahoma" w:cs="Tahoma"/>
          <w:b/>
          <w:iCs/>
          <w:color w:val="000000"/>
          <w:sz w:val="22"/>
          <w:szCs w:val="22"/>
        </w:rPr>
        <w:t xml:space="preserve"> </w:t>
      </w:r>
      <w:r w:rsidRPr="00B36C7E">
        <w:rPr>
          <w:rFonts w:ascii="Tahoma" w:hAnsi="Tahoma" w:cs="Tahoma"/>
          <w:iCs/>
          <w:color w:val="000000"/>
          <w:sz w:val="22"/>
          <w:szCs w:val="22"/>
        </w:rPr>
        <w:t>PROVEEDOR, durante la vigencia del presente Contrato cubrirá los riesgos por accidentes de su personal, con una Póliza de Seguro Contra Accidentes de Trabajo.</w:t>
      </w:r>
    </w:p>
    <w:p w:rsidR="006C0D1F" w:rsidRPr="00B36C7E" w:rsidRDefault="006C0D1F" w:rsidP="006C0D1F">
      <w:pPr>
        <w:spacing w:before="120"/>
        <w:jc w:val="both"/>
        <w:rPr>
          <w:rFonts w:ascii="Tahoma" w:hAnsi="Tahoma" w:cs="Tahoma"/>
          <w:sz w:val="22"/>
          <w:szCs w:val="22"/>
        </w:rPr>
      </w:pPr>
      <w:r w:rsidRPr="00B36C7E">
        <w:rPr>
          <w:rFonts w:ascii="Tahoma" w:hAnsi="Tahoma" w:cs="Tahoma"/>
          <w:b/>
          <w:sz w:val="22"/>
          <w:szCs w:val="22"/>
          <w:u w:val="single"/>
          <w:lang w:val="es-BO"/>
        </w:rPr>
        <w:t xml:space="preserve">DÉCIMA: </w:t>
      </w:r>
      <w:r w:rsidRPr="00B36C7E">
        <w:rPr>
          <w:rFonts w:ascii="Tahoma" w:hAnsi="Tahoma" w:cs="Tahoma"/>
          <w:b/>
          <w:sz w:val="22"/>
          <w:szCs w:val="22"/>
          <w:u w:val="single"/>
        </w:rPr>
        <w:t>INSPECCIÓN Y PRUEBAS</w:t>
      </w:r>
      <w:r w:rsidRPr="00B36C7E">
        <w:rPr>
          <w:rFonts w:ascii="Tahoma" w:hAnsi="Tahoma" w:cs="Tahoma"/>
          <w:sz w:val="22"/>
          <w:szCs w:val="22"/>
        </w:rPr>
        <w:t xml:space="preserve">.- </w:t>
      </w:r>
      <w:r w:rsidRPr="00B36C7E">
        <w:rPr>
          <w:rFonts w:ascii="Tahoma" w:hAnsi="Tahoma" w:cs="Tahoma"/>
          <w:sz w:val="22"/>
          <w:szCs w:val="22"/>
          <w:lang w:val="es-BO"/>
        </w:rPr>
        <w:t>Independientemente</w:t>
      </w:r>
      <w:r w:rsidRPr="00B36C7E">
        <w:rPr>
          <w:rFonts w:ascii="Tahoma" w:hAnsi="Tahoma" w:cs="Tahoma"/>
          <w:sz w:val="22"/>
          <w:szCs w:val="22"/>
        </w:rPr>
        <w:t xml:space="preserve"> de la emisión de Actas de Recepción y/o Certificados de Control de Calidad por los bienes; el área encargada de la Supervisión del cumplimiento del presente Contrato, deberá emitir los Certificados de Aceptación Provisional y Definitiva por servicios, a favor del PROVEEDOR. El PROVEEDOR será responsable de los servicios de instalación contratados hasta el momento de su entrega en perfecto estado de funcionamiento, de acuerdo a lo establecido en los Términos Básicos de Contratación, la Oferta Técnica, Económica y demás documentos que forman parte de este Contrato.</w:t>
      </w:r>
    </w:p>
    <w:p w:rsidR="006C0D1F" w:rsidRPr="00B36C7E" w:rsidRDefault="006C0D1F" w:rsidP="006C0D1F">
      <w:pPr>
        <w:spacing w:before="120"/>
        <w:ind w:left="566" w:hanging="566"/>
        <w:contextualSpacing/>
        <w:jc w:val="both"/>
        <w:rPr>
          <w:rFonts w:ascii="Tahoma" w:hAnsi="Tahoma" w:cs="Tahoma"/>
          <w:sz w:val="21"/>
          <w:szCs w:val="21"/>
          <w:lang w:val="es-BO"/>
        </w:rPr>
      </w:pPr>
      <w:r w:rsidRPr="00B36C7E">
        <w:rPr>
          <w:rFonts w:ascii="Tahoma" w:hAnsi="Tahoma" w:cs="Tahoma"/>
          <w:sz w:val="21"/>
          <w:szCs w:val="21"/>
          <w:lang w:val="es-BO"/>
        </w:rPr>
        <w:t>10.1</w:t>
      </w:r>
      <w:r w:rsidRPr="00B36C7E">
        <w:rPr>
          <w:rFonts w:ascii="Tahoma" w:hAnsi="Tahoma" w:cs="Tahoma"/>
          <w:sz w:val="21"/>
          <w:szCs w:val="21"/>
          <w:lang w:val="es-BO"/>
        </w:rPr>
        <w:tab/>
        <w:t>El PROVEEDOR en coordinación con ENTEL S.A. efectuarán las pruebas de inspección y aceptación, con el propósito de confirmar y verificar que los bienes y servicios se encuentran de acuerdo a lo establecido en los Términos Básicos de Contratación.</w:t>
      </w:r>
    </w:p>
    <w:p w:rsidR="006C0D1F" w:rsidRPr="00B36C7E" w:rsidRDefault="006C0D1F" w:rsidP="006C0D1F">
      <w:pPr>
        <w:spacing w:before="120"/>
        <w:ind w:left="1418" w:hanging="850"/>
        <w:contextualSpacing/>
        <w:jc w:val="both"/>
        <w:rPr>
          <w:rFonts w:ascii="Tahoma" w:hAnsi="Tahoma" w:cs="Tahoma"/>
          <w:sz w:val="21"/>
          <w:szCs w:val="21"/>
          <w:lang w:val="es-BO"/>
        </w:rPr>
      </w:pPr>
      <w:r w:rsidRPr="00B36C7E">
        <w:rPr>
          <w:rFonts w:ascii="Tahoma" w:hAnsi="Tahoma" w:cs="Tahoma"/>
          <w:sz w:val="21"/>
          <w:szCs w:val="21"/>
          <w:lang w:val="es-BO"/>
        </w:rPr>
        <w:lastRenderedPageBreak/>
        <w:t>10.1.1</w:t>
      </w:r>
      <w:r w:rsidRPr="00B36C7E">
        <w:rPr>
          <w:rFonts w:ascii="Tahoma" w:hAnsi="Tahoma" w:cs="Tahoma"/>
          <w:sz w:val="21"/>
          <w:szCs w:val="21"/>
          <w:lang w:val="es-BO"/>
        </w:rPr>
        <w:tab/>
        <w:t>Una vez efectuada con éxito entre ENTEL S.A. y el PROVEEDOR, las inspecciones y certificaciones de bienes provistos y servicios ejecutados, con el propósito de confirmar su calidad y operatividad asimismo se encuentren de acuerdo a lo establecido en los Términos Básicos de Contratación y estén listos para su uso.</w:t>
      </w:r>
    </w:p>
    <w:p w:rsidR="006C0D1F" w:rsidRPr="00B36C7E" w:rsidRDefault="006C0D1F" w:rsidP="006C0D1F">
      <w:pPr>
        <w:spacing w:before="120"/>
        <w:ind w:left="1418" w:hanging="850"/>
        <w:contextualSpacing/>
        <w:jc w:val="both"/>
        <w:rPr>
          <w:rFonts w:ascii="Tahoma" w:hAnsi="Tahoma" w:cs="Tahoma"/>
          <w:sz w:val="21"/>
          <w:szCs w:val="21"/>
          <w:lang w:val="es-BO"/>
        </w:rPr>
      </w:pPr>
      <w:r w:rsidRPr="00B36C7E">
        <w:rPr>
          <w:rFonts w:ascii="Tahoma" w:hAnsi="Tahoma" w:cs="Tahoma"/>
          <w:sz w:val="21"/>
          <w:szCs w:val="21"/>
          <w:lang w:val="es-BO"/>
        </w:rPr>
        <w:t>10.1.2</w:t>
      </w:r>
      <w:r w:rsidRPr="00B36C7E">
        <w:rPr>
          <w:rFonts w:ascii="Tahoma" w:hAnsi="Tahoma" w:cs="Tahoma"/>
          <w:sz w:val="21"/>
          <w:szCs w:val="21"/>
          <w:lang w:val="es-BO"/>
        </w:rPr>
        <w:tab/>
        <w:t>Si los bienes provistos o los servicios ejecutados no cumplen con lo establecido en los Términos Básicos de Contratación, así como las aclaraciones y respuestas acordadas entre partes; ENTEL S.A. podrá rechazarlas en todo o en parte, en este caso el PROVEEDOR deberá remplazar todos los bienes o servicios observados, los que una vez subsanados serán sometidos conjuntamente a la realización de verificación y aceptación.</w:t>
      </w:r>
    </w:p>
    <w:p w:rsidR="006C0D1F" w:rsidRPr="00B36C7E" w:rsidRDefault="006C0D1F" w:rsidP="006C0D1F">
      <w:pPr>
        <w:spacing w:before="120"/>
        <w:ind w:left="1418" w:hanging="850"/>
        <w:contextualSpacing/>
        <w:jc w:val="both"/>
        <w:rPr>
          <w:rFonts w:ascii="Tahoma" w:hAnsi="Tahoma" w:cs="Tahoma"/>
          <w:sz w:val="21"/>
          <w:szCs w:val="21"/>
          <w:lang w:val="es-BO"/>
        </w:rPr>
      </w:pPr>
      <w:r w:rsidRPr="00B36C7E">
        <w:rPr>
          <w:rFonts w:ascii="Tahoma" w:hAnsi="Tahoma" w:cs="Tahoma"/>
          <w:sz w:val="21"/>
          <w:szCs w:val="21"/>
          <w:lang w:val="es-BO"/>
        </w:rPr>
        <w:t>10.1.3</w:t>
      </w:r>
      <w:r w:rsidRPr="00B36C7E">
        <w:rPr>
          <w:rFonts w:ascii="Tahoma" w:hAnsi="Tahoma" w:cs="Tahoma"/>
          <w:sz w:val="21"/>
          <w:szCs w:val="21"/>
          <w:lang w:val="es-BO"/>
        </w:rPr>
        <w:tab/>
        <w:t xml:space="preserve">Finalizadas las inspecciones y certificaciones de los bienes y los servicios ejecutados y en caso de existir observaciones, los que no cumplan con las condiciones requeridas no podrán ser </w:t>
      </w:r>
      <w:proofErr w:type="spellStart"/>
      <w:r w:rsidRPr="00B36C7E">
        <w:rPr>
          <w:rFonts w:ascii="Tahoma" w:hAnsi="Tahoma" w:cs="Tahoma"/>
          <w:sz w:val="21"/>
          <w:szCs w:val="21"/>
          <w:lang w:val="es-BO"/>
        </w:rPr>
        <w:t>recepcionados</w:t>
      </w:r>
      <w:proofErr w:type="spellEnd"/>
      <w:r w:rsidRPr="00B36C7E">
        <w:rPr>
          <w:rFonts w:ascii="Tahoma" w:hAnsi="Tahoma" w:cs="Tahoma"/>
          <w:sz w:val="21"/>
          <w:szCs w:val="21"/>
          <w:lang w:val="es-BO"/>
        </w:rPr>
        <w:t>, el PROVEEDOR deberá cambiar las mismas en un plazo no mayor a treinta (30) días calendario a partir de la fecha de finalización de las inspecciones y certificación.</w:t>
      </w:r>
    </w:p>
    <w:p w:rsidR="006C0D1F" w:rsidRPr="00B36C7E" w:rsidRDefault="006C0D1F" w:rsidP="006C0D1F">
      <w:pPr>
        <w:spacing w:before="120"/>
        <w:ind w:left="567" w:hanging="567"/>
        <w:contextualSpacing/>
        <w:jc w:val="both"/>
        <w:rPr>
          <w:rFonts w:ascii="Tahoma" w:hAnsi="Tahoma" w:cs="Tahoma"/>
          <w:sz w:val="21"/>
          <w:szCs w:val="21"/>
          <w:lang w:val="es-BO"/>
        </w:rPr>
      </w:pPr>
      <w:r w:rsidRPr="00B36C7E">
        <w:rPr>
          <w:rFonts w:ascii="Tahoma" w:hAnsi="Tahoma" w:cs="Tahoma"/>
          <w:sz w:val="21"/>
          <w:szCs w:val="21"/>
          <w:lang w:val="es-BO"/>
        </w:rPr>
        <w:t>10.2</w:t>
      </w:r>
      <w:r w:rsidRPr="00B36C7E">
        <w:rPr>
          <w:rFonts w:ascii="Tahoma" w:hAnsi="Tahoma" w:cs="Tahoma"/>
          <w:sz w:val="21"/>
          <w:szCs w:val="21"/>
          <w:lang w:val="es-BO"/>
        </w:rPr>
        <w:tab/>
      </w:r>
      <w:r w:rsidRPr="00B36C7E">
        <w:rPr>
          <w:rFonts w:ascii="Tahoma" w:hAnsi="Tahoma" w:cs="Tahoma"/>
          <w:b/>
          <w:sz w:val="21"/>
          <w:szCs w:val="21"/>
          <w:u w:val="single"/>
          <w:lang w:val="es-BO"/>
        </w:rPr>
        <w:t>Aceptación Definitiva</w:t>
      </w:r>
      <w:r w:rsidRPr="00B36C7E">
        <w:rPr>
          <w:rFonts w:ascii="Tahoma" w:hAnsi="Tahoma" w:cs="Tahoma"/>
          <w:b/>
          <w:sz w:val="21"/>
          <w:szCs w:val="21"/>
          <w:lang w:val="es-BO"/>
        </w:rPr>
        <w:t>.-</w:t>
      </w:r>
      <w:r w:rsidRPr="00B36C7E">
        <w:rPr>
          <w:rFonts w:ascii="Tahoma" w:hAnsi="Tahoma" w:cs="Tahoma"/>
          <w:sz w:val="21"/>
          <w:szCs w:val="21"/>
          <w:lang w:val="es-BO"/>
        </w:rPr>
        <w:t xml:space="preserve"> Concluido el período de garantía de dos (2) años desde la fecha de emisión del Certificado de Aceptación Provisional y solucionados todos los reclamos técnicos sobre los mismos, ENTEL S.A. emitirá el respectivo Certificado de Aceptación Definitiva.</w:t>
      </w:r>
    </w:p>
    <w:p w:rsidR="006C0D1F" w:rsidRPr="00B36C7E" w:rsidRDefault="006C0D1F" w:rsidP="006C0D1F">
      <w:pPr>
        <w:spacing w:before="120"/>
        <w:jc w:val="both"/>
        <w:rPr>
          <w:rFonts w:ascii="Tahoma" w:hAnsi="Tahoma" w:cs="Tahoma"/>
          <w:sz w:val="22"/>
          <w:szCs w:val="22"/>
        </w:rPr>
      </w:pPr>
      <w:r w:rsidRPr="00B36C7E">
        <w:rPr>
          <w:rFonts w:ascii="Tahoma" w:hAnsi="Tahoma" w:cs="Tahoma"/>
          <w:b/>
          <w:sz w:val="22"/>
          <w:szCs w:val="22"/>
          <w:u w:val="single"/>
        </w:rPr>
        <w:t>DÉCIMA PRIMERA: OBLIGACIONES</w:t>
      </w:r>
      <w:r w:rsidRPr="00B36C7E">
        <w:rPr>
          <w:rFonts w:ascii="Tahoma" w:hAnsi="Tahoma" w:cs="Tahoma"/>
          <w:b/>
          <w:sz w:val="22"/>
          <w:szCs w:val="22"/>
        </w:rPr>
        <w:t>.</w:t>
      </w:r>
      <w:r w:rsidRPr="00B36C7E">
        <w:rPr>
          <w:rFonts w:ascii="Tahoma" w:hAnsi="Tahoma" w:cs="Tahoma"/>
          <w:sz w:val="22"/>
          <w:szCs w:val="22"/>
        </w:rPr>
        <w:t>- Al margen de las obligaciones establecidas en las cláusulas precedentes, las Partes se comprometen a cumplir las siguientes:</w:t>
      </w:r>
    </w:p>
    <w:p w:rsidR="006C0D1F" w:rsidRPr="00B36C7E" w:rsidRDefault="006C0D1F" w:rsidP="006C0D1F">
      <w:pPr>
        <w:spacing w:before="120"/>
        <w:contextualSpacing/>
        <w:jc w:val="both"/>
        <w:rPr>
          <w:rFonts w:ascii="Tahoma" w:hAnsi="Tahoma" w:cs="Tahoma"/>
          <w:sz w:val="21"/>
          <w:szCs w:val="21"/>
          <w:lang w:val="es-BO"/>
        </w:rPr>
      </w:pPr>
      <w:r w:rsidRPr="00B36C7E">
        <w:rPr>
          <w:rFonts w:ascii="Tahoma" w:hAnsi="Tahoma" w:cs="Tahoma"/>
          <w:sz w:val="21"/>
          <w:szCs w:val="21"/>
        </w:rPr>
        <w:t xml:space="preserve">11.1. </w:t>
      </w:r>
      <w:r w:rsidRPr="00B36C7E">
        <w:rPr>
          <w:rFonts w:ascii="Tahoma" w:hAnsi="Tahoma" w:cs="Tahoma"/>
          <w:sz w:val="21"/>
          <w:szCs w:val="21"/>
          <w:lang w:val="es-BO"/>
        </w:rPr>
        <w:t>El PROVEEDOR:</w:t>
      </w:r>
    </w:p>
    <w:p w:rsidR="006C0D1F" w:rsidRPr="00B36C7E" w:rsidRDefault="006C0D1F" w:rsidP="00F038B9">
      <w:pPr>
        <w:pStyle w:val="Prrafodelista"/>
        <w:numPr>
          <w:ilvl w:val="2"/>
          <w:numId w:val="44"/>
        </w:numPr>
        <w:spacing w:before="120"/>
        <w:ind w:left="1418" w:hanging="862"/>
        <w:contextualSpacing/>
        <w:jc w:val="both"/>
        <w:rPr>
          <w:rFonts w:ascii="Tahoma" w:eastAsia="Calibri" w:hAnsi="Tahoma" w:cs="Tahoma"/>
          <w:sz w:val="21"/>
          <w:szCs w:val="21"/>
        </w:rPr>
      </w:pPr>
      <w:r w:rsidRPr="00B36C7E">
        <w:rPr>
          <w:rFonts w:ascii="Tahoma" w:eastAsia="Calibri" w:hAnsi="Tahoma" w:cs="Tahoma"/>
          <w:sz w:val="21"/>
          <w:szCs w:val="21"/>
        </w:rPr>
        <w:t>Entregar todos los bienes y accesorios objeto del presente contrato totalmente nuevos y sin uso.</w:t>
      </w:r>
    </w:p>
    <w:p w:rsidR="006C0D1F" w:rsidRPr="00B36C7E" w:rsidRDefault="006C0D1F" w:rsidP="00F038B9">
      <w:pPr>
        <w:pStyle w:val="Prrafodelista"/>
        <w:numPr>
          <w:ilvl w:val="2"/>
          <w:numId w:val="44"/>
        </w:numPr>
        <w:spacing w:before="120"/>
        <w:ind w:left="1418" w:hanging="862"/>
        <w:contextualSpacing/>
        <w:jc w:val="both"/>
        <w:rPr>
          <w:rFonts w:ascii="Tahoma" w:eastAsia="Calibri" w:hAnsi="Tahoma" w:cs="Tahoma"/>
          <w:sz w:val="21"/>
          <w:szCs w:val="21"/>
        </w:rPr>
      </w:pPr>
      <w:r w:rsidRPr="00B36C7E">
        <w:rPr>
          <w:rFonts w:ascii="Tahoma" w:eastAsia="Calibri" w:hAnsi="Tahoma" w:cs="Tahoma"/>
          <w:sz w:val="21"/>
          <w:szCs w:val="21"/>
        </w:rPr>
        <w:t>En caso de existir dudas sobre los bienes o servicios objeto del presente contrato, consultar en forma inmediata y oportunamente a la supervisión de ENTEL S.A.</w:t>
      </w:r>
    </w:p>
    <w:p w:rsidR="006C0D1F" w:rsidRPr="00B36C7E" w:rsidRDefault="006C0D1F" w:rsidP="00F038B9">
      <w:pPr>
        <w:pStyle w:val="Prrafodelista"/>
        <w:numPr>
          <w:ilvl w:val="2"/>
          <w:numId w:val="44"/>
        </w:numPr>
        <w:spacing w:before="120"/>
        <w:ind w:left="1418" w:hanging="862"/>
        <w:contextualSpacing/>
        <w:jc w:val="both"/>
        <w:rPr>
          <w:rFonts w:ascii="Tahoma" w:eastAsia="Calibri" w:hAnsi="Tahoma" w:cs="Tahoma"/>
          <w:sz w:val="21"/>
          <w:szCs w:val="21"/>
        </w:rPr>
      </w:pPr>
      <w:r w:rsidRPr="00B36C7E">
        <w:rPr>
          <w:rFonts w:ascii="Tahoma" w:eastAsia="Calibri" w:hAnsi="Tahoma" w:cs="Tahoma"/>
          <w:sz w:val="21"/>
          <w:szCs w:val="21"/>
        </w:rPr>
        <w:t>Custodiar y resguardar la integridad de los bienes y accesorios en todo momento mediante el uso de herramientas, métodos adecuados de conservación.</w:t>
      </w:r>
    </w:p>
    <w:p w:rsidR="006C0D1F" w:rsidRPr="00B36C7E" w:rsidRDefault="006C0D1F" w:rsidP="00F038B9">
      <w:pPr>
        <w:pStyle w:val="Prrafodelista"/>
        <w:numPr>
          <w:ilvl w:val="2"/>
          <w:numId w:val="44"/>
        </w:numPr>
        <w:spacing w:before="120"/>
        <w:ind w:left="1418" w:hanging="862"/>
        <w:contextualSpacing/>
        <w:jc w:val="both"/>
        <w:rPr>
          <w:rFonts w:ascii="Tahoma" w:eastAsia="Calibri" w:hAnsi="Tahoma" w:cs="Tahoma"/>
          <w:sz w:val="21"/>
          <w:szCs w:val="21"/>
        </w:rPr>
      </w:pPr>
      <w:r w:rsidRPr="00B36C7E">
        <w:rPr>
          <w:rFonts w:ascii="Tahoma" w:eastAsia="Calibri" w:hAnsi="Tahoma" w:cs="Tahoma"/>
          <w:sz w:val="21"/>
          <w:szCs w:val="21"/>
        </w:rPr>
        <w:t>Contar con garantías y seguros para el cumplimiento del presente contrato en previsión y resguardo de su personal o daño a terceros.</w:t>
      </w:r>
    </w:p>
    <w:p w:rsidR="006C0D1F" w:rsidRPr="00B36C7E" w:rsidRDefault="006C0D1F" w:rsidP="00F038B9">
      <w:pPr>
        <w:pStyle w:val="Prrafodelista"/>
        <w:numPr>
          <w:ilvl w:val="2"/>
          <w:numId w:val="44"/>
        </w:numPr>
        <w:spacing w:before="120"/>
        <w:ind w:left="1418" w:hanging="862"/>
        <w:contextualSpacing/>
        <w:jc w:val="both"/>
        <w:rPr>
          <w:rFonts w:ascii="Tahoma" w:eastAsia="Calibri" w:hAnsi="Tahoma" w:cs="Tahoma"/>
          <w:sz w:val="21"/>
          <w:szCs w:val="21"/>
        </w:rPr>
      </w:pPr>
      <w:r w:rsidRPr="00B36C7E">
        <w:rPr>
          <w:rFonts w:ascii="Tahoma" w:eastAsia="Calibri" w:hAnsi="Tahoma" w:cs="Tahoma"/>
          <w:sz w:val="21"/>
          <w:szCs w:val="21"/>
        </w:rPr>
        <w:t>Presentar y entregar toda la documentación técnica solicitada de acuerdo a lo requerido por ENTEL S.A.</w:t>
      </w:r>
    </w:p>
    <w:p w:rsidR="006C0D1F" w:rsidRPr="00B36C7E" w:rsidRDefault="006C0D1F" w:rsidP="00F038B9">
      <w:pPr>
        <w:pStyle w:val="Prrafodelista"/>
        <w:numPr>
          <w:ilvl w:val="2"/>
          <w:numId w:val="44"/>
        </w:numPr>
        <w:spacing w:before="120"/>
        <w:ind w:left="1418" w:hanging="862"/>
        <w:contextualSpacing/>
        <w:jc w:val="both"/>
        <w:rPr>
          <w:rFonts w:ascii="Tahoma" w:eastAsia="Calibri" w:hAnsi="Tahoma" w:cs="Tahoma"/>
          <w:sz w:val="21"/>
          <w:szCs w:val="21"/>
        </w:rPr>
      </w:pPr>
      <w:r w:rsidRPr="00B36C7E">
        <w:rPr>
          <w:rFonts w:ascii="Tahoma" w:eastAsia="Calibri" w:hAnsi="Tahoma" w:cs="Tahoma"/>
          <w:sz w:val="21"/>
          <w:szCs w:val="21"/>
        </w:rPr>
        <w:t>El supervisor, será el interlocutor oficial con ENTEL S.A. y será responsable de la ejecución y seguimiento de la entrega de los bienes y accesorios en los lugares determinados por ENTEL S.A.</w:t>
      </w:r>
    </w:p>
    <w:p w:rsidR="006C0D1F" w:rsidRPr="00B36C7E" w:rsidRDefault="006C0D1F" w:rsidP="00F038B9">
      <w:pPr>
        <w:pStyle w:val="Prrafodelista"/>
        <w:numPr>
          <w:ilvl w:val="2"/>
          <w:numId w:val="44"/>
        </w:numPr>
        <w:spacing w:before="120"/>
        <w:ind w:left="1418" w:hanging="862"/>
        <w:contextualSpacing/>
        <w:jc w:val="both"/>
        <w:rPr>
          <w:rFonts w:ascii="Tahoma" w:eastAsia="Calibri" w:hAnsi="Tahoma" w:cs="Tahoma"/>
          <w:sz w:val="21"/>
          <w:szCs w:val="21"/>
        </w:rPr>
      </w:pPr>
      <w:r w:rsidRPr="00B36C7E">
        <w:rPr>
          <w:rFonts w:ascii="Tahoma" w:eastAsia="Calibri" w:hAnsi="Tahoma" w:cs="Tahoma"/>
          <w:sz w:val="21"/>
          <w:szCs w:val="21"/>
        </w:rPr>
        <w:t>Garantizar que los bienes y accesorios objeto del presente contrato se encuentren en perfectas condiciones, sin ningún daño, mediante un certificado emitido a favor de ENTEL S.A.</w:t>
      </w:r>
    </w:p>
    <w:p w:rsidR="006C0D1F" w:rsidRPr="00B36C7E" w:rsidRDefault="006C0D1F" w:rsidP="00F038B9">
      <w:pPr>
        <w:pStyle w:val="Prrafodelista"/>
        <w:numPr>
          <w:ilvl w:val="2"/>
          <w:numId w:val="44"/>
        </w:numPr>
        <w:spacing w:before="120"/>
        <w:ind w:left="1418" w:hanging="862"/>
        <w:contextualSpacing/>
        <w:jc w:val="both"/>
        <w:rPr>
          <w:rFonts w:ascii="Tahoma" w:eastAsia="Calibri" w:hAnsi="Tahoma" w:cs="Tahoma"/>
          <w:sz w:val="21"/>
          <w:szCs w:val="21"/>
        </w:rPr>
      </w:pPr>
      <w:r w:rsidRPr="00B36C7E">
        <w:rPr>
          <w:rFonts w:ascii="Tahoma" w:eastAsia="Calibri" w:hAnsi="Tahoma" w:cs="Tahoma"/>
          <w:sz w:val="21"/>
          <w:szCs w:val="21"/>
        </w:rPr>
        <w:t>Responder por los vicios ocultos o mala calidad de los bienes y accesorios objeto del presente contrato, según lo establecido en el código civil boliviano.</w:t>
      </w:r>
    </w:p>
    <w:p w:rsidR="006C0D1F" w:rsidRPr="00B36C7E" w:rsidRDefault="006C0D1F" w:rsidP="00F038B9">
      <w:pPr>
        <w:pStyle w:val="Prrafodelista"/>
        <w:numPr>
          <w:ilvl w:val="2"/>
          <w:numId w:val="44"/>
        </w:numPr>
        <w:spacing w:before="120"/>
        <w:ind w:left="1418" w:hanging="862"/>
        <w:contextualSpacing/>
        <w:jc w:val="both"/>
        <w:rPr>
          <w:rFonts w:ascii="Tahoma" w:eastAsia="Calibri" w:hAnsi="Tahoma" w:cs="Tahoma"/>
          <w:sz w:val="21"/>
          <w:szCs w:val="21"/>
        </w:rPr>
      </w:pPr>
      <w:r w:rsidRPr="00B36C7E">
        <w:rPr>
          <w:rFonts w:ascii="Tahoma" w:eastAsia="Calibri" w:hAnsi="Tahoma" w:cs="Tahoma"/>
          <w:sz w:val="21"/>
          <w:szCs w:val="21"/>
        </w:rPr>
        <w:t>Contar con un stock de repuestos que garanticen la calidad de los bienes y accesorios, durante el período de garantía.</w:t>
      </w:r>
    </w:p>
    <w:p w:rsidR="006C0D1F" w:rsidRPr="00B36C7E" w:rsidRDefault="006C0D1F" w:rsidP="00F038B9">
      <w:pPr>
        <w:pStyle w:val="Prrafodelista"/>
        <w:numPr>
          <w:ilvl w:val="2"/>
          <w:numId w:val="44"/>
        </w:numPr>
        <w:spacing w:before="120"/>
        <w:ind w:left="1418" w:hanging="862"/>
        <w:contextualSpacing/>
        <w:jc w:val="both"/>
        <w:rPr>
          <w:rFonts w:ascii="Tahoma" w:eastAsia="Calibri" w:hAnsi="Tahoma" w:cs="Tahoma"/>
          <w:sz w:val="21"/>
          <w:szCs w:val="21"/>
        </w:rPr>
      </w:pPr>
      <w:r w:rsidRPr="00B36C7E">
        <w:rPr>
          <w:rFonts w:ascii="Tahoma" w:eastAsia="Calibri" w:hAnsi="Tahoma" w:cs="Tahoma"/>
          <w:sz w:val="21"/>
          <w:szCs w:val="21"/>
        </w:rPr>
        <w:t>Durante la ejecución del contrato, deberá contar con el suficiente personal técnico calificado y con experiencia certificada para cumplir con el objeto del presente contrato.</w:t>
      </w:r>
    </w:p>
    <w:p w:rsidR="006C0D1F" w:rsidRPr="00B36C7E" w:rsidRDefault="006C0D1F" w:rsidP="00F038B9">
      <w:pPr>
        <w:pStyle w:val="Prrafodelista"/>
        <w:numPr>
          <w:ilvl w:val="2"/>
          <w:numId w:val="44"/>
        </w:numPr>
        <w:spacing w:before="120"/>
        <w:ind w:left="1418" w:hanging="862"/>
        <w:contextualSpacing/>
        <w:jc w:val="both"/>
        <w:rPr>
          <w:rFonts w:ascii="Tahoma" w:eastAsia="Calibri" w:hAnsi="Tahoma" w:cs="Tahoma"/>
          <w:sz w:val="21"/>
          <w:szCs w:val="21"/>
        </w:rPr>
      </w:pPr>
      <w:r w:rsidRPr="00B36C7E">
        <w:rPr>
          <w:rFonts w:ascii="Tahoma" w:eastAsia="Calibri" w:hAnsi="Tahoma" w:cs="Tahoma"/>
          <w:sz w:val="21"/>
          <w:szCs w:val="21"/>
        </w:rPr>
        <w:t>Faculta a ENTEL S.A.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rsidR="006C0D1F" w:rsidRPr="00B36C7E" w:rsidRDefault="006C0D1F" w:rsidP="00F038B9">
      <w:pPr>
        <w:pStyle w:val="Prrafodelista"/>
        <w:numPr>
          <w:ilvl w:val="2"/>
          <w:numId w:val="44"/>
        </w:numPr>
        <w:spacing w:before="120"/>
        <w:ind w:left="1418" w:hanging="862"/>
        <w:contextualSpacing/>
        <w:jc w:val="both"/>
        <w:rPr>
          <w:rFonts w:ascii="Tahoma" w:eastAsia="Calibri" w:hAnsi="Tahoma" w:cs="Tahoma"/>
          <w:sz w:val="21"/>
          <w:szCs w:val="21"/>
        </w:rPr>
      </w:pPr>
      <w:r w:rsidRPr="00B36C7E">
        <w:rPr>
          <w:rFonts w:ascii="Tahoma" w:eastAsia="Calibri" w:hAnsi="Tahoma" w:cs="Tahoma"/>
          <w:sz w:val="21"/>
          <w:szCs w:val="21"/>
        </w:rPr>
        <w:t xml:space="preserve">Proveerá a su personal de una Credencial de Identificación, en la que estará claramente impreso el nombre de la persona, fotografía y el distintivo del empleador, a este efecto el </w:t>
      </w:r>
      <w:r w:rsidRPr="00B36C7E">
        <w:rPr>
          <w:rFonts w:ascii="Tahoma" w:eastAsia="Calibri" w:hAnsi="Tahoma" w:cs="Tahoma"/>
          <w:sz w:val="21"/>
          <w:szCs w:val="21"/>
        </w:rPr>
        <w:lastRenderedPageBreak/>
        <w:t>personal de PROVEEDOR deberá portar en un lugar visible dicha credencial y presentar la misma al personal de ENTEL S.A. y cuando éste así lo requiera.</w:t>
      </w:r>
    </w:p>
    <w:p w:rsidR="006C0D1F" w:rsidRPr="00B36C7E" w:rsidRDefault="006C0D1F" w:rsidP="00F038B9">
      <w:pPr>
        <w:pStyle w:val="Prrafodelista"/>
        <w:numPr>
          <w:ilvl w:val="2"/>
          <w:numId w:val="44"/>
        </w:numPr>
        <w:spacing w:before="120"/>
        <w:ind w:left="1418" w:hanging="862"/>
        <w:contextualSpacing/>
        <w:jc w:val="both"/>
        <w:rPr>
          <w:rFonts w:ascii="Tahoma" w:eastAsia="Calibri" w:hAnsi="Tahoma" w:cs="Tahoma"/>
          <w:sz w:val="21"/>
          <w:szCs w:val="21"/>
        </w:rPr>
      </w:pPr>
      <w:r w:rsidRPr="00B36C7E">
        <w:rPr>
          <w:rFonts w:ascii="Tahoma" w:eastAsia="Calibri" w:hAnsi="Tahoma" w:cs="Tahoma"/>
          <w:sz w:val="21"/>
          <w:szCs w:val="21"/>
        </w:rPr>
        <w:t>Su personal en tanto y cuanto se encuentre en ambientes, vehículos, predios, etc. de ENTEL S.A. deberá cumplir con todos los procedimientos y normas de seguridad establecidas por ENTEL S.A.</w:t>
      </w:r>
    </w:p>
    <w:p w:rsidR="006C0D1F" w:rsidRPr="00B36C7E" w:rsidRDefault="006C0D1F" w:rsidP="00F038B9">
      <w:pPr>
        <w:pStyle w:val="Prrafodelista"/>
        <w:numPr>
          <w:ilvl w:val="2"/>
          <w:numId w:val="44"/>
        </w:numPr>
        <w:spacing w:before="120"/>
        <w:ind w:left="1418" w:hanging="862"/>
        <w:contextualSpacing/>
        <w:jc w:val="both"/>
        <w:rPr>
          <w:rFonts w:ascii="Tahoma" w:eastAsia="Calibri" w:hAnsi="Tahoma" w:cs="Tahoma"/>
          <w:sz w:val="21"/>
          <w:szCs w:val="21"/>
        </w:rPr>
      </w:pPr>
      <w:r w:rsidRPr="00B36C7E">
        <w:rPr>
          <w:rFonts w:ascii="Tahoma" w:hAnsi="Tahoma" w:cs="Tahoma"/>
          <w:sz w:val="21"/>
          <w:szCs w:val="21"/>
        </w:rPr>
        <w:t xml:space="preserve">Durante la ejecución del contrato y el periodo de garantía proporcionará un </w:t>
      </w:r>
      <w:proofErr w:type="spellStart"/>
      <w:r w:rsidRPr="00B36C7E">
        <w:rPr>
          <w:rFonts w:ascii="Tahoma" w:hAnsi="Tahoma" w:cs="Tahoma"/>
          <w:sz w:val="21"/>
          <w:szCs w:val="21"/>
        </w:rPr>
        <w:t>toll</w:t>
      </w:r>
      <w:proofErr w:type="spellEnd"/>
      <w:r w:rsidRPr="00B36C7E">
        <w:rPr>
          <w:rFonts w:ascii="Tahoma" w:hAnsi="Tahoma" w:cs="Tahoma"/>
          <w:sz w:val="21"/>
          <w:szCs w:val="21"/>
        </w:rPr>
        <w:t xml:space="preserve"> free para que ENTEL efectúe cualquier consulta que requiera.</w:t>
      </w:r>
    </w:p>
    <w:p w:rsidR="006C0D1F" w:rsidRPr="00B36C7E" w:rsidRDefault="006C0D1F" w:rsidP="00F038B9">
      <w:pPr>
        <w:pStyle w:val="Prrafodelista"/>
        <w:numPr>
          <w:ilvl w:val="2"/>
          <w:numId w:val="44"/>
        </w:numPr>
        <w:spacing w:before="120"/>
        <w:ind w:left="1418" w:hanging="862"/>
        <w:contextualSpacing/>
        <w:jc w:val="both"/>
        <w:rPr>
          <w:rFonts w:ascii="Tahoma" w:eastAsia="Calibri" w:hAnsi="Tahoma" w:cs="Tahoma"/>
          <w:sz w:val="21"/>
          <w:szCs w:val="21"/>
        </w:rPr>
      </w:pPr>
      <w:r w:rsidRPr="00B36C7E">
        <w:rPr>
          <w:rFonts w:ascii="Tahoma" w:eastAsia="Calibri" w:hAnsi="Tahoma" w:cs="Tahoma"/>
          <w:spacing w:val="-3"/>
          <w:sz w:val="21"/>
          <w:szCs w:val="21"/>
          <w:lang w:val="es-BO"/>
        </w:rPr>
        <w:t>Deberá entregar a ENTEL S.A. los manuales de los bienes, operación, instalación y detección de fallas. Los manuales serán en español y/o inglés en discos ópticos (CD – ROM) y también en medios impresos, entendiéndose como “Información Confidencial”.</w:t>
      </w:r>
    </w:p>
    <w:p w:rsidR="006C0D1F" w:rsidRPr="00B36C7E" w:rsidRDefault="006C0D1F" w:rsidP="00F038B9">
      <w:pPr>
        <w:pStyle w:val="Prrafodelista"/>
        <w:numPr>
          <w:ilvl w:val="2"/>
          <w:numId w:val="44"/>
        </w:numPr>
        <w:spacing w:before="120"/>
        <w:ind w:left="1418" w:hanging="862"/>
        <w:contextualSpacing/>
        <w:jc w:val="both"/>
        <w:rPr>
          <w:rFonts w:ascii="Tahoma" w:eastAsia="Calibri" w:hAnsi="Tahoma" w:cs="Tahoma"/>
          <w:sz w:val="21"/>
          <w:szCs w:val="21"/>
        </w:rPr>
      </w:pPr>
      <w:r w:rsidRPr="00B36C7E">
        <w:rPr>
          <w:rFonts w:ascii="Tahoma" w:hAnsi="Tahoma" w:cs="Tahoma"/>
          <w:sz w:val="21"/>
          <w:szCs w:val="21"/>
        </w:rPr>
        <w:t>Cumplir con la legislación laboral boliviana sobre seguridad industrial, accidentes de trabajo y cumplimiento total de lo dispuesto en materia de Protección Medio Ambiental.</w:t>
      </w:r>
    </w:p>
    <w:p w:rsidR="006C0D1F" w:rsidRPr="00B36C7E" w:rsidRDefault="006C0D1F" w:rsidP="00F038B9">
      <w:pPr>
        <w:pStyle w:val="Prrafodelista"/>
        <w:numPr>
          <w:ilvl w:val="2"/>
          <w:numId w:val="44"/>
        </w:numPr>
        <w:spacing w:before="120"/>
        <w:ind w:left="1418" w:hanging="862"/>
        <w:contextualSpacing/>
        <w:jc w:val="both"/>
        <w:rPr>
          <w:rFonts w:ascii="Tahoma" w:eastAsia="Calibri" w:hAnsi="Tahoma" w:cs="Tahoma"/>
          <w:sz w:val="21"/>
          <w:szCs w:val="21"/>
        </w:rPr>
      </w:pPr>
      <w:r w:rsidRPr="00B36C7E">
        <w:rPr>
          <w:rFonts w:ascii="Tahoma" w:eastAsia="Calibri" w:hAnsi="Tahoma" w:cs="Tahoma"/>
          <w:sz w:val="21"/>
          <w:szCs w:val="21"/>
        </w:rPr>
        <w:t xml:space="preserve">Para fines de transporte y traslado de los bienes, entregará a ENTEL S.A. copias legalizadas del documento único de importación DUI, copias legalizadas de la factura entregada a ENTEL S.A., copias del </w:t>
      </w:r>
      <w:proofErr w:type="spellStart"/>
      <w:r w:rsidRPr="00B36C7E">
        <w:rPr>
          <w:rFonts w:ascii="Tahoma" w:eastAsia="Calibri" w:hAnsi="Tahoma" w:cs="Tahoma"/>
          <w:sz w:val="21"/>
          <w:szCs w:val="21"/>
        </w:rPr>
        <w:t>Packing</w:t>
      </w:r>
      <w:proofErr w:type="spellEnd"/>
      <w:r w:rsidRPr="00B36C7E">
        <w:rPr>
          <w:rFonts w:ascii="Tahoma" w:eastAsia="Calibri" w:hAnsi="Tahoma" w:cs="Tahoma"/>
          <w:sz w:val="21"/>
          <w:szCs w:val="21"/>
        </w:rPr>
        <w:t xml:space="preserve"> </w:t>
      </w:r>
      <w:proofErr w:type="spellStart"/>
      <w:r w:rsidRPr="00B36C7E">
        <w:rPr>
          <w:rFonts w:ascii="Tahoma" w:eastAsia="Calibri" w:hAnsi="Tahoma" w:cs="Tahoma"/>
          <w:sz w:val="21"/>
          <w:szCs w:val="21"/>
        </w:rPr>
        <w:t>List</w:t>
      </w:r>
      <w:proofErr w:type="spellEnd"/>
      <w:r w:rsidRPr="00B36C7E">
        <w:rPr>
          <w:rFonts w:ascii="Tahoma" w:eastAsia="Calibri" w:hAnsi="Tahoma" w:cs="Tahoma"/>
          <w:sz w:val="21"/>
          <w:szCs w:val="21"/>
        </w:rPr>
        <w:t>.</w:t>
      </w:r>
      <w:r w:rsidRPr="00B36C7E">
        <w:rPr>
          <w:rFonts w:ascii="Tahoma" w:hAnsi="Tahoma" w:cs="Tahoma"/>
          <w:sz w:val="21"/>
          <w:szCs w:val="21"/>
          <w:lang w:val="es-BO"/>
        </w:rPr>
        <w:t>Entregar todos los bienes y accesorios objeto del presente contrato totalmente nuevos y sin uso.</w:t>
      </w:r>
    </w:p>
    <w:p w:rsidR="006C0D1F" w:rsidRPr="00B36C7E" w:rsidRDefault="006C0D1F" w:rsidP="006C0D1F">
      <w:pPr>
        <w:tabs>
          <w:tab w:val="num" w:pos="-1985"/>
        </w:tabs>
        <w:spacing w:before="120"/>
        <w:ind w:left="567" w:hanging="567"/>
        <w:jc w:val="both"/>
        <w:rPr>
          <w:rFonts w:ascii="Tahoma" w:hAnsi="Tahoma" w:cs="Tahoma"/>
          <w:sz w:val="22"/>
          <w:szCs w:val="22"/>
        </w:rPr>
      </w:pPr>
      <w:r w:rsidRPr="00B36C7E">
        <w:rPr>
          <w:rFonts w:ascii="Tahoma" w:hAnsi="Tahoma" w:cs="Tahoma"/>
          <w:sz w:val="22"/>
          <w:szCs w:val="22"/>
        </w:rPr>
        <w:t>11.2</w:t>
      </w:r>
      <w:r w:rsidRPr="00B36C7E">
        <w:rPr>
          <w:rFonts w:ascii="Tahoma" w:hAnsi="Tahoma" w:cs="Tahoma"/>
          <w:sz w:val="22"/>
          <w:szCs w:val="22"/>
        </w:rPr>
        <w:tab/>
        <w:t>ENTEL S.A.:</w:t>
      </w:r>
    </w:p>
    <w:p w:rsidR="006C0D1F" w:rsidRPr="00B36C7E" w:rsidRDefault="006C0D1F" w:rsidP="006C0D1F">
      <w:pPr>
        <w:spacing w:before="120"/>
        <w:ind w:left="1418" w:hanging="851"/>
        <w:jc w:val="both"/>
        <w:rPr>
          <w:rFonts w:ascii="Tahoma" w:hAnsi="Tahoma" w:cs="Tahoma"/>
          <w:sz w:val="22"/>
          <w:szCs w:val="22"/>
          <w:lang w:val="es-BO"/>
        </w:rPr>
      </w:pPr>
      <w:r w:rsidRPr="00B36C7E">
        <w:rPr>
          <w:rFonts w:ascii="Tahoma" w:hAnsi="Tahoma" w:cs="Tahoma"/>
          <w:sz w:val="22"/>
          <w:szCs w:val="22"/>
        </w:rPr>
        <w:t>11.2.1</w:t>
      </w:r>
      <w:r w:rsidRPr="00B36C7E">
        <w:rPr>
          <w:rFonts w:ascii="Tahoma" w:hAnsi="Tahoma" w:cs="Tahoma"/>
          <w:sz w:val="22"/>
          <w:szCs w:val="22"/>
        </w:rPr>
        <w:tab/>
      </w:r>
      <w:r w:rsidRPr="00B36C7E">
        <w:rPr>
          <w:rFonts w:ascii="Tahoma" w:hAnsi="Tahoma" w:cs="Tahoma"/>
          <w:sz w:val="22"/>
          <w:szCs w:val="22"/>
          <w:lang w:val="es-BO"/>
        </w:rPr>
        <w:t>Efectuar a favor del PROVEEDOR, el/los correspondiente/s pago/s por el objeto del presente contrato.</w:t>
      </w:r>
    </w:p>
    <w:p w:rsidR="006C0D1F" w:rsidRPr="00B36C7E" w:rsidRDefault="006C0D1F" w:rsidP="006C0D1F">
      <w:pPr>
        <w:tabs>
          <w:tab w:val="num" w:pos="-1985"/>
        </w:tabs>
        <w:spacing w:before="120"/>
        <w:ind w:left="1418" w:hanging="851"/>
        <w:jc w:val="both"/>
        <w:rPr>
          <w:rFonts w:ascii="Tahoma" w:hAnsi="Tahoma" w:cs="Tahoma"/>
          <w:sz w:val="22"/>
          <w:szCs w:val="22"/>
        </w:rPr>
      </w:pPr>
      <w:r w:rsidRPr="00B36C7E">
        <w:rPr>
          <w:rFonts w:ascii="Tahoma" w:hAnsi="Tahoma" w:cs="Tahoma"/>
          <w:sz w:val="22"/>
          <w:szCs w:val="22"/>
        </w:rPr>
        <w:t>11.2.2</w:t>
      </w:r>
      <w:r w:rsidRPr="00B36C7E">
        <w:rPr>
          <w:rFonts w:ascii="Tahoma" w:hAnsi="Tahoma" w:cs="Tahoma"/>
          <w:sz w:val="22"/>
          <w:szCs w:val="22"/>
        </w:rPr>
        <w:tab/>
        <w:t>Proporcionar al personal del PROVEEDOR las autorizaciones para el ingreso y uso de ambientes, si corresponde.</w:t>
      </w:r>
    </w:p>
    <w:p w:rsidR="006C0D1F" w:rsidRPr="00B36C7E" w:rsidRDefault="006C0D1F" w:rsidP="006C0D1F">
      <w:pPr>
        <w:pStyle w:val="Ttulo1"/>
        <w:spacing w:before="120"/>
        <w:ind w:right="-1"/>
        <w:contextualSpacing/>
        <w:jc w:val="both"/>
        <w:rPr>
          <w:rFonts w:cs="Tahoma"/>
          <w:b w:val="0"/>
          <w:iCs/>
          <w:color w:val="000000"/>
          <w:spacing w:val="-3"/>
          <w:lang w:val="es-BO"/>
        </w:rPr>
      </w:pPr>
      <w:r w:rsidRPr="00B36C7E">
        <w:rPr>
          <w:rFonts w:cs="Tahoma"/>
        </w:rPr>
        <w:t xml:space="preserve">DÉCIMA SEGUNDA: SUPERVISIÓN.- </w:t>
      </w:r>
      <w:r w:rsidRPr="00B36C7E">
        <w:rPr>
          <w:rFonts w:cs="Tahoma"/>
          <w:b w:val="0"/>
          <w:iCs/>
          <w:color w:val="000000"/>
          <w:spacing w:val="-3"/>
          <w:lang w:val="es-BO"/>
        </w:rPr>
        <w:t xml:space="preserve">La responsabilidad de supervisión, fiscalización y verificación del cumplimiento del presente contrato por parte de ENTEL S.A. estará a cargo de la Subgerencia </w:t>
      </w:r>
      <w:proofErr w:type="gramStart"/>
      <w:r w:rsidRPr="00B36C7E">
        <w:rPr>
          <w:rFonts w:cs="Tahoma"/>
          <w:b w:val="0"/>
          <w:iCs/>
          <w:color w:val="000000"/>
          <w:spacing w:val="-3"/>
          <w:lang w:val="es-BO"/>
        </w:rPr>
        <w:t>de …</w:t>
      </w:r>
      <w:proofErr w:type="gramEnd"/>
      <w:r w:rsidRPr="00B36C7E">
        <w:rPr>
          <w:rFonts w:cs="Tahoma"/>
          <w:b w:val="0"/>
          <w:iCs/>
          <w:color w:val="000000"/>
          <w:spacing w:val="-3"/>
          <w:lang w:val="es-BO"/>
        </w:rPr>
        <w:t xml:space="preserve">…………………… dependiente de la Gerencia Nacional </w:t>
      </w:r>
      <w:proofErr w:type="gramStart"/>
      <w:r w:rsidRPr="00B36C7E">
        <w:rPr>
          <w:rFonts w:cs="Tahoma"/>
          <w:b w:val="0"/>
          <w:iCs/>
          <w:color w:val="000000"/>
          <w:spacing w:val="-3"/>
          <w:lang w:val="es-BO"/>
        </w:rPr>
        <w:t>de …</w:t>
      </w:r>
      <w:proofErr w:type="gramEnd"/>
      <w:r w:rsidRPr="00B36C7E">
        <w:rPr>
          <w:rFonts w:cs="Tahoma"/>
          <w:b w:val="0"/>
          <w:iCs/>
          <w:color w:val="000000"/>
          <w:spacing w:val="-3"/>
          <w:lang w:val="es-BO"/>
        </w:rPr>
        <w:t>………………</w:t>
      </w:r>
    </w:p>
    <w:p w:rsidR="006C0D1F" w:rsidRPr="00B36C7E" w:rsidRDefault="006C0D1F" w:rsidP="006C0D1F">
      <w:pPr>
        <w:spacing w:before="120"/>
        <w:contextualSpacing/>
        <w:jc w:val="both"/>
        <w:rPr>
          <w:rFonts w:ascii="Tahoma" w:hAnsi="Tahoma" w:cs="Tahoma"/>
          <w:sz w:val="21"/>
          <w:szCs w:val="21"/>
          <w:lang w:val="es-BO"/>
        </w:rPr>
      </w:pPr>
      <w:r w:rsidRPr="00B36C7E">
        <w:rPr>
          <w:rFonts w:ascii="Tahoma" w:hAnsi="Tahoma" w:cs="Tahoma"/>
          <w:b/>
          <w:sz w:val="22"/>
          <w:szCs w:val="22"/>
          <w:u w:val="single"/>
        </w:rPr>
        <w:t>DÉCIMA TERCERA: MULTAS</w:t>
      </w:r>
      <w:r w:rsidRPr="00B36C7E">
        <w:rPr>
          <w:rFonts w:ascii="Tahoma" w:hAnsi="Tahoma" w:cs="Tahoma"/>
          <w:b/>
          <w:sz w:val="22"/>
          <w:szCs w:val="22"/>
        </w:rPr>
        <w:t>.-</w:t>
      </w:r>
      <w:r w:rsidRPr="00B36C7E">
        <w:rPr>
          <w:rFonts w:ascii="Tahoma" w:hAnsi="Tahoma" w:cs="Tahoma"/>
          <w:sz w:val="22"/>
          <w:szCs w:val="22"/>
        </w:rPr>
        <w:t xml:space="preserve"> </w:t>
      </w:r>
      <w:r w:rsidRPr="00B36C7E">
        <w:rPr>
          <w:rFonts w:ascii="Tahoma" w:hAnsi="Tahoma" w:cs="Tahoma"/>
          <w:sz w:val="21"/>
          <w:szCs w:val="21"/>
          <w:lang w:val="es-BO"/>
        </w:rPr>
        <w:t>En casos de incumplimiento de plazos del PROVEEDOR en la entrega de los servicios objeto del presente contrato, ENTEL S.A. aplicará las siguientes multas:</w:t>
      </w:r>
    </w:p>
    <w:p w:rsidR="006C0D1F" w:rsidRPr="00B36C7E" w:rsidRDefault="006C0D1F" w:rsidP="006C0D1F">
      <w:pPr>
        <w:spacing w:before="120"/>
        <w:ind w:left="567" w:hanging="567"/>
        <w:contextualSpacing/>
        <w:jc w:val="both"/>
        <w:rPr>
          <w:rFonts w:ascii="Tahoma" w:hAnsi="Tahoma" w:cs="Tahoma"/>
          <w:sz w:val="21"/>
          <w:szCs w:val="21"/>
          <w:lang w:val="es-BO"/>
        </w:rPr>
      </w:pPr>
      <w:r w:rsidRPr="00B36C7E">
        <w:rPr>
          <w:rFonts w:ascii="Tahoma" w:hAnsi="Tahoma" w:cs="Tahoma"/>
          <w:sz w:val="21"/>
          <w:szCs w:val="21"/>
          <w:lang w:val="es-BO"/>
        </w:rPr>
        <w:t>13.1</w:t>
      </w:r>
      <w:r w:rsidRPr="00B36C7E">
        <w:rPr>
          <w:rFonts w:ascii="Tahoma" w:hAnsi="Tahoma" w:cs="Tahoma"/>
          <w:sz w:val="21"/>
          <w:szCs w:val="21"/>
          <w:lang w:val="es-BO"/>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rsidR="006C0D1F" w:rsidRPr="00B36C7E" w:rsidRDefault="006C0D1F" w:rsidP="006C0D1F">
      <w:pPr>
        <w:spacing w:before="120"/>
        <w:ind w:left="567" w:hanging="567"/>
        <w:contextualSpacing/>
        <w:jc w:val="both"/>
        <w:rPr>
          <w:rFonts w:ascii="Tahoma" w:hAnsi="Tahoma" w:cs="Tahoma"/>
          <w:sz w:val="21"/>
          <w:szCs w:val="21"/>
          <w:lang w:val="es-BO"/>
        </w:rPr>
      </w:pPr>
      <w:r w:rsidRPr="00B36C7E">
        <w:rPr>
          <w:rFonts w:ascii="Tahoma" w:hAnsi="Tahoma" w:cs="Tahoma"/>
          <w:sz w:val="21"/>
          <w:szCs w:val="21"/>
          <w:lang w:val="es-BO"/>
        </w:rPr>
        <w:t>13.2</w:t>
      </w:r>
      <w:r w:rsidRPr="00B36C7E">
        <w:rPr>
          <w:rFonts w:ascii="Tahoma" w:hAnsi="Tahoma" w:cs="Tahoma"/>
          <w:sz w:val="21"/>
          <w:szCs w:val="21"/>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rsidR="006C0D1F" w:rsidRPr="00B36C7E" w:rsidRDefault="006C0D1F" w:rsidP="006C0D1F">
      <w:pPr>
        <w:spacing w:before="120"/>
        <w:ind w:left="567" w:hanging="567"/>
        <w:contextualSpacing/>
        <w:jc w:val="both"/>
        <w:rPr>
          <w:rFonts w:ascii="Tahoma" w:hAnsi="Tahoma" w:cs="Tahoma"/>
          <w:sz w:val="21"/>
          <w:szCs w:val="21"/>
        </w:rPr>
      </w:pPr>
      <w:r w:rsidRPr="00B36C7E">
        <w:rPr>
          <w:rFonts w:ascii="Tahoma" w:hAnsi="Tahoma" w:cs="Tahoma"/>
          <w:sz w:val="21"/>
          <w:szCs w:val="21"/>
          <w:lang w:val="es-BO"/>
        </w:rPr>
        <w:t>13.3</w:t>
      </w:r>
      <w:r w:rsidRPr="00B36C7E">
        <w:rPr>
          <w:rFonts w:ascii="Tahoma" w:hAnsi="Tahoma" w:cs="Tahoma"/>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rsidR="006C0D1F" w:rsidRPr="00B36C7E" w:rsidRDefault="006C0D1F" w:rsidP="006C0D1F">
      <w:pPr>
        <w:spacing w:before="120"/>
        <w:contextualSpacing/>
        <w:jc w:val="both"/>
        <w:rPr>
          <w:rFonts w:ascii="Tahoma" w:hAnsi="Tahoma" w:cs="Tahoma"/>
          <w:b/>
          <w:sz w:val="22"/>
          <w:szCs w:val="22"/>
          <w:lang w:val="es-BO"/>
        </w:rPr>
      </w:pPr>
      <w:r w:rsidRPr="00B36C7E">
        <w:rPr>
          <w:rFonts w:ascii="Tahoma" w:hAnsi="Tahoma" w:cs="Tahoma"/>
          <w:b/>
          <w:sz w:val="22"/>
          <w:szCs w:val="22"/>
          <w:u w:val="single"/>
          <w:lang w:val="es-BO"/>
        </w:rPr>
        <w:t>DÉCIMA CUARTA:</w:t>
      </w:r>
      <w:r w:rsidRPr="00B36C7E">
        <w:rPr>
          <w:rFonts w:ascii="Tahoma" w:hAnsi="Tahoma" w:cs="Tahoma"/>
          <w:b/>
          <w:bCs/>
          <w:sz w:val="22"/>
          <w:szCs w:val="22"/>
          <w:u w:val="single"/>
          <w:lang w:val="es-BO"/>
        </w:rPr>
        <w:t xml:space="preserve"> SOLUCIÓN DE CONTROVERSIAS</w:t>
      </w:r>
      <w:r w:rsidRPr="00B36C7E">
        <w:rPr>
          <w:rFonts w:ascii="Tahoma" w:hAnsi="Tahoma" w:cs="Tahoma"/>
          <w:sz w:val="22"/>
          <w:szCs w:val="22"/>
          <w:lang w:val="es-BO"/>
        </w:rPr>
        <w:t xml:space="preserve">.- Las Partes acuerdan y se comprometen a realizar esfuerzos razonables para resolver cualquier discrepancia, desacuerdo o controversia </w:t>
      </w:r>
      <w:r w:rsidRPr="00B36C7E">
        <w:rPr>
          <w:rFonts w:ascii="Tahoma" w:hAnsi="Tahoma" w:cs="Tahoma"/>
          <w:sz w:val="22"/>
          <w:szCs w:val="22"/>
          <w:lang w:val="es-BO"/>
        </w:rPr>
        <w:lastRenderedPageBreak/>
        <w:t>emergente o relacionada, directa o indirectamente, con el presente contrato o sobre el incumplimiento del mismo.</w:t>
      </w:r>
    </w:p>
    <w:p w:rsidR="006C0D1F" w:rsidRPr="00B36C7E" w:rsidRDefault="006C0D1F" w:rsidP="006C0D1F">
      <w:pPr>
        <w:spacing w:before="120"/>
        <w:contextualSpacing/>
        <w:jc w:val="both"/>
        <w:rPr>
          <w:rFonts w:ascii="Tahoma" w:hAnsi="Tahoma" w:cs="Tahoma"/>
          <w:sz w:val="22"/>
          <w:szCs w:val="22"/>
          <w:lang w:val="es-BO"/>
        </w:rPr>
      </w:pPr>
      <w:r w:rsidRPr="00B36C7E">
        <w:rPr>
          <w:rFonts w:ascii="Tahoma" w:hAnsi="Tahoma" w:cs="Tahoma"/>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rsidR="006C0D1F" w:rsidRPr="00B36C7E" w:rsidRDefault="006C0D1F" w:rsidP="006C0D1F">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B36C7E">
        <w:rPr>
          <w:rFonts w:ascii="Tahoma" w:hAnsi="Tahoma" w:cs="Tahoma"/>
          <w:b/>
          <w:bCs/>
          <w:sz w:val="22"/>
          <w:szCs w:val="22"/>
          <w:u w:val="single"/>
        </w:rPr>
        <w:t>DÉCIMA QUINTA: NORMAS SOCIO LABORALES</w:t>
      </w:r>
      <w:r w:rsidRPr="00B36C7E">
        <w:rPr>
          <w:rFonts w:ascii="Tahoma" w:hAnsi="Tahoma" w:cs="Tahoma"/>
          <w:bCs/>
          <w:sz w:val="22"/>
          <w:szCs w:val="22"/>
        </w:rPr>
        <w:t xml:space="preserve">.- </w:t>
      </w:r>
      <w:r w:rsidRPr="00B36C7E">
        <w:rPr>
          <w:rFonts w:ascii="Tahoma" w:hAnsi="Tahoma" w:cs="Tahoma"/>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rsidR="006C0D1F" w:rsidRPr="00B36C7E" w:rsidRDefault="006C0D1F" w:rsidP="006C0D1F">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B36C7E">
        <w:rPr>
          <w:rFonts w:ascii="Tahoma" w:eastAsia="Calibri" w:hAnsi="Tahoma" w:cs="Tahoma"/>
          <w:sz w:val="21"/>
          <w:szCs w:val="21"/>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rsidR="006C0D1F" w:rsidRPr="00B36C7E" w:rsidRDefault="006C0D1F" w:rsidP="006C0D1F">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B36C7E">
        <w:rPr>
          <w:rFonts w:ascii="Tahoma" w:eastAsia="Calibri" w:hAnsi="Tahoma" w:cs="Tahoma"/>
          <w:sz w:val="21"/>
          <w:szCs w:val="21"/>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rsidR="006C0D1F" w:rsidRPr="00B36C7E" w:rsidRDefault="006C0D1F" w:rsidP="006C0D1F">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B36C7E">
        <w:rPr>
          <w:rFonts w:ascii="Tahoma" w:eastAsia="Calibri" w:hAnsi="Tahoma" w:cs="Tahoma"/>
          <w:sz w:val="21"/>
          <w:szCs w:val="21"/>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rsidR="006C0D1F" w:rsidRPr="00B36C7E" w:rsidRDefault="006C0D1F" w:rsidP="006C0D1F">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B36C7E">
        <w:rPr>
          <w:rFonts w:ascii="Tahoma" w:hAnsi="Tahoma" w:cs="Tahoma"/>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rsidR="006C0D1F" w:rsidRPr="00B36C7E" w:rsidRDefault="006C0D1F" w:rsidP="006C0D1F">
      <w:pPr>
        <w:autoSpaceDE w:val="0"/>
        <w:autoSpaceDN w:val="0"/>
        <w:adjustRightInd w:val="0"/>
        <w:spacing w:before="120"/>
        <w:contextualSpacing/>
        <w:jc w:val="both"/>
        <w:rPr>
          <w:rFonts w:ascii="Tahoma" w:hAnsi="Tahoma" w:cs="Tahoma"/>
          <w:bCs/>
          <w:sz w:val="22"/>
          <w:szCs w:val="22"/>
        </w:rPr>
      </w:pPr>
      <w:r w:rsidRPr="00B36C7E">
        <w:rPr>
          <w:rFonts w:ascii="Tahoma" w:hAnsi="Tahoma" w:cs="Tahoma"/>
          <w:b/>
          <w:bCs/>
          <w:sz w:val="22"/>
          <w:szCs w:val="22"/>
          <w:u w:val="single"/>
        </w:rPr>
        <w:t>DÉCIMA SEXTA: NORMAS DE SEGURIDAD Y MEDIO AMBIENTE</w:t>
      </w:r>
      <w:r w:rsidRPr="00B36C7E">
        <w:rPr>
          <w:rFonts w:ascii="Tahoma" w:hAnsi="Tahoma" w:cs="Tahoma"/>
          <w:bCs/>
          <w:sz w:val="22"/>
          <w:szCs w:val="22"/>
        </w:rPr>
        <w:t xml:space="preserve">.- El PROVEEDOR se compromete a cumplir estrictamente con todas las disposiciones sobre Higiene, Seguridad Ocupacional y Bienestar. </w:t>
      </w:r>
    </w:p>
    <w:p w:rsidR="006C0D1F" w:rsidRPr="00B36C7E" w:rsidRDefault="006C0D1F" w:rsidP="006C0D1F">
      <w:pPr>
        <w:autoSpaceDE w:val="0"/>
        <w:autoSpaceDN w:val="0"/>
        <w:adjustRightInd w:val="0"/>
        <w:spacing w:before="120"/>
        <w:contextualSpacing/>
        <w:jc w:val="both"/>
        <w:rPr>
          <w:rFonts w:ascii="Tahoma" w:hAnsi="Tahoma" w:cs="Tahoma"/>
          <w:bCs/>
          <w:sz w:val="22"/>
          <w:szCs w:val="22"/>
        </w:rPr>
      </w:pPr>
      <w:r w:rsidRPr="00B36C7E">
        <w:rPr>
          <w:rFonts w:ascii="Tahoma" w:hAnsi="Tahoma" w:cs="Tahoma"/>
          <w:bCs/>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6C0D1F" w:rsidRPr="00B36C7E" w:rsidRDefault="006C0D1F" w:rsidP="006C0D1F">
      <w:pPr>
        <w:spacing w:before="120"/>
        <w:contextualSpacing/>
        <w:jc w:val="both"/>
        <w:rPr>
          <w:rFonts w:ascii="Tahoma" w:hAnsi="Tahoma" w:cs="Tahoma"/>
          <w:bCs/>
          <w:sz w:val="22"/>
          <w:szCs w:val="22"/>
        </w:rPr>
      </w:pPr>
      <w:r w:rsidRPr="00B36C7E">
        <w:rPr>
          <w:rFonts w:ascii="Tahoma" w:hAnsi="Tahoma" w:cs="Tahoma"/>
          <w:b/>
          <w:bCs/>
          <w:sz w:val="22"/>
          <w:szCs w:val="22"/>
          <w:u w:val="single"/>
        </w:rPr>
        <w:t>DÉCIMA SÉPTIMA: CASO FORTUITO O FUERZA MAYOR</w:t>
      </w:r>
      <w:r w:rsidRPr="00B36C7E">
        <w:rPr>
          <w:rFonts w:ascii="Tahoma" w:hAnsi="Tahoma" w:cs="Tahoma"/>
          <w:b/>
          <w:bCs/>
          <w:sz w:val="22"/>
          <w:szCs w:val="22"/>
        </w:rPr>
        <w:t>.-</w:t>
      </w:r>
      <w:r w:rsidRPr="00B36C7E">
        <w:rPr>
          <w:rFonts w:ascii="Tahoma" w:hAnsi="Tahoma" w:cs="Tahoma"/>
          <w:bCs/>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de fuerza mayor o fortuito. Se entiende como caso de fuerza mayor cualquier evento de la naturaleza no controlable o predecible como catástrofes, inundaciones, epidemias, etc. Se entiende como hecho fortuito mayor los eventos provocados por el hombre como ataques por enemigo público, huelgas (excepto las de su propio personal), actos del Gobierno como entidad soberana nacional, etc. </w:t>
      </w:r>
    </w:p>
    <w:p w:rsidR="006C0D1F" w:rsidRPr="00B36C7E" w:rsidRDefault="006C0D1F" w:rsidP="006C0D1F">
      <w:pPr>
        <w:autoSpaceDE w:val="0"/>
        <w:autoSpaceDN w:val="0"/>
        <w:adjustRightInd w:val="0"/>
        <w:spacing w:before="120"/>
        <w:contextualSpacing/>
        <w:jc w:val="both"/>
        <w:rPr>
          <w:rFonts w:ascii="Tahoma" w:hAnsi="Tahoma" w:cs="Tahoma"/>
          <w:bCs/>
          <w:sz w:val="21"/>
          <w:szCs w:val="21"/>
        </w:rPr>
      </w:pPr>
      <w:r w:rsidRPr="00B36C7E">
        <w:rPr>
          <w:rFonts w:ascii="Tahoma" w:hAnsi="Tahoma" w:cs="Tahoma"/>
          <w:bCs/>
          <w:sz w:val="21"/>
          <w:szCs w:val="21"/>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rsidR="006C0D1F" w:rsidRPr="00B36C7E" w:rsidRDefault="006C0D1F" w:rsidP="006C0D1F">
      <w:pPr>
        <w:autoSpaceDE w:val="0"/>
        <w:autoSpaceDN w:val="0"/>
        <w:adjustRightInd w:val="0"/>
        <w:spacing w:before="120"/>
        <w:contextualSpacing/>
        <w:jc w:val="both"/>
        <w:rPr>
          <w:rFonts w:ascii="Tahoma" w:hAnsi="Tahoma" w:cs="Tahoma"/>
          <w:iCs/>
          <w:color w:val="000000"/>
          <w:sz w:val="22"/>
          <w:szCs w:val="22"/>
          <w:lang w:val="es-BO" w:eastAsia="es-BO"/>
        </w:rPr>
      </w:pPr>
      <w:r w:rsidRPr="00B36C7E">
        <w:rPr>
          <w:rFonts w:ascii="Tahoma" w:hAnsi="Tahoma" w:cs="Tahoma"/>
          <w:b/>
          <w:bCs/>
          <w:sz w:val="22"/>
          <w:szCs w:val="22"/>
          <w:u w:val="single"/>
        </w:rPr>
        <w:t>DÉCIMA OCTAVA: PROHIBICIÓN DE COMPETENCIA</w:t>
      </w:r>
      <w:r w:rsidRPr="00B36C7E">
        <w:rPr>
          <w:rFonts w:ascii="Tahoma" w:hAnsi="Tahoma" w:cs="Tahoma"/>
          <w:bCs/>
          <w:sz w:val="22"/>
          <w:szCs w:val="22"/>
        </w:rPr>
        <w:t xml:space="preserve">.- </w:t>
      </w:r>
      <w:r w:rsidRPr="00B36C7E">
        <w:rPr>
          <w:rFonts w:ascii="Tahoma" w:hAnsi="Tahoma" w:cs="Tahoma"/>
          <w:color w:val="000000"/>
          <w:sz w:val="22"/>
          <w:szCs w:val="22"/>
          <w:lang w:val="es-BO" w:eastAsia="es-BO"/>
        </w:rPr>
        <w:t>El PROVEEDOR</w:t>
      </w:r>
      <w:r w:rsidRPr="00B36C7E">
        <w:rPr>
          <w:rFonts w:ascii="Tahoma" w:hAnsi="Tahoma" w:cs="Tahoma"/>
          <w:iCs/>
          <w:color w:val="000000"/>
          <w:sz w:val="22"/>
          <w:szCs w:val="22"/>
          <w:lang w:val="es-BO" w:eastAsia="es-BO"/>
        </w:rPr>
        <w:t xml:space="preserve"> asume la obligación de no competir con los servicios que presta ENTEL S.A., si se evidencia la competencia directa o </w:t>
      </w:r>
      <w:r w:rsidRPr="00B36C7E">
        <w:rPr>
          <w:rFonts w:ascii="Tahoma" w:hAnsi="Tahoma" w:cs="Tahoma"/>
          <w:iCs/>
          <w:color w:val="000000"/>
          <w:sz w:val="22"/>
          <w:szCs w:val="22"/>
          <w:lang w:val="es-BO" w:eastAsia="es-BO"/>
        </w:rPr>
        <w:lastRenderedPageBreak/>
        <w:t xml:space="preserve">indirecta, el presente contrato podrá ser resuelto y se procederá a la ejecución de la Garantía de Cumplimiento de Contrato sin derecho a reclamo alguno. Independientemente del resarcimiento por daños y perjuicios ocasionados </w:t>
      </w:r>
      <w:r w:rsidRPr="00B36C7E">
        <w:rPr>
          <w:rFonts w:ascii="Tahoma" w:hAnsi="Tahoma" w:cs="Tahoma"/>
          <w:b/>
          <w:iCs/>
          <w:color w:val="000000"/>
          <w:sz w:val="22"/>
          <w:szCs w:val="22"/>
          <w:lang w:val="es-BO" w:eastAsia="es-BO"/>
        </w:rPr>
        <w:t>(ESTA CLÁUSULA SOLO APLICA A PROVEEDORES DE BIENES Y SERVICIOS RELACIONADOS CON EL RUBRO DE ENTEL S.A., NO APLICA PARA OTROS).</w:t>
      </w:r>
    </w:p>
    <w:p w:rsidR="006C0D1F" w:rsidRPr="00B36C7E" w:rsidRDefault="006C0D1F" w:rsidP="006C0D1F">
      <w:pPr>
        <w:spacing w:before="120"/>
        <w:contextualSpacing/>
        <w:jc w:val="both"/>
        <w:rPr>
          <w:rFonts w:ascii="Tahoma" w:hAnsi="Tahoma" w:cs="Tahoma"/>
          <w:iCs/>
          <w:color w:val="000000"/>
          <w:sz w:val="22"/>
          <w:szCs w:val="22"/>
          <w:lang w:val="es-BO"/>
        </w:rPr>
      </w:pPr>
      <w:r w:rsidRPr="00B36C7E">
        <w:rPr>
          <w:rFonts w:ascii="Tahoma" w:hAnsi="Tahoma" w:cs="Tahoma"/>
          <w:b/>
          <w:sz w:val="22"/>
          <w:szCs w:val="22"/>
          <w:u w:val="single"/>
          <w:lang w:val="es-BO" w:eastAsia="es-BO"/>
        </w:rPr>
        <w:t>DÉCIMA NOVENA: ENMIENDAS COMPLEMENTARIAS Y MODIFICACIONES</w:t>
      </w:r>
      <w:r w:rsidRPr="00B36C7E">
        <w:rPr>
          <w:rFonts w:ascii="Tahoma" w:hAnsi="Tahoma" w:cs="Tahoma"/>
          <w:b/>
          <w:sz w:val="22"/>
          <w:szCs w:val="22"/>
          <w:lang w:val="es-BO" w:eastAsia="es-BO"/>
        </w:rPr>
        <w:t xml:space="preserve">.- </w:t>
      </w:r>
      <w:r w:rsidRPr="00B36C7E">
        <w:rPr>
          <w:rFonts w:ascii="Tahoma" w:hAnsi="Tahoma" w:cs="Tahoma"/>
          <w:iCs/>
          <w:color w:val="000000"/>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rsidR="006C0D1F" w:rsidRPr="00B36C7E" w:rsidRDefault="006C0D1F" w:rsidP="006C0D1F">
      <w:pPr>
        <w:spacing w:before="120"/>
        <w:contextualSpacing/>
        <w:jc w:val="both"/>
        <w:rPr>
          <w:rFonts w:ascii="Tahoma" w:hAnsi="Tahoma" w:cs="Tahoma"/>
          <w:color w:val="000000"/>
          <w:sz w:val="22"/>
          <w:szCs w:val="22"/>
          <w:lang w:val="es-BO" w:eastAsia="es-BO"/>
        </w:rPr>
      </w:pPr>
      <w:r w:rsidRPr="00B36C7E">
        <w:rPr>
          <w:rFonts w:ascii="Tahoma" w:hAnsi="Tahoma" w:cs="Tahoma"/>
          <w:b/>
          <w:sz w:val="22"/>
          <w:szCs w:val="22"/>
          <w:u w:val="single"/>
          <w:lang w:val="es-BO" w:eastAsia="es-BO"/>
        </w:rPr>
        <w:t xml:space="preserve">VIGÉSIMA: </w:t>
      </w:r>
      <w:r w:rsidRPr="00B36C7E">
        <w:rPr>
          <w:rFonts w:ascii="Tahoma" w:hAnsi="Tahoma" w:cs="Tahoma"/>
          <w:b/>
          <w:color w:val="000000"/>
          <w:sz w:val="22"/>
          <w:szCs w:val="22"/>
          <w:u w:val="single"/>
          <w:lang w:val="es-BO" w:eastAsia="es-BO"/>
        </w:rPr>
        <w:t>PROHIBICIÓN DE TRANSFERENCIA O SUBROGACIÓN</w:t>
      </w:r>
      <w:r w:rsidRPr="00B36C7E">
        <w:rPr>
          <w:rFonts w:ascii="Tahoma" w:hAnsi="Tahoma" w:cs="Tahoma"/>
          <w:b/>
          <w:color w:val="000000"/>
          <w:sz w:val="22"/>
          <w:szCs w:val="22"/>
          <w:lang w:val="es-BO" w:eastAsia="es-BO"/>
        </w:rPr>
        <w:t>.-</w:t>
      </w:r>
      <w:r w:rsidRPr="00B36C7E">
        <w:rPr>
          <w:rFonts w:ascii="Tahoma" w:hAnsi="Tahoma" w:cs="Tahoma"/>
          <w:color w:val="000000"/>
          <w:sz w:val="22"/>
          <w:szCs w:val="22"/>
          <w:lang w:val="es-BO" w:eastAsia="es-BO"/>
        </w:rPr>
        <w:t xml:space="preserve"> </w:t>
      </w:r>
      <w:r w:rsidRPr="00B36C7E">
        <w:rPr>
          <w:rFonts w:ascii="Tahoma" w:hAnsi="Tahoma" w:cs="Tahoma"/>
          <w:iCs/>
          <w:color w:val="00000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B36C7E">
        <w:rPr>
          <w:rFonts w:ascii="Tahoma" w:hAnsi="Tahoma" w:cs="Tahoma"/>
          <w:color w:val="000000"/>
          <w:sz w:val="22"/>
          <w:szCs w:val="22"/>
          <w:lang w:val="es-BO" w:eastAsia="es-BO"/>
        </w:rPr>
        <w:t xml:space="preserve"> y el inicio de las acciones legales respectivas.</w:t>
      </w:r>
    </w:p>
    <w:p w:rsidR="006C0D1F" w:rsidRPr="00B36C7E" w:rsidRDefault="006C0D1F" w:rsidP="006C0D1F">
      <w:pPr>
        <w:tabs>
          <w:tab w:val="left" w:pos="-2977"/>
        </w:tabs>
        <w:spacing w:before="120"/>
        <w:contextualSpacing/>
        <w:jc w:val="both"/>
        <w:rPr>
          <w:rFonts w:ascii="Tahoma" w:hAnsi="Tahoma" w:cs="Tahoma"/>
          <w:b/>
          <w:sz w:val="22"/>
          <w:szCs w:val="22"/>
          <w:lang w:val="es-BO"/>
        </w:rPr>
      </w:pPr>
      <w:r w:rsidRPr="00B36C7E">
        <w:rPr>
          <w:rFonts w:ascii="Tahoma" w:hAnsi="Tahoma" w:cs="Tahoma"/>
          <w:b/>
          <w:sz w:val="22"/>
          <w:szCs w:val="22"/>
          <w:u w:val="single"/>
          <w:lang w:val="es-BO"/>
        </w:rPr>
        <w:t>VIGÉSIMA PRIMERA: RESOLUCIÓN</w:t>
      </w:r>
      <w:r w:rsidRPr="00B36C7E">
        <w:rPr>
          <w:rFonts w:ascii="Tahoma" w:hAnsi="Tahoma" w:cs="Tahoma"/>
          <w:b/>
          <w:sz w:val="22"/>
          <w:szCs w:val="22"/>
          <w:lang w:val="es-BO"/>
        </w:rPr>
        <w:t xml:space="preserve">.- </w:t>
      </w:r>
      <w:r w:rsidRPr="00B36C7E">
        <w:rPr>
          <w:rFonts w:ascii="Tahoma" w:hAnsi="Tahoma" w:cs="Tahoma"/>
          <w:sz w:val="22"/>
          <w:szCs w:val="22"/>
          <w:lang w:val="es-BO"/>
        </w:rPr>
        <w:t>El presente contrato podrá ser resuelto por las siguientes causales:</w:t>
      </w:r>
    </w:p>
    <w:p w:rsidR="006C0D1F" w:rsidRPr="00B36C7E" w:rsidRDefault="006C0D1F" w:rsidP="006C0D1F">
      <w:pPr>
        <w:spacing w:before="120"/>
        <w:ind w:left="567" w:hanging="567"/>
        <w:contextualSpacing/>
        <w:jc w:val="both"/>
        <w:rPr>
          <w:rFonts w:ascii="Tahoma" w:hAnsi="Tahoma" w:cs="Tahoma"/>
          <w:sz w:val="22"/>
          <w:szCs w:val="22"/>
          <w:lang w:val="es-BO"/>
        </w:rPr>
      </w:pPr>
      <w:r w:rsidRPr="00B36C7E">
        <w:rPr>
          <w:rFonts w:ascii="Tahoma" w:hAnsi="Tahoma" w:cs="Tahoma"/>
          <w:sz w:val="22"/>
          <w:szCs w:val="22"/>
          <w:lang w:val="es-BO"/>
        </w:rPr>
        <w:t>21.1</w:t>
      </w:r>
      <w:r w:rsidRPr="00B36C7E">
        <w:rPr>
          <w:rFonts w:ascii="Tahoma" w:hAnsi="Tahoma" w:cs="Tahoma"/>
          <w:sz w:val="22"/>
          <w:szCs w:val="22"/>
          <w:lang w:val="es-BO"/>
        </w:rPr>
        <w:tab/>
        <w:t>Por ENTEL S.A.:</w:t>
      </w:r>
    </w:p>
    <w:p w:rsidR="006C0D1F" w:rsidRPr="00B36C7E" w:rsidRDefault="006C0D1F" w:rsidP="006C0D1F">
      <w:pPr>
        <w:spacing w:before="120"/>
        <w:ind w:left="1418" w:hanging="847"/>
        <w:contextualSpacing/>
        <w:jc w:val="both"/>
        <w:rPr>
          <w:rFonts w:ascii="Tahoma" w:hAnsi="Tahoma" w:cs="Tahoma"/>
          <w:sz w:val="22"/>
          <w:szCs w:val="22"/>
          <w:lang w:val="es-BO"/>
        </w:rPr>
      </w:pPr>
      <w:r w:rsidRPr="00B36C7E">
        <w:rPr>
          <w:rFonts w:ascii="Tahoma" w:hAnsi="Tahoma" w:cs="Tahoma"/>
          <w:sz w:val="22"/>
          <w:szCs w:val="22"/>
          <w:lang w:val="es-BO"/>
        </w:rPr>
        <w:t>21.1.1</w:t>
      </w:r>
      <w:r w:rsidRPr="00B36C7E">
        <w:rPr>
          <w:rFonts w:ascii="Tahoma" w:hAnsi="Tahoma" w:cs="Tahoma"/>
          <w:sz w:val="22"/>
          <w:szCs w:val="22"/>
          <w:lang w:val="es-BO"/>
        </w:rPr>
        <w:tab/>
        <w:t>Cuando el PROVEEDOR, incurra en negligencia o cometa incumplimiento de sus obligaciones objeto del presente contrato.</w:t>
      </w:r>
    </w:p>
    <w:p w:rsidR="006C0D1F" w:rsidRPr="00B36C7E" w:rsidRDefault="006C0D1F" w:rsidP="006C0D1F">
      <w:pPr>
        <w:spacing w:before="120"/>
        <w:ind w:left="1418" w:hanging="847"/>
        <w:contextualSpacing/>
        <w:jc w:val="both"/>
        <w:rPr>
          <w:rFonts w:ascii="Tahoma" w:hAnsi="Tahoma" w:cs="Tahoma"/>
          <w:sz w:val="22"/>
          <w:szCs w:val="22"/>
          <w:lang w:val="es-BO"/>
        </w:rPr>
      </w:pPr>
      <w:r w:rsidRPr="00B36C7E">
        <w:rPr>
          <w:rFonts w:ascii="Tahoma" w:hAnsi="Tahoma" w:cs="Tahoma"/>
          <w:sz w:val="22"/>
          <w:szCs w:val="22"/>
          <w:lang w:val="es-BO"/>
        </w:rPr>
        <w:t>21.1.2</w:t>
      </w:r>
      <w:r w:rsidRPr="00B36C7E">
        <w:rPr>
          <w:rFonts w:ascii="Tahoma" w:hAnsi="Tahoma" w:cs="Tahoma"/>
          <w:sz w:val="22"/>
          <w:szCs w:val="22"/>
          <w:lang w:val="es-BO"/>
        </w:rPr>
        <w:tab/>
        <w:t>Quiebra declarada del PROVEEDOR.</w:t>
      </w:r>
    </w:p>
    <w:p w:rsidR="006C0D1F" w:rsidRPr="00B36C7E" w:rsidRDefault="006C0D1F" w:rsidP="006C0D1F">
      <w:pPr>
        <w:spacing w:before="120"/>
        <w:ind w:left="1418" w:hanging="847"/>
        <w:contextualSpacing/>
        <w:jc w:val="both"/>
        <w:rPr>
          <w:rFonts w:ascii="Tahoma" w:hAnsi="Tahoma" w:cs="Tahoma"/>
          <w:sz w:val="22"/>
          <w:szCs w:val="22"/>
          <w:lang w:val="es-BO"/>
        </w:rPr>
      </w:pPr>
      <w:r w:rsidRPr="00B36C7E">
        <w:rPr>
          <w:rFonts w:ascii="Tahoma" w:hAnsi="Tahoma" w:cs="Tahoma"/>
          <w:sz w:val="22"/>
          <w:szCs w:val="22"/>
          <w:lang w:val="es-BO"/>
        </w:rPr>
        <w:t>21.1.3</w:t>
      </w:r>
      <w:r w:rsidRPr="00B36C7E">
        <w:rPr>
          <w:rFonts w:ascii="Tahoma" w:hAnsi="Tahoma" w:cs="Tahoma"/>
          <w:sz w:val="22"/>
          <w:szCs w:val="22"/>
          <w:lang w:val="es-BO"/>
        </w:rPr>
        <w:tab/>
        <w:t>Si el PROVEEDOR se disuelve como sociedad.</w:t>
      </w:r>
    </w:p>
    <w:p w:rsidR="006C0D1F" w:rsidRPr="00B36C7E" w:rsidRDefault="006C0D1F" w:rsidP="006C0D1F">
      <w:pPr>
        <w:spacing w:before="120"/>
        <w:ind w:left="1418" w:hanging="847"/>
        <w:contextualSpacing/>
        <w:jc w:val="both"/>
        <w:rPr>
          <w:rFonts w:ascii="Tahoma" w:hAnsi="Tahoma" w:cs="Tahoma"/>
          <w:sz w:val="22"/>
          <w:szCs w:val="22"/>
          <w:lang w:val="es-BO"/>
        </w:rPr>
      </w:pPr>
      <w:r w:rsidRPr="00B36C7E">
        <w:rPr>
          <w:rFonts w:ascii="Tahoma" w:hAnsi="Tahoma" w:cs="Tahoma"/>
          <w:sz w:val="22"/>
          <w:szCs w:val="22"/>
          <w:lang w:val="es-BO"/>
        </w:rPr>
        <w:t>21.1.4</w:t>
      </w:r>
      <w:r w:rsidRPr="00B36C7E">
        <w:rPr>
          <w:rFonts w:ascii="Tahoma" w:hAnsi="Tahoma" w:cs="Tahoma"/>
          <w:sz w:val="22"/>
          <w:szCs w:val="22"/>
          <w:lang w:val="es-BO"/>
        </w:rPr>
        <w:tab/>
        <w:t>Facultativamente si la aplicación de sanciones alcanza al porcentaje de multas expresado en el presente contrato.</w:t>
      </w:r>
    </w:p>
    <w:p w:rsidR="006C0D1F" w:rsidRPr="00B36C7E" w:rsidRDefault="006C0D1F" w:rsidP="006C0D1F">
      <w:pPr>
        <w:spacing w:before="120"/>
        <w:ind w:left="567" w:hanging="567"/>
        <w:contextualSpacing/>
        <w:jc w:val="both"/>
        <w:rPr>
          <w:rFonts w:ascii="Tahoma" w:hAnsi="Tahoma" w:cs="Tahoma"/>
          <w:sz w:val="22"/>
          <w:szCs w:val="22"/>
          <w:lang w:val="es-BO"/>
        </w:rPr>
      </w:pPr>
      <w:r w:rsidRPr="00B36C7E">
        <w:rPr>
          <w:rFonts w:ascii="Tahoma" w:hAnsi="Tahoma" w:cs="Tahoma"/>
          <w:sz w:val="22"/>
          <w:szCs w:val="22"/>
          <w:lang w:val="es-BO"/>
        </w:rPr>
        <w:t>21.2</w:t>
      </w:r>
      <w:r w:rsidRPr="00B36C7E">
        <w:rPr>
          <w:rFonts w:ascii="Tahoma" w:hAnsi="Tahoma" w:cs="Tahoma"/>
          <w:sz w:val="22"/>
          <w:szCs w:val="22"/>
          <w:lang w:val="es-BO"/>
        </w:rPr>
        <w:tab/>
        <w:t>Por el PROVEEDOR.</w:t>
      </w:r>
    </w:p>
    <w:p w:rsidR="006C0D1F" w:rsidRPr="00B36C7E" w:rsidRDefault="006C0D1F" w:rsidP="006C0D1F">
      <w:pPr>
        <w:autoSpaceDE w:val="0"/>
        <w:autoSpaceDN w:val="0"/>
        <w:adjustRightInd w:val="0"/>
        <w:spacing w:before="120"/>
        <w:ind w:left="1416" w:hanging="850"/>
        <w:contextualSpacing/>
        <w:jc w:val="both"/>
        <w:rPr>
          <w:rFonts w:ascii="Tahoma" w:hAnsi="Tahoma" w:cs="Tahoma"/>
          <w:bCs/>
          <w:color w:val="000000"/>
          <w:sz w:val="22"/>
          <w:szCs w:val="22"/>
          <w:lang w:val="es-BO"/>
        </w:rPr>
      </w:pPr>
      <w:r w:rsidRPr="00B36C7E">
        <w:rPr>
          <w:rFonts w:ascii="Tahoma" w:hAnsi="Tahoma" w:cs="Tahoma"/>
          <w:bCs/>
          <w:color w:val="000000"/>
          <w:sz w:val="22"/>
          <w:szCs w:val="22"/>
          <w:lang w:val="es-BO"/>
        </w:rPr>
        <w:t>21.2.1</w:t>
      </w:r>
      <w:r w:rsidRPr="00B36C7E">
        <w:rPr>
          <w:rFonts w:ascii="Tahoma" w:hAnsi="Tahoma" w:cs="Tahoma"/>
          <w:bCs/>
          <w:color w:val="000000"/>
          <w:sz w:val="22"/>
          <w:szCs w:val="22"/>
          <w:lang w:val="es-BO"/>
        </w:rPr>
        <w:tab/>
        <w:t>Si ENTEL S.A. demora injustificadamente en los pagos acordados.</w:t>
      </w:r>
    </w:p>
    <w:p w:rsidR="006C0D1F" w:rsidRPr="00B36C7E" w:rsidRDefault="006C0D1F" w:rsidP="006C0D1F">
      <w:pPr>
        <w:spacing w:before="120"/>
        <w:contextualSpacing/>
        <w:jc w:val="both"/>
        <w:rPr>
          <w:rFonts w:ascii="Tahoma" w:hAnsi="Tahoma" w:cs="Tahoma"/>
          <w:sz w:val="22"/>
          <w:szCs w:val="22"/>
          <w:lang w:val="es-BO"/>
        </w:rPr>
      </w:pPr>
      <w:r w:rsidRPr="00B36C7E">
        <w:rPr>
          <w:rFonts w:ascii="Tahoma" w:hAnsi="Tahoma" w:cs="Tahoma"/>
          <w:sz w:val="22"/>
          <w:szCs w:val="22"/>
          <w:lang w:val="es-BO"/>
        </w:rPr>
        <w:t>ENTEL S.A. realizará la evaluación del incumplimiento y podrá definir si es aplicable la resolución del contrato ya sea parcial o total, sin que el PROVEEDOR, tenga la posibilidad de impugnar tal decisión.</w:t>
      </w:r>
    </w:p>
    <w:p w:rsidR="006C0D1F" w:rsidRPr="00B36C7E" w:rsidRDefault="006C0D1F" w:rsidP="006C0D1F">
      <w:pPr>
        <w:spacing w:before="120"/>
        <w:contextualSpacing/>
        <w:jc w:val="both"/>
        <w:rPr>
          <w:rFonts w:ascii="Tahoma" w:hAnsi="Tahoma" w:cs="Tahoma"/>
          <w:sz w:val="22"/>
          <w:szCs w:val="22"/>
          <w:lang w:val="es-BO"/>
        </w:rPr>
      </w:pPr>
      <w:r w:rsidRPr="00B36C7E">
        <w:rPr>
          <w:rFonts w:ascii="Tahoma" w:hAnsi="Tahoma" w:cs="Tahoma"/>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6C0D1F" w:rsidRPr="00B36C7E" w:rsidRDefault="006C0D1F" w:rsidP="006C0D1F">
      <w:pPr>
        <w:spacing w:before="120"/>
        <w:contextualSpacing/>
        <w:jc w:val="both"/>
        <w:rPr>
          <w:rFonts w:ascii="Tahoma" w:hAnsi="Tahoma" w:cs="Tahoma"/>
          <w:sz w:val="22"/>
          <w:szCs w:val="22"/>
          <w:lang w:val="es-BO"/>
        </w:rPr>
      </w:pPr>
      <w:r w:rsidRPr="00B36C7E">
        <w:rPr>
          <w:rFonts w:ascii="Tahoma" w:hAnsi="Tahoma" w:cs="Tahoma"/>
          <w:sz w:val="22"/>
          <w:szCs w:val="22"/>
          <w:lang w:val="es-BO"/>
        </w:rPr>
        <w:t>Si la resolución es por causa imputable a ENTEL S.A. se realizará la liquidación del contrato evaluando los servicios entregados y no pagados, y los gastos efectivos en los que hubiese incurrido el PROVEEDOR, los que serán pagados por ENTEL S.A. y procederá con la devolución de la garantía de cumplimiento de contrato.</w:t>
      </w:r>
    </w:p>
    <w:p w:rsidR="006C0D1F" w:rsidRPr="00B36C7E" w:rsidRDefault="006C0D1F" w:rsidP="006C0D1F">
      <w:pPr>
        <w:spacing w:before="120"/>
        <w:contextualSpacing/>
        <w:jc w:val="both"/>
        <w:rPr>
          <w:rFonts w:ascii="Tahoma" w:hAnsi="Tahoma" w:cs="Tahoma"/>
          <w:sz w:val="22"/>
          <w:szCs w:val="22"/>
          <w:lang w:val="es-BO"/>
        </w:rPr>
      </w:pPr>
      <w:r w:rsidRPr="00B36C7E">
        <w:rPr>
          <w:rFonts w:ascii="Tahoma" w:hAnsi="Tahoma" w:cs="Tahoma"/>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servicios, el requirente de la resolución expresará por escrito su conformidad a la solución y el aviso de intención se dará por retirado.</w:t>
      </w:r>
    </w:p>
    <w:p w:rsidR="006C0D1F" w:rsidRPr="00B36C7E" w:rsidRDefault="006C0D1F" w:rsidP="006C0D1F">
      <w:pPr>
        <w:spacing w:before="120"/>
        <w:contextualSpacing/>
        <w:jc w:val="both"/>
        <w:rPr>
          <w:rFonts w:ascii="Tahoma" w:hAnsi="Tahoma" w:cs="Tahoma"/>
          <w:sz w:val="22"/>
          <w:szCs w:val="22"/>
          <w:lang w:val="es-BO"/>
        </w:rPr>
      </w:pPr>
      <w:r w:rsidRPr="00B36C7E">
        <w:rPr>
          <w:rFonts w:ascii="Tahoma" w:hAnsi="Tahoma" w:cs="Tahoma"/>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rsidR="006C0D1F" w:rsidRPr="00B36C7E" w:rsidRDefault="006C0D1F" w:rsidP="006C0D1F">
      <w:pPr>
        <w:spacing w:before="120"/>
        <w:contextualSpacing/>
        <w:jc w:val="both"/>
        <w:rPr>
          <w:rFonts w:ascii="Tahoma" w:hAnsi="Tahoma" w:cs="Tahoma"/>
          <w:color w:val="000000"/>
          <w:sz w:val="22"/>
          <w:szCs w:val="22"/>
          <w:lang w:val="es-BO" w:eastAsia="es-BO"/>
        </w:rPr>
      </w:pPr>
      <w:r w:rsidRPr="00B36C7E">
        <w:rPr>
          <w:rFonts w:ascii="Tahoma" w:hAnsi="Tahoma" w:cs="Tahoma"/>
          <w:b/>
          <w:bCs/>
          <w:sz w:val="22"/>
          <w:szCs w:val="22"/>
          <w:u w:val="single"/>
        </w:rPr>
        <w:t>VIGÉSIMA SEGUNDA: CONCLUSIÓN ANTICIPADA</w:t>
      </w:r>
      <w:r w:rsidRPr="00B36C7E">
        <w:rPr>
          <w:rFonts w:ascii="Tahoma" w:hAnsi="Tahoma" w:cs="Tahoma"/>
          <w:bCs/>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rsidR="006C0D1F" w:rsidRPr="00B36C7E" w:rsidRDefault="006C0D1F" w:rsidP="006C0D1F">
      <w:pPr>
        <w:spacing w:before="120"/>
        <w:contextualSpacing/>
        <w:jc w:val="both"/>
        <w:rPr>
          <w:rFonts w:ascii="Tahoma" w:hAnsi="Tahoma" w:cs="Tahoma"/>
          <w:snapToGrid w:val="0"/>
          <w:sz w:val="22"/>
          <w:szCs w:val="22"/>
          <w:lang w:val="es-BO"/>
        </w:rPr>
      </w:pPr>
      <w:r w:rsidRPr="00B36C7E">
        <w:rPr>
          <w:rFonts w:ascii="Tahoma" w:hAnsi="Tahoma" w:cs="Tahoma"/>
          <w:b/>
          <w:bCs/>
          <w:sz w:val="22"/>
          <w:szCs w:val="22"/>
          <w:u w:val="single"/>
          <w:lang w:val="es-BO"/>
        </w:rPr>
        <w:lastRenderedPageBreak/>
        <w:t>VIGÉSIMA TERCERA:</w:t>
      </w:r>
      <w:r w:rsidRPr="00B36C7E">
        <w:rPr>
          <w:rFonts w:ascii="Tahoma" w:hAnsi="Tahoma" w:cs="Tahoma"/>
          <w:b/>
          <w:snapToGrid w:val="0"/>
          <w:sz w:val="22"/>
          <w:szCs w:val="22"/>
          <w:u w:val="single"/>
          <w:lang w:val="es-BO"/>
        </w:rPr>
        <w:t xml:space="preserve"> AUDITAJE</w:t>
      </w:r>
      <w:r w:rsidRPr="00B36C7E">
        <w:rPr>
          <w:rFonts w:ascii="Tahoma" w:hAnsi="Tahoma" w:cs="Tahoma"/>
          <w:b/>
          <w:snapToGrid w:val="0"/>
          <w:sz w:val="22"/>
          <w:szCs w:val="22"/>
          <w:lang w:val="es-BO"/>
        </w:rPr>
        <w:t xml:space="preserve">.- </w:t>
      </w:r>
      <w:r w:rsidRPr="00B36C7E">
        <w:rPr>
          <w:rFonts w:ascii="Tahoma" w:hAnsi="Tahoma" w:cs="Tahoma"/>
          <w:snapToGrid w:val="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6C0D1F" w:rsidRPr="00B36C7E" w:rsidRDefault="006C0D1F" w:rsidP="006C0D1F">
      <w:pPr>
        <w:spacing w:before="120"/>
        <w:contextualSpacing/>
        <w:jc w:val="both"/>
        <w:rPr>
          <w:rFonts w:ascii="Tahoma" w:hAnsi="Tahoma" w:cs="Tahoma"/>
          <w:sz w:val="22"/>
          <w:szCs w:val="22"/>
          <w:lang w:val="es-BO"/>
        </w:rPr>
      </w:pPr>
      <w:r w:rsidRPr="00B36C7E">
        <w:rPr>
          <w:rFonts w:ascii="Tahoma" w:hAnsi="Tahoma" w:cs="Tahoma"/>
          <w:b/>
          <w:sz w:val="22"/>
          <w:szCs w:val="22"/>
          <w:u w:val="single"/>
          <w:lang w:val="es-BO"/>
        </w:rPr>
        <w:t>VIGÉSIMA CUARTA: PROPIEDAD INTELECTUAL</w:t>
      </w:r>
      <w:r w:rsidRPr="00B36C7E">
        <w:rPr>
          <w:rFonts w:ascii="Tahoma" w:hAnsi="Tahoma" w:cs="Tahoma"/>
          <w:b/>
          <w:sz w:val="22"/>
          <w:szCs w:val="22"/>
          <w:lang w:val="es-BO"/>
        </w:rPr>
        <w:t>.-</w:t>
      </w:r>
      <w:r w:rsidRPr="00B36C7E">
        <w:rPr>
          <w:rFonts w:ascii="Tahoma" w:hAnsi="Tahoma" w:cs="Tahoma"/>
          <w:sz w:val="22"/>
          <w:szCs w:val="22"/>
          <w:lang w:val="es-BO"/>
        </w:rPr>
        <w:t xml:space="preserve"> ENTEL S.A. reconoce todos los derechos de propiedad intelectual e industrial en los sistemas, servidores, infraestructura y materiales objeto del presente contrato, del PROVEEDOR. </w:t>
      </w:r>
    </w:p>
    <w:p w:rsidR="006C0D1F" w:rsidRPr="00B36C7E" w:rsidRDefault="006C0D1F" w:rsidP="006C0D1F">
      <w:pPr>
        <w:spacing w:before="120"/>
        <w:contextualSpacing/>
        <w:jc w:val="both"/>
        <w:rPr>
          <w:rFonts w:ascii="Tahoma" w:hAnsi="Tahoma" w:cs="Tahoma"/>
          <w:sz w:val="22"/>
          <w:szCs w:val="22"/>
          <w:lang w:val="es-BO"/>
        </w:rPr>
      </w:pPr>
      <w:r w:rsidRPr="00B36C7E">
        <w:rPr>
          <w:rFonts w:ascii="Tahoma" w:hAnsi="Tahoma" w:cs="Tahoma"/>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rsidR="006C0D1F" w:rsidRPr="00B36C7E" w:rsidRDefault="006C0D1F" w:rsidP="006C0D1F">
      <w:pPr>
        <w:spacing w:before="120"/>
        <w:contextualSpacing/>
        <w:jc w:val="both"/>
        <w:rPr>
          <w:rFonts w:ascii="Tahoma" w:hAnsi="Tahoma" w:cs="Tahoma"/>
          <w:sz w:val="22"/>
          <w:szCs w:val="22"/>
          <w:lang w:val="es-BO"/>
        </w:rPr>
      </w:pPr>
      <w:r w:rsidRPr="00B36C7E">
        <w:rPr>
          <w:rFonts w:ascii="Tahoma" w:hAnsi="Tahoma" w:cs="Tahoma"/>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rsidR="006C0D1F" w:rsidRPr="00B36C7E" w:rsidRDefault="006C0D1F" w:rsidP="006C0D1F">
      <w:pPr>
        <w:spacing w:before="120"/>
        <w:contextualSpacing/>
        <w:jc w:val="both"/>
        <w:rPr>
          <w:rFonts w:ascii="Tahoma" w:hAnsi="Tahoma" w:cs="Tahoma"/>
          <w:sz w:val="22"/>
          <w:szCs w:val="22"/>
          <w:lang w:val="es-BO"/>
        </w:rPr>
      </w:pPr>
      <w:r w:rsidRPr="00B36C7E">
        <w:rPr>
          <w:rFonts w:ascii="Tahoma" w:hAnsi="Tahoma" w:cs="Tahoma"/>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rsidR="006C0D1F" w:rsidRPr="00B36C7E" w:rsidRDefault="006C0D1F" w:rsidP="006C0D1F">
      <w:pPr>
        <w:spacing w:before="120"/>
        <w:contextualSpacing/>
        <w:jc w:val="both"/>
        <w:rPr>
          <w:rFonts w:ascii="Tahoma" w:hAnsi="Tahoma" w:cs="Tahoma"/>
          <w:sz w:val="22"/>
          <w:szCs w:val="22"/>
          <w:lang w:val="es-BO"/>
        </w:rPr>
      </w:pPr>
      <w:r w:rsidRPr="00B36C7E">
        <w:rPr>
          <w:rFonts w:ascii="Tahoma" w:hAnsi="Tahoma" w:cs="Tahoma"/>
          <w:sz w:val="22"/>
          <w:szCs w:val="22"/>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 </w:t>
      </w:r>
      <w:r w:rsidRPr="00B36C7E">
        <w:rPr>
          <w:rFonts w:ascii="Tahoma" w:hAnsi="Tahoma" w:cs="Tahoma"/>
          <w:b/>
          <w:sz w:val="22"/>
          <w:szCs w:val="22"/>
          <w:lang w:val="es-BO"/>
        </w:rPr>
        <w:t>(DEPENDIENDO DEL OBJETO DEL CONTRATO)</w:t>
      </w:r>
      <w:r w:rsidRPr="00B36C7E">
        <w:rPr>
          <w:rFonts w:ascii="Tahoma" w:hAnsi="Tahoma" w:cs="Tahoma"/>
          <w:sz w:val="22"/>
          <w:szCs w:val="22"/>
          <w:lang w:val="es-BO"/>
        </w:rPr>
        <w:t>.</w:t>
      </w:r>
      <w:r w:rsidRPr="00B36C7E">
        <w:rPr>
          <w:rFonts w:ascii="Tahoma" w:hAnsi="Tahoma" w:cs="Tahoma"/>
          <w:b/>
          <w:iCs/>
          <w:color w:val="000000"/>
          <w:sz w:val="22"/>
          <w:szCs w:val="22"/>
          <w:lang w:val="es-BO" w:eastAsia="es-BO"/>
        </w:rPr>
        <w:t xml:space="preserve"> </w:t>
      </w:r>
    </w:p>
    <w:p w:rsidR="006C0D1F" w:rsidRPr="00B36C7E" w:rsidRDefault="006C0D1F" w:rsidP="006C0D1F">
      <w:pPr>
        <w:spacing w:before="120"/>
        <w:contextualSpacing/>
        <w:jc w:val="both"/>
        <w:rPr>
          <w:rFonts w:ascii="Tahoma" w:hAnsi="Tahoma" w:cs="Tahoma"/>
          <w:sz w:val="22"/>
          <w:szCs w:val="22"/>
          <w:lang w:val="es-BO"/>
        </w:rPr>
      </w:pPr>
      <w:r w:rsidRPr="00B36C7E">
        <w:rPr>
          <w:rFonts w:ascii="Tahoma" w:hAnsi="Tahoma" w:cs="Tahoma"/>
          <w:b/>
          <w:sz w:val="22"/>
          <w:szCs w:val="22"/>
          <w:u w:val="single"/>
          <w:lang w:val="es-BO"/>
        </w:rPr>
        <w:t>VIGÉSIMA QUINTA: CONFIDENCIALIDAD</w:t>
      </w:r>
      <w:r w:rsidRPr="00B36C7E">
        <w:rPr>
          <w:rFonts w:ascii="Tahoma" w:hAnsi="Tahoma" w:cs="Tahoma"/>
          <w:b/>
          <w:sz w:val="22"/>
          <w:szCs w:val="22"/>
          <w:lang w:val="es-BO"/>
        </w:rPr>
        <w:t xml:space="preserve">.- </w:t>
      </w:r>
      <w:r w:rsidRPr="00B36C7E">
        <w:rPr>
          <w:rFonts w:ascii="Tahoma" w:hAnsi="Tahoma" w:cs="Tahoma"/>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rsidR="006C0D1F" w:rsidRPr="00B36C7E" w:rsidRDefault="006C0D1F" w:rsidP="006C0D1F">
      <w:pPr>
        <w:spacing w:before="120"/>
        <w:contextualSpacing/>
        <w:jc w:val="both"/>
        <w:rPr>
          <w:rFonts w:ascii="Tahoma" w:hAnsi="Tahoma" w:cs="Tahoma"/>
          <w:sz w:val="22"/>
          <w:szCs w:val="22"/>
          <w:lang w:val="es-BO"/>
        </w:rPr>
      </w:pPr>
      <w:r w:rsidRPr="00B36C7E">
        <w:rPr>
          <w:rFonts w:ascii="Tahoma" w:hAnsi="Tahoma" w:cs="Tahoma"/>
          <w:sz w:val="22"/>
          <w:szCs w:val="22"/>
          <w:lang w:val="es-BO"/>
        </w:rPr>
        <w:t>La información es de propiedad exclusiva de</w:t>
      </w:r>
      <w:r w:rsidRPr="00B36C7E">
        <w:rPr>
          <w:rFonts w:ascii="Tahoma" w:hAnsi="Tahoma" w:cs="Tahoma"/>
          <w:bCs/>
          <w:sz w:val="22"/>
          <w:szCs w:val="22"/>
          <w:lang w:val="es-BO"/>
        </w:rPr>
        <w:t xml:space="preserve"> ENTEL S.A., </w:t>
      </w:r>
      <w:r w:rsidRPr="00B36C7E">
        <w:rPr>
          <w:rFonts w:ascii="Tahoma" w:hAnsi="Tahoma" w:cs="Tahoma"/>
          <w:sz w:val="22"/>
          <w:szCs w:val="22"/>
          <w:lang w:val="es-BO"/>
        </w:rPr>
        <w:t>razón por la</w:t>
      </w:r>
      <w:r w:rsidRPr="00B36C7E">
        <w:rPr>
          <w:rFonts w:ascii="Tahoma" w:hAnsi="Tahoma" w:cs="Tahoma"/>
          <w:bCs/>
          <w:sz w:val="22"/>
          <w:szCs w:val="22"/>
          <w:lang w:val="es-BO"/>
        </w:rPr>
        <w:t xml:space="preserve"> </w:t>
      </w:r>
      <w:r w:rsidRPr="00B36C7E">
        <w:rPr>
          <w:rFonts w:ascii="Tahoma" w:hAnsi="Tahoma" w:cs="Tahoma"/>
          <w:sz w:val="22"/>
          <w:szCs w:val="22"/>
          <w:lang w:val="es-BO"/>
        </w:rPr>
        <w:t xml:space="preserve">cual el PROVEEDOR está expresamente prohibido de utilizar la misma para fines distintos a los señalados en este contrato. </w:t>
      </w:r>
    </w:p>
    <w:p w:rsidR="006C0D1F" w:rsidRPr="00B36C7E" w:rsidRDefault="006C0D1F" w:rsidP="006C0D1F">
      <w:pPr>
        <w:spacing w:before="120"/>
        <w:contextualSpacing/>
        <w:jc w:val="both"/>
        <w:rPr>
          <w:rFonts w:ascii="Tahoma" w:hAnsi="Tahoma" w:cs="Tahoma"/>
          <w:sz w:val="22"/>
          <w:szCs w:val="22"/>
          <w:lang w:val="es-BO"/>
        </w:rPr>
      </w:pPr>
      <w:r w:rsidRPr="00B36C7E">
        <w:rPr>
          <w:rFonts w:ascii="Tahoma" w:hAnsi="Tahoma" w:cs="Tahoma"/>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rsidR="006C0D1F" w:rsidRPr="00B36C7E" w:rsidRDefault="006C0D1F" w:rsidP="006C0D1F">
      <w:pPr>
        <w:spacing w:before="120"/>
        <w:contextualSpacing/>
        <w:jc w:val="both"/>
        <w:rPr>
          <w:rFonts w:ascii="Tahoma" w:hAnsi="Tahoma" w:cs="Tahoma"/>
          <w:sz w:val="22"/>
          <w:szCs w:val="22"/>
          <w:lang w:val="es-BO"/>
        </w:rPr>
      </w:pPr>
      <w:r w:rsidRPr="00B36C7E">
        <w:rPr>
          <w:rFonts w:ascii="Tahoma" w:hAnsi="Tahoma" w:cs="Tahoma"/>
          <w:b/>
          <w:bCs/>
          <w:sz w:val="22"/>
          <w:szCs w:val="22"/>
          <w:u w:val="single"/>
          <w:lang w:val="es-BO"/>
        </w:rPr>
        <w:t>VIGÉSIMA SEXTA:</w:t>
      </w:r>
      <w:r w:rsidRPr="00B36C7E">
        <w:rPr>
          <w:rFonts w:ascii="Tahoma" w:hAnsi="Tahoma" w:cs="Tahoma"/>
          <w:b/>
          <w:sz w:val="22"/>
          <w:szCs w:val="22"/>
          <w:u w:val="single"/>
          <w:lang w:val="es-BO"/>
        </w:rPr>
        <w:t xml:space="preserve"> EXONERACIÓN DE RESPONSABILIDADES POR DAÑO A TERCEROS</w:t>
      </w:r>
      <w:r w:rsidRPr="00B36C7E">
        <w:rPr>
          <w:rFonts w:ascii="Tahoma" w:hAnsi="Tahoma" w:cs="Tahoma"/>
          <w:sz w:val="22"/>
          <w:szCs w:val="22"/>
          <w:lang w:val="es-BO"/>
        </w:rPr>
        <w:t>.- El PROVEEDOR se obliga tomar todas las previsiones que pudiesen surgir por daño a terceros en la provisión de sus servicios dentro de este contrato, exonerando de este tipo de obligación a ENTEL S.A.</w:t>
      </w:r>
    </w:p>
    <w:p w:rsidR="006C0D1F" w:rsidRPr="00B36C7E" w:rsidRDefault="006C0D1F" w:rsidP="006C0D1F">
      <w:pPr>
        <w:autoSpaceDE w:val="0"/>
        <w:autoSpaceDN w:val="0"/>
        <w:adjustRightInd w:val="0"/>
        <w:spacing w:before="120"/>
        <w:contextualSpacing/>
        <w:jc w:val="both"/>
        <w:rPr>
          <w:rFonts w:ascii="Tahoma" w:hAnsi="Tahoma" w:cs="Tahoma"/>
          <w:bCs/>
          <w:sz w:val="22"/>
          <w:szCs w:val="22"/>
        </w:rPr>
      </w:pPr>
      <w:r w:rsidRPr="00B36C7E">
        <w:rPr>
          <w:rFonts w:ascii="Tahoma" w:hAnsi="Tahoma" w:cs="Tahoma"/>
          <w:b/>
          <w:sz w:val="22"/>
          <w:szCs w:val="22"/>
          <w:u w:val="single"/>
          <w:lang w:val="es-BO"/>
        </w:rPr>
        <w:t xml:space="preserve">VIGÉSIMA SÉPTIMA: </w:t>
      </w:r>
      <w:r w:rsidRPr="00B36C7E">
        <w:rPr>
          <w:rFonts w:ascii="Tahoma" w:hAnsi="Tahoma" w:cs="Tahoma"/>
          <w:b/>
          <w:bCs/>
          <w:sz w:val="22"/>
          <w:szCs w:val="22"/>
          <w:u w:val="single"/>
        </w:rPr>
        <w:t>NOTIFICACIONES</w:t>
      </w:r>
      <w:r w:rsidRPr="00B36C7E">
        <w:rPr>
          <w:rFonts w:ascii="Tahoma" w:hAnsi="Tahoma" w:cs="Tahoma"/>
          <w:bCs/>
          <w:sz w:val="22"/>
          <w:szCs w:val="22"/>
        </w:rPr>
        <w:t>.- Toda comunicación entre Partes emergente del presente contrato, deberán ser entregadas en los siguientes domicilios:</w:t>
      </w:r>
    </w:p>
    <w:p w:rsidR="006C0D1F" w:rsidRPr="00B36C7E" w:rsidRDefault="006C0D1F" w:rsidP="006C0D1F">
      <w:pPr>
        <w:autoSpaceDE w:val="0"/>
        <w:autoSpaceDN w:val="0"/>
        <w:adjustRightInd w:val="0"/>
        <w:spacing w:before="120"/>
        <w:ind w:left="567" w:hanging="567"/>
        <w:contextualSpacing/>
        <w:jc w:val="both"/>
        <w:rPr>
          <w:rFonts w:ascii="Tahoma" w:hAnsi="Tahoma" w:cs="Tahoma"/>
          <w:bCs/>
          <w:sz w:val="22"/>
          <w:szCs w:val="22"/>
        </w:rPr>
      </w:pPr>
      <w:r w:rsidRPr="00B36C7E">
        <w:rPr>
          <w:rFonts w:ascii="Tahoma" w:hAnsi="Tahoma" w:cs="Tahoma"/>
          <w:bCs/>
          <w:iCs/>
          <w:color w:val="000000"/>
          <w:sz w:val="22"/>
          <w:szCs w:val="22"/>
          <w:lang w:val="es-BO"/>
        </w:rPr>
        <w:t>27.1</w:t>
      </w:r>
      <w:r w:rsidRPr="00B36C7E">
        <w:rPr>
          <w:rFonts w:ascii="Tahoma" w:hAnsi="Tahoma" w:cs="Tahoma"/>
          <w:bCs/>
          <w:iCs/>
          <w:color w:val="000000"/>
          <w:sz w:val="22"/>
          <w:szCs w:val="22"/>
          <w:lang w:val="es-BO"/>
        </w:rPr>
        <w:tab/>
      </w:r>
      <w:r w:rsidRPr="00B36C7E">
        <w:rPr>
          <w:rFonts w:ascii="Tahoma" w:hAnsi="Tahoma" w:cs="Tahoma"/>
          <w:sz w:val="22"/>
          <w:szCs w:val="22"/>
          <w:lang w:val="es-BO"/>
        </w:rPr>
        <w:t>El PROVEEDOR:</w:t>
      </w:r>
    </w:p>
    <w:p w:rsidR="006C0D1F" w:rsidRPr="00B36C7E" w:rsidRDefault="006C0D1F" w:rsidP="006C0D1F">
      <w:pPr>
        <w:ind w:left="567"/>
        <w:contextualSpacing/>
        <w:jc w:val="both"/>
        <w:rPr>
          <w:rFonts w:ascii="Tahoma" w:hAnsi="Tahoma" w:cs="Tahoma"/>
          <w:sz w:val="22"/>
          <w:szCs w:val="22"/>
          <w:lang w:val="es-BO"/>
        </w:rPr>
      </w:pPr>
      <w:r w:rsidRPr="00B36C7E">
        <w:rPr>
          <w:rFonts w:ascii="Tahoma" w:hAnsi="Tahoma" w:cs="Tahoma"/>
          <w:sz w:val="22"/>
          <w:szCs w:val="22"/>
          <w:lang w:val="es-BO"/>
        </w:rPr>
        <w:t xml:space="preserve">Dirección: </w:t>
      </w:r>
      <w:proofErr w:type="gramStart"/>
      <w:r w:rsidRPr="00B36C7E">
        <w:rPr>
          <w:rFonts w:ascii="Tahoma" w:hAnsi="Tahoma" w:cs="Tahoma"/>
          <w:sz w:val="22"/>
          <w:szCs w:val="22"/>
          <w:lang w:val="es-BO"/>
        </w:rPr>
        <w:t>…………………………………………..</w:t>
      </w:r>
      <w:proofErr w:type="gramEnd"/>
    </w:p>
    <w:p w:rsidR="006C0D1F" w:rsidRPr="00B36C7E" w:rsidRDefault="006C0D1F" w:rsidP="006C0D1F">
      <w:pPr>
        <w:ind w:left="567"/>
        <w:contextualSpacing/>
        <w:jc w:val="both"/>
        <w:rPr>
          <w:rFonts w:ascii="Tahoma" w:hAnsi="Tahoma" w:cs="Tahoma"/>
          <w:sz w:val="22"/>
          <w:szCs w:val="22"/>
          <w:lang w:val="es-BO"/>
        </w:rPr>
      </w:pPr>
      <w:r w:rsidRPr="00B36C7E">
        <w:rPr>
          <w:rFonts w:ascii="Tahoma" w:hAnsi="Tahoma" w:cs="Tahoma"/>
          <w:sz w:val="22"/>
          <w:szCs w:val="22"/>
          <w:lang w:val="es-BO"/>
        </w:rPr>
        <w:t xml:space="preserve">Teléfonos: </w:t>
      </w:r>
      <w:proofErr w:type="gramStart"/>
      <w:r w:rsidRPr="00B36C7E">
        <w:rPr>
          <w:rFonts w:ascii="Tahoma" w:hAnsi="Tahoma" w:cs="Tahoma"/>
          <w:sz w:val="22"/>
          <w:szCs w:val="22"/>
          <w:lang w:val="es-BO"/>
        </w:rPr>
        <w:t>……………………………….</w:t>
      </w:r>
      <w:proofErr w:type="gramEnd"/>
      <w:r w:rsidRPr="00B36C7E">
        <w:rPr>
          <w:rFonts w:ascii="Tahoma" w:hAnsi="Tahoma" w:cs="Tahoma"/>
          <w:sz w:val="22"/>
          <w:szCs w:val="22"/>
          <w:lang w:val="es-BO"/>
        </w:rPr>
        <w:t xml:space="preserve"> – Fax …………………….</w:t>
      </w:r>
    </w:p>
    <w:p w:rsidR="006C0D1F" w:rsidRPr="00B36C7E" w:rsidRDefault="006C0D1F" w:rsidP="006C0D1F">
      <w:pPr>
        <w:ind w:left="567"/>
        <w:contextualSpacing/>
        <w:jc w:val="both"/>
        <w:rPr>
          <w:rFonts w:ascii="Tahoma" w:hAnsi="Tahoma" w:cs="Tahoma"/>
          <w:sz w:val="22"/>
          <w:szCs w:val="22"/>
          <w:lang w:val="es-BO"/>
        </w:rPr>
      </w:pPr>
      <w:r w:rsidRPr="00B36C7E">
        <w:rPr>
          <w:rFonts w:ascii="Tahoma" w:hAnsi="Tahoma" w:cs="Tahoma"/>
          <w:sz w:val="22"/>
          <w:szCs w:val="22"/>
          <w:lang w:val="es-BO"/>
        </w:rPr>
        <w:t>Correo electrónico:</w:t>
      </w:r>
      <w:proofErr w:type="gramStart"/>
      <w:r w:rsidRPr="00B36C7E">
        <w:rPr>
          <w:rFonts w:ascii="Tahoma" w:hAnsi="Tahoma" w:cs="Tahoma"/>
          <w:sz w:val="22"/>
          <w:szCs w:val="22"/>
          <w:lang w:val="es-BO"/>
        </w:rPr>
        <w:t>………………………………………………….</w:t>
      </w:r>
      <w:proofErr w:type="gramEnd"/>
    </w:p>
    <w:p w:rsidR="006C0D1F" w:rsidRPr="00B36C7E" w:rsidRDefault="006C0D1F" w:rsidP="006C0D1F">
      <w:pPr>
        <w:ind w:left="567"/>
        <w:contextualSpacing/>
        <w:jc w:val="both"/>
        <w:rPr>
          <w:rFonts w:ascii="Tahoma" w:hAnsi="Tahoma" w:cs="Tahoma"/>
          <w:sz w:val="22"/>
          <w:szCs w:val="22"/>
          <w:lang w:val="es-BO"/>
        </w:rPr>
      </w:pPr>
      <w:r w:rsidRPr="00B36C7E">
        <w:rPr>
          <w:rFonts w:ascii="Tahoma" w:hAnsi="Tahoma" w:cs="Tahoma"/>
          <w:sz w:val="22"/>
          <w:szCs w:val="22"/>
          <w:lang w:val="es-BO"/>
        </w:rPr>
        <w:t xml:space="preserve">La Paz - Bolivia </w:t>
      </w:r>
    </w:p>
    <w:p w:rsidR="006C0D1F" w:rsidRPr="00B36C7E" w:rsidRDefault="006C0D1F" w:rsidP="006C0D1F">
      <w:pPr>
        <w:spacing w:before="120"/>
        <w:ind w:left="567" w:hanging="567"/>
        <w:contextualSpacing/>
        <w:jc w:val="both"/>
        <w:rPr>
          <w:rFonts w:ascii="Tahoma" w:hAnsi="Tahoma" w:cs="Tahoma"/>
          <w:sz w:val="22"/>
          <w:szCs w:val="22"/>
          <w:lang w:val="es-BO"/>
        </w:rPr>
      </w:pPr>
      <w:r w:rsidRPr="00B36C7E">
        <w:rPr>
          <w:rFonts w:ascii="Tahoma" w:hAnsi="Tahoma" w:cs="Tahoma"/>
          <w:sz w:val="22"/>
          <w:szCs w:val="22"/>
          <w:lang w:val="es-BO"/>
        </w:rPr>
        <w:t>27.2</w:t>
      </w:r>
      <w:r w:rsidRPr="00B36C7E">
        <w:rPr>
          <w:rFonts w:ascii="Tahoma" w:hAnsi="Tahoma" w:cs="Tahoma"/>
          <w:sz w:val="22"/>
          <w:szCs w:val="22"/>
          <w:lang w:val="es-BO"/>
        </w:rPr>
        <w:tab/>
      </w:r>
      <w:proofErr w:type="gramStart"/>
      <w:r w:rsidRPr="00B36C7E">
        <w:rPr>
          <w:rFonts w:ascii="Tahoma" w:hAnsi="Tahoma" w:cs="Tahoma"/>
          <w:sz w:val="22"/>
          <w:szCs w:val="22"/>
          <w:lang w:val="es-BO"/>
        </w:rPr>
        <w:t>A  ENTEL</w:t>
      </w:r>
      <w:proofErr w:type="gramEnd"/>
      <w:r w:rsidRPr="00B36C7E">
        <w:rPr>
          <w:rFonts w:ascii="Tahoma" w:hAnsi="Tahoma" w:cs="Tahoma"/>
          <w:sz w:val="22"/>
          <w:szCs w:val="22"/>
          <w:lang w:val="es-BO"/>
        </w:rPr>
        <w:t xml:space="preserve"> S.A.:</w:t>
      </w:r>
      <w:r w:rsidRPr="00B36C7E">
        <w:rPr>
          <w:rFonts w:ascii="Tahoma" w:hAnsi="Tahoma" w:cs="Tahoma"/>
          <w:sz w:val="22"/>
          <w:szCs w:val="22"/>
          <w:lang w:val="es-BO"/>
        </w:rPr>
        <w:tab/>
      </w:r>
    </w:p>
    <w:p w:rsidR="006C0D1F" w:rsidRPr="00B36C7E" w:rsidRDefault="006C0D1F" w:rsidP="006C0D1F">
      <w:pPr>
        <w:ind w:left="1701" w:hanging="1134"/>
        <w:contextualSpacing/>
        <w:jc w:val="both"/>
        <w:rPr>
          <w:rFonts w:ascii="Tahoma" w:hAnsi="Tahoma" w:cs="Tahoma"/>
          <w:sz w:val="22"/>
          <w:szCs w:val="22"/>
          <w:lang w:val="es-BO"/>
        </w:rPr>
      </w:pPr>
      <w:r w:rsidRPr="00B36C7E">
        <w:rPr>
          <w:rFonts w:ascii="Tahoma" w:hAnsi="Tahoma" w:cs="Tahoma"/>
          <w:sz w:val="22"/>
          <w:szCs w:val="22"/>
          <w:lang w:val="es-BO"/>
        </w:rPr>
        <w:lastRenderedPageBreak/>
        <w:t>Dirección: Calle Federico Zuazo N° 1771, Edificio Tower.</w:t>
      </w:r>
    </w:p>
    <w:p w:rsidR="006C0D1F" w:rsidRPr="00B36C7E" w:rsidRDefault="006C0D1F" w:rsidP="006C0D1F">
      <w:pPr>
        <w:ind w:left="1701" w:hanging="1134"/>
        <w:contextualSpacing/>
        <w:jc w:val="both"/>
        <w:rPr>
          <w:rFonts w:ascii="Tahoma" w:hAnsi="Tahoma" w:cs="Tahoma"/>
          <w:sz w:val="22"/>
          <w:szCs w:val="22"/>
          <w:lang w:val="es-BO"/>
        </w:rPr>
      </w:pPr>
      <w:r w:rsidRPr="00B36C7E">
        <w:rPr>
          <w:rFonts w:ascii="Tahoma" w:hAnsi="Tahoma" w:cs="Tahoma"/>
          <w:sz w:val="22"/>
          <w:szCs w:val="22"/>
          <w:lang w:val="es-BO"/>
        </w:rPr>
        <w:t xml:space="preserve">Teléfono: 2141111 </w:t>
      </w:r>
    </w:p>
    <w:p w:rsidR="006C0D1F" w:rsidRPr="00B36C7E" w:rsidRDefault="006C0D1F" w:rsidP="006C0D1F">
      <w:pPr>
        <w:ind w:left="567"/>
        <w:contextualSpacing/>
        <w:jc w:val="both"/>
        <w:rPr>
          <w:rFonts w:ascii="Tahoma" w:hAnsi="Tahoma" w:cs="Tahoma"/>
          <w:sz w:val="22"/>
          <w:szCs w:val="22"/>
          <w:lang w:val="es-BO"/>
        </w:rPr>
      </w:pPr>
      <w:r w:rsidRPr="00B36C7E">
        <w:rPr>
          <w:rFonts w:ascii="Tahoma" w:hAnsi="Tahoma" w:cs="Tahoma"/>
          <w:sz w:val="22"/>
          <w:szCs w:val="22"/>
          <w:lang w:val="es-BO"/>
        </w:rPr>
        <w:t>La Paz – Bolivia</w:t>
      </w:r>
    </w:p>
    <w:p w:rsidR="006C0D1F" w:rsidRPr="00B36C7E" w:rsidRDefault="006C0D1F" w:rsidP="006C0D1F">
      <w:pPr>
        <w:autoSpaceDE w:val="0"/>
        <w:autoSpaceDN w:val="0"/>
        <w:adjustRightInd w:val="0"/>
        <w:spacing w:before="120"/>
        <w:contextualSpacing/>
        <w:jc w:val="both"/>
        <w:rPr>
          <w:rFonts w:ascii="Tahoma" w:hAnsi="Tahoma" w:cs="Tahoma"/>
          <w:sz w:val="22"/>
          <w:szCs w:val="22"/>
          <w:lang w:val="es-BO"/>
        </w:rPr>
      </w:pPr>
      <w:r w:rsidRPr="00B36C7E">
        <w:rPr>
          <w:rFonts w:ascii="Tahoma" w:hAnsi="Tahoma" w:cs="Tahoma"/>
          <w:b/>
          <w:sz w:val="22"/>
          <w:szCs w:val="22"/>
          <w:u w:val="single"/>
          <w:lang w:val="es-BO"/>
        </w:rPr>
        <w:t xml:space="preserve">VIGÉSIMA OCTAVA: </w:t>
      </w:r>
      <w:r w:rsidRPr="00B36C7E">
        <w:rPr>
          <w:rFonts w:ascii="Tahoma" w:hAnsi="Tahoma" w:cs="Tahoma"/>
          <w:b/>
          <w:snapToGrid w:val="0"/>
          <w:sz w:val="22"/>
          <w:szCs w:val="22"/>
          <w:u w:val="single"/>
          <w:lang w:val="es-BO"/>
        </w:rPr>
        <w:t>ACEPTACIÓN Y CONFORMIDAD</w:t>
      </w:r>
      <w:r w:rsidRPr="00B36C7E">
        <w:rPr>
          <w:rFonts w:ascii="Tahoma" w:hAnsi="Tahoma" w:cs="Tahoma"/>
          <w:b/>
          <w:iCs/>
          <w:sz w:val="22"/>
          <w:szCs w:val="22"/>
          <w:lang w:val="es-BO"/>
        </w:rPr>
        <w:t xml:space="preserve">.- </w:t>
      </w:r>
      <w:r w:rsidRPr="00B36C7E">
        <w:rPr>
          <w:rFonts w:ascii="Tahoma" w:hAnsi="Tahoma" w:cs="Tahoma"/>
          <w:sz w:val="22"/>
          <w:szCs w:val="22"/>
          <w:lang w:val="es-BO"/>
        </w:rPr>
        <w:t xml:space="preserve">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w:t>
      </w:r>
      <w:proofErr w:type="gramStart"/>
      <w:r w:rsidRPr="00B36C7E">
        <w:rPr>
          <w:rFonts w:ascii="Tahoma" w:hAnsi="Tahoma" w:cs="Tahoma"/>
          <w:sz w:val="22"/>
          <w:szCs w:val="22"/>
          <w:lang w:val="es-BO"/>
        </w:rPr>
        <w:t>días</w:t>
      </w:r>
      <w:proofErr w:type="gramEnd"/>
      <w:r w:rsidRPr="00B36C7E">
        <w:rPr>
          <w:rFonts w:ascii="Tahoma" w:hAnsi="Tahoma" w:cs="Tahoma"/>
          <w:sz w:val="22"/>
          <w:szCs w:val="22"/>
          <w:lang w:val="es-BO"/>
        </w:rPr>
        <w:t xml:space="preserve"> del mes de ……………….. </w:t>
      </w:r>
      <w:proofErr w:type="gramStart"/>
      <w:r w:rsidRPr="00B36C7E">
        <w:rPr>
          <w:rFonts w:ascii="Tahoma" w:hAnsi="Tahoma" w:cs="Tahoma"/>
          <w:sz w:val="22"/>
          <w:szCs w:val="22"/>
          <w:lang w:val="es-BO"/>
        </w:rPr>
        <w:t>de</w:t>
      </w:r>
      <w:proofErr w:type="gramEnd"/>
      <w:r w:rsidRPr="00B36C7E">
        <w:rPr>
          <w:rFonts w:ascii="Tahoma" w:hAnsi="Tahoma" w:cs="Tahoma"/>
          <w:sz w:val="22"/>
          <w:szCs w:val="22"/>
          <w:lang w:val="es-BO"/>
        </w:rPr>
        <w:t xml:space="preserve"> dos mil ………………. años.</w:t>
      </w:r>
    </w:p>
    <w:p w:rsidR="006C0D1F" w:rsidRPr="00B36C7E" w:rsidRDefault="006C0D1F" w:rsidP="006C0D1F">
      <w:pPr>
        <w:spacing w:before="120"/>
        <w:contextualSpacing/>
        <w:jc w:val="both"/>
        <w:rPr>
          <w:rFonts w:ascii="Tahoma" w:hAnsi="Tahoma" w:cs="Tahoma"/>
          <w:b/>
          <w:sz w:val="22"/>
          <w:szCs w:val="22"/>
          <w:lang w:val="es-BO"/>
        </w:rPr>
      </w:pPr>
      <w:r w:rsidRPr="00B36C7E">
        <w:rPr>
          <w:rFonts w:ascii="Tahoma" w:hAnsi="Tahoma" w:cs="Tahoma"/>
          <w:sz w:val="22"/>
          <w:szCs w:val="22"/>
          <w:lang w:val="es-BO"/>
        </w:rPr>
        <w:t xml:space="preserve"> </w:t>
      </w:r>
    </w:p>
    <w:p w:rsidR="006C0D1F" w:rsidRPr="00B36C7E" w:rsidRDefault="006C0D1F" w:rsidP="006C0D1F">
      <w:pPr>
        <w:contextualSpacing/>
        <w:jc w:val="both"/>
        <w:rPr>
          <w:rFonts w:ascii="Tahoma" w:hAnsi="Tahoma" w:cs="Tahoma"/>
          <w:b/>
          <w:sz w:val="22"/>
          <w:szCs w:val="22"/>
          <w:lang w:val="es-BO"/>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6C0D1F" w:rsidRPr="00F96568" w:rsidTr="00E510B6">
        <w:trPr>
          <w:trHeight w:val="463"/>
        </w:trPr>
        <w:tc>
          <w:tcPr>
            <w:tcW w:w="4678" w:type="dxa"/>
          </w:tcPr>
          <w:p w:rsidR="006C0D1F" w:rsidRPr="00B36C7E" w:rsidRDefault="006C0D1F" w:rsidP="00E510B6">
            <w:pPr>
              <w:ind w:right="45"/>
              <w:contextualSpacing/>
              <w:jc w:val="center"/>
              <w:rPr>
                <w:rFonts w:ascii="Tahoma" w:hAnsi="Tahoma" w:cs="Tahoma"/>
                <w:sz w:val="22"/>
                <w:szCs w:val="22"/>
                <w:lang w:val="es-BO"/>
              </w:rPr>
            </w:pPr>
            <w:r w:rsidRPr="00B36C7E">
              <w:rPr>
                <w:rFonts w:ascii="Tahoma" w:hAnsi="Tahoma" w:cs="Tahoma"/>
                <w:sz w:val="22"/>
                <w:szCs w:val="22"/>
                <w:lang w:val="es-BO"/>
              </w:rPr>
              <w:t>…………………………………….</w:t>
            </w:r>
          </w:p>
          <w:p w:rsidR="006C0D1F" w:rsidRPr="00B36C7E" w:rsidRDefault="006C0D1F" w:rsidP="00E510B6">
            <w:pPr>
              <w:ind w:right="45"/>
              <w:contextualSpacing/>
              <w:jc w:val="center"/>
              <w:rPr>
                <w:rFonts w:ascii="Tahoma" w:hAnsi="Tahoma" w:cs="Tahoma"/>
                <w:b/>
                <w:sz w:val="22"/>
                <w:szCs w:val="22"/>
                <w:lang w:val="es-BO"/>
              </w:rPr>
            </w:pPr>
            <w:r w:rsidRPr="00B36C7E">
              <w:rPr>
                <w:rFonts w:ascii="Tahoma" w:hAnsi="Tahoma" w:cs="Tahoma"/>
                <w:b/>
                <w:sz w:val="22"/>
                <w:szCs w:val="22"/>
                <w:lang w:val="es-BO"/>
              </w:rPr>
              <w:t>Gerente General</w:t>
            </w:r>
          </w:p>
          <w:p w:rsidR="006C0D1F" w:rsidRPr="00B36C7E" w:rsidRDefault="006C0D1F" w:rsidP="00E510B6">
            <w:pPr>
              <w:ind w:right="45"/>
              <w:contextualSpacing/>
              <w:jc w:val="center"/>
              <w:rPr>
                <w:rFonts w:ascii="Tahoma" w:hAnsi="Tahoma" w:cs="Tahoma"/>
                <w:bCs/>
                <w:sz w:val="22"/>
                <w:szCs w:val="22"/>
                <w:lang w:val="es-BO"/>
              </w:rPr>
            </w:pPr>
            <w:r w:rsidRPr="00B36C7E">
              <w:rPr>
                <w:rFonts w:ascii="Tahoma" w:hAnsi="Tahoma" w:cs="Tahoma"/>
                <w:b/>
                <w:sz w:val="22"/>
                <w:szCs w:val="22"/>
                <w:lang w:val="es-BO"/>
              </w:rPr>
              <w:t>ENTEL S.A.</w:t>
            </w:r>
          </w:p>
        </w:tc>
        <w:tc>
          <w:tcPr>
            <w:tcW w:w="4868" w:type="dxa"/>
          </w:tcPr>
          <w:p w:rsidR="006C0D1F" w:rsidRPr="00B36C7E" w:rsidRDefault="006C0D1F" w:rsidP="00E510B6">
            <w:pPr>
              <w:ind w:right="45"/>
              <w:contextualSpacing/>
              <w:jc w:val="center"/>
              <w:rPr>
                <w:rFonts w:ascii="Tahoma" w:hAnsi="Tahoma" w:cs="Tahoma"/>
                <w:b/>
                <w:sz w:val="22"/>
                <w:szCs w:val="22"/>
                <w:lang w:val="es-BO"/>
              </w:rPr>
            </w:pPr>
            <w:r w:rsidRPr="00B36C7E">
              <w:rPr>
                <w:rFonts w:ascii="Tahoma" w:hAnsi="Tahoma" w:cs="Tahoma"/>
                <w:sz w:val="22"/>
                <w:szCs w:val="22"/>
                <w:lang w:val="es-BO"/>
              </w:rPr>
              <w:t>……………………………………………</w:t>
            </w:r>
          </w:p>
          <w:p w:rsidR="006C0D1F" w:rsidRPr="00B36C7E" w:rsidRDefault="006C0D1F" w:rsidP="00E510B6">
            <w:pPr>
              <w:ind w:right="45"/>
              <w:contextualSpacing/>
              <w:jc w:val="center"/>
              <w:rPr>
                <w:rFonts w:ascii="Tahoma" w:hAnsi="Tahoma" w:cs="Tahoma"/>
                <w:b/>
                <w:sz w:val="22"/>
                <w:szCs w:val="22"/>
                <w:lang w:val="es-BO"/>
              </w:rPr>
            </w:pPr>
            <w:r w:rsidRPr="00B36C7E">
              <w:rPr>
                <w:rFonts w:ascii="Tahoma" w:hAnsi="Tahoma" w:cs="Tahoma"/>
                <w:b/>
                <w:sz w:val="22"/>
                <w:szCs w:val="22"/>
                <w:lang w:val="es-BO"/>
              </w:rPr>
              <w:t>Representante Legal</w:t>
            </w:r>
          </w:p>
          <w:p w:rsidR="006C0D1F" w:rsidRPr="00F96568" w:rsidRDefault="006C0D1F" w:rsidP="00E510B6">
            <w:pPr>
              <w:contextualSpacing/>
              <w:jc w:val="center"/>
              <w:rPr>
                <w:rFonts w:ascii="Tahoma" w:hAnsi="Tahoma" w:cs="Tahoma"/>
                <w:b/>
                <w:sz w:val="22"/>
                <w:szCs w:val="22"/>
                <w:lang w:val="es-BO"/>
              </w:rPr>
            </w:pPr>
            <w:r w:rsidRPr="00B36C7E">
              <w:rPr>
                <w:rFonts w:ascii="Tahoma" w:hAnsi="Tahoma" w:cs="Tahoma"/>
                <w:b/>
                <w:sz w:val="22"/>
                <w:szCs w:val="22"/>
                <w:lang w:val="es-BO"/>
              </w:rPr>
              <w:t>…………………………………...</w:t>
            </w:r>
          </w:p>
        </w:tc>
      </w:tr>
    </w:tbl>
    <w:p w:rsidR="006C0D1F" w:rsidRDefault="006C0D1F" w:rsidP="006C0D1F">
      <w:pPr>
        <w:spacing w:before="120"/>
        <w:ind w:left="567" w:hanging="567"/>
        <w:contextualSpacing/>
        <w:jc w:val="both"/>
        <w:rPr>
          <w:rFonts w:ascii="Tahoma" w:hAnsi="Tahoma" w:cs="Tahoma"/>
          <w:sz w:val="22"/>
          <w:szCs w:val="22"/>
          <w:lang w:val="es-BO"/>
        </w:rPr>
      </w:pPr>
    </w:p>
    <w:p w:rsidR="006C0D1F" w:rsidRDefault="006C0D1F" w:rsidP="006C0D1F">
      <w:pPr>
        <w:spacing w:before="120"/>
        <w:ind w:left="567" w:hanging="567"/>
        <w:contextualSpacing/>
        <w:jc w:val="both"/>
        <w:rPr>
          <w:rFonts w:ascii="Tahoma" w:hAnsi="Tahoma" w:cs="Tahoma"/>
          <w:sz w:val="22"/>
          <w:szCs w:val="22"/>
          <w:lang w:val="es-BO"/>
        </w:rPr>
      </w:pPr>
    </w:p>
    <w:p w:rsidR="006C0D1F" w:rsidRDefault="006C0D1F" w:rsidP="006C0D1F">
      <w:pPr>
        <w:spacing w:before="120"/>
        <w:ind w:left="567" w:hanging="567"/>
        <w:contextualSpacing/>
        <w:jc w:val="both"/>
        <w:rPr>
          <w:rFonts w:ascii="Tahoma" w:hAnsi="Tahoma" w:cs="Tahoma"/>
          <w:sz w:val="22"/>
          <w:szCs w:val="22"/>
          <w:lang w:val="es-BO"/>
        </w:rPr>
      </w:pPr>
    </w:p>
    <w:p w:rsidR="006C0D1F" w:rsidRPr="00F96568" w:rsidRDefault="006C0D1F" w:rsidP="006C0D1F">
      <w:pPr>
        <w:pStyle w:val="Ttulo1"/>
        <w:numPr>
          <w:ilvl w:val="0"/>
          <w:numId w:val="0"/>
        </w:numPr>
        <w:spacing w:before="120"/>
        <w:ind w:left="360" w:right="-1"/>
        <w:jc w:val="both"/>
        <w:rPr>
          <w:rFonts w:cs="Tahoma"/>
          <w:lang w:val="es-BO"/>
        </w:rPr>
      </w:pPr>
    </w:p>
    <w:p w:rsidR="00772D79" w:rsidRPr="00012D2D" w:rsidRDefault="00772D79" w:rsidP="00772D79">
      <w:pPr>
        <w:rPr>
          <w:lang w:eastAsia="en-US"/>
        </w:rPr>
      </w:pPr>
    </w:p>
    <w:p w:rsidR="00772D79" w:rsidRPr="00012D2D" w:rsidRDefault="00772D79" w:rsidP="00772D79">
      <w:pPr>
        <w:rPr>
          <w:lang w:eastAsia="en-US"/>
        </w:rPr>
      </w:pPr>
    </w:p>
    <w:p w:rsidR="00772D79" w:rsidRPr="00012D2D" w:rsidRDefault="00772D79" w:rsidP="00772D79">
      <w:pPr>
        <w:rPr>
          <w:lang w:eastAsia="en-US"/>
        </w:rPr>
      </w:pPr>
    </w:p>
    <w:p w:rsidR="00772D79" w:rsidRPr="00012D2D" w:rsidRDefault="00772D79" w:rsidP="00772D79">
      <w:pPr>
        <w:rPr>
          <w:lang w:eastAsia="en-US"/>
        </w:rPr>
      </w:pPr>
    </w:p>
    <w:p w:rsidR="00772D79" w:rsidRPr="00012D2D" w:rsidRDefault="00772D79" w:rsidP="00772D79">
      <w:pPr>
        <w:rPr>
          <w:lang w:eastAsia="en-US"/>
        </w:rPr>
      </w:pPr>
    </w:p>
    <w:p w:rsidR="00772D79" w:rsidRPr="00012D2D" w:rsidRDefault="00772D79" w:rsidP="00772D79">
      <w:pPr>
        <w:rPr>
          <w:lang w:eastAsia="en-US"/>
        </w:rPr>
      </w:pPr>
    </w:p>
    <w:p w:rsidR="00772D79" w:rsidRPr="00012D2D" w:rsidRDefault="00772D79" w:rsidP="00772D79">
      <w:pPr>
        <w:rPr>
          <w:lang w:eastAsia="en-US"/>
        </w:rPr>
      </w:pPr>
    </w:p>
    <w:p w:rsidR="00772D79" w:rsidRPr="00012D2D" w:rsidRDefault="00772D79" w:rsidP="00772D79">
      <w:pPr>
        <w:rPr>
          <w:lang w:eastAsia="en-US"/>
        </w:rPr>
      </w:pPr>
    </w:p>
    <w:p w:rsidR="00772D79" w:rsidRPr="00012D2D" w:rsidRDefault="00772D79" w:rsidP="00772D79">
      <w:pPr>
        <w:rPr>
          <w:lang w:eastAsia="en-US"/>
        </w:rPr>
      </w:pPr>
    </w:p>
    <w:p w:rsidR="00772D79" w:rsidRPr="00012D2D" w:rsidRDefault="00772D79" w:rsidP="00772D79">
      <w:pPr>
        <w:rPr>
          <w:lang w:eastAsia="en-US"/>
        </w:rPr>
      </w:pPr>
    </w:p>
    <w:p w:rsidR="00772D79" w:rsidRPr="00012D2D" w:rsidRDefault="00772D79" w:rsidP="00772D79">
      <w:pPr>
        <w:rPr>
          <w:lang w:eastAsia="en-US"/>
        </w:rPr>
      </w:pPr>
    </w:p>
    <w:p w:rsidR="00772D79" w:rsidRPr="00012D2D" w:rsidRDefault="00772D79" w:rsidP="00772D79">
      <w:pPr>
        <w:rPr>
          <w:lang w:eastAsia="en-US"/>
        </w:rPr>
      </w:pPr>
    </w:p>
    <w:p w:rsidR="00772D79" w:rsidRPr="00012D2D" w:rsidRDefault="00772D79" w:rsidP="00772D79">
      <w:pPr>
        <w:rPr>
          <w:lang w:eastAsia="en-US"/>
        </w:rPr>
      </w:pPr>
    </w:p>
    <w:p w:rsidR="00772D79" w:rsidRPr="00012D2D" w:rsidRDefault="00772D79" w:rsidP="00772D79">
      <w:pPr>
        <w:rPr>
          <w:lang w:eastAsia="en-US"/>
        </w:rPr>
      </w:pPr>
    </w:p>
    <w:p w:rsidR="00772D79" w:rsidRPr="00012D2D" w:rsidRDefault="00772D79" w:rsidP="00772D79">
      <w:pPr>
        <w:rPr>
          <w:lang w:eastAsia="en-US"/>
        </w:rPr>
      </w:pPr>
    </w:p>
    <w:p w:rsidR="00C117EF" w:rsidRPr="00012D2D" w:rsidRDefault="00C117EF" w:rsidP="00844472">
      <w:pPr>
        <w:jc w:val="both"/>
        <w:rPr>
          <w:rFonts w:ascii="Tahoma" w:hAnsi="Tahoma" w:cs="Tahoma"/>
          <w:sz w:val="22"/>
          <w:szCs w:val="22"/>
          <w:lang w:val="es-BO"/>
        </w:rPr>
      </w:pPr>
    </w:p>
    <w:sectPr w:rsidR="00C117EF" w:rsidRPr="00012D2D" w:rsidSect="00E9028B">
      <w:pgSz w:w="12240" w:h="15840" w:code="1"/>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7018" w:rsidRDefault="009F7018">
      <w:r>
        <w:separator/>
      </w:r>
    </w:p>
  </w:endnote>
  <w:endnote w:type="continuationSeparator" w:id="0">
    <w:p w:rsidR="009F7018" w:rsidRDefault="009F7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iriam">
    <w:panose1 w:val="020B0502050101010101"/>
    <w:charset w:val="B1"/>
    <w:family w:val="swiss"/>
    <w:pitch w:val="variable"/>
    <w:sig w:usb0="00000801" w:usb1="00000000" w:usb2="00000000" w:usb3="00000000" w:csb0="0000002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BDB" w:rsidRDefault="00791BDB" w:rsidP="00144125">
    <w:pPr>
      <w:pStyle w:val="Piedepgina"/>
      <w:jc w:val="center"/>
    </w:pPr>
  </w:p>
  <w:p w:rsidR="00791BDB" w:rsidRDefault="00791BDB" w:rsidP="00144125">
    <w:pPr>
      <w:pStyle w:val="Piedepgina"/>
      <w:jc w:val="center"/>
    </w:pPr>
  </w:p>
  <w:p w:rsidR="00791BDB" w:rsidRDefault="00791BDB">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BDB" w:rsidRDefault="00791BDB">
    <w:pPr>
      <w:pStyle w:val="Piedepgina"/>
      <w:jc w:val="center"/>
    </w:pPr>
  </w:p>
  <w:p w:rsidR="00791BDB" w:rsidRDefault="009F7018">
    <w:pPr>
      <w:pStyle w:val="Piedepgina"/>
      <w:jc w:val="center"/>
    </w:pPr>
    <w:sdt>
      <w:sdtPr>
        <w:id w:val="1717614270"/>
        <w:docPartObj>
          <w:docPartGallery w:val="Page Numbers (Bottom of Page)"/>
          <w:docPartUnique/>
        </w:docPartObj>
      </w:sdtPr>
      <w:sdtEndPr/>
      <w:sdtContent>
        <w:sdt>
          <w:sdtPr>
            <w:id w:val="-1669238322"/>
            <w:docPartObj>
              <w:docPartGallery w:val="Page Numbers (Top of Page)"/>
              <w:docPartUnique/>
            </w:docPartObj>
          </w:sdtPr>
          <w:sdtEndPr/>
          <w:sdtContent>
            <w:r w:rsidR="00791BDB">
              <w:t xml:space="preserve">Página </w:t>
            </w:r>
            <w:r w:rsidR="00791BDB">
              <w:rPr>
                <w:b/>
                <w:bCs/>
                <w:sz w:val="24"/>
                <w:szCs w:val="24"/>
              </w:rPr>
              <w:fldChar w:fldCharType="begin"/>
            </w:r>
            <w:r w:rsidR="00791BDB">
              <w:rPr>
                <w:b/>
                <w:bCs/>
              </w:rPr>
              <w:instrText>PAGE</w:instrText>
            </w:r>
            <w:r w:rsidR="00791BDB">
              <w:rPr>
                <w:b/>
                <w:bCs/>
                <w:sz w:val="24"/>
                <w:szCs w:val="24"/>
              </w:rPr>
              <w:fldChar w:fldCharType="separate"/>
            </w:r>
            <w:r w:rsidR="00ED5C7C">
              <w:rPr>
                <w:b/>
                <w:bCs/>
                <w:noProof/>
              </w:rPr>
              <w:t>22</w:t>
            </w:r>
            <w:r w:rsidR="00791BDB">
              <w:rPr>
                <w:b/>
                <w:bCs/>
                <w:sz w:val="24"/>
                <w:szCs w:val="24"/>
              </w:rPr>
              <w:fldChar w:fldCharType="end"/>
            </w:r>
            <w:r w:rsidR="00791BDB">
              <w:t xml:space="preserve"> de </w:t>
            </w:r>
            <w:r w:rsidR="00791BDB">
              <w:rPr>
                <w:b/>
                <w:bCs/>
                <w:sz w:val="24"/>
                <w:szCs w:val="24"/>
              </w:rPr>
              <w:fldChar w:fldCharType="begin"/>
            </w:r>
            <w:r w:rsidR="00791BDB">
              <w:rPr>
                <w:b/>
                <w:bCs/>
              </w:rPr>
              <w:instrText>NUMPAGES</w:instrText>
            </w:r>
            <w:r w:rsidR="00791BDB">
              <w:rPr>
                <w:b/>
                <w:bCs/>
                <w:sz w:val="24"/>
                <w:szCs w:val="24"/>
              </w:rPr>
              <w:fldChar w:fldCharType="separate"/>
            </w:r>
            <w:r w:rsidR="00ED5C7C">
              <w:rPr>
                <w:b/>
                <w:bCs/>
                <w:noProof/>
              </w:rPr>
              <w:t>45</w:t>
            </w:r>
            <w:r w:rsidR="00791BDB">
              <w:rPr>
                <w:b/>
                <w:bCs/>
                <w:sz w:val="24"/>
                <w:szCs w:val="24"/>
              </w:rPr>
              <w:fldChar w:fldCharType="end"/>
            </w:r>
          </w:sdtContent>
        </w:sdt>
      </w:sdtContent>
    </w:sdt>
  </w:p>
  <w:p w:rsidR="00791BDB" w:rsidRPr="0036561F" w:rsidRDefault="00791BDB" w:rsidP="0036561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7018" w:rsidRDefault="009F7018">
      <w:r>
        <w:separator/>
      </w:r>
    </w:p>
  </w:footnote>
  <w:footnote w:type="continuationSeparator" w:id="0">
    <w:p w:rsidR="009F7018" w:rsidRDefault="009F7018">
      <w:r>
        <w:continuationSeparator/>
      </w:r>
    </w:p>
  </w:footnote>
  <w:footnote w:id="1">
    <w:p w:rsidR="00791BDB" w:rsidRPr="00C7497F" w:rsidRDefault="00791BDB" w:rsidP="0067191E">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rsidR="00791BDB" w:rsidRDefault="00791BDB" w:rsidP="00772D79">
      <w:pPr>
        <w:pStyle w:val="Textonotapie"/>
        <w:jc w:val="both"/>
        <w:rPr>
          <w:lang w:val="es-BO"/>
        </w:rPr>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BDB" w:rsidRDefault="00791BDB" w:rsidP="00D875F5">
    <w:pPr>
      <w:pStyle w:val="Encabezado"/>
      <w:pBdr>
        <w:bottom w:val="single" w:sz="4" w:space="1" w:color="auto"/>
      </w:pBdr>
      <w:tabs>
        <w:tab w:val="clear" w:pos="8838"/>
      </w:tabs>
      <w:ind w:firstLine="284"/>
      <w:jc w:val="right"/>
      <w:rPr>
        <w:rFonts w:ascii="Tahoma" w:hAnsi="Tahoma" w:cs="Tahoma"/>
        <w:b/>
        <w:color w:val="004990"/>
        <w:lang w:val="es-BO"/>
      </w:rPr>
    </w:pPr>
    <w:r>
      <w:rPr>
        <w:noProof/>
        <w:lang w:val="es-BO" w:eastAsia="es-BO"/>
      </w:rPr>
      <w:drawing>
        <wp:anchor distT="0" distB="0" distL="114300" distR="114300" simplePos="0" relativeHeight="251660800" behindDoc="1" locked="0" layoutInCell="1" allowOverlap="1" wp14:anchorId="3A9308B6" wp14:editId="35C1F872">
          <wp:simplePos x="0" y="0"/>
          <wp:positionH relativeFrom="column">
            <wp:posOffset>376795</wp:posOffset>
          </wp:positionH>
          <wp:positionV relativeFrom="paragraph">
            <wp:posOffset>-208280</wp:posOffset>
          </wp:positionV>
          <wp:extent cx="822960" cy="555625"/>
          <wp:effectExtent l="0" t="0" r="0" b="0"/>
          <wp:wrapNone/>
          <wp:docPr id="5" name="Imagen 74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Pr>
        <w:noProof/>
        <w:lang w:val="es-BO" w:eastAsia="es-BO"/>
      </w:rPr>
      <w:drawing>
        <wp:anchor distT="0" distB="0" distL="114300" distR="114300" simplePos="0" relativeHeight="251657728" behindDoc="0" locked="0" layoutInCell="1" allowOverlap="1" wp14:anchorId="6D650E72" wp14:editId="58E80DDE">
          <wp:simplePos x="0" y="0"/>
          <wp:positionH relativeFrom="column">
            <wp:posOffset>-3068691</wp:posOffset>
          </wp:positionH>
          <wp:positionV relativeFrom="paragraph">
            <wp:posOffset>-19685</wp:posOffset>
          </wp:positionV>
          <wp:extent cx="767715" cy="518160"/>
          <wp:effectExtent l="0" t="0" r="0" b="0"/>
          <wp:wrapNone/>
          <wp:docPr id="6" name="Imagen 74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srcRect/>
                  <a:stretch>
                    <a:fillRect/>
                  </a:stretch>
                </pic:blipFill>
                <pic:spPr bwMode="auto">
                  <a:xfrm>
                    <a:off x="0" y="0"/>
                    <a:ext cx="767715" cy="5181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lang w:val="es-BO" w:eastAsia="es-BO"/>
      </w:rPr>
      <w:drawing>
        <wp:anchor distT="0" distB="0" distL="114300" distR="114300" simplePos="0" relativeHeight="251654656" behindDoc="0" locked="0" layoutInCell="1" allowOverlap="1" wp14:anchorId="5968F190" wp14:editId="2A07FB14">
          <wp:simplePos x="0" y="0"/>
          <wp:positionH relativeFrom="column">
            <wp:posOffset>-1805940</wp:posOffset>
          </wp:positionH>
          <wp:positionV relativeFrom="paragraph">
            <wp:posOffset>-221615</wp:posOffset>
          </wp:positionV>
          <wp:extent cx="847725" cy="557291"/>
          <wp:effectExtent l="0" t="0" r="0" b="0"/>
          <wp:wrapNone/>
          <wp:docPr id="7" name="Imagen 741"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55729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91BDB" w:rsidRPr="0023043C" w:rsidRDefault="00791BDB" w:rsidP="00D875F5">
    <w:pPr>
      <w:pStyle w:val="Encabezado"/>
      <w:pBdr>
        <w:bottom w:val="single" w:sz="4" w:space="1" w:color="auto"/>
      </w:pBdr>
      <w:tabs>
        <w:tab w:val="clear" w:pos="8838"/>
      </w:tabs>
      <w:jc w:val="right"/>
      <w:rPr>
        <w:rFonts w:ascii="Tahoma" w:hAnsi="Tahoma" w:cs="Tahoma"/>
        <w:b/>
        <w:lang w:val="es-BO"/>
      </w:rPr>
    </w:pPr>
    <w:r>
      <w:rPr>
        <w:rFonts w:ascii="Tahoma" w:hAnsi="Tahoma" w:cs="Tahoma"/>
        <w:b/>
        <w:lang w:val="es-BO"/>
      </w:rPr>
      <w:t>LICITACIÓN PÚBLICA N° 022</w:t>
    </w:r>
    <w:r w:rsidRPr="0023043C">
      <w:rPr>
        <w:rFonts w:ascii="Tahoma" w:hAnsi="Tahoma" w:cs="Tahoma"/>
        <w:b/>
        <w:lang w:val="es-BO"/>
      </w:rPr>
      <w:t>/</w:t>
    </w:r>
    <w:r>
      <w:rPr>
        <w:rFonts w:ascii="Tahoma" w:hAnsi="Tahoma" w:cs="Tahoma"/>
        <w:b/>
        <w:lang w:val="es-BO"/>
      </w:rPr>
      <w:t>2017</w:t>
    </w:r>
  </w:p>
  <w:p w:rsidR="00791BDB" w:rsidRDefault="00791BDB" w:rsidP="000344E9">
    <w:pPr>
      <w:pStyle w:val="Encabezado"/>
      <w:pBdr>
        <w:bottom w:val="single" w:sz="4" w:space="1" w:color="auto"/>
      </w:pBdr>
      <w:ind w:left="284" w:hanging="284"/>
      <w:jc w:val="right"/>
      <w:rPr>
        <w:rFonts w:ascii="Tahoma" w:hAnsi="Tahoma" w:cs="Tahoma"/>
        <w:b/>
        <w:lang w:val="es-BO"/>
      </w:rPr>
    </w:pPr>
    <w:r w:rsidRPr="0023043C">
      <w:rPr>
        <w:rFonts w:ascii="Tahoma" w:hAnsi="Tahoma" w:cs="Tahoma"/>
        <w:b/>
        <w:lang w:val="es-BO"/>
      </w:rPr>
      <w:tab/>
    </w:r>
    <w:r w:rsidRPr="004E1F34">
      <w:rPr>
        <w:rFonts w:ascii="Tahoma" w:hAnsi="Tahoma" w:cs="Tahoma"/>
        <w:b/>
        <w:lang w:val="es-BO"/>
      </w:rPr>
      <w:t>“SERVICIOS DE INSTALACIÓN</w:t>
    </w:r>
    <w:r>
      <w:rPr>
        <w:rFonts w:ascii="Tahoma" w:hAnsi="Tahoma" w:cs="Tahoma"/>
        <w:b/>
        <w:lang w:val="es-BO"/>
      </w:rPr>
      <w:t xml:space="preserve"> </w:t>
    </w:r>
    <w:r w:rsidRPr="004E1F34">
      <w:rPr>
        <w:rFonts w:ascii="Tahoma" w:hAnsi="Tahoma" w:cs="Tahoma"/>
        <w:b/>
        <w:lang w:val="es-BO"/>
      </w:rPr>
      <w:t>DE FIBRA ÓPTICA ADSS Y PROVISIÓN DE MATERIALES”</w:t>
    </w:r>
    <w:r>
      <w:rPr>
        <w:rFonts w:ascii="Tahoma" w:hAnsi="Tahoma" w:cs="Tahoma"/>
        <w:b/>
        <w:lang w:val="es-BO"/>
      </w:rPr>
      <w:t xml:space="preserve"> </w:t>
    </w:r>
  </w:p>
  <w:p w:rsidR="00791BDB" w:rsidRPr="0023043C" w:rsidRDefault="00791BDB" w:rsidP="000344E9">
    <w:pPr>
      <w:pStyle w:val="Encabezado"/>
      <w:pBdr>
        <w:bottom w:val="single" w:sz="4" w:space="1" w:color="auto"/>
      </w:pBdr>
      <w:ind w:left="284" w:hanging="284"/>
      <w:jc w:val="right"/>
      <w:rPr>
        <w:rFonts w:ascii="Tahoma" w:hAnsi="Tahoma" w:cs="Tahoma"/>
        <w:b/>
        <w:lang w:val="es-BO"/>
      </w:rPr>
    </w:pPr>
    <w:r>
      <w:rPr>
        <w:rFonts w:ascii="Tahoma" w:hAnsi="Tahoma" w:cs="Tahoma"/>
        <w:b/>
        <w:lang w:val="es-BO"/>
      </w:rPr>
      <w:t>TRAMOS 1, 2 Y 3</w:t>
    </w:r>
  </w:p>
  <w:p w:rsidR="00791BDB" w:rsidRPr="00D875F5" w:rsidRDefault="00791BDB" w:rsidP="000344E9">
    <w:pPr>
      <w:pStyle w:val="Encabezado"/>
      <w:tabs>
        <w:tab w:val="clear" w:pos="4419"/>
        <w:tab w:val="clear" w:pos="8838"/>
        <w:tab w:val="left" w:pos="10664"/>
      </w:tabs>
      <w:jc w:val="right"/>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1" w15:restartNumberingAfterBreak="0">
    <w:nsid w:val="07AD164C"/>
    <w:multiLevelType w:val="hybridMultilevel"/>
    <w:tmpl w:val="4CD61F3E"/>
    <w:lvl w:ilvl="0" w:tplc="ED988FFC">
      <w:start w:val="1"/>
      <w:numFmt w:val="decimal"/>
      <w:lvlText w:val="%1)"/>
      <w:lvlJc w:val="left"/>
      <w:pPr>
        <w:ind w:left="1353" w:hanging="360"/>
      </w:pPr>
      <w:rPr>
        <w:rFonts w:hint="default"/>
        <w:i w:val="0"/>
      </w:rPr>
    </w:lvl>
    <w:lvl w:ilvl="1" w:tplc="400A0019">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3" w15:restartNumberingAfterBreak="0">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 w15:restartNumberingAfterBreak="0">
    <w:nsid w:val="104B4631"/>
    <w:multiLevelType w:val="multilevel"/>
    <w:tmpl w:val="D4602832"/>
    <w:lvl w:ilvl="0">
      <w:start w:val="8"/>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5"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15:restartNumberingAfterBreak="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9" w15:restartNumberingAfterBreak="0">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1"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15:restartNumberingAfterBreak="0">
    <w:nsid w:val="2F3428D8"/>
    <w:multiLevelType w:val="multilevel"/>
    <w:tmpl w:val="350A1228"/>
    <w:lvl w:ilvl="0">
      <w:start w:val="2"/>
      <w:numFmt w:val="decimal"/>
      <w:lvlText w:val="%1"/>
      <w:lvlJc w:val="left"/>
      <w:pPr>
        <w:ind w:left="375" w:hanging="375"/>
      </w:pPr>
      <w:rPr>
        <w:rFonts w:hint="default"/>
      </w:rPr>
    </w:lvl>
    <w:lvl w:ilvl="1">
      <w:start w:val="2"/>
      <w:numFmt w:val="decimal"/>
      <w:lvlText w:val="%1.%2"/>
      <w:lvlJc w:val="left"/>
      <w:pPr>
        <w:ind w:left="1423" w:hanging="720"/>
      </w:pPr>
      <w:rPr>
        <w:rFonts w:hint="default"/>
      </w:rPr>
    </w:lvl>
    <w:lvl w:ilvl="2">
      <w:start w:val="1"/>
      <w:numFmt w:val="decimal"/>
      <w:lvlText w:val="%1.%2.%3"/>
      <w:lvlJc w:val="left"/>
      <w:pPr>
        <w:ind w:left="2126" w:hanging="720"/>
      </w:pPr>
      <w:rPr>
        <w:rFonts w:hint="default"/>
      </w:rPr>
    </w:lvl>
    <w:lvl w:ilvl="3">
      <w:start w:val="1"/>
      <w:numFmt w:val="decimal"/>
      <w:lvlText w:val="%1.%2.%3.%4"/>
      <w:lvlJc w:val="left"/>
      <w:pPr>
        <w:ind w:left="3189" w:hanging="1080"/>
      </w:pPr>
      <w:rPr>
        <w:rFonts w:hint="default"/>
      </w:rPr>
    </w:lvl>
    <w:lvl w:ilvl="4">
      <w:start w:val="1"/>
      <w:numFmt w:val="decimal"/>
      <w:lvlText w:val="%1.%2.%3.%4.%5"/>
      <w:lvlJc w:val="left"/>
      <w:pPr>
        <w:ind w:left="4252" w:hanging="1440"/>
      </w:pPr>
      <w:rPr>
        <w:rFonts w:hint="default"/>
      </w:rPr>
    </w:lvl>
    <w:lvl w:ilvl="5">
      <w:start w:val="1"/>
      <w:numFmt w:val="decimal"/>
      <w:lvlText w:val="%1.%2.%3.%4.%5.%6"/>
      <w:lvlJc w:val="left"/>
      <w:pPr>
        <w:ind w:left="4955" w:hanging="1440"/>
      </w:pPr>
      <w:rPr>
        <w:rFonts w:hint="default"/>
      </w:rPr>
    </w:lvl>
    <w:lvl w:ilvl="6">
      <w:start w:val="1"/>
      <w:numFmt w:val="decimal"/>
      <w:lvlText w:val="%1.%2.%3.%4.%5.%6.%7"/>
      <w:lvlJc w:val="left"/>
      <w:pPr>
        <w:ind w:left="6018" w:hanging="1800"/>
      </w:pPr>
      <w:rPr>
        <w:rFonts w:hint="default"/>
      </w:rPr>
    </w:lvl>
    <w:lvl w:ilvl="7">
      <w:start w:val="1"/>
      <w:numFmt w:val="decimal"/>
      <w:lvlText w:val="%1.%2.%3.%4.%5.%6.%7.%8"/>
      <w:lvlJc w:val="left"/>
      <w:pPr>
        <w:ind w:left="7081" w:hanging="2160"/>
      </w:pPr>
      <w:rPr>
        <w:rFonts w:hint="default"/>
      </w:rPr>
    </w:lvl>
    <w:lvl w:ilvl="8">
      <w:start w:val="1"/>
      <w:numFmt w:val="decimal"/>
      <w:lvlText w:val="%1.%2.%3.%4.%5.%6.%7.%8.%9"/>
      <w:lvlJc w:val="left"/>
      <w:pPr>
        <w:ind w:left="8144" w:hanging="2520"/>
      </w:pPr>
      <w:rPr>
        <w:rFonts w:hint="default"/>
      </w:rPr>
    </w:lvl>
  </w:abstractNum>
  <w:abstractNum w:abstractNumId="15" w15:restartNumberingAfterBreak="0">
    <w:nsid w:val="335E587C"/>
    <w:multiLevelType w:val="multilevel"/>
    <w:tmpl w:val="87AEC87A"/>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sz w:val="22"/>
        <w:szCs w:val="22"/>
      </w:rPr>
    </w:lvl>
    <w:lvl w:ilvl="2">
      <w:start w:val="1"/>
      <w:numFmt w:val="decimal"/>
      <w:isLgl/>
      <w:lvlText w:val="%1.%2.%3."/>
      <w:lvlJc w:val="left"/>
      <w:pPr>
        <w:ind w:left="1080" w:hanging="720"/>
      </w:pPr>
      <w:rPr>
        <w:rFonts w:ascii="Tahoma" w:hAnsi="Tahoma" w:cs="Tahoma" w:hint="default"/>
        <w:color w:val="244061"/>
        <w:sz w:val="22"/>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7"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8" w15:restartNumberingAfterBreak="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9" w15:restartNumberingAfterBreak="0">
    <w:nsid w:val="42740D30"/>
    <w:multiLevelType w:val="multilevel"/>
    <w:tmpl w:val="89F4FFDC"/>
    <w:lvl w:ilvl="0">
      <w:start w:val="8"/>
      <w:numFmt w:val="decimal"/>
      <w:lvlText w:val="%1"/>
      <w:lvlJc w:val="left"/>
      <w:pPr>
        <w:ind w:left="510" w:hanging="510"/>
      </w:pPr>
      <w:rPr>
        <w:rFonts w:hint="default"/>
      </w:rPr>
    </w:lvl>
    <w:lvl w:ilvl="1">
      <w:start w:val="1"/>
      <w:numFmt w:val="decimal"/>
      <w:lvlText w:val="%1.%2"/>
      <w:lvlJc w:val="left"/>
      <w:pPr>
        <w:ind w:left="720" w:hanging="720"/>
      </w:pPr>
      <w:rPr>
        <w:rFonts w:hint="default"/>
        <w:b/>
      </w:rPr>
    </w:lvl>
    <w:lvl w:ilvl="2">
      <w:start w:val="9"/>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1" w15:restartNumberingAfterBreak="0">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2" w15:restartNumberingAfterBreak="0">
    <w:nsid w:val="4BA373DE"/>
    <w:multiLevelType w:val="hybridMultilevel"/>
    <w:tmpl w:val="AF1401FA"/>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3" w15:restartNumberingAfterBreak="0">
    <w:nsid w:val="4BA417B7"/>
    <w:multiLevelType w:val="hybridMultilevel"/>
    <w:tmpl w:val="C1CEAB1C"/>
    <w:lvl w:ilvl="0" w:tplc="400A000F">
      <w:start w:val="1"/>
      <w:numFmt w:val="decimal"/>
      <w:lvlText w:val="%1."/>
      <w:lvlJc w:val="left"/>
      <w:pPr>
        <w:ind w:left="720" w:hanging="360"/>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302A3A9A">
      <w:start w:val="4"/>
      <w:numFmt w:val="bullet"/>
      <w:lvlText w:val="-"/>
      <w:lvlJc w:val="left"/>
      <w:pPr>
        <w:ind w:left="2880" w:hanging="360"/>
      </w:pPr>
      <w:rPr>
        <w:rFonts w:ascii="Arial" w:eastAsia="Calibri" w:hAnsi="Arial" w:cs="Arial" w:hint="default"/>
      </w:r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4"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5" w15:restartNumberingAfterBreak="0">
    <w:nsid w:val="4C72778B"/>
    <w:multiLevelType w:val="hybridMultilevel"/>
    <w:tmpl w:val="CBEA81C2"/>
    <w:lvl w:ilvl="0" w:tplc="B5E46824">
      <w:start w:val="3"/>
      <w:numFmt w:val="decimal"/>
      <w:lvlText w:val="%1."/>
      <w:lvlJc w:val="left"/>
      <w:pPr>
        <w:ind w:left="1495" w:hanging="360"/>
      </w:pPr>
      <w:rPr>
        <w:rFonts w:hint="default"/>
      </w:rPr>
    </w:lvl>
    <w:lvl w:ilvl="1" w:tplc="400A0019" w:tentative="1">
      <w:start w:val="1"/>
      <w:numFmt w:val="lowerLetter"/>
      <w:lvlText w:val="%2."/>
      <w:lvlJc w:val="left"/>
      <w:pPr>
        <w:ind w:left="2149" w:hanging="360"/>
      </w:pPr>
    </w:lvl>
    <w:lvl w:ilvl="2" w:tplc="400A001B" w:tentative="1">
      <w:start w:val="1"/>
      <w:numFmt w:val="lowerRoman"/>
      <w:lvlText w:val="%3."/>
      <w:lvlJc w:val="right"/>
      <w:pPr>
        <w:ind w:left="2869" w:hanging="180"/>
      </w:pPr>
    </w:lvl>
    <w:lvl w:ilvl="3" w:tplc="400A000F" w:tentative="1">
      <w:start w:val="1"/>
      <w:numFmt w:val="decimal"/>
      <w:lvlText w:val="%4."/>
      <w:lvlJc w:val="left"/>
      <w:pPr>
        <w:ind w:left="3589" w:hanging="360"/>
      </w:pPr>
    </w:lvl>
    <w:lvl w:ilvl="4" w:tplc="400A0019" w:tentative="1">
      <w:start w:val="1"/>
      <w:numFmt w:val="lowerLetter"/>
      <w:lvlText w:val="%5."/>
      <w:lvlJc w:val="left"/>
      <w:pPr>
        <w:ind w:left="4309" w:hanging="360"/>
      </w:pPr>
    </w:lvl>
    <w:lvl w:ilvl="5" w:tplc="400A001B" w:tentative="1">
      <w:start w:val="1"/>
      <w:numFmt w:val="lowerRoman"/>
      <w:lvlText w:val="%6."/>
      <w:lvlJc w:val="right"/>
      <w:pPr>
        <w:ind w:left="5029" w:hanging="180"/>
      </w:pPr>
    </w:lvl>
    <w:lvl w:ilvl="6" w:tplc="400A000F" w:tentative="1">
      <w:start w:val="1"/>
      <w:numFmt w:val="decimal"/>
      <w:lvlText w:val="%7."/>
      <w:lvlJc w:val="left"/>
      <w:pPr>
        <w:ind w:left="5749" w:hanging="360"/>
      </w:pPr>
    </w:lvl>
    <w:lvl w:ilvl="7" w:tplc="400A0019" w:tentative="1">
      <w:start w:val="1"/>
      <w:numFmt w:val="lowerLetter"/>
      <w:lvlText w:val="%8."/>
      <w:lvlJc w:val="left"/>
      <w:pPr>
        <w:ind w:left="6469" w:hanging="360"/>
      </w:pPr>
    </w:lvl>
    <w:lvl w:ilvl="8" w:tplc="400A001B" w:tentative="1">
      <w:start w:val="1"/>
      <w:numFmt w:val="lowerRoman"/>
      <w:lvlText w:val="%9."/>
      <w:lvlJc w:val="right"/>
      <w:pPr>
        <w:ind w:left="7189" w:hanging="180"/>
      </w:pPr>
    </w:lvl>
  </w:abstractNum>
  <w:abstractNum w:abstractNumId="26"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14E6AB5"/>
    <w:multiLevelType w:val="multilevel"/>
    <w:tmpl w:val="CA2EF536"/>
    <w:lvl w:ilvl="0">
      <w:start w:val="8"/>
      <w:numFmt w:val="decimal"/>
      <w:lvlText w:val="%1"/>
      <w:lvlJc w:val="left"/>
      <w:pPr>
        <w:ind w:left="360" w:hanging="360"/>
      </w:pPr>
      <w:rPr>
        <w:rFonts w:hint="default"/>
        <w:sz w:val="21"/>
      </w:rPr>
    </w:lvl>
    <w:lvl w:ilvl="1">
      <w:start w:val="1"/>
      <w:numFmt w:val="decimal"/>
      <w:lvlText w:val="%1.%2"/>
      <w:lvlJc w:val="left"/>
      <w:pPr>
        <w:ind w:left="720" w:hanging="720"/>
      </w:pPr>
      <w:rPr>
        <w:rFonts w:hint="default"/>
        <w:b/>
        <w:sz w:val="21"/>
      </w:rPr>
    </w:lvl>
    <w:lvl w:ilvl="2">
      <w:start w:val="1"/>
      <w:numFmt w:val="decimal"/>
      <w:lvlText w:val="%1.%2.%3"/>
      <w:lvlJc w:val="left"/>
      <w:pPr>
        <w:ind w:left="720" w:hanging="720"/>
      </w:pPr>
      <w:rPr>
        <w:rFonts w:hint="default"/>
        <w:b/>
        <w:sz w:val="21"/>
      </w:rPr>
    </w:lvl>
    <w:lvl w:ilvl="3">
      <w:start w:val="1"/>
      <w:numFmt w:val="decimal"/>
      <w:lvlText w:val="%1.%2.%3.%4"/>
      <w:lvlJc w:val="left"/>
      <w:pPr>
        <w:ind w:left="1080" w:hanging="1080"/>
      </w:pPr>
      <w:rPr>
        <w:rFonts w:hint="default"/>
        <w:sz w:val="21"/>
      </w:rPr>
    </w:lvl>
    <w:lvl w:ilvl="4">
      <w:start w:val="1"/>
      <w:numFmt w:val="decimal"/>
      <w:lvlText w:val="%1.%2.%3.%4.%5"/>
      <w:lvlJc w:val="left"/>
      <w:pPr>
        <w:ind w:left="1080" w:hanging="1080"/>
      </w:pPr>
      <w:rPr>
        <w:rFonts w:hint="default"/>
        <w:sz w:val="21"/>
      </w:rPr>
    </w:lvl>
    <w:lvl w:ilvl="5">
      <w:start w:val="1"/>
      <w:numFmt w:val="decimal"/>
      <w:lvlText w:val="%1.%2.%3.%4.%5.%6"/>
      <w:lvlJc w:val="left"/>
      <w:pPr>
        <w:ind w:left="1440" w:hanging="1440"/>
      </w:pPr>
      <w:rPr>
        <w:rFonts w:hint="default"/>
        <w:sz w:val="21"/>
      </w:rPr>
    </w:lvl>
    <w:lvl w:ilvl="6">
      <w:start w:val="1"/>
      <w:numFmt w:val="decimal"/>
      <w:lvlText w:val="%1.%2.%3.%4.%5.%6.%7"/>
      <w:lvlJc w:val="left"/>
      <w:pPr>
        <w:ind w:left="1800" w:hanging="1800"/>
      </w:pPr>
      <w:rPr>
        <w:rFonts w:hint="default"/>
        <w:sz w:val="21"/>
      </w:rPr>
    </w:lvl>
    <w:lvl w:ilvl="7">
      <w:start w:val="1"/>
      <w:numFmt w:val="decimal"/>
      <w:lvlText w:val="%1.%2.%3.%4.%5.%6.%7.%8"/>
      <w:lvlJc w:val="left"/>
      <w:pPr>
        <w:ind w:left="1800" w:hanging="1800"/>
      </w:pPr>
      <w:rPr>
        <w:rFonts w:hint="default"/>
        <w:sz w:val="21"/>
      </w:rPr>
    </w:lvl>
    <w:lvl w:ilvl="8">
      <w:start w:val="1"/>
      <w:numFmt w:val="decimal"/>
      <w:lvlText w:val="%1.%2.%3.%4.%5.%6.%7.%8.%9"/>
      <w:lvlJc w:val="left"/>
      <w:pPr>
        <w:ind w:left="2160" w:hanging="2160"/>
      </w:pPr>
      <w:rPr>
        <w:rFonts w:hint="default"/>
        <w:sz w:val="21"/>
      </w:rPr>
    </w:lvl>
  </w:abstractNum>
  <w:abstractNum w:abstractNumId="28" w15:restartNumberingAfterBreak="0">
    <w:nsid w:val="535E76D1"/>
    <w:multiLevelType w:val="hybridMultilevel"/>
    <w:tmpl w:val="53DEFC54"/>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0C0A0019">
      <w:start w:val="3"/>
      <w:numFmt w:val="bullet"/>
      <w:lvlText w:val="-"/>
      <w:lvlJc w:val="left"/>
      <w:pPr>
        <w:ind w:left="4014" w:hanging="360"/>
      </w:pPr>
      <w:rPr>
        <w:rFonts w:ascii="Times New Roman" w:hAnsi="Times New Roman" w:cs="Times New Roman" w:hint="default"/>
        <w:b/>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9"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0"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1" w15:restartNumberingAfterBreak="0">
    <w:nsid w:val="5870195F"/>
    <w:multiLevelType w:val="singleLevel"/>
    <w:tmpl w:val="38C2B268"/>
    <w:lvl w:ilvl="0">
      <w:numFmt w:val="decimal"/>
      <w:pStyle w:val="Ttulo9"/>
      <w:lvlText w:val=""/>
      <w:lvlJc w:val="left"/>
    </w:lvl>
  </w:abstractNum>
  <w:abstractNum w:abstractNumId="32"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15:restartNumberingAfterBreak="0">
    <w:nsid w:val="5D2C2ED2"/>
    <w:multiLevelType w:val="hybridMultilevel"/>
    <w:tmpl w:val="0400E78C"/>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4"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5" w15:restartNumberingAfterBreak="0">
    <w:nsid w:val="639179EE"/>
    <w:multiLevelType w:val="multilevel"/>
    <w:tmpl w:val="A9A8311C"/>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sz w:val="22"/>
        <w:szCs w:val="22"/>
      </w:rPr>
    </w:lvl>
    <w:lvl w:ilvl="2">
      <w:start w:val="1"/>
      <w:numFmt w:val="decimal"/>
      <w:isLgl/>
      <w:lvlText w:val="%1.%2.%3."/>
      <w:lvlJc w:val="left"/>
      <w:pPr>
        <w:ind w:left="1080" w:hanging="720"/>
      </w:pPr>
      <w:rPr>
        <w:rFonts w:ascii="Tahoma" w:hAnsi="Tahoma" w:cs="Tahoma" w:hint="default"/>
        <w:color w:val="244061"/>
        <w:sz w:val="22"/>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7"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8" w15:restartNumberingAfterBreak="0">
    <w:nsid w:val="6C3F0A13"/>
    <w:multiLevelType w:val="hybridMultilevel"/>
    <w:tmpl w:val="F7229B42"/>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39"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0" w15:restartNumberingAfterBreak="0">
    <w:nsid w:val="6E4468A8"/>
    <w:multiLevelType w:val="hybridMultilevel"/>
    <w:tmpl w:val="CDEEB624"/>
    <w:lvl w:ilvl="0" w:tplc="06623FBE">
      <w:start w:val="7"/>
      <w:numFmt w:val="decimal"/>
      <w:lvlText w:val="%1."/>
      <w:lvlJc w:val="left"/>
      <w:pPr>
        <w:ind w:left="1855" w:hanging="360"/>
      </w:pPr>
      <w:rPr>
        <w:rFonts w:hint="default"/>
      </w:rPr>
    </w:lvl>
    <w:lvl w:ilvl="1" w:tplc="400A0019" w:tentative="1">
      <w:start w:val="1"/>
      <w:numFmt w:val="lowerLetter"/>
      <w:lvlText w:val="%2."/>
      <w:lvlJc w:val="left"/>
      <w:pPr>
        <w:ind w:left="2575" w:hanging="360"/>
      </w:pPr>
    </w:lvl>
    <w:lvl w:ilvl="2" w:tplc="400A001B" w:tentative="1">
      <w:start w:val="1"/>
      <w:numFmt w:val="lowerRoman"/>
      <w:lvlText w:val="%3."/>
      <w:lvlJc w:val="right"/>
      <w:pPr>
        <w:ind w:left="3295" w:hanging="180"/>
      </w:pPr>
    </w:lvl>
    <w:lvl w:ilvl="3" w:tplc="400A000F" w:tentative="1">
      <w:start w:val="1"/>
      <w:numFmt w:val="decimal"/>
      <w:lvlText w:val="%4."/>
      <w:lvlJc w:val="left"/>
      <w:pPr>
        <w:ind w:left="4015" w:hanging="360"/>
      </w:pPr>
    </w:lvl>
    <w:lvl w:ilvl="4" w:tplc="400A0019" w:tentative="1">
      <w:start w:val="1"/>
      <w:numFmt w:val="lowerLetter"/>
      <w:lvlText w:val="%5."/>
      <w:lvlJc w:val="left"/>
      <w:pPr>
        <w:ind w:left="4735" w:hanging="360"/>
      </w:pPr>
    </w:lvl>
    <w:lvl w:ilvl="5" w:tplc="400A001B" w:tentative="1">
      <w:start w:val="1"/>
      <w:numFmt w:val="lowerRoman"/>
      <w:lvlText w:val="%6."/>
      <w:lvlJc w:val="right"/>
      <w:pPr>
        <w:ind w:left="5455" w:hanging="180"/>
      </w:pPr>
    </w:lvl>
    <w:lvl w:ilvl="6" w:tplc="400A000F" w:tentative="1">
      <w:start w:val="1"/>
      <w:numFmt w:val="decimal"/>
      <w:lvlText w:val="%7."/>
      <w:lvlJc w:val="left"/>
      <w:pPr>
        <w:ind w:left="6175" w:hanging="360"/>
      </w:pPr>
    </w:lvl>
    <w:lvl w:ilvl="7" w:tplc="400A0019" w:tentative="1">
      <w:start w:val="1"/>
      <w:numFmt w:val="lowerLetter"/>
      <w:lvlText w:val="%8."/>
      <w:lvlJc w:val="left"/>
      <w:pPr>
        <w:ind w:left="6895" w:hanging="360"/>
      </w:pPr>
    </w:lvl>
    <w:lvl w:ilvl="8" w:tplc="400A001B" w:tentative="1">
      <w:start w:val="1"/>
      <w:numFmt w:val="lowerRoman"/>
      <w:lvlText w:val="%9."/>
      <w:lvlJc w:val="right"/>
      <w:pPr>
        <w:ind w:left="7615" w:hanging="180"/>
      </w:pPr>
    </w:lvl>
  </w:abstractNum>
  <w:abstractNum w:abstractNumId="41" w15:restartNumberingAfterBreak="0">
    <w:nsid w:val="6F4D31EC"/>
    <w:multiLevelType w:val="hybridMultilevel"/>
    <w:tmpl w:val="F614E552"/>
    <w:lvl w:ilvl="0" w:tplc="1F4E716E">
      <w:start w:val="3"/>
      <w:numFmt w:val="decimal"/>
      <w:lvlText w:val="%1."/>
      <w:lvlJc w:val="left"/>
      <w:pPr>
        <w:ind w:left="720" w:hanging="360"/>
      </w:pPr>
      <w:rPr>
        <w:rFonts w:hint="default"/>
        <w:b/>
        <w:sz w:val="16"/>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2" w15:restartNumberingAfterBreak="0">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3"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4"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5"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6" w15:restartNumberingAfterBreak="0">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abstractNum w:abstractNumId="47" w15:restartNumberingAfterBreak="0">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6"/>
  </w:num>
  <w:num w:numId="2">
    <w:abstractNumId w:val="16"/>
  </w:num>
  <w:num w:numId="3">
    <w:abstractNumId w:val="32"/>
  </w:num>
  <w:num w:numId="4">
    <w:abstractNumId w:val="31"/>
  </w:num>
  <w:num w:numId="5">
    <w:abstractNumId w:val="5"/>
  </w:num>
  <w:num w:numId="6">
    <w:abstractNumId w:val="35"/>
  </w:num>
  <w:num w:numId="7">
    <w:abstractNumId w:val="39"/>
  </w:num>
  <w:num w:numId="8">
    <w:abstractNumId w:val="23"/>
  </w:num>
  <w:num w:numId="9">
    <w:abstractNumId w:val="25"/>
  </w:num>
  <w:num w:numId="10">
    <w:abstractNumId w:val="21"/>
  </w:num>
  <w:num w:numId="11">
    <w:abstractNumId w:val="40"/>
  </w:num>
  <w:num w:numId="12">
    <w:abstractNumId w:val="41"/>
  </w:num>
  <w:num w:numId="13">
    <w:abstractNumId w:val="30"/>
  </w:num>
  <w:num w:numId="14">
    <w:abstractNumId w:val="38"/>
  </w:num>
  <w:num w:numId="15">
    <w:abstractNumId w:val="42"/>
  </w:num>
  <w:num w:numId="16">
    <w:abstractNumId w:val="43"/>
  </w:num>
  <w:num w:numId="17">
    <w:abstractNumId w:val="3"/>
  </w:num>
  <w:num w:numId="18">
    <w:abstractNumId w:val="46"/>
  </w:num>
  <w:num w:numId="19">
    <w:abstractNumId w:val="18"/>
  </w:num>
  <w:num w:numId="20">
    <w:abstractNumId w:val="20"/>
  </w:num>
  <w:num w:numId="21">
    <w:abstractNumId w:val="33"/>
  </w:num>
  <w:num w:numId="22">
    <w:abstractNumId w:val="37"/>
  </w:num>
  <w:num w:numId="23">
    <w:abstractNumId w:val="28"/>
  </w:num>
  <w:num w:numId="24">
    <w:abstractNumId w:val="7"/>
  </w:num>
  <w:num w:numId="25">
    <w:abstractNumId w:val="1"/>
  </w:num>
  <w:num w:numId="26">
    <w:abstractNumId w:val="8"/>
  </w:num>
  <w:num w:numId="27">
    <w:abstractNumId w:val="4"/>
  </w:num>
  <w:num w:numId="28">
    <w:abstractNumId w:val="19"/>
  </w:num>
  <w:num w:numId="29">
    <w:abstractNumId w:val="1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44"/>
  </w:num>
  <w:num w:numId="33">
    <w:abstractNumId w:val="10"/>
  </w:num>
  <w:num w:numId="34">
    <w:abstractNumId w:val="12"/>
  </w:num>
  <w:num w:numId="35">
    <w:abstractNumId w:val="26"/>
  </w:num>
  <w:num w:numId="3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29"/>
  </w:num>
  <w:num w:numId="42">
    <w:abstractNumId w:val="2"/>
  </w:num>
  <w:num w:numId="43">
    <w:abstractNumId w:val="27"/>
  </w:num>
  <w:num w:numId="44">
    <w:abstractNumId w:val="11"/>
  </w:num>
  <w:num w:numId="45">
    <w:abstractNumId w:val="24"/>
  </w:num>
  <w:num w:numId="46">
    <w:abstractNumId w:val="9"/>
  </w:num>
  <w:num w:numId="47">
    <w:abstractNumId w:val="22"/>
  </w:num>
  <w:num w:numId="48">
    <w:abstractNumId w:val="34"/>
  </w:num>
  <w:num w:numId="49">
    <w:abstractNumId w:val="0"/>
  </w:num>
  <w:numIdMacAtCleanup w:val="4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laudia Alejandra Ruiz Mariscal">
    <w15:presenceInfo w15:providerId="AD" w15:userId="S-1-5-21-59184239-1140552701-328618392-237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pt-BR" w:vendorID="64" w:dllVersion="131078" w:nlCheck="1" w:checkStyle="0"/>
  <w:activeWritingStyle w:appName="MSWord" w:lang="es-BO" w:vendorID="64" w:dllVersion="131078" w:nlCheck="1" w:checkStyle="0"/>
  <w:activeWritingStyle w:appName="MSWord" w:lang="es-ES_tradnl" w:vendorID="64" w:dllVersion="131078" w:nlCheck="1" w:checkStyle="0"/>
  <w:activeWritingStyle w:appName="MSWord" w:lang="es-ES"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MX"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6D2"/>
    <w:rsid w:val="00000A40"/>
    <w:rsid w:val="00001E0E"/>
    <w:rsid w:val="000021C9"/>
    <w:rsid w:val="000024F5"/>
    <w:rsid w:val="00004115"/>
    <w:rsid w:val="000052F0"/>
    <w:rsid w:val="00007190"/>
    <w:rsid w:val="00007591"/>
    <w:rsid w:val="00010413"/>
    <w:rsid w:val="00012D2D"/>
    <w:rsid w:val="00013010"/>
    <w:rsid w:val="00013766"/>
    <w:rsid w:val="00014D18"/>
    <w:rsid w:val="000151EB"/>
    <w:rsid w:val="000159B1"/>
    <w:rsid w:val="00015B6E"/>
    <w:rsid w:val="00015FF7"/>
    <w:rsid w:val="00016198"/>
    <w:rsid w:val="000162CE"/>
    <w:rsid w:val="00021953"/>
    <w:rsid w:val="00021992"/>
    <w:rsid w:val="00021A0C"/>
    <w:rsid w:val="00021AC2"/>
    <w:rsid w:val="000222A4"/>
    <w:rsid w:val="000236F6"/>
    <w:rsid w:val="000251FF"/>
    <w:rsid w:val="0002589B"/>
    <w:rsid w:val="00025B1A"/>
    <w:rsid w:val="00025D3A"/>
    <w:rsid w:val="00026873"/>
    <w:rsid w:val="00027666"/>
    <w:rsid w:val="0002786A"/>
    <w:rsid w:val="0003011C"/>
    <w:rsid w:val="0003041C"/>
    <w:rsid w:val="0003135E"/>
    <w:rsid w:val="00031D10"/>
    <w:rsid w:val="00031D69"/>
    <w:rsid w:val="00032BA2"/>
    <w:rsid w:val="000344E9"/>
    <w:rsid w:val="00035BF8"/>
    <w:rsid w:val="000368BB"/>
    <w:rsid w:val="000374B2"/>
    <w:rsid w:val="00037EBE"/>
    <w:rsid w:val="00040C84"/>
    <w:rsid w:val="00041264"/>
    <w:rsid w:val="00044340"/>
    <w:rsid w:val="00045066"/>
    <w:rsid w:val="00045D12"/>
    <w:rsid w:val="00046EA5"/>
    <w:rsid w:val="00047636"/>
    <w:rsid w:val="0004797A"/>
    <w:rsid w:val="00050671"/>
    <w:rsid w:val="00051A25"/>
    <w:rsid w:val="00052B8A"/>
    <w:rsid w:val="00054F05"/>
    <w:rsid w:val="000555D2"/>
    <w:rsid w:val="00055878"/>
    <w:rsid w:val="0005673B"/>
    <w:rsid w:val="0005679E"/>
    <w:rsid w:val="00057B37"/>
    <w:rsid w:val="0006046C"/>
    <w:rsid w:val="00061847"/>
    <w:rsid w:val="00063818"/>
    <w:rsid w:val="000639F8"/>
    <w:rsid w:val="00063B02"/>
    <w:rsid w:val="00066B7C"/>
    <w:rsid w:val="00070D8F"/>
    <w:rsid w:val="00071011"/>
    <w:rsid w:val="00071FE3"/>
    <w:rsid w:val="000723A5"/>
    <w:rsid w:val="0007280C"/>
    <w:rsid w:val="00072C1C"/>
    <w:rsid w:val="00073A4B"/>
    <w:rsid w:val="000741D1"/>
    <w:rsid w:val="0007708C"/>
    <w:rsid w:val="000814EA"/>
    <w:rsid w:val="000821E3"/>
    <w:rsid w:val="000822D9"/>
    <w:rsid w:val="000829EE"/>
    <w:rsid w:val="00083933"/>
    <w:rsid w:val="00085979"/>
    <w:rsid w:val="00086388"/>
    <w:rsid w:val="000905EB"/>
    <w:rsid w:val="000923AE"/>
    <w:rsid w:val="00092DB9"/>
    <w:rsid w:val="00096B39"/>
    <w:rsid w:val="000A09C9"/>
    <w:rsid w:val="000A2412"/>
    <w:rsid w:val="000A2E45"/>
    <w:rsid w:val="000A3408"/>
    <w:rsid w:val="000A3A66"/>
    <w:rsid w:val="000A4123"/>
    <w:rsid w:val="000A4BEB"/>
    <w:rsid w:val="000A5641"/>
    <w:rsid w:val="000A5D34"/>
    <w:rsid w:val="000A5D86"/>
    <w:rsid w:val="000A7739"/>
    <w:rsid w:val="000B0A96"/>
    <w:rsid w:val="000B0E94"/>
    <w:rsid w:val="000B2555"/>
    <w:rsid w:val="000B2F9B"/>
    <w:rsid w:val="000B51E5"/>
    <w:rsid w:val="000B56C2"/>
    <w:rsid w:val="000B6395"/>
    <w:rsid w:val="000C01A9"/>
    <w:rsid w:val="000C0F7B"/>
    <w:rsid w:val="000C198E"/>
    <w:rsid w:val="000C21C8"/>
    <w:rsid w:val="000C3612"/>
    <w:rsid w:val="000C3F14"/>
    <w:rsid w:val="000C4932"/>
    <w:rsid w:val="000C4ECF"/>
    <w:rsid w:val="000C5653"/>
    <w:rsid w:val="000C6040"/>
    <w:rsid w:val="000C7B95"/>
    <w:rsid w:val="000D0212"/>
    <w:rsid w:val="000D0572"/>
    <w:rsid w:val="000D08D2"/>
    <w:rsid w:val="000D09F4"/>
    <w:rsid w:val="000D11C9"/>
    <w:rsid w:val="000D1536"/>
    <w:rsid w:val="000D510D"/>
    <w:rsid w:val="000D588C"/>
    <w:rsid w:val="000D5CEE"/>
    <w:rsid w:val="000D5EA6"/>
    <w:rsid w:val="000D67A8"/>
    <w:rsid w:val="000D6FDE"/>
    <w:rsid w:val="000E0BE3"/>
    <w:rsid w:val="000E15BE"/>
    <w:rsid w:val="000E1807"/>
    <w:rsid w:val="000E205A"/>
    <w:rsid w:val="000E20B0"/>
    <w:rsid w:val="000E2CD6"/>
    <w:rsid w:val="000E6A93"/>
    <w:rsid w:val="000E70B9"/>
    <w:rsid w:val="000E73C4"/>
    <w:rsid w:val="000F2C2C"/>
    <w:rsid w:val="000F3785"/>
    <w:rsid w:val="000F3874"/>
    <w:rsid w:val="000F3A2A"/>
    <w:rsid w:val="000F3D11"/>
    <w:rsid w:val="000F41EA"/>
    <w:rsid w:val="000F5201"/>
    <w:rsid w:val="000F6B8C"/>
    <w:rsid w:val="000F751E"/>
    <w:rsid w:val="000F7D08"/>
    <w:rsid w:val="001001FE"/>
    <w:rsid w:val="00100FA9"/>
    <w:rsid w:val="00100FD0"/>
    <w:rsid w:val="00101E78"/>
    <w:rsid w:val="00103860"/>
    <w:rsid w:val="001040A5"/>
    <w:rsid w:val="0010467B"/>
    <w:rsid w:val="00105998"/>
    <w:rsid w:val="001061BD"/>
    <w:rsid w:val="00106EE7"/>
    <w:rsid w:val="00107538"/>
    <w:rsid w:val="00107965"/>
    <w:rsid w:val="001109C9"/>
    <w:rsid w:val="00110DD5"/>
    <w:rsid w:val="00112A86"/>
    <w:rsid w:val="00112DD9"/>
    <w:rsid w:val="00113181"/>
    <w:rsid w:val="00113778"/>
    <w:rsid w:val="00114DBE"/>
    <w:rsid w:val="00114DD8"/>
    <w:rsid w:val="00114F28"/>
    <w:rsid w:val="0011558D"/>
    <w:rsid w:val="00115A98"/>
    <w:rsid w:val="001210D2"/>
    <w:rsid w:val="0012176E"/>
    <w:rsid w:val="00121FFE"/>
    <w:rsid w:val="001226FB"/>
    <w:rsid w:val="00124649"/>
    <w:rsid w:val="00125C7E"/>
    <w:rsid w:val="00125CF7"/>
    <w:rsid w:val="0012633D"/>
    <w:rsid w:val="00126DAD"/>
    <w:rsid w:val="00131847"/>
    <w:rsid w:val="00131B82"/>
    <w:rsid w:val="001340F4"/>
    <w:rsid w:val="00136652"/>
    <w:rsid w:val="00136EFB"/>
    <w:rsid w:val="00137227"/>
    <w:rsid w:val="00137B85"/>
    <w:rsid w:val="00140BA9"/>
    <w:rsid w:val="0014101D"/>
    <w:rsid w:val="00141FB3"/>
    <w:rsid w:val="00143557"/>
    <w:rsid w:val="00144125"/>
    <w:rsid w:val="00144B36"/>
    <w:rsid w:val="0014613B"/>
    <w:rsid w:val="0014721A"/>
    <w:rsid w:val="00147AAA"/>
    <w:rsid w:val="00150F29"/>
    <w:rsid w:val="001523F6"/>
    <w:rsid w:val="00152E5F"/>
    <w:rsid w:val="00152ECA"/>
    <w:rsid w:val="001557B5"/>
    <w:rsid w:val="00157003"/>
    <w:rsid w:val="0016265C"/>
    <w:rsid w:val="0016265F"/>
    <w:rsid w:val="0016346C"/>
    <w:rsid w:val="00163803"/>
    <w:rsid w:val="0016534F"/>
    <w:rsid w:val="00165D53"/>
    <w:rsid w:val="001702A0"/>
    <w:rsid w:val="0017096C"/>
    <w:rsid w:val="0017367B"/>
    <w:rsid w:val="001754B0"/>
    <w:rsid w:val="00177CD7"/>
    <w:rsid w:val="001809C6"/>
    <w:rsid w:val="0018321A"/>
    <w:rsid w:val="0018343D"/>
    <w:rsid w:val="00183589"/>
    <w:rsid w:val="0018450E"/>
    <w:rsid w:val="0018564F"/>
    <w:rsid w:val="00186641"/>
    <w:rsid w:val="001866E8"/>
    <w:rsid w:val="00186F2B"/>
    <w:rsid w:val="00187444"/>
    <w:rsid w:val="00190C5A"/>
    <w:rsid w:val="001911F5"/>
    <w:rsid w:val="0019128F"/>
    <w:rsid w:val="00192B92"/>
    <w:rsid w:val="001930F5"/>
    <w:rsid w:val="001935C0"/>
    <w:rsid w:val="00194130"/>
    <w:rsid w:val="00194606"/>
    <w:rsid w:val="00194FCA"/>
    <w:rsid w:val="00195105"/>
    <w:rsid w:val="00195DA8"/>
    <w:rsid w:val="00196127"/>
    <w:rsid w:val="001979AF"/>
    <w:rsid w:val="001A0063"/>
    <w:rsid w:val="001A2224"/>
    <w:rsid w:val="001A28D3"/>
    <w:rsid w:val="001A395E"/>
    <w:rsid w:val="001A4707"/>
    <w:rsid w:val="001A4A8C"/>
    <w:rsid w:val="001A5795"/>
    <w:rsid w:val="001A7715"/>
    <w:rsid w:val="001B1ECC"/>
    <w:rsid w:val="001B1EDA"/>
    <w:rsid w:val="001B1F37"/>
    <w:rsid w:val="001B20E2"/>
    <w:rsid w:val="001B2591"/>
    <w:rsid w:val="001B4344"/>
    <w:rsid w:val="001B568A"/>
    <w:rsid w:val="001B66CE"/>
    <w:rsid w:val="001C1453"/>
    <w:rsid w:val="001C1D35"/>
    <w:rsid w:val="001C3239"/>
    <w:rsid w:val="001C35BD"/>
    <w:rsid w:val="001C3F80"/>
    <w:rsid w:val="001C52C5"/>
    <w:rsid w:val="001C5772"/>
    <w:rsid w:val="001C59DE"/>
    <w:rsid w:val="001C6005"/>
    <w:rsid w:val="001C69A4"/>
    <w:rsid w:val="001C703A"/>
    <w:rsid w:val="001C7E97"/>
    <w:rsid w:val="001C7F9D"/>
    <w:rsid w:val="001D0EC2"/>
    <w:rsid w:val="001D22C4"/>
    <w:rsid w:val="001D5247"/>
    <w:rsid w:val="001D5FF7"/>
    <w:rsid w:val="001D6127"/>
    <w:rsid w:val="001D7C1E"/>
    <w:rsid w:val="001E0A87"/>
    <w:rsid w:val="001E0E4F"/>
    <w:rsid w:val="001E147E"/>
    <w:rsid w:val="001E2430"/>
    <w:rsid w:val="001E2FC8"/>
    <w:rsid w:val="001E41E0"/>
    <w:rsid w:val="001E45C8"/>
    <w:rsid w:val="001E4F0B"/>
    <w:rsid w:val="001E7243"/>
    <w:rsid w:val="001E7518"/>
    <w:rsid w:val="001F0765"/>
    <w:rsid w:val="001F0BCF"/>
    <w:rsid w:val="001F1952"/>
    <w:rsid w:val="001F1B62"/>
    <w:rsid w:val="001F1D70"/>
    <w:rsid w:val="001F2859"/>
    <w:rsid w:val="001F286C"/>
    <w:rsid w:val="001F2F90"/>
    <w:rsid w:val="001F6073"/>
    <w:rsid w:val="001F6474"/>
    <w:rsid w:val="001F674B"/>
    <w:rsid w:val="001F6C36"/>
    <w:rsid w:val="00201070"/>
    <w:rsid w:val="0020113D"/>
    <w:rsid w:val="00201149"/>
    <w:rsid w:val="002014A5"/>
    <w:rsid w:val="00202D5F"/>
    <w:rsid w:val="002041AD"/>
    <w:rsid w:val="00206727"/>
    <w:rsid w:val="002068AF"/>
    <w:rsid w:val="00207348"/>
    <w:rsid w:val="002076E7"/>
    <w:rsid w:val="002128D9"/>
    <w:rsid w:val="00212A0A"/>
    <w:rsid w:val="00212F70"/>
    <w:rsid w:val="0021468B"/>
    <w:rsid w:val="002147BF"/>
    <w:rsid w:val="00215825"/>
    <w:rsid w:val="00215DC3"/>
    <w:rsid w:val="00215EDC"/>
    <w:rsid w:val="00216600"/>
    <w:rsid w:val="002175A8"/>
    <w:rsid w:val="00220720"/>
    <w:rsid w:val="00220F24"/>
    <w:rsid w:val="0022169B"/>
    <w:rsid w:val="00221F92"/>
    <w:rsid w:val="00224726"/>
    <w:rsid w:val="00224732"/>
    <w:rsid w:val="00225364"/>
    <w:rsid w:val="00226900"/>
    <w:rsid w:val="002275B2"/>
    <w:rsid w:val="0023043C"/>
    <w:rsid w:val="00230485"/>
    <w:rsid w:val="00230FFE"/>
    <w:rsid w:val="00231C20"/>
    <w:rsid w:val="002325C7"/>
    <w:rsid w:val="00232ABF"/>
    <w:rsid w:val="0023337D"/>
    <w:rsid w:val="00234A8A"/>
    <w:rsid w:val="00234EDA"/>
    <w:rsid w:val="00235AEB"/>
    <w:rsid w:val="00237DC1"/>
    <w:rsid w:val="002409AE"/>
    <w:rsid w:val="002412B6"/>
    <w:rsid w:val="0024258D"/>
    <w:rsid w:val="00242C43"/>
    <w:rsid w:val="002430AD"/>
    <w:rsid w:val="00243D58"/>
    <w:rsid w:val="00246345"/>
    <w:rsid w:val="0024681D"/>
    <w:rsid w:val="00247013"/>
    <w:rsid w:val="00247FFD"/>
    <w:rsid w:val="002504AA"/>
    <w:rsid w:val="00250581"/>
    <w:rsid w:val="00251730"/>
    <w:rsid w:val="002522E6"/>
    <w:rsid w:val="002523B3"/>
    <w:rsid w:val="00252BD2"/>
    <w:rsid w:val="00254075"/>
    <w:rsid w:val="0025491E"/>
    <w:rsid w:val="00256562"/>
    <w:rsid w:val="00257599"/>
    <w:rsid w:val="0025778B"/>
    <w:rsid w:val="00260215"/>
    <w:rsid w:val="0026141D"/>
    <w:rsid w:val="002625F4"/>
    <w:rsid w:val="00262A0B"/>
    <w:rsid w:val="00263B34"/>
    <w:rsid w:val="00263DCA"/>
    <w:rsid w:val="00264479"/>
    <w:rsid w:val="00264B64"/>
    <w:rsid w:val="00266740"/>
    <w:rsid w:val="002705DF"/>
    <w:rsid w:val="00270FBF"/>
    <w:rsid w:val="002727AA"/>
    <w:rsid w:val="00272CF3"/>
    <w:rsid w:val="00272DA3"/>
    <w:rsid w:val="00275001"/>
    <w:rsid w:val="0027510F"/>
    <w:rsid w:val="00275958"/>
    <w:rsid w:val="00276482"/>
    <w:rsid w:val="00276748"/>
    <w:rsid w:val="00280736"/>
    <w:rsid w:val="002809C6"/>
    <w:rsid w:val="00280E65"/>
    <w:rsid w:val="0028113B"/>
    <w:rsid w:val="0028188C"/>
    <w:rsid w:val="002837F3"/>
    <w:rsid w:val="0028399F"/>
    <w:rsid w:val="00283D61"/>
    <w:rsid w:val="00283F3C"/>
    <w:rsid w:val="00285E9F"/>
    <w:rsid w:val="0028627D"/>
    <w:rsid w:val="00286A9F"/>
    <w:rsid w:val="00287450"/>
    <w:rsid w:val="0028755C"/>
    <w:rsid w:val="00290597"/>
    <w:rsid w:val="0029172A"/>
    <w:rsid w:val="00291BC9"/>
    <w:rsid w:val="0029213F"/>
    <w:rsid w:val="0029247C"/>
    <w:rsid w:val="00293578"/>
    <w:rsid w:val="00294772"/>
    <w:rsid w:val="00294844"/>
    <w:rsid w:val="00294DD3"/>
    <w:rsid w:val="00295ADC"/>
    <w:rsid w:val="002973D2"/>
    <w:rsid w:val="00297954"/>
    <w:rsid w:val="002A0394"/>
    <w:rsid w:val="002A0C10"/>
    <w:rsid w:val="002A1C2F"/>
    <w:rsid w:val="002A40F2"/>
    <w:rsid w:val="002A46F6"/>
    <w:rsid w:val="002A4DC0"/>
    <w:rsid w:val="002A6149"/>
    <w:rsid w:val="002A7006"/>
    <w:rsid w:val="002A71EC"/>
    <w:rsid w:val="002A739A"/>
    <w:rsid w:val="002A7508"/>
    <w:rsid w:val="002B074E"/>
    <w:rsid w:val="002B1776"/>
    <w:rsid w:val="002B2462"/>
    <w:rsid w:val="002B4120"/>
    <w:rsid w:val="002B4CDF"/>
    <w:rsid w:val="002B51D8"/>
    <w:rsid w:val="002B5B9F"/>
    <w:rsid w:val="002B5F24"/>
    <w:rsid w:val="002B6281"/>
    <w:rsid w:val="002B654E"/>
    <w:rsid w:val="002B686B"/>
    <w:rsid w:val="002B6EE2"/>
    <w:rsid w:val="002B6F66"/>
    <w:rsid w:val="002B6F6A"/>
    <w:rsid w:val="002C084B"/>
    <w:rsid w:val="002C0B3A"/>
    <w:rsid w:val="002C1074"/>
    <w:rsid w:val="002C1093"/>
    <w:rsid w:val="002C1968"/>
    <w:rsid w:val="002C1A37"/>
    <w:rsid w:val="002C2677"/>
    <w:rsid w:val="002C3226"/>
    <w:rsid w:val="002C3600"/>
    <w:rsid w:val="002C3BAE"/>
    <w:rsid w:val="002C47C9"/>
    <w:rsid w:val="002C4F09"/>
    <w:rsid w:val="002C545F"/>
    <w:rsid w:val="002C6F25"/>
    <w:rsid w:val="002D0CEA"/>
    <w:rsid w:val="002D1F5D"/>
    <w:rsid w:val="002D21CB"/>
    <w:rsid w:val="002D24A2"/>
    <w:rsid w:val="002D3CC0"/>
    <w:rsid w:val="002D3D46"/>
    <w:rsid w:val="002D5002"/>
    <w:rsid w:val="002D622B"/>
    <w:rsid w:val="002E35E6"/>
    <w:rsid w:val="002E3EFD"/>
    <w:rsid w:val="002E40A1"/>
    <w:rsid w:val="002E5AF0"/>
    <w:rsid w:val="002E672D"/>
    <w:rsid w:val="002E6AC5"/>
    <w:rsid w:val="002E6CCC"/>
    <w:rsid w:val="002E7001"/>
    <w:rsid w:val="002E7498"/>
    <w:rsid w:val="002F00A9"/>
    <w:rsid w:val="002F1204"/>
    <w:rsid w:val="002F16B4"/>
    <w:rsid w:val="002F3248"/>
    <w:rsid w:val="002F3600"/>
    <w:rsid w:val="002F5046"/>
    <w:rsid w:val="002F64AB"/>
    <w:rsid w:val="002F7EC9"/>
    <w:rsid w:val="0030079D"/>
    <w:rsid w:val="00301381"/>
    <w:rsid w:val="0030162F"/>
    <w:rsid w:val="003019C3"/>
    <w:rsid w:val="00301A70"/>
    <w:rsid w:val="00301C2A"/>
    <w:rsid w:val="003023C0"/>
    <w:rsid w:val="00302C73"/>
    <w:rsid w:val="00304D68"/>
    <w:rsid w:val="00306913"/>
    <w:rsid w:val="00310459"/>
    <w:rsid w:val="003104A7"/>
    <w:rsid w:val="00310AE9"/>
    <w:rsid w:val="003128ED"/>
    <w:rsid w:val="00314170"/>
    <w:rsid w:val="00314593"/>
    <w:rsid w:val="00314EE1"/>
    <w:rsid w:val="00317317"/>
    <w:rsid w:val="003207EE"/>
    <w:rsid w:val="00321289"/>
    <w:rsid w:val="0032182A"/>
    <w:rsid w:val="00321867"/>
    <w:rsid w:val="00322321"/>
    <w:rsid w:val="003227E9"/>
    <w:rsid w:val="00322FCC"/>
    <w:rsid w:val="00324D61"/>
    <w:rsid w:val="00325049"/>
    <w:rsid w:val="0032537F"/>
    <w:rsid w:val="00327DA0"/>
    <w:rsid w:val="0033014D"/>
    <w:rsid w:val="00330AF0"/>
    <w:rsid w:val="0033141A"/>
    <w:rsid w:val="00332389"/>
    <w:rsid w:val="00332F70"/>
    <w:rsid w:val="00333B31"/>
    <w:rsid w:val="00333E12"/>
    <w:rsid w:val="0033524D"/>
    <w:rsid w:val="0033532C"/>
    <w:rsid w:val="00337081"/>
    <w:rsid w:val="0033723D"/>
    <w:rsid w:val="00337B17"/>
    <w:rsid w:val="00340100"/>
    <w:rsid w:val="00341497"/>
    <w:rsid w:val="00341906"/>
    <w:rsid w:val="00341BA4"/>
    <w:rsid w:val="0034393A"/>
    <w:rsid w:val="00343A50"/>
    <w:rsid w:val="003442F8"/>
    <w:rsid w:val="0034588E"/>
    <w:rsid w:val="0034648F"/>
    <w:rsid w:val="00347769"/>
    <w:rsid w:val="003478C2"/>
    <w:rsid w:val="00347C55"/>
    <w:rsid w:val="00352AE6"/>
    <w:rsid w:val="00353AD0"/>
    <w:rsid w:val="00353D72"/>
    <w:rsid w:val="00354948"/>
    <w:rsid w:val="00356C71"/>
    <w:rsid w:val="003578A9"/>
    <w:rsid w:val="00360F7A"/>
    <w:rsid w:val="00363516"/>
    <w:rsid w:val="0036430B"/>
    <w:rsid w:val="00364D37"/>
    <w:rsid w:val="0036561F"/>
    <w:rsid w:val="00365802"/>
    <w:rsid w:val="00365F48"/>
    <w:rsid w:val="0036608C"/>
    <w:rsid w:val="003678EB"/>
    <w:rsid w:val="00370506"/>
    <w:rsid w:val="00370549"/>
    <w:rsid w:val="00373B28"/>
    <w:rsid w:val="00373C1B"/>
    <w:rsid w:val="00374780"/>
    <w:rsid w:val="00374B59"/>
    <w:rsid w:val="00380C07"/>
    <w:rsid w:val="00380F9D"/>
    <w:rsid w:val="003818ED"/>
    <w:rsid w:val="00382D6C"/>
    <w:rsid w:val="0038324F"/>
    <w:rsid w:val="00384EEF"/>
    <w:rsid w:val="00385560"/>
    <w:rsid w:val="00386425"/>
    <w:rsid w:val="00386430"/>
    <w:rsid w:val="00386738"/>
    <w:rsid w:val="003868E8"/>
    <w:rsid w:val="00387450"/>
    <w:rsid w:val="003877F5"/>
    <w:rsid w:val="003908E5"/>
    <w:rsid w:val="00391F87"/>
    <w:rsid w:val="00392E0D"/>
    <w:rsid w:val="00393B09"/>
    <w:rsid w:val="00393E79"/>
    <w:rsid w:val="00393ED2"/>
    <w:rsid w:val="003955C3"/>
    <w:rsid w:val="00396352"/>
    <w:rsid w:val="003968AC"/>
    <w:rsid w:val="00397095"/>
    <w:rsid w:val="00397BB3"/>
    <w:rsid w:val="00397D11"/>
    <w:rsid w:val="00397DC8"/>
    <w:rsid w:val="003A0B09"/>
    <w:rsid w:val="003A0E44"/>
    <w:rsid w:val="003A1ACD"/>
    <w:rsid w:val="003A283A"/>
    <w:rsid w:val="003A3515"/>
    <w:rsid w:val="003A515D"/>
    <w:rsid w:val="003A58FE"/>
    <w:rsid w:val="003A6093"/>
    <w:rsid w:val="003A625B"/>
    <w:rsid w:val="003A65E3"/>
    <w:rsid w:val="003A6FE1"/>
    <w:rsid w:val="003A73F6"/>
    <w:rsid w:val="003A7468"/>
    <w:rsid w:val="003B02D5"/>
    <w:rsid w:val="003B1939"/>
    <w:rsid w:val="003B1A76"/>
    <w:rsid w:val="003B4A90"/>
    <w:rsid w:val="003B6FB6"/>
    <w:rsid w:val="003C0C2D"/>
    <w:rsid w:val="003C10A7"/>
    <w:rsid w:val="003C14D4"/>
    <w:rsid w:val="003C2B8B"/>
    <w:rsid w:val="003C4319"/>
    <w:rsid w:val="003C44BD"/>
    <w:rsid w:val="003C4BBA"/>
    <w:rsid w:val="003C7D2F"/>
    <w:rsid w:val="003D0298"/>
    <w:rsid w:val="003D06E1"/>
    <w:rsid w:val="003D155E"/>
    <w:rsid w:val="003D1E8E"/>
    <w:rsid w:val="003D5156"/>
    <w:rsid w:val="003D64E3"/>
    <w:rsid w:val="003D67B7"/>
    <w:rsid w:val="003D6A8F"/>
    <w:rsid w:val="003D6DBE"/>
    <w:rsid w:val="003E03DE"/>
    <w:rsid w:val="003E0E4B"/>
    <w:rsid w:val="003E19EB"/>
    <w:rsid w:val="003E28C5"/>
    <w:rsid w:val="003E326A"/>
    <w:rsid w:val="003E36AA"/>
    <w:rsid w:val="003E39CC"/>
    <w:rsid w:val="003E4222"/>
    <w:rsid w:val="003E5690"/>
    <w:rsid w:val="003E605A"/>
    <w:rsid w:val="003E6940"/>
    <w:rsid w:val="003E6E7C"/>
    <w:rsid w:val="003E7DE2"/>
    <w:rsid w:val="003F1285"/>
    <w:rsid w:val="003F2C71"/>
    <w:rsid w:val="003F3151"/>
    <w:rsid w:val="003F3499"/>
    <w:rsid w:val="003F5BCD"/>
    <w:rsid w:val="003F5F0D"/>
    <w:rsid w:val="003F7E9B"/>
    <w:rsid w:val="00401413"/>
    <w:rsid w:val="004023C1"/>
    <w:rsid w:val="004026DA"/>
    <w:rsid w:val="00402C68"/>
    <w:rsid w:val="004030F7"/>
    <w:rsid w:val="00403334"/>
    <w:rsid w:val="00403768"/>
    <w:rsid w:val="0040384C"/>
    <w:rsid w:val="004038C5"/>
    <w:rsid w:val="00404518"/>
    <w:rsid w:val="004066AB"/>
    <w:rsid w:val="00406B52"/>
    <w:rsid w:val="00406CE5"/>
    <w:rsid w:val="00407967"/>
    <w:rsid w:val="00407DA3"/>
    <w:rsid w:val="00410FA7"/>
    <w:rsid w:val="004115F6"/>
    <w:rsid w:val="0041162D"/>
    <w:rsid w:val="00411DF3"/>
    <w:rsid w:val="0041338C"/>
    <w:rsid w:val="0041366E"/>
    <w:rsid w:val="004136A9"/>
    <w:rsid w:val="004139D6"/>
    <w:rsid w:val="0041662D"/>
    <w:rsid w:val="00417213"/>
    <w:rsid w:val="00417F86"/>
    <w:rsid w:val="0042004C"/>
    <w:rsid w:val="00421591"/>
    <w:rsid w:val="00421E3E"/>
    <w:rsid w:val="004234EB"/>
    <w:rsid w:val="004236CE"/>
    <w:rsid w:val="004238F2"/>
    <w:rsid w:val="00423D46"/>
    <w:rsid w:val="0042492C"/>
    <w:rsid w:val="00425049"/>
    <w:rsid w:val="004251E1"/>
    <w:rsid w:val="00426F58"/>
    <w:rsid w:val="00427365"/>
    <w:rsid w:val="004319BA"/>
    <w:rsid w:val="00433ABB"/>
    <w:rsid w:val="004349F1"/>
    <w:rsid w:val="00435402"/>
    <w:rsid w:val="004357FE"/>
    <w:rsid w:val="004362FB"/>
    <w:rsid w:val="0043727C"/>
    <w:rsid w:val="00437ADB"/>
    <w:rsid w:val="00440018"/>
    <w:rsid w:val="004413F0"/>
    <w:rsid w:val="0044199D"/>
    <w:rsid w:val="0044423C"/>
    <w:rsid w:val="00444A4F"/>
    <w:rsid w:val="00445725"/>
    <w:rsid w:val="0044702A"/>
    <w:rsid w:val="00447A35"/>
    <w:rsid w:val="00447E82"/>
    <w:rsid w:val="004502C6"/>
    <w:rsid w:val="00450A1E"/>
    <w:rsid w:val="00450A90"/>
    <w:rsid w:val="00453F41"/>
    <w:rsid w:val="00454933"/>
    <w:rsid w:val="004558C6"/>
    <w:rsid w:val="00455AFC"/>
    <w:rsid w:val="00455E74"/>
    <w:rsid w:val="00455EE3"/>
    <w:rsid w:val="00456D29"/>
    <w:rsid w:val="004571AF"/>
    <w:rsid w:val="0046142B"/>
    <w:rsid w:val="00462276"/>
    <w:rsid w:val="00462D5F"/>
    <w:rsid w:val="00462D6B"/>
    <w:rsid w:val="0046308D"/>
    <w:rsid w:val="004642B2"/>
    <w:rsid w:val="00464AD9"/>
    <w:rsid w:val="00464C57"/>
    <w:rsid w:val="00465512"/>
    <w:rsid w:val="00465D91"/>
    <w:rsid w:val="00465E40"/>
    <w:rsid w:val="0046662C"/>
    <w:rsid w:val="00466654"/>
    <w:rsid w:val="00471110"/>
    <w:rsid w:val="00471DEE"/>
    <w:rsid w:val="00473E69"/>
    <w:rsid w:val="0047405B"/>
    <w:rsid w:val="004757D0"/>
    <w:rsid w:val="00475878"/>
    <w:rsid w:val="0047732E"/>
    <w:rsid w:val="00477DB8"/>
    <w:rsid w:val="004800D9"/>
    <w:rsid w:val="00480BCB"/>
    <w:rsid w:val="00481751"/>
    <w:rsid w:val="0048285E"/>
    <w:rsid w:val="00484B1F"/>
    <w:rsid w:val="004859AA"/>
    <w:rsid w:val="004860DA"/>
    <w:rsid w:val="00486C13"/>
    <w:rsid w:val="00487246"/>
    <w:rsid w:val="004875C3"/>
    <w:rsid w:val="00487D04"/>
    <w:rsid w:val="004901BC"/>
    <w:rsid w:val="00492001"/>
    <w:rsid w:val="004921BA"/>
    <w:rsid w:val="00492461"/>
    <w:rsid w:val="004933D3"/>
    <w:rsid w:val="0049423D"/>
    <w:rsid w:val="00496252"/>
    <w:rsid w:val="004A19CE"/>
    <w:rsid w:val="004A3B0B"/>
    <w:rsid w:val="004A416B"/>
    <w:rsid w:val="004A6811"/>
    <w:rsid w:val="004A6DE3"/>
    <w:rsid w:val="004A7131"/>
    <w:rsid w:val="004B2377"/>
    <w:rsid w:val="004B423D"/>
    <w:rsid w:val="004B5906"/>
    <w:rsid w:val="004B5A6A"/>
    <w:rsid w:val="004B602A"/>
    <w:rsid w:val="004B66B2"/>
    <w:rsid w:val="004B7BF0"/>
    <w:rsid w:val="004C086B"/>
    <w:rsid w:val="004C0BCE"/>
    <w:rsid w:val="004C23FA"/>
    <w:rsid w:val="004C38F5"/>
    <w:rsid w:val="004C3D81"/>
    <w:rsid w:val="004C4476"/>
    <w:rsid w:val="004C4B35"/>
    <w:rsid w:val="004C5A46"/>
    <w:rsid w:val="004C5AD7"/>
    <w:rsid w:val="004C6516"/>
    <w:rsid w:val="004C6F4F"/>
    <w:rsid w:val="004C7255"/>
    <w:rsid w:val="004D0130"/>
    <w:rsid w:val="004D07BD"/>
    <w:rsid w:val="004D144D"/>
    <w:rsid w:val="004D177B"/>
    <w:rsid w:val="004D18A4"/>
    <w:rsid w:val="004D1FDB"/>
    <w:rsid w:val="004D2D1F"/>
    <w:rsid w:val="004D2FD9"/>
    <w:rsid w:val="004D33C0"/>
    <w:rsid w:val="004D6D11"/>
    <w:rsid w:val="004D7985"/>
    <w:rsid w:val="004D7AEE"/>
    <w:rsid w:val="004E1F34"/>
    <w:rsid w:val="004E25B1"/>
    <w:rsid w:val="004E2EB6"/>
    <w:rsid w:val="004E619C"/>
    <w:rsid w:val="004F04D2"/>
    <w:rsid w:val="004F0C8D"/>
    <w:rsid w:val="004F1E40"/>
    <w:rsid w:val="004F3B42"/>
    <w:rsid w:val="004F4414"/>
    <w:rsid w:val="004F46D4"/>
    <w:rsid w:val="004F477A"/>
    <w:rsid w:val="004F4AF8"/>
    <w:rsid w:val="004F5219"/>
    <w:rsid w:val="004F68EB"/>
    <w:rsid w:val="004F7682"/>
    <w:rsid w:val="005004EF"/>
    <w:rsid w:val="00501BB2"/>
    <w:rsid w:val="00503092"/>
    <w:rsid w:val="0050533A"/>
    <w:rsid w:val="005059F9"/>
    <w:rsid w:val="00506D2E"/>
    <w:rsid w:val="00507F5A"/>
    <w:rsid w:val="005101B6"/>
    <w:rsid w:val="005101FD"/>
    <w:rsid w:val="00510D3A"/>
    <w:rsid w:val="005113EF"/>
    <w:rsid w:val="00511895"/>
    <w:rsid w:val="00512E7E"/>
    <w:rsid w:val="00513E67"/>
    <w:rsid w:val="00514256"/>
    <w:rsid w:val="00515CC6"/>
    <w:rsid w:val="00517194"/>
    <w:rsid w:val="0052065A"/>
    <w:rsid w:val="00521169"/>
    <w:rsid w:val="00522850"/>
    <w:rsid w:val="00524273"/>
    <w:rsid w:val="00524A15"/>
    <w:rsid w:val="005300A2"/>
    <w:rsid w:val="00530DFC"/>
    <w:rsid w:val="00530EFE"/>
    <w:rsid w:val="0053278F"/>
    <w:rsid w:val="0053282D"/>
    <w:rsid w:val="0053296E"/>
    <w:rsid w:val="0053434D"/>
    <w:rsid w:val="00534B9B"/>
    <w:rsid w:val="00535FF0"/>
    <w:rsid w:val="00537851"/>
    <w:rsid w:val="0054048D"/>
    <w:rsid w:val="00542E44"/>
    <w:rsid w:val="00543BFD"/>
    <w:rsid w:val="0054499A"/>
    <w:rsid w:val="0054591C"/>
    <w:rsid w:val="00545E6C"/>
    <w:rsid w:val="0054600E"/>
    <w:rsid w:val="00547972"/>
    <w:rsid w:val="00552B0E"/>
    <w:rsid w:val="005530FB"/>
    <w:rsid w:val="0055395F"/>
    <w:rsid w:val="00554E8B"/>
    <w:rsid w:val="00555A58"/>
    <w:rsid w:val="0056024D"/>
    <w:rsid w:val="00560EE6"/>
    <w:rsid w:val="00561143"/>
    <w:rsid w:val="00561C25"/>
    <w:rsid w:val="00562945"/>
    <w:rsid w:val="0056356B"/>
    <w:rsid w:val="00563F21"/>
    <w:rsid w:val="005649CE"/>
    <w:rsid w:val="005653C5"/>
    <w:rsid w:val="00567686"/>
    <w:rsid w:val="00567E23"/>
    <w:rsid w:val="00570BEC"/>
    <w:rsid w:val="00572206"/>
    <w:rsid w:val="00572F50"/>
    <w:rsid w:val="00573619"/>
    <w:rsid w:val="005737FA"/>
    <w:rsid w:val="00573949"/>
    <w:rsid w:val="00573B77"/>
    <w:rsid w:val="00573E60"/>
    <w:rsid w:val="00575180"/>
    <w:rsid w:val="00575C0F"/>
    <w:rsid w:val="005772F6"/>
    <w:rsid w:val="00580F41"/>
    <w:rsid w:val="005815CA"/>
    <w:rsid w:val="005817F3"/>
    <w:rsid w:val="005820C8"/>
    <w:rsid w:val="005822A1"/>
    <w:rsid w:val="00583062"/>
    <w:rsid w:val="0058313F"/>
    <w:rsid w:val="00583B9B"/>
    <w:rsid w:val="005854D9"/>
    <w:rsid w:val="00586013"/>
    <w:rsid w:val="00586CFD"/>
    <w:rsid w:val="00590DCF"/>
    <w:rsid w:val="00591092"/>
    <w:rsid w:val="005911CF"/>
    <w:rsid w:val="005916C3"/>
    <w:rsid w:val="00593371"/>
    <w:rsid w:val="0059447A"/>
    <w:rsid w:val="0059473B"/>
    <w:rsid w:val="00594D44"/>
    <w:rsid w:val="005962C1"/>
    <w:rsid w:val="00596780"/>
    <w:rsid w:val="005A0309"/>
    <w:rsid w:val="005A05E5"/>
    <w:rsid w:val="005A0C3D"/>
    <w:rsid w:val="005A377F"/>
    <w:rsid w:val="005A5080"/>
    <w:rsid w:val="005A567A"/>
    <w:rsid w:val="005A5AC7"/>
    <w:rsid w:val="005A647F"/>
    <w:rsid w:val="005A6A76"/>
    <w:rsid w:val="005A702F"/>
    <w:rsid w:val="005B07A5"/>
    <w:rsid w:val="005B098A"/>
    <w:rsid w:val="005B12EB"/>
    <w:rsid w:val="005B4B68"/>
    <w:rsid w:val="005B6346"/>
    <w:rsid w:val="005B7705"/>
    <w:rsid w:val="005B7D4B"/>
    <w:rsid w:val="005C0D9C"/>
    <w:rsid w:val="005C0E5F"/>
    <w:rsid w:val="005C1576"/>
    <w:rsid w:val="005C27C5"/>
    <w:rsid w:val="005C32F8"/>
    <w:rsid w:val="005C38E7"/>
    <w:rsid w:val="005C3A76"/>
    <w:rsid w:val="005C4591"/>
    <w:rsid w:val="005C55B6"/>
    <w:rsid w:val="005D06B6"/>
    <w:rsid w:val="005D2494"/>
    <w:rsid w:val="005D24FF"/>
    <w:rsid w:val="005D3C3E"/>
    <w:rsid w:val="005D4CF7"/>
    <w:rsid w:val="005D5488"/>
    <w:rsid w:val="005D5B0D"/>
    <w:rsid w:val="005D6238"/>
    <w:rsid w:val="005D6CD8"/>
    <w:rsid w:val="005E1529"/>
    <w:rsid w:val="005E2A61"/>
    <w:rsid w:val="005E2D06"/>
    <w:rsid w:val="005F19D7"/>
    <w:rsid w:val="005F2502"/>
    <w:rsid w:val="005F3973"/>
    <w:rsid w:val="005F3F98"/>
    <w:rsid w:val="005F7485"/>
    <w:rsid w:val="005F7AA6"/>
    <w:rsid w:val="006011ED"/>
    <w:rsid w:val="006019F4"/>
    <w:rsid w:val="006027BE"/>
    <w:rsid w:val="0060351D"/>
    <w:rsid w:val="0060663F"/>
    <w:rsid w:val="00607075"/>
    <w:rsid w:val="00607A4B"/>
    <w:rsid w:val="00607F4F"/>
    <w:rsid w:val="006117DC"/>
    <w:rsid w:val="00612356"/>
    <w:rsid w:val="0061261B"/>
    <w:rsid w:val="00612992"/>
    <w:rsid w:val="006136EC"/>
    <w:rsid w:val="00613A0F"/>
    <w:rsid w:val="00614414"/>
    <w:rsid w:val="00614FDE"/>
    <w:rsid w:val="006155DF"/>
    <w:rsid w:val="00615D19"/>
    <w:rsid w:val="00616689"/>
    <w:rsid w:val="0062100E"/>
    <w:rsid w:val="006216A0"/>
    <w:rsid w:val="006221F5"/>
    <w:rsid w:val="00622B65"/>
    <w:rsid w:val="006243B0"/>
    <w:rsid w:val="0062492A"/>
    <w:rsid w:val="00626B2D"/>
    <w:rsid w:val="00627B13"/>
    <w:rsid w:val="00627BB2"/>
    <w:rsid w:val="00627D7C"/>
    <w:rsid w:val="00627EFB"/>
    <w:rsid w:val="00630560"/>
    <w:rsid w:val="00631D85"/>
    <w:rsid w:val="00632698"/>
    <w:rsid w:val="006338CC"/>
    <w:rsid w:val="00633B95"/>
    <w:rsid w:val="00634F10"/>
    <w:rsid w:val="00637143"/>
    <w:rsid w:val="0064080B"/>
    <w:rsid w:val="00640AE5"/>
    <w:rsid w:val="0064150D"/>
    <w:rsid w:val="0064366C"/>
    <w:rsid w:val="0064437E"/>
    <w:rsid w:val="00645882"/>
    <w:rsid w:val="00645F1C"/>
    <w:rsid w:val="006460F4"/>
    <w:rsid w:val="00646398"/>
    <w:rsid w:val="00646967"/>
    <w:rsid w:val="00646E2D"/>
    <w:rsid w:val="0064750D"/>
    <w:rsid w:val="00652A4D"/>
    <w:rsid w:val="00653147"/>
    <w:rsid w:val="00653896"/>
    <w:rsid w:val="006542B3"/>
    <w:rsid w:val="00654BEB"/>
    <w:rsid w:val="00654E08"/>
    <w:rsid w:val="006557C5"/>
    <w:rsid w:val="00655D39"/>
    <w:rsid w:val="00657000"/>
    <w:rsid w:val="00660026"/>
    <w:rsid w:val="0066114E"/>
    <w:rsid w:val="00661563"/>
    <w:rsid w:val="00662A16"/>
    <w:rsid w:val="00662AB4"/>
    <w:rsid w:val="0066355B"/>
    <w:rsid w:val="00665BC7"/>
    <w:rsid w:val="00667D29"/>
    <w:rsid w:val="00667E38"/>
    <w:rsid w:val="00670CDE"/>
    <w:rsid w:val="00671401"/>
    <w:rsid w:val="0067191E"/>
    <w:rsid w:val="006736CF"/>
    <w:rsid w:val="00674D93"/>
    <w:rsid w:val="00675A11"/>
    <w:rsid w:val="006768BD"/>
    <w:rsid w:val="00677CF5"/>
    <w:rsid w:val="00677E9F"/>
    <w:rsid w:val="006800F2"/>
    <w:rsid w:val="006802DD"/>
    <w:rsid w:val="006812C4"/>
    <w:rsid w:val="006831DD"/>
    <w:rsid w:val="006842EC"/>
    <w:rsid w:val="00684991"/>
    <w:rsid w:val="00687159"/>
    <w:rsid w:val="0068764A"/>
    <w:rsid w:val="00690372"/>
    <w:rsid w:val="00692508"/>
    <w:rsid w:val="0069280E"/>
    <w:rsid w:val="00692C8C"/>
    <w:rsid w:val="00693362"/>
    <w:rsid w:val="00693801"/>
    <w:rsid w:val="00694E44"/>
    <w:rsid w:val="0069619B"/>
    <w:rsid w:val="00696B12"/>
    <w:rsid w:val="00696DDC"/>
    <w:rsid w:val="0069719F"/>
    <w:rsid w:val="006A1827"/>
    <w:rsid w:val="006A2722"/>
    <w:rsid w:val="006A2BE5"/>
    <w:rsid w:val="006A434A"/>
    <w:rsid w:val="006A4381"/>
    <w:rsid w:val="006A45B7"/>
    <w:rsid w:val="006A4B9B"/>
    <w:rsid w:val="006A514B"/>
    <w:rsid w:val="006A51C1"/>
    <w:rsid w:val="006A52BA"/>
    <w:rsid w:val="006A5A07"/>
    <w:rsid w:val="006A5DE6"/>
    <w:rsid w:val="006A776A"/>
    <w:rsid w:val="006A7DF6"/>
    <w:rsid w:val="006B04A2"/>
    <w:rsid w:val="006B0B25"/>
    <w:rsid w:val="006B390A"/>
    <w:rsid w:val="006B421C"/>
    <w:rsid w:val="006C0C0B"/>
    <w:rsid w:val="006C0D1F"/>
    <w:rsid w:val="006C1059"/>
    <w:rsid w:val="006C27E2"/>
    <w:rsid w:val="006C4BC0"/>
    <w:rsid w:val="006C50B8"/>
    <w:rsid w:val="006C59BB"/>
    <w:rsid w:val="006C5ED5"/>
    <w:rsid w:val="006C6448"/>
    <w:rsid w:val="006D08CE"/>
    <w:rsid w:val="006D0D8C"/>
    <w:rsid w:val="006D1B9A"/>
    <w:rsid w:val="006D25D2"/>
    <w:rsid w:val="006D2CFF"/>
    <w:rsid w:val="006D2E44"/>
    <w:rsid w:val="006D39A7"/>
    <w:rsid w:val="006D497E"/>
    <w:rsid w:val="006D4B1C"/>
    <w:rsid w:val="006D4E20"/>
    <w:rsid w:val="006D5CA7"/>
    <w:rsid w:val="006D693B"/>
    <w:rsid w:val="006E0BDF"/>
    <w:rsid w:val="006E1A2C"/>
    <w:rsid w:val="006E1FF1"/>
    <w:rsid w:val="006E2E1E"/>
    <w:rsid w:val="006E3367"/>
    <w:rsid w:val="006E40F9"/>
    <w:rsid w:val="006E7349"/>
    <w:rsid w:val="006F0391"/>
    <w:rsid w:val="006F0C5C"/>
    <w:rsid w:val="006F1635"/>
    <w:rsid w:val="006F205C"/>
    <w:rsid w:val="006F20C7"/>
    <w:rsid w:val="006F2527"/>
    <w:rsid w:val="006F30EC"/>
    <w:rsid w:val="006F5694"/>
    <w:rsid w:val="006F652C"/>
    <w:rsid w:val="006F6797"/>
    <w:rsid w:val="006F68F7"/>
    <w:rsid w:val="006F69E0"/>
    <w:rsid w:val="00700291"/>
    <w:rsid w:val="00700A64"/>
    <w:rsid w:val="0070159B"/>
    <w:rsid w:val="00702610"/>
    <w:rsid w:val="00702DD1"/>
    <w:rsid w:val="00703B2F"/>
    <w:rsid w:val="00704122"/>
    <w:rsid w:val="00705A2D"/>
    <w:rsid w:val="00705ACB"/>
    <w:rsid w:val="0071110F"/>
    <w:rsid w:val="00711F62"/>
    <w:rsid w:val="00716D0C"/>
    <w:rsid w:val="00717F3C"/>
    <w:rsid w:val="007203F3"/>
    <w:rsid w:val="007204B8"/>
    <w:rsid w:val="00721940"/>
    <w:rsid w:val="00722883"/>
    <w:rsid w:val="00722C52"/>
    <w:rsid w:val="00723550"/>
    <w:rsid w:val="0072469E"/>
    <w:rsid w:val="00724AF4"/>
    <w:rsid w:val="007259DC"/>
    <w:rsid w:val="00725BFC"/>
    <w:rsid w:val="0072607F"/>
    <w:rsid w:val="007260D6"/>
    <w:rsid w:val="0072667B"/>
    <w:rsid w:val="0072751A"/>
    <w:rsid w:val="00727AF3"/>
    <w:rsid w:val="00727D13"/>
    <w:rsid w:val="007314F6"/>
    <w:rsid w:val="00731825"/>
    <w:rsid w:val="00731F88"/>
    <w:rsid w:val="00732DAD"/>
    <w:rsid w:val="00733FA3"/>
    <w:rsid w:val="00734326"/>
    <w:rsid w:val="00734538"/>
    <w:rsid w:val="00734BEA"/>
    <w:rsid w:val="00736FF1"/>
    <w:rsid w:val="00741D74"/>
    <w:rsid w:val="007420AF"/>
    <w:rsid w:val="007468F9"/>
    <w:rsid w:val="007516EA"/>
    <w:rsid w:val="00753655"/>
    <w:rsid w:val="00755B71"/>
    <w:rsid w:val="00755EF4"/>
    <w:rsid w:val="007566CD"/>
    <w:rsid w:val="0075697E"/>
    <w:rsid w:val="00757365"/>
    <w:rsid w:val="00762D7F"/>
    <w:rsid w:val="00763500"/>
    <w:rsid w:val="00763D74"/>
    <w:rsid w:val="0076545C"/>
    <w:rsid w:val="00766150"/>
    <w:rsid w:val="007679AD"/>
    <w:rsid w:val="00771054"/>
    <w:rsid w:val="007715AD"/>
    <w:rsid w:val="007716B7"/>
    <w:rsid w:val="00772D79"/>
    <w:rsid w:val="00772EEA"/>
    <w:rsid w:val="0077530F"/>
    <w:rsid w:val="00775455"/>
    <w:rsid w:val="00775B4B"/>
    <w:rsid w:val="007765E4"/>
    <w:rsid w:val="00776C62"/>
    <w:rsid w:val="00777E0E"/>
    <w:rsid w:val="00777FAB"/>
    <w:rsid w:val="00780BA7"/>
    <w:rsid w:val="00780FD6"/>
    <w:rsid w:val="00781B4E"/>
    <w:rsid w:val="00782039"/>
    <w:rsid w:val="00782BD0"/>
    <w:rsid w:val="0078328B"/>
    <w:rsid w:val="007832F6"/>
    <w:rsid w:val="00784AE6"/>
    <w:rsid w:val="00784C20"/>
    <w:rsid w:val="00784F1E"/>
    <w:rsid w:val="00785BE5"/>
    <w:rsid w:val="0078634E"/>
    <w:rsid w:val="00787676"/>
    <w:rsid w:val="0079131E"/>
    <w:rsid w:val="0079199B"/>
    <w:rsid w:val="00791BDB"/>
    <w:rsid w:val="0079310B"/>
    <w:rsid w:val="007932E1"/>
    <w:rsid w:val="00794C42"/>
    <w:rsid w:val="007950CA"/>
    <w:rsid w:val="00795CFA"/>
    <w:rsid w:val="007978DB"/>
    <w:rsid w:val="007A116D"/>
    <w:rsid w:val="007A2F93"/>
    <w:rsid w:val="007A3076"/>
    <w:rsid w:val="007A3C6B"/>
    <w:rsid w:val="007A3E4E"/>
    <w:rsid w:val="007A5D61"/>
    <w:rsid w:val="007A601D"/>
    <w:rsid w:val="007A6822"/>
    <w:rsid w:val="007B009B"/>
    <w:rsid w:val="007B011B"/>
    <w:rsid w:val="007B08FD"/>
    <w:rsid w:val="007B1933"/>
    <w:rsid w:val="007B25E4"/>
    <w:rsid w:val="007B4D77"/>
    <w:rsid w:val="007B5722"/>
    <w:rsid w:val="007B60A3"/>
    <w:rsid w:val="007B677C"/>
    <w:rsid w:val="007B6DB1"/>
    <w:rsid w:val="007B707B"/>
    <w:rsid w:val="007B75FB"/>
    <w:rsid w:val="007B7AC2"/>
    <w:rsid w:val="007C063F"/>
    <w:rsid w:val="007C11C2"/>
    <w:rsid w:val="007C1445"/>
    <w:rsid w:val="007C1A0C"/>
    <w:rsid w:val="007C3B60"/>
    <w:rsid w:val="007C3D5D"/>
    <w:rsid w:val="007C412A"/>
    <w:rsid w:val="007C491B"/>
    <w:rsid w:val="007C7D48"/>
    <w:rsid w:val="007D0A76"/>
    <w:rsid w:val="007D1257"/>
    <w:rsid w:val="007D2667"/>
    <w:rsid w:val="007D356C"/>
    <w:rsid w:val="007D3F84"/>
    <w:rsid w:val="007D640D"/>
    <w:rsid w:val="007D71A2"/>
    <w:rsid w:val="007D7D54"/>
    <w:rsid w:val="007E0512"/>
    <w:rsid w:val="007E0A55"/>
    <w:rsid w:val="007E2133"/>
    <w:rsid w:val="007E2F64"/>
    <w:rsid w:val="007E317F"/>
    <w:rsid w:val="007E45E8"/>
    <w:rsid w:val="007E501A"/>
    <w:rsid w:val="007E5AA1"/>
    <w:rsid w:val="007E7924"/>
    <w:rsid w:val="007F25CF"/>
    <w:rsid w:val="007F2C70"/>
    <w:rsid w:val="007F4770"/>
    <w:rsid w:val="007F4A49"/>
    <w:rsid w:val="007F5D6A"/>
    <w:rsid w:val="007F6D60"/>
    <w:rsid w:val="008009F9"/>
    <w:rsid w:val="00800B71"/>
    <w:rsid w:val="00801B09"/>
    <w:rsid w:val="008026A5"/>
    <w:rsid w:val="00805268"/>
    <w:rsid w:val="008055F7"/>
    <w:rsid w:val="00806FAA"/>
    <w:rsid w:val="00807054"/>
    <w:rsid w:val="00807E50"/>
    <w:rsid w:val="00810400"/>
    <w:rsid w:val="00811375"/>
    <w:rsid w:val="008117E2"/>
    <w:rsid w:val="00811D9B"/>
    <w:rsid w:val="0081384E"/>
    <w:rsid w:val="00813D48"/>
    <w:rsid w:val="008148AA"/>
    <w:rsid w:val="00815E51"/>
    <w:rsid w:val="0081676D"/>
    <w:rsid w:val="00816CF0"/>
    <w:rsid w:val="00816DF1"/>
    <w:rsid w:val="008200DA"/>
    <w:rsid w:val="0082085A"/>
    <w:rsid w:val="008217E8"/>
    <w:rsid w:val="0082290D"/>
    <w:rsid w:val="0082396D"/>
    <w:rsid w:val="00824835"/>
    <w:rsid w:val="00824E01"/>
    <w:rsid w:val="008251E1"/>
    <w:rsid w:val="00825C7C"/>
    <w:rsid w:val="00825EBC"/>
    <w:rsid w:val="008261A9"/>
    <w:rsid w:val="00827EAF"/>
    <w:rsid w:val="00830E16"/>
    <w:rsid w:val="00831091"/>
    <w:rsid w:val="00831DFD"/>
    <w:rsid w:val="00831EF4"/>
    <w:rsid w:val="008323ED"/>
    <w:rsid w:val="00832A1C"/>
    <w:rsid w:val="00833AD9"/>
    <w:rsid w:val="008344B2"/>
    <w:rsid w:val="00834D3C"/>
    <w:rsid w:val="00834DD6"/>
    <w:rsid w:val="008358BD"/>
    <w:rsid w:val="00837A2A"/>
    <w:rsid w:val="00837B8A"/>
    <w:rsid w:val="0084027C"/>
    <w:rsid w:val="00841A1D"/>
    <w:rsid w:val="00841A52"/>
    <w:rsid w:val="00841AED"/>
    <w:rsid w:val="0084401D"/>
    <w:rsid w:val="00844472"/>
    <w:rsid w:val="0084599A"/>
    <w:rsid w:val="00845E6A"/>
    <w:rsid w:val="008463D3"/>
    <w:rsid w:val="00846997"/>
    <w:rsid w:val="00846A8A"/>
    <w:rsid w:val="00846F96"/>
    <w:rsid w:val="00850337"/>
    <w:rsid w:val="0085187D"/>
    <w:rsid w:val="00851C7A"/>
    <w:rsid w:val="00853AF8"/>
    <w:rsid w:val="00855B40"/>
    <w:rsid w:val="00855BA3"/>
    <w:rsid w:val="008564B5"/>
    <w:rsid w:val="00860F34"/>
    <w:rsid w:val="00861354"/>
    <w:rsid w:val="00861B0C"/>
    <w:rsid w:val="00862BEA"/>
    <w:rsid w:val="0086302F"/>
    <w:rsid w:val="00866814"/>
    <w:rsid w:val="00866B9B"/>
    <w:rsid w:val="0086787F"/>
    <w:rsid w:val="00867997"/>
    <w:rsid w:val="00870992"/>
    <w:rsid w:val="00870CAD"/>
    <w:rsid w:val="008720F2"/>
    <w:rsid w:val="008741DD"/>
    <w:rsid w:val="0087448E"/>
    <w:rsid w:val="008748A7"/>
    <w:rsid w:val="00874CD7"/>
    <w:rsid w:val="0087601F"/>
    <w:rsid w:val="00876873"/>
    <w:rsid w:val="00877459"/>
    <w:rsid w:val="008806CF"/>
    <w:rsid w:val="00880930"/>
    <w:rsid w:val="00882696"/>
    <w:rsid w:val="00882A01"/>
    <w:rsid w:val="00882A3D"/>
    <w:rsid w:val="00883EFB"/>
    <w:rsid w:val="00884664"/>
    <w:rsid w:val="00884941"/>
    <w:rsid w:val="008851E0"/>
    <w:rsid w:val="008856BC"/>
    <w:rsid w:val="008859E3"/>
    <w:rsid w:val="008864C8"/>
    <w:rsid w:val="00886806"/>
    <w:rsid w:val="008869DB"/>
    <w:rsid w:val="00886CB5"/>
    <w:rsid w:val="008879E5"/>
    <w:rsid w:val="00887B9C"/>
    <w:rsid w:val="008903E6"/>
    <w:rsid w:val="00890A30"/>
    <w:rsid w:val="00890AFD"/>
    <w:rsid w:val="00890D37"/>
    <w:rsid w:val="00891C9A"/>
    <w:rsid w:val="00891DE9"/>
    <w:rsid w:val="00891F78"/>
    <w:rsid w:val="00893947"/>
    <w:rsid w:val="00895377"/>
    <w:rsid w:val="00897697"/>
    <w:rsid w:val="00897DF6"/>
    <w:rsid w:val="008A0BB8"/>
    <w:rsid w:val="008A1F06"/>
    <w:rsid w:val="008A3438"/>
    <w:rsid w:val="008A59F0"/>
    <w:rsid w:val="008B0604"/>
    <w:rsid w:val="008B1E06"/>
    <w:rsid w:val="008B24DB"/>
    <w:rsid w:val="008B301F"/>
    <w:rsid w:val="008B3986"/>
    <w:rsid w:val="008B4DF8"/>
    <w:rsid w:val="008B58B7"/>
    <w:rsid w:val="008C2937"/>
    <w:rsid w:val="008C2AC9"/>
    <w:rsid w:val="008C2CFD"/>
    <w:rsid w:val="008C2F91"/>
    <w:rsid w:val="008C4000"/>
    <w:rsid w:val="008C40E5"/>
    <w:rsid w:val="008C4D3E"/>
    <w:rsid w:val="008C5004"/>
    <w:rsid w:val="008C5048"/>
    <w:rsid w:val="008C5C1C"/>
    <w:rsid w:val="008C5CFC"/>
    <w:rsid w:val="008C6088"/>
    <w:rsid w:val="008C784B"/>
    <w:rsid w:val="008D0E9A"/>
    <w:rsid w:val="008D14D7"/>
    <w:rsid w:val="008D3F61"/>
    <w:rsid w:val="008D45ED"/>
    <w:rsid w:val="008E017C"/>
    <w:rsid w:val="008E0324"/>
    <w:rsid w:val="008E06EA"/>
    <w:rsid w:val="008E2584"/>
    <w:rsid w:val="008E25B2"/>
    <w:rsid w:val="008E3303"/>
    <w:rsid w:val="008E403D"/>
    <w:rsid w:val="008E4545"/>
    <w:rsid w:val="008E57ED"/>
    <w:rsid w:val="008E5C28"/>
    <w:rsid w:val="008E61C9"/>
    <w:rsid w:val="008E6710"/>
    <w:rsid w:val="008E6DCD"/>
    <w:rsid w:val="008E6EFC"/>
    <w:rsid w:val="008E6FBA"/>
    <w:rsid w:val="008E7DBF"/>
    <w:rsid w:val="008F291D"/>
    <w:rsid w:val="008F3298"/>
    <w:rsid w:val="008F3705"/>
    <w:rsid w:val="008F3EEB"/>
    <w:rsid w:val="00900DAD"/>
    <w:rsid w:val="00901AFA"/>
    <w:rsid w:val="00901CAA"/>
    <w:rsid w:val="00901D87"/>
    <w:rsid w:val="0090438E"/>
    <w:rsid w:val="009071E5"/>
    <w:rsid w:val="009078BC"/>
    <w:rsid w:val="009115BC"/>
    <w:rsid w:val="009118DF"/>
    <w:rsid w:val="00913DE4"/>
    <w:rsid w:val="009142AC"/>
    <w:rsid w:val="00914E9D"/>
    <w:rsid w:val="0091709B"/>
    <w:rsid w:val="009170E5"/>
    <w:rsid w:val="00917233"/>
    <w:rsid w:val="00920458"/>
    <w:rsid w:val="00920B8E"/>
    <w:rsid w:val="009213B1"/>
    <w:rsid w:val="009215BF"/>
    <w:rsid w:val="00921FF9"/>
    <w:rsid w:val="0092334D"/>
    <w:rsid w:val="0092418A"/>
    <w:rsid w:val="00925AE3"/>
    <w:rsid w:val="00926F1E"/>
    <w:rsid w:val="0092720E"/>
    <w:rsid w:val="0093172A"/>
    <w:rsid w:val="00932580"/>
    <w:rsid w:val="00933175"/>
    <w:rsid w:val="00933353"/>
    <w:rsid w:val="009334D9"/>
    <w:rsid w:val="0093499A"/>
    <w:rsid w:val="00935047"/>
    <w:rsid w:val="00935E01"/>
    <w:rsid w:val="00935EB6"/>
    <w:rsid w:val="00936ECF"/>
    <w:rsid w:val="00937E95"/>
    <w:rsid w:val="0094162E"/>
    <w:rsid w:val="00942440"/>
    <w:rsid w:val="00942814"/>
    <w:rsid w:val="00944038"/>
    <w:rsid w:val="00944F79"/>
    <w:rsid w:val="00945546"/>
    <w:rsid w:val="009503B6"/>
    <w:rsid w:val="0095040D"/>
    <w:rsid w:val="00950E42"/>
    <w:rsid w:val="009524A4"/>
    <w:rsid w:val="00954796"/>
    <w:rsid w:val="00957EFB"/>
    <w:rsid w:val="0096147E"/>
    <w:rsid w:val="009620EF"/>
    <w:rsid w:val="0096230C"/>
    <w:rsid w:val="00962A11"/>
    <w:rsid w:val="009637B0"/>
    <w:rsid w:val="009647FF"/>
    <w:rsid w:val="00964EAF"/>
    <w:rsid w:val="00965CD6"/>
    <w:rsid w:val="0096600F"/>
    <w:rsid w:val="0097056C"/>
    <w:rsid w:val="00971338"/>
    <w:rsid w:val="00971518"/>
    <w:rsid w:val="0097268F"/>
    <w:rsid w:val="00972CF9"/>
    <w:rsid w:val="00973758"/>
    <w:rsid w:val="0097521B"/>
    <w:rsid w:val="0097530C"/>
    <w:rsid w:val="00976122"/>
    <w:rsid w:val="00977799"/>
    <w:rsid w:val="00977A04"/>
    <w:rsid w:val="00977AD7"/>
    <w:rsid w:val="00981695"/>
    <w:rsid w:val="0098237D"/>
    <w:rsid w:val="009825D5"/>
    <w:rsid w:val="00982AC2"/>
    <w:rsid w:val="00984E37"/>
    <w:rsid w:val="00985D62"/>
    <w:rsid w:val="009879D5"/>
    <w:rsid w:val="0099026D"/>
    <w:rsid w:val="009903CB"/>
    <w:rsid w:val="009913BD"/>
    <w:rsid w:val="0099175F"/>
    <w:rsid w:val="00991B05"/>
    <w:rsid w:val="00992A93"/>
    <w:rsid w:val="00992BDC"/>
    <w:rsid w:val="00992E3F"/>
    <w:rsid w:val="009937AA"/>
    <w:rsid w:val="00993F4C"/>
    <w:rsid w:val="00994475"/>
    <w:rsid w:val="0099545F"/>
    <w:rsid w:val="00995A7E"/>
    <w:rsid w:val="0099733C"/>
    <w:rsid w:val="00997AB9"/>
    <w:rsid w:val="009A06AB"/>
    <w:rsid w:val="009A0852"/>
    <w:rsid w:val="009A0F12"/>
    <w:rsid w:val="009A1030"/>
    <w:rsid w:val="009A1D89"/>
    <w:rsid w:val="009A215B"/>
    <w:rsid w:val="009A498F"/>
    <w:rsid w:val="009A5B0E"/>
    <w:rsid w:val="009A7B3A"/>
    <w:rsid w:val="009A7B46"/>
    <w:rsid w:val="009B03F6"/>
    <w:rsid w:val="009B0729"/>
    <w:rsid w:val="009B28F4"/>
    <w:rsid w:val="009B40CD"/>
    <w:rsid w:val="009B44C5"/>
    <w:rsid w:val="009B60BA"/>
    <w:rsid w:val="009B71CC"/>
    <w:rsid w:val="009B7901"/>
    <w:rsid w:val="009C011A"/>
    <w:rsid w:val="009C0E27"/>
    <w:rsid w:val="009C15E0"/>
    <w:rsid w:val="009C16FD"/>
    <w:rsid w:val="009C19E5"/>
    <w:rsid w:val="009C248F"/>
    <w:rsid w:val="009C24BB"/>
    <w:rsid w:val="009C5B6B"/>
    <w:rsid w:val="009C6B2C"/>
    <w:rsid w:val="009C6CF6"/>
    <w:rsid w:val="009C7472"/>
    <w:rsid w:val="009D0626"/>
    <w:rsid w:val="009D1544"/>
    <w:rsid w:val="009D3323"/>
    <w:rsid w:val="009D3875"/>
    <w:rsid w:val="009D3D9A"/>
    <w:rsid w:val="009D541A"/>
    <w:rsid w:val="009D785D"/>
    <w:rsid w:val="009E1468"/>
    <w:rsid w:val="009E18C9"/>
    <w:rsid w:val="009E19C4"/>
    <w:rsid w:val="009E24F7"/>
    <w:rsid w:val="009E45AB"/>
    <w:rsid w:val="009E471B"/>
    <w:rsid w:val="009E4D0D"/>
    <w:rsid w:val="009E6BAE"/>
    <w:rsid w:val="009E7D8F"/>
    <w:rsid w:val="009F0CAB"/>
    <w:rsid w:val="009F0E4A"/>
    <w:rsid w:val="009F1B02"/>
    <w:rsid w:val="009F27AB"/>
    <w:rsid w:val="009F2940"/>
    <w:rsid w:val="009F369F"/>
    <w:rsid w:val="009F4713"/>
    <w:rsid w:val="009F5015"/>
    <w:rsid w:val="009F5630"/>
    <w:rsid w:val="009F5CB1"/>
    <w:rsid w:val="009F6923"/>
    <w:rsid w:val="009F7018"/>
    <w:rsid w:val="009F710C"/>
    <w:rsid w:val="00A00635"/>
    <w:rsid w:val="00A02257"/>
    <w:rsid w:val="00A02BEC"/>
    <w:rsid w:val="00A07A3C"/>
    <w:rsid w:val="00A108EB"/>
    <w:rsid w:val="00A10B62"/>
    <w:rsid w:val="00A132F6"/>
    <w:rsid w:val="00A140C1"/>
    <w:rsid w:val="00A15478"/>
    <w:rsid w:val="00A16471"/>
    <w:rsid w:val="00A17268"/>
    <w:rsid w:val="00A200AA"/>
    <w:rsid w:val="00A20AF1"/>
    <w:rsid w:val="00A21FD0"/>
    <w:rsid w:val="00A223F7"/>
    <w:rsid w:val="00A27303"/>
    <w:rsid w:val="00A277CD"/>
    <w:rsid w:val="00A2790C"/>
    <w:rsid w:val="00A30625"/>
    <w:rsid w:val="00A31392"/>
    <w:rsid w:val="00A31DF6"/>
    <w:rsid w:val="00A324DA"/>
    <w:rsid w:val="00A32D97"/>
    <w:rsid w:val="00A338C1"/>
    <w:rsid w:val="00A34747"/>
    <w:rsid w:val="00A354C1"/>
    <w:rsid w:val="00A37B74"/>
    <w:rsid w:val="00A400FC"/>
    <w:rsid w:val="00A4315F"/>
    <w:rsid w:val="00A45E1C"/>
    <w:rsid w:val="00A461C9"/>
    <w:rsid w:val="00A47AC1"/>
    <w:rsid w:val="00A506B9"/>
    <w:rsid w:val="00A509A8"/>
    <w:rsid w:val="00A51BE9"/>
    <w:rsid w:val="00A52FDB"/>
    <w:rsid w:val="00A536F0"/>
    <w:rsid w:val="00A540A5"/>
    <w:rsid w:val="00A541FD"/>
    <w:rsid w:val="00A55784"/>
    <w:rsid w:val="00A56788"/>
    <w:rsid w:val="00A567C9"/>
    <w:rsid w:val="00A568D4"/>
    <w:rsid w:val="00A5774E"/>
    <w:rsid w:val="00A60E94"/>
    <w:rsid w:val="00A61175"/>
    <w:rsid w:val="00A61BBA"/>
    <w:rsid w:val="00A636EB"/>
    <w:rsid w:val="00A65C95"/>
    <w:rsid w:val="00A665E4"/>
    <w:rsid w:val="00A67282"/>
    <w:rsid w:val="00A71D08"/>
    <w:rsid w:val="00A72178"/>
    <w:rsid w:val="00A72354"/>
    <w:rsid w:val="00A72FB0"/>
    <w:rsid w:val="00A7316B"/>
    <w:rsid w:val="00A73E44"/>
    <w:rsid w:val="00A74396"/>
    <w:rsid w:val="00A74690"/>
    <w:rsid w:val="00A74A0A"/>
    <w:rsid w:val="00A75CEF"/>
    <w:rsid w:val="00A76619"/>
    <w:rsid w:val="00A76E74"/>
    <w:rsid w:val="00A76F3B"/>
    <w:rsid w:val="00A77B15"/>
    <w:rsid w:val="00A817C8"/>
    <w:rsid w:val="00A82597"/>
    <w:rsid w:val="00A8289A"/>
    <w:rsid w:val="00A84B05"/>
    <w:rsid w:val="00A857BB"/>
    <w:rsid w:val="00A864BD"/>
    <w:rsid w:val="00A865A1"/>
    <w:rsid w:val="00A8752C"/>
    <w:rsid w:val="00A9111E"/>
    <w:rsid w:val="00A91EED"/>
    <w:rsid w:val="00A95045"/>
    <w:rsid w:val="00A9716E"/>
    <w:rsid w:val="00A97AF0"/>
    <w:rsid w:val="00A97C6F"/>
    <w:rsid w:val="00AA20E0"/>
    <w:rsid w:val="00AA28AD"/>
    <w:rsid w:val="00AA5144"/>
    <w:rsid w:val="00AA53E2"/>
    <w:rsid w:val="00AA69DC"/>
    <w:rsid w:val="00AB00D3"/>
    <w:rsid w:val="00AB4114"/>
    <w:rsid w:val="00AB4151"/>
    <w:rsid w:val="00AB417D"/>
    <w:rsid w:val="00AB50D5"/>
    <w:rsid w:val="00AB5C36"/>
    <w:rsid w:val="00AB5C9D"/>
    <w:rsid w:val="00AB6BA2"/>
    <w:rsid w:val="00AB7024"/>
    <w:rsid w:val="00AB7243"/>
    <w:rsid w:val="00AB7720"/>
    <w:rsid w:val="00AC0599"/>
    <w:rsid w:val="00AC1A9E"/>
    <w:rsid w:val="00AC2B8E"/>
    <w:rsid w:val="00AC30FC"/>
    <w:rsid w:val="00AC420E"/>
    <w:rsid w:val="00AC4DFB"/>
    <w:rsid w:val="00AC5BC0"/>
    <w:rsid w:val="00AC6CC0"/>
    <w:rsid w:val="00AD0238"/>
    <w:rsid w:val="00AD07E8"/>
    <w:rsid w:val="00AD315C"/>
    <w:rsid w:val="00AD3943"/>
    <w:rsid w:val="00AD3EED"/>
    <w:rsid w:val="00AD494F"/>
    <w:rsid w:val="00AD4AF1"/>
    <w:rsid w:val="00AD58A0"/>
    <w:rsid w:val="00AD6237"/>
    <w:rsid w:val="00AD7D96"/>
    <w:rsid w:val="00AD7FDF"/>
    <w:rsid w:val="00AE0EE2"/>
    <w:rsid w:val="00AE16EC"/>
    <w:rsid w:val="00AE1DBA"/>
    <w:rsid w:val="00AE56EC"/>
    <w:rsid w:val="00AE5B89"/>
    <w:rsid w:val="00AE7A70"/>
    <w:rsid w:val="00AF1A15"/>
    <w:rsid w:val="00AF2D68"/>
    <w:rsid w:val="00AF41FA"/>
    <w:rsid w:val="00AF4F46"/>
    <w:rsid w:val="00AF4FE3"/>
    <w:rsid w:val="00AF5724"/>
    <w:rsid w:val="00AF58C5"/>
    <w:rsid w:val="00AF5D20"/>
    <w:rsid w:val="00AF5D40"/>
    <w:rsid w:val="00AF5D48"/>
    <w:rsid w:val="00AF5E51"/>
    <w:rsid w:val="00AF7905"/>
    <w:rsid w:val="00AF7A1B"/>
    <w:rsid w:val="00B00670"/>
    <w:rsid w:val="00B01A87"/>
    <w:rsid w:val="00B024CD"/>
    <w:rsid w:val="00B02FA3"/>
    <w:rsid w:val="00B037CE"/>
    <w:rsid w:val="00B06E82"/>
    <w:rsid w:val="00B073E5"/>
    <w:rsid w:val="00B074EB"/>
    <w:rsid w:val="00B079F4"/>
    <w:rsid w:val="00B10652"/>
    <w:rsid w:val="00B1073A"/>
    <w:rsid w:val="00B11367"/>
    <w:rsid w:val="00B1226A"/>
    <w:rsid w:val="00B20171"/>
    <w:rsid w:val="00B20273"/>
    <w:rsid w:val="00B2439E"/>
    <w:rsid w:val="00B26D29"/>
    <w:rsid w:val="00B335C8"/>
    <w:rsid w:val="00B34044"/>
    <w:rsid w:val="00B35110"/>
    <w:rsid w:val="00B35B44"/>
    <w:rsid w:val="00B3665C"/>
    <w:rsid w:val="00B404B0"/>
    <w:rsid w:val="00B4227B"/>
    <w:rsid w:val="00B42871"/>
    <w:rsid w:val="00B42C83"/>
    <w:rsid w:val="00B43588"/>
    <w:rsid w:val="00B442B6"/>
    <w:rsid w:val="00B453C8"/>
    <w:rsid w:val="00B50D06"/>
    <w:rsid w:val="00B5204B"/>
    <w:rsid w:val="00B5266E"/>
    <w:rsid w:val="00B52927"/>
    <w:rsid w:val="00B5376A"/>
    <w:rsid w:val="00B53B00"/>
    <w:rsid w:val="00B54442"/>
    <w:rsid w:val="00B54548"/>
    <w:rsid w:val="00B552C3"/>
    <w:rsid w:val="00B56043"/>
    <w:rsid w:val="00B56E27"/>
    <w:rsid w:val="00B57698"/>
    <w:rsid w:val="00B6252D"/>
    <w:rsid w:val="00B636FE"/>
    <w:rsid w:val="00B64271"/>
    <w:rsid w:val="00B6464F"/>
    <w:rsid w:val="00B652F1"/>
    <w:rsid w:val="00B65E4E"/>
    <w:rsid w:val="00B70DDA"/>
    <w:rsid w:val="00B72C54"/>
    <w:rsid w:val="00B7372A"/>
    <w:rsid w:val="00B7491D"/>
    <w:rsid w:val="00B75CB1"/>
    <w:rsid w:val="00B75CB5"/>
    <w:rsid w:val="00B75E08"/>
    <w:rsid w:val="00B761B9"/>
    <w:rsid w:val="00B76D25"/>
    <w:rsid w:val="00B76E69"/>
    <w:rsid w:val="00B77BD9"/>
    <w:rsid w:val="00B8126A"/>
    <w:rsid w:val="00B820DD"/>
    <w:rsid w:val="00B83EEF"/>
    <w:rsid w:val="00B8458D"/>
    <w:rsid w:val="00B845FD"/>
    <w:rsid w:val="00B8618F"/>
    <w:rsid w:val="00B86D68"/>
    <w:rsid w:val="00B90187"/>
    <w:rsid w:val="00B90A43"/>
    <w:rsid w:val="00B90E02"/>
    <w:rsid w:val="00B94020"/>
    <w:rsid w:val="00B945C6"/>
    <w:rsid w:val="00B95AF4"/>
    <w:rsid w:val="00B962D0"/>
    <w:rsid w:val="00B9664D"/>
    <w:rsid w:val="00B968FD"/>
    <w:rsid w:val="00B96C0E"/>
    <w:rsid w:val="00B96D88"/>
    <w:rsid w:val="00B9737E"/>
    <w:rsid w:val="00BA1DBF"/>
    <w:rsid w:val="00BA1F15"/>
    <w:rsid w:val="00BA2195"/>
    <w:rsid w:val="00BA276D"/>
    <w:rsid w:val="00BA6990"/>
    <w:rsid w:val="00BA6A05"/>
    <w:rsid w:val="00BA6B23"/>
    <w:rsid w:val="00BA741C"/>
    <w:rsid w:val="00BA7833"/>
    <w:rsid w:val="00BB11AB"/>
    <w:rsid w:val="00BB158B"/>
    <w:rsid w:val="00BB23CE"/>
    <w:rsid w:val="00BB282B"/>
    <w:rsid w:val="00BB5589"/>
    <w:rsid w:val="00BB5954"/>
    <w:rsid w:val="00BB5D45"/>
    <w:rsid w:val="00BB7A6A"/>
    <w:rsid w:val="00BC239B"/>
    <w:rsid w:val="00BC2CE8"/>
    <w:rsid w:val="00BC30B7"/>
    <w:rsid w:val="00BC3571"/>
    <w:rsid w:val="00BC5B7A"/>
    <w:rsid w:val="00BC63F3"/>
    <w:rsid w:val="00BC6554"/>
    <w:rsid w:val="00BC6A20"/>
    <w:rsid w:val="00BC6B3F"/>
    <w:rsid w:val="00BC6C95"/>
    <w:rsid w:val="00BC727E"/>
    <w:rsid w:val="00BC7EA3"/>
    <w:rsid w:val="00BD1333"/>
    <w:rsid w:val="00BD21EC"/>
    <w:rsid w:val="00BD32B1"/>
    <w:rsid w:val="00BD48AB"/>
    <w:rsid w:val="00BD5E40"/>
    <w:rsid w:val="00BD640A"/>
    <w:rsid w:val="00BD6D9B"/>
    <w:rsid w:val="00BE28B4"/>
    <w:rsid w:val="00BE39D6"/>
    <w:rsid w:val="00BE5129"/>
    <w:rsid w:val="00BE5BD1"/>
    <w:rsid w:val="00BE6B94"/>
    <w:rsid w:val="00BE6D63"/>
    <w:rsid w:val="00BE6DEC"/>
    <w:rsid w:val="00BE764A"/>
    <w:rsid w:val="00BF0FFD"/>
    <w:rsid w:val="00BF1146"/>
    <w:rsid w:val="00BF115B"/>
    <w:rsid w:val="00BF1824"/>
    <w:rsid w:val="00BF2474"/>
    <w:rsid w:val="00BF2579"/>
    <w:rsid w:val="00BF3095"/>
    <w:rsid w:val="00BF555C"/>
    <w:rsid w:val="00BF572E"/>
    <w:rsid w:val="00BF6C01"/>
    <w:rsid w:val="00BF7050"/>
    <w:rsid w:val="00C01098"/>
    <w:rsid w:val="00C017AA"/>
    <w:rsid w:val="00C017DF"/>
    <w:rsid w:val="00C018E0"/>
    <w:rsid w:val="00C01932"/>
    <w:rsid w:val="00C0203B"/>
    <w:rsid w:val="00C02198"/>
    <w:rsid w:val="00C03947"/>
    <w:rsid w:val="00C039AF"/>
    <w:rsid w:val="00C03B9E"/>
    <w:rsid w:val="00C0508D"/>
    <w:rsid w:val="00C0584A"/>
    <w:rsid w:val="00C111B8"/>
    <w:rsid w:val="00C117EF"/>
    <w:rsid w:val="00C11A32"/>
    <w:rsid w:val="00C12D73"/>
    <w:rsid w:val="00C12E06"/>
    <w:rsid w:val="00C134A0"/>
    <w:rsid w:val="00C13E95"/>
    <w:rsid w:val="00C14E5A"/>
    <w:rsid w:val="00C1626B"/>
    <w:rsid w:val="00C162C5"/>
    <w:rsid w:val="00C165F6"/>
    <w:rsid w:val="00C17ECE"/>
    <w:rsid w:val="00C204C8"/>
    <w:rsid w:val="00C20803"/>
    <w:rsid w:val="00C21369"/>
    <w:rsid w:val="00C214B1"/>
    <w:rsid w:val="00C21D46"/>
    <w:rsid w:val="00C22C9D"/>
    <w:rsid w:val="00C23B0C"/>
    <w:rsid w:val="00C25E8F"/>
    <w:rsid w:val="00C26E74"/>
    <w:rsid w:val="00C3253C"/>
    <w:rsid w:val="00C32624"/>
    <w:rsid w:val="00C3342E"/>
    <w:rsid w:val="00C33D12"/>
    <w:rsid w:val="00C33D44"/>
    <w:rsid w:val="00C33E50"/>
    <w:rsid w:val="00C37371"/>
    <w:rsid w:val="00C37CFE"/>
    <w:rsid w:val="00C40521"/>
    <w:rsid w:val="00C40618"/>
    <w:rsid w:val="00C40C30"/>
    <w:rsid w:val="00C41605"/>
    <w:rsid w:val="00C4321D"/>
    <w:rsid w:val="00C436C4"/>
    <w:rsid w:val="00C4408D"/>
    <w:rsid w:val="00C44917"/>
    <w:rsid w:val="00C44B4D"/>
    <w:rsid w:val="00C455D7"/>
    <w:rsid w:val="00C46579"/>
    <w:rsid w:val="00C46C45"/>
    <w:rsid w:val="00C51563"/>
    <w:rsid w:val="00C51EEB"/>
    <w:rsid w:val="00C52BD1"/>
    <w:rsid w:val="00C52D1D"/>
    <w:rsid w:val="00C545FA"/>
    <w:rsid w:val="00C5576F"/>
    <w:rsid w:val="00C56190"/>
    <w:rsid w:val="00C563C7"/>
    <w:rsid w:val="00C577AF"/>
    <w:rsid w:val="00C61025"/>
    <w:rsid w:val="00C61533"/>
    <w:rsid w:val="00C62359"/>
    <w:rsid w:val="00C6389C"/>
    <w:rsid w:val="00C639D6"/>
    <w:rsid w:val="00C63DD8"/>
    <w:rsid w:val="00C6404B"/>
    <w:rsid w:val="00C64260"/>
    <w:rsid w:val="00C64B9B"/>
    <w:rsid w:val="00C673BD"/>
    <w:rsid w:val="00C700BE"/>
    <w:rsid w:val="00C712C0"/>
    <w:rsid w:val="00C713B6"/>
    <w:rsid w:val="00C7203C"/>
    <w:rsid w:val="00C74609"/>
    <w:rsid w:val="00C74E80"/>
    <w:rsid w:val="00C76193"/>
    <w:rsid w:val="00C76794"/>
    <w:rsid w:val="00C77CAD"/>
    <w:rsid w:val="00C83555"/>
    <w:rsid w:val="00C846CC"/>
    <w:rsid w:val="00C84B58"/>
    <w:rsid w:val="00C8522A"/>
    <w:rsid w:val="00C86413"/>
    <w:rsid w:val="00C86EAF"/>
    <w:rsid w:val="00C9127F"/>
    <w:rsid w:val="00C916E8"/>
    <w:rsid w:val="00C92F3D"/>
    <w:rsid w:val="00C93D93"/>
    <w:rsid w:val="00C94BBF"/>
    <w:rsid w:val="00C96E57"/>
    <w:rsid w:val="00CA0861"/>
    <w:rsid w:val="00CA11B1"/>
    <w:rsid w:val="00CA160E"/>
    <w:rsid w:val="00CA1A92"/>
    <w:rsid w:val="00CA250C"/>
    <w:rsid w:val="00CA3293"/>
    <w:rsid w:val="00CA32D3"/>
    <w:rsid w:val="00CA373C"/>
    <w:rsid w:val="00CA49CA"/>
    <w:rsid w:val="00CA4F07"/>
    <w:rsid w:val="00CA53B0"/>
    <w:rsid w:val="00CA5955"/>
    <w:rsid w:val="00CA5A40"/>
    <w:rsid w:val="00CA7ADC"/>
    <w:rsid w:val="00CB0984"/>
    <w:rsid w:val="00CB09AF"/>
    <w:rsid w:val="00CB0FD4"/>
    <w:rsid w:val="00CB19EA"/>
    <w:rsid w:val="00CB5744"/>
    <w:rsid w:val="00CB5989"/>
    <w:rsid w:val="00CB5F2C"/>
    <w:rsid w:val="00CB63B3"/>
    <w:rsid w:val="00CB6D77"/>
    <w:rsid w:val="00CB70B7"/>
    <w:rsid w:val="00CC10A4"/>
    <w:rsid w:val="00CC2AF7"/>
    <w:rsid w:val="00CC55C6"/>
    <w:rsid w:val="00CC64B4"/>
    <w:rsid w:val="00CC6FD4"/>
    <w:rsid w:val="00CC7191"/>
    <w:rsid w:val="00CD2D1E"/>
    <w:rsid w:val="00CD2F54"/>
    <w:rsid w:val="00CD4413"/>
    <w:rsid w:val="00CD482C"/>
    <w:rsid w:val="00CD4CFD"/>
    <w:rsid w:val="00CD6182"/>
    <w:rsid w:val="00CD6A1E"/>
    <w:rsid w:val="00CD7E32"/>
    <w:rsid w:val="00CE01D5"/>
    <w:rsid w:val="00CE081C"/>
    <w:rsid w:val="00CE086E"/>
    <w:rsid w:val="00CE11B7"/>
    <w:rsid w:val="00CE2209"/>
    <w:rsid w:val="00CE334F"/>
    <w:rsid w:val="00CE46C5"/>
    <w:rsid w:val="00CE546B"/>
    <w:rsid w:val="00CE70EE"/>
    <w:rsid w:val="00CF04A8"/>
    <w:rsid w:val="00CF111F"/>
    <w:rsid w:val="00CF1DE6"/>
    <w:rsid w:val="00CF31B6"/>
    <w:rsid w:val="00CF34EA"/>
    <w:rsid w:val="00CF35A6"/>
    <w:rsid w:val="00CF4CAB"/>
    <w:rsid w:val="00CF5242"/>
    <w:rsid w:val="00CF569F"/>
    <w:rsid w:val="00CF5788"/>
    <w:rsid w:val="00CF63A0"/>
    <w:rsid w:val="00CF6621"/>
    <w:rsid w:val="00CF7568"/>
    <w:rsid w:val="00D010F7"/>
    <w:rsid w:val="00D01203"/>
    <w:rsid w:val="00D01B14"/>
    <w:rsid w:val="00D01C8C"/>
    <w:rsid w:val="00D01F92"/>
    <w:rsid w:val="00D02427"/>
    <w:rsid w:val="00D04330"/>
    <w:rsid w:val="00D04BF3"/>
    <w:rsid w:val="00D04FFA"/>
    <w:rsid w:val="00D05CC0"/>
    <w:rsid w:val="00D0675E"/>
    <w:rsid w:val="00D10A27"/>
    <w:rsid w:val="00D10AFD"/>
    <w:rsid w:val="00D11B9E"/>
    <w:rsid w:val="00D14F76"/>
    <w:rsid w:val="00D15978"/>
    <w:rsid w:val="00D16413"/>
    <w:rsid w:val="00D168F1"/>
    <w:rsid w:val="00D21F74"/>
    <w:rsid w:val="00D2200F"/>
    <w:rsid w:val="00D22BB4"/>
    <w:rsid w:val="00D22E79"/>
    <w:rsid w:val="00D234B6"/>
    <w:rsid w:val="00D235E7"/>
    <w:rsid w:val="00D23FD8"/>
    <w:rsid w:val="00D24266"/>
    <w:rsid w:val="00D24A0C"/>
    <w:rsid w:val="00D25741"/>
    <w:rsid w:val="00D26375"/>
    <w:rsid w:val="00D263AC"/>
    <w:rsid w:val="00D274F9"/>
    <w:rsid w:val="00D30BC1"/>
    <w:rsid w:val="00D33CD3"/>
    <w:rsid w:val="00D34409"/>
    <w:rsid w:val="00D345BA"/>
    <w:rsid w:val="00D35325"/>
    <w:rsid w:val="00D35842"/>
    <w:rsid w:val="00D3607B"/>
    <w:rsid w:val="00D363E3"/>
    <w:rsid w:val="00D36BC7"/>
    <w:rsid w:val="00D37619"/>
    <w:rsid w:val="00D40DD7"/>
    <w:rsid w:val="00D42131"/>
    <w:rsid w:val="00D430F4"/>
    <w:rsid w:val="00D4349C"/>
    <w:rsid w:val="00D44979"/>
    <w:rsid w:val="00D45EFA"/>
    <w:rsid w:val="00D46D6F"/>
    <w:rsid w:val="00D47263"/>
    <w:rsid w:val="00D50599"/>
    <w:rsid w:val="00D505B3"/>
    <w:rsid w:val="00D50C8D"/>
    <w:rsid w:val="00D51A52"/>
    <w:rsid w:val="00D51D35"/>
    <w:rsid w:val="00D51F1F"/>
    <w:rsid w:val="00D52453"/>
    <w:rsid w:val="00D53CFF"/>
    <w:rsid w:val="00D566CB"/>
    <w:rsid w:val="00D62CFF"/>
    <w:rsid w:val="00D63115"/>
    <w:rsid w:val="00D64402"/>
    <w:rsid w:val="00D64BA8"/>
    <w:rsid w:val="00D660E3"/>
    <w:rsid w:val="00D66649"/>
    <w:rsid w:val="00D66ED2"/>
    <w:rsid w:val="00D700F3"/>
    <w:rsid w:val="00D708CD"/>
    <w:rsid w:val="00D70BD8"/>
    <w:rsid w:val="00D7100A"/>
    <w:rsid w:val="00D71528"/>
    <w:rsid w:val="00D71A89"/>
    <w:rsid w:val="00D74B32"/>
    <w:rsid w:val="00D75A85"/>
    <w:rsid w:val="00D761C6"/>
    <w:rsid w:val="00D7659F"/>
    <w:rsid w:val="00D765AE"/>
    <w:rsid w:val="00D769C1"/>
    <w:rsid w:val="00D76BE7"/>
    <w:rsid w:val="00D76D90"/>
    <w:rsid w:val="00D80B22"/>
    <w:rsid w:val="00D81515"/>
    <w:rsid w:val="00D81B33"/>
    <w:rsid w:val="00D81FAD"/>
    <w:rsid w:val="00D826F7"/>
    <w:rsid w:val="00D8278E"/>
    <w:rsid w:val="00D82F2B"/>
    <w:rsid w:val="00D83DA9"/>
    <w:rsid w:val="00D85869"/>
    <w:rsid w:val="00D875F5"/>
    <w:rsid w:val="00D906D9"/>
    <w:rsid w:val="00D92562"/>
    <w:rsid w:val="00D93EA9"/>
    <w:rsid w:val="00D963D7"/>
    <w:rsid w:val="00D96B70"/>
    <w:rsid w:val="00D975D4"/>
    <w:rsid w:val="00DA02AE"/>
    <w:rsid w:val="00DA0B84"/>
    <w:rsid w:val="00DA3559"/>
    <w:rsid w:val="00DA3ABB"/>
    <w:rsid w:val="00DA3C3E"/>
    <w:rsid w:val="00DA648E"/>
    <w:rsid w:val="00DA6ED2"/>
    <w:rsid w:val="00DA72A3"/>
    <w:rsid w:val="00DA7EF4"/>
    <w:rsid w:val="00DB1F55"/>
    <w:rsid w:val="00DB3019"/>
    <w:rsid w:val="00DB54A7"/>
    <w:rsid w:val="00DB57AB"/>
    <w:rsid w:val="00DB641C"/>
    <w:rsid w:val="00DB6E9F"/>
    <w:rsid w:val="00DB70FE"/>
    <w:rsid w:val="00DB727C"/>
    <w:rsid w:val="00DB7594"/>
    <w:rsid w:val="00DB76A9"/>
    <w:rsid w:val="00DB78B6"/>
    <w:rsid w:val="00DB7902"/>
    <w:rsid w:val="00DC010F"/>
    <w:rsid w:val="00DC0416"/>
    <w:rsid w:val="00DC0B06"/>
    <w:rsid w:val="00DC144A"/>
    <w:rsid w:val="00DC1DA3"/>
    <w:rsid w:val="00DC5E9B"/>
    <w:rsid w:val="00DC76F9"/>
    <w:rsid w:val="00DC7F11"/>
    <w:rsid w:val="00DD0801"/>
    <w:rsid w:val="00DD0BA7"/>
    <w:rsid w:val="00DD169A"/>
    <w:rsid w:val="00DD2023"/>
    <w:rsid w:val="00DD228F"/>
    <w:rsid w:val="00DD241C"/>
    <w:rsid w:val="00DD3526"/>
    <w:rsid w:val="00DD392C"/>
    <w:rsid w:val="00DD68BE"/>
    <w:rsid w:val="00DD78D3"/>
    <w:rsid w:val="00DE0469"/>
    <w:rsid w:val="00DE04E4"/>
    <w:rsid w:val="00DE059D"/>
    <w:rsid w:val="00DE11B8"/>
    <w:rsid w:val="00DE142D"/>
    <w:rsid w:val="00DE1E5A"/>
    <w:rsid w:val="00DE2DFB"/>
    <w:rsid w:val="00DE3110"/>
    <w:rsid w:val="00DE3F38"/>
    <w:rsid w:val="00DE46A6"/>
    <w:rsid w:val="00DE663C"/>
    <w:rsid w:val="00DF100F"/>
    <w:rsid w:val="00DF1389"/>
    <w:rsid w:val="00DF3504"/>
    <w:rsid w:val="00DF39BF"/>
    <w:rsid w:val="00DF3DA5"/>
    <w:rsid w:val="00DF487E"/>
    <w:rsid w:val="00DF6BEB"/>
    <w:rsid w:val="00DF7A2E"/>
    <w:rsid w:val="00DF7BF4"/>
    <w:rsid w:val="00DF7C63"/>
    <w:rsid w:val="00E00CB5"/>
    <w:rsid w:val="00E01DCC"/>
    <w:rsid w:val="00E03FA5"/>
    <w:rsid w:val="00E058E5"/>
    <w:rsid w:val="00E0652F"/>
    <w:rsid w:val="00E10560"/>
    <w:rsid w:val="00E1059E"/>
    <w:rsid w:val="00E13328"/>
    <w:rsid w:val="00E13707"/>
    <w:rsid w:val="00E156AE"/>
    <w:rsid w:val="00E156D0"/>
    <w:rsid w:val="00E15B83"/>
    <w:rsid w:val="00E17E9E"/>
    <w:rsid w:val="00E20F70"/>
    <w:rsid w:val="00E21727"/>
    <w:rsid w:val="00E22EF4"/>
    <w:rsid w:val="00E236D7"/>
    <w:rsid w:val="00E2370A"/>
    <w:rsid w:val="00E24C9B"/>
    <w:rsid w:val="00E26538"/>
    <w:rsid w:val="00E30070"/>
    <w:rsid w:val="00E31205"/>
    <w:rsid w:val="00E31883"/>
    <w:rsid w:val="00E32D88"/>
    <w:rsid w:val="00E330B5"/>
    <w:rsid w:val="00E336FF"/>
    <w:rsid w:val="00E338D1"/>
    <w:rsid w:val="00E3603D"/>
    <w:rsid w:val="00E365FA"/>
    <w:rsid w:val="00E36987"/>
    <w:rsid w:val="00E36D12"/>
    <w:rsid w:val="00E410F5"/>
    <w:rsid w:val="00E43A21"/>
    <w:rsid w:val="00E43F34"/>
    <w:rsid w:val="00E45160"/>
    <w:rsid w:val="00E471B3"/>
    <w:rsid w:val="00E50462"/>
    <w:rsid w:val="00E50D7B"/>
    <w:rsid w:val="00E51049"/>
    <w:rsid w:val="00E510B6"/>
    <w:rsid w:val="00E51A65"/>
    <w:rsid w:val="00E537E8"/>
    <w:rsid w:val="00E537F3"/>
    <w:rsid w:val="00E53FAE"/>
    <w:rsid w:val="00E5406C"/>
    <w:rsid w:val="00E54076"/>
    <w:rsid w:val="00E54325"/>
    <w:rsid w:val="00E548E7"/>
    <w:rsid w:val="00E55452"/>
    <w:rsid w:val="00E557E2"/>
    <w:rsid w:val="00E557EF"/>
    <w:rsid w:val="00E568F1"/>
    <w:rsid w:val="00E5706B"/>
    <w:rsid w:val="00E60146"/>
    <w:rsid w:val="00E60D44"/>
    <w:rsid w:val="00E6108F"/>
    <w:rsid w:val="00E62C89"/>
    <w:rsid w:val="00E6326D"/>
    <w:rsid w:val="00E638EB"/>
    <w:rsid w:val="00E63933"/>
    <w:rsid w:val="00E64307"/>
    <w:rsid w:val="00E6454A"/>
    <w:rsid w:val="00E6459A"/>
    <w:rsid w:val="00E65DA8"/>
    <w:rsid w:val="00E70295"/>
    <w:rsid w:val="00E72448"/>
    <w:rsid w:val="00E72B2E"/>
    <w:rsid w:val="00E73C38"/>
    <w:rsid w:val="00E74467"/>
    <w:rsid w:val="00E757D1"/>
    <w:rsid w:val="00E76600"/>
    <w:rsid w:val="00E76846"/>
    <w:rsid w:val="00E76984"/>
    <w:rsid w:val="00E82715"/>
    <w:rsid w:val="00E846C2"/>
    <w:rsid w:val="00E85327"/>
    <w:rsid w:val="00E86DB2"/>
    <w:rsid w:val="00E901AC"/>
    <w:rsid w:val="00E9028B"/>
    <w:rsid w:val="00E90405"/>
    <w:rsid w:val="00E913B6"/>
    <w:rsid w:val="00E91511"/>
    <w:rsid w:val="00E91AB4"/>
    <w:rsid w:val="00E93472"/>
    <w:rsid w:val="00E934DA"/>
    <w:rsid w:val="00E93E2B"/>
    <w:rsid w:val="00E972C1"/>
    <w:rsid w:val="00E97303"/>
    <w:rsid w:val="00EA060E"/>
    <w:rsid w:val="00EA19FB"/>
    <w:rsid w:val="00EA2578"/>
    <w:rsid w:val="00EA2A47"/>
    <w:rsid w:val="00EA2CC4"/>
    <w:rsid w:val="00EA51EF"/>
    <w:rsid w:val="00EA5BCF"/>
    <w:rsid w:val="00EA62D2"/>
    <w:rsid w:val="00EA7627"/>
    <w:rsid w:val="00EB0206"/>
    <w:rsid w:val="00EB14EE"/>
    <w:rsid w:val="00EB17F8"/>
    <w:rsid w:val="00EB1896"/>
    <w:rsid w:val="00EB2162"/>
    <w:rsid w:val="00EB499A"/>
    <w:rsid w:val="00EB4EFD"/>
    <w:rsid w:val="00EB5957"/>
    <w:rsid w:val="00EB5EEB"/>
    <w:rsid w:val="00EB7467"/>
    <w:rsid w:val="00EC1FFD"/>
    <w:rsid w:val="00EC328E"/>
    <w:rsid w:val="00EC4DAA"/>
    <w:rsid w:val="00EC6769"/>
    <w:rsid w:val="00EC7BF4"/>
    <w:rsid w:val="00ED30FD"/>
    <w:rsid w:val="00ED59DE"/>
    <w:rsid w:val="00ED5C7C"/>
    <w:rsid w:val="00ED6123"/>
    <w:rsid w:val="00EE026B"/>
    <w:rsid w:val="00EE049B"/>
    <w:rsid w:val="00EE299F"/>
    <w:rsid w:val="00EE4065"/>
    <w:rsid w:val="00EE409D"/>
    <w:rsid w:val="00EE40DD"/>
    <w:rsid w:val="00EE42DB"/>
    <w:rsid w:val="00EE4673"/>
    <w:rsid w:val="00EE47A9"/>
    <w:rsid w:val="00EE568D"/>
    <w:rsid w:val="00EE6755"/>
    <w:rsid w:val="00EF0FCE"/>
    <w:rsid w:val="00EF0FEA"/>
    <w:rsid w:val="00EF19F5"/>
    <w:rsid w:val="00EF2F5F"/>
    <w:rsid w:val="00EF3BA2"/>
    <w:rsid w:val="00EF4B8F"/>
    <w:rsid w:val="00EF50CE"/>
    <w:rsid w:val="00EF5931"/>
    <w:rsid w:val="00EF6D20"/>
    <w:rsid w:val="00EF75E2"/>
    <w:rsid w:val="00EF7A86"/>
    <w:rsid w:val="00F02942"/>
    <w:rsid w:val="00F02C1F"/>
    <w:rsid w:val="00F0380B"/>
    <w:rsid w:val="00F038B9"/>
    <w:rsid w:val="00F0686E"/>
    <w:rsid w:val="00F073D3"/>
    <w:rsid w:val="00F11618"/>
    <w:rsid w:val="00F1165D"/>
    <w:rsid w:val="00F125D8"/>
    <w:rsid w:val="00F13E8B"/>
    <w:rsid w:val="00F14A03"/>
    <w:rsid w:val="00F166A4"/>
    <w:rsid w:val="00F169A9"/>
    <w:rsid w:val="00F17940"/>
    <w:rsid w:val="00F20FAF"/>
    <w:rsid w:val="00F211B8"/>
    <w:rsid w:val="00F217D1"/>
    <w:rsid w:val="00F224C1"/>
    <w:rsid w:val="00F2253F"/>
    <w:rsid w:val="00F246A2"/>
    <w:rsid w:val="00F253F6"/>
    <w:rsid w:val="00F25606"/>
    <w:rsid w:val="00F25D7B"/>
    <w:rsid w:val="00F25EE8"/>
    <w:rsid w:val="00F26F2F"/>
    <w:rsid w:val="00F27377"/>
    <w:rsid w:val="00F30CFD"/>
    <w:rsid w:val="00F30FED"/>
    <w:rsid w:val="00F3136D"/>
    <w:rsid w:val="00F31A15"/>
    <w:rsid w:val="00F31B5C"/>
    <w:rsid w:val="00F342D8"/>
    <w:rsid w:val="00F3452D"/>
    <w:rsid w:val="00F3690F"/>
    <w:rsid w:val="00F36E47"/>
    <w:rsid w:val="00F3746F"/>
    <w:rsid w:val="00F375A3"/>
    <w:rsid w:val="00F378BD"/>
    <w:rsid w:val="00F40165"/>
    <w:rsid w:val="00F415D9"/>
    <w:rsid w:val="00F418A0"/>
    <w:rsid w:val="00F41C17"/>
    <w:rsid w:val="00F44D20"/>
    <w:rsid w:val="00F44F87"/>
    <w:rsid w:val="00F45690"/>
    <w:rsid w:val="00F47144"/>
    <w:rsid w:val="00F52B72"/>
    <w:rsid w:val="00F53788"/>
    <w:rsid w:val="00F53DC7"/>
    <w:rsid w:val="00F54096"/>
    <w:rsid w:val="00F56456"/>
    <w:rsid w:val="00F572FC"/>
    <w:rsid w:val="00F62062"/>
    <w:rsid w:val="00F628F2"/>
    <w:rsid w:val="00F62FD5"/>
    <w:rsid w:val="00F63231"/>
    <w:rsid w:val="00F63C93"/>
    <w:rsid w:val="00F65FF0"/>
    <w:rsid w:val="00F67D70"/>
    <w:rsid w:val="00F703B8"/>
    <w:rsid w:val="00F7136B"/>
    <w:rsid w:val="00F724B8"/>
    <w:rsid w:val="00F728B0"/>
    <w:rsid w:val="00F7451A"/>
    <w:rsid w:val="00F747A7"/>
    <w:rsid w:val="00F7515E"/>
    <w:rsid w:val="00F8042B"/>
    <w:rsid w:val="00F810C1"/>
    <w:rsid w:val="00F81399"/>
    <w:rsid w:val="00F8165B"/>
    <w:rsid w:val="00F819F7"/>
    <w:rsid w:val="00F8211E"/>
    <w:rsid w:val="00F82734"/>
    <w:rsid w:val="00F830BB"/>
    <w:rsid w:val="00F83716"/>
    <w:rsid w:val="00F84CD9"/>
    <w:rsid w:val="00F852AB"/>
    <w:rsid w:val="00F860B7"/>
    <w:rsid w:val="00F86427"/>
    <w:rsid w:val="00F86E58"/>
    <w:rsid w:val="00F901F3"/>
    <w:rsid w:val="00F90AB4"/>
    <w:rsid w:val="00F90C36"/>
    <w:rsid w:val="00F9115A"/>
    <w:rsid w:val="00F9172F"/>
    <w:rsid w:val="00F917F5"/>
    <w:rsid w:val="00F94CB1"/>
    <w:rsid w:val="00F9507E"/>
    <w:rsid w:val="00F960D9"/>
    <w:rsid w:val="00F96631"/>
    <w:rsid w:val="00F96939"/>
    <w:rsid w:val="00F96E2E"/>
    <w:rsid w:val="00F96F1C"/>
    <w:rsid w:val="00FA25B2"/>
    <w:rsid w:val="00FA28C0"/>
    <w:rsid w:val="00FA4379"/>
    <w:rsid w:val="00FA4AD8"/>
    <w:rsid w:val="00FA500F"/>
    <w:rsid w:val="00FA52F1"/>
    <w:rsid w:val="00FA62EA"/>
    <w:rsid w:val="00FA69E0"/>
    <w:rsid w:val="00FA74BB"/>
    <w:rsid w:val="00FA780F"/>
    <w:rsid w:val="00FB1ADB"/>
    <w:rsid w:val="00FB2AF4"/>
    <w:rsid w:val="00FB4D57"/>
    <w:rsid w:val="00FB51C4"/>
    <w:rsid w:val="00FB5896"/>
    <w:rsid w:val="00FB604E"/>
    <w:rsid w:val="00FB6964"/>
    <w:rsid w:val="00FB776A"/>
    <w:rsid w:val="00FB7E92"/>
    <w:rsid w:val="00FC01AC"/>
    <w:rsid w:val="00FC1010"/>
    <w:rsid w:val="00FC1E34"/>
    <w:rsid w:val="00FC1EF4"/>
    <w:rsid w:val="00FC2242"/>
    <w:rsid w:val="00FC2CE8"/>
    <w:rsid w:val="00FC3D39"/>
    <w:rsid w:val="00FC4971"/>
    <w:rsid w:val="00FC6769"/>
    <w:rsid w:val="00FC7A6C"/>
    <w:rsid w:val="00FD4D1C"/>
    <w:rsid w:val="00FD6485"/>
    <w:rsid w:val="00FD6545"/>
    <w:rsid w:val="00FD7519"/>
    <w:rsid w:val="00FD775B"/>
    <w:rsid w:val="00FD797C"/>
    <w:rsid w:val="00FE226F"/>
    <w:rsid w:val="00FE244D"/>
    <w:rsid w:val="00FE265D"/>
    <w:rsid w:val="00FE474C"/>
    <w:rsid w:val="00FE49C0"/>
    <w:rsid w:val="00FE5605"/>
    <w:rsid w:val="00FE58E1"/>
    <w:rsid w:val="00FE5A00"/>
    <w:rsid w:val="00FE6380"/>
    <w:rsid w:val="00FE65CB"/>
    <w:rsid w:val="00FE6AE0"/>
    <w:rsid w:val="00FE6C75"/>
    <w:rsid w:val="00FE7EF9"/>
    <w:rsid w:val="00FF1706"/>
    <w:rsid w:val="00FF1835"/>
    <w:rsid w:val="00FF2417"/>
    <w:rsid w:val="00FF303F"/>
    <w:rsid w:val="00FF3E4A"/>
    <w:rsid w:val="00FF4978"/>
    <w:rsid w:val="00FF7144"/>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77BE9C3-428B-4DD3-B4E9-64F2C7325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340100"/>
    <w:pPr>
      <w:spacing w:before="240" w:after="60"/>
      <w:outlineLvl w:val="6"/>
    </w:pPr>
    <w:rPr>
      <w:rFonts w:ascii="Arial" w:hAnsi="Arial"/>
      <w:sz w:val="24"/>
      <w:szCs w:val="24"/>
    </w:rPr>
  </w:style>
  <w:style w:type="paragraph" w:styleId="Ttulo8">
    <w:name w:val="heading 8"/>
    <w:basedOn w:val="Normal"/>
    <w:next w:val="Normal"/>
    <w:link w:val="Ttulo8Car"/>
    <w:uiPriority w:val="9"/>
    <w:qFormat/>
    <w:rsid w:val="00340100"/>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aliases w:val="titulo 5 Car"/>
    <w:link w:val="Prrafodelista"/>
    <w:uiPriority w:val="34"/>
    <w:rsid w:val="00702DD1"/>
    <w:rPr>
      <w:lang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 w:type="character" w:customStyle="1" w:styleId="Ttulo7Car">
    <w:name w:val="Título 7 Car"/>
    <w:basedOn w:val="Fuentedeprrafopredeter"/>
    <w:link w:val="Ttulo7"/>
    <w:rsid w:val="00340100"/>
    <w:rPr>
      <w:rFonts w:ascii="Arial" w:hAnsi="Arial"/>
      <w:sz w:val="24"/>
      <w:szCs w:val="24"/>
      <w:lang w:val="es-ES" w:eastAsia="es-ES"/>
    </w:rPr>
  </w:style>
  <w:style w:type="character" w:customStyle="1" w:styleId="Ttulo8Car">
    <w:name w:val="Título 8 Car"/>
    <w:basedOn w:val="Fuentedeprrafopredeter"/>
    <w:link w:val="Ttulo8"/>
    <w:uiPriority w:val="9"/>
    <w:rsid w:val="00340100"/>
    <w:rPr>
      <w:rFonts w:ascii="Arial" w:hAnsi="Arial"/>
      <w:i/>
      <w:iCs/>
      <w:sz w:val="24"/>
      <w:szCs w:val="24"/>
      <w:lang w:val="es-ES"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340100"/>
    <w:rPr>
      <w:rFonts w:ascii="Tahoma" w:hAnsi="Tahoma"/>
      <w:sz w:val="22"/>
      <w:u w:val="single"/>
      <w:lang w:val="es-MX" w:eastAsia="es-ES"/>
    </w:rPr>
  </w:style>
  <w:style w:type="character" w:customStyle="1" w:styleId="Ttulo9Car">
    <w:name w:val="Título 9 Car"/>
    <w:basedOn w:val="Fuentedeprrafopredeter"/>
    <w:link w:val="Ttulo9"/>
    <w:rsid w:val="00340100"/>
    <w:rPr>
      <w:rFonts w:ascii="Tahoma" w:hAnsi="Tahoma"/>
      <w:sz w:val="28"/>
      <w:lang w:val="es-ES" w:eastAsia="en-US"/>
    </w:rPr>
  </w:style>
  <w:style w:type="character" w:customStyle="1" w:styleId="TextoindependienteCar">
    <w:name w:val="Texto independiente Car"/>
    <w:aliases w:val="AvtalBrödtext Car"/>
    <w:basedOn w:val="Fuentedeprrafopredeter"/>
    <w:link w:val="Textoindependiente"/>
    <w:rsid w:val="00340100"/>
    <w:rPr>
      <w:rFonts w:ascii="Tms Rmn" w:hAnsi="Tms Rmn"/>
      <w:lang w:val="en-US" w:eastAsia="en-US"/>
    </w:rPr>
  </w:style>
  <w:style w:type="paragraph" w:styleId="Sangra2detindependiente">
    <w:name w:val="Body Text Indent 2"/>
    <w:basedOn w:val="Normal"/>
    <w:link w:val="Sangra2detindependienteCar"/>
    <w:rsid w:val="00340100"/>
    <w:pPr>
      <w:spacing w:after="120" w:line="480" w:lineRule="auto"/>
      <w:ind w:left="360"/>
    </w:pPr>
  </w:style>
  <w:style w:type="character" w:customStyle="1" w:styleId="Sangra2detindependienteCar">
    <w:name w:val="Sangría 2 de t. independiente Car"/>
    <w:basedOn w:val="Fuentedeprrafopredeter"/>
    <w:link w:val="Sangra2detindependiente"/>
    <w:rsid w:val="00340100"/>
    <w:rPr>
      <w:rFonts w:ascii="Verdana" w:hAnsi="Verdana"/>
      <w:sz w:val="16"/>
      <w:szCs w:val="16"/>
      <w:lang w:val="es-ES" w:eastAsia="es-ES"/>
    </w:rPr>
  </w:style>
  <w:style w:type="character" w:styleId="Nmerodepgina">
    <w:name w:val="page number"/>
    <w:basedOn w:val="Fuentedeprrafopredeter"/>
    <w:rsid w:val="00340100"/>
  </w:style>
  <w:style w:type="paragraph" w:styleId="Sangradetextonormal">
    <w:name w:val="Body Text Indent"/>
    <w:basedOn w:val="Normal"/>
    <w:link w:val="SangradetextonormalCar"/>
    <w:uiPriority w:val="99"/>
    <w:rsid w:val="00340100"/>
    <w:pPr>
      <w:spacing w:after="120"/>
      <w:ind w:left="360"/>
    </w:pPr>
  </w:style>
  <w:style w:type="character" w:customStyle="1" w:styleId="SangradetextonormalCar">
    <w:name w:val="Sangría de texto normal Car"/>
    <w:basedOn w:val="Fuentedeprrafopredeter"/>
    <w:link w:val="Sangradetextonormal"/>
    <w:uiPriority w:val="99"/>
    <w:rsid w:val="00340100"/>
    <w:rPr>
      <w:rFonts w:ascii="Verdana" w:hAnsi="Verdana"/>
      <w:sz w:val="16"/>
      <w:szCs w:val="16"/>
      <w:lang w:val="es-ES" w:eastAsia="es-ES"/>
    </w:rPr>
  </w:style>
  <w:style w:type="paragraph" w:styleId="Textoindependienteprimerasangra2">
    <w:name w:val="Body Text First Indent 2"/>
    <w:basedOn w:val="Sangradetextonormal"/>
    <w:link w:val="Textoindependienteprimerasangra2Car"/>
    <w:uiPriority w:val="99"/>
    <w:unhideWhenUsed/>
    <w:rsid w:val="00340100"/>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340100"/>
    <w:rPr>
      <w:rFonts w:ascii="Verdana" w:hAnsi="Verdana"/>
      <w:sz w:val="16"/>
      <w:szCs w:val="16"/>
      <w:lang w:val="es-ES" w:eastAsia="es-ES"/>
    </w:rPr>
  </w:style>
  <w:style w:type="paragraph" w:customStyle="1" w:styleId="Sangradet">
    <w:name w:val="Sangría de t"/>
    <w:aliases w:val="independiente"/>
    <w:basedOn w:val="Normal"/>
    <w:uiPriority w:val="99"/>
    <w:rsid w:val="00340100"/>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340100"/>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340100"/>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340100"/>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340100"/>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340100"/>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340100"/>
    <w:rPr>
      <w:rFonts w:ascii="Arial" w:hAnsi="Arial" w:cs="Arial"/>
      <w:sz w:val="22"/>
      <w:szCs w:val="22"/>
      <w:lang w:val="es-ES" w:eastAsia="es-ES"/>
    </w:rPr>
  </w:style>
  <w:style w:type="paragraph" w:styleId="TDC2">
    <w:name w:val="toc 2"/>
    <w:basedOn w:val="Normal"/>
    <w:next w:val="Normal"/>
    <w:autoRedefine/>
    <w:uiPriority w:val="39"/>
    <w:rsid w:val="00340100"/>
    <w:pPr>
      <w:spacing w:before="120"/>
      <w:ind w:left="220"/>
    </w:pPr>
    <w:rPr>
      <w:rFonts w:ascii="Arial" w:hAnsi="Arial"/>
      <w:bCs/>
      <w:sz w:val="20"/>
      <w:szCs w:val="22"/>
    </w:rPr>
  </w:style>
  <w:style w:type="paragraph" w:styleId="TDC3">
    <w:name w:val="toc 3"/>
    <w:basedOn w:val="Normal"/>
    <w:next w:val="Normal"/>
    <w:autoRedefine/>
    <w:uiPriority w:val="39"/>
    <w:rsid w:val="00340100"/>
    <w:pPr>
      <w:ind w:left="440"/>
    </w:pPr>
    <w:rPr>
      <w:rFonts w:ascii="Arial" w:hAnsi="Arial"/>
      <w:sz w:val="18"/>
      <w:szCs w:val="20"/>
    </w:rPr>
  </w:style>
  <w:style w:type="paragraph" w:styleId="TDC4">
    <w:name w:val="toc 4"/>
    <w:basedOn w:val="Normal"/>
    <w:next w:val="Normal"/>
    <w:autoRedefine/>
    <w:rsid w:val="00340100"/>
    <w:pPr>
      <w:ind w:left="660"/>
    </w:pPr>
    <w:rPr>
      <w:rFonts w:ascii="Arial" w:hAnsi="Arial"/>
      <w:sz w:val="18"/>
      <w:szCs w:val="20"/>
    </w:rPr>
  </w:style>
  <w:style w:type="paragraph" w:styleId="TDC5">
    <w:name w:val="toc 5"/>
    <w:basedOn w:val="Normal"/>
    <w:next w:val="Normal"/>
    <w:autoRedefine/>
    <w:rsid w:val="00340100"/>
    <w:pPr>
      <w:ind w:left="880"/>
    </w:pPr>
    <w:rPr>
      <w:rFonts w:ascii="Times New Roman" w:hAnsi="Times New Roman"/>
      <w:sz w:val="20"/>
      <w:szCs w:val="20"/>
    </w:rPr>
  </w:style>
  <w:style w:type="paragraph" w:styleId="TDC6">
    <w:name w:val="toc 6"/>
    <w:basedOn w:val="Normal"/>
    <w:next w:val="Normal"/>
    <w:autoRedefine/>
    <w:rsid w:val="00340100"/>
    <w:pPr>
      <w:ind w:left="1100"/>
    </w:pPr>
    <w:rPr>
      <w:rFonts w:ascii="Times New Roman" w:hAnsi="Times New Roman"/>
      <w:sz w:val="20"/>
      <w:szCs w:val="20"/>
    </w:rPr>
  </w:style>
  <w:style w:type="paragraph" w:styleId="TDC7">
    <w:name w:val="toc 7"/>
    <w:basedOn w:val="Normal"/>
    <w:next w:val="Normal"/>
    <w:autoRedefine/>
    <w:rsid w:val="00340100"/>
    <w:pPr>
      <w:ind w:left="1320"/>
    </w:pPr>
    <w:rPr>
      <w:rFonts w:ascii="Times New Roman" w:hAnsi="Times New Roman"/>
      <w:sz w:val="20"/>
      <w:szCs w:val="20"/>
    </w:rPr>
  </w:style>
  <w:style w:type="paragraph" w:styleId="TDC8">
    <w:name w:val="toc 8"/>
    <w:basedOn w:val="Normal"/>
    <w:next w:val="Normal"/>
    <w:autoRedefine/>
    <w:rsid w:val="00340100"/>
    <w:pPr>
      <w:ind w:left="1540"/>
    </w:pPr>
    <w:rPr>
      <w:rFonts w:ascii="Times New Roman" w:hAnsi="Times New Roman"/>
      <w:sz w:val="20"/>
      <w:szCs w:val="20"/>
    </w:rPr>
  </w:style>
  <w:style w:type="paragraph" w:styleId="TDC9">
    <w:name w:val="toc 9"/>
    <w:basedOn w:val="Normal"/>
    <w:next w:val="Normal"/>
    <w:autoRedefine/>
    <w:rsid w:val="00340100"/>
    <w:pPr>
      <w:ind w:left="1760"/>
    </w:pPr>
    <w:rPr>
      <w:rFonts w:ascii="Times New Roman" w:hAnsi="Times New Roman"/>
      <w:sz w:val="20"/>
      <w:szCs w:val="20"/>
    </w:rPr>
  </w:style>
  <w:style w:type="paragraph" w:customStyle="1" w:styleId="Text">
    <w:name w:val="Text"/>
    <w:link w:val="Text0"/>
    <w:rsid w:val="00340100"/>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340100"/>
    <w:rPr>
      <w:rFonts w:ascii="Calibri" w:hAnsi="Calibri" w:cs="Miriam"/>
      <w:spacing w:val="4"/>
      <w:sz w:val="22"/>
      <w:szCs w:val="22"/>
      <w:lang w:val="en-US" w:eastAsia="he-IL" w:bidi="he-IL"/>
    </w:rPr>
  </w:style>
  <w:style w:type="character" w:styleId="Hipervnculovisitado">
    <w:name w:val="FollowedHyperlink"/>
    <w:uiPriority w:val="99"/>
    <w:unhideWhenUsed/>
    <w:rsid w:val="00340100"/>
    <w:rPr>
      <w:color w:val="800080"/>
      <w:u w:val="single"/>
    </w:rPr>
  </w:style>
  <w:style w:type="paragraph" w:customStyle="1" w:styleId="xl775">
    <w:name w:val="xl775"/>
    <w:basedOn w:val="Normal"/>
    <w:rsid w:val="0034010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34010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34010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3401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3401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FooterLeft">
    <w:name w:val="Footer Left"/>
    <w:basedOn w:val="Piedepgina"/>
    <w:uiPriority w:val="35"/>
    <w:qFormat/>
    <w:rsid w:val="00340100"/>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340100"/>
    <w:pPr>
      <w:spacing w:after="200" w:line="276" w:lineRule="auto"/>
    </w:pPr>
    <w:rPr>
      <w:rFonts w:asciiTheme="minorHAnsi" w:eastAsiaTheme="minorEastAsia" w:hAnsiTheme="minorHAnsi" w:cstheme="minorBidi"/>
      <w:sz w:val="22"/>
      <w:szCs w:val="22"/>
    </w:rPr>
  </w:style>
  <w:style w:type="paragraph" w:customStyle="1" w:styleId="HeaderOdd">
    <w:name w:val="Header Odd"/>
    <w:basedOn w:val="Sinespaciado"/>
    <w:qFormat/>
    <w:rsid w:val="00340100"/>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340100"/>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340100"/>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paragraph" w:customStyle="1" w:styleId="Default">
    <w:name w:val="Default"/>
    <w:rsid w:val="00340100"/>
    <w:pPr>
      <w:autoSpaceDE w:val="0"/>
      <w:autoSpaceDN w:val="0"/>
      <w:adjustRightInd w:val="0"/>
    </w:pPr>
    <w:rPr>
      <w:rFonts w:ascii="Arial" w:hAnsi="Arial" w:cs="Arial"/>
      <w:color w:val="000000"/>
      <w:sz w:val="24"/>
      <w:szCs w:val="24"/>
    </w:rPr>
  </w:style>
  <w:style w:type="paragraph" w:styleId="Descripcin">
    <w:name w:val="caption"/>
    <w:basedOn w:val="Normal"/>
    <w:next w:val="Normal"/>
    <w:uiPriority w:val="35"/>
    <w:unhideWhenUsed/>
    <w:qFormat/>
    <w:rsid w:val="00340100"/>
    <w:rPr>
      <w:rFonts w:ascii="Times New Roman" w:hAnsi="Times New Roman"/>
      <w:b/>
      <w:bCs/>
      <w:sz w:val="20"/>
      <w:szCs w:val="20"/>
    </w:rPr>
  </w:style>
  <w:style w:type="paragraph" w:customStyle="1" w:styleId="Normale1">
    <w:name w:val="Normale1"/>
    <w:rsid w:val="00340100"/>
    <w:pPr>
      <w:widowControl w:val="0"/>
    </w:pPr>
    <w:rPr>
      <w:lang w:val="it-IT" w:eastAsia="es-ES"/>
    </w:rPr>
  </w:style>
  <w:style w:type="paragraph" w:styleId="Textonotaalfinal">
    <w:name w:val="endnote text"/>
    <w:basedOn w:val="Normal"/>
    <w:link w:val="TextonotaalfinalCar"/>
    <w:uiPriority w:val="99"/>
    <w:unhideWhenUsed/>
    <w:rsid w:val="00340100"/>
    <w:pPr>
      <w:spacing w:after="200" w:line="276" w:lineRule="auto"/>
    </w:pPr>
    <w:rPr>
      <w:rFonts w:ascii="Calibri" w:hAnsi="Calibri"/>
      <w:sz w:val="20"/>
      <w:szCs w:val="20"/>
      <w:lang w:eastAsia="en-US" w:bidi="en-US"/>
    </w:rPr>
  </w:style>
  <w:style w:type="character" w:customStyle="1" w:styleId="TextonotaalfinalCar">
    <w:name w:val="Texto nota al final Car"/>
    <w:basedOn w:val="Fuentedeprrafopredeter"/>
    <w:link w:val="Textonotaalfinal"/>
    <w:uiPriority w:val="99"/>
    <w:rsid w:val="00340100"/>
    <w:rPr>
      <w:rFonts w:ascii="Calibri" w:hAnsi="Calibri"/>
      <w:lang w:val="es-ES" w:eastAsia="en-US" w:bidi="en-US"/>
    </w:rPr>
  </w:style>
  <w:style w:type="character" w:styleId="Refdenotaalfinal">
    <w:name w:val="endnote reference"/>
    <w:uiPriority w:val="99"/>
    <w:unhideWhenUsed/>
    <w:rsid w:val="00340100"/>
    <w:rPr>
      <w:vertAlign w:val="superscript"/>
    </w:rPr>
  </w:style>
  <w:style w:type="character" w:customStyle="1" w:styleId="Ttulo5Car">
    <w:name w:val="Título 5 Car"/>
    <w:link w:val="Ttulo5"/>
    <w:rsid w:val="00340100"/>
    <w:rPr>
      <w:bCs/>
      <w:iCs/>
      <w:szCs w:val="26"/>
      <w:lang w:val="es-ES" w:eastAsia="es-ES"/>
    </w:rPr>
  </w:style>
  <w:style w:type="character" w:customStyle="1" w:styleId="Ttulo6Car">
    <w:name w:val="Título 6 Car"/>
    <w:link w:val="Ttulo6"/>
    <w:rsid w:val="00340100"/>
    <w:rPr>
      <w:b/>
      <w:lang w:eastAsia="en-US"/>
    </w:rPr>
  </w:style>
  <w:style w:type="character" w:customStyle="1" w:styleId="ms-profilevalue1">
    <w:name w:val="ms-profilevalue1"/>
    <w:rsid w:val="00340100"/>
    <w:rPr>
      <w:color w:val="4C4C4C"/>
    </w:rPr>
  </w:style>
  <w:style w:type="paragraph" w:styleId="ndice1">
    <w:name w:val="index 1"/>
    <w:basedOn w:val="Normal"/>
    <w:next w:val="Normal"/>
    <w:autoRedefine/>
    <w:uiPriority w:val="99"/>
    <w:unhideWhenUsed/>
    <w:rsid w:val="00340100"/>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340100"/>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340100"/>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340100"/>
    <w:pPr>
      <w:ind w:left="360" w:hanging="360"/>
      <w:jc w:val="both"/>
    </w:pPr>
    <w:rPr>
      <w:rFonts w:ascii="Calibri" w:eastAsia="Arial Unicode MS" w:hAnsi="Calibri"/>
      <w:b/>
      <w:bCs/>
      <w:sz w:val="20"/>
      <w:szCs w:val="26"/>
      <w:lang w:eastAsia="en-US"/>
    </w:rPr>
  </w:style>
  <w:style w:type="character" w:customStyle="1" w:styleId="NOE2010CGCCar">
    <w:name w:val="NOE2010CGC Car"/>
    <w:link w:val="NOE2010CGC"/>
    <w:rsid w:val="00340100"/>
    <w:rPr>
      <w:rFonts w:ascii="Calibri" w:eastAsia="Arial Unicode MS" w:hAnsi="Calibri"/>
      <w:b/>
      <w:bCs/>
      <w:szCs w:val="26"/>
      <w:lang w:val="es-ES" w:eastAsia="en-US"/>
    </w:rPr>
  </w:style>
  <w:style w:type="paragraph" w:customStyle="1" w:styleId="NOE2010CGCC">
    <w:name w:val="NOE2010CGCC"/>
    <w:basedOn w:val="Normal"/>
    <w:link w:val="NOE2010CGCCCar"/>
    <w:qFormat/>
    <w:rsid w:val="00340100"/>
    <w:pPr>
      <w:ind w:left="1146" w:hanging="720"/>
      <w:jc w:val="both"/>
    </w:pPr>
    <w:rPr>
      <w:rFonts w:ascii="Calibri" w:eastAsia="Arial Unicode MS" w:hAnsi="Calibri"/>
      <w:sz w:val="20"/>
      <w:szCs w:val="22"/>
      <w:lang w:eastAsia="en-US"/>
    </w:rPr>
  </w:style>
  <w:style w:type="character" w:customStyle="1" w:styleId="NOE2010CGCCCar">
    <w:name w:val="NOE2010CGCC Car"/>
    <w:link w:val="NOE2010CGCC"/>
    <w:rsid w:val="00340100"/>
    <w:rPr>
      <w:rFonts w:ascii="Calibri" w:eastAsia="Arial Unicode MS" w:hAnsi="Calibri"/>
      <w:szCs w:val="22"/>
      <w:lang w:val="es-ES" w:eastAsia="en-US"/>
    </w:rPr>
  </w:style>
  <w:style w:type="paragraph" w:customStyle="1" w:styleId="Estilo9">
    <w:name w:val="Estilo9"/>
    <w:basedOn w:val="Normal"/>
    <w:link w:val="Estilo9Car"/>
    <w:qFormat/>
    <w:rsid w:val="00340100"/>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340100"/>
    <w:rPr>
      <w:rFonts w:ascii="Arial Unicode MS" w:eastAsia="Arial Unicode MS" w:hAnsi="Arial Unicode MS"/>
      <w:szCs w:val="22"/>
      <w:lang w:val="es-ES" w:eastAsia="en-US"/>
    </w:rPr>
  </w:style>
  <w:style w:type="paragraph" w:customStyle="1" w:styleId="Estilo4">
    <w:name w:val="Estilo4"/>
    <w:basedOn w:val="Normal"/>
    <w:link w:val="Estilo4Car"/>
    <w:qFormat/>
    <w:rsid w:val="00340100"/>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340100"/>
    <w:rPr>
      <w:rFonts w:ascii="Arial Unicode MS" w:eastAsia="Arial Unicode MS" w:hAnsi="Arial Unicode MS"/>
      <w:bCs/>
      <w:szCs w:val="26"/>
      <w:lang w:val="es-ES" w:eastAsia="en-US"/>
    </w:rPr>
  </w:style>
  <w:style w:type="paragraph" w:customStyle="1" w:styleId="Estilo5">
    <w:name w:val="Estilo 5"/>
    <w:basedOn w:val="Estilo4"/>
    <w:qFormat/>
    <w:rsid w:val="00340100"/>
    <w:pPr>
      <w:numPr>
        <w:ilvl w:val="2"/>
      </w:numPr>
      <w:tabs>
        <w:tab w:val="clear" w:pos="851"/>
        <w:tab w:val="num" w:pos="360"/>
        <w:tab w:val="left" w:pos="709"/>
      </w:tabs>
      <w:ind w:left="709" w:hanging="283"/>
    </w:pPr>
    <w:rPr>
      <w:b/>
    </w:rPr>
  </w:style>
  <w:style w:type="character" w:customStyle="1" w:styleId="ms-profilevaluesmall1">
    <w:name w:val="ms-profilevaluesmall1"/>
    <w:rsid w:val="00340100"/>
    <w:rPr>
      <w:sz w:val="22"/>
      <w:szCs w:val="22"/>
    </w:rPr>
  </w:style>
  <w:style w:type="paragraph" w:styleId="Continuarlista2">
    <w:name w:val="List Continue 2"/>
    <w:basedOn w:val="Normal"/>
    <w:uiPriority w:val="99"/>
    <w:unhideWhenUsed/>
    <w:rsid w:val="00340100"/>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340100"/>
    <w:pPr>
      <w:numPr>
        <w:numId w:val="10"/>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340100"/>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340100"/>
    <w:rPr>
      <w:rFonts w:ascii="Arial" w:hAnsi="Arial"/>
      <w:b/>
      <w:bCs/>
      <w:spacing w:val="15"/>
      <w:sz w:val="22"/>
      <w:szCs w:val="22"/>
      <w:lang w:val="es-ES" w:eastAsia="en-US"/>
    </w:rPr>
  </w:style>
  <w:style w:type="paragraph" w:customStyle="1" w:styleId="SUBTITULOS2">
    <w:name w:val="SUBTITULOS2"/>
    <w:next w:val="Normal"/>
    <w:uiPriority w:val="99"/>
    <w:rsid w:val="00340100"/>
    <w:pPr>
      <w:spacing w:after="200"/>
      <w:ind w:left="1080" w:hanging="720"/>
      <w:jc w:val="both"/>
    </w:pPr>
    <w:rPr>
      <w:rFonts w:ascii="Calibri" w:hAnsi="Calibri" w:cs="Calibri"/>
      <w:b/>
      <w:bCs/>
      <w:i/>
      <w:iCs/>
      <w:sz w:val="22"/>
      <w:szCs w:val="22"/>
      <w:lang w:eastAsia="en-US"/>
    </w:rPr>
  </w:style>
  <w:style w:type="paragraph" w:customStyle="1" w:styleId="T1">
    <w:name w:val="T1"/>
    <w:basedOn w:val="Ttulo1"/>
    <w:link w:val="T1Car"/>
    <w:qFormat/>
    <w:rsid w:val="00340100"/>
    <w:pPr>
      <w:numPr>
        <w:numId w:val="0"/>
      </w:numPr>
      <w:ind w:left="348"/>
      <w:jc w:val="center"/>
    </w:pPr>
    <w:rPr>
      <w:color w:val="1F497D" w:themeColor="text2"/>
      <w:sz w:val="28"/>
      <w:szCs w:val="28"/>
      <w:u w:val="none"/>
    </w:rPr>
  </w:style>
  <w:style w:type="character" w:customStyle="1" w:styleId="T1Car">
    <w:name w:val="T1 Car"/>
    <w:basedOn w:val="Fuentedeprrafopredeter"/>
    <w:link w:val="T1"/>
    <w:rsid w:val="00340100"/>
    <w:rPr>
      <w:rFonts w:ascii="Tahoma" w:hAnsi="Tahoma"/>
      <w:b/>
      <w:caps/>
      <w:color w:val="1F497D" w:themeColor="text2"/>
      <w:sz w:val="28"/>
      <w:szCs w:val="28"/>
      <w:lang w:val="es-MX" w:eastAsia="es-ES"/>
    </w:rPr>
  </w:style>
  <w:style w:type="table" w:customStyle="1" w:styleId="Tablaconcuadrcula3">
    <w:name w:val="Tabla con cuadrícula3"/>
    <w:basedOn w:val="Tablanormal"/>
    <w:rsid w:val="00772D79"/>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locked/>
    <w:rsid w:val="006C0D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2336">
      <w:bodyDiv w:val="1"/>
      <w:marLeft w:val="0"/>
      <w:marRight w:val="0"/>
      <w:marTop w:val="0"/>
      <w:marBottom w:val="0"/>
      <w:divBdr>
        <w:top w:val="none" w:sz="0" w:space="0" w:color="auto"/>
        <w:left w:val="none" w:sz="0" w:space="0" w:color="auto"/>
        <w:bottom w:val="none" w:sz="0" w:space="0" w:color="auto"/>
        <w:right w:val="none" w:sz="0" w:space="0" w:color="auto"/>
      </w:divBdr>
    </w:div>
    <w:div w:id="12996155">
      <w:bodyDiv w:val="1"/>
      <w:marLeft w:val="0"/>
      <w:marRight w:val="0"/>
      <w:marTop w:val="0"/>
      <w:marBottom w:val="0"/>
      <w:divBdr>
        <w:top w:val="none" w:sz="0" w:space="0" w:color="auto"/>
        <w:left w:val="none" w:sz="0" w:space="0" w:color="auto"/>
        <w:bottom w:val="none" w:sz="0" w:space="0" w:color="auto"/>
        <w:right w:val="none" w:sz="0" w:space="0" w:color="auto"/>
      </w:divBdr>
    </w:div>
    <w:div w:id="19093890">
      <w:bodyDiv w:val="1"/>
      <w:marLeft w:val="0"/>
      <w:marRight w:val="0"/>
      <w:marTop w:val="0"/>
      <w:marBottom w:val="0"/>
      <w:divBdr>
        <w:top w:val="none" w:sz="0" w:space="0" w:color="auto"/>
        <w:left w:val="none" w:sz="0" w:space="0" w:color="auto"/>
        <w:bottom w:val="none" w:sz="0" w:space="0" w:color="auto"/>
        <w:right w:val="none" w:sz="0" w:space="0" w:color="auto"/>
      </w:divBdr>
    </w:div>
    <w:div w:id="21252186">
      <w:bodyDiv w:val="1"/>
      <w:marLeft w:val="0"/>
      <w:marRight w:val="0"/>
      <w:marTop w:val="0"/>
      <w:marBottom w:val="0"/>
      <w:divBdr>
        <w:top w:val="none" w:sz="0" w:space="0" w:color="auto"/>
        <w:left w:val="none" w:sz="0" w:space="0" w:color="auto"/>
        <w:bottom w:val="none" w:sz="0" w:space="0" w:color="auto"/>
        <w:right w:val="none" w:sz="0" w:space="0" w:color="auto"/>
      </w:divBdr>
    </w:div>
    <w:div w:id="29691721">
      <w:bodyDiv w:val="1"/>
      <w:marLeft w:val="0"/>
      <w:marRight w:val="0"/>
      <w:marTop w:val="0"/>
      <w:marBottom w:val="0"/>
      <w:divBdr>
        <w:top w:val="none" w:sz="0" w:space="0" w:color="auto"/>
        <w:left w:val="none" w:sz="0" w:space="0" w:color="auto"/>
        <w:bottom w:val="none" w:sz="0" w:space="0" w:color="auto"/>
        <w:right w:val="none" w:sz="0" w:space="0" w:color="auto"/>
      </w:divBdr>
    </w:div>
    <w:div w:id="40518616">
      <w:bodyDiv w:val="1"/>
      <w:marLeft w:val="0"/>
      <w:marRight w:val="0"/>
      <w:marTop w:val="0"/>
      <w:marBottom w:val="0"/>
      <w:divBdr>
        <w:top w:val="none" w:sz="0" w:space="0" w:color="auto"/>
        <w:left w:val="none" w:sz="0" w:space="0" w:color="auto"/>
        <w:bottom w:val="none" w:sz="0" w:space="0" w:color="auto"/>
        <w:right w:val="none" w:sz="0" w:space="0" w:color="auto"/>
      </w:divBdr>
    </w:div>
    <w:div w:id="77290751">
      <w:bodyDiv w:val="1"/>
      <w:marLeft w:val="0"/>
      <w:marRight w:val="0"/>
      <w:marTop w:val="0"/>
      <w:marBottom w:val="0"/>
      <w:divBdr>
        <w:top w:val="none" w:sz="0" w:space="0" w:color="auto"/>
        <w:left w:val="none" w:sz="0" w:space="0" w:color="auto"/>
        <w:bottom w:val="none" w:sz="0" w:space="0" w:color="auto"/>
        <w:right w:val="none" w:sz="0" w:space="0" w:color="auto"/>
      </w:divBdr>
    </w:div>
    <w:div w:id="136458384">
      <w:bodyDiv w:val="1"/>
      <w:marLeft w:val="0"/>
      <w:marRight w:val="0"/>
      <w:marTop w:val="0"/>
      <w:marBottom w:val="0"/>
      <w:divBdr>
        <w:top w:val="none" w:sz="0" w:space="0" w:color="auto"/>
        <w:left w:val="none" w:sz="0" w:space="0" w:color="auto"/>
        <w:bottom w:val="none" w:sz="0" w:space="0" w:color="auto"/>
        <w:right w:val="none" w:sz="0" w:space="0" w:color="auto"/>
      </w:divBdr>
    </w:div>
    <w:div w:id="167643001">
      <w:bodyDiv w:val="1"/>
      <w:marLeft w:val="0"/>
      <w:marRight w:val="0"/>
      <w:marTop w:val="0"/>
      <w:marBottom w:val="0"/>
      <w:divBdr>
        <w:top w:val="none" w:sz="0" w:space="0" w:color="auto"/>
        <w:left w:val="none" w:sz="0" w:space="0" w:color="auto"/>
        <w:bottom w:val="none" w:sz="0" w:space="0" w:color="auto"/>
        <w:right w:val="none" w:sz="0" w:space="0" w:color="auto"/>
      </w:divBdr>
    </w:div>
    <w:div w:id="173613678">
      <w:bodyDiv w:val="1"/>
      <w:marLeft w:val="0"/>
      <w:marRight w:val="0"/>
      <w:marTop w:val="0"/>
      <w:marBottom w:val="0"/>
      <w:divBdr>
        <w:top w:val="none" w:sz="0" w:space="0" w:color="auto"/>
        <w:left w:val="none" w:sz="0" w:space="0" w:color="auto"/>
        <w:bottom w:val="none" w:sz="0" w:space="0" w:color="auto"/>
        <w:right w:val="none" w:sz="0" w:space="0" w:color="auto"/>
      </w:divBdr>
    </w:div>
    <w:div w:id="193468416">
      <w:bodyDiv w:val="1"/>
      <w:marLeft w:val="0"/>
      <w:marRight w:val="0"/>
      <w:marTop w:val="0"/>
      <w:marBottom w:val="0"/>
      <w:divBdr>
        <w:top w:val="none" w:sz="0" w:space="0" w:color="auto"/>
        <w:left w:val="none" w:sz="0" w:space="0" w:color="auto"/>
        <w:bottom w:val="none" w:sz="0" w:space="0" w:color="auto"/>
        <w:right w:val="none" w:sz="0" w:space="0" w:color="auto"/>
      </w:divBdr>
    </w:div>
    <w:div w:id="205607435">
      <w:bodyDiv w:val="1"/>
      <w:marLeft w:val="0"/>
      <w:marRight w:val="0"/>
      <w:marTop w:val="0"/>
      <w:marBottom w:val="0"/>
      <w:divBdr>
        <w:top w:val="none" w:sz="0" w:space="0" w:color="auto"/>
        <w:left w:val="none" w:sz="0" w:space="0" w:color="auto"/>
        <w:bottom w:val="none" w:sz="0" w:space="0" w:color="auto"/>
        <w:right w:val="none" w:sz="0" w:space="0" w:color="auto"/>
      </w:divBdr>
    </w:div>
    <w:div w:id="209463484">
      <w:bodyDiv w:val="1"/>
      <w:marLeft w:val="0"/>
      <w:marRight w:val="0"/>
      <w:marTop w:val="0"/>
      <w:marBottom w:val="0"/>
      <w:divBdr>
        <w:top w:val="none" w:sz="0" w:space="0" w:color="auto"/>
        <w:left w:val="none" w:sz="0" w:space="0" w:color="auto"/>
        <w:bottom w:val="none" w:sz="0" w:space="0" w:color="auto"/>
        <w:right w:val="none" w:sz="0" w:space="0" w:color="auto"/>
      </w:divBdr>
    </w:div>
    <w:div w:id="228155066">
      <w:bodyDiv w:val="1"/>
      <w:marLeft w:val="0"/>
      <w:marRight w:val="0"/>
      <w:marTop w:val="0"/>
      <w:marBottom w:val="0"/>
      <w:divBdr>
        <w:top w:val="none" w:sz="0" w:space="0" w:color="auto"/>
        <w:left w:val="none" w:sz="0" w:space="0" w:color="auto"/>
        <w:bottom w:val="none" w:sz="0" w:space="0" w:color="auto"/>
        <w:right w:val="none" w:sz="0" w:space="0" w:color="auto"/>
      </w:divBdr>
    </w:div>
    <w:div w:id="239099713">
      <w:bodyDiv w:val="1"/>
      <w:marLeft w:val="0"/>
      <w:marRight w:val="0"/>
      <w:marTop w:val="0"/>
      <w:marBottom w:val="0"/>
      <w:divBdr>
        <w:top w:val="none" w:sz="0" w:space="0" w:color="auto"/>
        <w:left w:val="none" w:sz="0" w:space="0" w:color="auto"/>
        <w:bottom w:val="none" w:sz="0" w:space="0" w:color="auto"/>
        <w:right w:val="none" w:sz="0" w:space="0" w:color="auto"/>
      </w:divBdr>
    </w:div>
    <w:div w:id="244582671">
      <w:bodyDiv w:val="1"/>
      <w:marLeft w:val="0"/>
      <w:marRight w:val="0"/>
      <w:marTop w:val="0"/>
      <w:marBottom w:val="0"/>
      <w:divBdr>
        <w:top w:val="none" w:sz="0" w:space="0" w:color="auto"/>
        <w:left w:val="none" w:sz="0" w:space="0" w:color="auto"/>
        <w:bottom w:val="none" w:sz="0" w:space="0" w:color="auto"/>
        <w:right w:val="none" w:sz="0" w:space="0" w:color="auto"/>
      </w:divBdr>
    </w:div>
    <w:div w:id="251283769">
      <w:bodyDiv w:val="1"/>
      <w:marLeft w:val="0"/>
      <w:marRight w:val="0"/>
      <w:marTop w:val="0"/>
      <w:marBottom w:val="0"/>
      <w:divBdr>
        <w:top w:val="none" w:sz="0" w:space="0" w:color="auto"/>
        <w:left w:val="none" w:sz="0" w:space="0" w:color="auto"/>
        <w:bottom w:val="none" w:sz="0" w:space="0" w:color="auto"/>
        <w:right w:val="none" w:sz="0" w:space="0" w:color="auto"/>
      </w:divBdr>
    </w:div>
    <w:div w:id="257326415">
      <w:bodyDiv w:val="1"/>
      <w:marLeft w:val="0"/>
      <w:marRight w:val="0"/>
      <w:marTop w:val="0"/>
      <w:marBottom w:val="0"/>
      <w:divBdr>
        <w:top w:val="none" w:sz="0" w:space="0" w:color="auto"/>
        <w:left w:val="none" w:sz="0" w:space="0" w:color="auto"/>
        <w:bottom w:val="none" w:sz="0" w:space="0" w:color="auto"/>
        <w:right w:val="none" w:sz="0" w:space="0" w:color="auto"/>
      </w:divBdr>
    </w:div>
    <w:div w:id="265844120">
      <w:bodyDiv w:val="1"/>
      <w:marLeft w:val="0"/>
      <w:marRight w:val="0"/>
      <w:marTop w:val="0"/>
      <w:marBottom w:val="0"/>
      <w:divBdr>
        <w:top w:val="none" w:sz="0" w:space="0" w:color="auto"/>
        <w:left w:val="none" w:sz="0" w:space="0" w:color="auto"/>
        <w:bottom w:val="none" w:sz="0" w:space="0" w:color="auto"/>
        <w:right w:val="none" w:sz="0" w:space="0" w:color="auto"/>
      </w:divBdr>
    </w:div>
    <w:div w:id="282418491">
      <w:bodyDiv w:val="1"/>
      <w:marLeft w:val="0"/>
      <w:marRight w:val="0"/>
      <w:marTop w:val="0"/>
      <w:marBottom w:val="0"/>
      <w:divBdr>
        <w:top w:val="none" w:sz="0" w:space="0" w:color="auto"/>
        <w:left w:val="none" w:sz="0" w:space="0" w:color="auto"/>
        <w:bottom w:val="none" w:sz="0" w:space="0" w:color="auto"/>
        <w:right w:val="none" w:sz="0" w:space="0" w:color="auto"/>
      </w:divBdr>
    </w:div>
    <w:div w:id="285939351">
      <w:bodyDiv w:val="1"/>
      <w:marLeft w:val="0"/>
      <w:marRight w:val="0"/>
      <w:marTop w:val="0"/>
      <w:marBottom w:val="0"/>
      <w:divBdr>
        <w:top w:val="none" w:sz="0" w:space="0" w:color="auto"/>
        <w:left w:val="none" w:sz="0" w:space="0" w:color="auto"/>
        <w:bottom w:val="none" w:sz="0" w:space="0" w:color="auto"/>
        <w:right w:val="none" w:sz="0" w:space="0" w:color="auto"/>
      </w:divBdr>
    </w:div>
    <w:div w:id="288245389">
      <w:bodyDiv w:val="1"/>
      <w:marLeft w:val="0"/>
      <w:marRight w:val="0"/>
      <w:marTop w:val="0"/>
      <w:marBottom w:val="0"/>
      <w:divBdr>
        <w:top w:val="none" w:sz="0" w:space="0" w:color="auto"/>
        <w:left w:val="none" w:sz="0" w:space="0" w:color="auto"/>
        <w:bottom w:val="none" w:sz="0" w:space="0" w:color="auto"/>
        <w:right w:val="none" w:sz="0" w:space="0" w:color="auto"/>
      </w:divBdr>
    </w:div>
    <w:div w:id="305162580">
      <w:bodyDiv w:val="1"/>
      <w:marLeft w:val="0"/>
      <w:marRight w:val="0"/>
      <w:marTop w:val="0"/>
      <w:marBottom w:val="0"/>
      <w:divBdr>
        <w:top w:val="none" w:sz="0" w:space="0" w:color="auto"/>
        <w:left w:val="none" w:sz="0" w:space="0" w:color="auto"/>
        <w:bottom w:val="none" w:sz="0" w:space="0" w:color="auto"/>
        <w:right w:val="none" w:sz="0" w:space="0" w:color="auto"/>
      </w:divBdr>
    </w:div>
    <w:div w:id="320162293">
      <w:bodyDiv w:val="1"/>
      <w:marLeft w:val="0"/>
      <w:marRight w:val="0"/>
      <w:marTop w:val="0"/>
      <w:marBottom w:val="0"/>
      <w:divBdr>
        <w:top w:val="none" w:sz="0" w:space="0" w:color="auto"/>
        <w:left w:val="none" w:sz="0" w:space="0" w:color="auto"/>
        <w:bottom w:val="none" w:sz="0" w:space="0" w:color="auto"/>
        <w:right w:val="none" w:sz="0" w:space="0" w:color="auto"/>
      </w:divBdr>
    </w:div>
    <w:div w:id="373427177">
      <w:bodyDiv w:val="1"/>
      <w:marLeft w:val="0"/>
      <w:marRight w:val="0"/>
      <w:marTop w:val="0"/>
      <w:marBottom w:val="0"/>
      <w:divBdr>
        <w:top w:val="none" w:sz="0" w:space="0" w:color="auto"/>
        <w:left w:val="none" w:sz="0" w:space="0" w:color="auto"/>
        <w:bottom w:val="none" w:sz="0" w:space="0" w:color="auto"/>
        <w:right w:val="none" w:sz="0" w:space="0" w:color="auto"/>
      </w:divBdr>
    </w:div>
    <w:div w:id="425269674">
      <w:bodyDiv w:val="1"/>
      <w:marLeft w:val="0"/>
      <w:marRight w:val="0"/>
      <w:marTop w:val="0"/>
      <w:marBottom w:val="0"/>
      <w:divBdr>
        <w:top w:val="none" w:sz="0" w:space="0" w:color="auto"/>
        <w:left w:val="none" w:sz="0" w:space="0" w:color="auto"/>
        <w:bottom w:val="none" w:sz="0" w:space="0" w:color="auto"/>
        <w:right w:val="none" w:sz="0" w:space="0" w:color="auto"/>
      </w:divBdr>
    </w:div>
    <w:div w:id="468743910">
      <w:bodyDiv w:val="1"/>
      <w:marLeft w:val="0"/>
      <w:marRight w:val="0"/>
      <w:marTop w:val="0"/>
      <w:marBottom w:val="0"/>
      <w:divBdr>
        <w:top w:val="none" w:sz="0" w:space="0" w:color="auto"/>
        <w:left w:val="none" w:sz="0" w:space="0" w:color="auto"/>
        <w:bottom w:val="none" w:sz="0" w:space="0" w:color="auto"/>
        <w:right w:val="none" w:sz="0" w:space="0" w:color="auto"/>
      </w:divBdr>
    </w:div>
    <w:div w:id="473907554">
      <w:bodyDiv w:val="1"/>
      <w:marLeft w:val="0"/>
      <w:marRight w:val="0"/>
      <w:marTop w:val="0"/>
      <w:marBottom w:val="0"/>
      <w:divBdr>
        <w:top w:val="none" w:sz="0" w:space="0" w:color="auto"/>
        <w:left w:val="none" w:sz="0" w:space="0" w:color="auto"/>
        <w:bottom w:val="none" w:sz="0" w:space="0" w:color="auto"/>
        <w:right w:val="none" w:sz="0" w:space="0" w:color="auto"/>
      </w:divBdr>
    </w:div>
    <w:div w:id="493643815">
      <w:bodyDiv w:val="1"/>
      <w:marLeft w:val="0"/>
      <w:marRight w:val="0"/>
      <w:marTop w:val="0"/>
      <w:marBottom w:val="0"/>
      <w:divBdr>
        <w:top w:val="none" w:sz="0" w:space="0" w:color="auto"/>
        <w:left w:val="none" w:sz="0" w:space="0" w:color="auto"/>
        <w:bottom w:val="none" w:sz="0" w:space="0" w:color="auto"/>
        <w:right w:val="none" w:sz="0" w:space="0" w:color="auto"/>
      </w:divBdr>
    </w:div>
    <w:div w:id="509104709">
      <w:bodyDiv w:val="1"/>
      <w:marLeft w:val="0"/>
      <w:marRight w:val="0"/>
      <w:marTop w:val="0"/>
      <w:marBottom w:val="0"/>
      <w:divBdr>
        <w:top w:val="none" w:sz="0" w:space="0" w:color="auto"/>
        <w:left w:val="none" w:sz="0" w:space="0" w:color="auto"/>
        <w:bottom w:val="none" w:sz="0" w:space="0" w:color="auto"/>
        <w:right w:val="none" w:sz="0" w:space="0" w:color="auto"/>
      </w:divBdr>
    </w:div>
    <w:div w:id="530192615">
      <w:bodyDiv w:val="1"/>
      <w:marLeft w:val="0"/>
      <w:marRight w:val="0"/>
      <w:marTop w:val="0"/>
      <w:marBottom w:val="0"/>
      <w:divBdr>
        <w:top w:val="none" w:sz="0" w:space="0" w:color="auto"/>
        <w:left w:val="none" w:sz="0" w:space="0" w:color="auto"/>
        <w:bottom w:val="none" w:sz="0" w:space="0" w:color="auto"/>
        <w:right w:val="none" w:sz="0" w:space="0" w:color="auto"/>
      </w:divBdr>
    </w:div>
    <w:div w:id="569072219">
      <w:bodyDiv w:val="1"/>
      <w:marLeft w:val="0"/>
      <w:marRight w:val="0"/>
      <w:marTop w:val="0"/>
      <w:marBottom w:val="0"/>
      <w:divBdr>
        <w:top w:val="none" w:sz="0" w:space="0" w:color="auto"/>
        <w:left w:val="none" w:sz="0" w:space="0" w:color="auto"/>
        <w:bottom w:val="none" w:sz="0" w:space="0" w:color="auto"/>
        <w:right w:val="none" w:sz="0" w:space="0" w:color="auto"/>
      </w:divBdr>
    </w:div>
    <w:div w:id="598148352">
      <w:bodyDiv w:val="1"/>
      <w:marLeft w:val="0"/>
      <w:marRight w:val="0"/>
      <w:marTop w:val="0"/>
      <w:marBottom w:val="0"/>
      <w:divBdr>
        <w:top w:val="none" w:sz="0" w:space="0" w:color="auto"/>
        <w:left w:val="none" w:sz="0" w:space="0" w:color="auto"/>
        <w:bottom w:val="none" w:sz="0" w:space="0" w:color="auto"/>
        <w:right w:val="none" w:sz="0" w:space="0" w:color="auto"/>
      </w:divBdr>
    </w:div>
    <w:div w:id="622420576">
      <w:bodyDiv w:val="1"/>
      <w:marLeft w:val="0"/>
      <w:marRight w:val="0"/>
      <w:marTop w:val="0"/>
      <w:marBottom w:val="0"/>
      <w:divBdr>
        <w:top w:val="none" w:sz="0" w:space="0" w:color="auto"/>
        <w:left w:val="none" w:sz="0" w:space="0" w:color="auto"/>
        <w:bottom w:val="none" w:sz="0" w:space="0" w:color="auto"/>
        <w:right w:val="none" w:sz="0" w:space="0" w:color="auto"/>
      </w:divBdr>
    </w:div>
    <w:div w:id="701439403">
      <w:bodyDiv w:val="1"/>
      <w:marLeft w:val="0"/>
      <w:marRight w:val="0"/>
      <w:marTop w:val="0"/>
      <w:marBottom w:val="0"/>
      <w:divBdr>
        <w:top w:val="none" w:sz="0" w:space="0" w:color="auto"/>
        <w:left w:val="none" w:sz="0" w:space="0" w:color="auto"/>
        <w:bottom w:val="none" w:sz="0" w:space="0" w:color="auto"/>
        <w:right w:val="none" w:sz="0" w:space="0" w:color="auto"/>
      </w:divBdr>
    </w:div>
    <w:div w:id="716706619">
      <w:bodyDiv w:val="1"/>
      <w:marLeft w:val="0"/>
      <w:marRight w:val="0"/>
      <w:marTop w:val="0"/>
      <w:marBottom w:val="0"/>
      <w:divBdr>
        <w:top w:val="none" w:sz="0" w:space="0" w:color="auto"/>
        <w:left w:val="none" w:sz="0" w:space="0" w:color="auto"/>
        <w:bottom w:val="none" w:sz="0" w:space="0" w:color="auto"/>
        <w:right w:val="none" w:sz="0" w:space="0" w:color="auto"/>
      </w:divBdr>
    </w:div>
    <w:div w:id="732823677">
      <w:bodyDiv w:val="1"/>
      <w:marLeft w:val="0"/>
      <w:marRight w:val="0"/>
      <w:marTop w:val="0"/>
      <w:marBottom w:val="0"/>
      <w:divBdr>
        <w:top w:val="none" w:sz="0" w:space="0" w:color="auto"/>
        <w:left w:val="none" w:sz="0" w:space="0" w:color="auto"/>
        <w:bottom w:val="none" w:sz="0" w:space="0" w:color="auto"/>
        <w:right w:val="none" w:sz="0" w:space="0" w:color="auto"/>
      </w:divBdr>
    </w:div>
    <w:div w:id="743800235">
      <w:bodyDiv w:val="1"/>
      <w:marLeft w:val="0"/>
      <w:marRight w:val="0"/>
      <w:marTop w:val="0"/>
      <w:marBottom w:val="0"/>
      <w:divBdr>
        <w:top w:val="none" w:sz="0" w:space="0" w:color="auto"/>
        <w:left w:val="none" w:sz="0" w:space="0" w:color="auto"/>
        <w:bottom w:val="none" w:sz="0" w:space="0" w:color="auto"/>
        <w:right w:val="none" w:sz="0" w:space="0" w:color="auto"/>
      </w:divBdr>
    </w:div>
    <w:div w:id="759717361">
      <w:bodyDiv w:val="1"/>
      <w:marLeft w:val="0"/>
      <w:marRight w:val="0"/>
      <w:marTop w:val="0"/>
      <w:marBottom w:val="0"/>
      <w:divBdr>
        <w:top w:val="none" w:sz="0" w:space="0" w:color="auto"/>
        <w:left w:val="none" w:sz="0" w:space="0" w:color="auto"/>
        <w:bottom w:val="none" w:sz="0" w:space="0" w:color="auto"/>
        <w:right w:val="none" w:sz="0" w:space="0" w:color="auto"/>
      </w:divBdr>
    </w:div>
    <w:div w:id="781997186">
      <w:bodyDiv w:val="1"/>
      <w:marLeft w:val="0"/>
      <w:marRight w:val="0"/>
      <w:marTop w:val="0"/>
      <w:marBottom w:val="0"/>
      <w:divBdr>
        <w:top w:val="none" w:sz="0" w:space="0" w:color="auto"/>
        <w:left w:val="none" w:sz="0" w:space="0" w:color="auto"/>
        <w:bottom w:val="none" w:sz="0" w:space="0" w:color="auto"/>
        <w:right w:val="none" w:sz="0" w:space="0" w:color="auto"/>
      </w:divBdr>
    </w:div>
    <w:div w:id="782917638">
      <w:bodyDiv w:val="1"/>
      <w:marLeft w:val="0"/>
      <w:marRight w:val="0"/>
      <w:marTop w:val="0"/>
      <w:marBottom w:val="0"/>
      <w:divBdr>
        <w:top w:val="none" w:sz="0" w:space="0" w:color="auto"/>
        <w:left w:val="none" w:sz="0" w:space="0" w:color="auto"/>
        <w:bottom w:val="none" w:sz="0" w:space="0" w:color="auto"/>
        <w:right w:val="none" w:sz="0" w:space="0" w:color="auto"/>
      </w:divBdr>
    </w:div>
    <w:div w:id="789519555">
      <w:bodyDiv w:val="1"/>
      <w:marLeft w:val="0"/>
      <w:marRight w:val="0"/>
      <w:marTop w:val="0"/>
      <w:marBottom w:val="0"/>
      <w:divBdr>
        <w:top w:val="none" w:sz="0" w:space="0" w:color="auto"/>
        <w:left w:val="none" w:sz="0" w:space="0" w:color="auto"/>
        <w:bottom w:val="none" w:sz="0" w:space="0" w:color="auto"/>
        <w:right w:val="none" w:sz="0" w:space="0" w:color="auto"/>
      </w:divBdr>
    </w:div>
    <w:div w:id="870072268">
      <w:bodyDiv w:val="1"/>
      <w:marLeft w:val="0"/>
      <w:marRight w:val="0"/>
      <w:marTop w:val="0"/>
      <w:marBottom w:val="0"/>
      <w:divBdr>
        <w:top w:val="none" w:sz="0" w:space="0" w:color="auto"/>
        <w:left w:val="none" w:sz="0" w:space="0" w:color="auto"/>
        <w:bottom w:val="none" w:sz="0" w:space="0" w:color="auto"/>
        <w:right w:val="none" w:sz="0" w:space="0" w:color="auto"/>
      </w:divBdr>
    </w:div>
    <w:div w:id="876434362">
      <w:bodyDiv w:val="1"/>
      <w:marLeft w:val="0"/>
      <w:marRight w:val="0"/>
      <w:marTop w:val="0"/>
      <w:marBottom w:val="0"/>
      <w:divBdr>
        <w:top w:val="none" w:sz="0" w:space="0" w:color="auto"/>
        <w:left w:val="none" w:sz="0" w:space="0" w:color="auto"/>
        <w:bottom w:val="none" w:sz="0" w:space="0" w:color="auto"/>
        <w:right w:val="none" w:sz="0" w:space="0" w:color="auto"/>
      </w:divBdr>
    </w:div>
    <w:div w:id="879322552">
      <w:bodyDiv w:val="1"/>
      <w:marLeft w:val="0"/>
      <w:marRight w:val="0"/>
      <w:marTop w:val="0"/>
      <w:marBottom w:val="0"/>
      <w:divBdr>
        <w:top w:val="none" w:sz="0" w:space="0" w:color="auto"/>
        <w:left w:val="none" w:sz="0" w:space="0" w:color="auto"/>
        <w:bottom w:val="none" w:sz="0" w:space="0" w:color="auto"/>
        <w:right w:val="none" w:sz="0" w:space="0" w:color="auto"/>
      </w:divBdr>
    </w:div>
    <w:div w:id="906258527">
      <w:bodyDiv w:val="1"/>
      <w:marLeft w:val="0"/>
      <w:marRight w:val="0"/>
      <w:marTop w:val="0"/>
      <w:marBottom w:val="0"/>
      <w:divBdr>
        <w:top w:val="none" w:sz="0" w:space="0" w:color="auto"/>
        <w:left w:val="none" w:sz="0" w:space="0" w:color="auto"/>
        <w:bottom w:val="none" w:sz="0" w:space="0" w:color="auto"/>
        <w:right w:val="none" w:sz="0" w:space="0" w:color="auto"/>
      </w:divBdr>
    </w:div>
    <w:div w:id="915090663">
      <w:bodyDiv w:val="1"/>
      <w:marLeft w:val="0"/>
      <w:marRight w:val="0"/>
      <w:marTop w:val="0"/>
      <w:marBottom w:val="0"/>
      <w:divBdr>
        <w:top w:val="none" w:sz="0" w:space="0" w:color="auto"/>
        <w:left w:val="none" w:sz="0" w:space="0" w:color="auto"/>
        <w:bottom w:val="none" w:sz="0" w:space="0" w:color="auto"/>
        <w:right w:val="none" w:sz="0" w:space="0" w:color="auto"/>
      </w:divBdr>
    </w:div>
    <w:div w:id="933048623">
      <w:bodyDiv w:val="1"/>
      <w:marLeft w:val="0"/>
      <w:marRight w:val="0"/>
      <w:marTop w:val="0"/>
      <w:marBottom w:val="0"/>
      <w:divBdr>
        <w:top w:val="none" w:sz="0" w:space="0" w:color="auto"/>
        <w:left w:val="none" w:sz="0" w:space="0" w:color="auto"/>
        <w:bottom w:val="none" w:sz="0" w:space="0" w:color="auto"/>
        <w:right w:val="none" w:sz="0" w:space="0" w:color="auto"/>
      </w:divBdr>
    </w:div>
    <w:div w:id="935751037">
      <w:bodyDiv w:val="1"/>
      <w:marLeft w:val="0"/>
      <w:marRight w:val="0"/>
      <w:marTop w:val="0"/>
      <w:marBottom w:val="0"/>
      <w:divBdr>
        <w:top w:val="none" w:sz="0" w:space="0" w:color="auto"/>
        <w:left w:val="none" w:sz="0" w:space="0" w:color="auto"/>
        <w:bottom w:val="none" w:sz="0" w:space="0" w:color="auto"/>
        <w:right w:val="none" w:sz="0" w:space="0" w:color="auto"/>
      </w:divBdr>
    </w:div>
    <w:div w:id="937056723">
      <w:bodyDiv w:val="1"/>
      <w:marLeft w:val="0"/>
      <w:marRight w:val="0"/>
      <w:marTop w:val="0"/>
      <w:marBottom w:val="0"/>
      <w:divBdr>
        <w:top w:val="none" w:sz="0" w:space="0" w:color="auto"/>
        <w:left w:val="none" w:sz="0" w:space="0" w:color="auto"/>
        <w:bottom w:val="none" w:sz="0" w:space="0" w:color="auto"/>
        <w:right w:val="none" w:sz="0" w:space="0" w:color="auto"/>
      </w:divBdr>
    </w:div>
    <w:div w:id="953554719">
      <w:bodyDiv w:val="1"/>
      <w:marLeft w:val="0"/>
      <w:marRight w:val="0"/>
      <w:marTop w:val="0"/>
      <w:marBottom w:val="0"/>
      <w:divBdr>
        <w:top w:val="none" w:sz="0" w:space="0" w:color="auto"/>
        <w:left w:val="none" w:sz="0" w:space="0" w:color="auto"/>
        <w:bottom w:val="none" w:sz="0" w:space="0" w:color="auto"/>
        <w:right w:val="none" w:sz="0" w:space="0" w:color="auto"/>
      </w:divBdr>
    </w:div>
    <w:div w:id="959606278">
      <w:bodyDiv w:val="1"/>
      <w:marLeft w:val="0"/>
      <w:marRight w:val="0"/>
      <w:marTop w:val="0"/>
      <w:marBottom w:val="0"/>
      <w:divBdr>
        <w:top w:val="none" w:sz="0" w:space="0" w:color="auto"/>
        <w:left w:val="none" w:sz="0" w:space="0" w:color="auto"/>
        <w:bottom w:val="none" w:sz="0" w:space="0" w:color="auto"/>
        <w:right w:val="none" w:sz="0" w:space="0" w:color="auto"/>
      </w:divBdr>
    </w:div>
    <w:div w:id="970595234">
      <w:bodyDiv w:val="1"/>
      <w:marLeft w:val="0"/>
      <w:marRight w:val="0"/>
      <w:marTop w:val="0"/>
      <w:marBottom w:val="0"/>
      <w:divBdr>
        <w:top w:val="none" w:sz="0" w:space="0" w:color="auto"/>
        <w:left w:val="none" w:sz="0" w:space="0" w:color="auto"/>
        <w:bottom w:val="none" w:sz="0" w:space="0" w:color="auto"/>
        <w:right w:val="none" w:sz="0" w:space="0" w:color="auto"/>
      </w:divBdr>
    </w:div>
    <w:div w:id="997028231">
      <w:bodyDiv w:val="1"/>
      <w:marLeft w:val="0"/>
      <w:marRight w:val="0"/>
      <w:marTop w:val="0"/>
      <w:marBottom w:val="0"/>
      <w:divBdr>
        <w:top w:val="none" w:sz="0" w:space="0" w:color="auto"/>
        <w:left w:val="none" w:sz="0" w:space="0" w:color="auto"/>
        <w:bottom w:val="none" w:sz="0" w:space="0" w:color="auto"/>
        <w:right w:val="none" w:sz="0" w:space="0" w:color="auto"/>
      </w:divBdr>
    </w:div>
    <w:div w:id="1005598556">
      <w:bodyDiv w:val="1"/>
      <w:marLeft w:val="0"/>
      <w:marRight w:val="0"/>
      <w:marTop w:val="0"/>
      <w:marBottom w:val="0"/>
      <w:divBdr>
        <w:top w:val="none" w:sz="0" w:space="0" w:color="auto"/>
        <w:left w:val="none" w:sz="0" w:space="0" w:color="auto"/>
        <w:bottom w:val="none" w:sz="0" w:space="0" w:color="auto"/>
        <w:right w:val="none" w:sz="0" w:space="0" w:color="auto"/>
      </w:divBdr>
    </w:div>
    <w:div w:id="1007902862">
      <w:bodyDiv w:val="1"/>
      <w:marLeft w:val="0"/>
      <w:marRight w:val="0"/>
      <w:marTop w:val="0"/>
      <w:marBottom w:val="0"/>
      <w:divBdr>
        <w:top w:val="none" w:sz="0" w:space="0" w:color="auto"/>
        <w:left w:val="none" w:sz="0" w:space="0" w:color="auto"/>
        <w:bottom w:val="none" w:sz="0" w:space="0" w:color="auto"/>
        <w:right w:val="none" w:sz="0" w:space="0" w:color="auto"/>
      </w:divBdr>
    </w:div>
    <w:div w:id="1023361593">
      <w:bodyDiv w:val="1"/>
      <w:marLeft w:val="0"/>
      <w:marRight w:val="0"/>
      <w:marTop w:val="0"/>
      <w:marBottom w:val="0"/>
      <w:divBdr>
        <w:top w:val="none" w:sz="0" w:space="0" w:color="auto"/>
        <w:left w:val="none" w:sz="0" w:space="0" w:color="auto"/>
        <w:bottom w:val="none" w:sz="0" w:space="0" w:color="auto"/>
        <w:right w:val="none" w:sz="0" w:space="0" w:color="auto"/>
      </w:divBdr>
    </w:div>
    <w:div w:id="1036344649">
      <w:bodyDiv w:val="1"/>
      <w:marLeft w:val="0"/>
      <w:marRight w:val="0"/>
      <w:marTop w:val="0"/>
      <w:marBottom w:val="0"/>
      <w:divBdr>
        <w:top w:val="none" w:sz="0" w:space="0" w:color="auto"/>
        <w:left w:val="none" w:sz="0" w:space="0" w:color="auto"/>
        <w:bottom w:val="none" w:sz="0" w:space="0" w:color="auto"/>
        <w:right w:val="none" w:sz="0" w:space="0" w:color="auto"/>
      </w:divBdr>
    </w:div>
    <w:div w:id="1052115175">
      <w:bodyDiv w:val="1"/>
      <w:marLeft w:val="0"/>
      <w:marRight w:val="0"/>
      <w:marTop w:val="0"/>
      <w:marBottom w:val="0"/>
      <w:divBdr>
        <w:top w:val="none" w:sz="0" w:space="0" w:color="auto"/>
        <w:left w:val="none" w:sz="0" w:space="0" w:color="auto"/>
        <w:bottom w:val="none" w:sz="0" w:space="0" w:color="auto"/>
        <w:right w:val="none" w:sz="0" w:space="0" w:color="auto"/>
      </w:divBdr>
    </w:div>
    <w:div w:id="1080566627">
      <w:bodyDiv w:val="1"/>
      <w:marLeft w:val="0"/>
      <w:marRight w:val="0"/>
      <w:marTop w:val="0"/>
      <w:marBottom w:val="0"/>
      <w:divBdr>
        <w:top w:val="none" w:sz="0" w:space="0" w:color="auto"/>
        <w:left w:val="none" w:sz="0" w:space="0" w:color="auto"/>
        <w:bottom w:val="none" w:sz="0" w:space="0" w:color="auto"/>
        <w:right w:val="none" w:sz="0" w:space="0" w:color="auto"/>
      </w:divBdr>
    </w:div>
    <w:div w:id="1113019675">
      <w:bodyDiv w:val="1"/>
      <w:marLeft w:val="0"/>
      <w:marRight w:val="0"/>
      <w:marTop w:val="0"/>
      <w:marBottom w:val="0"/>
      <w:divBdr>
        <w:top w:val="none" w:sz="0" w:space="0" w:color="auto"/>
        <w:left w:val="none" w:sz="0" w:space="0" w:color="auto"/>
        <w:bottom w:val="none" w:sz="0" w:space="0" w:color="auto"/>
        <w:right w:val="none" w:sz="0" w:space="0" w:color="auto"/>
      </w:divBdr>
    </w:div>
    <w:div w:id="1113986790">
      <w:bodyDiv w:val="1"/>
      <w:marLeft w:val="0"/>
      <w:marRight w:val="0"/>
      <w:marTop w:val="0"/>
      <w:marBottom w:val="0"/>
      <w:divBdr>
        <w:top w:val="none" w:sz="0" w:space="0" w:color="auto"/>
        <w:left w:val="none" w:sz="0" w:space="0" w:color="auto"/>
        <w:bottom w:val="none" w:sz="0" w:space="0" w:color="auto"/>
        <w:right w:val="none" w:sz="0" w:space="0" w:color="auto"/>
      </w:divBdr>
    </w:div>
    <w:div w:id="1114328407">
      <w:bodyDiv w:val="1"/>
      <w:marLeft w:val="0"/>
      <w:marRight w:val="0"/>
      <w:marTop w:val="0"/>
      <w:marBottom w:val="0"/>
      <w:divBdr>
        <w:top w:val="none" w:sz="0" w:space="0" w:color="auto"/>
        <w:left w:val="none" w:sz="0" w:space="0" w:color="auto"/>
        <w:bottom w:val="none" w:sz="0" w:space="0" w:color="auto"/>
        <w:right w:val="none" w:sz="0" w:space="0" w:color="auto"/>
      </w:divBdr>
    </w:div>
    <w:div w:id="1150175829">
      <w:bodyDiv w:val="1"/>
      <w:marLeft w:val="0"/>
      <w:marRight w:val="0"/>
      <w:marTop w:val="0"/>
      <w:marBottom w:val="0"/>
      <w:divBdr>
        <w:top w:val="none" w:sz="0" w:space="0" w:color="auto"/>
        <w:left w:val="none" w:sz="0" w:space="0" w:color="auto"/>
        <w:bottom w:val="none" w:sz="0" w:space="0" w:color="auto"/>
        <w:right w:val="none" w:sz="0" w:space="0" w:color="auto"/>
      </w:divBdr>
    </w:div>
    <w:div w:id="1154758145">
      <w:bodyDiv w:val="1"/>
      <w:marLeft w:val="0"/>
      <w:marRight w:val="0"/>
      <w:marTop w:val="0"/>
      <w:marBottom w:val="0"/>
      <w:divBdr>
        <w:top w:val="none" w:sz="0" w:space="0" w:color="auto"/>
        <w:left w:val="none" w:sz="0" w:space="0" w:color="auto"/>
        <w:bottom w:val="none" w:sz="0" w:space="0" w:color="auto"/>
        <w:right w:val="none" w:sz="0" w:space="0" w:color="auto"/>
      </w:divBdr>
    </w:div>
    <w:div w:id="1164319136">
      <w:bodyDiv w:val="1"/>
      <w:marLeft w:val="0"/>
      <w:marRight w:val="0"/>
      <w:marTop w:val="0"/>
      <w:marBottom w:val="0"/>
      <w:divBdr>
        <w:top w:val="none" w:sz="0" w:space="0" w:color="auto"/>
        <w:left w:val="none" w:sz="0" w:space="0" w:color="auto"/>
        <w:bottom w:val="none" w:sz="0" w:space="0" w:color="auto"/>
        <w:right w:val="none" w:sz="0" w:space="0" w:color="auto"/>
      </w:divBdr>
    </w:div>
    <w:div w:id="1180240383">
      <w:bodyDiv w:val="1"/>
      <w:marLeft w:val="0"/>
      <w:marRight w:val="0"/>
      <w:marTop w:val="0"/>
      <w:marBottom w:val="0"/>
      <w:divBdr>
        <w:top w:val="none" w:sz="0" w:space="0" w:color="auto"/>
        <w:left w:val="none" w:sz="0" w:space="0" w:color="auto"/>
        <w:bottom w:val="none" w:sz="0" w:space="0" w:color="auto"/>
        <w:right w:val="none" w:sz="0" w:space="0" w:color="auto"/>
      </w:divBdr>
    </w:div>
    <w:div w:id="1196041600">
      <w:bodyDiv w:val="1"/>
      <w:marLeft w:val="0"/>
      <w:marRight w:val="0"/>
      <w:marTop w:val="0"/>
      <w:marBottom w:val="0"/>
      <w:divBdr>
        <w:top w:val="none" w:sz="0" w:space="0" w:color="auto"/>
        <w:left w:val="none" w:sz="0" w:space="0" w:color="auto"/>
        <w:bottom w:val="none" w:sz="0" w:space="0" w:color="auto"/>
        <w:right w:val="none" w:sz="0" w:space="0" w:color="auto"/>
      </w:divBdr>
    </w:div>
    <w:div w:id="1222208266">
      <w:bodyDiv w:val="1"/>
      <w:marLeft w:val="0"/>
      <w:marRight w:val="0"/>
      <w:marTop w:val="0"/>
      <w:marBottom w:val="0"/>
      <w:divBdr>
        <w:top w:val="none" w:sz="0" w:space="0" w:color="auto"/>
        <w:left w:val="none" w:sz="0" w:space="0" w:color="auto"/>
        <w:bottom w:val="none" w:sz="0" w:space="0" w:color="auto"/>
        <w:right w:val="none" w:sz="0" w:space="0" w:color="auto"/>
      </w:divBdr>
    </w:div>
    <w:div w:id="1234664277">
      <w:bodyDiv w:val="1"/>
      <w:marLeft w:val="0"/>
      <w:marRight w:val="0"/>
      <w:marTop w:val="0"/>
      <w:marBottom w:val="0"/>
      <w:divBdr>
        <w:top w:val="none" w:sz="0" w:space="0" w:color="auto"/>
        <w:left w:val="none" w:sz="0" w:space="0" w:color="auto"/>
        <w:bottom w:val="none" w:sz="0" w:space="0" w:color="auto"/>
        <w:right w:val="none" w:sz="0" w:space="0" w:color="auto"/>
      </w:divBdr>
    </w:div>
    <w:div w:id="1240015765">
      <w:bodyDiv w:val="1"/>
      <w:marLeft w:val="0"/>
      <w:marRight w:val="0"/>
      <w:marTop w:val="0"/>
      <w:marBottom w:val="0"/>
      <w:divBdr>
        <w:top w:val="none" w:sz="0" w:space="0" w:color="auto"/>
        <w:left w:val="none" w:sz="0" w:space="0" w:color="auto"/>
        <w:bottom w:val="none" w:sz="0" w:space="0" w:color="auto"/>
        <w:right w:val="none" w:sz="0" w:space="0" w:color="auto"/>
      </w:divBdr>
    </w:div>
    <w:div w:id="1240679968">
      <w:bodyDiv w:val="1"/>
      <w:marLeft w:val="0"/>
      <w:marRight w:val="0"/>
      <w:marTop w:val="0"/>
      <w:marBottom w:val="0"/>
      <w:divBdr>
        <w:top w:val="none" w:sz="0" w:space="0" w:color="auto"/>
        <w:left w:val="none" w:sz="0" w:space="0" w:color="auto"/>
        <w:bottom w:val="none" w:sz="0" w:space="0" w:color="auto"/>
        <w:right w:val="none" w:sz="0" w:space="0" w:color="auto"/>
      </w:divBdr>
    </w:div>
    <w:div w:id="1244414918">
      <w:bodyDiv w:val="1"/>
      <w:marLeft w:val="0"/>
      <w:marRight w:val="0"/>
      <w:marTop w:val="0"/>
      <w:marBottom w:val="0"/>
      <w:divBdr>
        <w:top w:val="none" w:sz="0" w:space="0" w:color="auto"/>
        <w:left w:val="none" w:sz="0" w:space="0" w:color="auto"/>
        <w:bottom w:val="none" w:sz="0" w:space="0" w:color="auto"/>
        <w:right w:val="none" w:sz="0" w:space="0" w:color="auto"/>
      </w:divBdr>
    </w:div>
    <w:div w:id="1246721579">
      <w:bodyDiv w:val="1"/>
      <w:marLeft w:val="0"/>
      <w:marRight w:val="0"/>
      <w:marTop w:val="0"/>
      <w:marBottom w:val="0"/>
      <w:divBdr>
        <w:top w:val="none" w:sz="0" w:space="0" w:color="auto"/>
        <w:left w:val="none" w:sz="0" w:space="0" w:color="auto"/>
        <w:bottom w:val="none" w:sz="0" w:space="0" w:color="auto"/>
        <w:right w:val="none" w:sz="0" w:space="0" w:color="auto"/>
      </w:divBdr>
    </w:div>
    <w:div w:id="1247686533">
      <w:bodyDiv w:val="1"/>
      <w:marLeft w:val="0"/>
      <w:marRight w:val="0"/>
      <w:marTop w:val="0"/>
      <w:marBottom w:val="0"/>
      <w:divBdr>
        <w:top w:val="none" w:sz="0" w:space="0" w:color="auto"/>
        <w:left w:val="none" w:sz="0" w:space="0" w:color="auto"/>
        <w:bottom w:val="none" w:sz="0" w:space="0" w:color="auto"/>
        <w:right w:val="none" w:sz="0" w:space="0" w:color="auto"/>
      </w:divBdr>
    </w:div>
    <w:div w:id="1256094608">
      <w:bodyDiv w:val="1"/>
      <w:marLeft w:val="0"/>
      <w:marRight w:val="0"/>
      <w:marTop w:val="0"/>
      <w:marBottom w:val="0"/>
      <w:divBdr>
        <w:top w:val="none" w:sz="0" w:space="0" w:color="auto"/>
        <w:left w:val="none" w:sz="0" w:space="0" w:color="auto"/>
        <w:bottom w:val="none" w:sz="0" w:space="0" w:color="auto"/>
        <w:right w:val="none" w:sz="0" w:space="0" w:color="auto"/>
      </w:divBdr>
    </w:div>
    <w:div w:id="1259145520">
      <w:bodyDiv w:val="1"/>
      <w:marLeft w:val="0"/>
      <w:marRight w:val="0"/>
      <w:marTop w:val="0"/>
      <w:marBottom w:val="0"/>
      <w:divBdr>
        <w:top w:val="none" w:sz="0" w:space="0" w:color="auto"/>
        <w:left w:val="none" w:sz="0" w:space="0" w:color="auto"/>
        <w:bottom w:val="none" w:sz="0" w:space="0" w:color="auto"/>
        <w:right w:val="none" w:sz="0" w:space="0" w:color="auto"/>
      </w:divBdr>
    </w:div>
    <w:div w:id="1302343465">
      <w:bodyDiv w:val="1"/>
      <w:marLeft w:val="0"/>
      <w:marRight w:val="0"/>
      <w:marTop w:val="0"/>
      <w:marBottom w:val="0"/>
      <w:divBdr>
        <w:top w:val="none" w:sz="0" w:space="0" w:color="auto"/>
        <w:left w:val="none" w:sz="0" w:space="0" w:color="auto"/>
        <w:bottom w:val="none" w:sz="0" w:space="0" w:color="auto"/>
        <w:right w:val="none" w:sz="0" w:space="0" w:color="auto"/>
      </w:divBdr>
    </w:div>
    <w:div w:id="1302926768">
      <w:bodyDiv w:val="1"/>
      <w:marLeft w:val="0"/>
      <w:marRight w:val="0"/>
      <w:marTop w:val="0"/>
      <w:marBottom w:val="0"/>
      <w:divBdr>
        <w:top w:val="none" w:sz="0" w:space="0" w:color="auto"/>
        <w:left w:val="none" w:sz="0" w:space="0" w:color="auto"/>
        <w:bottom w:val="none" w:sz="0" w:space="0" w:color="auto"/>
        <w:right w:val="none" w:sz="0" w:space="0" w:color="auto"/>
      </w:divBdr>
    </w:div>
    <w:div w:id="1310746621">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19792961">
      <w:bodyDiv w:val="1"/>
      <w:marLeft w:val="0"/>
      <w:marRight w:val="0"/>
      <w:marTop w:val="0"/>
      <w:marBottom w:val="0"/>
      <w:divBdr>
        <w:top w:val="none" w:sz="0" w:space="0" w:color="auto"/>
        <w:left w:val="none" w:sz="0" w:space="0" w:color="auto"/>
        <w:bottom w:val="none" w:sz="0" w:space="0" w:color="auto"/>
        <w:right w:val="none" w:sz="0" w:space="0" w:color="auto"/>
      </w:divBdr>
    </w:div>
    <w:div w:id="1441726544">
      <w:bodyDiv w:val="1"/>
      <w:marLeft w:val="0"/>
      <w:marRight w:val="0"/>
      <w:marTop w:val="0"/>
      <w:marBottom w:val="0"/>
      <w:divBdr>
        <w:top w:val="none" w:sz="0" w:space="0" w:color="auto"/>
        <w:left w:val="none" w:sz="0" w:space="0" w:color="auto"/>
        <w:bottom w:val="none" w:sz="0" w:space="0" w:color="auto"/>
        <w:right w:val="none" w:sz="0" w:space="0" w:color="auto"/>
      </w:divBdr>
    </w:div>
    <w:div w:id="1467427069">
      <w:bodyDiv w:val="1"/>
      <w:marLeft w:val="0"/>
      <w:marRight w:val="0"/>
      <w:marTop w:val="0"/>
      <w:marBottom w:val="0"/>
      <w:divBdr>
        <w:top w:val="none" w:sz="0" w:space="0" w:color="auto"/>
        <w:left w:val="none" w:sz="0" w:space="0" w:color="auto"/>
        <w:bottom w:val="none" w:sz="0" w:space="0" w:color="auto"/>
        <w:right w:val="none" w:sz="0" w:space="0" w:color="auto"/>
      </w:divBdr>
    </w:div>
    <w:div w:id="1487361179">
      <w:bodyDiv w:val="1"/>
      <w:marLeft w:val="0"/>
      <w:marRight w:val="0"/>
      <w:marTop w:val="0"/>
      <w:marBottom w:val="0"/>
      <w:divBdr>
        <w:top w:val="none" w:sz="0" w:space="0" w:color="auto"/>
        <w:left w:val="none" w:sz="0" w:space="0" w:color="auto"/>
        <w:bottom w:val="none" w:sz="0" w:space="0" w:color="auto"/>
        <w:right w:val="none" w:sz="0" w:space="0" w:color="auto"/>
      </w:divBdr>
    </w:div>
    <w:div w:id="1491478029">
      <w:bodyDiv w:val="1"/>
      <w:marLeft w:val="0"/>
      <w:marRight w:val="0"/>
      <w:marTop w:val="0"/>
      <w:marBottom w:val="0"/>
      <w:divBdr>
        <w:top w:val="none" w:sz="0" w:space="0" w:color="auto"/>
        <w:left w:val="none" w:sz="0" w:space="0" w:color="auto"/>
        <w:bottom w:val="none" w:sz="0" w:space="0" w:color="auto"/>
        <w:right w:val="none" w:sz="0" w:space="0" w:color="auto"/>
      </w:divBdr>
    </w:div>
    <w:div w:id="1499032765">
      <w:bodyDiv w:val="1"/>
      <w:marLeft w:val="0"/>
      <w:marRight w:val="0"/>
      <w:marTop w:val="0"/>
      <w:marBottom w:val="0"/>
      <w:divBdr>
        <w:top w:val="none" w:sz="0" w:space="0" w:color="auto"/>
        <w:left w:val="none" w:sz="0" w:space="0" w:color="auto"/>
        <w:bottom w:val="none" w:sz="0" w:space="0" w:color="auto"/>
        <w:right w:val="none" w:sz="0" w:space="0" w:color="auto"/>
      </w:divBdr>
    </w:div>
    <w:div w:id="1534342325">
      <w:bodyDiv w:val="1"/>
      <w:marLeft w:val="0"/>
      <w:marRight w:val="0"/>
      <w:marTop w:val="0"/>
      <w:marBottom w:val="0"/>
      <w:divBdr>
        <w:top w:val="none" w:sz="0" w:space="0" w:color="auto"/>
        <w:left w:val="none" w:sz="0" w:space="0" w:color="auto"/>
        <w:bottom w:val="none" w:sz="0" w:space="0" w:color="auto"/>
        <w:right w:val="none" w:sz="0" w:space="0" w:color="auto"/>
      </w:divBdr>
    </w:div>
    <w:div w:id="1570269282">
      <w:bodyDiv w:val="1"/>
      <w:marLeft w:val="0"/>
      <w:marRight w:val="0"/>
      <w:marTop w:val="0"/>
      <w:marBottom w:val="0"/>
      <w:divBdr>
        <w:top w:val="none" w:sz="0" w:space="0" w:color="auto"/>
        <w:left w:val="none" w:sz="0" w:space="0" w:color="auto"/>
        <w:bottom w:val="none" w:sz="0" w:space="0" w:color="auto"/>
        <w:right w:val="none" w:sz="0" w:space="0" w:color="auto"/>
      </w:divBdr>
    </w:div>
    <w:div w:id="1571620983">
      <w:bodyDiv w:val="1"/>
      <w:marLeft w:val="0"/>
      <w:marRight w:val="0"/>
      <w:marTop w:val="0"/>
      <w:marBottom w:val="0"/>
      <w:divBdr>
        <w:top w:val="none" w:sz="0" w:space="0" w:color="auto"/>
        <w:left w:val="none" w:sz="0" w:space="0" w:color="auto"/>
        <w:bottom w:val="none" w:sz="0" w:space="0" w:color="auto"/>
        <w:right w:val="none" w:sz="0" w:space="0" w:color="auto"/>
      </w:divBdr>
    </w:div>
    <w:div w:id="1601336881">
      <w:bodyDiv w:val="1"/>
      <w:marLeft w:val="0"/>
      <w:marRight w:val="0"/>
      <w:marTop w:val="0"/>
      <w:marBottom w:val="0"/>
      <w:divBdr>
        <w:top w:val="none" w:sz="0" w:space="0" w:color="auto"/>
        <w:left w:val="none" w:sz="0" w:space="0" w:color="auto"/>
        <w:bottom w:val="none" w:sz="0" w:space="0" w:color="auto"/>
        <w:right w:val="none" w:sz="0" w:space="0" w:color="auto"/>
      </w:divBdr>
    </w:div>
    <w:div w:id="1627658899">
      <w:bodyDiv w:val="1"/>
      <w:marLeft w:val="0"/>
      <w:marRight w:val="0"/>
      <w:marTop w:val="0"/>
      <w:marBottom w:val="0"/>
      <w:divBdr>
        <w:top w:val="none" w:sz="0" w:space="0" w:color="auto"/>
        <w:left w:val="none" w:sz="0" w:space="0" w:color="auto"/>
        <w:bottom w:val="none" w:sz="0" w:space="0" w:color="auto"/>
        <w:right w:val="none" w:sz="0" w:space="0" w:color="auto"/>
      </w:divBdr>
    </w:div>
    <w:div w:id="1628193173">
      <w:bodyDiv w:val="1"/>
      <w:marLeft w:val="0"/>
      <w:marRight w:val="0"/>
      <w:marTop w:val="0"/>
      <w:marBottom w:val="0"/>
      <w:divBdr>
        <w:top w:val="none" w:sz="0" w:space="0" w:color="auto"/>
        <w:left w:val="none" w:sz="0" w:space="0" w:color="auto"/>
        <w:bottom w:val="none" w:sz="0" w:space="0" w:color="auto"/>
        <w:right w:val="none" w:sz="0" w:space="0" w:color="auto"/>
      </w:divBdr>
    </w:div>
    <w:div w:id="1644892942">
      <w:bodyDiv w:val="1"/>
      <w:marLeft w:val="0"/>
      <w:marRight w:val="0"/>
      <w:marTop w:val="0"/>
      <w:marBottom w:val="0"/>
      <w:divBdr>
        <w:top w:val="none" w:sz="0" w:space="0" w:color="auto"/>
        <w:left w:val="none" w:sz="0" w:space="0" w:color="auto"/>
        <w:bottom w:val="none" w:sz="0" w:space="0" w:color="auto"/>
        <w:right w:val="none" w:sz="0" w:space="0" w:color="auto"/>
      </w:divBdr>
    </w:div>
    <w:div w:id="1713845753">
      <w:bodyDiv w:val="1"/>
      <w:marLeft w:val="0"/>
      <w:marRight w:val="0"/>
      <w:marTop w:val="0"/>
      <w:marBottom w:val="0"/>
      <w:divBdr>
        <w:top w:val="none" w:sz="0" w:space="0" w:color="auto"/>
        <w:left w:val="none" w:sz="0" w:space="0" w:color="auto"/>
        <w:bottom w:val="none" w:sz="0" w:space="0" w:color="auto"/>
        <w:right w:val="none" w:sz="0" w:space="0" w:color="auto"/>
      </w:divBdr>
    </w:div>
    <w:div w:id="1731926653">
      <w:bodyDiv w:val="1"/>
      <w:marLeft w:val="0"/>
      <w:marRight w:val="0"/>
      <w:marTop w:val="0"/>
      <w:marBottom w:val="0"/>
      <w:divBdr>
        <w:top w:val="none" w:sz="0" w:space="0" w:color="auto"/>
        <w:left w:val="none" w:sz="0" w:space="0" w:color="auto"/>
        <w:bottom w:val="none" w:sz="0" w:space="0" w:color="auto"/>
        <w:right w:val="none" w:sz="0" w:space="0" w:color="auto"/>
      </w:divBdr>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69109910">
      <w:bodyDiv w:val="1"/>
      <w:marLeft w:val="0"/>
      <w:marRight w:val="0"/>
      <w:marTop w:val="0"/>
      <w:marBottom w:val="0"/>
      <w:divBdr>
        <w:top w:val="none" w:sz="0" w:space="0" w:color="auto"/>
        <w:left w:val="none" w:sz="0" w:space="0" w:color="auto"/>
        <w:bottom w:val="none" w:sz="0" w:space="0" w:color="auto"/>
        <w:right w:val="none" w:sz="0" w:space="0" w:color="auto"/>
      </w:divBdr>
    </w:div>
    <w:div w:id="1774670393">
      <w:bodyDiv w:val="1"/>
      <w:marLeft w:val="0"/>
      <w:marRight w:val="0"/>
      <w:marTop w:val="0"/>
      <w:marBottom w:val="0"/>
      <w:divBdr>
        <w:top w:val="none" w:sz="0" w:space="0" w:color="auto"/>
        <w:left w:val="none" w:sz="0" w:space="0" w:color="auto"/>
        <w:bottom w:val="none" w:sz="0" w:space="0" w:color="auto"/>
        <w:right w:val="none" w:sz="0" w:space="0" w:color="auto"/>
      </w:divBdr>
    </w:div>
    <w:div w:id="1789615650">
      <w:bodyDiv w:val="1"/>
      <w:marLeft w:val="0"/>
      <w:marRight w:val="0"/>
      <w:marTop w:val="0"/>
      <w:marBottom w:val="0"/>
      <w:divBdr>
        <w:top w:val="none" w:sz="0" w:space="0" w:color="auto"/>
        <w:left w:val="none" w:sz="0" w:space="0" w:color="auto"/>
        <w:bottom w:val="none" w:sz="0" w:space="0" w:color="auto"/>
        <w:right w:val="none" w:sz="0" w:space="0" w:color="auto"/>
      </w:divBdr>
    </w:div>
    <w:div w:id="1795128615">
      <w:bodyDiv w:val="1"/>
      <w:marLeft w:val="0"/>
      <w:marRight w:val="0"/>
      <w:marTop w:val="0"/>
      <w:marBottom w:val="0"/>
      <w:divBdr>
        <w:top w:val="none" w:sz="0" w:space="0" w:color="auto"/>
        <w:left w:val="none" w:sz="0" w:space="0" w:color="auto"/>
        <w:bottom w:val="none" w:sz="0" w:space="0" w:color="auto"/>
        <w:right w:val="none" w:sz="0" w:space="0" w:color="auto"/>
      </w:divBdr>
    </w:div>
    <w:div w:id="1797328222">
      <w:bodyDiv w:val="1"/>
      <w:marLeft w:val="0"/>
      <w:marRight w:val="0"/>
      <w:marTop w:val="0"/>
      <w:marBottom w:val="0"/>
      <w:divBdr>
        <w:top w:val="none" w:sz="0" w:space="0" w:color="auto"/>
        <w:left w:val="none" w:sz="0" w:space="0" w:color="auto"/>
        <w:bottom w:val="none" w:sz="0" w:space="0" w:color="auto"/>
        <w:right w:val="none" w:sz="0" w:space="0" w:color="auto"/>
      </w:divBdr>
    </w:div>
    <w:div w:id="1842744465">
      <w:bodyDiv w:val="1"/>
      <w:marLeft w:val="0"/>
      <w:marRight w:val="0"/>
      <w:marTop w:val="0"/>
      <w:marBottom w:val="0"/>
      <w:divBdr>
        <w:top w:val="none" w:sz="0" w:space="0" w:color="auto"/>
        <w:left w:val="none" w:sz="0" w:space="0" w:color="auto"/>
        <w:bottom w:val="none" w:sz="0" w:space="0" w:color="auto"/>
        <w:right w:val="none" w:sz="0" w:space="0" w:color="auto"/>
      </w:divBdr>
    </w:div>
    <w:div w:id="1852866379">
      <w:bodyDiv w:val="1"/>
      <w:marLeft w:val="0"/>
      <w:marRight w:val="0"/>
      <w:marTop w:val="0"/>
      <w:marBottom w:val="0"/>
      <w:divBdr>
        <w:top w:val="none" w:sz="0" w:space="0" w:color="auto"/>
        <w:left w:val="none" w:sz="0" w:space="0" w:color="auto"/>
        <w:bottom w:val="none" w:sz="0" w:space="0" w:color="auto"/>
        <w:right w:val="none" w:sz="0" w:space="0" w:color="auto"/>
      </w:divBdr>
    </w:div>
    <w:div w:id="1907032450">
      <w:bodyDiv w:val="1"/>
      <w:marLeft w:val="0"/>
      <w:marRight w:val="0"/>
      <w:marTop w:val="0"/>
      <w:marBottom w:val="0"/>
      <w:divBdr>
        <w:top w:val="none" w:sz="0" w:space="0" w:color="auto"/>
        <w:left w:val="none" w:sz="0" w:space="0" w:color="auto"/>
        <w:bottom w:val="none" w:sz="0" w:space="0" w:color="auto"/>
        <w:right w:val="none" w:sz="0" w:space="0" w:color="auto"/>
      </w:divBdr>
    </w:div>
    <w:div w:id="1911454295">
      <w:bodyDiv w:val="1"/>
      <w:marLeft w:val="0"/>
      <w:marRight w:val="0"/>
      <w:marTop w:val="0"/>
      <w:marBottom w:val="0"/>
      <w:divBdr>
        <w:top w:val="none" w:sz="0" w:space="0" w:color="auto"/>
        <w:left w:val="none" w:sz="0" w:space="0" w:color="auto"/>
        <w:bottom w:val="none" w:sz="0" w:space="0" w:color="auto"/>
        <w:right w:val="none" w:sz="0" w:space="0" w:color="auto"/>
      </w:divBdr>
    </w:div>
    <w:div w:id="1913853183">
      <w:bodyDiv w:val="1"/>
      <w:marLeft w:val="0"/>
      <w:marRight w:val="0"/>
      <w:marTop w:val="0"/>
      <w:marBottom w:val="0"/>
      <w:divBdr>
        <w:top w:val="none" w:sz="0" w:space="0" w:color="auto"/>
        <w:left w:val="none" w:sz="0" w:space="0" w:color="auto"/>
        <w:bottom w:val="none" w:sz="0" w:space="0" w:color="auto"/>
        <w:right w:val="none" w:sz="0" w:space="0" w:color="auto"/>
      </w:divBdr>
    </w:div>
    <w:div w:id="1925919751">
      <w:bodyDiv w:val="1"/>
      <w:marLeft w:val="0"/>
      <w:marRight w:val="0"/>
      <w:marTop w:val="0"/>
      <w:marBottom w:val="0"/>
      <w:divBdr>
        <w:top w:val="none" w:sz="0" w:space="0" w:color="auto"/>
        <w:left w:val="none" w:sz="0" w:space="0" w:color="auto"/>
        <w:bottom w:val="none" w:sz="0" w:space="0" w:color="auto"/>
        <w:right w:val="none" w:sz="0" w:space="0" w:color="auto"/>
      </w:divBdr>
    </w:div>
    <w:div w:id="1956591578">
      <w:bodyDiv w:val="1"/>
      <w:marLeft w:val="0"/>
      <w:marRight w:val="0"/>
      <w:marTop w:val="0"/>
      <w:marBottom w:val="0"/>
      <w:divBdr>
        <w:top w:val="none" w:sz="0" w:space="0" w:color="auto"/>
        <w:left w:val="none" w:sz="0" w:space="0" w:color="auto"/>
        <w:bottom w:val="none" w:sz="0" w:space="0" w:color="auto"/>
        <w:right w:val="none" w:sz="0" w:space="0" w:color="auto"/>
      </w:divBdr>
    </w:div>
    <w:div w:id="2001301574">
      <w:bodyDiv w:val="1"/>
      <w:marLeft w:val="0"/>
      <w:marRight w:val="0"/>
      <w:marTop w:val="0"/>
      <w:marBottom w:val="0"/>
      <w:divBdr>
        <w:top w:val="none" w:sz="0" w:space="0" w:color="auto"/>
        <w:left w:val="none" w:sz="0" w:space="0" w:color="auto"/>
        <w:bottom w:val="none" w:sz="0" w:space="0" w:color="auto"/>
        <w:right w:val="none" w:sz="0" w:space="0" w:color="auto"/>
      </w:divBdr>
    </w:div>
    <w:div w:id="2056848056">
      <w:bodyDiv w:val="1"/>
      <w:marLeft w:val="0"/>
      <w:marRight w:val="0"/>
      <w:marTop w:val="0"/>
      <w:marBottom w:val="0"/>
      <w:divBdr>
        <w:top w:val="none" w:sz="0" w:space="0" w:color="auto"/>
        <w:left w:val="none" w:sz="0" w:space="0" w:color="auto"/>
        <w:bottom w:val="none" w:sz="0" w:space="0" w:color="auto"/>
        <w:right w:val="none" w:sz="0" w:space="0" w:color="auto"/>
      </w:divBdr>
    </w:div>
    <w:div w:id="2062171508">
      <w:bodyDiv w:val="1"/>
      <w:marLeft w:val="0"/>
      <w:marRight w:val="0"/>
      <w:marTop w:val="0"/>
      <w:marBottom w:val="0"/>
      <w:divBdr>
        <w:top w:val="none" w:sz="0" w:space="0" w:color="auto"/>
        <w:left w:val="none" w:sz="0" w:space="0" w:color="auto"/>
        <w:bottom w:val="none" w:sz="0" w:space="0" w:color="auto"/>
        <w:right w:val="none" w:sz="0" w:space="0" w:color="auto"/>
      </w:divBdr>
    </w:div>
    <w:div w:id="2091582360">
      <w:bodyDiv w:val="1"/>
      <w:marLeft w:val="0"/>
      <w:marRight w:val="0"/>
      <w:marTop w:val="0"/>
      <w:marBottom w:val="0"/>
      <w:divBdr>
        <w:top w:val="none" w:sz="0" w:space="0" w:color="auto"/>
        <w:left w:val="none" w:sz="0" w:space="0" w:color="auto"/>
        <w:bottom w:val="none" w:sz="0" w:space="0" w:color="auto"/>
        <w:right w:val="none" w:sz="0" w:space="0" w:color="auto"/>
      </w:divBdr>
    </w:div>
    <w:div w:id="2106265692">
      <w:bodyDiv w:val="1"/>
      <w:marLeft w:val="0"/>
      <w:marRight w:val="0"/>
      <w:marTop w:val="0"/>
      <w:marBottom w:val="0"/>
      <w:divBdr>
        <w:top w:val="none" w:sz="0" w:space="0" w:color="auto"/>
        <w:left w:val="none" w:sz="0" w:space="0" w:color="auto"/>
        <w:bottom w:val="none" w:sz="0" w:space="0" w:color="auto"/>
        <w:right w:val="none" w:sz="0" w:space="0" w:color="auto"/>
      </w:divBdr>
    </w:div>
    <w:div w:id="2107530914">
      <w:bodyDiv w:val="1"/>
      <w:marLeft w:val="0"/>
      <w:marRight w:val="0"/>
      <w:marTop w:val="0"/>
      <w:marBottom w:val="0"/>
      <w:divBdr>
        <w:top w:val="none" w:sz="0" w:space="0" w:color="auto"/>
        <w:left w:val="none" w:sz="0" w:space="0" w:color="auto"/>
        <w:bottom w:val="none" w:sz="0" w:space="0" w:color="auto"/>
        <w:right w:val="none" w:sz="0" w:space="0" w:color="auto"/>
      </w:divBdr>
    </w:div>
    <w:div w:id="2112846995">
      <w:bodyDiv w:val="1"/>
      <w:marLeft w:val="0"/>
      <w:marRight w:val="0"/>
      <w:marTop w:val="0"/>
      <w:marBottom w:val="0"/>
      <w:divBdr>
        <w:top w:val="none" w:sz="0" w:space="0" w:color="auto"/>
        <w:left w:val="none" w:sz="0" w:space="0" w:color="auto"/>
        <w:bottom w:val="none" w:sz="0" w:space="0" w:color="auto"/>
        <w:right w:val="none" w:sz="0" w:space="0" w:color="auto"/>
      </w:divBdr>
    </w:div>
    <w:div w:id="2116897111">
      <w:bodyDiv w:val="1"/>
      <w:marLeft w:val="0"/>
      <w:marRight w:val="0"/>
      <w:marTop w:val="0"/>
      <w:marBottom w:val="0"/>
      <w:divBdr>
        <w:top w:val="none" w:sz="0" w:space="0" w:color="auto"/>
        <w:left w:val="none" w:sz="0" w:space="0" w:color="auto"/>
        <w:bottom w:val="none" w:sz="0" w:space="0" w:color="auto"/>
        <w:right w:val="none" w:sz="0" w:space="0" w:color="auto"/>
      </w:divBdr>
    </w:div>
    <w:div w:id="2122676743">
      <w:bodyDiv w:val="1"/>
      <w:marLeft w:val="0"/>
      <w:marRight w:val="0"/>
      <w:marTop w:val="0"/>
      <w:marBottom w:val="0"/>
      <w:divBdr>
        <w:top w:val="none" w:sz="0" w:space="0" w:color="auto"/>
        <w:left w:val="none" w:sz="0" w:space="0" w:color="auto"/>
        <w:bottom w:val="none" w:sz="0" w:space="0" w:color="auto"/>
        <w:right w:val="none" w:sz="0" w:space="0" w:color="auto"/>
      </w:divBdr>
    </w:div>
    <w:div w:id="2126079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3.wmf"/><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cruiz@entel.bo"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worellana@entel.bo" TargetMode="Externa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2014-12-16T16:31:16+00:00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538AC-C096-4306-83D3-1A9072D464D3}">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5.xml><?xml version="1.0" encoding="utf-8"?>
<ds:datastoreItem xmlns:ds="http://schemas.openxmlformats.org/officeDocument/2006/customXml" ds:itemID="{020DA6BD-751D-475D-B888-7B5A7D165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45</Pages>
  <Words>16519</Words>
  <Characters>90857</Characters>
  <Application>Microsoft Office Word</Application>
  <DocSecurity>0</DocSecurity>
  <Lines>757</Lines>
  <Paragraphs>214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107162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3</cp:revision>
  <cp:lastPrinted>2017-03-10T19:58:00Z</cp:lastPrinted>
  <dcterms:created xsi:type="dcterms:W3CDTF">2017-03-20T14:21:00Z</dcterms:created>
  <dcterms:modified xsi:type="dcterms:W3CDTF">2017-03-20T14:24:00Z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