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rsidR="009A770B" w:rsidRPr="00984C8B" w:rsidRDefault="009A770B" w:rsidP="009A770B">
      <w:pPr>
        <w:jc w:val="center"/>
        <w:rPr>
          <w:rFonts w:ascii="Tahoma" w:hAnsi="Tahoma" w:cs="Tahoma"/>
          <w:b/>
          <w:color w:val="004990"/>
          <w:sz w:val="28"/>
          <w:szCs w:val="28"/>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50D3736A" wp14:editId="5AFF7A6E">
            <wp:simplePos x="0" y="0"/>
            <wp:positionH relativeFrom="column">
              <wp:posOffset>1396365</wp:posOffset>
            </wp:positionH>
            <wp:positionV relativeFrom="paragraph">
              <wp:posOffset>25400</wp:posOffset>
            </wp:positionV>
            <wp:extent cx="3326130" cy="2245360"/>
            <wp:effectExtent l="19050" t="0" r="7620" b="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D604BE" w:rsidP="009A770B">
      <w:pPr>
        <w:jc w:val="center"/>
        <w:rPr>
          <w:rFonts w:ascii="Tahoma" w:hAnsi="Tahoma" w:cs="Tahoma"/>
          <w:b/>
          <w:color w:val="004990"/>
          <w:sz w:val="28"/>
          <w:szCs w:val="28"/>
        </w:rPr>
      </w:pPr>
      <w:r>
        <w:rPr>
          <w:rFonts w:ascii="Tahoma" w:hAnsi="Tahoma" w:cs="Tahoma"/>
          <w:b/>
          <w:color w:val="004990"/>
          <w:sz w:val="28"/>
          <w:szCs w:val="28"/>
        </w:rPr>
        <w:t>TÉRMINOS BÁSICOS DE CONTRATACIÓN</w:t>
      </w:r>
    </w:p>
    <w:p w:rsidR="009A770B" w:rsidRPr="00984C8B" w:rsidRDefault="009A770B" w:rsidP="009A770B">
      <w:pPr>
        <w:jc w:val="center"/>
        <w:rPr>
          <w:rFonts w:ascii="Tahoma" w:hAnsi="Tahoma" w:cs="Tahoma"/>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color w:val="004990"/>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9A770B" w:rsidRPr="00984C8B" w:rsidTr="00406367">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rsidR="006D5BCF" w:rsidRPr="00984C8B" w:rsidRDefault="006D5BCF" w:rsidP="006D5BCF">
            <w:pPr>
              <w:jc w:val="center"/>
              <w:rPr>
                <w:rFonts w:ascii="Tahoma" w:hAnsi="Tahoma" w:cs="Tahoma"/>
                <w:b/>
                <w:color w:val="004990"/>
                <w:sz w:val="28"/>
                <w:szCs w:val="28"/>
              </w:rPr>
            </w:pPr>
            <w:r w:rsidRPr="00984C8B">
              <w:rPr>
                <w:rFonts w:ascii="Tahoma" w:hAnsi="Tahoma" w:cs="Tahoma"/>
                <w:b/>
                <w:color w:val="004990"/>
                <w:sz w:val="28"/>
                <w:szCs w:val="28"/>
              </w:rPr>
              <w:t>LICITACIÓN PUBLICA   N°</w:t>
            </w:r>
            <w:r w:rsidR="00C5104A">
              <w:rPr>
                <w:rFonts w:ascii="Tahoma" w:hAnsi="Tahoma" w:cs="Tahoma"/>
                <w:b/>
                <w:color w:val="004990"/>
                <w:sz w:val="28"/>
                <w:szCs w:val="28"/>
              </w:rPr>
              <w:t xml:space="preserve"> </w:t>
            </w:r>
            <w:r w:rsidR="00D604BE">
              <w:rPr>
                <w:rFonts w:ascii="Tahoma" w:hAnsi="Tahoma" w:cs="Tahoma"/>
                <w:b/>
                <w:color w:val="004990"/>
                <w:sz w:val="28"/>
                <w:szCs w:val="28"/>
              </w:rPr>
              <w:t>21</w:t>
            </w:r>
            <w:r w:rsidR="0059088A">
              <w:rPr>
                <w:rFonts w:ascii="Tahoma" w:hAnsi="Tahoma" w:cs="Tahoma"/>
                <w:b/>
                <w:color w:val="004990"/>
                <w:sz w:val="28"/>
                <w:szCs w:val="28"/>
              </w:rPr>
              <w:t xml:space="preserve"> /2016</w:t>
            </w:r>
          </w:p>
          <w:p w:rsidR="009A770B" w:rsidRPr="00984C8B" w:rsidRDefault="00406367" w:rsidP="0059088A">
            <w:pPr>
              <w:jc w:val="center"/>
              <w:rPr>
                <w:rFonts w:ascii="Tahoma" w:hAnsi="Tahoma" w:cs="Tahoma"/>
                <w:b/>
                <w:color w:val="004990"/>
                <w:sz w:val="28"/>
                <w:szCs w:val="28"/>
              </w:rPr>
            </w:pPr>
            <w:r w:rsidRPr="00984C8B">
              <w:rPr>
                <w:rFonts w:ascii="Tahoma" w:hAnsi="Tahoma" w:cs="Tahoma"/>
                <w:b/>
                <w:color w:val="004990"/>
                <w:sz w:val="28"/>
                <w:szCs w:val="28"/>
              </w:rPr>
              <w:t xml:space="preserve"> </w:t>
            </w:r>
            <w:r w:rsidR="009A770B" w:rsidRPr="00984C8B">
              <w:rPr>
                <w:rFonts w:ascii="Tahoma" w:hAnsi="Tahoma" w:cs="Tahoma"/>
                <w:b/>
                <w:color w:val="004990"/>
                <w:sz w:val="28"/>
                <w:szCs w:val="28"/>
              </w:rPr>
              <w:t xml:space="preserve">“PROVISIÓN </w:t>
            </w:r>
            <w:r w:rsidR="0059088A">
              <w:rPr>
                <w:rFonts w:ascii="Tahoma" w:hAnsi="Tahoma" w:cs="Tahoma"/>
                <w:b/>
                <w:color w:val="004990"/>
                <w:sz w:val="28"/>
                <w:szCs w:val="28"/>
              </w:rPr>
              <w:t>DE ENRUTADORES</w:t>
            </w:r>
            <w:r w:rsidR="006D5BCF" w:rsidRPr="00984C8B">
              <w:rPr>
                <w:rFonts w:ascii="Tahoma" w:hAnsi="Tahoma" w:cs="Tahoma"/>
                <w:b/>
                <w:color w:val="004990"/>
                <w:sz w:val="28"/>
                <w:szCs w:val="28"/>
              </w:rPr>
              <w:t>”</w:t>
            </w:r>
          </w:p>
        </w:tc>
      </w:tr>
    </w:tbl>
    <w:p w:rsidR="009A770B" w:rsidRPr="00984C8B" w:rsidRDefault="009A770B" w:rsidP="009A770B">
      <w:pPr>
        <w:rPr>
          <w:color w:val="004990"/>
        </w:rPr>
      </w:pPr>
    </w:p>
    <w:p w:rsidR="009A770B" w:rsidRPr="00984C8B" w:rsidRDefault="001508FE" w:rsidP="009A770B">
      <w:pPr>
        <w:rPr>
          <w:color w:val="004990"/>
        </w:rPr>
      </w:pPr>
      <w:r>
        <w:rPr>
          <w:color w:val="004990"/>
        </w:rPr>
        <w:tab/>
      </w: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Default="009A770B" w:rsidP="009A770B">
      <w:pPr>
        <w:rPr>
          <w:color w:val="004990"/>
        </w:rPr>
      </w:pPr>
    </w:p>
    <w:p w:rsidR="00157D05" w:rsidRDefault="00157D05" w:rsidP="009A770B">
      <w:pPr>
        <w:rPr>
          <w:color w:val="004990"/>
        </w:rPr>
      </w:pPr>
    </w:p>
    <w:p w:rsidR="00157D05" w:rsidRDefault="00157D05" w:rsidP="009A770B">
      <w:pPr>
        <w:rPr>
          <w:color w:val="004990"/>
        </w:rPr>
      </w:pPr>
    </w:p>
    <w:p w:rsidR="00157D05" w:rsidRDefault="00157D05" w:rsidP="009A770B">
      <w:pPr>
        <w:rPr>
          <w:color w:val="004990"/>
        </w:rPr>
      </w:pPr>
    </w:p>
    <w:p w:rsidR="00157D05" w:rsidRDefault="00157D05" w:rsidP="009A770B">
      <w:pPr>
        <w:rPr>
          <w:color w:val="004990"/>
        </w:rPr>
      </w:pPr>
    </w:p>
    <w:p w:rsidR="00157D05" w:rsidRDefault="00157D05" w:rsidP="009A770B">
      <w:pPr>
        <w:rPr>
          <w:color w:val="004990"/>
        </w:rPr>
      </w:pPr>
    </w:p>
    <w:p w:rsidR="00157D05" w:rsidRDefault="00157D05" w:rsidP="009A770B">
      <w:pPr>
        <w:rPr>
          <w:color w:val="004990"/>
        </w:rPr>
      </w:pPr>
    </w:p>
    <w:p w:rsidR="00157D05" w:rsidRDefault="00157D05" w:rsidP="009A770B">
      <w:pPr>
        <w:rPr>
          <w:color w:val="004990"/>
        </w:rPr>
      </w:pPr>
    </w:p>
    <w:p w:rsidR="00157D05" w:rsidRDefault="00157D05" w:rsidP="009A770B">
      <w:pPr>
        <w:rPr>
          <w:color w:val="004990"/>
        </w:rPr>
      </w:pPr>
    </w:p>
    <w:p w:rsidR="004457A3" w:rsidRDefault="004457A3" w:rsidP="00157D05">
      <w:pPr>
        <w:jc w:val="center"/>
        <w:rPr>
          <w:rFonts w:ascii="Tahoma" w:hAnsi="Tahoma" w:cs="Tahoma"/>
          <w:b/>
          <w:color w:val="1F497D"/>
          <w:sz w:val="22"/>
          <w:szCs w:val="28"/>
        </w:rPr>
      </w:pPr>
      <w:bookmarkStart w:id="0" w:name="_Toc330030630"/>
    </w:p>
    <w:p w:rsidR="00157D05" w:rsidRPr="00025CE7" w:rsidRDefault="00157D05" w:rsidP="00157D05">
      <w:pPr>
        <w:jc w:val="center"/>
        <w:rPr>
          <w:rFonts w:ascii="Tahoma" w:hAnsi="Tahoma" w:cs="Tahoma"/>
          <w:b/>
          <w:color w:val="1F497D"/>
          <w:sz w:val="22"/>
          <w:szCs w:val="28"/>
        </w:rPr>
      </w:pPr>
      <w:r w:rsidRPr="00025CE7">
        <w:rPr>
          <w:rFonts w:ascii="Tahoma" w:hAnsi="Tahoma" w:cs="Tahoma"/>
          <w:b/>
          <w:color w:val="1F497D"/>
          <w:sz w:val="22"/>
          <w:szCs w:val="28"/>
        </w:rPr>
        <w:lastRenderedPageBreak/>
        <w:t>PARTE I</w:t>
      </w:r>
      <w:bookmarkEnd w:id="0"/>
    </w:p>
    <w:p w:rsidR="00157D05" w:rsidRPr="00025CE7" w:rsidRDefault="00157D05" w:rsidP="00157D05">
      <w:pPr>
        <w:rPr>
          <w:color w:val="1F497D"/>
          <w:sz w:val="12"/>
          <w:lang w:val="es-MX"/>
        </w:rPr>
      </w:pPr>
    </w:p>
    <w:p w:rsidR="00157D05" w:rsidRPr="00025CE7" w:rsidRDefault="00157D05" w:rsidP="00157D05">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rsidR="00157D05" w:rsidRPr="00025CE7" w:rsidRDefault="00157D05" w:rsidP="00157D05">
      <w:pPr>
        <w:jc w:val="center"/>
        <w:rPr>
          <w:rFonts w:cs="Arial"/>
          <w:b/>
          <w:color w:val="1F497D"/>
          <w:sz w:val="18"/>
          <w:szCs w:val="18"/>
        </w:rPr>
      </w:pPr>
    </w:p>
    <w:p w:rsidR="00157D05" w:rsidRPr="00025CE7" w:rsidRDefault="00157D05" w:rsidP="00157D05">
      <w:pPr>
        <w:numPr>
          <w:ilvl w:val="0"/>
          <w:numId w:val="2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rsidR="00157D05" w:rsidRPr="00BE77E7" w:rsidRDefault="00157D05" w:rsidP="00157D05">
      <w:pPr>
        <w:jc w:val="both"/>
        <w:rPr>
          <w:rFonts w:ascii="Tahoma" w:hAnsi="Tahoma" w:cs="Tahoma"/>
          <w:b/>
          <w:color w:val="1F497D"/>
          <w:sz w:val="22"/>
          <w:szCs w:val="28"/>
          <w:lang w:eastAsia="en-US" w:bidi="en-US"/>
        </w:rPr>
      </w:pPr>
    </w:p>
    <w:p w:rsidR="00157D05" w:rsidRPr="00652224" w:rsidRDefault="00157D05" w:rsidP="00157D05">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como política de expansión de servicios, tiene en proyecto</w:t>
      </w:r>
      <w:r w:rsidR="0025572D">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w:t>
      </w:r>
      <w:r w:rsidR="0025572D">
        <w:rPr>
          <w:rFonts w:ascii="Tahoma" w:hAnsi="Tahoma" w:cs="Tahoma"/>
          <w:color w:val="1F497D"/>
          <w:sz w:val="22"/>
          <w:szCs w:val="20"/>
          <w:lang w:val="es-BO" w:eastAsia="en-US"/>
        </w:rPr>
        <w:t xml:space="preserve">la implementación de </w:t>
      </w:r>
      <w:proofErr w:type="spellStart"/>
      <w:r w:rsidR="0025572D">
        <w:rPr>
          <w:rFonts w:ascii="Tahoma" w:hAnsi="Tahoma" w:cs="Tahoma"/>
          <w:color w:val="1F497D"/>
          <w:sz w:val="22"/>
          <w:szCs w:val="20"/>
          <w:lang w:val="es-BO" w:eastAsia="en-US"/>
        </w:rPr>
        <w:t>CPEs</w:t>
      </w:r>
      <w:proofErr w:type="spellEnd"/>
      <w:r w:rsidR="0025572D">
        <w:rPr>
          <w:rFonts w:ascii="Tahoma" w:hAnsi="Tahoma" w:cs="Tahoma"/>
          <w:color w:val="1F497D"/>
          <w:sz w:val="22"/>
          <w:szCs w:val="20"/>
          <w:lang w:val="es-BO" w:eastAsia="en-US"/>
        </w:rPr>
        <w:t xml:space="preserve"> de alta prestación para servicios empresariales IP </w:t>
      </w:r>
      <w:r w:rsidRPr="00652224">
        <w:rPr>
          <w:rFonts w:ascii="Tahoma" w:hAnsi="Tahoma" w:cs="Tahoma"/>
          <w:color w:val="1F497D"/>
          <w:sz w:val="22"/>
          <w:szCs w:val="20"/>
          <w:lang w:val="es-BO" w:eastAsia="en-US"/>
        </w:rPr>
        <w:t xml:space="preserve"> es </w:t>
      </w:r>
      <w:r w:rsidR="0025572D" w:rsidRPr="00652224">
        <w:rPr>
          <w:rFonts w:ascii="Tahoma" w:hAnsi="Tahoma" w:cs="Tahoma"/>
          <w:color w:val="1F497D"/>
          <w:sz w:val="22"/>
          <w:szCs w:val="20"/>
          <w:lang w:val="es-BO" w:eastAsia="en-US"/>
        </w:rPr>
        <w:t>así</w:t>
      </w:r>
      <w:r w:rsidRPr="00652224">
        <w:rPr>
          <w:rFonts w:ascii="Tahoma" w:hAnsi="Tahoma" w:cs="Tahoma"/>
          <w:color w:val="1F497D"/>
          <w:sz w:val="22"/>
          <w:szCs w:val="20"/>
          <w:lang w:val="es-BO" w:eastAsia="en-US"/>
        </w:rPr>
        <w:t xml:space="preserve"> que </w:t>
      </w:r>
      <w:r w:rsidRPr="00652224">
        <w:rPr>
          <w:rFonts w:ascii="Tahoma" w:hAnsi="Tahoma" w:cs="Tahoma"/>
          <w:color w:val="1F497D"/>
          <w:sz w:val="22"/>
        </w:rPr>
        <w:t xml:space="preserve">en cumplimiento a normas internas en vigencia, efectúa la presente Licitación Pública para la </w:t>
      </w:r>
      <w:r w:rsidR="0025572D">
        <w:rPr>
          <w:rFonts w:ascii="Tahoma" w:hAnsi="Tahoma" w:cs="Tahoma"/>
          <w:color w:val="1F497D"/>
          <w:sz w:val="22"/>
        </w:rPr>
        <w:t xml:space="preserve">provisión de Enrutadores </w:t>
      </w:r>
      <w:r w:rsidRPr="00652224">
        <w:rPr>
          <w:rFonts w:ascii="Tahoma" w:hAnsi="Tahoma" w:cs="Tahoma"/>
          <w:color w:val="1F497D"/>
          <w:sz w:val="22"/>
        </w:rPr>
        <w:t>conforme a lo especificado en el presente documento.</w:t>
      </w:r>
    </w:p>
    <w:p w:rsidR="00157D05" w:rsidRPr="00FE4937" w:rsidRDefault="00157D05" w:rsidP="00157D05">
      <w:pPr>
        <w:ind w:left="708" w:firstLine="1"/>
        <w:jc w:val="both"/>
        <w:rPr>
          <w:rFonts w:ascii="Tahoma" w:hAnsi="Tahoma" w:cs="Tahoma"/>
          <w:color w:val="1F497D"/>
          <w:sz w:val="22"/>
          <w:szCs w:val="22"/>
        </w:rPr>
      </w:pPr>
    </w:p>
    <w:p w:rsidR="00157D05" w:rsidRPr="00025CE7" w:rsidRDefault="00157D05" w:rsidP="00157D05">
      <w:pPr>
        <w:numPr>
          <w:ilvl w:val="0"/>
          <w:numId w:val="2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rsidR="00157D05" w:rsidRPr="0043195C" w:rsidRDefault="00157D05" w:rsidP="00157D05">
      <w:pPr>
        <w:jc w:val="both"/>
        <w:rPr>
          <w:rFonts w:ascii="Tahoma" w:hAnsi="Tahoma" w:cs="Tahoma"/>
          <w:color w:val="1F497D"/>
          <w:sz w:val="22"/>
          <w:szCs w:val="20"/>
          <w:lang w:val="es-BO" w:eastAsia="en-US"/>
        </w:rPr>
      </w:pPr>
    </w:p>
    <w:p w:rsidR="00157D05" w:rsidRPr="00652224" w:rsidRDefault="00157D05" w:rsidP="00157D05">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El objeto de la presente Licitación Pública, es adquirir</w:t>
      </w:r>
      <w:r w:rsidR="0025572D">
        <w:rPr>
          <w:rFonts w:ascii="Tahoma" w:hAnsi="Tahoma" w:cs="Tahoma"/>
          <w:color w:val="1F497D"/>
          <w:sz w:val="22"/>
          <w:szCs w:val="20"/>
          <w:lang w:val="es-BO" w:eastAsia="en-US"/>
        </w:rPr>
        <w:t xml:space="preserve"> </w:t>
      </w:r>
      <w:r w:rsidR="0025572D">
        <w:rPr>
          <w:rFonts w:ascii="Tahoma" w:hAnsi="Tahoma" w:cs="Tahoma"/>
          <w:color w:val="1F497D"/>
          <w:sz w:val="22"/>
        </w:rPr>
        <w:t>Enrutadores de alta prestación para servicios empresariales IP.</w:t>
      </w:r>
    </w:p>
    <w:p w:rsidR="00157D05" w:rsidRDefault="00157D05" w:rsidP="00157D05">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r>
        <w:rPr>
          <w:rFonts w:ascii="Tahoma" w:hAnsi="Tahoma" w:cs="Tahoma"/>
          <w:color w:val="1F497D"/>
          <w:sz w:val="22"/>
        </w:rPr>
        <w:t>–</w:t>
      </w:r>
      <w:r w:rsidRPr="00025CE7">
        <w:rPr>
          <w:rFonts w:ascii="Tahoma" w:hAnsi="Tahoma" w:cs="Tahoma"/>
          <w:color w:val="1F497D"/>
          <w:sz w:val="22"/>
        </w:rPr>
        <w:t xml:space="preserve"> Condiciones Generales del Proceso de Contratación.  </w:t>
      </w:r>
    </w:p>
    <w:p w:rsidR="00157D05" w:rsidRPr="00025CE7" w:rsidRDefault="00157D05" w:rsidP="00157D05">
      <w:pPr>
        <w:pStyle w:val="Prrafodelista"/>
        <w:ind w:left="360"/>
        <w:jc w:val="both"/>
        <w:rPr>
          <w:rFonts w:ascii="Tahoma" w:hAnsi="Tahoma" w:cs="Tahoma"/>
          <w:color w:val="1F497D"/>
          <w:sz w:val="22"/>
          <w:szCs w:val="22"/>
          <w:lang w:val="es-ES_tradnl" w:bidi="en-US"/>
        </w:rPr>
      </w:pPr>
    </w:p>
    <w:p w:rsidR="00157D05" w:rsidRPr="00025CE7" w:rsidRDefault="00157D05" w:rsidP="00157D05">
      <w:pPr>
        <w:numPr>
          <w:ilvl w:val="0"/>
          <w:numId w:val="2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rsidR="00157D05" w:rsidRPr="00025CE7" w:rsidRDefault="00157D05" w:rsidP="00157D05">
      <w:pPr>
        <w:tabs>
          <w:tab w:val="left" w:pos="709"/>
        </w:tabs>
        <w:jc w:val="both"/>
        <w:rPr>
          <w:rFonts w:ascii="Tahoma" w:hAnsi="Tahoma" w:cs="Tahoma"/>
          <w:b/>
          <w:color w:val="1F497D"/>
          <w:sz w:val="22"/>
          <w:szCs w:val="28"/>
          <w:lang w:eastAsia="en-US" w:bidi="en-US"/>
        </w:rPr>
      </w:pPr>
    </w:p>
    <w:p w:rsidR="000F235B" w:rsidRDefault="000F235B" w:rsidP="000F235B">
      <w:pPr>
        <w:pStyle w:val="Continuarlista"/>
        <w:spacing w:after="240"/>
        <w:ind w:left="709"/>
        <w:rPr>
          <w:ins w:id="1" w:author="Jovana Montaño de Chavez" w:date="2016-03-29T08:32:00Z"/>
          <w:rFonts w:ascii="Tahoma" w:hAnsi="Tahoma" w:cs="Tahoma"/>
          <w:sz w:val="22"/>
          <w:szCs w:val="22"/>
        </w:rPr>
      </w:pPr>
      <w:ins w:id="2" w:author="Jovana Montaño de Chavez" w:date="2016-03-29T08:32:00Z">
        <w:r>
          <w:rPr>
            <w:rFonts w:ascii="Tahoma" w:hAnsi="Tahoma" w:cs="Tahoma"/>
            <w:color w:val="004990"/>
            <w:sz w:val="22"/>
            <w:szCs w:val="22"/>
          </w:rPr>
          <w:t xml:space="preserve">El proveedor adjudicado deberá entregar todo el equipamiento en almacenes de ENTEL S.A.  </w:t>
        </w:r>
      </w:ins>
      <w:ins w:id="3" w:author="Jovana Montaño de Chavez" w:date="2016-03-29T09:40:00Z">
        <w:r w:rsidR="00206C9E">
          <w:rPr>
            <w:rFonts w:ascii="Tahoma" w:hAnsi="Tahoma" w:cs="Tahoma"/>
            <w:color w:val="004990"/>
            <w:sz w:val="22"/>
            <w:szCs w:val="22"/>
          </w:rPr>
          <w:t xml:space="preserve">ubicado en </w:t>
        </w:r>
      </w:ins>
      <w:ins w:id="4" w:author="Jovana Montaño de Chavez" w:date="2016-03-29T08:32:00Z">
        <w:r>
          <w:rPr>
            <w:rFonts w:ascii="Tahoma" w:hAnsi="Tahoma" w:cs="Tahoma"/>
            <w:color w:val="004990"/>
            <w:sz w:val="22"/>
            <w:szCs w:val="22"/>
          </w:rPr>
          <w:t>la ciudad de El Alto.</w:t>
        </w:r>
      </w:ins>
    </w:p>
    <w:p w:rsidR="005A60E0" w:rsidDel="000F235B" w:rsidRDefault="005A60E0" w:rsidP="005A60E0">
      <w:pPr>
        <w:pStyle w:val="Continuarlista"/>
        <w:spacing w:after="240"/>
        <w:ind w:left="709"/>
        <w:rPr>
          <w:del w:id="5" w:author="Jovana Montaño de Chavez" w:date="2016-03-29T08:32:00Z"/>
          <w:rFonts w:ascii="Tahoma" w:hAnsi="Tahoma" w:cs="Tahoma"/>
          <w:sz w:val="22"/>
          <w:szCs w:val="22"/>
        </w:rPr>
      </w:pPr>
      <w:del w:id="6" w:author="Jovana Montaño de Chavez" w:date="2016-03-29T08:32:00Z">
        <w:r w:rsidDel="000F235B">
          <w:rPr>
            <w:rFonts w:ascii="Tahoma" w:hAnsi="Tahoma" w:cs="Tahoma"/>
            <w:color w:val="004990"/>
            <w:sz w:val="22"/>
            <w:szCs w:val="22"/>
          </w:rPr>
          <w:delText xml:space="preserve">El proveedor adjudicado deberá entregar todo el equipamiento en modalidad DDP para proveedores nacionales y modalidad DAP para proveedores internacionales, en almacenes de ENTEL S.A.  de la ciudad de El Alto </w:delText>
        </w:r>
        <w:r w:rsidRPr="005A60E0" w:rsidDel="000F235B">
          <w:rPr>
            <w:rFonts w:ascii="Tahoma" w:hAnsi="Tahoma" w:cs="Tahoma"/>
            <w:color w:val="004990"/>
            <w:sz w:val="22"/>
            <w:szCs w:val="22"/>
          </w:rPr>
          <w:delText>incluyendo los impuestos de ley.</w:delText>
        </w:r>
      </w:del>
    </w:p>
    <w:p w:rsidR="00C32209" w:rsidRPr="00025CE7" w:rsidRDefault="00C32209" w:rsidP="00C32209">
      <w:pPr>
        <w:pStyle w:val="Continuarlista"/>
        <w:spacing w:after="0"/>
        <w:ind w:left="1069"/>
        <w:rPr>
          <w:rFonts w:ascii="Tahoma" w:hAnsi="Tahoma" w:cs="Tahoma"/>
          <w:color w:val="1F497D"/>
          <w:sz w:val="22"/>
          <w:lang w:val="es-ES_tradnl" w:eastAsia="es-ES"/>
        </w:rPr>
      </w:pPr>
    </w:p>
    <w:p w:rsidR="00157D05" w:rsidRPr="00C32209" w:rsidRDefault="00C32209" w:rsidP="00C32209">
      <w:pPr>
        <w:pStyle w:val="Continuarlista"/>
        <w:numPr>
          <w:ilvl w:val="0"/>
          <w:numId w:val="44"/>
        </w:numPr>
        <w:spacing w:after="0"/>
        <w:ind w:left="0"/>
        <w:rPr>
          <w:rFonts w:ascii="Tahoma" w:hAnsi="Tahoma" w:cs="Tahoma"/>
          <w:b/>
          <w:color w:val="1F497D"/>
          <w:sz w:val="22"/>
          <w:szCs w:val="28"/>
          <w:lang w:bidi="en-US"/>
        </w:rPr>
      </w:pPr>
      <w:r>
        <w:rPr>
          <w:rFonts w:ascii="Tahoma" w:hAnsi="Tahoma" w:cs="Tahoma"/>
          <w:b/>
          <w:color w:val="1F497D"/>
          <w:sz w:val="22"/>
          <w:szCs w:val="28"/>
          <w:lang w:bidi="en-US"/>
        </w:rPr>
        <w:t xml:space="preserve">         </w:t>
      </w:r>
      <w:r w:rsidR="00157D05" w:rsidRPr="00C32209">
        <w:rPr>
          <w:rFonts w:ascii="Tahoma" w:hAnsi="Tahoma" w:cs="Tahoma"/>
          <w:b/>
          <w:color w:val="1F497D"/>
          <w:sz w:val="22"/>
          <w:szCs w:val="28"/>
          <w:lang w:bidi="en-US"/>
        </w:rPr>
        <w:t xml:space="preserve">Referente del proceso </w:t>
      </w:r>
    </w:p>
    <w:p w:rsidR="00157D05" w:rsidRPr="00025CE7" w:rsidRDefault="00157D05" w:rsidP="00157D05">
      <w:pPr>
        <w:ind w:left="567"/>
        <w:jc w:val="both"/>
        <w:rPr>
          <w:rFonts w:ascii="Tahoma" w:hAnsi="Tahoma" w:cs="Tahoma"/>
          <w:color w:val="1F497D"/>
          <w:sz w:val="22"/>
          <w:szCs w:val="22"/>
        </w:rPr>
      </w:pPr>
    </w:p>
    <w:p w:rsidR="00157D05" w:rsidRPr="00025CE7" w:rsidRDefault="00157D05" w:rsidP="00157D05">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sidR="003B672F">
        <w:rPr>
          <w:rFonts w:ascii="Tahoma" w:hAnsi="Tahoma" w:cs="Tahoma"/>
          <w:color w:val="1F497D"/>
          <w:sz w:val="22"/>
          <w:szCs w:val="20"/>
          <w:lang w:val="es-ES_tradnl"/>
        </w:rPr>
        <w:t xml:space="preserve">Subgerencia de Planificación e Implementación de Proyectos </w:t>
      </w:r>
      <w:r>
        <w:rPr>
          <w:rFonts w:ascii="Tahoma" w:hAnsi="Tahoma" w:cs="Tahoma"/>
          <w:color w:val="1F497D"/>
          <w:sz w:val="22"/>
          <w:szCs w:val="20"/>
          <w:lang w:val="es-ES_tradnl"/>
        </w:rPr>
        <w:t xml:space="preserve"> </w:t>
      </w:r>
      <w:r w:rsidRPr="00025CE7">
        <w:rPr>
          <w:rFonts w:ascii="Tahoma" w:hAnsi="Tahoma" w:cs="Tahoma"/>
          <w:color w:val="1F497D"/>
          <w:sz w:val="22"/>
          <w:szCs w:val="20"/>
          <w:lang w:val="es-ES_tradnl"/>
        </w:rPr>
        <w:t xml:space="preserve">como responsable del seguimiento y control al contrato. </w:t>
      </w:r>
    </w:p>
    <w:p w:rsidR="00157D05" w:rsidRPr="00025CE7" w:rsidRDefault="00157D05" w:rsidP="00157D05">
      <w:pPr>
        <w:pStyle w:val="WW-Textoindependiente20"/>
        <w:suppressAutoHyphens w:val="0"/>
        <w:spacing w:line="240" w:lineRule="auto"/>
        <w:ind w:left="709"/>
        <w:outlineLvl w:val="2"/>
        <w:rPr>
          <w:rFonts w:ascii="Tahoma" w:hAnsi="Tahoma" w:cs="Tahoma"/>
          <w:color w:val="1F497D"/>
          <w:sz w:val="22"/>
          <w:szCs w:val="22"/>
          <w:lang w:eastAsia="en-US" w:bidi="en-US"/>
        </w:rPr>
      </w:pPr>
    </w:p>
    <w:p w:rsidR="00157D05" w:rsidRPr="00025CE7" w:rsidRDefault="00157D05" w:rsidP="00157D05">
      <w:pPr>
        <w:numPr>
          <w:ilvl w:val="0"/>
          <w:numId w:val="2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rsidR="00157D05" w:rsidRPr="00025CE7" w:rsidRDefault="00157D05" w:rsidP="00157D05">
      <w:pPr>
        <w:ind w:left="567"/>
        <w:jc w:val="both"/>
        <w:rPr>
          <w:rFonts w:ascii="Tahoma" w:hAnsi="Tahoma" w:cs="Tahoma"/>
          <w:b/>
          <w:color w:val="1F497D"/>
          <w:sz w:val="18"/>
          <w:szCs w:val="28"/>
          <w:lang w:eastAsia="en-US" w:bidi="en-US"/>
        </w:rPr>
      </w:pPr>
    </w:p>
    <w:p w:rsidR="004457A3" w:rsidRDefault="004457A3" w:rsidP="004457A3">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Pr>
          <w:rFonts w:ascii="Tahoma" w:hAnsi="Tahoma" w:cs="Tahoma"/>
          <w:color w:val="004990"/>
          <w:sz w:val="22"/>
          <w:szCs w:val="22"/>
        </w:rPr>
        <w:t xml:space="preserve">siguientes </w:t>
      </w:r>
      <w:r w:rsidRPr="001E5779">
        <w:rPr>
          <w:rFonts w:ascii="Tahoma" w:hAnsi="Tahoma" w:cs="Tahoma"/>
          <w:color w:val="004990"/>
          <w:sz w:val="22"/>
          <w:szCs w:val="22"/>
        </w:rPr>
        <w:t>proponentes</w:t>
      </w:r>
      <w:r>
        <w:rPr>
          <w:rFonts w:ascii="Tahoma" w:hAnsi="Tahoma" w:cs="Tahoma"/>
          <w:color w:val="004990"/>
          <w:sz w:val="22"/>
          <w:szCs w:val="22"/>
        </w:rPr>
        <w:t>:</w:t>
      </w:r>
    </w:p>
    <w:p w:rsidR="004457A3" w:rsidRPr="00B27519" w:rsidRDefault="004457A3" w:rsidP="004457A3">
      <w:pPr>
        <w:pStyle w:val="Prrafodelista"/>
        <w:numPr>
          <w:ilvl w:val="0"/>
          <w:numId w:val="43"/>
        </w:numPr>
        <w:spacing w:before="120"/>
        <w:jc w:val="both"/>
        <w:rPr>
          <w:rFonts w:ascii="Tahoma" w:hAnsi="Tahoma" w:cs="Tahoma"/>
          <w:color w:val="004990"/>
          <w:sz w:val="22"/>
          <w:szCs w:val="22"/>
        </w:rPr>
      </w:pPr>
      <w:r w:rsidRPr="00B27519">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B27519">
        <w:rPr>
          <w:rFonts w:ascii="Tahoma" w:hAnsi="Tahoma" w:cs="Tahoma"/>
          <w:color w:val="004990"/>
          <w:sz w:val="22"/>
          <w:szCs w:val="22"/>
        </w:rPr>
        <w:t>con capacidad de contratar</w:t>
      </w:r>
    </w:p>
    <w:p w:rsidR="004457A3" w:rsidRPr="00B27519" w:rsidRDefault="004457A3" w:rsidP="004457A3">
      <w:pPr>
        <w:pStyle w:val="Prrafodelista"/>
        <w:numPr>
          <w:ilvl w:val="0"/>
          <w:numId w:val="43"/>
        </w:numPr>
        <w:spacing w:before="120"/>
        <w:jc w:val="both"/>
        <w:rPr>
          <w:rFonts w:ascii="Tahoma" w:hAnsi="Tahoma" w:cs="Tahoma"/>
          <w:color w:val="004990"/>
          <w:sz w:val="22"/>
          <w:szCs w:val="22"/>
        </w:rPr>
      </w:pPr>
      <w:r w:rsidRPr="00B27519">
        <w:rPr>
          <w:rFonts w:ascii="Tahoma" w:hAnsi="Tahoma" w:cs="Tahoma"/>
          <w:color w:val="004990"/>
          <w:sz w:val="22"/>
          <w:szCs w:val="22"/>
        </w:rPr>
        <w:t xml:space="preserve">Empresas </w:t>
      </w:r>
      <w:r>
        <w:rPr>
          <w:rFonts w:ascii="Tahoma" w:hAnsi="Tahoma" w:cs="Tahoma"/>
          <w:color w:val="004990"/>
          <w:sz w:val="22"/>
          <w:szCs w:val="22"/>
        </w:rPr>
        <w:t xml:space="preserve">nacionales y/o extranjeras </w:t>
      </w:r>
      <w:r w:rsidRPr="00B27519">
        <w:rPr>
          <w:rFonts w:ascii="Tahoma" w:hAnsi="Tahoma" w:cs="Tahoma"/>
          <w:color w:val="004990"/>
          <w:sz w:val="22"/>
          <w:szCs w:val="22"/>
        </w:rPr>
        <w:t>le</w:t>
      </w:r>
      <w:r w:rsidRPr="0080543A">
        <w:rPr>
          <w:rFonts w:ascii="Tahoma" w:hAnsi="Tahoma" w:cs="Tahoma"/>
          <w:color w:val="004990"/>
          <w:sz w:val="22"/>
          <w:szCs w:val="22"/>
        </w:rPr>
        <w:t>galmente constituidas.</w:t>
      </w:r>
    </w:p>
    <w:p w:rsidR="004457A3" w:rsidRPr="00B27519" w:rsidRDefault="004457A3" w:rsidP="004457A3">
      <w:pPr>
        <w:pStyle w:val="Prrafodelista"/>
        <w:numPr>
          <w:ilvl w:val="0"/>
          <w:numId w:val="43"/>
        </w:numPr>
        <w:spacing w:before="120"/>
        <w:jc w:val="both"/>
        <w:rPr>
          <w:rFonts w:ascii="Tahoma" w:hAnsi="Tahoma" w:cs="Tahoma"/>
          <w:color w:val="004990"/>
          <w:sz w:val="22"/>
          <w:szCs w:val="22"/>
        </w:rPr>
      </w:pPr>
      <w:r w:rsidRPr="00B27519">
        <w:rPr>
          <w:rFonts w:ascii="Tahoma" w:hAnsi="Tahoma" w:cs="Tahoma"/>
          <w:color w:val="004990"/>
          <w:sz w:val="22"/>
          <w:szCs w:val="22"/>
        </w:rPr>
        <w:t>Asociaciones Accidentales legalmente constituidas en Bolivia</w:t>
      </w:r>
    </w:p>
    <w:p w:rsidR="004457A3" w:rsidRPr="00EA4EEB" w:rsidRDefault="004457A3" w:rsidP="00157D05">
      <w:pPr>
        <w:ind w:left="709"/>
        <w:jc w:val="both"/>
        <w:rPr>
          <w:rFonts w:ascii="Tahoma" w:hAnsi="Tahoma" w:cs="Tahoma"/>
          <w:color w:val="1F497D"/>
          <w:sz w:val="22"/>
          <w:szCs w:val="20"/>
          <w:lang w:eastAsia="en-US"/>
        </w:rPr>
      </w:pPr>
    </w:p>
    <w:p w:rsidR="00157D05" w:rsidRPr="00025CE7" w:rsidRDefault="00157D05" w:rsidP="00157D05">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157D05" w:rsidRPr="00025CE7" w:rsidRDefault="00157D05" w:rsidP="00157D05">
      <w:pPr>
        <w:ind w:left="1276"/>
        <w:jc w:val="both"/>
        <w:rPr>
          <w:rFonts w:ascii="Tahoma" w:hAnsi="Tahoma" w:cs="Tahoma"/>
          <w:color w:val="1F497D"/>
          <w:sz w:val="22"/>
          <w:szCs w:val="20"/>
          <w:lang w:val="es-BO" w:eastAsia="en-US"/>
        </w:rPr>
      </w:pPr>
    </w:p>
    <w:p w:rsidR="00157D05" w:rsidRPr="00025CE7" w:rsidRDefault="00157D05" w:rsidP="00157D05">
      <w:pPr>
        <w:pStyle w:val="Prrafodelista"/>
        <w:numPr>
          <w:ilvl w:val="0"/>
          <w:numId w:val="34"/>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rsidR="00157D05" w:rsidRPr="00025CE7" w:rsidRDefault="00157D05" w:rsidP="00157D05">
      <w:pPr>
        <w:pStyle w:val="Prrafodelista"/>
        <w:numPr>
          <w:ilvl w:val="1"/>
          <w:numId w:val="35"/>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lastRenderedPageBreak/>
        <w:t>Cuentas por pagar a Entel S.A.</w:t>
      </w:r>
    </w:p>
    <w:p w:rsidR="00157D05" w:rsidRPr="00025CE7" w:rsidRDefault="00157D05" w:rsidP="00157D05">
      <w:pPr>
        <w:pStyle w:val="Prrafodelista"/>
        <w:numPr>
          <w:ilvl w:val="1"/>
          <w:numId w:val="35"/>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rsidR="00157D05" w:rsidRDefault="00157D05" w:rsidP="00157D05">
      <w:pPr>
        <w:pStyle w:val="Prrafodelista"/>
        <w:numPr>
          <w:ilvl w:val="1"/>
          <w:numId w:val="35"/>
        </w:numPr>
        <w:ind w:left="2127" w:hanging="284"/>
        <w:contextualSpacing/>
        <w:jc w:val="both"/>
        <w:rPr>
          <w:ins w:id="7" w:author="Jovana Montaño de Chavez" w:date="2016-03-29T10:37:00Z"/>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rsidR="00FF566E" w:rsidRPr="00025CE7" w:rsidDel="00FF566E" w:rsidRDefault="00FF566E" w:rsidP="00FF566E">
      <w:pPr>
        <w:pStyle w:val="Prrafodelista"/>
        <w:ind w:left="2127"/>
        <w:contextualSpacing/>
        <w:jc w:val="both"/>
        <w:rPr>
          <w:del w:id="8" w:author="Jovana Montaño de Chavez" w:date="2016-03-29T10:38:00Z"/>
          <w:rFonts w:ascii="Tahoma" w:hAnsi="Tahoma" w:cs="Tahoma"/>
          <w:color w:val="1F497D"/>
          <w:sz w:val="22"/>
          <w:lang w:val="es-BO"/>
        </w:rPr>
        <w:pPrChange w:id="9" w:author="Jovana Montaño de Chavez" w:date="2016-03-29T10:37:00Z">
          <w:pPr>
            <w:pStyle w:val="Prrafodelista"/>
            <w:numPr>
              <w:ilvl w:val="1"/>
              <w:numId w:val="35"/>
            </w:numPr>
            <w:ind w:left="2127" w:hanging="284"/>
            <w:contextualSpacing/>
            <w:jc w:val="both"/>
          </w:pPr>
        </w:pPrChange>
      </w:pPr>
    </w:p>
    <w:p w:rsidR="00157D05" w:rsidRPr="00025CE7" w:rsidRDefault="00157D05" w:rsidP="00157D05">
      <w:pPr>
        <w:pStyle w:val="Prrafodelista"/>
        <w:numPr>
          <w:ilvl w:val="0"/>
          <w:numId w:val="34"/>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rsidR="00157D05" w:rsidRPr="00025CE7" w:rsidRDefault="00157D05" w:rsidP="00157D05">
      <w:pPr>
        <w:pStyle w:val="Prrafodelista"/>
        <w:numPr>
          <w:ilvl w:val="0"/>
          <w:numId w:val="34"/>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rsidR="00157D05" w:rsidRPr="00025CE7" w:rsidRDefault="00157D05" w:rsidP="00157D05">
      <w:pPr>
        <w:pStyle w:val="Prrafodelista"/>
        <w:numPr>
          <w:ilvl w:val="0"/>
          <w:numId w:val="34"/>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rsidR="00157D05" w:rsidRPr="00025CE7" w:rsidRDefault="00157D05" w:rsidP="00157D05">
      <w:pPr>
        <w:pStyle w:val="Prrafodelista"/>
        <w:numPr>
          <w:ilvl w:val="0"/>
          <w:numId w:val="34"/>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rsidR="00157D05" w:rsidRPr="00025CE7" w:rsidRDefault="00157D05" w:rsidP="00157D05">
      <w:pPr>
        <w:pStyle w:val="Prrafodelista"/>
        <w:numPr>
          <w:ilvl w:val="0"/>
          <w:numId w:val="34"/>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rsidR="00157D05" w:rsidRPr="00025CE7" w:rsidRDefault="00157D05" w:rsidP="00157D05">
      <w:pPr>
        <w:pStyle w:val="Prrafodelista"/>
        <w:numPr>
          <w:ilvl w:val="0"/>
          <w:numId w:val="34"/>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157D05" w:rsidRDefault="00157D05" w:rsidP="00157D05">
      <w:pPr>
        <w:numPr>
          <w:ilvl w:val="0"/>
          <w:numId w:val="40"/>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Los proveedores que tengan problemas de conocimiento público.</w:t>
      </w:r>
    </w:p>
    <w:p w:rsidR="00157D05" w:rsidRDefault="00157D05" w:rsidP="00157D05">
      <w:pPr>
        <w:numPr>
          <w:ilvl w:val="0"/>
          <w:numId w:val="40"/>
        </w:numPr>
        <w:spacing w:after="240"/>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rsidR="00157D05" w:rsidRPr="009F0B76" w:rsidRDefault="00157D05" w:rsidP="00157D05">
      <w:pPr>
        <w:numPr>
          <w:ilvl w:val="0"/>
          <w:numId w:val="40"/>
        </w:numPr>
        <w:spacing w:after="240"/>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rsidR="00157D05" w:rsidRPr="00025CE7" w:rsidRDefault="00157D05" w:rsidP="00157D05">
      <w:pPr>
        <w:contextualSpacing/>
        <w:jc w:val="both"/>
        <w:rPr>
          <w:rFonts w:ascii="Tahoma" w:hAnsi="Tahoma" w:cs="Tahoma"/>
          <w:iCs/>
          <w:color w:val="1F497D"/>
          <w:sz w:val="22"/>
          <w:szCs w:val="22"/>
        </w:rPr>
      </w:pPr>
    </w:p>
    <w:p w:rsidR="00157D05" w:rsidRPr="00025CE7" w:rsidRDefault="00157D05" w:rsidP="00157D05">
      <w:pPr>
        <w:numPr>
          <w:ilvl w:val="0"/>
          <w:numId w:val="2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Actividades Previas a la Presentación de Propuestas</w:t>
      </w:r>
    </w:p>
    <w:p w:rsidR="00157D05" w:rsidRPr="00025CE7" w:rsidRDefault="00157D05" w:rsidP="00157D05">
      <w:pPr>
        <w:ind w:left="567"/>
        <w:jc w:val="both"/>
        <w:rPr>
          <w:rFonts w:ascii="Tahoma" w:hAnsi="Tahoma" w:cs="Tahoma"/>
          <w:b/>
          <w:color w:val="1F497D"/>
          <w:sz w:val="22"/>
          <w:szCs w:val="28"/>
          <w:lang w:eastAsia="en-US" w:bidi="en-US"/>
        </w:rPr>
      </w:pPr>
    </w:p>
    <w:p w:rsidR="00157D05" w:rsidRPr="003068A5" w:rsidRDefault="00157D05" w:rsidP="00157D05">
      <w:pPr>
        <w:numPr>
          <w:ilvl w:val="0"/>
          <w:numId w:val="27"/>
        </w:numPr>
        <w:tabs>
          <w:tab w:val="left" w:pos="1134"/>
        </w:tabs>
        <w:ind w:left="1134" w:hanging="425"/>
        <w:jc w:val="both"/>
        <w:rPr>
          <w:rFonts w:ascii="Tahoma" w:hAnsi="Tahoma" w:cs="Tahoma"/>
          <w:color w:val="1F497D"/>
          <w:sz w:val="22"/>
          <w:szCs w:val="22"/>
          <w:lang w:eastAsia="en-US" w:bidi="en-US"/>
        </w:rPr>
      </w:pPr>
      <w:r w:rsidRPr="003068A5">
        <w:rPr>
          <w:rFonts w:ascii="Tahoma" w:hAnsi="Tahoma" w:cs="Tahoma"/>
          <w:color w:val="1F497D"/>
          <w:sz w:val="22"/>
          <w:szCs w:val="22"/>
          <w:u w:val="single"/>
          <w:lang w:eastAsia="en-US" w:bidi="en-US"/>
        </w:rPr>
        <w:t xml:space="preserve">Consultas escritas sobre el </w:t>
      </w:r>
      <w:r>
        <w:rPr>
          <w:rFonts w:ascii="Tahoma" w:hAnsi="Tahoma" w:cs="Tahoma"/>
          <w:color w:val="1F497D"/>
          <w:sz w:val="22"/>
          <w:szCs w:val="22"/>
          <w:u w:val="single"/>
          <w:lang w:eastAsia="en-US" w:bidi="en-US"/>
        </w:rPr>
        <w:t>TBC (Términos Básicos de Contratación)</w:t>
      </w:r>
      <w:r w:rsidRPr="003068A5">
        <w:rPr>
          <w:rFonts w:ascii="Tahoma" w:hAnsi="Tahoma" w:cs="Tahoma"/>
          <w:color w:val="1F497D"/>
          <w:sz w:val="22"/>
          <w:szCs w:val="22"/>
          <w:u w:val="single"/>
          <w:lang w:eastAsia="en-US" w:bidi="en-US"/>
        </w:rPr>
        <w:t>:</w:t>
      </w:r>
      <w:r w:rsidRPr="003068A5">
        <w:rPr>
          <w:rFonts w:ascii="Tahoma" w:hAnsi="Tahoma" w:cs="Tahoma"/>
          <w:color w:val="1F497D"/>
          <w:sz w:val="22"/>
          <w:szCs w:val="22"/>
          <w:lang w:eastAsia="en-US" w:bidi="en-US"/>
        </w:rPr>
        <w:t xml:space="preserve"> Cualquier potencial proponente puede formular consultas escritas dirigidas a la Subgerencia de Adquisiciones, hasta el </w:t>
      </w:r>
      <w:r w:rsidRPr="00BF3831">
        <w:rPr>
          <w:rFonts w:ascii="Tahoma" w:hAnsi="Tahoma" w:cs="Tahoma"/>
          <w:color w:val="1F497D"/>
          <w:sz w:val="22"/>
          <w:szCs w:val="22"/>
          <w:lang w:eastAsia="en-US" w:bidi="en-US"/>
        </w:rPr>
        <w:t xml:space="preserve">día </w:t>
      </w:r>
      <w:r w:rsidR="003B672F">
        <w:rPr>
          <w:rFonts w:ascii="Tahoma" w:hAnsi="Tahoma" w:cs="Tahoma"/>
          <w:color w:val="1F497D"/>
          <w:sz w:val="22"/>
          <w:szCs w:val="22"/>
          <w:lang w:eastAsia="en-US" w:bidi="en-US"/>
        </w:rPr>
        <w:t>jueves 24</w:t>
      </w:r>
      <w:r>
        <w:rPr>
          <w:rFonts w:ascii="Tahoma" w:hAnsi="Tahoma" w:cs="Tahoma"/>
          <w:color w:val="1F497D"/>
          <w:sz w:val="22"/>
          <w:szCs w:val="22"/>
          <w:lang w:eastAsia="en-US" w:bidi="en-US"/>
        </w:rPr>
        <w:t xml:space="preserve"> de </w:t>
      </w:r>
      <w:r w:rsidR="003B672F">
        <w:rPr>
          <w:rFonts w:ascii="Tahoma" w:hAnsi="Tahoma" w:cs="Tahoma"/>
          <w:color w:val="1F497D"/>
          <w:sz w:val="22"/>
          <w:szCs w:val="22"/>
          <w:lang w:eastAsia="en-US" w:bidi="en-US"/>
        </w:rPr>
        <w:t>marzo de 2016</w:t>
      </w:r>
      <w:r w:rsidRPr="003068A5">
        <w:rPr>
          <w:rFonts w:ascii="Tahoma" w:hAnsi="Tahoma" w:cs="Tahoma"/>
          <w:color w:val="1F497D"/>
          <w:sz w:val="22"/>
          <w:szCs w:val="22"/>
          <w:lang w:eastAsia="en-US" w:bidi="en-US"/>
        </w:rPr>
        <w:t xml:space="preserve"> hasta horas </w:t>
      </w:r>
      <w:r>
        <w:rPr>
          <w:rFonts w:ascii="Tahoma" w:hAnsi="Tahoma" w:cs="Tahoma"/>
          <w:color w:val="1F497D"/>
          <w:sz w:val="22"/>
          <w:szCs w:val="22"/>
          <w:lang w:eastAsia="en-US" w:bidi="en-US"/>
        </w:rPr>
        <w:t>1</w:t>
      </w:r>
      <w:r w:rsidR="003B672F">
        <w:rPr>
          <w:rFonts w:ascii="Tahoma" w:hAnsi="Tahoma" w:cs="Tahoma"/>
          <w:color w:val="1F497D"/>
          <w:sz w:val="22"/>
          <w:szCs w:val="22"/>
          <w:lang w:eastAsia="en-US" w:bidi="en-US"/>
        </w:rPr>
        <w:t>0</w:t>
      </w:r>
      <w:r w:rsidRPr="003068A5">
        <w:rPr>
          <w:rFonts w:ascii="Tahoma" w:hAnsi="Tahoma" w:cs="Tahoma"/>
          <w:color w:val="1F497D"/>
          <w:sz w:val="22"/>
          <w:szCs w:val="22"/>
          <w:lang w:eastAsia="en-US" w:bidi="en-US"/>
        </w:rPr>
        <w:t xml:space="preserve">:00 (GMT-4), a los correos electrónicos </w:t>
      </w:r>
      <w:hyperlink r:id="rId14" w:history="1">
        <w:r w:rsidRPr="003068A5">
          <w:rPr>
            <w:rStyle w:val="Hipervnculo"/>
            <w:rFonts w:ascii="Tahoma" w:hAnsi="Tahoma" w:cs="Tahoma"/>
            <w:sz w:val="22"/>
            <w:szCs w:val="22"/>
            <w:lang w:eastAsia="en-US" w:bidi="en-US"/>
          </w:rPr>
          <w:t>worellana@entel.bo</w:t>
        </w:r>
      </w:hyperlink>
      <w:r w:rsidRPr="003068A5">
        <w:rPr>
          <w:rFonts w:ascii="Tahoma" w:hAnsi="Tahoma" w:cs="Tahoma"/>
          <w:color w:val="1F497D"/>
          <w:sz w:val="22"/>
          <w:szCs w:val="22"/>
          <w:lang w:eastAsia="en-US" w:bidi="en-US"/>
        </w:rPr>
        <w:t xml:space="preserve"> con copia a </w:t>
      </w:r>
      <w:hyperlink r:id="rId15" w:history="1">
        <w:r w:rsidRPr="0079738E">
          <w:rPr>
            <w:rStyle w:val="Hipervnculo"/>
            <w:rFonts w:ascii="Tahoma" w:hAnsi="Tahoma" w:cs="Tahoma"/>
            <w:sz w:val="22"/>
            <w:szCs w:val="22"/>
            <w:lang w:eastAsia="en-US" w:bidi="en-US"/>
          </w:rPr>
          <w:t>jmontano</w:t>
        </w:r>
        <w:r w:rsidRPr="009C75FD">
          <w:rPr>
            <w:rStyle w:val="Hipervnculo"/>
            <w:rFonts w:ascii="Tahoma" w:hAnsi="Tahoma" w:cs="Tahoma"/>
            <w:sz w:val="22"/>
            <w:szCs w:val="22"/>
            <w:lang w:eastAsia="en-US" w:bidi="en-US"/>
          </w:rPr>
          <w:t>@entel.bo</w:t>
        </w:r>
      </w:hyperlink>
      <w:r w:rsidRPr="003068A5">
        <w:rPr>
          <w:rFonts w:ascii="Tahoma" w:hAnsi="Tahoma" w:cs="Tahoma"/>
          <w:color w:val="1F497D"/>
          <w:sz w:val="22"/>
          <w:szCs w:val="22"/>
          <w:lang w:eastAsia="en-US" w:bidi="en-US"/>
        </w:rPr>
        <w:t xml:space="preserve">  o a la dirección: piso 6 – Edificio Tower de Entel, ubicado Federico Zuazo N° 1771, La Paz </w:t>
      </w:r>
      <w:r>
        <w:rPr>
          <w:rFonts w:ascii="Tahoma" w:hAnsi="Tahoma" w:cs="Tahoma"/>
          <w:color w:val="1F497D"/>
          <w:sz w:val="22"/>
          <w:szCs w:val="22"/>
          <w:lang w:eastAsia="en-US" w:bidi="en-US"/>
        </w:rPr>
        <w:t>–</w:t>
      </w:r>
      <w:r w:rsidRPr="003068A5">
        <w:rPr>
          <w:rFonts w:ascii="Tahoma" w:hAnsi="Tahoma" w:cs="Tahoma"/>
          <w:color w:val="1F497D"/>
          <w:sz w:val="22"/>
          <w:szCs w:val="22"/>
          <w:lang w:eastAsia="en-US" w:bidi="en-US"/>
        </w:rPr>
        <w:t xml:space="preserve"> Bolivia.</w:t>
      </w:r>
    </w:p>
    <w:p w:rsidR="00157D05" w:rsidRPr="003068A5" w:rsidRDefault="00157D05" w:rsidP="00157D05">
      <w:pPr>
        <w:tabs>
          <w:tab w:val="left" w:pos="1134"/>
        </w:tabs>
        <w:ind w:left="1134"/>
        <w:jc w:val="both"/>
        <w:rPr>
          <w:rFonts w:ascii="Tahoma" w:hAnsi="Tahoma" w:cs="Tahoma"/>
          <w:color w:val="1F497D"/>
          <w:sz w:val="22"/>
          <w:szCs w:val="22"/>
          <w:lang w:eastAsia="en-US" w:bidi="en-US"/>
        </w:rPr>
      </w:pPr>
    </w:p>
    <w:p w:rsidR="00157D05" w:rsidRPr="003068A5" w:rsidRDefault="00157D05" w:rsidP="00157D05">
      <w:pPr>
        <w:pStyle w:val="Prrafodelista"/>
        <w:numPr>
          <w:ilvl w:val="0"/>
          <w:numId w:val="27"/>
        </w:numPr>
        <w:tabs>
          <w:tab w:val="left" w:pos="1134"/>
        </w:tabs>
        <w:ind w:left="1134" w:hanging="425"/>
        <w:jc w:val="both"/>
        <w:rPr>
          <w:rFonts w:ascii="Tahoma" w:hAnsi="Tahoma" w:cs="Tahoma"/>
          <w:color w:val="1F497D"/>
          <w:sz w:val="22"/>
          <w:szCs w:val="22"/>
        </w:rPr>
      </w:pPr>
      <w:r w:rsidRPr="003068A5">
        <w:rPr>
          <w:rFonts w:ascii="Tahoma" w:hAnsi="Tahoma" w:cs="Tahoma"/>
          <w:color w:val="1F497D"/>
          <w:sz w:val="22"/>
          <w:szCs w:val="22"/>
          <w:u w:val="single"/>
          <w:lang w:bidi="en-US"/>
        </w:rPr>
        <w:t>Reunión de Aclaración:</w:t>
      </w:r>
      <w:r w:rsidRPr="003068A5">
        <w:rPr>
          <w:rFonts w:ascii="Tahoma" w:hAnsi="Tahoma" w:cs="Tahoma"/>
          <w:color w:val="1F497D"/>
          <w:sz w:val="22"/>
          <w:szCs w:val="22"/>
          <w:lang w:bidi="en-US"/>
        </w:rPr>
        <w:t xml:space="preserve"> Con la finalidad de responder a las consultas realizadas sobre el </w:t>
      </w:r>
      <w:r>
        <w:rPr>
          <w:rFonts w:ascii="Tahoma" w:hAnsi="Tahoma" w:cs="Tahoma"/>
          <w:color w:val="1F497D"/>
          <w:sz w:val="22"/>
          <w:szCs w:val="22"/>
          <w:lang w:bidi="en-US"/>
        </w:rPr>
        <w:t xml:space="preserve">TBC </w:t>
      </w:r>
      <w:r>
        <w:rPr>
          <w:rFonts w:ascii="Tahoma" w:hAnsi="Tahoma" w:cs="Tahoma"/>
          <w:color w:val="1F497D"/>
          <w:sz w:val="22"/>
          <w:szCs w:val="22"/>
          <w:u w:val="single"/>
          <w:lang w:bidi="en-US"/>
        </w:rPr>
        <w:t>(Términos Básicos de Contratación)</w:t>
      </w:r>
      <w:r w:rsidRPr="003068A5">
        <w:rPr>
          <w:rFonts w:ascii="Tahoma" w:hAnsi="Tahoma" w:cs="Tahoma"/>
          <w:color w:val="1F497D"/>
          <w:sz w:val="22"/>
          <w:szCs w:val="22"/>
          <w:lang w:bidi="en-US"/>
        </w:rPr>
        <w:t xml:space="preserve"> dentro del plazo señalado, se realizará la reunión de aclaración en</w:t>
      </w:r>
      <w:r w:rsidRPr="003068A5">
        <w:rPr>
          <w:rFonts w:ascii="Tahoma" w:hAnsi="Tahoma" w:cs="Tahoma"/>
          <w:color w:val="1F497D"/>
          <w:sz w:val="22"/>
          <w:szCs w:val="22"/>
        </w:rPr>
        <w:t>:</w:t>
      </w:r>
    </w:p>
    <w:p w:rsidR="00157D05" w:rsidRDefault="00157D05" w:rsidP="00157D05">
      <w:pPr>
        <w:pStyle w:val="Prrafodelista"/>
        <w:rPr>
          <w:rFonts w:ascii="Tahoma" w:hAnsi="Tahoma" w:cs="Tahoma"/>
          <w:color w:val="1F497D"/>
          <w:sz w:val="22"/>
          <w:szCs w:val="22"/>
        </w:rPr>
      </w:pPr>
    </w:p>
    <w:p w:rsidR="00157D05" w:rsidRPr="00025CE7" w:rsidDel="00FF566E" w:rsidRDefault="00157D05" w:rsidP="00157D05">
      <w:pPr>
        <w:rPr>
          <w:del w:id="10" w:author="Jovana Montaño de Chavez" w:date="2016-03-29T10:38:00Z"/>
          <w:rFonts w:ascii="Tahoma" w:hAnsi="Tahoma" w:cs="Tahoma"/>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157D05" w:rsidRPr="00025CE7" w:rsidTr="00B92FF5">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57D05" w:rsidRPr="00591298" w:rsidRDefault="00157D05" w:rsidP="00B92FF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157D05" w:rsidRPr="00921F00" w:rsidRDefault="00157D05" w:rsidP="003B672F">
            <w:pPr>
              <w:outlineLvl w:val="2"/>
              <w:rPr>
                <w:rFonts w:ascii="Tahoma" w:hAnsi="Tahoma" w:cs="Tahoma"/>
                <w:color w:val="1F497D"/>
                <w:sz w:val="22"/>
                <w:szCs w:val="22"/>
                <w:lang w:eastAsia="en-US" w:bidi="en-US"/>
              </w:rPr>
            </w:pPr>
            <w:r w:rsidRPr="00921F00">
              <w:rPr>
                <w:rFonts w:ascii="Tahoma" w:hAnsi="Tahoma" w:cs="Tahoma"/>
                <w:color w:val="1F497D"/>
                <w:sz w:val="22"/>
                <w:szCs w:val="22"/>
                <w:lang w:eastAsia="en-US" w:bidi="en-US"/>
              </w:rPr>
              <w:t>2</w:t>
            </w:r>
            <w:r w:rsidR="003B672F">
              <w:rPr>
                <w:rFonts w:ascii="Tahoma" w:hAnsi="Tahoma" w:cs="Tahoma"/>
                <w:color w:val="1F497D"/>
                <w:sz w:val="22"/>
                <w:szCs w:val="22"/>
                <w:lang w:eastAsia="en-US" w:bidi="en-US"/>
              </w:rPr>
              <w:t>8</w:t>
            </w:r>
            <w:r w:rsidRPr="00921F00">
              <w:rPr>
                <w:rFonts w:ascii="Tahoma" w:hAnsi="Tahoma" w:cs="Tahoma"/>
                <w:color w:val="1F497D"/>
                <w:sz w:val="22"/>
                <w:szCs w:val="22"/>
                <w:lang w:eastAsia="en-US" w:bidi="en-US"/>
              </w:rPr>
              <w:t xml:space="preserve"> de </w:t>
            </w:r>
            <w:r w:rsidR="003B672F">
              <w:rPr>
                <w:rFonts w:ascii="Tahoma" w:hAnsi="Tahoma" w:cs="Tahoma"/>
                <w:color w:val="1F497D"/>
                <w:sz w:val="22"/>
                <w:szCs w:val="22"/>
                <w:lang w:eastAsia="en-US" w:bidi="en-US"/>
              </w:rPr>
              <w:t>Marzo</w:t>
            </w:r>
            <w:r w:rsidRPr="00921F00">
              <w:rPr>
                <w:rFonts w:ascii="Tahoma" w:hAnsi="Tahoma" w:cs="Tahoma"/>
                <w:color w:val="1F497D"/>
                <w:sz w:val="22"/>
                <w:szCs w:val="22"/>
                <w:lang w:eastAsia="en-US" w:bidi="en-US"/>
              </w:rPr>
              <w:t xml:space="preserve"> de 201</w:t>
            </w:r>
            <w:r w:rsidR="003B672F">
              <w:rPr>
                <w:rFonts w:ascii="Tahoma" w:hAnsi="Tahoma" w:cs="Tahoma"/>
                <w:color w:val="1F497D"/>
                <w:sz w:val="22"/>
                <w:szCs w:val="22"/>
                <w:lang w:eastAsia="en-US" w:bidi="en-US"/>
              </w:rPr>
              <w:t>6</w:t>
            </w:r>
          </w:p>
        </w:tc>
      </w:tr>
      <w:tr w:rsidR="00157D05" w:rsidRPr="00025CE7" w:rsidTr="00B92FF5">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57D05" w:rsidRPr="00591298" w:rsidRDefault="00157D05" w:rsidP="00B92FF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rsidR="00157D05" w:rsidRPr="00883F31" w:rsidRDefault="003B672F" w:rsidP="00B92FF5">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157D05" w:rsidRPr="00883F31">
              <w:rPr>
                <w:rFonts w:ascii="Tahoma" w:hAnsi="Tahoma" w:cs="Tahoma"/>
                <w:color w:val="1F497D"/>
                <w:sz w:val="22"/>
                <w:szCs w:val="22"/>
                <w:lang w:eastAsia="en-US" w:bidi="en-US"/>
              </w:rPr>
              <w:t>:</w:t>
            </w:r>
            <w:r>
              <w:rPr>
                <w:rFonts w:ascii="Tahoma" w:hAnsi="Tahoma" w:cs="Tahoma"/>
                <w:color w:val="1F497D"/>
                <w:sz w:val="22"/>
                <w:szCs w:val="22"/>
                <w:lang w:eastAsia="en-US" w:bidi="en-US"/>
              </w:rPr>
              <w:t>3</w:t>
            </w:r>
            <w:r w:rsidR="00157D05" w:rsidRPr="00883F31">
              <w:rPr>
                <w:rFonts w:ascii="Tahoma" w:hAnsi="Tahoma" w:cs="Tahoma"/>
                <w:color w:val="1F497D"/>
                <w:sz w:val="22"/>
                <w:szCs w:val="22"/>
                <w:lang w:eastAsia="en-US" w:bidi="en-US"/>
              </w:rPr>
              <w:t>0</w:t>
            </w:r>
            <w:r>
              <w:rPr>
                <w:rFonts w:ascii="Tahoma" w:hAnsi="Tahoma" w:cs="Tahoma"/>
                <w:color w:val="1F497D"/>
                <w:sz w:val="22"/>
                <w:szCs w:val="22"/>
                <w:lang w:eastAsia="en-US" w:bidi="en-US"/>
              </w:rPr>
              <w:t xml:space="preserve"> p</w:t>
            </w:r>
            <w:r w:rsidR="00157D05">
              <w:rPr>
                <w:rFonts w:ascii="Tahoma" w:hAnsi="Tahoma" w:cs="Tahoma"/>
                <w:color w:val="1F497D"/>
                <w:sz w:val="22"/>
                <w:szCs w:val="22"/>
                <w:lang w:eastAsia="en-US" w:bidi="en-US"/>
              </w:rPr>
              <w:t>.m.</w:t>
            </w:r>
          </w:p>
        </w:tc>
      </w:tr>
      <w:tr w:rsidR="00157D05" w:rsidRPr="00025CE7" w:rsidTr="00B92FF5">
        <w:trPr>
          <w:trHeight w:val="410"/>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57D05" w:rsidRPr="00591298" w:rsidRDefault="00157D05" w:rsidP="00B92FF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157D05" w:rsidRPr="003068A5" w:rsidRDefault="00157D05" w:rsidP="00B92FF5">
            <w:pPr>
              <w:outlineLvl w:val="2"/>
              <w:rPr>
                <w:rFonts w:ascii="Tahoma" w:hAnsi="Tahoma" w:cs="Tahoma"/>
                <w:color w:val="1F497D"/>
                <w:sz w:val="22"/>
                <w:szCs w:val="22"/>
                <w:lang w:eastAsia="en-US" w:bidi="en-US"/>
              </w:rPr>
            </w:pPr>
            <w:r w:rsidRPr="003068A5">
              <w:rPr>
                <w:rFonts w:ascii="Tahoma" w:hAnsi="Tahoma" w:cs="Tahoma"/>
                <w:color w:val="1F497D"/>
                <w:sz w:val="22"/>
              </w:rPr>
              <w:t xml:space="preserve">ENTEL S.A., Edificio Tower, Calle Federico Zuazo N° 1771 Piso </w:t>
            </w:r>
            <w:r>
              <w:rPr>
                <w:rFonts w:ascii="Tahoma" w:hAnsi="Tahoma" w:cs="Tahoma"/>
                <w:color w:val="1F497D"/>
                <w:sz w:val="22"/>
              </w:rPr>
              <w:t>6</w:t>
            </w:r>
            <w:r w:rsidRPr="003068A5">
              <w:rPr>
                <w:rFonts w:ascii="Tahoma" w:hAnsi="Tahoma" w:cs="Tahoma"/>
                <w:color w:val="1F497D"/>
                <w:sz w:val="22"/>
              </w:rPr>
              <w:t xml:space="preserve"> (Sub</w:t>
            </w:r>
            <w:r>
              <w:rPr>
                <w:rFonts w:ascii="Tahoma" w:hAnsi="Tahoma" w:cs="Tahoma"/>
                <w:color w:val="1F497D"/>
                <w:sz w:val="22"/>
              </w:rPr>
              <w:t>gerencia de Adquisiciones</w:t>
            </w:r>
            <w:r w:rsidRPr="003068A5">
              <w:rPr>
                <w:rFonts w:ascii="Tahoma" w:hAnsi="Tahoma" w:cs="Tahoma"/>
                <w:color w:val="1F497D"/>
                <w:sz w:val="22"/>
              </w:rPr>
              <w:t>)</w:t>
            </w:r>
          </w:p>
        </w:tc>
      </w:tr>
      <w:tr w:rsidR="00157D05" w:rsidRPr="00025CE7" w:rsidTr="00B92FF5">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57D05" w:rsidRPr="00591298" w:rsidRDefault="00157D05" w:rsidP="00B92FF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157D05" w:rsidRPr="003068A5" w:rsidRDefault="00157D05" w:rsidP="00B92FF5">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 xml:space="preserve">La Paz – Bolivia </w:t>
            </w:r>
          </w:p>
        </w:tc>
      </w:tr>
      <w:tr w:rsidR="00157D05" w:rsidRPr="00025CE7" w:rsidTr="00B92FF5">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57D05" w:rsidRPr="00591298" w:rsidRDefault="00157D05" w:rsidP="00B92FF5">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rsidR="00157D05" w:rsidRPr="003068A5" w:rsidRDefault="00157D05" w:rsidP="00B92FF5">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Wilson Orellana Rosales</w:t>
            </w:r>
          </w:p>
        </w:tc>
      </w:tr>
    </w:tbl>
    <w:p w:rsidR="00157D05" w:rsidRPr="00025CE7" w:rsidDel="00FF566E" w:rsidRDefault="00157D05" w:rsidP="00157D05">
      <w:pPr>
        <w:rPr>
          <w:del w:id="11" w:author="Jovana Montaño de Chavez" w:date="2016-03-29T10:38:00Z"/>
          <w:rFonts w:ascii="Tahoma" w:hAnsi="Tahoma" w:cs="Tahoma"/>
          <w:color w:val="1F497D"/>
        </w:rPr>
      </w:pPr>
    </w:p>
    <w:p w:rsidR="00157D05" w:rsidRPr="00025CE7" w:rsidRDefault="00157D05" w:rsidP="00157D05">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157D05" w:rsidRDefault="00157D05" w:rsidP="00157D05">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Una vez elaborada</w:t>
      </w:r>
      <w:r>
        <w:rPr>
          <w:rFonts w:ascii="Tahoma" w:hAnsi="Tahoma" w:cs="Tahoma"/>
          <w:color w:val="1F497D"/>
          <w:sz w:val="22"/>
          <w:szCs w:val="22"/>
        </w:rPr>
        <w:t>,</w:t>
      </w:r>
      <w:r w:rsidRPr="00025CE7">
        <w:rPr>
          <w:rFonts w:ascii="Tahoma" w:hAnsi="Tahoma" w:cs="Tahoma"/>
          <w:color w:val="1F497D"/>
          <w:sz w:val="22"/>
          <w:szCs w:val="22"/>
        </w:rPr>
        <w:t xml:space="preserve">  aprobada </w:t>
      </w:r>
      <w:r>
        <w:rPr>
          <w:rFonts w:ascii="Tahoma" w:hAnsi="Tahoma" w:cs="Tahoma"/>
          <w:color w:val="1F497D"/>
          <w:sz w:val="22"/>
          <w:szCs w:val="22"/>
        </w:rPr>
        <w:t xml:space="preserve">y publicada </w:t>
      </w:r>
      <w:r w:rsidRPr="00025CE7">
        <w:rPr>
          <w:rFonts w:ascii="Tahoma" w:hAnsi="Tahoma" w:cs="Tahoma"/>
          <w:color w:val="1F497D"/>
          <w:sz w:val="22"/>
          <w:szCs w:val="22"/>
        </w:rPr>
        <w:t>el Acta de Reunión, formará parte del presente documento y será de aceptación obligatoria sin modificaciones posteriores por parte de los proponentes.</w:t>
      </w:r>
    </w:p>
    <w:p w:rsidR="00157D05" w:rsidRDefault="00157D05" w:rsidP="00157D05">
      <w:pPr>
        <w:pStyle w:val="Continuarlista"/>
        <w:spacing w:after="0"/>
        <w:ind w:left="709"/>
        <w:rPr>
          <w:rFonts w:ascii="Tahoma" w:hAnsi="Tahoma" w:cs="Tahoma"/>
          <w:color w:val="1F497D"/>
          <w:sz w:val="22"/>
          <w:szCs w:val="22"/>
        </w:rPr>
      </w:pPr>
    </w:p>
    <w:p w:rsidR="00157D05" w:rsidRPr="00025CE7" w:rsidRDefault="00157D05" w:rsidP="00157D05">
      <w:pPr>
        <w:pStyle w:val="Continuarlista"/>
        <w:spacing w:after="0"/>
        <w:ind w:left="709"/>
        <w:rPr>
          <w:rFonts w:ascii="Tahoma" w:hAnsi="Tahoma" w:cs="Tahoma"/>
          <w:color w:val="1F497D"/>
          <w:sz w:val="22"/>
          <w:szCs w:val="22"/>
        </w:rPr>
      </w:pPr>
    </w:p>
    <w:p w:rsidR="00157D05" w:rsidRPr="00025CE7" w:rsidRDefault="00157D05" w:rsidP="00157D05">
      <w:pPr>
        <w:numPr>
          <w:ilvl w:val="0"/>
          <w:numId w:val="2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rsidR="00157D05" w:rsidRPr="00025CE7" w:rsidRDefault="00157D05" w:rsidP="00157D05">
      <w:pPr>
        <w:ind w:left="567"/>
        <w:jc w:val="both"/>
        <w:rPr>
          <w:rFonts w:ascii="Tahoma" w:hAnsi="Tahoma" w:cs="Tahoma"/>
          <w:color w:val="1F497D"/>
        </w:rPr>
      </w:pPr>
    </w:p>
    <w:p w:rsidR="00157D05" w:rsidRPr="00025CE7" w:rsidRDefault="00157D05" w:rsidP="00157D05">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rsidR="00157D05" w:rsidRPr="00025CE7" w:rsidRDefault="00157D05" w:rsidP="00157D05">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57D05" w:rsidRPr="00025CE7" w:rsidTr="00B92FF5">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57D05" w:rsidRPr="00883F31" w:rsidRDefault="00157D05" w:rsidP="00B92FF5">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157D05" w:rsidRPr="00921F00" w:rsidRDefault="003B672F" w:rsidP="003B672F">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04</w:t>
            </w:r>
            <w:r w:rsidR="00157D05" w:rsidRPr="00921F00">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Abril</w:t>
            </w:r>
            <w:r w:rsidR="00157D05" w:rsidRPr="00921F00">
              <w:rPr>
                <w:rFonts w:ascii="Tahoma" w:hAnsi="Tahoma" w:cs="Tahoma"/>
                <w:color w:val="1F497D"/>
                <w:sz w:val="22"/>
                <w:szCs w:val="22"/>
                <w:lang w:eastAsia="en-US" w:bidi="en-US"/>
              </w:rPr>
              <w:t xml:space="preserve">  de 201</w:t>
            </w:r>
            <w:r w:rsidR="00157D05">
              <w:rPr>
                <w:rFonts w:ascii="Tahoma" w:hAnsi="Tahoma" w:cs="Tahoma"/>
                <w:color w:val="1F497D"/>
                <w:sz w:val="22"/>
                <w:szCs w:val="22"/>
                <w:lang w:eastAsia="en-US" w:bidi="en-US"/>
              </w:rPr>
              <w:t>6</w:t>
            </w:r>
          </w:p>
        </w:tc>
      </w:tr>
      <w:tr w:rsidR="00157D05" w:rsidRPr="00025CE7" w:rsidTr="00B92FF5">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57D05" w:rsidRPr="00883F31" w:rsidRDefault="00157D05" w:rsidP="00B92FF5">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157D05" w:rsidRPr="00883F31" w:rsidRDefault="003B672F" w:rsidP="00B92FF5">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10</w:t>
            </w:r>
            <w:r w:rsidR="00157D05" w:rsidRPr="00883F31">
              <w:rPr>
                <w:rFonts w:ascii="Tahoma" w:hAnsi="Tahoma" w:cs="Tahoma"/>
                <w:color w:val="1F497D"/>
                <w:sz w:val="22"/>
                <w:szCs w:val="22"/>
                <w:lang w:eastAsia="en-US" w:bidi="en-US"/>
              </w:rPr>
              <w:t>:</w:t>
            </w:r>
            <w:r w:rsidR="00157D05">
              <w:rPr>
                <w:rFonts w:ascii="Tahoma" w:hAnsi="Tahoma" w:cs="Tahoma"/>
                <w:color w:val="1F497D"/>
                <w:sz w:val="22"/>
                <w:szCs w:val="22"/>
                <w:lang w:eastAsia="en-US" w:bidi="en-US"/>
              </w:rPr>
              <w:t>00</w:t>
            </w:r>
            <w:r>
              <w:rPr>
                <w:rFonts w:ascii="Tahoma" w:hAnsi="Tahoma" w:cs="Tahoma"/>
                <w:color w:val="1F497D"/>
                <w:sz w:val="22"/>
                <w:szCs w:val="22"/>
                <w:lang w:eastAsia="en-US" w:bidi="en-US"/>
              </w:rPr>
              <w:t xml:space="preserve"> a</w:t>
            </w:r>
            <w:r w:rsidR="00157D05">
              <w:rPr>
                <w:rFonts w:ascii="Tahoma" w:hAnsi="Tahoma" w:cs="Tahoma"/>
                <w:color w:val="1F497D"/>
                <w:sz w:val="22"/>
                <w:szCs w:val="22"/>
                <w:lang w:eastAsia="en-US" w:bidi="en-US"/>
              </w:rPr>
              <w:t>.m.</w:t>
            </w:r>
          </w:p>
        </w:tc>
      </w:tr>
    </w:tbl>
    <w:p w:rsidR="00157D05" w:rsidRPr="00025CE7" w:rsidRDefault="00157D05" w:rsidP="00157D05">
      <w:pPr>
        <w:ind w:left="709"/>
        <w:jc w:val="both"/>
        <w:outlineLvl w:val="2"/>
        <w:rPr>
          <w:rFonts w:ascii="Tahoma" w:hAnsi="Tahoma" w:cs="Tahoma"/>
          <w:color w:val="1F497D"/>
          <w:sz w:val="22"/>
          <w:szCs w:val="22"/>
          <w:lang w:val="es-BO" w:eastAsia="en-US" w:bidi="en-US"/>
        </w:rPr>
      </w:pPr>
    </w:p>
    <w:p w:rsidR="00157D05" w:rsidRPr="00025CE7" w:rsidRDefault="00157D05" w:rsidP="00157D05">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157D05" w:rsidRDefault="00157D05" w:rsidP="00157D05">
      <w:pPr>
        <w:pStyle w:val="Prrafodelista"/>
        <w:ind w:left="567"/>
        <w:jc w:val="both"/>
        <w:rPr>
          <w:rFonts w:ascii="Tahoma" w:hAnsi="Tahoma" w:cs="Tahoma"/>
          <w:color w:val="1F497D"/>
          <w:sz w:val="22"/>
          <w:szCs w:val="22"/>
          <w:lang w:val="es-BO" w:eastAsia="es-ES"/>
        </w:rPr>
      </w:pPr>
    </w:p>
    <w:p w:rsidR="00157D05" w:rsidRPr="00025CE7" w:rsidRDefault="00157D05" w:rsidP="00157D05">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rsidR="00157D05" w:rsidRPr="00025CE7" w:rsidRDefault="00157D05" w:rsidP="00157D05">
      <w:pPr>
        <w:pStyle w:val="Prrafodelista"/>
        <w:ind w:left="567"/>
        <w:jc w:val="both"/>
        <w:rPr>
          <w:rFonts w:ascii="Tahoma" w:hAnsi="Tahoma" w:cs="Tahoma"/>
          <w:color w:val="1F497D"/>
          <w:sz w:val="22"/>
          <w:szCs w:val="22"/>
          <w:lang w:val="es-BO" w:eastAsia="es-ES"/>
        </w:rPr>
      </w:pPr>
    </w:p>
    <w:p w:rsidR="00157D05" w:rsidRPr="00025CE7" w:rsidRDefault="00157D05" w:rsidP="00157D05">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“A” – DOCUMENTOS ADMINISTRATIVOS. </w:t>
      </w:r>
    </w:p>
    <w:p w:rsidR="00157D05" w:rsidRPr="00025CE7" w:rsidRDefault="00157D05" w:rsidP="00157D05">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TÉCNICA (Original + Copia Digital).</w:t>
      </w:r>
    </w:p>
    <w:p w:rsidR="00157D05" w:rsidRPr="00025CE7" w:rsidRDefault="00157D05" w:rsidP="00157D05">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“C” – PROPUESTA ECONÓMICA (Original + Copia Digital).</w:t>
      </w:r>
    </w:p>
    <w:p w:rsidR="00157D05" w:rsidRPr="00025CE7" w:rsidRDefault="00157D05" w:rsidP="00157D05">
      <w:pPr>
        <w:pStyle w:val="Prrafodelista"/>
        <w:ind w:left="567"/>
        <w:jc w:val="both"/>
        <w:rPr>
          <w:rFonts w:ascii="Tahoma" w:hAnsi="Tahoma" w:cs="Tahoma"/>
          <w:color w:val="1F497D"/>
          <w:sz w:val="22"/>
          <w:szCs w:val="22"/>
          <w:lang w:val="es-BO" w:bidi="en-US"/>
        </w:rPr>
      </w:pPr>
    </w:p>
    <w:p w:rsidR="00157D05" w:rsidRPr="00A765CB" w:rsidRDefault="00157D05" w:rsidP="00157D05">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rsidR="00157D05" w:rsidRPr="00025CE7" w:rsidRDefault="00157D05" w:rsidP="00157D05">
      <w:pPr>
        <w:ind w:left="709"/>
        <w:jc w:val="both"/>
        <w:rPr>
          <w:rFonts w:ascii="Tahoma" w:hAnsi="Tahoma" w:cs="Tahoma"/>
          <w:color w:val="1F497D"/>
          <w:sz w:val="22"/>
          <w:szCs w:val="22"/>
        </w:rPr>
      </w:pPr>
    </w:p>
    <w:p w:rsidR="00157D05" w:rsidRPr="00025CE7" w:rsidRDefault="00157D05" w:rsidP="00157D05">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57D05" w:rsidRPr="00025CE7" w:rsidTr="00B92FF5">
        <w:trPr>
          <w:trHeight w:val="1673"/>
          <w:jc w:val="center"/>
        </w:trPr>
        <w:tc>
          <w:tcPr>
            <w:tcW w:w="8078" w:type="dxa"/>
            <w:vAlign w:val="center"/>
          </w:tcPr>
          <w:p w:rsidR="00157D05" w:rsidRPr="00025CE7" w:rsidRDefault="00157D05" w:rsidP="00B92FF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rsidR="00157D05" w:rsidRPr="00025CE7" w:rsidRDefault="00157D05" w:rsidP="00B92FF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LICITACIÓN PÚBLICA </w:t>
            </w:r>
            <w:r w:rsidRPr="00F11DD2">
              <w:rPr>
                <w:rFonts w:ascii="Tahoma" w:hAnsi="Tahoma" w:cs="Tahoma"/>
                <w:b/>
                <w:color w:val="1F497D"/>
                <w:sz w:val="22"/>
                <w:szCs w:val="22"/>
                <w:lang w:eastAsia="en-US" w:bidi="en-US"/>
              </w:rPr>
              <w:t>N°</w:t>
            </w:r>
            <w:r w:rsidR="003B672F">
              <w:rPr>
                <w:rFonts w:ascii="Tahoma" w:hAnsi="Tahoma" w:cs="Tahoma"/>
                <w:b/>
                <w:color w:val="1F497D"/>
                <w:sz w:val="22"/>
                <w:szCs w:val="22"/>
                <w:lang w:eastAsia="en-US" w:bidi="en-US"/>
              </w:rPr>
              <w:t>21/2016</w:t>
            </w:r>
          </w:p>
          <w:p w:rsidR="00157D05" w:rsidRPr="00B54459" w:rsidRDefault="00157D05" w:rsidP="00B92FF5">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sidR="003B672F">
              <w:rPr>
                <w:rFonts w:ascii="Tahoma" w:hAnsi="Tahoma" w:cs="Tahoma"/>
                <w:b/>
                <w:color w:val="1F497D"/>
                <w:sz w:val="22"/>
                <w:szCs w:val="22"/>
                <w:lang w:eastAsia="en-US" w:bidi="en-US"/>
              </w:rPr>
              <w:t>PROVISIÓN DE ENRUTADORES</w:t>
            </w:r>
            <w:r w:rsidRPr="00B54459">
              <w:rPr>
                <w:rFonts w:ascii="Tahoma" w:hAnsi="Tahoma" w:cs="Tahoma"/>
                <w:b/>
                <w:color w:val="1F497D"/>
                <w:sz w:val="22"/>
                <w:szCs w:val="22"/>
                <w:lang w:eastAsia="en-US" w:bidi="en-US"/>
              </w:rPr>
              <w:t>”</w:t>
            </w:r>
          </w:p>
          <w:p w:rsidR="00157D05" w:rsidRPr="00025CE7" w:rsidRDefault="00157D05" w:rsidP="00B92FF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rsidR="00157D05" w:rsidRPr="00025CE7" w:rsidRDefault="00157D05" w:rsidP="00B92FF5">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rsidR="00157D05" w:rsidRPr="00025CE7" w:rsidRDefault="00157D05" w:rsidP="00B92FF5">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rsidR="00157D05" w:rsidRPr="00025CE7" w:rsidRDefault="00157D05" w:rsidP="00157D05">
      <w:pPr>
        <w:ind w:left="709"/>
        <w:jc w:val="both"/>
        <w:rPr>
          <w:rFonts w:ascii="Tahoma" w:hAnsi="Tahoma" w:cs="Tahoma"/>
          <w:color w:val="1F497D"/>
          <w:sz w:val="22"/>
          <w:szCs w:val="22"/>
        </w:rPr>
      </w:pPr>
      <w:bookmarkStart w:id="12" w:name="_Toc304889404"/>
      <w:bookmarkStart w:id="13" w:name="_Toc304889483"/>
      <w:bookmarkStart w:id="14" w:name="_Toc304909210"/>
      <w:bookmarkStart w:id="15" w:name="_Toc305014204"/>
      <w:bookmarkStart w:id="16" w:name="_Toc305014355"/>
    </w:p>
    <w:p w:rsidR="00157D05" w:rsidRPr="00025CE7" w:rsidRDefault="00157D05" w:rsidP="00157D05">
      <w:pPr>
        <w:ind w:left="567"/>
        <w:jc w:val="both"/>
        <w:rPr>
          <w:rFonts w:ascii="Tahoma" w:hAnsi="Tahoma" w:cs="Tahoma"/>
          <w:color w:val="1F497D"/>
          <w:sz w:val="22"/>
          <w:szCs w:val="22"/>
          <w:lang w:eastAsia="en-US"/>
        </w:rPr>
      </w:pPr>
      <w:r w:rsidRPr="00025CE7">
        <w:rPr>
          <w:rFonts w:ascii="Tahoma" w:hAnsi="Tahoma" w:cs="Tahoma"/>
          <w:color w:val="1F497D"/>
          <w:sz w:val="22"/>
          <w:szCs w:val="22"/>
          <w:lang w:eastAsia="en-US"/>
        </w:rPr>
        <w:t>La apertura de sobres se efectuará en un acto público el día:</w:t>
      </w:r>
    </w:p>
    <w:p w:rsidR="00157D05" w:rsidRPr="00025CE7" w:rsidRDefault="00157D05" w:rsidP="00157D05">
      <w:pPr>
        <w:ind w:left="567"/>
        <w:jc w:val="both"/>
        <w:rPr>
          <w:rFonts w:ascii="Tahoma" w:hAnsi="Tahoma" w:cs="Tahoma"/>
          <w:strike/>
          <w:color w:val="1F497D"/>
        </w:rPr>
      </w:pPr>
    </w:p>
    <w:tbl>
      <w:tblPr>
        <w:tblW w:w="533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157D05" w:rsidRPr="00025CE7" w:rsidTr="00B92FF5">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57D05" w:rsidRPr="00591298" w:rsidRDefault="00157D05" w:rsidP="00B92FF5">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rsidR="00157D05" w:rsidRPr="00883F31" w:rsidRDefault="003B672F" w:rsidP="003B672F">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04</w:t>
            </w:r>
            <w:r w:rsidR="00157D05" w:rsidRPr="00921F00">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Abril</w:t>
            </w:r>
            <w:r w:rsidR="00157D05" w:rsidRPr="00921F00">
              <w:rPr>
                <w:rFonts w:ascii="Tahoma" w:hAnsi="Tahoma" w:cs="Tahoma"/>
                <w:color w:val="1F497D"/>
                <w:sz w:val="22"/>
                <w:szCs w:val="22"/>
                <w:lang w:eastAsia="en-US" w:bidi="en-US"/>
              </w:rPr>
              <w:t xml:space="preserve"> de 201</w:t>
            </w:r>
            <w:r w:rsidR="00157D05">
              <w:rPr>
                <w:rFonts w:ascii="Tahoma" w:hAnsi="Tahoma" w:cs="Tahoma"/>
                <w:color w:val="1F497D"/>
                <w:sz w:val="22"/>
                <w:szCs w:val="22"/>
                <w:lang w:eastAsia="en-US" w:bidi="en-US"/>
              </w:rPr>
              <w:t>6</w:t>
            </w:r>
          </w:p>
        </w:tc>
      </w:tr>
      <w:tr w:rsidR="00157D05" w:rsidRPr="00025CE7" w:rsidTr="00B92FF5">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57D05" w:rsidRPr="00591298" w:rsidRDefault="00157D05" w:rsidP="00B92FF5">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rsidR="00157D05" w:rsidRPr="00883F31" w:rsidRDefault="003B672F" w:rsidP="00B92FF5">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10</w:t>
            </w:r>
            <w:r w:rsidR="00157D05">
              <w:rPr>
                <w:rFonts w:ascii="Tahoma" w:hAnsi="Tahoma" w:cs="Tahoma"/>
                <w:color w:val="1F497D"/>
                <w:sz w:val="22"/>
                <w:szCs w:val="22"/>
                <w:lang w:eastAsia="en-US" w:bidi="en-US"/>
              </w:rPr>
              <w:t>:30</w:t>
            </w:r>
            <w:r>
              <w:rPr>
                <w:rFonts w:ascii="Tahoma" w:hAnsi="Tahoma" w:cs="Tahoma"/>
                <w:color w:val="1F497D"/>
                <w:sz w:val="22"/>
                <w:szCs w:val="22"/>
                <w:lang w:eastAsia="en-US" w:bidi="en-US"/>
              </w:rPr>
              <w:t xml:space="preserve"> a</w:t>
            </w:r>
            <w:r w:rsidR="00157D05">
              <w:rPr>
                <w:rFonts w:ascii="Tahoma" w:hAnsi="Tahoma" w:cs="Tahoma"/>
                <w:color w:val="1F497D"/>
                <w:sz w:val="22"/>
                <w:szCs w:val="22"/>
                <w:lang w:eastAsia="en-US" w:bidi="en-US"/>
              </w:rPr>
              <w:t>.m.</w:t>
            </w:r>
          </w:p>
        </w:tc>
      </w:tr>
    </w:tbl>
    <w:p w:rsidR="00157D05" w:rsidRPr="00025CE7" w:rsidRDefault="00157D05" w:rsidP="00157D05">
      <w:pPr>
        <w:ind w:left="1843"/>
        <w:jc w:val="both"/>
        <w:rPr>
          <w:rFonts w:ascii="Tahoma" w:hAnsi="Tahoma" w:cs="Tahoma"/>
          <w:i/>
          <w:color w:val="1F497D"/>
        </w:rPr>
      </w:pPr>
      <w:bookmarkStart w:id="17" w:name="_Toc130955263"/>
      <w:bookmarkStart w:id="18" w:name="_Toc130955322"/>
    </w:p>
    <w:p w:rsidR="00157D05" w:rsidRPr="00025CE7" w:rsidRDefault="00157D05" w:rsidP="00157D05">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rsidR="00157D05" w:rsidRPr="00025CE7" w:rsidRDefault="00157D05" w:rsidP="00157D05">
      <w:pPr>
        <w:ind w:left="567"/>
        <w:jc w:val="both"/>
        <w:rPr>
          <w:rFonts w:ascii="Tahoma" w:hAnsi="Tahoma" w:cs="Tahoma"/>
          <w:strike/>
          <w:color w:val="1F497D"/>
          <w:sz w:val="22"/>
          <w:u w:val="single"/>
        </w:rPr>
      </w:pPr>
    </w:p>
    <w:p w:rsidR="00157D05" w:rsidRPr="007D7E30" w:rsidRDefault="00157D05">
      <w:pPr>
        <w:pStyle w:val="Prrafodelista"/>
        <w:numPr>
          <w:ilvl w:val="1"/>
          <w:numId w:val="45"/>
        </w:numPr>
        <w:jc w:val="both"/>
        <w:outlineLvl w:val="2"/>
        <w:rPr>
          <w:rFonts w:ascii="Tahoma" w:hAnsi="Tahoma" w:cs="Tahoma"/>
          <w:color w:val="1F497D"/>
          <w:sz w:val="22"/>
          <w:szCs w:val="22"/>
          <w:rPrChange w:id="19" w:author="Miguel Angel Pocoata Mendoza" w:date="2016-03-28T19:34:00Z">
            <w:rPr/>
          </w:rPrChange>
        </w:rPr>
        <w:pPrChange w:id="20" w:author="Miguel Angel Pocoata Mendoza" w:date="2016-03-28T19:34:00Z">
          <w:pPr>
            <w:pStyle w:val="Prrafodelista"/>
            <w:numPr>
              <w:ilvl w:val="1"/>
              <w:numId w:val="37"/>
            </w:numPr>
            <w:ind w:left="1080" w:hanging="720"/>
            <w:jc w:val="both"/>
            <w:outlineLvl w:val="2"/>
          </w:pPr>
        </w:pPrChange>
      </w:pPr>
      <w:r w:rsidRPr="007D7E30">
        <w:rPr>
          <w:rFonts w:ascii="Tahoma" w:hAnsi="Tahoma" w:cs="Tahoma"/>
          <w:b/>
          <w:color w:val="1F497D"/>
          <w:sz w:val="22"/>
          <w:szCs w:val="22"/>
          <w:u w:val="single"/>
          <w:lang w:bidi="en-US"/>
          <w:rPrChange w:id="21" w:author="Miguel Angel Pocoata Mendoza" w:date="2016-03-28T19:34:00Z">
            <w:rPr>
              <w:b/>
              <w:u w:val="single"/>
              <w:lang w:bidi="en-US"/>
            </w:rPr>
          </w:rPrChange>
        </w:rPr>
        <w:lastRenderedPageBreak/>
        <w:t>Sobre A</w:t>
      </w:r>
      <w:r w:rsidRPr="007D7E30">
        <w:rPr>
          <w:rFonts w:ascii="Tahoma" w:hAnsi="Tahoma" w:cs="Tahoma"/>
          <w:color w:val="1F497D"/>
          <w:sz w:val="22"/>
          <w:szCs w:val="22"/>
          <w:u w:val="single"/>
          <w:lang w:bidi="en-US"/>
          <w:rPrChange w:id="22" w:author="Miguel Angel Pocoata Mendoza" w:date="2016-03-28T19:34:00Z">
            <w:rPr>
              <w:u w:val="single"/>
              <w:lang w:bidi="en-US"/>
            </w:rPr>
          </w:rPrChange>
        </w:rPr>
        <w:t>:</w:t>
      </w:r>
      <w:r w:rsidRPr="007D7E30">
        <w:rPr>
          <w:rFonts w:ascii="Tahoma" w:hAnsi="Tahoma" w:cs="Tahoma"/>
          <w:color w:val="1F497D"/>
          <w:sz w:val="22"/>
          <w:szCs w:val="22"/>
          <w:lang w:bidi="en-US"/>
          <w:rPrChange w:id="23" w:author="Miguel Angel Pocoata Mendoza" w:date="2016-03-28T19:34:00Z">
            <w:rPr>
              <w:lang w:bidi="en-US"/>
            </w:rPr>
          </w:rPrChange>
        </w:rPr>
        <w:t xml:space="preserve"> Debe tener la inscripción </w:t>
      </w:r>
      <w:r w:rsidRPr="007D7E30">
        <w:rPr>
          <w:rFonts w:ascii="Tahoma" w:hAnsi="Tahoma" w:cs="Tahoma"/>
          <w:b/>
          <w:color w:val="1F497D"/>
          <w:sz w:val="22"/>
          <w:szCs w:val="22"/>
          <w:lang w:bidi="en-US"/>
          <w:rPrChange w:id="24" w:author="Miguel Angel Pocoata Mendoza" w:date="2016-03-28T19:34:00Z">
            <w:rPr>
              <w:b/>
              <w:lang w:bidi="en-US"/>
            </w:rPr>
          </w:rPrChange>
        </w:rPr>
        <w:t>“DOCUMENTOS ADMINISTRATIVOS”</w:t>
      </w:r>
      <w:r w:rsidRPr="007D7E30">
        <w:rPr>
          <w:rFonts w:ascii="Tahoma" w:hAnsi="Tahoma" w:cs="Tahoma"/>
          <w:b/>
          <w:bCs/>
          <w:color w:val="1F497D"/>
          <w:sz w:val="22"/>
          <w:szCs w:val="22"/>
          <w:rPrChange w:id="25" w:author="Miguel Angel Pocoata Mendoza" w:date="2016-03-28T19:34:00Z">
            <w:rPr>
              <w:b/>
              <w:bCs/>
            </w:rPr>
          </w:rPrChange>
        </w:rPr>
        <w:t xml:space="preserve"> </w:t>
      </w:r>
      <w:r w:rsidRPr="007D7E30">
        <w:rPr>
          <w:rFonts w:ascii="Tahoma" w:hAnsi="Tahoma" w:cs="Tahoma"/>
          <w:color w:val="1F497D"/>
          <w:sz w:val="22"/>
          <w:szCs w:val="22"/>
          <w:rPrChange w:id="26" w:author="Miguel Angel Pocoata Mendoza" w:date="2016-03-28T19:34:00Z">
            <w:rPr/>
          </w:rPrChange>
        </w:rPr>
        <w:t xml:space="preserve">y debe contener la </w:t>
      </w:r>
      <w:r w:rsidRPr="007D7E30">
        <w:rPr>
          <w:rFonts w:ascii="Tahoma" w:hAnsi="Tahoma" w:cs="Tahoma"/>
          <w:b/>
          <w:color w:val="1F497D"/>
          <w:sz w:val="22"/>
          <w:szCs w:val="22"/>
          <w:rPrChange w:id="27" w:author="Miguel Angel Pocoata Mendoza" w:date="2016-03-28T19:34:00Z">
            <w:rPr>
              <w:b/>
            </w:rPr>
          </w:rPrChange>
        </w:rPr>
        <w:t xml:space="preserve">documentación de registro legal </w:t>
      </w:r>
      <w:r w:rsidRPr="007D7E30">
        <w:rPr>
          <w:rFonts w:ascii="Tahoma" w:hAnsi="Tahoma" w:cs="Tahoma"/>
          <w:b/>
          <w:color w:val="1F497D"/>
          <w:sz w:val="22"/>
          <w:szCs w:val="22"/>
          <w:u w:val="single"/>
          <w:rPrChange w:id="28" w:author="Miguel Angel Pocoata Mendoza" w:date="2016-03-28T19:34:00Z">
            <w:rPr>
              <w:b/>
              <w:u w:val="single"/>
            </w:rPr>
          </w:rPrChange>
        </w:rPr>
        <w:t>vigente</w:t>
      </w:r>
      <w:r w:rsidRPr="007D7E30">
        <w:rPr>
          <w:rFonts w:ascii="Tahoma" w:hAnsi="Tahoma" w:cs="Tahoma"/>
          <w:color w:val="1F497D"/>
          <w:sz w:val="22"/>
          <w:szCs w:val="22"/>
          <w:rPrChange w:id="29" w:author="Miguel Angel Pocoata Mendoza" w:date="2016-03-28T19:34:00Z">
            <w:rPr/>
          </w:rPrChange>
        </w:rPr>
        <w:t xml:space="preserve"> del proponente, de acuerdo a requerimiento de Entel S.A.:</w:t>
      </w:r>
    </w:p>
    <w:p w:rsidR="00157D05" w:rsidRPr="00025CE7" w:rsidRDefault="00157D05" w:rsidP="00157D05">
      <w:pPr>
        <w:ind w:left="1134" w:hanging="567"/>
        <w:jc w:val="both"/>
        <w:rPr>
          <w:rFonts w:ascii="Tahoma" w:hAnsi="Tahoma" w:cs="Tahoma"/>
          <w:color w:val="1F497D"/>
          <w:highlight w:val="yellow"/>
        </w:rPr>
      </w:pPr>
    </w:p>
    <w:p w:rsidR="00157D05" w:rsidRPr="00025CE7" w:rsidRDefault="00157D05" w:rsidP="00157D05">
      <w:pPr>
        <w:pStyle w:val="Prrafodelista"/>
        <w:numPr>
          <w:ilvl w:val="2"/>
          <w:numId w:val="2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rsidR="00157D05" w:rsidRPr="00025CE7" w:rsidRDefault="00157D05" w:rsidP="00157D05">
      <w:pPr>
        <w:pStyle w:val="Prrafodelista"/>
        <w:numPr>
          <w:ilvl w:val="2"/>
          <w:numId w:val="2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157D05" w:rsidRPr="00025CE7" w:rsidRDefault="00157D05" w:rsidP="00157D05">
      <w:pPr>
        <w:pStyle w:val="Prrafodelista"/>
        <w:numPr>
          <w:ilvl w:val="2"/>
          <w:numId w:val="2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157D05" w:rsidRPr="00025CE7" w:rsidRDefault="00F96F39" w:rsidP="00157D05">
      <w:pPr>
        <w:pStyle w:val="Prrafodelista"/>
        <w:numPr>
          <w:ilvl w:val="2"/>
          <w:numId w:val="26"/>
        </w:numPr>
        <w:ind w:left="1843" w:hanging="709"/>
        <w:jc w:val="both"/>
        <w:outlineLvl w:val="2"/>
        <w:rPr>
          <w:rFonts w:ascii="Tahoma" w:hAnsi="Tahoma" w:cs="Tahoma"/>
          <w:i/>
          <w:color w:val="1F497D"/>
          <w:sz w:val="22"/>
          <w:szCs w:val="22"/>
          <w:lang w:bidi="en-US"/>
        </w:rPr>
      </w:pPr>
      <w:r w:rsidRPr="00D7102E">
        <w:rPr>
          <w:rFonts w:ascii="Tahoma" w:hAnsi="Tahoma" w:cs="Tahoma"/>
          <w:color w:val="365F91"/>
          <w:sz w:val="22"/>
          <w:szCs w:val="22"/>
        </w:rPr>
        <w:t>Fotocopia simple de la Matrícula de Comercio ante FUNDEMPRESA debidamente actualizada y vigente a su presentación</w:t>
      </w:r>
      <w:r>
        <w:rPr>
          <w:rFonts w:ascii="Tahoma" w:hAnsi="Tahoma" w:cs="Tahoma"/>
          <w:color w:val="004990"/>
          <w:sz w:val="22"/>
          <w:szCs w:val="22"/>
          <w:lang w:bidi="en-US"/>
        </w:rPr>
        <w:t xml:space="preserve">, </w:t>
      </w:r>
      <w:r w:rsidR="0029031E">
        <w:rPr>
          <w:rFonts w:ascii="Tahoma" w:hAnsi="Tahoma" w:cs="Tahoma"/>
          <w:color w:val="004990"/>
          <w:sz w:val="22"/>
          <w:szCs w:val="22"/>
          <w:lang w:bidi="en-US"/>
        </w:rPr>
        <w:t xml:space="preserve"> la empresa deberá tener como actividades el rubro de Telecomunicaciones y actividades inherentes al objeto del presente proceso de contratación.</w:t>
      </w:r>
      <w:r w:rsidR="0029031E"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Pr>
          <w:rFonts w:ascii="Tahoma" w:hAnsi="Tahoma" w:cs="Tahoma"/>
          <w:color w:val="004990"/>
          <w:sz w:val="22"/>
          <w:szCs w:val="22"/>
          <w:lang w:bidi="en-US"/>
        </w:rPr>
        <w:t>.</w:t>
      </w:r>
    </w:p>
    <w:p w:rsidR="00157D05" w:rsidRPr="00025CE7" w:rsidRDefault="00F96F39" w:rsidP="00157D05">
      <w:pPr>
        <w:pStyle w:val="Prrafodelista"/>
        <w:numPr>
          <w:ilvl w:val="2"/>
          <w:numId w:val="26"/>
        </w:numPr>
        <w:ind w:left="1843" w:hanging="709"/>
        <w:jc w:val="both"/>
        <w:outlineLvl w:val="2"/>
        <w:rPr>
          <w:rFonts w:ascii="Tahoma" w:hAnsi="Tahoma" w:cs="Tahoma"/>
          <w:color w:val="1F497D"/>
          <w:sz w:val="22"/>
          <w:szCs w:val="22"/>
          <w:lang w:bidi="en-US"/>
        </w:rPr>
      </w:pPr>
      <w:r w:rsidRPr="00AD471D">
        <w:rPr>
          <w:rFonts w:ascii="Tahoma" w:hAnsi="Tahoma" w:cs="Tahoma"/>
          <w:color w:val="365F91"/>
          <w:sz w:val="22"/>
          <w:szCs w:val="22"/>
        </w:rPr>
        <w:t xml:space="preserve">Fotocopia simple de Certificación Electrónica del Número de Identificación Tributaria (N.I.T.) vigente y actual. </w:t>
      </w:r>
      <w:r w:rsidRPr="00E618DB">
        <w:rPr>
          <w:rFonts w:ascii="Tahoma" w:hAnsi="Tahoma" w:cs="Tahoma"/>
          <w:i/>
          <w:color w:val="365F91"/>
          <w:sz w:val="22"/>
          <w:szCs w:val="22"/>
        </w:rPr>
        <w:t>(</w:t>
      </w:r>
      <w:r>
        <w:rPr>
          <w:rFonts w:ascii="Tahoma" w:hAnsi="Tahoma" w:cs="Tahoma"/>
          <w:i/>
          <w:color w:val="365F91"/>
          <w:sz w:val="22"/>
          <w:szCs w:val="22"/>
          <w:lang w:val="es-BO"/>
        </w:rPr>
        <w:t>El cual podrá ser impreso de la página web de impuestos, máximo con un mes de anticipación</w:t>
      </w:r>
      <w:r w:rsidRPr="00E618DB">
        <w:rPr>
          <w:rFonts w:ascii="Tahoma" w:hAnsi="Tahoma" w:cs="Tahoma"/>
          <w:i/>
          <w:color w:val="365F91"/>
          <w:sz w:val="22"/>
          <w:szCs w:val="22"/>
        </w:rPr>
        <w:t>)</w:t>
      </w:r>
      <w:r w:rsidRPr="00AD471D">
        <w:rPr>
          <w:rFonts w:ascii="Tahoma" w:hAnsi="Tahoma" w:cs="Tahoma"/>
          <w:color w:val="365F91"/>
          <w:sz w:val="22"/>
          <w:szCs w:val="22"/>
        </w:rPr>
        <w:t>.</w:t>
      </w:r>
    </w:p>
    <w:p w:rsidR="00157D05" w:rsidRPr="008F0055" w:rsidRDefault="00157D05" w:rsidP="00157D05">
      <w:pPr>
        <w:pStyle w:val="Prrafodelista"/>
        <w:numPr>
          <w:ilvl w:val="2"/>
          <w:numId w:val="2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rsidR="00157D05" w:rsidRPr="008F0055" w:rsidRDefault="00157D05" w:rsidP="00157D05">
      <w:pPr>
        <w:pStyle w:val="Prrafodelista"/>
        <w:numPr>
          <w:ilvl w:val="2"/>
          <w:numId w:val="2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w:t>
      </w:r>
      <w:r w:rsidR="0029031E">
        <w:rPr>
          <w:rFonts w:ascii="Tahoma" w:hAnsi="Tahoma" w:cs="Tahoma"/>
          <w:color w:val="1F497D"/>
          <w:sz w:val="22"/>
          <w:szCs w:val="22"/>
          <w:lang w:bidi="en-US"/>
        </w:rPr>
        <w:t xml:space="preserve"> Auditados</w:t>
      </w:r>
      <w:r w:rsidRPr="008F0055">
        <w:rPr>
          <w:rFonts w:ascii="Tahoma" w:hAnsi="Tahoma" w:cs="Tahoma"/>
          <w:color w:val="1F497D"/>
          <w:sz w:val="22"/>
          <w:szCs w:val="22"/>
          <w:lang w:bidi="en-US"/>
        </w:rPr>
        <w:t xml:space="preserve"> de la última gestión fiscal.</w:t>
      </w:r>
    </w:p>
    <w:p w:rsidR="00157D05" w:rsidRPr="008F0055" w:rsidRDefault="00157D05" w:rsidP="00157D05">
      <w:pPr>
        <w:pStyle w:val="Prrafodelista"/>
        <w:numPr>
          <w:ilvl w:val="2"/>
          <w:numId w:val="2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Garantía de Seriedad de propuesta (Boleta Bancaria) con las características de </w:t>
      </w:r>
      <w:r w:rsidRPr="008F0055">
        <w:rPr>
          <w:rFonts w:ascii="Tahoma" w:hAnsi="Tahoma" w:cs="Tahoma"/>
          <w:b/>
          <w:i/>
          <w:color w:val="1F497D"/>
          <w:sz w:val="22"/>
          <w:szCs w:val="22"/>
          <w:lang w:bidi="en-US"/>
        </w:rPr>
        <w:t>renovable, irrevocable, de ejecución inmediata  y a primer requerimiento</w:t>
      </w:r>
      <w:r w:rsidRPr="008F0055">
        <w:rPr>
          <w:rFonts w:ascii="Tahoma" w:hAnsi="Tahoma" w:cs="Tahoma"/>
          <w:color w:val="1F497D"/>
          <w:sz w:val="22"/>
          <w:szCs w:val="22"/>
          <w:lang w:bidi="en-US"/>
        </w:rPr>
        <w:t xml:space="preserve"> a favor de ENTEL S.A. Con una validez de </w:t>
      </w:r>
      <w:r w:rsidRPr="008F0055">
        <w:rPr>
          <w:rFonts w:ascii="Tahoma" w:hAnsi="Tahoma" w:cs="Tahoma"/>
          <w:b/>
          <w:i/>
          <w:color w:val="1F497D"/>
          <w:sz w:val="22"/>
          <w:szCs w:val="22"/>
          <w:lang w:bidi="en-US"/>
        </w:rPr>
        <w:t>1</w:t>
      </w:r>
      <w:r w:rsidRPr="008F0055">
        <w:rPr>
          <w:rFonts w:ascii="Tahoma" w:hAnsi="Tahoma" w:cs="Tahoma"/>
          <w:b/>
          <w:i/>
          <w:color w:val="1F497D"/>
          <w:sz w:val="22"/>
          <w:szCs w:val="22"/>
          <w:lang w:val="es-BO" w:bidi="en-US"/>
        </w:rPr>
        <w:t>2</w:t>
      </w:r>
      <w:r w:rsidRPr="008F0055">
        <w:rPr>
          <w:rFonts w:ascii="Tahoma" w:hAnsi="Tahoma" w:cs="Tahoma"/>
          <w:b/>
          <w:i/>
          <w:color w:val="1F497D"/>
          <w:sz w:val="22"/>
          <w:szCs w:val="22"/>
          <w:lang w:bidi="en-US"/>
        </w:rPr>
        <w:t>0 días</w:t>
      </w:r>
      <w:r w:rsidRPr="008F0055">
        <w:rPr>
          <w:rFonts w:ascii="Tahoma" w:hAnsi="Tahoma" w:cs="Tahoma"/>
          <w:color w:val="1F497D"/>
          <w:sz w:val="22"/>
          <w:szCs w:val="22"/>
          <w:lang w:bidi="en-US"/>
        </w:rPr>
        <w:t xml:space="preserve"> calendario a partir de la fecha de presentación de propuesta. Debe ser presentada por el valor </w:t>
      </w:r>
      <w:r w:rsidRPr="008B1BE8">
        <w:rPr>
          <w:rFonts w:ascii="Tahoma" w:hAnsi="Tahoma" w:cs="Tahoma"/>
          <w:color w:val="1F497D"/>
          <w:sz w:val="22"/>
          <w:szCs w:val="22"/>
          <w:lang w:bidi="en-US"/>
        </w:rPr>
        <w:t xml:space="preserve">de </w:t>
      </w:r>
      <w:r w:rsidRPr="008B1BE8">
        <w:rPr>
          <w:rFonts w:ascii="Tahoma" w:hAnsi="Tahoma" w:cs="Tahoma"/>
          <w:color w:val="1F497D"/>
          <w:sz w:val="22"/>
          <w:szCs w:val="22"/>
          <w:lang w:val="es-BO" w:bidi="en-US"/>
        </w:rPr>
        <w:t>USD</w:t>
      </w:r>
      <w:r w:rsidRPr="008B1BE8">
        <w:rPr>
          <w:rFonts w:ascii="Tahoma" w:hAnsi="Tahoma" w:cs="Tahoma"/>
          <w:b/>
          <w:color w:val="1F497D"/>
          <w:sz w:val="22"/>
          <w:szCs w:val="22"/>
        </w:rPr>
        <w:t xml:space="preserve">. </w:t>
      </w:r>
      <w:r w:rsidR="009F513B">
        <w:rPr>
          <w:rFonts w:ascii="Tahoma" w:hAnsi="Tahoma" w:cs="Tahoma"/>
          <w:b/>
          <w:color w:val="1F497D"/>
          <w:sz w:val="22"/>
          <w:szCs w:val="22"/>
          <w:lang w:val="es-BO"/>
        </w:rPr>
        <w:t>20</w:t>
      </w:r>
      <w:r w:rsidRPr="008B1BE8">
        <w:rPr>
          <w:rFonts w:ascii="Tahoma" w:hAnsi="Tahoma" w:cs="Tahoma"/>
          <w:b/>
          <w:color w:val="1F497D"/>
          <w:sz w:val="22"/>
          <w:szCs w:val="22"/>
        </w:rPr>
        <w:t>.</w:t>
      </w:r>
      <w:r w:rsidRPr="008B1BE8">
        <w:rPr>
          <w:rFonts w:ascii="Tahoma" w:hAnsi="Tahoma" w:cs="Tahoma"/>
          <w:b/>
          <w:color w:val="1F497D"/>
          <w:sz w:val="22"/>
          <w:szCs w:val="22"/>
          <w:lang w:val="es-BO"/>
        </w:rPr>
        <w:t>000</w:t>
      </w:r>
      <w:r w:rsidRPr="008B1BE8">
        <w:rPr>
          <w:rFonts w:ascii="Tahoma" w:hAnsi="Tahoma" w:cs="Tahoma"/>
          <w:b/>
          <w:color w:val="1F497D"/>
          <w:sz w:val="22"/>
          <w:szCs w:val="22"/>
        </w:rPr>
        <w:t xml:space="preserve">,00 </w:t>
      </w:r>
      <w:r w:rsidRPr="008B1BE8">
        <w:rPr>
          <w:rFonts w:ascii="Tahoma" w:hAnsi="Tahoma" w:cs="Tahoma"/>
          <w:color w:val="1F497D"/>
          <w:sz w:val="22"/>
          <w:szCs w:val="22"/>
        </w:rPr>
        <w:t>(</w:t>
      </w:r>
      <w:r w:rsidR="009F513B">
        <w:rPr>
          <w:rFonts w:ascii="Tahoma" w:hAnsi="Tahoma" w:cs="Tahoma"/>
          <w:color w:val="1F497D"/>
          <w:sz w:val="22"/>
          <w:szCs w:val="22"/>
        </w:rPr>
        <w:t xml:space="preserve">Veinte </w:t>
      </w:r>
      <w:r w:rsidRPr="008F0055">
        <w:rPr>
          <w:rFonts w:ascii="Tahoma" w:hAnsi="Tahoma" w:cs="Tahoma"/>
          <w:color w:val="1F497D"/>
          <w:sz w:val="22"/>
          <w:szCs w:val="22"/>
          <w:lang w:val="es-BO"/>
        </w:rPr>
        <w:t>Mil</w:t>
      </w:r>
      <w:r w:rsidRPr="008F0055">
        <w:rPr>
          <w:rFonts w:ascii="Tahoma" w:hAnsi="Tahoma" w:cs="Tahoma"/>
          <w:color w:val="1F497D"/>
          <w:sz w:val="22"/>
          <w:szCs w:val="22"/>
        </w:rPr>
        <w:t xml:space="preserve"> 00/100 </w:t>
      </w:r>
      <w:r w:rsidRPr="008F0055">
        <w:rPr>
          <w:rFonts w:ascii="Tahoma" w:hAnsi="Tahoma" w:cs="Tahoma"/>
          <w:color w:val="1F497D"/>
          <w:sz w:val="22"/>
          <w:szCs w:val="22"/>
          <w:lang w:val="es-BO" w:bidi="en-US"/>
        </w:rPr>
        <w:t>Dólares Americanos</w:t>
      </w:r>
      <w:r w:rsidRPr="008F0055">
        <w:rPr>
          <w:rFonts w:ascii="Tahoma" w:hAnsi="Tahoma" w:cs="Tahoma"/>
          <w:color w:val="1F497D"/>
          <w:sz w:val="22"/>
          <w:szCs w:val="22"/>
          <w:lang w:bidi="en-US"/>
        </w:rPr>
        <w:t xml:space="preserve">). </w:t>
      </w:r>
    </w:p>
    <w:p w:rsidR="00157D05" w:rsidRPr="00327509" w:rsidRDefault="00157D05" w:rsidP="00157D05">
      <w:pPr>
        <w:pStyle w:val="Prrafodelista"/>
        <w:ind w:left="1843"/>
        <w:jc w:val="both"/>
        <w:outlineLvl w:val="2"/>
        <w:rPr>
          <w:rFonts w:ascii="Tahoma" w:hAnsi="Tahoma" w:cs="Tahoma"/>
          <w:color w:val="1F497D"/>
          <w:sz w:val="22"/>
          <w:szCs w:val="22"/>
          <w:lang w:bidi="en-US"/>
        </w:rPr>
      </w:pPr>
      <w:r w:rsidRPr="00883F31">
        <w:rPr>
          <w:rFonts w:ascii="Tahoma" w:hAnsi="Tahoma" w:cs="Tahoma"/>
          <w:color w:val="1F497D"/>
          <w:sz w:val="22"/>
          <w:szCs w:val="22"/>
          <w:lang w:bidi="en-US"/>
        </w:rPr>
        <w:t>La Boleta Bancaria debe ser emitida por una institución bancaria y/o financiera legalmente constituida en Bolivia.</w:t>
      </w:r>
    </w:p>
    <w:p w:rsidR="00157D05" w:rsidRDefault="00157D05" w:rsidP="00157D05">
      <w:pPr>
        <w:pStyle w:val="Prrafodelista"/>
        <w:numPr>
          <w:ilvl w:val="2"/>
          <w:numId w:val="2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 (Anexo   No. 2)</w:t>
      </w:r>
    </w:p>
    <w:p w:rsidR="00157D05" w:rsidRPr="00025CE7" w:rsidRDefault="00157D05" w:rsidP="00157D05">
      <w:pPr>
        <w:pStyle w:val="Prrafodelista"/>
        <w:numPr>
          <w:ilvl w:val="2"/>
          <w:numId w:val="2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 xml:space="preserve">Periodo de validez de la </w:t>
      </w:r>
      <w:r w:rsidR="00AD23E0" w:rsidRPr="00025CE7">
        <w:rPr>
          <w:rFonts w:ascii="Tahoma" w:hAnsi="Tahoma" w:cs="Tahoma"/>
          <w:color w:val="1F497D"/>
          <w:sz w:val="22"/>
          <w:szCs w:val="22"/>
          <w:lang w:bidi="en-US"/>
        </w:rPr>
        <w:t>propuesta</w:t>
      </w:r>
      <w:r w:rsidR="00AD23E0" w:rsidRPr="00025CE7">
        <w:rPr>
          <w:rFonts w:ascii="Tahoma" w:hAnsi="Tahoma" w:cs="Tahoma"/>
          <w:color w:val="1F497D"/>
          <w:sz w:val="22"/>
          <w:szCs w:val="22"/>
          <w:vertAlign w:val="superscript"/>
          <w:lang w:bidi="en-US"/>
        </w:rPr>
        <w:t xml:space="preserve"> (</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xml:space="preserve">, equivalente a noventa (90) días calendario, a partir de la fecha de presentación de la propuesta.  </w:t>
      </w:r>
    </w:p>
    <w:p w:rsidR="00157D05" w:rsidRPr="00025CE7" w:rsidRDefault="00157D05" w:rsidP="00157D05">
      <w:pPr>
        <w:pStyle w:val="ww-textoindependiente2"/>
        <w:spacing w:line="240" w:lineRule="auto"/>
        <w:ind w:left="1134"/>
        <w:rPr>
          <w:rFonts w:ascii="Tahoma" w:hAnsi="Tahoma" w:cs="Tahoma"/>
          <w:color w:val="1F497D"/>
          <w:sz w:val="18"/>
          <w:szCs w:val="22"/>
          <w:lang w:val="es-ES"/>
        </w:rPr>
      </w:pP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Las empresas extranjeras deben presentar fotocopia simple de los documentos vigentes y equivalentes a los solicitados traducidos al español y con una nota </w:t>
      </w:r>
      <w:r w:rsidRPr="00025CE7">
        <w:rPr>
          <w:rFonts w:ascii="Tahoma" w:hAnsi="Tahoma" w:cs="Tahoma"/>
          <w:color w:val="1F497D"/>
          <w:sz w:val="22"/>
          <w:szCs w:val="22"/>
          <w:lang w:val="es-ES"/>
        </w:rPr>
        <w:lastRenderedPageBreak/>
        <w:t xml:space="preserve">aclaratoria de equivalencia (cuando corresponda), emitidos por la entidad correspondiente en su país para que sean evaluados por el Asesor Legal de la Comisión, sin embargo, la Garantía bajo las condiciones establecidas en el numeral </w:t>
      </w:r>
      <w:ins w:id="30" w:author="Jovana Montaño de Chavez" w:date="2016-03-29T08:51:00Z">
        <w:r w:rsidR="00667E23">
          <w:rPr>
            <w:rFonts w:ascii="Tahoma" w:hAnsi="Tahoma" w:cs="Tahoma"/>
            <w:color w:val="1F497D"/>
            <w:sz w:val="22"/>
            <w:szCs w:val="22"/>
            <w:lang w:val="es-ES"/>
          </w:rPr>
          <w:t>6</w:t>
        </w:r>
      </w:ins>
      <w:del w:id="31" w:author="Jovana Montaño de Chavez" w:date="2016-03-29T08:51:00Z">
        <w:r w:rsidRPr="00025CE7" w:rsidDel="00667E23">
          <w:rPr>
            <w:rFonts w:ascii="Tahoma" w:hAnsi="Tahoma" w:cs="Tahoma"/>
            <w:color w:val="1F497D"/>
            <w:sz w:val="22"/>
            <w:szCs w:val="22"/>
            <w:lang w:val="es-ES"/>
          </w:rPr>
          <w:delText>7</w:delText>
        </w:r>
      </w:del>
      <w:r w:rsidRPr="00025CE7">
        <w:rPr>
          <w:rFonts w:ascii="Tahoma" w:hAnsi="Tahoma" w:cs="Tahoma"/>
          <w:color w:val="1F497D"/>
          <w:sz w:val="22"/>
          <w:szCs w:val="22"/>
          <w:lang w:val="es-ES"/>
        </w:rPr>
        <w:t xml:space="preserve">.1.8 es obligatoria en todos los casos y </w:t>
      </w:r>
      <w:r w:rsidRPr="00025CE7">
        <w:rPr>
          <w:rFonts w:ascii="Tahoma" w:hAnsi="Tahoma"/>
          <w:color w:val="1F497D"/>
          <w:sz w:val="22"/>
          <w:szCs w:val="22"/>
          <w:lang w:val="es-BO"/>
        </w:rPr>
        <w:t>emitida por entidades financieras legalmente establecidas en Bolivia y reconocidas por la entidad reguladora.</w:t>
      </w: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p>
    <w:p w:rsidR="00157D05" w:rsidRPr="007D7E30" w:rsidRDefault="00157D05">
      <w:pPr>
        <w:pStyle w:val="Prrafodelista"/>
        <w:numPr>
          <w:ilvl w:val="1"/>
          <w:numId w:val="45"/>
        </w:numPr>
        <w:tabs>
          <w:tab w:val="left" w:pos="-7088"/>
        </w:tabs>
        <w:jc w:val="both"/>
        <w:outlineLvl w:val="2"/>
        <w:rPr>
          <w:rFonts w:ascii="Tahoma" w:hAnsi="Tahoma" w:cs="Tahoma"/>
          <w:color w:val="1F497D"/>
          <w:sz w:val="22"/>
          <w:szCs w:val="22"/>
          <w:rPrChange w:id="32" w:author="Miguel Angel Pocoata Mendoza" w:date="2016-03-28T19:34:00Z">
            <w:rPr/>
          </w:rPrChange>
        </w:rPr>
        <w:pPrChange w:id="33" w:author="Miguel Angel Pocoata Mendoza" w:date="2016-03-28T19:34:00Z">
          <w:pPr>
            <w:pStyle w:val="Prrafodelista"/>
            <w:numPr>
              <w:ilvl w:val="1"/>
              <w:numId w:val="37"/>
            </w:numPr>
            <w:tabs>
              <w:tab w:val="left" w:pos="-7088"/>
            </w:tabs>
            <w:ind w:left="1080" w:hanging="720"/>
            <w:jc w:val="both"/>
            <w:outlineLvl w:val="2"/>
          </w:pPr>
        </w:pPrChange>
      </w:pPr>
      <w:r w:rsidRPr="007D7E30">
        <w:rPr>
          <w:rFonts w:ascii="Tahoma" w:hAnsi="Tahoma" w:cs="Tahoma"/>
          <w:b/>
          <w:color w:val="1F497D"/>
          <w:sz w:val="22"/>
          <w:szCs w:val="22"/>
          <w:u w:val="single"/>
          <w:lang w:bidi="en-US"/>
          <w:rPrChange w:id="34" w:author="Miguel Angel Pocoata Mendoza" w:date="2016-03-28T19:34:00Z">
            <w:rPr>
              <w:b/>
              <w:u w:val="single"/>
              <w:lang w:bidi="en-US"/>
            </w:rPr>
          </w:rPrChange>
        </w:rPr>
        <w:t>Sobre B:</w:t>
      </w:r>
      <w:r w:rsidRPr="007D7E30">
        <w:rPr>
          <w:rFonts w:ascii="Tahoma" w:hAnsi="Tahoma" w:cs="Tahoma"/>
          <w:color w:val="1F497D"/>
          <w:sz w:val="22"/>
          <w:szCs w:val="22"/>
          <w:rPrChange w:id="35" w:author="Miguel Angel Pocoata Mendoza" w:date="2016-03-28T19:34:00Z">
            <w:rPr/>
          </w:rPrChange>
        </w:rPr>
        <w:t xml:space="preserve"> Debe tener la inscripción </w:t>
      </w:r>
      <w:r w:rsidRPr="007D7E30">
        <w:rPr>
          <w:rFonts w:ascii="Tahoma" w:hAnsi="Tahoma" w:cs="Tahoma"/>
          <w:b/>
          <w:color w:val="1F497D"/>
          <w:sz w:val="22"/>
          <w:szCs w:val="22"/>
          <w:rPrChange w:id="36" w:author="Miguel Angel Pocoata Mendoza" w:date="2016-03-28T19:34:00Z">
            <w:rPr>
              <w:b/>
            </w:rPr>
          </w:rPrChange>
        </w:rPr>
        <w:t>“PROPUESTA TÉCNICA”</w:t>
      </w:r>
      <w:r w:rsidRPr="007D7E30">
        <w:rPr>
          <w:rFonts w:ascii="Tahoma" w:hAnsi="Tahoma" w:cs="Tahoma"/>
          <w:color w:val="1F497D"/>
          <w:sz w:val="22"/>
          <w:szCs w:val="22"/>
          <w:rPrChange w:id="37" w:author="Miguel Angel Pocoata Mendoza" w:date="2016-03-28T19:34:00Z">
            <w:rPr/>
          </w:rPrChange>
        </w:rPr>
        <w:t xml:space="preserve"> debe incluir todos los requisitos y disposiciones solicitadas en las Especificaciones Técnicas (Parte II) y no debe contener precios totales, parciales o referenciales de ningún tipo</w:t>
      </w:r>
      <w:r w:rsidRPr="007D7E30">
        <w:rPr>
          <w:rFonts w:ascii="Tahoma" w:hAnsi="Tahoma" w:cs="Tahoma"/>
          <w:color w:val="1F497D"/>
          <w:sz w:val="22"/>
          <w:rPrChange w:id="38" w:author="Miguel Angel Pocoata Mendoza" w:date="2016-03-28T19:34:00Z">
            <w:rPr/>
          </w:rPrChange>
        </w:rPr>
        <w:t>.</w:t>
      </w:r>
    </w:p>
    <w:p w:rsidR="00157D05" w:rsidRPr="00025CE7" w:rsidRDefault="00157D05" w:rsidP="00157D05">
      <w:pPr>
        <w:pStyle w:val="Continuarlista"/>
        <w:spacing w:after="0"/>
        <w:ind w:left="1134"/>
        <w:rPr>
          <w:rFonts w:ascii="Tahoma" w:hAnsi="Tahoma" w:cs="Tahoma"/>
          <w:color w:val="1F497D"/>
          <w:sz w:val="22"/>
        </w:rPr>
      </w:pPr>
    </w:p>
    <w:p w:rsidR="00157D05" w:rsidRPr="00025CE7" w:rsidRDefault="00157D05">
      <w:pPr>
        <w:numPr>
          <w:ilvl w:val="1"/>
          <w:numId w:val="45"/>
        </w:numPr>
        <w:tabs>
          <w:tab w:val="left" w:pos="1134"/>
        </w:tabs>
        <w:ind w:left="1134" w:hanging="567"/>
        <w:jc w:val="both"/>
        <w:outlineLvl w:val="2"/>
        <w:rPr>
          <w:rFonts w:ascii="Tahoma" w:hAnsi="Tahoma" w:cs="Tahoma"/>
          <w:color w:val="1F497D"/>
          <w:sz w:val="22"/>
          <w:szCs w:val="22"/>
        </w:rPr>
        <w:pPrChange w:id="39" w:author="Miguel Angel Pocoata Mendoza" w:date="2016-03-28T19:34:00Z">
          <w:pPr>
            <w:numPr>
              <w:ilvl w:val="1"/>
              <w:numId w:val="37"/>
            </w:numPr>
            <w:tabs>
              <w:tab w:val="left" w:pos="1134"/>
            </w:tabs>
            <w:ind w:left="1134" w:hanging="567"/>
            <w:jc w:val="both"/>
            <w:outlineLvl w:val="2"/>
          </w:pPr>
        </w:pPrChange>
      </w:pPr>
      <w:r w:rsidRPr="00025CE7">
        <w:rPr>
          <w:rFonts w:ascii="Tahoma" w:hAnsi="Tahoma" w:cs="Tahoma"/>
          <w:b/>
          <w:color w:val="1F497D"/>
          <w:sz w:val="22"/>
          <w:szCs w:val="22"/>
          <w:u w:val="single"/>
        </w:rPr>
        <w:t>Sobre C:</w:t>
      </w:r>
      <w:bookmarkEnd w:id="17"/>
      <w:bookmarkEnd w:id="18"/>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ECONÓMICA</w:t>
      </w:r>
      <w:r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Todo el proceso de contratación, incluyendo los pagos a realizar, debe expresarse y efectuarse en </w:t>
      </w:r>
      <w:r w:rsidRPr="008B1BE8">
        <w:rPr>
          <w:rFonts w:ascii="Tahoma" w:hAnsi="Tahoma" w:cs="Tahoma"/>
          <w:color w:val="1F497D"/>
          <w:sz w:val="22"/>
          <w:szCs w:val="22"/>
          <w:lang w:val="es-ES"/>
        </w:rPr>
        <w:t>Bolivianos y</w:t>
      </w:r>
      <w:r>
        <w:rPr>
          <w:rFonts w:ascii="Tahoma" w:hAnsi="Tahoma" w:cs="Tahoma"/>
          <w:color w:val="1F497D"/>
          <w:sz w:val="22"/>
          <w:szCs w:val="22"/>
          <w:lang w:val="es-ES"/>
        </w:rPr>
        <w:t xml:space="preserve">/o dólares americanos de los Estados Unidos de Norte </w:t>
      </w:r>
      <w:r w:rsidR="00AA6DD2">
        <w:rPr>
          <w:rFonts w:ascii="Tahoma" w:hAnsi="Tahoma" w:cs="Tahoma"/>
          <w:color w:val="1F497D"/>
          <w:sz w:val="22"/>
          <w:szCs w:val="22"/>
          <w:lang w:val="es-ES"/>
        </w:rPr>
        <w:t>América</w:t>
      </w:r>
      <w:r>
        <w:rPr>
          <w:rFonts w:ascii="Tahoma" w:hAnsi="Tahoma" w:cs="Tahoma"/>
          <w:color w:val="1F497D"/>
          <w:sz w:val="22"/>
          <w:szCs w:val="22"/>
          <w:lang w:val="es-ES"/>
        </w:rPr>
        <w:t xml:space="preserve"> al tipo de cambio vigente a la fecha de la propuesta, esta</w:t>
      </w:r>
      <w:r w:rsidR="00AA6DD2">
        <w:rPr>
          <w:rFonts w:ascii="Tahoma" w:hAnsi="Tahoma" w:cs="Tahoma"/>
          <w:color w:val="1F497D"/>
          <w:sz w:val="22"/>
          <w:szCs w:val="22"/>
          <w:lang w:val="es-ES"/>
        </w:rPr>
        <w:t>b</w:t>
      </w:r>
      <w:r>
        <w:rPr>
          <w:rFonts w:ascii="Tahoma" w:hAnsi="Tahoma" w:cs="Tahoma"/>
          <w:color w:val="1F497D"/>
          <w:sz w:val="22"/>
          <w:szCs w:val="22"/>
          <w:lang w:val="es-ES"/>
        </w:rPr>
        <w:t xml:space="preserve">lecida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p>
    <w:p w:rsidR="00157D05" w:rsidRPr="00025CE7" w:rsidRDefault="00157D05" w:rsidP="00157D05">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p>
    <w:p w:rsidR="00157D05" w:rsidRPr="00025CE7" w:rsidRDefault="00157D05" w:rsidP="00157D05">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157D05" w:rsidRPr="00025CE7" w:rsidRDefault="00157D05" w:rsidP="00157D05">
      <w:pPr>
        <w:pStyle w:val="ww-textoindependiente2"/>
        <w:spacing w:line="240" w:lineRule="auto"/>
        <w:ind w:left="1134"/>
        <w:rPr>
          <w:rFonts w:ascii="Tahoma" w:hAnsi="Tahoma" w:cs="Tahoma"/>
          <w:color w:val="1F497D"/>
          <w:sz w:val="16"/>
          <w:szCs w:val="22"/>
          <w:lang w:val="es-ES"/>
        </w:rPr>
      </w:pPr>
    </w:p>
    <w:p w:rsidR="00157D05" w:rsidRPr="00025CE7" w:rsidRDefault="00157D05">
      <w:pPr>
        <w:numPr>
          <w:ilvl w:val="0"/>
          <w:numId w:val="45"/>
        </w:numPr>
        <w:ind w:left="567" w:hanging="567"/>
        <w:jc w:val="both"/>
        <w:rPr>
          <w:rFonts w:ascii="Tahoma" w:hAnsi="Tahoma" w:cs="Tahoma"/>
          <w:b/>
          <w:color w:val="1F497D"/>
          <w:sz w:val="22"/>
          <w:szCs w:val="28"/>
          <w:lang w:eastAsia="en-US" w:bidi="en-US"/>
        </w:rPr>
        <w:pPrChange w:id="40" w:author="Miguel Angel Pocoata Mendoza" w:date="2016-03-28T19:34:00Z">
          <w:pPr>
            <w:numPr>
              <w:numId w:val="37"/>
            </w:numPr>
            <w:ind w:left="567" w:hanging="567"/>
            <w:jc w:val="both"/>
          </w:pPr>
        </w:pPrChange>
      </w:pPr>
      <w:r w:rsidRPr="00025CE7">
        <w:rPr>
          <w:rFonts w:ascii="Tahoma" w:hAnsi="Tahoma" w:cs="Tahoma"/>
          <w:b/>
          <w:color w:val="1F497D"/>
          <w:sz w:val="22"/>
          <w:szCs w:val="28"/>
          <w:lang w:eastAsia="en-US" w:bidi="en-US"/>
        </w:rPr>
        <w:t>Garantías Requeridas</w:t>
      </w:r>
    </w:p>
    <w:p w:rsidR="00157D05" w:rsidRPr="00025CE7" w:rsidRDefault="00157D05" w:rsidP="00157D05">
      <w:pPr>
        <w:ind w:left="567"/>
        <w:jc w:val="both"/>
        <w:rPr>
          <w:rFonts w:ascii="Tahoma" w:hAnsi="Tahoma" w:cs="Tahoma"/>
          <w:b/>
          <w:color w:val="1F497D"/>
          <w:sz w:val="22"/>
          <w:szCs w:val="28"/>
          <w:lang w:eastAsia="en-US" w:bidi="en-US"/>
        </w:rPr>
      </w:pPr>
    </w:p>
    <w:p w:rsidR="00157D05" w:rsidRPr="00025CE7" w:rsidRDefault="00157D05" w:rsidP="00157D05">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157D05" w:rsidRPr="00025CE7" w:rsidRDefault="00157D05" w:rsidP="00157D05">
      <w:pPr>
        <w:pStyle w:val="ww-textoindependiente2"/>
        <w:spacing w:line="240" w:lineRule="auto"/>
        <w:ind w:left="567"/>
        <w:rPr>
          <w:rFonts w:ascii="Tahoma" w:hAnsi="Tahoma" w:cs="Tahoma"/>
          <w:color w:val="1F497D"/>
          <w:sz w:val="22"/>
          <w:szCs w:val="22"/>
          <w:lang w:val="es-ES" w:eastAsia="es-ES"/>
        </w:rPr>
      </w:pPr>
    </w:p>
    <w:p w:rsidR="00157D05" w:rsidRDefault="00157D05" w:rsidP="00157D05">
      <w:pPr>
        <w:pStyle w:val="ww-textoindependiente2"/>
        <w:numPr>
          <w:ilvl w:val="0"/>
          <w:numId w:val="39"/>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w:t>
      </w:r>
      <w:r>
        <w:rPr>
          <w:rFonts w:ascii="Tahoma" w:hAnsi="Tahoma" w:cs="Tahoma"/>
          <w:color w:val="1F497D"/>
          <w:sz w:val="22"/>
          <w:szCs w:val="22"/>
          <w:lang w:val="es-ES"/>
        </w:rPr>
        <w:lastRenderedPageBreak/>
        <w:t xml:space="preserve">de contrato hasta sesenta (60) días calendario posteriores a la fecha de recepción definitiva del bien o servicio. </w:t>
      </w:r>
    </w:p>
    <w:p w:rsidR="00157D05" w:rsidRDefault="00157D05" w:rsidP="00157D05">
      <w:pPr>
        <w:pStyle w:val="ww-textoindependiente2"/>
        <w:spacing w:line="240" w:lineRule="auto"/>
        <w:ind w:left="1353"/>
        <w:rPr>
          <w:rFonts w:ascii="Tahoma" w:hAnsi="Tahoma" w:cs="Tahoma"/>
          <w:color w:val="1F497D"/>
          <w:sz w:val="22"/>
          <w:szCs w:val="22"/>
          <w:lang w:val="es-ES"/>
        </w:rPr>
      </w:pPr>
    </w:p>
    <w:p w:rsidR="00157D05" w:rsidRPr="008B1BE8" w:rsidRDefault="00157D05" w:rsidP="00157D05">
      <w:pPr>
        <w:pStyle w:val="ww-textoindependiente2"/>
        <w:numPr>
          <w:ilvl w:val="0"/>
          <w:numId w:val="36"/>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rsidR="00157D05" w:rsidRPr="008B1BE8" w:rsidRDefault="00157D05" w:rsidP="00157D05">
      <w:pPr>
        <w:pStyle w:val="ww-textoindependiente2"/>
        <w:spacing w:line="240" w:lineRule="auto"/>
        <w:ind w:left="1353"/>
        <w:rPr>
          <w:rFonts w:ascii="Tahoma" w:hAnsi="Tahoma" w:cs="Tahoma"/>
          <w:color w:val="1F497D"/>
          <w:sz w:val="22"/>
          <w:szCs w:val="22"/>
          <w:lang w:val="es-ES"/>
        </w:rPr>
      </w:pPr>
    </w:p>
    <w:p w:rsidR="00157D05" w:rsidRPr="008B1BE8" w:rsidRDefault="00157D05" w:rsidP="00157D05">
      <w:pPr>
        <w:pStyle w:val="ww-textoindependiente2"/>
        <w:numPr>
          <w:ilvl w:val="0"/>
          <w:numId w:val="36"/>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157D05" w:rsidRPr="00025CE7" w:rsidRDefault="00157D05" w:rsidP="00157D05">
      <w:pPr>
        <w:pStyle w:val="ww-textoindependiente2"/>
        <w:spacing w:line="240" w:lineRule="auto"/>
        <w:ind w:left="567"/>
        <w:rPr>
          <w:rFonts w:ascii="Tahoma" w:hAnsi="Tahoma" w:cs="Tahoma"/>
          <w:color w:val="1F497D"/>
          <w:sz w:val="22"/>
          <w:szCs w:val="22"/>
          <w:lang w:val="es-ES"/>
        </w:rPr>
      </w:pPr>
    </w:p>
    <w:p w:rsidR="00157D05" w:rsidRDefault="00157D05" w:rsidP="00157D05">
      <w:pPr>
        <w:spacing w:after="120"/>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rsidR="00157D05" w:rsidRPr="00025CE7" w:rsidRDefault="00157D05">
      <w:pPr>
        <w:pStyle w:val="Prrafodelista"/>
        <w:numPr>
          <w:ilvl w:val="0"/>
          <w:numId w:val="45"/>
        </w:numPr>
        <w:ind w:left="567" w:hanging="567"/>
        <w:jc w:val="both"/>
        <w:rPr>
          <w:rFonts w:ascii="Tahoma" w:hAnsi="Tahoma" w:cs="Tahoma"/>
          <w:b/>
          <w:color w:val="1F497D"/>
          <w:sz w:val="22"/>
          <w:szCs w:val="28"/>
          <w:lang w:bidi="en-US"/>
        </w:rPr>
        <w:pPrChange w:id="41" w:author="Miguel Angel Pocoata Mendoza" w:date="2016-03-28T19:34:00Z">
          <w:pPr>
            <w:pStyle w:val="Prrafodelista"/>
            <w:numPr>
              <w:numId w:val="37"/>
            </w:numPr>
            <w:ind w:left="567" w:hanging="567"/>
            <w:jc w:val="both"/>
          </w:pPr>
        </w:pPrChange>
      </w:pPr>
      <w:r w:rsidRPr="00025CE7">
        <w:rPr>
          <w:rFonts w:ascii="Tahoma" w:hAnsi="Tahoma" w:cs="Tahoma"/>
          <w:b/>
          <w:color w:val="1F497D"/>
          <w:sz w:val="22"/>
          <w:szCs w:val="28"/>
          <w:lang w:bidi="en-US"/>
        </w:rPr>
        <w:t>Apertura de sobres</w:t>
      </w:r>
    </w:p>
    <w:p w:rsidR="00157D05" w:rsidRPr="00025CE7" w:rsidRDefault="00157D05" w:rsidP="00157D05">
      <w:pPr>
        <w:pStyle w:val="Prrafodelista"/>
        <w:ind w:left="567"/>
        <w:jc w:val="both"/>
        <w:rPr>
          <w:rFonts w:ascii="Tahoma" w:hAnsi="Tahoma" w:cs="Tahoma"/>
          <w:color w:val="1F497D"/>
          <w:sz w:val="18"/>
          <w:szCs w:val="22"/>
        </w:rPr>
      </w:pPr>
    </w:p>
    <w:p w:rsidR="00157D05" w:rsidRPr="00025CE7" w:rsidRDefault="00157D05" w:rsidP="00157D05">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w:t>
      </w:r>
      <w:ins w:id="42" w:author="Jovana Montaño de Chavez" w:date="2016-03-29T08:34:00Z">
        <w:r w:rsidR="000F235B">
          <w:rPr>
            <w:rFonts w:ascii="Tahoma" w:hAnsi="Tahoma" w:cs="Tahoma"/>
            <w:color w:val="1F497D"/>
            <w:sz w:val="22"/>
            <w:szCs w:val="22"/>
          </w:rPr>
          <w:t>6</w:t>
        </w:r>
      </w:ins>
      <w:del w:id="43" w:author="Jovana Montaño de Chavez" w:date="2016-03-29T08:34:00Z">
        <w:r w:rsidRPr="00025CE7" w:rsidDel="000F235B">
          <w:rPr>
            <w:rFonts w:ascii="Tahoma" w:hAnsi="Tahoma" w:cs="Tahoma"/>
            <w:color w:val="1F497D"/>
            <w:sz w:val="22"/>
            <w:szCs w:val="22"/>
          </w:rPr>
          <w:delText>7</w:delText>
        </w:r>
      </w:del>
      <w:r w:rsidRPr="00025CE7">
        <w:rPr>
          <w:rFonts w:ascii="Tahoma" w:hAnsi="Tahoma" w:cs="Tahoma"/>
          <w:color w:val="1F497D"/>
          <w:sz w:val="22"/>
          <w:szCs w:val="22"/>
        </w:rPr>
        <w:t>.1</w:t>
      </w:r>
      <w:r>
        <w:rPr>
          <w:rFonts w:ascii="Tahoma" w:hAnsi="Tahoma" w:cs="Tahoma"/>
          <w:color w:val="1F497D"/>
          <w:sz w:val="22"/>
          <w:szCs w:val="22"/>
        </w:rPr>
        <w:t xml:space="preserve"> y</w:t>
      </w:r>
      <w:r w:rsidRPr="00025CE7">
        <w:rPr>
          <w:rFonts w:ascii="Tahoma" w:hAnsi="Tahoma" w:cs="Tahoma"/>
          <w:color w:val="1F497D"/>
          <w:sz w:val="22"/>
          <w:szCs w:val="22"/>
        </w:rPr>
        <w:t xml:space="preserve"> </w:t>
      </w:r>
      <w:ins w:id="44" w:author="Jovana Montaño de Chavez" w:date="2016-03-29T08:34:00Z">
        <w:r w:rsidR="000F235B">
          <w:rPr>
            <w:rFonts w:ascii="Tahoma" w:hAnsi="Tahoma" w:cs="Tahoma"/>
            <w:color w:val="1F497D"/>
            <w:sz w:val="22"/>
            <w:szCs w:val="22"/>
          </w:rPr>
          <w:t>6</w:t>
        </w:r>
      </w:ins>
      <w:del w:id="45" w:author="Jovana Montaño de Chavez" w:date="2016-03-29T08:34:00Z">
        <w:r w:rsidRPr="00025CE7" w:rsidDel="000F235B">
          <w:rPr>
            <w:rFonts w:ascii="Tahoma" w:hAnsi="Tahoma" w:cs="Tahoma"/>
            <w:color w:val="1F497D"/>
            <w:sz w:val="22"/>
            <w:szCs w:val="22"/>
          </w:rPr>
          <w:delText>7</w:delText>
        </w:r>
      </w:del>
      <w:r w:rsidRPr="00025CE7">
        <w:rPr>
          <w:rFonts w:ascii="Tahoma" w:hAnsi="Tahoma" w:cs="Tahoma"/>
          <w:color w:val="1F497D"/>
          <w:sz w:val="22"/>
          <w:szCs w:val="22"/>
        </w:rPr>
        <w:t>.2.</w:t>
      </w:r>
    </w:p>
    <w:p w:rsidR="00157D05" w:rsidRPr="00025CE7" w:rsidRDefault="00157D05" w:rsidP="00157D05">
      <w:pPr>
        <w:pStyle w:val="ww-textoindependiente2"/>
        <w:spacing w:line="240" w:lineRule="auto"/>
        <w:ind w:left="567"/>
        <w:rPr>
          <w:rFonts w:ascii="Tahoma" w:hAnsi="Tahoma" w:cs="Tahoma"/>
          <w:color w:val="1F497D"/>
          <w:sz w:val="22"/>
          <w:szCs w:val="22"/>
          <w:lang w:val="es-ES"/>
        </w:rPr>
      </w:pPr>
    </w:p>
    <w:p w:rsidR="00157D05" w:rsidRPr="00025CE7" w:rsidRDefault="00157D05" w:rsidP="00157D05">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157D05" w:rsidRPr="00025CE7" w:rsidRDefault="00157D05" w:rsidP="00157D05">
      <w:pPr>
        <w:pStyle w:val="ww-textoindependiente2"/>
        <w:spacing w:line="240" w:lineRule="auto"/>
        <w:ind w:left="567"/>
        <w:rPr>
          <w:rFonts w:ascii="Tahoma" w:hAnsi="Tahoma" w:cs="Tahoma"/>
          <w:color w:val="1F497D"/>
          <w:sz w:val="22"/>
          <w:szCs w:val="22"/>
          <w:lang w:val="es-ES"/>
        </w:rPr>
      </w:pPr>
    </w:p>
    <w:p w:rsidR="00157D05" w:rsidRDefault="00157D05" w:rsidP="00157D05">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rsidR="00157D05" w:rsidRDefault="00157D05" w:rsidP="00157D05">
      <w:pPr>
        <w:pStyle w:val="ww-textoindependiente2"/>
        <w:spacing w:line="240" w:lineRule="auto"/>
        <w:ind w:left="567"/>
        <w:rPr>
          <w:rFonts w:ascii="Tahoma" w:hAnsi="Tahoma" w:cs="Tahoma"/>
          <w:color w:val="1F497D"/>
          <w:sz w:val="22"/>
          <w:szCs w:val="22"/>
          <w:lang w:val="es-ES"/>
        </w:rPr>
      </w:pPr>
    </w:p>
    <w:p w:rsidR="00157D05" w:rsidRPr="00025CE7" w:rsidRDefault="00157D05" w:rsidP="00157D05">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rsidR="00157D05" w:rsidRPr="00025CE7" w:rsidRDefault="00157D05" w:rsidP="00157D05">
      <w:pPr>
        <w:ind w:left="709"/>
        <w:jc w:val="both"/>
        <w:rPr>
          <w:rFonts w:ascii="Tahoma" w:hAnsi="Tahoma" w:cs="Tahoma"/>
          <w:color w:val="1F497D"/>
          <w:sz w:val="22"/>
          <w:szCs w:val="22"/>
        </w:rPr>
      </w:pPr>
    </w:p>
    <w:p w:rsidR="00157D05" w:rsidRDefault="00157D05">
      <w:pPr>
        <w:numPr>
          <w:ilvl w:val="0"/>
          <w:numId w:val="45"/>
        </w:numPr>
        <w:ind w:left="567" w:hanging="567"/>
        <w:jc w:val="both"/>
        <w:rPr>
          <w:rFonts w:ascii="Tahoma" w:hAnsi="Tahoma" w:cs="Tahoma"/>
          <w:b/>
          <w:color w:val="1F497D"/>
          <w:sz w:val="22"/>
          <w:szCs w:val="28"/>
          <w:lang w:eastAsia="en-US" w:bidi="en-US"/>
        </w:rPr>
        <w:pPrChange w:id="46" w:author="Miguel Angel Pocoata Mendoza" w:date="2016-03-28T19:34:00Z">
          <w:pPr>
            <w:numPr>
              <w:numId w:val="37"/>
            </w:numPr>
            <w:ind w:left="567" w:hanging="567"/>
            <w:jc w:val="both"/>
          </w:pPr>
        </w:pPrChange>
      </w:pPr>
      <w:bookmarkStart w:id="47" w:name="_Toc305051190"/>
      <w:bookmarkEnd w:id="12"/>
      <w:bookmarkEnd w:id="13"/>
      <w:bookmarkEnd w:id="14"/>
      <w:bookmarkEnd w:id="15"/>
      <w:bookmarkEnd w:id="16"/>
      <w:r w:rsidRPr="00025CE7">
        <w:rPr>
          <w:rFonts w:ascii="Tahoma" w:hAnsi="Tahoma" w:cs="Tahoma"/>
          <w:b/>
          <w:color w:val="1F497D"/>
          <w:sz w:val="22"/>
          <w:szCs w:val="28"/>
          <w:lang w:eastAsia="en-US" w:bidi="en-US"/>
        </w:rPr>
        <w:t>Evaluación y Calificación de las Ofertas</w:t>
      </w:r>
      <w:bookmarkEnd w:id="47"/>
      <w:r>
        <w:rPr>
          <w:rFonts w:ascii="Tahoma" w:hAnsi="Tahoma" w:cs="Tahoma"/>
          <w:b/>
          <w:color w:val="1F497D"/>
          <w:sz w:val="22"/>
          <w:szCs w:val="28"/>
          <w:lang w:eastAsia="en-US" w:bidi="en-US"/>
        </w:rPr>
        <w:t xml:space="preserve"> (Sesión Reservada)</w:t>
      </w:r>
    </w:p>
    <w:p w:rsidR="00157D05" w:rsidRPr="00025CE7" w:rsidRDefault="00157D05" w:rsidP="00157D05">
      <w:pPr>
        <w:ind w:left="567"/>
        <w:jc w:val="both"/>
        <w:rPr>
          <w:rFonts w:ascii="Tahoma" w:hAnsi="Tahoma" w:cs="Tahoma"/>
          <w:b/>
          <w:color w:val="1F497D"/>
          <w:sz w:val="22"/>
          <w:szCs w:val="28"/>
          <w:lang w:eastAsia="en-US" w:bidi="en-US"/>
        </w:rPr>
      </w:pPr>
    </w:p>
    <w:p w:rsidR="00157D05" w:rsidRPr="00025CE7" w:rsidRDefault="00157D05" w:rsidP="00157D05">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rsidR="00157D05" w:rsidRPr="00025CE7" w:rsidRDefault="00157D05" w:rsidP="00157D05">
      <w:pPr>
        <w:pStyle w:val="ww-textoindependiente2"/>
        <w:spacing w:line="240" w:lineRule="auto"/>
        <w:ind w:left="567"/>
        <w:rPr>
          <w:rFonts w:ascii="Tahoma" w:hAnsi="Tahoma" w:cs="Tahoma"/>
          <w:color w:val="1F497D"/>
          <w:sz w:val="14"/>
          <w:szCs w:val="22"/>
          <w:lang w:val="es-ES"/>
        </w:rPr>
      </w:pPr>
    </w:p>
    <w:p w:rsidR="00157D05" w:rsidRPr="00025CE7" w:rsidRDefault="00157D05" w:rsidP="00157D05">
      <w:pPr>
        <w:pStyle w:val="ww-textoindependiente2"/>
        <w:spacing w:line="240" w:lineRule="auto"/>
        <w:ind w:left="567"/>
        <w:rPr>
          <w:rFonts w:ascii="Tahoma" w:hAnsi="Tahoma" w:cs="Tahoma"/>
          <w:color w:val="1F497D"/>
          <w:sz w:val="22"/>
          <w:szCs w:val="22"/>
          <w:lang w:val="es-ES"/>
        </w:rPr>
      </w:pPr>
    </w:p>
    <w:p w:rsidR="00157D05" w:rsidRPr="00025CE7" w:rsidRDefault="00157D05" w:rsidP="00157D05">
      <w:pPr>
        <w:pStyle w:val="ww-textoindependiente2"/>
        <w:spacing w:line="240" w:lineRule="auto"/>
        <w:ind w:left="567"/>
        <w:rPr>
          <w:rFonts w:ascii="Tahoma" w:hAnsi="Tahoma" w:cs="Tahoma"/>
          <w:color w:val="1F497D"/>
          <w:sz w:val="14"/>
          <w:szCs w:val="22"/>
          <w:lang w:val="es-ES"/>
        </w:rPr>
      </w:pPr>
    </w:p>
    <w:p w:rsidR="00157D05" w:rsidRPr="00FD12BA" w:rsidRDefault="00157D05">
      <w:pPr>
        <w:pStyle w:val="Prrafodelista"/>
        <w:numPr>
          <w:ilvl w:val="1"/>
          <w:numId w:val="45"/>
        </w:numPr>
        <w:tabs>
          <w:tab w:val="left" w:pos="1134"/>
        </w:tabs>
        <w:jc w:val="both"/>
        <w:outlineLvl w:val="2"/>
        <w:rPr>
          <w:rFonts w:ascii="Tahoma" w:hAnsi="Tahoma" w:cs="Tahoma"/>
          <w:color w:val="1F497D"/>
          <w:sz w:val="22"/>
          <w:szCs w:val="22"/>
          <w:rPrChange w:id="48" w:author="Miguel Angel Pocoata Mendoza" w:date="2016-03-28T19:35:00Z">
            <w:rPr/>
          </w:rPrChange>
        </w:rPr>
        <w:pPrChange w:id="49" w:author="Miguel Angel Pocoata Mendoza" w:date="2016-03-28T19:35:00Z">
          <w:pPr>
            <w:pStyle w:val="Prrafodelista"/>
            <w:numPr>
              <w:ilvl w:val="1"/>
              <w:numId w:val="38"/>
            </w:numPr>
            <w:tabs>
              <w:tab w:val="left" w:pos="1134"/>
            </w:tabs>
            <w:ind w:left="1430" w:hanging="720"/>
            <w:jc w:val="both"/>
            <w:outlineLvl w:val="2"/>
          </w:pPr>
        </w:pPrChange>
      </w:pPr>
      <w:r w:rsidRPr="00FD12BA">
        <w:rPr>
          <w:rFonts w:ascii="Tahoma" w:hAnsi="Tahoma" w:cs="Tahoma"/>
          <w:b/>
          <w:color w:val="1F497D"/>
          <w:sz w:val="22"/>
          <w:szCs w:val="22"/>
          <w:u w:val="single"/>
          <w:rPrChange w:id="50" w:author="Miguel Angel Pocoata Mendoza" w:date="2016-03-28T19:35:00Z">
            <w:rPr>
              <w:b/>
              <w:u w:val="single"/>
            </w:rPr>
          </w:rPrChange>
        </w:rPr>
        <w:t>Sobre A - Documentos Administrativos:</w:t>
      </w:r>
      <w:r w:rsidRPr="00FD12BA">
        <w:rPr>
          <w:rFonts w:ascii="Tahoma" w:hAnsi="Tahoma" w:cs="Tahoma"/>
          <w:color w:val="1F497D"/>
          <w:sz w:val="22"/>
          <w:szCs w:val="22"/>
          <w:rPrChange w:id="51" w:author="Miguel Angel Pocoata Mendoza" w:date="2016-03-28T19:35:00Z">
            <w:rPr/>
          </w:rPrChange>
        </w:rPr>
        <w:t xml:space="preserve"> </w:t>
      </w:r>
      <w:bookmarkStart w:id="52" w:name="_Toc130955333"/>
      <w:bookmarkStart w:id="53" w:name="_Toc130955274"/>
      <w:bookmarkStart w:id="54" w:name="_Toc304275207"/>
      <w:r w:rsidRPr="00FD12BA">
        <w:rPr>
          <w:rFonts w:ascii="Tahoma" w:hAnsi="Tahoma" w:cs="Tahoma"/>
          <w:color w:val="1F497D"/>
          <w:sz w:val="22"/>
          <w:szCs w:val="22"/>
          <w:rPrChange w:id="55" w:author="Miguel Angel Pocoata Mendoza" w:date="2016-03-28T19:35:00Z">
            <w:rPr/>
          </w:rPrChange>
        </w:rPr>
        <w:t>Para la evaluación de los documentos, posterior al acto de apertura, el asesor legal tiene un (1) día hábil y comprende el análisis de los siguientes aspectos.</w:t>
      </w:r>
      <w:r w:rsidRPr="00FD12BA">
        <w:rPr>
          <w:rFonts w:ascii="Tahoma" w:hAnsi="Tahoma" w:cs="Tahoma"/>
          <w:b/>
          <w:color w:val="1F497D"/>
          <w:sz w:val="22"/>
          <w:szCs w:val="22"/>
          <w:rPrChange w:id="56" w:author="Miguel Angel Pocoata Mendoza" w:date="2016-03-28T19:35:00Z">
            <w:rPr>
              <w:b/>
            </w:rPr>
          </w:rPrChange>
        </w:rPr>
        <w:t xml:space="preserve"> </w:t>
      </w:r>
    </w:p>
    <w:p w:rsidR="00157D05" w:rsidRPr="00025CE7" w:rsidRDefault="00157D05" w:rsidP="00157D05">
      <w:pPr>
        <w:pStyle w:val="Prrafodelista"/>
        <w:ind w:left="1276"/>
        <w:jc w:val="both"/>
        <w:outlineLvl w:val="2"/>
        <w:rPr>
          <w:rFonts w:ascii="Tahoma" w:hAnsi="Tahoma" w:cs="Tahoma"/>
          <w:color w:val="1F497D"/>
          <w:sz w:val="22"/>
          <w:szCs w:val="22"/>
        </w:rPr>
      </w:pPr>
    </w:p>
    <w:p w:rsidR="00157D05" w:rsidRPr="00025CE7" w:rsidRDefault="00157D05" w:rsidP="00157D05">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rsidR="00157D05" w:rsidRPr="00025CE7" w:rsidRDefault="00157D05">
      <w:pPr>
        <w:pStyle w:val="Prrafodelista"/>
        <w:numPr>
          <w:ilvl w:val="2"/>
          <w:numId w:val="45"/>
        </w:numPr>
        <w:ind w:left="1985" w:hanging="851"/>
        <w:jc w:val="both"/>
        <w:outlineLvl w:val="2"/>
        <w:rPr>
          <w:rFonts w:ascii="Tahoma" w:hAnsi="Tahoma" w:cs="Tahoma"/>
          <w:color w:val="1F497D"/>
          <w:sz w:val="22"/>
          <w:szCs w:val="22"/>
        </w:rPr>
        <w:pPrChange w:id="57" w:author="Miguel Angel Pocoata Mendoza" w:date="2016-03-28T19:34:00Z">
          <w:pPr>
            <w:pStyle w:val="Prrafodelista"/>
            <w:numPr>
              <w:ilvl w:val="2"/>
              <w:numId w:val="37"/>
            </w:numPr>
            <w:ind w:left="1985" w:hanging="851"/>
            <w:jc w:val="both"/>
            <w:outlineLvl w:val="2"/>
          </w:pPr>
        </w:pPrChange>
      </w:pPr>
      <w:r w:rsidRPr="00025CE7">
        <w:rPr>
          <w:rFonts w:ascii="Tahoma" w:hAnsi="Tahoma" w:cs="Tahoma"/>
          <w:color w:val="1F497D"/>
          <w:sz w:val="22"/>
          <w:szCs w:val="22"/>
        </w:rPr>
        <w:t>Verificación de documentos solicitados, de acuerdo al sistema “Cumple” o “No Cumple”.</w:t>
      </w:r>
    </w:p>
    <w:p w:rsidR="00157D05" w:rsidRPr="00025CE7" w:rsidRDefault="00157D05">
      <w:pPr>
        <w:numPr>
          <w:ilvl w:val="2"/>
          <w:numId w:val="45"/>
        </w:numPr>
        <w:ind w:left="1985" w:hanging="851"/>
        <w:jc w:val="both"/>
        <w:outlineLvl w:val="2"/>
        <w:rPr>
          <w:rFonts w:ascii="Tahoma" w:hAnsi="Tahoma" w:cs="Tahoma"/>
          <w:color w:val="1F497D"/>
          <w:sz w:val="22"/>
          <w:szCs w:val="22"/>
        </w:rPr>
        <w:pPrChange w:id="58" w:author="Miguel Angel Pocoata Mendoza" w:date="2016-03-28T19:34:00Z">
          <w:pPr>
            <w:numPr>
              <w:ilvl w:val="2"/>
              <w:numId w:val="37"/>
            </w:numPr>
            <w:ind w:left="1985" w:hanging="851"/>
            <w:jc w:val="both"/>
            <w:outlineLvl w:val="2"/>
          </w:pPr>
        </w:pPrChange>
      </w:pPr>
      <w:r w:rsidRPr="00025CE7">
        <w:rPr>
          <w:rFonts w:ascii="Tahoma" w:hAnsi="Tahoma" w:cs="Tahoma"/>
          <w:color w:val="1F497D"/>
          <w:sz w:val="22"/>
          <w:szCs w:val="22"/>
        </w:rPr>
        <w:t xml:space="preserve">Habilitación de propuestas en función a aspectos legales, bajo criterios de errores subsanables y no subsanables, detallados en el Anexo 1  – Condiciones Generales del Proceso de Contratación. </w:t>
      </w:r>
    </w:p>
    <w:p w:rsidR="00157D05" w:rsidRPr="00025CE7" w:rsidRDefault="00157D05" w:rsidP="00157D05">
      <w:pPr>
        <w:pStyle w:val="ww-textoindependiente2"/>
        <w:spacing w:line="240" w:lineRule="auto"/>
        <w:ind w:left="1418"/>
        <w:rPr>
          <w:rFonts w:ascii="Tahoma" w:hAnsi="Tahoma" w:cs="Tahoma"/>
          <w:color w:val="1F497D"/>
          <w:sz w:val="14"/>
          <w:szCs w:val="22"/>
          <w:lang w:val="es-ES"/>
        </w:rPr>
      </w:pPr>
    </w:p>
    <w:p w:rsidR="00157D05" w:rsidRPr="00025CE7" w:rsidRDefault="00157D05" w:rsidP="00157D05">
      <w:pPr>
        <w:pStyle w:val="ww-textoindependiente2"/>
        <w:spacing w:line="240" w:lineRule="auto"/>
        <w:ind w:left="1134"/>
        <w:rPr>
          <w:rFonts w:ascii="Tahoma" w:hAnsi="Tahoma" w:cs="Tahoma"/>
          <w:color w:val="1F497D"/>
          <w:sz w:val="14"/>
          <w:szCs w:val="22"/>
          <w:lang w:val="es-ES"/>
        </w:rPr>
      </w:pPr>
    </w:p>
    <w:p w:rsidR="00157D05" w:rsidRPr="00025CE7" w:rsidRDefault="00157D05" w:rsidP="00157D05">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lastRenderedPageBreak/>
        <w:t>El cumplimiento del 100% de los aspectos (considera la corrección de errores subsanables), habilitará al proponente para la evaluación final del proceso.</w:t>
      </w:r>
    </w:p>
    <w:p w:rsidR="00157D05" w:rsidRPr="00025CE7" w:rsidRDefault="00157D05" w:rsidP="00157D05">
      <w:pPr>
        <w:pStyle w:val="ww-textoindependiente2"/>
        <w:spacing w:line="240" w:lineRule="auto"/>
        <w:ind w:left="1418"/>
        <w:rPr>
          <w:rFonts w:ascii="Tahoma" w:hAnsi="Tahoma" w:cs="Tahoma"/>
          <w:color w:val="1F497D"/>
          <w:sz w:val="22"/>
          <w:szCs w:val="22"/>
          <w:lang w:val="es-ES"/>
        </w:rPr>
      </w:pPr>
    </w:p>
    <w:p w:rsidR="00157D05" w:rsidRPr="00025CE7" w:rsidRDefault="00157D05">
      <w:pPr>
        <w:numPr>
          <w:ilvl w:val="1"/>
          <w:numId w:val="45"/>
        </w:numPr>
        <w:jc w:val="both"/>
        <w:outlineLvl w:val="2"/>
        <w:rPr>
          <w:rFonts w:ascii="Tahoma" w:hAnsi="Tahoma" w:cs="Tahoma"/>
          <w:color w:val="1F497D"/>
          <w:sz w:val="22"/>
          <w:szCs w:val="22"/>
        </w:rPr>
        <w:pPrChange w:id="59" w:author="Miguel Angel Pocoata Mendoza" w:date="2016-03-28T19:35:00Z">
          <w:pPr>
            <w:numPr>
              <w:ilvl w:val="1"/>
              <w:numId w:val="38"/>
            </w:numPr>
            <w:ind w:left="1430" w:hanging="720"/>
            <w:jc w:val="both"/>
            <w:outlineLvl w:val="2"/>
          </w:pPr>
        </w:pPrChange>
      </w:pPr>
      <w:r w:rsidRPr="00025CE7">
        <w:rPr>
          <w:rFonts w:ascii="Tahoma" w:hAnsi="Tahoma" w:cs="Tahoma"/>
          <w:b/>
          <w:color w:val="1F497D"/>
          <w:sz w:val="22"/>
          <w:szCs w:val="22"/>
          <w:u w:val="single"/>
        </w:rPr>
        <w:t>Sobre B - Propuesta Técnica</w:t>
      </w:r>
      <w:bookmarkEnd w:id="52"/>
      <w:bookmarkEnd w:id="53"/>
      <w:bookmarkEnd w:id="54"/>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rsidR="00157D05" w:rsidRPr="00025CE7" w:rsidRDefault="00157D05" w:rsidP="00157D05">
      <w:pPr>
        <w:pStyle w:val="ww-textoindependiente2"/>
        <w:spacing w:line="240" w:lineRule="auto"/>
        <w:ind w:left="1418"/>
        <w:rPr>
          <w:rFonts w:ascii="Tahoma" w:hAnsi="Tahoma" w:cs="Tahoma"/>
          <w:color w:val="1F497D"/>
          <w:sz w:val="14"/>
          <w:szCs w:val="22"/>
          <w:lang w:val="es-ES"/>
        </w:rPr>
      </w:pPr>
    </w:p>
    <w:p w:rsidR="00157D05" w:rsidRPr="00025CE7" w:rsidRDefault="00157D05">
      <w:pPr>
        <w:numPr>
          <w:ilvl w:val="2"/>
          <w:numId w:val="45"/>
        </w:numPr>
        <w:ind w:left="1843" w:hanging="709"/>
        <w:jc w:val="both"/>
        <w:outlineLvl w:val="2"/>
        <w:rPr>
          <w:rFonts w:ascii="Tahoma" w:hAnsi="Tahoma" w:cs="Tahoma"/>
          <w:color w:val="1F497D"/>
          <w:sz w:val="22"/>
          <w:szCs w:val="22"/>
        </w:rPr>
        <w:pPrChange w:id="60" w:author="Miguel Angel Pocoata Mendoza" w:date="2016-03-28T19:35:00Z">
          <w:pPr>
            <w:numPr>
              <w:ilvl w:val="2"/>
              <w:numId w:val="38"/>
            </w:numPr>
            <w:ind w:left="1843" w:hanging="709"/>
            <w:jc w:val="both"/>
            <w:outlineLvl w:val="2"/>
          </w:pPr>
        </w:pPrChange>
      </w:pPr>
      <w:r>
        <w:rPr>
          <w:rFonts w:ascii="Tahoma" w:hAnsi="Tahoma" w:cs="Tahoma"/>
          <w:color w:val="1F497D"/>
          <w:sz w:val="22"/>
          <w:szCs w:val="22"/>
        </w:rPr>
        <w:t xml:space="preserve"> </w:t>
      </w:r>
      <w:r w:rsidRPr="00025CE7">
        <w:rPr>
          <w:rFonts w:ascii="Tahoma" w:hAnsi="Tahoma" w:cs="Tahoma"/>
          <w:color w:val="1F497D"/>
          <w:sz w:val="22"/>
          <w:szCs w:val="22"/>
        </w:rPr>
        <w:t xml:space="preserve">Entrega del Sobre B a la Comisión técnica por tres (3) días hábiles para la evaluación correspondiente. </w:t>
      </w:r>
    </w:p>
    <w:p w:rsidR="00157D05" w:rsidRPr="00025CE7" w:rsidRDefault="00157D05" w:rsidP="00157D05">
      <w:pPr>
        <w:ind w:left="1843"/>
        <w:jc w:val="both"/>
        <w:outlineLvl w:val="2"/>
        <w:rPr>
          <w:rFonts w:ascii="Tahoma" w:hAnsi="Tahoma" w:cs="Tahoma"/>
          <w:color w:val="1F497D"/>
          <w:sz w:val="14"/>
          <w:szCs w:val="22"/>
        </w:rPr>
      </w:pPr>
    </w:p>
    <w:p w:rsidR="00157D05" w:rsidRPr="00025CE7" w:rsidRDefault="00157D05">
      <w:pPr>
        <w:numPr>
          <w:ilvl w:val="2"/>
          <w:numId w:val="45"/>
        </w:numPr>
        <w:ind w:left="1843" w:hanging="709"/>
        <w:jc w:val="both"/>
        <w:outlineLvl w:val="2"/>
        <w:rPr>
          <w:rFonts w:ascii="Tahoma" w:hAnsi="Tahoma" w:cs="Tahoma"/>
          <w:color w:val="1F497D"/>
          <w:sz w:val="22"/>
          <w:szCs w:val="22"/>
        </w:rPr>
        <w:pPrChange w:id="61" w:author="Miguel Angel Pocoata Mendoza" w:date="2016-03-28T19:35:00Z">
          <w:pPr>
            <w:numPr>
              <w:ilvl w:val="2"/>
              <w:numId w:val="38"/>
            </w:numPr>
            <w:ind w:left="1843" w:hanging="709"/>
            <w:jc w:val="both"/>
            <w:outlineLvl w:val="2"/>
          </w:pPr>
        </w:pPrChange>
      </w:pPr>
      <w:r>
        <w:rPr>
          <w:rFonts w:ascii="Tahoma" w:hAnsi="Tahoma" w:cs="Tahoma"/>
          <w:color w:val="1F497D"/>
          <w:sz w:val="22"/>
          <w:szCs w:val="22"/>
        </w:rPr>
        <w:t xml:space="preserve"> </w:t>
      </w: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rsidR="00157D05" w:rsidRPr="00025CE7" w:rsidRDefault="00157D05" w:rsidP="00157D05">
      <w:pPr>
        <w:ind w:left="2127"/>
        <w:jc w:val="both"/>
        <w:rPr>
          <w:rFonts w:ascii="Tahoma" w:hAnsi="Tahoma" w:cs="Tahoma"/>
          <w:color w:val="1F497D"/>
          <w:sz w:val="14"/>
        </w:rPr>
      </w:pPr>
    </w:p>
    <w:p w:rsidR="00157D05" w:rsidRPr="00025CE7" w:rsidRDefault="00157D05" w:rsidP="00157D05">
      <w:pPr>
        <w:numPr>
          <w:ilvl w:val="0"/>
          <w:numId w:val="28"/>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Pr>
          <w:rFonts w:ascii="Tahoma" w:hAnsi="Tahoma" w:cs="Tahoma"/>
          <w:color w:val="1F497D"/>
          <w:sz w:val="22"/>
          <w:szCs w:val="22"/>
        </w:rPr>
        <w:t>setenta</w:t>
      </w:r>
      <w:r w:rsidRPr="00025CE7">
        <w:rPr>
          <w:rFonts w:ascii="Tahoma" w:hAnsi="Tahoma" w:cs="Tahoma"/>
          <w:color w:val="1F497D"/>
          <w:sz w:val="22"/>
          <w:szCs w:val="22"/>
        </w:rPr>
        <w:t xml:space="preserve"> </w:t>
      </w:r>
      <w:r w:rsidRPr="008B1BE8">
        <w:rPr>
          <w:rFonts w:ascii="Tahoma" w:hAnsi="Tahoma" w:cs="Tahoma"/>
          <w:color w:val="1F497D"/>
          <w:sz w:val="22"/>
          <w:szCs w:val="22"/>
        </w:rPr>
        <w:t>(70</w:t>
      </w:r>
      <w:r w:rsidRPr="00025CE7">
        <w:rPr>
          <w:rFonts w:ascii="Tahoma" w:hAnsi="Tahoma" w:cs="Tahoma"/>
          <w:color w:val="1F497D"/>
          <w:sz w:val="22"/>
          <w:szCs w:val="22"/>
        </w:rPr>
        <w:t xml:space="preserve"> por ciento del total de la calificación cuando existan criterios calificables, caso contrario su calificación corresponde al cien (100) por ciento. Solamente se habilitan a la siguiente etapa los proponentes que cumplan con todos los criterios mandatorios.</w:t>
      </w:r>
    </w:p>
    <w:p w:rsidR="00157D05" w:rsidRPr="00025CE7" w:rsidRDefault="00157D05" w:rsidP="00157D05">
      <w:pPr>
        <w:ind w:left="2127"/>
        <w:jc w:val="both"/>
        <w:rPr>
          <w:rFonts w:ascii="Tahoma" w:hAnsi="Tahoma" w:cs="Tahoma"/>
          <w:color w:val="1F497D"/>
        </w:rPr>
      </w:pPr>
    </w:p>
    <w:p w:rsidR="00157D05" w:rsidRPr="00025CE7" w:rsidRDefault="00157D05" w:rsidP="00157D05">
      <w:pPr>
        <w:pStyle w:val="Prrafodelista"/>
        <w:numPr>
          <w:ilvl w:val="0"/>
          <w:numId w:val="28"/>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(3</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rsidR="00157D05" w:rsidRPr="00025CE7" w:rsidRDefault="00157D05" w:rsidP="00157D05">
      <w:pPr>
        <w:tabs>
          <w:tab w:val="left" w:pos="2268"/>
        </w:tabs>
        <w:ind w:left="1843"/>
        <w:jc w:val="both"/>
        <w:rPr>
          <w:rFonts w:ascii="Tahoma" w:hAnsi="Tahoma" w:cs="Tahoma"/>
          <w:color w:val="1F497D"/>
          <w:szCs w:val="22"/>
        </w:rPr>
      </w:pPr>
    </w:p>
    <w:p w:rsidR="00157D05" w:rsidRPr="00025CE7" w:rsidRDefault="00157D05" w:rsidP="00157D05">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157D05" w:rsidRPr="00025CE7" w:rsidRDefault="00157D05" w:rsidP="00157D05">
      <w:pPr>
        <w:pStyle w:val="ww-textoindependiente2"/>
        <w:spacing w:line="240" w:lineRule="auto"/>
        <w:ind w:left="1418"/>
        <w:rPr>
          <w:rFonts w:ascii="Tahoma" w:hAnsi="Tahoma" w:cs="Tahoma"/>
          <w:b/>
          <w:color w:val="1F497D"/>
          <w:sz w:val="22"/>
          <w:szCs w:val="22"/>
          <w:lang w:val="es-ES" w:bidi="en-US"/>
        </w:rPr>
      </w:pPr>
    </w:p>
    <w:p w:rsidR="00157D05" w:rsidRPr="00025CE7" w:rsidRDefault="00157D05">
      <w:pPr>
        <w:pStyle w:val="Prrafodelista"/>
        <w:numPr>
          <w:ilvl w:val="1"/>
          <w:numId w:val="45"/>
        </w:numPr>
        <w:ind w:left="1134" w:hanging="567"/>
        <w:jc w:val="both"/>
        <w:rPr>
          <w:rFonts w:ascii="Tahoma" w:hAnsi="Tahoma" w:cs="Tahoma"/>
          <w:color w:val="1F497D"/>
          <w:sz w:val="22"/>
          <w:szCs w:val="22"/>
        </w:rPr>
        <w:pPrChange w:id="62" w:author="Miguel Angel Pocoata Mendoza" w:date="2016-03-28T19:35:00Z">
          <w:pPr>
            <w:pStyle w:val="Prrafodelista"/>
            <w:numPr>
              <w:ilvl w:val="1"/>
              <w:numId w:val="38"/>
            </w:numPr>
            <w:ind w:left="1134" w:hanging="567"/>
            <w:jc w:val="both"/>
          </w:pPr>
        </w:pPrChange>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rsidR="00157D05" w:rsidRPr="00025CE7" w:rsidRDefault="00157D05" w:rsidP="00157D05">
      <w:pPr>
        <w:ind w:left="708"/>
        <w:jc w:val="both"/>
        <w:outlineLvl w:val="2"/>
        <w:rPr>
          <w:rFonts w:ascii="Tahoma" w:hAnsi="Tahoma" w:cs="Tahoma"/>
          <w:color w:val="1F497D"/>
          <w:sz w:val="22"/>
          <w:szCs w:val="24"/>
        </w:rPr>
      </w:pPr>
    </w:p>
    <w:p w:rsidR="00157D05" w:rsidRPr="00025CE7" w:rsidRDefault="00157D05">
      <w:pPr>
        <w:pStyle w:val="Prrafodelista"/>
        <w:numPr>
          <w:ilvl w:val="1"/>
          <w:numId w:val="45"/>
        </w:numPr>
        <w:ind w:left="1134" w:hanging="567"/>
        <w:jc w:val="both"/>
        <w:rPr>
          <w:rFonts w:ascii="Tahoma" w:hAnsi="Tahoma" w:cs="Tahoma"/>
          <w:b/>
          <w:color w:val="1F497D"/>
          <w:sz w:val="22"/>
          <w:szCs w:val="22"/>
          <w:u w:val="single"/>
        </w:rPr>
        <w:pPrChange w:id="63" w:author="Miguel Angel Pocoata Mendoza" w:date="2016-03-28T19:35:00Z">
          <w:pPr>
            <w:pStyle w:val="Prrafodelista"/>
            <w:numPr>
              <w:ilvl w:val="1"/>
              <w:numId w:val="38"/>
            </w:numPr>
            <w:ind w:left="1134" w:hanging="567"/>
            <w:jc w:val="both"/>
          </w:pPr>
        </w:pPrChange>
      </w:pPr>
      <w:r w:rsidRPr="00025CE7">
        <w:rPr>
          <w:rFonts w:ascii="Tahoma" w:hAnsi="Tahoma" w:cs="Tahoma"/>
          <w:b/>
          <w:color w:val="1F497D"/>
          <w:sz w:val="22"/>
          <w:szCs w:val="22"/>
          <w:u w:val="single"/>
        </w:rPr>
        <w:t>Calificación Final:</w:t>
      </w:r>
    </w:p>
    <w:p w:rsidR="00157D05" w:rsidRPr="00025CE7"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rsidR="00157D05" w:rsidRPr="00025CE7" w:rsidRDefault="00157D05" w:rsidP="00157D05">
      <w:pPr>
        <w:ind w:left="1134" w:hanging="567"/>
        <w:jc w:val="both"/>
        <w:rPr>
          <w:rFonts w:ascii="Tahoma" w:hAnsi="Tahoma" w:cs="Tahoma"/>
          <w:color w:val="1F497D"/>
          <w:sz w:val="14"/>
          <w:szCs w:val="22"/>
        </w:rPr>
      </w:pPr>
    </w:p>
    <w:p w:rsidR="00157D05" w:rsidRPr="00025CE7" w:rsidRDefault="00157D05" w:rsidP="00157D05">
      <w:pPr>
        <w:ind w:left="1134" w:hanging="567"/>
        <w:jc w:val="both"/>
        <w:rPr>
          <w:rFonts w:ascii="Tahoma" w:hAnsi="Tahoma" w:cs="Tahoma"/>
          <w:color w:val="1F497D"/>
          <w:sz w:val="14"/>
          <w:szCs w:val="22"/>
        </w:rPr>
      </w:pPr>
    </w:p>
    <w:p w:rsidR="00157D05" w:rsidRPr="00025CE7" w:rsidRDefault="00157D05">
      <w:pPr>
        <w:pStyle w:val="Prrafodelista"/>
        <w:numPr>
          <w:ilvl w:val="1"/>
          <w:numId w:val="45"/>
        </w:numPr>
        <w:ind w:left="1134" w:hanging="567"/>
        <w:jc w:val="both"/>
        <w:rPr>
          <w:rFonts w:ascii="Tahoma" w:hAnsi="Tahoma" w:cs="Tahoma"/>
          <w:b/>
          <w:color w:val="1F497D"/>
          <w:sz w:val="22"/>
          <w:szCs w:val="22"/>
          <w:u w:val="single"/>
        </w:rPr>
        <w:pPrChange w:id="64" w:author="Miguel Angel Pocoata Mendoza" w:date="2016-03-28T19:35:00Z">
          <w:pPr>
            <w:pStyle w:val="Prrafodelista"/>
            <w:numPr>
              <w:ilvl w:val="1"/>
              <w:numId w:val="38"/>
            </w:numPr>
            <w:ind w:left="1134" w:hanging="567"/>
            <w:jc w:val="both"/>
          </w:pPr>
        </w:pPrChange>
      </w:pPr>
      <w:r w:rsidRPr="00025CE7">
        <w:rPr>
          <w:rFonts w:ascii="Tahoma" w:hAnsi="Tahoma" w:cs="Tahoma"/>
          <w:b/>
          <w:color w:val="1F497D"/>
          <w:sz w:val="22"/>
          <w:szCs w:val="22"/>
          <w:u w:val="single"/>
        </w:rPr>
        <w:t>Adjudicación:</w:t>
      </w:r>
    </w:p>
    <w:p w:rsidR="00157D05" w:rsidRPr="00025CE7" w:rsidRDefault="00157D05" w:rsidP="00157D05">
      <w:pPr>
        <w:ind w:left="567"/>
        <w:jc w:val="both"/>
        <w:rPr>
          <w:rFonts w:ascii="Tahoma" w:hAnsi="Tahoma" w:cs="Tahoma"/>
          <w:b/>
          <w:color w:val="1F497D"/>
          <w:sz w:val="22"/>
          <w:szCs w:val="22"/>
          <w:u w:val="single"/>
        </w:rPr>
      </w:pPr>
    </w:p>
    <w:p w:rsidR="00157D05" w:rsidRPr="00025CE7"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157D05" w:rsidRPr="00025CE7" w:rsidRDefault="00157D05" w:rsidP="00157D05">
      <w:pPr>
        <w:ind w:left="1134"/>
        <w:jc w:val="both"/>
        <w:rPr>
          <w:rFonts w:ascii="Tahoma" w:hAnsi="Tahoma" w:cs="Tahoma"/>
          <w:color w:val="1F497D"/>
          <w:sz w:val="22"/>
          <w:szCs w:val="22"/>
        </w:rPr>
      </w:pPr>
    </w:p>
    <w:p w:rsidR="00157D05" w:rsidRPr="00025CE7"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157D05" w:rsidRPr="00025CE7" w:rsidRDefault="00157D05" w:rsidP="00157D05">
      <w:pPr>
        <w:ind w:left="1134"/>
        <w:jc w:val="both"/>
        <w:rPr>
          <w:rFonts w:ascii="Tahoma" w:hAnsi="Tahoma" w:cs="Tahoma"/>
          <w:color w:val="1F497D"/>
          <w:sz w:val="22"/>
          <w:szCs w:val="22"/>
        </w:rPr>
      </w:pPr>
    </w:p>
    <w:p w:rsidR="00157D05" w:rsidRPr="00025CE7"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lastRenderedPageBreak/>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rsidR="00157D05" w:rsidRPr="00025CE7" w:rsidRDefault="00157D05" w:rsidP="00157D05">
      <w:pPr>
        <w:ind w:left="1134"/>
        <w:jc w:val="both"/>
        <w:rPr>
          <w:rFonts w:ascii="Tahoma" w:hAnsi="Tahoma" w:cs="Tahoma"/>
          <w:color w:val="1F497D"/>
          <w:sz w:val="22"/>
          <w:szCs w:val="22"/>
        </w:rPr>
      </w:pPr>
    </w:p>
    <w:p w:rsidR="00157D05" w:rsidRDefault="00157D05" w:rsidP="00157D05">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 será causal para dejar sin efecto la nota de adjudicación y ejecución de la Garantía de Seriedad de Propuesta.</w:t>
      </w:r>
    </w:p>
    <w:p w:rsidR="00157D05" w:rsidRPr="00025CE7" w:rsidRDefault="00157D05" w:rsidP="00157D05">
      <w:pPr>
        <w:ind w:left="1134"/>
        <w:jc w:val="both"/>
        <w:rPr>
          <w:rFonts w:ascii="Tahoma" w:hAnsi="Tahoma" w:cs="Tahoma"/>
          <w:b/>
          <w:color w:val="1F497D"/>
          <w:sz w:val="22"/>
          <w:szCs w:val="22"/>
        </w:rPr>
      </w:pPr>
    </w:p>
    <w:p w:rsidR="00157D05" w:rsidRPr="00025CE7" w:rsidRDefault="00157D05" w:rsidP="00157D05">
      <w:pPr>
        <w:ind w:left="1134"/>
        <w:jc w:val="both"/>
        <w:rPr>
          <w:rFonts w:ascii="Tahoma" w:hAnsi="Tahoma" w:cs="Tahoma"/>
          <w:color w:val="1F497D"/>
          <w:sz w:val="20"/>
          <w:szCs w:val="22"/>
        </w:rPr>
      </w:pPr>
    </w:p>
    <w:p w:rsidR="00157D05" w:rsidRPr="00025CE7" w:rsidRDefault="00157D05">
      <w:pPr>
        <w:pStyle w:val="Prrafodelista"/>
        <w:numPr>
          <w:ilvl w:val="1"/>
          <w:numId w:val="45"/>
        </w:numPr>
        <w:ind w:left="1134" w:hanging="567"/>
        <w:jc w:val="both"/>
        <w:rPr>
          <w:rFonts w:ascii="Tahoma" w:hAnsi="Tahoma" w:cs="Tahoma"/>
          <w:b/>
          <w:color w:val="1F497D"/>
          <w:sz w:val="22"/>
          <w:szCs w:val="22"/>
          <w:u w:val="single"/>
        </w:rPr>
        <w:pPrChange w:id="65" w:author="Miguel Angel Pocoata Mendoza" w:date="2016-03-28T19:35:00Z">
          <w:pPr>
            <w:pStyle w:val="Prrafodelista"/>
            <w:numPr>
              <w:ilvl w:val="1"/>
              <w:numId w:val="38"/>
            </w:numPr>
            <w:ind w:left="1134" w:hanging="567"/>
            <w:jc w:val="both"/>
          </w:pPr>
        </w:pPrChange>
      </w:pPr>
      <w:r w:rsidRPr="00025CE7">
        <w:rPr>
          <w:rFonts w:ascii="Tahoma" w:hAnsi="Tahoma" w:cs="Tahoma"/>
          <w:b/>
          <w:color w:val="1F497D"/>
          <w:sz w:val="22"/>
          <w:szCs w:val="22"/>
          <w:u w:val="single"/>
        </w:rPr>
        <w:t>Formalización (Documento de Compra):</w:t>
      </w:r>
    </w:p>
    <w:p w:rsidR="00157D05" w:rsidRPr="00025CE7" w:rsidRDefault="00157D05" w:rsidP="00157D05">
      <w:pPr>
        <w:ind w:left="567"/>
        <w:jc w:val="both"/>
        <w:rPr>
          <w:rFonts w:ascii="Tahoma" w:hAnsi="Tahoma" w:cs="Tahoma"/>
          <w:b/>
          <w:color w:val="1F497D"/>
          <w:sz w:val="22"/>
          <w:szCs w:val="22"/>
          <w:u w:val="single"/>
        </w:rPr>
      </w:pPr>
    </w:p>
    <w:p w:rsidR="00157D05" w:rsidRPr="00025CE7"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rsidR="00157D05" w:rsidRPr="00025CE7" w:rsidRDefault="00157D05" w:rsidP="00157D05">
      <w:pPr>
        <w:ind w:left="1134"/>
        <w:jc w:val="both"/>
        <w:rPr>
          <w:rFonts w:ascii="Tahoma" w:hAnsi="Tahoma" w:cs="Tahoma"/>
          <w:color w:val="1F497D"/>
          <w:sz w:val="12"/>
          <w:szCs w:val="22"/>
        </w:rPr>
      </w:pPr>
    </w:p>
    <w:p w:rsidR="00157D05"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rsidR="008D0E63" w:rsidRDefault="008D0E63" w:rsidP="00157D05">
      <w:pPr>
        <w:ind w:left="1134"/>
        <w:jc w:val="both"/>
        <w:rPr>
          <w:rFonts w:ascii="Tahoma" w:hAnsi="Tahoma" w:cs="Tahoma"/>
          <w:color w:val="1F497D"/>
          <w:sz w:val="22"/>
          <w:szCs w:val="22"/>
        </w:rPr>
      </w:pPr>
    </w:p>
    <w:p w:rsidR="0029031E" w:rsidRDefault="0029031E" w:rsidP="00157D05">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w:t>
      </w:r>
      <w:r w:rsidR="008D0E63">
        <w:rPr>
          <w:rFonts w:ascii="Tahoma" w:hAnsi="Tahoma" w:cs="Tahoma"/>
          <w:color w:val="1F497D"/>
          <w:sz w:val="22"/>
          <w:szCs w:val="22"/>
        </w:rPr>
        <w:t>calendario</w:t>
      </w:r>
      <w:r>
        <w:rPr>
          <w:rFonts w:ascii="Tahoma" w:hAnsi="Tahoma" w:cs="Tahoma"/>
          <w:color w:val="1F497D"/>
          <w:sz w:val="22"/>
          <w:szCs w:val="22"/>
        </w:rPr>
        <w:t xml:space="preserve">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sidR="008D0E63">
        <w:rPr>
          <w:rFonts w:ascii="Tahoma" w:hAnsi="Tahoma" w:cs="Tahoma"/>
          <w:color w:val="1F497D"/>
          <w:sz w:val="22"/>
          <w:szCs w:val="22"/>
        </w:rPr>
        <w:t xml:space="preserve">, quedando impedido de participar en procesos de </w:t>
      </w:r>
      <w:r w:rsidR="008D0E63" w:rsidRPr="008D0E63">
        <w:rPr>
          <w:rFonts w:ascii="Tahoma" w:hAnsi="Tahoma" w:cs="Tahoma"/>
          <w:color w:val="1F497D"/>
          <w:sz w:val="22"/>
          <w:szCs w:val="22"/>
        </w:rPr>
        <w:t>ENTEL S.A.</w:t>
      </w:r>
      <w:r w:rsidR="008D0E63">
        <w:rPr>
          <w:rFonts w:ascii="Tahoma" w:hAnsi="Tahoma" w:cs="Tahoma"/>
          <w:color w:val="1F497D"/>
          <w:sz w:val="22"/>
          <w:szCs w:val="22"/>
        </w:rPr>
        <w:t xml:space="preserve"> por 1 año.</w:t>
      </w:r>
    </w:p>
    <w:p w:rsidR="0029031E" w:rsidRPr="00025CE7" w:rsidRDefault="0029031E" w:rsidP="00157D05">
      <w:pPr>
        <w:ind w:left="1134"/>
        <w:jc w:val="both"/>
        <w:rPr>
          <w:rFonts w:ascii="Tahoma" w:hAnsi="Tahoma" w:cs="Tahoma"/>
          <w:color w:val="1F497D"/>
          <w:sz w:val="22"/>
          <w:szCs w:val="22"/>
        </w:rPr>
      </w:pPr>
    </w:p>
    <w:p w:rsidR="00157D05" w:rsidRPr="00025CE7" w:rsidRDefault="00157D05">
      <w:pPr>
        <w:pStyle w:val="Prrafodelista"/>
        <w:numPr>
          <w:ilvl w:val="1"/>
          <w:numId w:val="45"/>
        </w:numPr>
        <w:ind w:left="1134" w:hanging="567"/>
        <w:jc w:val="both"/>
        <w:rPr>
          <w:rFonts w:ascii="Tahoma" w:hAnsi="Tahoma" w:cs="Tahoma"/>
          <w:b/>
          <w:color w:val="1F497D"/>
          <w:sz w:val="22"/>
          <w:szCs w:val="22"/>
          <w:u w:val="single"/>
        </w:rPr>
        <w:pPrChange w:id="66" w:author="Miguel Angel Pocoata Mendoza" w:date="2016-03-28T19:35:00Z">
          <w:pPr>
            <w:pStyle w:val="Prrafodelista"/>
            <w:numPr>
              <w:ilvl w:val="1"/>
              <w:numId w:val="38"/>
            </w:numPr>
            <w:ind w:left="1134" w:hanging="567"/>
            <w:jc w:val="both"/>
          </w:pPr>
        </w:pPrChange>
      </w:pPr>
      <w:r w:rsidRPr="00025CE7">
        <w:rPr>
          <w:rFonts w:ascii="Tahoma" w:hAnsi="Tahoma" w:cs="Tahoma"/>
          <w:b/>
          <w:color w:val="1F497D"/>
          <w:sz w:val="22"/>
          <w:szCs w:val="22"/>
          <w:u w:val="single"/>
        </w:rPr>
        <w:t>Documentos que debe Presentar el Proponente</w:t>
      </w:r>
    </w:p>
    <w:p w:rsidR="00157D05" w:rsidRPr="00025CE7" w:rsidRDefault="00157D05" w:rsidP="00157D05">
      <w:pPr>
        <w:ind w:left="567"/>
        <w:jc w:val="both"/>
        <w:rPr>
          <w:rFonts w:ascii="Tahoma" w:hAnsi="Tahoma" w:cs="Tahoma"/>
          <w:b/>
          <w:color w:val="1F497D"/>
          <w:sz w:val="22"/>
          <w:szCs w:val="22"/>
          <w:u w:val="single"/>
        </w:rPr>
      </w:pPr>
    </w:p>
    <w:p w:rsidR="00157D05" w:rsidRPr="00025CE7"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rsidR="00157D05" w:rsidRPr="00025CE7" w:rsidRDefault="00157D05" w:rsidP="00157D05">
      <w:pPr>
        <w:ind w:left="1134" w:hanging="567"/>
        <w:jc w:val="both"/>
        <w:rPr>
          <w:rFonts w:ascii="Tahoma" w:hAnsi="Tahoma" w:cs="Tahoma"/>
          <w:color w:val="1F497D"/>
          <w:sz w:val="14"/>
          <w:szCs w:val="22"/>
        </w:rPr>
      </w:pPr>
    </w:p>
    <w:p w:rsidR="00157D05" w:rsidRPr="00025CE7" w:rsidRDefault="00157D05" w:rsidP="00157D05">
      <w:pPr>
        <w:pStyle w:val="Prrafodelista"/>
        <w:numPr>
          <w:ilvl w:val="0"/>
          <w:numId w:val="29"/>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rsidR="00157D05" w:rsidRPr="00025CE7" w:rsidRDefault="00157D05" w:rsidP="00157D05">
      <w:pPr>
        <w:pStyle w:val="Prrafodelista"/>
        <w:tabs>
          <w:tab w:val="left" w:pos="1701"/>
        </w:tabs>
        <w:ind w:left="1701"/>
        <w:jc w:val="both"/>
        <w:rPr>
          <w:rFonts w:ascii="Tahoma" w:hAnsi="Tahoma" w:cs="Tahoma"/>
          <w:color w:val="1F497D"/>
          <w:sz w:val="22"/>
          <w:szCs w:val="22"/>
        </w:rPr>
      </w:pPr>
    </w:p>
    <w:p w:rsidR="00157D05" w:rsidRPr="00025CE7" w:rsidRDefault="00157D05" w:rsidP="00157D05">
      <w:pPr>
        <w:pStyle w:val="Prrafodelista"/>
        <w:numPr>
          <w:ilvl w:val="1"/>
          <w:numId w:val="2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rsidR="00157D05" w:rsidRPr="00025CE7" w:rsidRDefault="00157D05" w:rsidP="00157D05">
      <w:pPr>
        <w:pStyle w:val="Prrafodelista"/>
        <w:numPr>
          <w:ilvl w:val="1"/>
          <w:numId w:val="2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157D05" w:rsidRPr="00025CE7" w:rsidRDefault="00157D05" w:rsidP="00157D05">
      <w:pPr>
        <w:numPr>
          <w:ilvl w:val="1"/>
          <w:numId w:val="29"/>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rsidR="00157D05" w:rsidRPr="00025CE7" w:rsidRDefault="00157D05" w:rsidP="00157D05">
      <w:pPr>
        <w:pStyle w:val="Prrafodelista"/>
        <w:tabs>
          <w:tab w:val="left" w:pos="2268"/>
        </w:tabs>
        <w:ind w:left="2268"/>
        <w:jc w:val="both"/>
        <w:rPr>
          <w:rFonts w:ascii="Tahoma" w:hAnsi="Tahoma" w:cs="Tahoma"/>
          <w:color w:val="1F497D"/>
          <w:sz w:val="22"/>
          <w:szCs w:val="22"/>
        </w:rPr>
      </w:pPr>
    </w:p>
    <w:p w:rsidR="00157D05" w:rsidRPr="00025CE7" w:rsidRDefault="00157D05" w:rsidP="00157D05">
      <w:pPr>
        <w:pStyle w:val="Prrafodelista"/>
        <w:rPr>
          <w:rFonts w:ascii="Tahoma" w:hAnsi="Tahoma" w:cs="Tahoma"/>
          <w:color w:val="1F497D"/>
          <w:sz w:val="14"/>
          <w:szCs w:val="22"/>
          <w:lang w:val="es-BO"/>
        </w:rPr>
      </w:pPr>
    </w:p>
    <w:p w:rsidR="00157D05" w:rsidRPr="00025CE7" w:rsidRDefault="00157D05" w:rsidP="00157D05">
      <w:pPr>
        <w:pStyle w:val="Prrafodelista"/>
        <w:numPr>
          <w:ilvl w:val="0"/>
          <w:numId w:val="29"/>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rsidR="00157D05" w:rsidRPr="00025CE7" w:rsidRDefault="00157D05" w:rsidP="00157D05">
      <w:pPr>
        <w:pStyle w:val="Prrafodelista"/>
        <w:tabs>
          <w:tab w:val="left" w:pos="1701"/>
        </w:tabs>
        <w:ind w:left="1701"/>
        <w:jc w:val="both"/>
        <w:rPr>
          <w:rFonts w:ascii="Tahoma" w:hAnsi="Tahoma" w:cs="Tahoma"/>
          <w:color w:val="1F497D"/>
          <w:sz w:val="22"/>
          <w:szCs w:val="22"/>
        </w:rPr>
      </w:pPr>
    </w:p>
    <w:p w:rsidR="00157D05" w:rsidRPr="00025CE7" w:rsidRDefault="00157D05" w:rsidP="00157D05">
      <w:pPr>
        <w:numPr>
          <w:ilvl w:val="0"/>
          <w:numId w:val="3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 </w:t>
      </w:r>
    </w:p>
    <w:p w:rsidR="00157D05" w:rsidRPr="00025CE7" w:rsidRDefault="00157D05" w:rsidP="00157D05">
      <w:pPr>
        <w:numPr>
          <w:ilvl w:val="0"/>
          <w:numId w:val="3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del Testimonio de Poder del Representante Legal debidamente inscrito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w:t>
      </w:r>
    </w:p>
    <w:p w:rsidR="00157D05" w:rsidRPr="00025CE7" w:rsidRDefault="00157D05" w:rsidP="00157D05">
      <w:pPr>
        <w:numPr>
          <w:ilvl w:val="0"/>
          <w:numId w:val="3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lastRenderedPageBreak/>
        <w:t>Certificado original de actualización de la matrícula de comercio emitido por FUNDEMPRESA vigente.</w:t>
      </w:r>
    </w:p>
    <w:p w:rsidR="00157D05" w:rsidRPr="00025CE7" w:rsidRDefault="00157D05" w:rsidP="00157D05">
      <w:pPr>
        <w:numPr>
          <w:ilvl w:val="0"/>
          <w:numId w:val="3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rsidR="00157D05" w:rsidRPr="00025CE7" w:rsidRDefault="00157D05" w:rsidP="00157D05">
      <w:pPr>
        <w:numPr>
          <w:ilvl w:val="0"/>
          <w:numId w:val="3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w:t>
      </w:r>
      <w:ins w:id="67" w:author="Jovana Montaño de Chavez" w:date="2016-03-29T08:54:00Z">
        <w:r w:rsidR="008D7BA3">
          <w:rPr>
            <w:rFonts w:ascii="Tahoma" w:hAnsi="Tahoma" w:cs="Tahoma"/>
            <w:color w:val="1F497D"/>
            <w:sz w:val="22"/>
            <w:szCs w:val="22"/>
          </w:rPr>
          <w:t>7</w:t>
        </w:r>
      </w:ins>
      <w:del w:id="68" w:author="Jovana Montaño de Chavez" w:date="2016-03-29T08:54:00Z">
        <w:r w:rsidRPr="00025CE7" w:rsidDel="008D7BA3">
          <w:rPr>
            <w:rFonts w:ascii="Tahoma" w:hAnsi="Tahoma" w:cs="Tahoma"/>
            <w:color w:val="1F497D"/>
            <w:sz w:val="22"/>
            <w:szCs w:val="22"/>
          </w:rPr>
          <w:delText>8</w:delText>
        </w:r>
      </w:del>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157D05" w:rsidRPr="00025CE7" w:rsidRDefault="00157D05" w:rsidP="00157D05">
      <w:pPr>
        <w:pStyle w:val="Prrafodelista"/>
        <w:ind w:left="794"/>
        <w:jc w:val="both"/>
        <w:rPr>
          <w:rFonts w:ascii="Verdana" w:hAnsi="Verdana" w:cs="Arial"/>
          <w:color w:val="1F497D"/>
          <w:sz w:val="14"/>
          <w:szCs w:val="18"/>
        </w:rPr>
      </w:pPr>
    </w:p>
    <w:p w:rsidR="00157D05" w:rsidRPr="00025CE7" w:rsidRDefault="00157D05" w:rsidP="00157D05">
      <w:pPr>
        <w:pStyle w:val="Prrafodelista"/>
        <w:numPr>
          <w:ilvl w:val="1"/>
          <w:numId w:val="10"/>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157D05" w:rsidRPr="00025CE7" w:rsidRDefault="00157D05" w:rsidP="00157D05">
      <w:pPr>
        <w:ind w:left="567"/>
        <w:jc w:val="both"/>
        <w:rPr>
          <w:rFonts w:ascii="Tahoma" w:hAnsi="Tahoma" w:cs="Tahoma"/>
          <w:color w:val="1F497D"/>
          <w:sz w:val="14"/>
          <w:szCs w:val="22"/>
        </w:rPr>
      </w:pPr>
    </w:p>
    <w:p w:rsidR="00157D05" w:rsidRPr="00025CE7" w:rsidRDefault="00157D05" w:rsidP="00157D05">
      <w:pPr>
        <w:pStyle w:val="Prrafodelista"/>
        <w:numPr>
          <w:ilvl w:val="1"/>
          <w:numId w:val="31"/>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rsidR="00157D05" w:rsidRPr="00025CE7" w:rsidRDefault="00157D05" w:rsidP="00157D05">
      <w:pPr>
        <w:pStyle w:val="Prrafodelista"/>
        <w:ind w:left="2552"/>
        <w:jc w:val="both"/>
        <w:outlineLvl w:val="0"/>
        <w:rPr>
          <w:rFonts w:ascii="Tahoma" w:hAnsi="Tahoma" w:cs="Tahoma"/>
          <w:color w:val="1F497D"/>
          <w:sz w:val="18"/>
          <w:szCs w:val="22"/>
          <w:lang w:val="es-BO"/>
        </w:rPr>
      </w:pPr>
    </w:p>
    <w:p w:rsidR="00157D05" w:rsidRPr="00025CE7" w:rsidRDefault="00157D05" w:rsidP="00157D05">
      <w:pPr>
        <w:pStyle w:val="Prrafodelista"/>
        <w:ind w:left="2552"/>
        <w:jc w:val="both"/>
        <w:outlineLvl w:val="0"/>
        <w:rPr>
          <w:rFonts w:ascii="Tahoma" w:hAnsi="Tahoma" w:cs="Tahoma"/>
          <w:color w:val="1F497D"/>
          <w:sz w:val="18"/>
          <w:szCs w:val="22"/>
          <w:lang w:val="es-BO"/>
        </w:rPr>
      </w:pPr>
    </w:p>
    <w:p w:rsidR="00157D05" w:rsidRPr="00025CE7" w:rsidRDefault="00157D05" w:rsidP="00157D05">
      <w:pPr>
        <w:pStyle w:val="Prrafodelista"/>
        <w:numPr>
          <w:ilvl w:val="2"/>
          <w:numId w:val="3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157D05" w:rsidRPr="00025CE7" w:rsidRDefault="00157D05" w:rsidP="00157D05">
      <w:pPr>
        <w:pStyle w:val="Prrafodelista"/>
        <w:numPr>
          <w:ilvl w:val="2"/>
          <w:numId w:val="3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rsidR="00157D05" w:rsidRPr="00025CE7" w:rsidRDefault="00157D05" w:rsidP="00157D05">
      <w:pPr>
        <w:pStyle w:val="Prrafodelista"/>
        <w:numPr>
          <w:ilvl w:val="2"/>
          <w:numId w:val="3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rsidR="00157D05" w:rsidRPr="00025CE7" w:rsidRDefault="00157D05" w:rsidP="00157D05">
      <w:pPr>
        <w:pStyle w:val="Prrafodelista"/>
        <w:numPr>
          <w:ilvl w:val="2"/>
          <w:numId w:val="3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w:t>
      </w:r>
      <w:ins w:id="69" w:author="Jovana Montaño de Chavez" w:date="2016-03-29T08:54:00Z">
        <w:r w:rsidR="008D7BA3">
          <w:rPr>
            <w:rFonts w:ascii="Tahoma" w:hAnsi="Tahoma" w:cs="Tahoma"/>
            <w:color w:val="1F497D"/>
            <w:sz w:val="22"/>
            <w:szCs w:val="22"/>
            <w:lang w:val="es-BO"/>
          </w:rPr>
          <w:t>7</w:t>
        </w:r>
      </w:ins>
      <w:del w:id="70" w:author="Jovana Montaño de Chavez" w:date="2016-03-29T08:54:00Z">
        <w:r w:rsidRPr="00025CE7" w:rsidDel="008D7BA3">
          <w:rPr>
            <w:rFonts w:ascii="Tahoma" w:hAnsi="Tahoma" w:cs="Tahoma"/>
            <w:color w:val="1F497D"/>
            <w:sz w:val="22"/>
            <w:szCs w:val="22"/>
            <w:lang w:val="es-BO"/>
          </w:rPr>
          <w:delText>8</w:delText>
        </w:r>
      </w:del>
      <w:r w:rsidRPr="00025CE7">
        <w:rPr>
          <w:rFonts w:ascii="Tahoma" w:hAnsi="Tahoma" w:cs="Tahoma"/>
          <w:color w:val="1F497D"/>
          <w:sz w:val="22"/>
          <w:szCs w:val="22"/>
          <w:lang w:val="es-BO"/>
        </w:rPr>
        <w:t xml:space="preserve">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rsidR="00157D05" w:rsidRPr="00025CE7" w:rsidRDefault="00157D05" w:rsidP="00157D05">
      <w:pPr>
        <w:ind w:left="1080"/>
        <w:jc w:val="both"/>
        <w:rPr>
          <w:rFonts w:ascii="Tahoma" w:hAnsi="Tahoma" w:cs="Tahoma"/>
          <w:color w:val="1F497D"/>
          <w:sz w:val="14"/>
          <w:szCs w:val="22"/>
        </w:rPr>
      </w:pPr>
    </w:p>
    <w:p w:rsidR="00157D05" w:rsidRPr="00025CE7" w:rsidRDefault="00157D05" w:rsidP="00157D05">
      <w:pPr>
        <w:pStyle w:val="Prrafodelista"/>
        <w:numPr>
          <w:ilvl w:val="1"/>
          <w:numId w:val="3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157D05" w:rsidRPr="00025CE7" w:rsidRDefault="00157D05" w:rsidP="00157D05">
      <w:pPr>
        <w:pStyle w:val="Prrafodelista"/>
        <w:ind w:left="2552"/>
        <w:jc w:val="both"/>
        <w:outlineLvl w:val="0"/>
        <w:rPr>
          <w:rFonts w:ascii="Tahoma" w:hAnsi="Tahoma" w:cs="Tahoma"/>
          <w:color w:val="1F497D"/>
          <w:sz w:val="18"/>
          <w:szCs w:val="22"/>
          <w:lang w:val="es-BO"/>
        </w:rPr>
      </w:pPr>
    </w:p>
    <w:p w:rsidR="00157D05" w:rsidRPr="00025CE7" w:rsidRDefault="00157D05" w:rsidP="00157D05">
      <w:pPr>
        <w:pStyle w:val="Prrafodelista"/>
        <w:numPr>
          <w:ilvl w:val="0"/>
          <w:numId w:val="3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rsidR="00157D05" w:rsidRPr="00025CE7" w:rsidRDefault="00157D05" w:rsidP="00157D05">
      <w:pPr>
        <w:ind w:left="708" w:firstLine="708"/>
        <w:jc w:val="both"/>
        <w:rPr>
          <w:rFonts w:ascii="Tahoma" w:hAnsi="Tahoma" w:cs="Tahoma"/>
          <w:color w:val="1F497D"/>
          <w:szCs w:val="22"/>
          <w:lang w:val="es-BO"/>
        </w:rPr>
      </w:pPr>
    </w:p>
    <w:p w:rsidR="00157D05" w:rsidRPr="00025CE7" w:rsidRDefault="00157D05" w:rsidP="00157D05">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57D05" w:rsidRPr="00025CE7" w:rsidRDefault="00157D05" w:rsidP="00157D05">
      <w:pPr>
        <w:ind w:left="708"/>
        <w:jc w:val="both"/>
        <w:rPr>
          <w:rFonts w:ascii="Tahoma" w:hAnsi="Tahoma" w:cs="Tahoma"/>
          <w:color w:val="1F497D"/>
          <w:szCs w:val="22"/>
        </w:rPr>
      </w:pPr>
    </w:p>
    <w:p w:rsidR="00157D05" w:rsidRPr="00025CE7" w:rsidRDefault="00157D05">
      <w:pPr>
        <w:pStyle w:val="Prrafodelista"/>
        <w:numPr>
          <w:ilvl w:val="1"/>
          <w:numId w:val="45"/>
        </w:numPr>
        <w:ind w:left="1134" w:hanging="567"/>
        <w:jc w:val="both"/>
        <w:rPr>
          <w:rFonts w:ascii="Tahoma" w:hAnsi="Tahoma" w:cs="Tahoma"/>
          <w:b/>
          <w:color w:val="1F497D"/>
          <w:sz w:val="22"/>
          <w:szCs w:val="22"/>
          <w:u w:val="single"/>
        </w:rPr>
        <w:pPrChange w:id="71" w:author="Miguel Angel Pocoata Mendoza" w:date="2016-03-28T19:35:00Z">
          <w:pPr>
            <w:pStyle w:val="Prrafodelista"/>
            <w:numPr>
              <w:ilvl w:val="1"/>
              <w:numId w:val="38"/>
            </w:numPr>
            <w:ind w:left="1134" w:hanging="567"/>
            <w:jc w:val="both"/>
          </w:pPr>
        </w:pPrChange>
      </w:pPr>
      <w:bookmarkStart w:id="72" w:name="_Toc316503611"/>
      <w:r w:rsidRPr="00025CE7">
        <w:rPr>
          <w:rFonts w:ascii="Tahoma" w:hAnsi="Tahoma" w:cs="Tahoma"/>
          <w:b/>
          <w:color w:val="1F497D"/>
          <w:sz w:val="22"/>
          <w:szCs w:val="22"/>
          <w:u w:val="single"/>
        </w:rPr>
        <w:t>Forma de Pago</w:t>
      </w:r>
      <w:bookmarkEnd w:id="72"/>
    </w:p>
    <w:p w:rsidR="00157D05" w:rsidRPr="00025CE7" w:rsidRDefault="00157D05" w:rsidP="00157D05">
      <w:pPr>
        <w:ind w:left="567"/>
        <w:jc w:val="both"/>
        <w:rPr>
          <w:rFonts w:ascii="Tahoma" w:hAnsi="Tahoma" w:cs="Tahoma"/>
          <w:b/>
          <w:color w:val="1F497D"/>
          <w:sz w:val="22"/>
          <w:szCs w:val="22"/>
          <w:u w:val="single"/>
        </w:rPr>
      </w:pPr>
    </w:p>
    <w:p w:rsidR="00157D05" w:rsidRPr="008B1BE8" w:rsidRDefault="00157D05" w:rsidP="00157D05">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rsidR="00157D05" w:rsidRDefault="00157D05" w:rsidP="00157D05">
      <w:pPr>
        <w:ind w:left="1134"/>
        <w:jc w:val="both"/>
        <w:rPr>
          <w:rFonts w:ascii="Tahoma" w:hAnsi="Tahoma" w:cs="Tahoma"/>
          <w:color w:val="004990"/>
          <w:sz w:val="22"/>
          <w:szCs w:val="22"/>
        </w:rPr>
      </w:pPr>
    </w:p>
    <w:p w:rsidR="003C7A05" w:rsidRPr="00A55396" w:rsidRDefault="003C7A05" w:rsidP="003C7A05">
      <w:pPr>
        <w:numPr>
          <w:ilvl w:val="1"/>
          <w:numId w:val="41"/>
        </w:numPr>
        <w:spacing w:before="120"/>
        <w:jc w:val="both"/>
        <w:rPr>
          <w:rFonts w:ascii="Tahoma" w:hAnsi="Tahoma" w:cs="Tahoma"/>
          <w:color w:val="1F497D"/>
          <w:sz w:val="22"/>
          <w:szCs w:val="22"/>
          <w:lang w:val="es-BO"/>
        </w:rPr>
      </w:pPr>
      <w:r w:rsidRPr="00A55396">
        <w:rPr>
          <w:rFonts w:ascii="Tahoma" w:hAnsi="Tahoma" w:cs="Tahoma"/>
          <w:color w:val="1F497D"/>
          <w:sz w:val="22"/>
          <w:szCs w:val="22"/>
          <w:lang w:val="es-BO"/>
        </w:rPr>
        <w:t>Equipos: 80% del valor total de los equipos y materiales a la entrega de</w:t>
      </w:r>
      <w:r>
        <w:rPr>
          <w:rFonts w:ascii="Tahoma" w:hAnsi="Tahoma" w:cs="Tahoma"/>
          <w:color w:val="1F497D"/>
          <w:sz w:val="22"/>
          <w:szCs w:val="22"/>
          <w:lang w:val="es-BO"/>
        </w:rPr>
        <w:t>l 100% de</w:t>
      </w:r>
      <w:r w:rsidRPr="00A55396">
        <w:rPr>
          <w:rFonts w:ascii="Tahoma" w:hAnsi="Tahoma" w:cs="Tahoma"/>
          <w:color w:val="1F497D"/>
          <w:sz w:val="22"/>
          <w:szCs w:val="22"/>
          <w:lang w:val="es-BO"/>
        </w:rPr>
        <w:t xml:space="preserve"> bienes, previa emisión del Certificado de Control de Calidad por parte de ENTEL S.A. y presentación de factura fiscal por el proveedor, el restante 20% a la conclusión de</w:t>
      </w:r>
      <w:r>
        <w:rPr>
          <w:rFonts w:ascii="Tahoma" w:hAnsi="Tahoma" w:cs="Tahoma"/>
          <w:color w:val="1F497D"/>
          <w:sz w:val="22"/>
          <w:szCs w:val="22"/>
          <w:lang w:val="es-BO"/>
        </w:rPr>
        <w:t>l 100% de</w:t>
      </w:r>
      <w:r w:rsidRPr="00A55396">
        <w:rPr>
          <w:rFonts w:ascii="Tahoma" w:hAnsi="Tahoma" w:cs="Tahoma"/>
          <w:color w:val="1F497D"/>
          <w:sz w:val="22"/>
          <w:szCs w:val="22"/>
          <w:lang w:val="es-BO"/>
        </w:rPr>
        <w:t xml:space="preserve"> los servicios (i</w:t>
      </w:r>
      <w:r>
        <w:rPr>
          <w:rFonts w:ascii="Tahoma" w:hAnsi="Tahoma" w:cs="Tahoma"/>
          <w:color w:val="1F497D"/>
          <w:sz w:val="22"/>
          <w:szCs w:val="22"/>
          <w:lang w:val="es-BO"/>
        </w:rPr>
        <w:t>nstalación de equipos</w:t>
      </w:r>
      <w:r w:rsidRPr="00A55396">
        <w:rPr>
          <w:rFonts w:ascii="Tahoma" w:hAnsi="Tahoma" w:cs="Tahoma"/>
          <w:color w:val="1F497D"/>
          <w:sz w:val="22"/>
          <w:szCs w:val="22"/>
          <w:lang w:val="es-BO"/>
        </w:rPr>
        <w:t xml:space="preserve">). </w:t>
      </w:r>
    </w:p>
    <w:p w:rsidR="00157D05" w:rsidRPr="008B1BE8" w:rsidRDefault="00157D05" w:rsidP="00157D05">
      <w:pPr>
        <w:ind w:left="1404" w:hanging="270"/>
        <w:jc w:val="both"/>
        <w:rPr>
          <w:rFonts w:ascii="Tahoma" w:hAnsi="Tahoma" w:cs="Tahoma"/>
          <w:color w:val="1F497D"/>
          <w:sz w:val="22"/>
          <w:szCs w:val="22"/>
          <w:lang w:val="es-BO"/>
        </w:rPr>
      </w:pPr>
    </w:p>
    <w:p w:rsidR="00157D05" w:rsidRPr="00025CE7" w:rsidRDefault="00157D05" w:rsidP="00157D05">
      <w:pPr>
        <w:ind w:left="1276"/>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rsidR="00157D05" w:rsidRPr="00025CE7" w:rsidRDefault="00157D05" w:rsidP="00157D05">
      <w:pPr>
        <w:ind w:left="1134"/>
        <w:jc w:val="both"/>
        <w:rPr>
          <w:rFonts w:ascii="Tahoma" w:hAnsi="Tahoma" w:cs="Tahoma"/>
          <w:color w:val="1F497D"/>
          <w:sz w:val="22"/>
          <w:szCs w:val="22"/>
        </w:rPr>
      </w:pPr>
    </w:p>
    <w:p w:rsidR="00157D05" w:rsidRPr="00025CE7" w:rsidRDefault="00157D05">
      <w:pPr>
        <w:pStyle w:val="Prrafodelista"/>
        <w:numPr>
          <w:ilvl w:val="1"/>
          <w:numId w:val="45"/>
        </w:numPr>
        <w:ind w:left="1276"/>
        <w:jc w:val="both"/>
        <w:rPr>
          <w:rFonts w:ascii="Tahoma" w:hAnsi="Tahoma" w:cs="Tahoma"/>
          <w:b/>
          <w:color w:val="1F497D"/>
          <w:sz w:val="22"/>
          <w:szCs w:val="22"/>
          <w:u w:val="single"/>
        </w:rPr>
        <w:pPrChange w:id="73" w:author="Miguel Angel Pocoata Mendoza" w:date="2016-03-28T19:35:00Z">
          <w:pPr>
            <w:pStyle w:val="Prrafodelista"/>
            <w:numPr>
              <w:ilvl w:val="1"/>
              <w:numId w:val="38"/>
            </w:numPr>
            <w:ind w:left="1276" w:hanging="720"/>
            <w:jc w:val="both"/>
          </w:pPr>
        </w:pPrChange>
      </w:pPr>
      <w:r w:rsidRPr="00025CE7">
        <w:rPr>
          <w:rFonts w:ascii="Tahoma" w:hAnsi="Tahoma" w:cs="Tahoma"/>
          <w:b/>
          <w:color w:val="1F497D"/>
          <w:sz w:val="22"/>
          <w:szCs w:val="22"/>
          <w:u w:val="single"/>
        </w:rPr>
        <w:t>Penalidades.</w:t>
      </w:r>
    </w:p>
    <w:p w:rsidR="00157D05" w:rsidRPr="00025CE7" w:rsidRDefault="00157D05" w:rsidP="00157D05">
      <w:pPr>
        <w:pStyle w:val="Prrafodelista"/>
        <w:ind w:left="1276"/>
        <w:jc w:val="both"/>
        <w:rPr>
          <w:rFonts w:ascii="Tahoma" w:hAnsi="Tahoma" w:cs="Tahoma"/>
          <w:b/>
          <w:color w:val="1F497D"/>
          <w:sz w:val="22"/>
          <w:szCs w:val="22"/>
          <w:u w:val="single"/>
        </w:rPr>
      </w:pPr>
    </w:p>
    <w:p w:rsidR="00157D05" w:rsidRPr="00025CE7" w:rsidRDefault="00157D05" w:rsidP="00157D05">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157D05" w:rsidRPr="00025CE7" w:rsidRDefault="00157D05" w:rsidP="00157D05">
      <w:pPr>
        <w:ind w:left="1134"/>
        <w:jc w:val="both"/>
        <w:rPr>
          <w:rFonts w:ascii="Tahoma" w:hAnsi="Tahoma" w:cs="Tahoma"/>
          <w:color w:val="1F497D"/>
          <w:sz w:val="22"/>
        </w:rPr>
      </w:pPr>
    </w:p>
    <w:p w:rsidR="00157D05" w:rsidRPr="00025CE7" w:rsidRDefault="00157D05" w:rsidP="00157D05">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rsidR="00157D05" w:rsidRPr="00FE4937" w:rsidRDefault="00157D05" w:rsidP="009A770B">
      <w:pPr>
        <w:rPr>
          <w:color w:val="004990"/>
          <w:lang w:val="es-BO"/>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jc w:val="right"/>
        <w:outlineLvl w:val="0"/>
        <w:rPr>
          <w:rFonts w:cs="Arial"/>
          <w:b/>
          <w:color w:val="004990"/>
          <w:sz w:val="18"/>
          <w:szCs w:val="18"/>
          <w:lang w:val="es-BO"/>
        </w:rPr>
        <w:sectPr w:rsidR="009A770B" w:rsidRPr="00984C8B" w:rsidSect="00A40E51">
          <w:pgSz w:w="12240" w:h="15840"/>
          <w:pgMar w:top="1417" w:right="1701" w:bottom="1417" w:left="1701" w:header="709" w:footer="709" w:gutter="0"/>
          <w:cols w:space="708"/>
          <w:docGrid w:linePitch="360"/>
        </w:sectPr>
      </w:pPr>
    </w:p>
    <w:p w:rsidR="00C61025" w:rsidRPr="00984C8B" w:rsidRDefault="00C61025" w:rsidP="008724E1">
      <w:pPr>
        <w:pStyle w:val="Ttulo1"/>
        <w:numPr>
          <w:ilvl w:val="0"/>
          <w:numId w:val="0"/>
        </w:numPr>
        <w:spacing w:before="120"/>
        <w:jc w:val="center"/>
        <w:rPr>
          <w:color w:val="004990"/>
          <w:sz w:val="28"/>
          <w:szCs w:val="28"/>
          <w:u w:val="none"/>
        </w:rPr>
      </w:pPr>
      <w:bookmarkStart w:id="74" w:name="_Toc398650619"/>
      <w:r w:rsidRPr="00984C8B">
        <w:rPr>
          <w:color w:val="004990"/>
          <w:sz w:val="28"/>
          <w:szCs w:val="28"/>
          <w:u w:val="none"/>
        </w:rPr>
        <w:lastRenderedPageBreak/>
        <w:t>PARTE II</w:t>
      </w:r>
      <w:bookmarkEnd w:id="74"/>
    </w:p>
    <w:p w:rsidR="00C61025" w:rsidRPr="00984C8B" w:rsidRDefault="00C61025"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TÉCNICA DE LA CONTRATACIÓN</w:t>
      </w:r>
    </w:p>
    <w:p w:rsidR="00393ED2" w:rsidRPr="00984C8B" w:rsidRDefault="00393ED2" w:rsidP="00C53AE3">
      <w:pPr>
        <w:pStyle w:val="TITULOS"/>
        <w:numPr>
          <w:ilvl w:val="0"/>
          <w:numId w:val="6"/>
        </w:numPr>
        <w:spacing w:before="120" w:after="0" w:line="240" w:lineRule="auto"/>
        <w:ind w:left="426" w:hanging="426"/>
        <w:rPr>
          <w:rFonts w:ascii="Tahoma" w:hAnsi="Tahoma" w:cs="Tahoma"/>
          <w:color w:val="004990"/>
          <w:sz w:val="22"/>
          <w:szCs w:val="22"/>
        </w:rPr>
      </w:pPr>
      <w:bookmarkStart w:id="75" w:name="_Toc309124151"/>
      <w:r w:rsidRPr="00984C8B">
        <w:rPr>
          <w:rFonts w:ascii="Tahoma" w:hAnsi="Tahoma" w:cs="Tahoma"/>
          <w:color w:val="004990"/>
          <w:sz w:val="22"/>
          <w:szCs w:val="22"/>
        </w:rPr>
        <w:t>CONDICIONES PARA LA PRESENTACIÓN DE PROPUESTAS TÉCNICAS</w:t>
      </w:r>
      <w:bookmarkEnd w:id="75"/>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 xml:space="preserve">En los requerimientos de </w:t>
      </w:r>
      <w:r w:rsidR="00835479" w:rsidRPr="00984C8B">
        <w:rPr>
          <w:rFonts w:ascii="Tahoma" w:hAnsi="Tahoma" w:cs="Tahoma"/>
          <w:color w:val="004990"/>
          <w:sz w:val="22"/>
          <w:szCs w:val="22"/>
          <w:lang w:val="es-ES_tradnl" w:bidi="en-US"/>
        </w:rPr>
        <w:t>ENTEL</w:t>
      </w:r>
      <w:r w:rsidRPr="00984C8B">
        <w:rPr>
          <w:rFonts w:ascii="Tahoma" w:hAnsi="Tahoma" w:cs="Tahoma"/>
          <w:color w:val="004990"/>
          <w:sz w:val="22"/>
          <w:szCs w:val="22"/>
          <w:lang w:val="es-ES_tradnl" w:bidi="en-US"/>
        </w:rPr>
        <w:t xml:space="preserve"> S.A. el oferente debe tomar en cuenta las siguientes referencias para la interpretación de las tablas. </w:t>
      </w:r>
    </w:p>
    <w:p w:rsidR="00393ED2" w:rsidRPr="00984C8B" w:rsidRDefault="00393ED2"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t>Referencias:</w:t>
      </w:r>
    </w:p>
    <w:p w:rsidR="00393ED2" w:rsidRPr="00984C8B" w:rsidRDefault="00A8244F"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fldChar w:fldCharType="begin">
          <w:ffData>
            <w:name w:val="Casilla1"/>
            <w:enabled/>
            <w:calcOnExit w:val="0"/>
            <w:checkBox>
              <w:sizeAuto/>
              <w:default w:val="1"/>
            </w:checkBox>
          </w:ffData>
        </w:fldChar>
      </w:r>
      <w:r w:rsidR="00393ED2" w:rsidRPr="00984C8B">
        <w:rPr>
          <w:rFonts w:ascii="Tahoma" w:hAnsi="Tahoma" w:cs="Tahoma"/>
          <w:color w:val="004990"/>
          <w:sz w:val="22"/>
          <w:lang w:val="es-ES_tradnl"/>
        </w:rPr>
        <w:instrText xml:space="preserve"> FORMCHECKBOX </w:instrText>
      </w:r>
      <w:r w:rsidR="000F235B">
        <w:rPr>
          <w:rFonts w:ascii="Tahoma" w:hAnsi="Tahoma" w:cs="Tahoma"/>
          <w:color w:val="004990"/>
          <w:sz w:val="22"/>
          <w:lang w:val="es-ES_tradnl"/>
        </w:rPr>
      </w:r>
      <w:r w:rsidR="000F235B">
        <w:rPr>
          <w:rFonts w:ascii="Tahoma" w:hAnsi="Tahoma" w:cs="Tahoma"/>
          <w:color w:val="004990"/>
          <w:sz w:val="22"/>
          <w:lang w:val="es-ES_tradnl"/>
        </w:rPr>
        <w:fldChar w:fldCharType="separate"/>
      </w:r>
      <w:r w:rsidRPr="00984C8B">
        <w:rPr>
          <w:rFonts w:ascii="Tahoma" w:hAnsi="Tahoma" w:cs="Tahoma"/>
          <w:color w:val="004990"/>
          <w:sz w:val="22"/>
          <w:lang w:val="es-ES_tradnl"/>
        </w:rPr>
        <w:fldChar w:fldCharType="end"/>
      </w:r>
      <w:r w:rsidR="00393ED2" w:rsidRPr="00984C8B">
        <w:rPr>
          <w:rFonts w:ascii="Tahoma" w:hAnsi="Tahoma" w:cs="Tahoma"/>
          <w:color w:val="004990"/>
          <w:sz w:val="22"/>
          <w:lang w:val="es-ES_tradnl"/>
        </w:rPr>
        <w:tab/>
        <w:t xml:space="preserve">: Requerido por </w:t>
      </w:r>
      <w:r w:rsidR="00835479" w:rsidRPr="00984C8B">
        <w:rPr>
          <w:rFonts w:ascii="Tahoma" w:hAnsi="Tahoma" w:cs="Tahoma"/>
          <w:color w:val="004990"/>
          <w:sz w:val="22"/>
          <w:lang w:val="es-ES_tradnl"/>
        </w:rPr>
        <w:t>ENTEL</w:t>
      </w:r>
      <w:r w:rsidR="00393ED2" w:rsidRPr="00984C8B">
        <w:rPr>
          <w:rFonts w:ascii="Tahoma" w:hAnsi="Tahoma" w:cs="Tahoma"/>
          <w:color w:val="004990"/>
          <w:sz w:val="22"/>
          <w:lang w:val="es-ES_tradnl"/>
        </w:rPr>
        <w:t xml:space="preserve"> S.A.</w:t>
      </w:r>
    </w:p>
    <w:p w:rsidR="00393ED2" w:rsidRPr="00984C8B" w:rsidRDefault="00A8244F"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fldChar w:fldCharType="begin">
          <w:ffData>
            <w:name w:val=""/>
            <w:enabled/>
            <w:calcOnExit w:val="0"/>
            <w:checkBox>
              <w:sizeAuto/>
              <w:default w:val="0"/>
            </w:checkBox>
          </w:ffData>
        </w:fldChar>
      </w:r>
      <w:r w:rsidR="00393ED2" w:rsidRPr="00984C8B">
        <w:rPr>
          <w:rFonts w:ascii="Tahoma" w:hAnsi="Tahoma" w:cs="Tahoma"/>
          <w:color w:val="004990"/>
          <w:sz w:val="22"/>
          <w:lang w:val="es-ES_tradnl"/>
        </w:rPr>
        <w:instrText xml:space="preserve"> FORMCHECKBOX </w:instrText>
      </w:r>
      <w:r w:rsidR="000F235B">
        <w:rPr>
          <w:rFonts w:ascii="Tahoma" w:hAnsi="Tahoma" w:cs="Tahoma"/>
          <w:color w:val="004990"/>
          <w:sz w:val="22"/>
          <w:lang w:val="es-ES_tradnl"/>
        </w:rPr>
      </w:r>
      <w:r w:rsidR="000F235B">
        <w:rPr>
          <w:rFonts w:ascii="Tahoma" w:hAnsi="Tahoma" w:cs="Tahoma"/>
          <w:color w:val="004990"/>
          <w:sz w:val="22"/>
          <w:lang w:val="es-ES_tradnl"/>
        </w:rPr>
        <w:fldChar w:fldCharType="separate"/>
      </w:r>
      <w:r w:rsidRPr="00984C8B">
        <w:rPr>
          <w:rFonts w:ascii="Tahoma" w:hAnsi="Tahoma" w:cs="Tahoma"/>
          <w:color w:val="004990"/>
          <w:sz w:val="22"/>
          <w:lang w:val="es-ES_tradnl"/>
        </w:rPr>
        <w:fldChar w:fldCharType="end"/>
      </w:r>
      <w:r w:rsidR="00393ED2" w:rsidRPr="00984C8B">
        <w:rPr>
          <w:rFonts w:ascii="Tahoma" w:hAnsi="Tahoma" w:cs="Tahoma"/>
          <w:color w:val="004990"/>
          <w:sz w:val="22"/>
          <w:lang w:val="es-ES_tradnl"/>
        </w:rPr>
        <w:tab/>
        <w:t xml:space="preserve">: No requerido por </w:t>
      </w:r>
      <w:r w:rsidR="00835479" w:rsidRPr="00984C8B">
        <w:rPr>
          <w:rFonts w:ascii="Tahoma" w:hAnsi="Tahoma" w:cs="Tahoma"/>
          <w:color w:val="004990"/>
          <w:sz w:val="22"/>
          <w:lang w:val="es-ES_tradnl"/>
        </w:rPr>
        <w:t>ENTEL</w:t>
      </w:r>
      <w:r w:rsidR="00393ED2" w:rsidRPr="00984C8B">
        <w:rPr>
          <w:rFonts w:ascii="Tahoma" w:hAnsi="Tahoma" w:cs="Tahoma"/>
          <w:color w:val="004990"/>
          <w:sz w:val="22"/>
          <w:lang w:val="es-ES_tradnl"/>
        </w:rPr>
        <w:t xml:space="preserve"> S.A.</w:t>
      </w:r>
    </w:p>
    <w:p w:rsidR="00393ED2" w:rsidRPr="00984C8B" w:rsidRDefault="00393ED2" w:rsidP="00984C8B">
      <w:pPr>
        <w:spacing w:before="120"/>
        <w:ind w:left="295" w:firstLine="708"/>
        <w:jc w:val="both"/>
        <w:rPr>
          <w:rFonts w:ascii="Tahoma" w:hAnsi="Tahoma" w:cs="Tahoma"/>
          <w:color w:val="004990"/>
          <w:sz w:val="20"/>
          <w:lang w:val="es-ES_tradnl"/>
        </w:rPr>
      </w:pPr>
      <w:r w:rsidRPr="00984C8B">
        <w:rPr>
          <w:rFonts w:ascii="Tahoma" w:hAnsi="Tahoma" w:cs="Tahoma"/>
          <w:color w:val="004990"/>
          <w:sz w:val="22"/>
          <w:lang w:val="es-ES_tradnl"/>
        </w:rPr>
        <w:t>---</w:t>
      </w:r>
      <w:r w:rsidRPr="00984C8B">
        <w:rPr>
          <w:rFonts w:ascii="Tahoma" w:hAnsi="Tahoma" w:cs="Tahoma"/>
          <w:color w:val="004990"/>
          <w:sz w:val="22"/>
          <w:lang w:val="es-ES_tradnl"/>
        </w:rPr>
        <w:tab/>
        <w:t>: No requiere respuesta</w:t>
      </w:r>
    </w:p>
    <w:p w:rsidR="004502C6" w:rsidRPr="00984C8B" w:rsidRDefault="004502C6" w:rsidP="00984C8B">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 xml:space="preserve">A continuación, el cuadro resumen con los requerimientos específicos: </w:t>
      </w:r>
    </w:p>
    <w:p w:rsidR="00692E7A" w:rsidRDefault="002B5EF6" w:rsidP="00984C8B">
      <w:pPr>
        <w:pStyle w:val="Continuarlista"/>
        <w:spacing w:before="120" w:after="0"/>
        <w:ind w:left="426"/>
        <w:jc w:val="left"/>
        <w:rPr>
          <w:rFonts w:ascii="Tahoma" w:hAnsi="Tahoma" w:cs="Tahoma"/>
          <w:b/>
          <w:color w:val="004990"/>
          <w:sz w:val="22"/>
          <w:szCs w:val="22"/>
          <w:lang w:val="es-ES_tradnl" w:bidi="en-US"/>
        </w:rPr>
      </w:pPr>
      <w:r w:rsidRPr="00984C8B">
        <w:rPr>
          <w:rFonts w:ascii="Tahoma" w:hAnsi="Tahoma" w:cs="Tahoma"/>
          <w:b/>
          <w:color w:val="004990"/>
          <w:sz w:val="22"/>
          <w:szCs w:val="22"/>
          <w:lang w:val="es-ES_tradnl" w:bidi="en-US"/>
        </w:rPr>
        <w:t xml:space="preserve">TABLA N°1 REQUERIMIENTO DE </w:t>
      </w:r>
      <w:r w:rsidR="00C70B9C">
        <w:rPr>
          <w:rFonts w:ascii="Tahoma" w:hAnsi="Tahoma" w:cs="Tahoma"/>
          <w:b/>
          <w:color w:val="004990"/>
          <w:sz w:val="22"/>
          <w:szCs w:val="22"/>
          <w:lang w:val="es-ES_tradnl" w:bidi="en-US"/>
        </w:rPr>
        <w:t>E</w:t>
      </w:r>
      <w:r w:rsidR="00854379">
        <w:rPr>
          <w:rFonts w:ascii="Tahoma" w:hAnsi="Tahoma" w:cs="Tahoma"/>
          <w:b/>
          <w:color w:val="004990"/>
          <w:sz w:val="22"/>
          <w:szCs w:val="22"/>
          <w:lang w:val="es-ES_tradnl" w:bidi="en-US"/>
        </w:rPr>
        <w:t>QUIPAMIENTO</w:t>
      </w:r>
    </w:p>
    <w:tbl>
      <w:tblPr>
        <w:tblW w:w="7801" w:type="dxa"/>
        <w:jc w:val="center"/>
        <w:tblCellMar>
          <w:left w:w="70" w:type="dxa"/>
          <w:right w:w="70" w:type="dxa"/>
        </w:tblCellMar>
        <w:tblLook w:val="04A0" w:firstRow="1" w:lastRow="0" w:firstColumn="1" w:lastColumn="0" w:noHBand="0" w:noVBand="1"/>
      </w:tblPr>
      <w:tblGrid>
        <w:gridCol w:w="661"/>
        <w:gridCol w:w="5800"/>
        <w:gridCol w:w="1340"/>
      </w:tblGrid>
      <w:tr w:rsidR="00BE5BFB" w:rsidRPr="00BE5BFB" w:rsidTr="00E221C0">
        <w:trPr>
          <w:trHeight w:val="255"/>
          <w:jc w:val="center"/>
        </w:trPr>
        <w:tc>
          <w:tcPr>
            <w:tcW w:w="66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BE5BFB" w:rsidRPr="00BE5BFB" w:rsidRDefault="00BE5BFB" w:rsidP="00BE5BFB">
            <w:pPr>
              <w:jc w:val="center"/>
              <w:rPr>
                <w:rFonts w:ascii="Tahoma" w:hAnsi="Tahoma" w:cs="Tahoma"/>
                <w:b/>
                <w:bCs/>
                <w:color w:val="000000"/>
                <w:sz w:val="20"/>
                <w:szCs w:val="20"/>
                <w:lang w:val="es-BO" w:eastAsia="es-BO"/>
              </w:rPr>
            </w:pPr>
            <w:r w:rsidRPr="00BE5BFB">
              <w:rPr>
                <w:rFonts w:ascii="Tahoma" w:hAnsi="Tahoma" w:cs="Tahoma"/>
                <w:b/>
                <w:bCs/>
                <w:color w:val="000000"/>
                <w:sz w:val="20"/>
                <w:szCs w:val="20"/>
                <w:lang w:val="es-BO" w:eastAsia="es-BO"/>
              </w:rPr>
              <w:t>ITEM</w:t>
            </w:r>
          </w:p>
        </w:tc>
        <w:tc>
          <w:tcPr>
            <w:tcW w:w="5800" w:type="dxa"/>
            <w:tcBorders>
              <w:top w:val="single" w:sz="4" w:space="0" w:color="auto"/>
              <w:left w:val="nil"/>
              <w:bottom w:val="single" w:sz="4" w:space="0" w:color="auto"/>
              <w:right w:val="single" w:sz="4" w:space="0" w:color="auto"/>
            </w:tcBorders>
            <w:shd w:val="clear" w:color="000000" w:fill="8DB4E2"/>
            <w:noWrap/>
            <w:vAlign w:val="center"/>
            <w:hideMark/>
          </w:tcPr>
          <w:p w:rsidR="00BE5BFB" w:rsidRPr="00BE5BFB" w:rsidRDefault="00BE5BFB" w:rsidP="00BE5BFB">
            <w:pPr>
              <w:jc w:val="center"/>
              <w:rPr>
                <w:rFonts w:ascii="Tahoma" w:hAnsi="Tahoma" w:cs="Tahoma"/>
                <w:b/>
                <w:bCs/>
                <w:color w:val="000000"/>
                <w:sz w:val="20"/>
                <w:szCs w:val="20"/>
                <w:lang w:val="es-BO" w:eastAsia="es-BO"/>
              </w:rPr>
            </w:pPr>
            <w:r w:rsidRPr="00BE5BFB">
              <w:rPr>
                <w:rFonts w:ascii="Tahoma" w:hAnsi="Tahoma" w:cs="Tahoma"/>
                <w:b/>
                <w:bCs/>
                <w:color w:val="000000"/>
                <w:sz w:val="20"/>
                <w:szCs w:val="20"/>
                <w:lang w:val="es-BO" w:eastAsia="es-BO"/>
              </w:rPr>
              <w:t>DESCRIPCION DEL REQUERIMIENTO</w:t>
            </w:r>
          </w:p>
        </w:tc>
        <w:tc>
          <w:tcPr>
            <w:tcW w:w="1340" w:type="dxa"/>
            <w:tcBorders>
              <w:top w:val="single" w:sz="4" w:space="0" w:color="auto"/>
              <w:left w:val="nil"/>
              <w:bottom w:val="single" w:sz="4" w:space="0" w:color="auto"/>
              <w:right w:val="single" w:sz="4" w:space="0" w:color="auto"/>
            </w:tcBorders>
            <w:shd w:val="clear" w:color="000000" w:fill="8DB4E2"/>
            <w:noWrap/>
            <w:vAlign w:val="center"/>
            <w:hideMark/>
          </w:tcPr>
          <w:p w:rsidR="00BE5BFB" w:rsidRPr="00BE5BFB" w:rsidRDefault="00BE5BFB" w:rsidP="00BE5BFB">
            <w:pPr>
              <w:jc w:val="center"/>
              <w:rPr>
                <w:rFonts w:ascii="Tahoma" w:hAnsi="Tahoma" w:cs="Tahoma"/>
                <w:b/>
                <w:bCs/>
                <w:color w:val="000000"/>
                <w:sz w:val="20"/>
                <w:szCs w:val="20"/>
                <w:lang w:val="es-BO" w:eastAsia="es-BO"/>
              </w:rPr>
            </w:pPr>
            <w:r w:rsidRPr="00BE5BFB">
              <w:rPr>
                <w:rFonts w:ascii="Tahoma" w:hAnsi="Tahoma" w:cs="Tahoma"/>
                <w:b/>
                <w:bCs/>
                <w:color w:val="000000"/>
                <w:sz w:val="20"/>
                <w:szCs w:val="20"/>
                <w:lang w:val="es-BO" w:eastAsia="es-BO"/>
              </w:rPr>
              <w:t>CANTIDAD</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AIR-CAP3702I-A-K9</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94</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2</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C898EA-K9</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250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3</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AA6DD2">
              <w:rPr>
                <w:rFonts w:ascii="Calibri" w:hAnsi="Calibri"/>
                <w:color w:val="000000"/>
                <w:sz w:val="22"/>
                <w:szCs w:val="22"/>
                <w:lang w:val="es-BO" w:eastAsia="es-BO"/>
              </w:rPr>
              <w:t>GLC-LH-SMD=</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250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4</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CISCO1921/K9</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88</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5</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VIC3-4FXS/DID=</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6</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EHWIC-4ESG=</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7</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HWIC-2FE=</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8</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EHWIC-4SHDSL-EA=</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9</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VIC3-2E/M=</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10</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EHWIC-1GE-SFP-CU=</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31</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11</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SL-29-UC-K9=</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12</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SL-29-SEC-K9=</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13</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VWIC3-1MFT-T1/E1=</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14</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PVDM3-32=</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10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15</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AA6DD2">
              <w:rPr>
                <w:rFonts w:ascii="Calibri" w:hAnsi="Calibri"/>
                <w:color w:val="000000"/>
                <w:sz w:val="22"/>
                <w:szCs w:val="22"/>
                <w:lang w:val="es-BO" w:eastAsia="es-BO"/>
              </w:rPr>
              <w:t>GLC-LH-SMD=</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300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16</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SFP-10G-LR=</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20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17</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s-BO" w:eastAsia="es-BO"/>
              </w:rPr>
            </w:pPr>
            <w:r w:rsidRPr="00BE5BFB">
              <w:rPr>
                <w:rFonts w:ascii="Calibri" w:hAnsi="Calibri"/>
                <w:color w:val="000000"/>
                <w:sz w:val="22"/>
                <w:szCs w:val="22"/>
                <w:lang w:val="es-BO" w:eastAsia="es-BO"/>
              </w:rPr>
              <w:t>GLC-ZX-SMD=</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20</w:t>
            </w:r>
          </w:p>
        </w:tc>
      </w:tr>
      <w:tr w:rsidR="00BE5BFB" w:rsidRPr="00BE5BFB" w:rsidTr="00E221C0">
        <w:trPr>
          <w:trHeight w:val="300"/>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Tahoma" w:hAnsi="Tahoma" w:cs="Tahoma"/>
                <w:color w:val="000000"/>
                <w:sz w:val="20"/>
                <w:szCs w:val="20"/>
                <w:lang w:val="es-BO" w:eastAsia="es-BO"/>
              </w:rPr>
            </w:pPr>
            <w:r w:rsidRPr="00BE5BFB">
              <w:rPr>
                <w:rFonts w:ascii="Tahoma" w:hAnsi="Tahoma" w:cs="Tahoma"/>
                <w:color w:val="000000"/>
                <w:sz w:val="20"/>
                <w:szCs w:val="20"/>
                <w:lang w:val="es-BO" w:eastAsia="es-BO"/>
              </w:rPr>
              <w:t>1</w:t>
            </w:r>
            <w:r w:rsidR="003D1A83">
              <w:rPr>
                <w:rFonts w:ascii="Tahoma" w:hAnsi="Tahoma" w:cs="Tahoma"/>
                <w:color w:val="000000"/>
                <w:sz w:val="20"/>
                <w:szCs w:val="20"/>
                <w:lang w:val="es-BO" w:eastAsia="es-BO"/>
              </w:rPr>
              <w:t>8</w:t>
            </w:r>
          </w:p>
        </w:tc>
        <w:tc>
          <w:tcPr>
            <w:tcW w:w="580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rPr>
                <w:rFonts w:ascii="Calibri" w:hAnsi="Calibri"/>
                <w:color w:val="000000"/>
                <w:sz w:val="22"/>
                <w:szCs w:val="22"/>
                <w:lang w:val="en-US" w:eastAsia="es-BO"/>
              </w:rPr>
            </w:pPr>
            <w:r w:rsidRPr="00BE5BFB">
              <w:rPr>
                <w:rFonts w:ascii="Calibri" w:hAnsi="Calibri"/>
                <w:color w:val="000000"/>
                <w:sz w:val="22"/>
                <w:szCs w:val="22"/>
                <w:lang w:val="en-US" w:eastAsia="es-BO"/>
              </w:rPr>
              <w:t>AIR-CAP3702I-A-K9 + INSTALACION</w:t>
            </w:r>
          </w:p>
        </w:tc>
        <w:tc>
          <w:tcPr>
            <w:tcW w:w="1340" w:type="dxa"/>
            <w:tcBorders>
              <w:top w:val="nil"/>
              <w:left w:val="nil"/>
              <w:bottom w:val="single" w:sz="4" w:space="0" w:color="auto"/>
              <w:right w:val="single" w:sz="4" w:space="0" w:color="auto"/>
            </w:tcBorders>
            <w:shd w:val="clear" w:color="auto" w:fill="auto"/>
            <w:noWrap/>
            <w:vAlign w:val="bottom"/>
            <w:hideMark/>
          </w:tcPr>
          <w:p w:rsidR="00BE5BFB" w:rsidRPr="00BE5BFB" w:rsidRDefault="00BE5BFB" w:rsidP="00BE5BFB">
            <w:pPr>
              <w:jc w:val="right"/>
              <w:rPr>
                <w:rFonts w:ascii="Calibri" w:hAnsi="Calibri"/>
                <w:color w:val="000000"/>
                <w:sz w:val="22"/>
                <w:szCs w:val="22"/>
                <w:lang w:val="es-BO" w:eastAsia="es-BO"/>
              </w:rPr>
            </w:pPr>
            <w:r w:rsidRPr="00BE5BFB">
              <w:rPr>
                <w:rFonts w:ascii="Calibri" w:hAnsi="Calibri"/>
                <w:color w:val="000000"/>
                <w:sz w:val="22"/>
                <w:szCs w:val="22"/>
                <w:lang w:val="es-BO" w:eastAsia="es-BO"/>
              </w:rPr>
              <w:t>6</w:t>
            </w:r>
          </w:p>
        </w:tc>
      </w:tr>
    </w:tbl>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tbl>
      <w:tblPr>
        <w:tblW w:w="877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776"/>
      </w:tblGrid>
      <w:tr w:rsidR="00984C8B" w:rsidRPr="00984C8B" w:rsidTr="009B19A0">
        <w:trPr>
          <w:trHeight w:val="217"/>
          <w:tblHeader/>
          <w:jc w:val="center"/>
        </w:trPr>
        <w:tc>
          <w:tcPr>
            <w:tcW w:w="8776" w:type="dxa"/>
            <w:vMerge w:val="restart"/>
            <w:shd w:val="clear" w:color="auto" w:fill="004990"/>
            <w:vAlign w:val="center"/>
          </w:tcPr>
          <w:p w:rsidR="007D617E" w:rsidRPr="00984C8B" w:rsidRDefault="007D617E" w:rsidP="00A944A0">
            <w:pPr>
              <w:jc w:val="center"/>
              <w:rPr>
                <w:rFonts w:ascii="Tahoma" w:hAnsi="Tahoma" w:cs="Tahoma"/>
                <w:color w:val="FFFFFF" w:themeColor="background1"/>
                <w:sz w:val="18"/>
                <w:szCs w:val="18"/>
                <w:lang w:eastAsia="es-BO"/>
              </w:rPr>
            </w:pPr>
            <w:r w:rsidRPr="00984C8B">
              <w:rPr>
                <w:rFonts w:ascii="Tahoma" w:hAnsi="Tahoma" w:cs="Tahoma"/>
                <w:b/>
                <w:bCs/>
                <w:color w:val="FFFFFF" w:themeColor="background1"/>
                <w:sz w:val="18"/>
                <w:szCs w:val="18"/>
                <w:lang w:eastAsia="es-BO"/>
              </w:rPr>
              <w:t>CONDICIONES PARA LA PRESENTACIÓN DE PROPUESTAS TÉCNICAS</w:t>
            </w:r>
          </w:p>
        </w:tc>
      </w:tr>
      <w:tr w:rsidR="00984C8B" w:rsidRPr="00984C8B" w:rsidTr="007B517A">
        <w:trPr>
          <w:trHeight w:val="217"/>
          <w:jc w:val="center"/>
        </w:trPr>
        <w:tc>
          <w:tcPr>
            <w:tcW w:w="8776" w:type="dxa"/>
            <w:vMerge/>
            <w:shd w:val="clear" w:color="auto" w:fill="004990"/>
            <w:vAlign w:val="center"/>
          </w:tcPr>
          <w:p w:rsidR="007D617E" w:rsidRPr="00984C8B" w:rsidRDefault="007D617E" w:rsidP="00C54516">
            <w:pPr>
              <w:jc w:val="center"/>
              <w:rPr>
                <w:rFonts w:ascii="Tahoma" w:hAnsi="Tahoma" w:cs="Tahoma"/>
                <w:color w:val="FFFFFF" w:themeColor="background1"/>
                <w:sz w:val="18"/>
                <w:szCs w:val="18"/>
                <w:lang w:eastAsia="es-BO"/>
              </w:rPr>
            </w:pPr>
          </w:p>
        </w:tc>
      </w:tr>
      <w:tr w:rsidR="00984C8B" w:rsidRPr="00984C8B" w:rsidTr="009B19A0">
        <w:trPr>
          <w:trHeight w:val="315"/>
          <w:jc w:val="center"/>
        </w:trPr>
        <w:tc>
          <w:tcPr>
            <w:tcW w:w="8776" w:type="dxa"/>
            <w:shd w:val="clear" w:color="auto" w:fill="auto"/>
            <w:vAlign w:val="center"/>
          </w:tcPr>
          <w:p w:rsidR="007D617E" w:rsidRPr="00984C8B" w:rsidRDefault="007D617E" w:rsidP="00C54516">
            <w:pPr>
              <w:jc w:val="both"/>
              <w:rPr>
                <w:rFonts w:ascii="Tahoma" w:hAnsi="Tahoma" w:cs="Tahoma"/>
                <w:b/>
                <w:bCs/>
                <w:color w:val="004990"/>
                <w:sz w:val="18"/>
                <w:lang w:eastAsia="es-BO"/>
              </w:rPr>
            </w:pPr>
            <w:r w:rsidRPr="00984C8B">
              <w:rPr>
                <w:rFonts w:ascii="Tahoma" w:hAnsi="Tahoma" w:cs="Tahoma"/>
                <w:b/>
                <w:color w:val="004990"/>
                <w:sz w:val="18"/>
              </w:rPr>
              <w:t>1.1.</w:t>
            </w:r>
            <w:r w:rsidRPr="00984C8B">
              <w:rPr>
                <w:rFonts w:ascii="Tahoma" w:hAnsi="Tahoma" w:cs="Tahoma"/>
                <w:color w:val="004990"/>
                <w:sz w:val="18"/>
              </w:rPr>
              <w:t xml:space="preserve"> </w:t>
            </w:r>
            <w:r w:rsidR="00587A0B" w:rsidRPr="002605E8">
              <w:rPr>
                <w:rFonts w:ascii="Tahoma" w:hAnsi="Tahoma" w:cs="Tahoma"/>
                <w:color w:val="2F5496"/>
                <w:sz w:val="18"/>
                <w:szCs w:val="18"/>
              </w:rPr>
              <w:t xml:space="preserve">Las respuestas presentadas para el presente Término Básico de Contratación deben realizarse </w:t>
            </w:r>
            <w:r w:rsidR="00587A0B" w:rsidRPr="002605E8">
              <w:rPr>
                <w:rFonts w:ascii="Tahoma" w:hAnsi="Tahoma" w:cs="Tahoma"/>
                <w:b/>
                <w:color w:val="2F5496"/>
                <w:sz w:val="18"/>
                <w:szCs w:val="18"/>
                <w:u w:val="single"/>
              </w:rPr>
              <w:t>ITEM por ITEM</w:t>
            </w:r>
            <w:r w:rsidR="00587A0B" w:rsidRPr="002605E8">
              <w:rPr>
                <w:rFonts w:ascii="Tahoma" w:hAnsi="Tahoma" w:cs="Tahoma"/>
                <w:color w:val="2F5496"/>
                <w:sz w:val="18"/>
                <w:szCs w:val="18"/>
              </w:rPr>
              <w:t xml:space="preserve"> respetando el orden del presente documento. Se debe iniciar con las palabras </w:t>
            </w:r>
            <w:r w:rsidR="00587A0B" w:rsidRPr="002605E8">
              <w:rPr>
                <w:rFonts w:ascii="Tahoma" w:hAnsi="Tahoma" w:cs="Tahoma"/>
                <w:b/>
                <w:color w:val="2F5496"/>
                <w:sz w:val="18"/>
                <w:szCs w:val="18"/>
              </w:rPr>
              <w:t>CUMPLE o NO CUMPLE,</w:t>
            </w:r>
            <w:r w:rsidR="00587A0B" w:rsidRPr="002605E8">
              <w:rPr>
                <w:rFonts w:ascii="Tahoma" w:hAnsi="Tahoma" w:cs="Tahoma"/>
                <w:color w:val="2F5496"/>
                <w:sz w:val="18"/>
                <w:szCs w:val="18"/>
              </w:rPr>
              <w:t xml:space="preserve"> seguidas de un </w:t>
            </w:r>
            <w:r w:rsidR="00587A0B" w:rsidRPr="002605E8">
              <w:rPr>
                <w:rFonts w:ascii="Tahoma" w:hAnsi="Tahoma" w:cs="Tahoma"/>
                <w:b/>
                <w:color w:val="2F5496"/>
                <w:sz w:val="18"/>
                <w:szCs w:val="18"/>
              </w:rPr>
              <w:t xml:space="preserve">breve y claro comentario que responda al requerimiento. </w:t>
            </w:r>
            <w:r w:rsidR="00587A0B" w:rsidRPr="002605E8">
              <w:rPr>
                <w:rFonts w:ascii="Tahoma" w:hAnsi="Tahoma" w:cs="Tahoma"/>
                <w:color w:val="2F5496"/>
                <w:sz w:val="18"/>
                <w:szCs w:val="18"/>
              </w:rPr>
              <w:t xml:space="preserve">Debe tener referencia puntual hacia algún DOCUMENTO TÉCNICO acerca del tópico de la pregunta, identificando el nombre del </w:t>
            </w:r>
            <w:r w:rsidR="00587A0B" w:rsidRPr="002605E8">
              <w:rPr>
                <w:rFonts w:ascii="Tahoma" w:hAnsi="Tahoma" w:cs="Tahoma"/>
                <w:b/>
                <w:color w:val="2F5496"/>
                <w:sz w:val="18"/>
                <w:szCs w:val="18"/>
              </w:rPr>
              <w:t xml:space="preserve">Documento, número de Página y Referencia </w:t>
            </w:r>
            <w:r w:rsidR="00587A0B"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984C8B" w:rsidRPr="00984C8B" w:rsidTr="001F400A">
        <w:trPr>
          <w:trHeight w:val="521"/>
          <w:jc w:val="center"/>
        </w:trPr>
        <w:tc>
          <w:tcPr>
            <w:tcW w:w="8776" w:type="dxa"/>
            <w:shd w:val="clear" w:color="auto" w:fill="auto"/>
            <w:vAlign w:val="center"/>
          </w:tcPr>
          <w:p w:rsidR="007D617E" w:rsidRPr="001F400A" w:rsidRDefault="007D617E" w:rsidP="001F400A">
            <w:pPr>
              <w:jc w:val="both"/>
              <w:rPr>
                <w:rFonts w:ascii="Tahoma" w:hAnsi="Tahoma" w:cs="Tahoma"/>
                <w:color w:val="004990"/>
                <w:sz w:val="18"/>
              </w:rPr>
            </w:pPr>
            <w:r w:rsidRPr="00984C8B">
              <w:rPr>
                <w:rFonts w:ascii="Tahoma" w:hAnsi="Tahoma" w:cs="Tahoma"/>
                <w:b/>
                <w:color w:val="004990"/>
                <w:sz w:val="18"/>
              </w:rPr>
              <w:t xml:space="preserve">1.2. </w:t>
            </w:r>
            <w:r w:rsidRPr="00984C8B">
              <w:rPr>
                <w:rFonts w:ascii="Tahoma" w:hAnsi="Tahoma" w:cs="Tahoma"/>
                <w:color w:val="004990"/>
                <w:sz w:val="18"/>
              </w:rPr>
              <w:t xml:space="preserve">ENTEL S.A. se reserva el derecho de realizar la adjudicación total o parcial del objeto del presente documento de acuerdo a la mejor solución técnico – económica y a los intereses de ENTEL S.A. </w:t>
            </w:r>
          </w:p>
        </w:tc>
      </w:tr>
      <w:tr w:rsidR="00984C8B" w:rsidRPr="00984C8B" w:rsidTr="009B19A0">
        <w:trPr>
          <w:trHeight w:val="315"/>
          <w:jc w:val="center"/>
        </w:trPr>
        <w:tc>
          <w:tcPr>
            <w:tcW w:w="8776" w:type="dxa"/>
            <w:shd w:val="clear" w:color="auto" w:fill="auto"/>
            <w:vAlign w:val="center"/>
          </w:tcPr>
          <w:p w:rsidR="007D617E" w:rsidRPr="00984C8B" w:rsidRDefault="007D617E" w:rsidP="00C54516">
            <w:pPr>
              <w:jc w:val="both"/>
              <w:rPr>
                <w:rFonts w:ascii="Tahoma" w:hAnsi="Tahoma" w:cs="Tahoma"/>
                <w:b/>
                <w:bCs/>
                <w:color w:val="004990"/>
                <w:sz w:val="18"/>
                <w:lang w:eastAsia="es-BO"/>
              </w:rPr>
            </w:pPr>
            <w:r w:rsidRPr="00984C8B">
              <w:rPr>
                <w:rFonts w:ascii="Tahoma" w:hAnsi="Tahoma" w:cs="Tahoma"/>
                <w:b/>
                <w:color w:val="004990"/>
                <w:sz w:val="18"/>
              </w:rPr>
              <w:t xml:space="preserve">1.3. </w:t>
            </w:r>
            <w:r w:rsidRPr="00984C8B">
              <w:rPr>
                <w:rFonts w:ascii="Tahoma" w:hAnsi="Tahoma" w:cs="Tahoma"/>
                <w:color w:val="004990"/>
                <w:sz w:val="18"/>
              </w:rPr>
              <w:t>El idioma oficial para la presentación de propuestas es el español. Toda la documentación técnica y de respaldo puede ser presentada en idioma español o inglés.</w:t>
            </w:r>
          </w:p>
        </w:tc>
      </w:tr>
      <w:tr w:rsidR="00984C8B" w:rsidRPr="00984C8B" w:rsidTr="009B19A0">
        <w:trPr>
          <w:trHeight w:val="973"/>
          <w:jc w:val="center"/>
        </w:trPr>
        <w:tc>
          <w:tcPr>
            <w:tcW w:w="8776" w:type="dxa"/>
            <w:shd w:val="clear" w:color="auto" w:fill="auto"/>
            <w:vAlign w:val="center"/>
          </w:tcPr>
          <w:p w:rsidR="007D617E" w:rsidRPr="00984C8B" w:rsidRDefault="00042371" w:rsidP="00C54516">
            <w:pPr>
              <w:jc w:val="both"/>
              <w:rPr>
                <w:rFonts w:ascii="Tahoma" w:hAnsi="Tahoma" w:cs="Tahoma"/>
                <w:b/>
                <w:bCs/>
                <w:color w:val="004990"/>
                <w:sz w:val="18"/>
                <w:lang w:eastAsia="es-BO"/>
              </w:rPr>
            </w:pPr>
            <w:r w:rsidRPr="00984C8B">
              <w:rPr>
                <w:rFonts w:ascii="Tahoma" w:hAnsi="Tahoma" w:cs="Tahoma"/>
                <w:b/>
                <w:color w:val="004990"/>
                <w:sz w:val="20"/>
                <w:szCs w:val="20"/>
              </w:rPr>
              <w:t xml:space="preserve">1.4. </w:t>
            </w:r>
            <w:r w:rsidRPr="00984C8B">
              <w:rPr>
                <w:rFonts w:ascii="Tahoma" w:hAnsi="Tahoma" w:cs="Tahoma"/>
                <w:color w:val="004990"/>
                <w:sz w:val="20"/>
                <w:szCs w:val="20"/>
              </w:rPr>
              <w:t xml:space="preserve">Cada respuesta del oferente debe tener referencia puntual hacia algún DOCUMENTO TÉCNICO acerca del tópico de la pregunta, identificando el nombre del </w:t>
            </w:r>
            <w:r w:rsidRPr="00984C8B">
              <w:rPr>
                <w:rFonts w:ascii="Tahoma" w:hAnsi="Tahoma" w:cs="Tahoma"/>
                <w:b/>
                <w:color w:val="004990"/>
                <w:sz w:val="20"/>
                <w:szCs w:val="20"/>
              </w:rPr>
              <w:t xml:space="preserve">Documento, número de Página y Referencia </w:t>
            </w:r>
            <w:r w:rsidRPr="00984C8B">
              <w:rPr>
                <w:rFonts w:ascii="Tahoma" w:hAnsi="Tahoma" w:cs="Tahoma"/>
                <w:color w:val="004990"/>
                <w:sz w:val="20"/>
                <w:szCs w:val="20"/>
              </w:rPr>
              <w:t>(no se aceptarán referencias de direcciones URL) o la aceptación explícita del oferente al requerimiento de ENTEL S.A.</w:t>
            </w:r>
          </w:p>
        </w:tc>
      </w:tr>
      <w:tr w:rsidR="00984C8B" w:rsidRPr="00984C8B" w:rsidTr="009B19A0">
        <w:trPr>
          <w:trHeight w:val="837"/>
          <w:jc w:val="center"/>
        </w:trPr>
        <w:tc>
          <w:tcPr>
            <w:tcW w:w="8776" w:type="dxa"/>
            <w:shd w:val="clear" w:color="auto" w:fill="auto"/>
            <w:vAlign w:val="center"/>
          </w:tcPr>
          <w:p w:rsidR="007D617E" w:rsidRPr="00984C8B" w:rsidRDefault="00042371" w:rsidP="00C54516">
            <w:pPr>
              <w:jc w:val="both"/>
              <w:rPr>
                <w:rFonts w:ascii="Tahoma" w:hAnsi="Tahoma" w:cs="Tahoma"/>
                <w:b/>
                <w:bCs/>
                <w:color w:val="004990"/>
                <w:sz w:val="18"/>
                <w:lang w:eastAsia="es-BO"/>
              </w:rPr>
            </w:pPr>
            <w:r w:rsidRPr="00984C8B">
              <w:rPr>
                <w:rFonts w:ascii="Tahoma" w:hAnsi="Tahoma" w:cs="Tahoma"/>
                <w:b/>
                <w:color w:val="004990"/>
                <w:sz w:val="20"/>
                <w:szCs w:val="20"/>
              </w:rPr>
              <w:t xml:space="preserve">1.5. </w:t>
            </w:r>
            <w:r w:rsidRPr="00984C8B">
              <w:rPr>
                <w:rFonts w:ascii="Tahoma" w:hAnsi="Tahoma" w:cs="Tahoma"/>
                <w:color w:val="004990"/>
                <w:sz w:val="20"/>
                <w:szCs w:val="20"/>
              </w:rPr>
              <w:t>Para todos los requerimientos, el oferente deberá presentar la documentación técnica de respaldo pertinente; tales como manuales, catálogos, hojas técnicas, certificados y otros para respaldo y verificación de lo ofertado con la respectiva descripción. En caso de que alguna de las respuestas no presente esta referencia, ENTEL S.A. se reserva el derecho de interpretación en base a su experiencia, criterio técnico y necesidad.</w:t>
            </w:r>
          </w:p>
        </w:tc>
      </w:tr>
      <w:tr w:rsidR="00984C8B" w:rsidRPr="00984C8B" w:rsidTr="009B19A0">
        <w:trPr>
          <w:trHeight w:val="315"/>
          <w:jc w:val="center"/>
        </w:trPr>
        <w:tc>
          <w:tcPr>
            <w:tcW w:w="8776" w:type="dxa"/>
            <w:shd w:val="clear" w:color="auto" w:fill="auto"/>
            <w:vAlign w:val="center"/>
          </w:tcPr>
          <w:p w:rsidR="007D617E" w:rsidRPr="00984C8B" w:rsidRDefault="00042371" w:rsidP="00C54516">
            <w:pPr>
              <w:jc w:val="both"/>
              <w:rPr>
                <w:rFonts w:ascii="Tahoma" w:hAnsi="Tahoma" w:cs="Tahoma"/>
                <w:b/>
                <w:bCs/>
                <w:color w:val="004990"/>
                <w:sz w:val="18"/>
                <w:lang w:eastAsia="es-BO"/>
              </w:rPr>
            </w:pPr>
            <w:r w:rsidRPr="00984C8B">
              <w:rPr>
                <w:rFonts w:ascii="Tahoma" w:hAnsi="Tahoma" w:cs="Tahoma"/>
                <w:b/>
                <w:color w:val="004990"/>
                <w:sz w:val="20"/>
                <w:szCs w:val="20"/>
              </w:rPr>
              <w:t xml:space="preserve">1.6. </w:t>
            </w:r>
            <w:r w:rsidRPr="00984C8B">
              <w:rPr>
                <w:rFonts w:ascii="Tahoma" w:hAnsi="Tahoma" w:cs="Tahoma"/>
                <w:color w:val="004990"/>
                <w:sz w:val="20"/>
                <w:szCs w:val="20"/>
              </w:rPr>
              <w:t>La propuesta debe garantizar que todos los bienes ofertados cumplan con todas las recomendaciones, estándares y normas de organismos nacionales e internacionales reconocidos en el área de telecomunicaciones.</w:t>
            </w:r>
          </w:p>
        </w:tc>
      </w:tr>
      <w:tr w:rsidR="009B19A0" w:rsidRPr="00984C8B" w:rsidTr="009B19A0">
        <w:trPr>
          <w:trHeight w:val="315"/>
          <w:jc w:val="center"/>
        </w:trPr>
        <w:tc>
          <w:tcPr>
            <w:tcW w:w="8776" w:type="dxa"/>
            <w:shd w:val="clear" w:color="auto" w:fill="auto"/>
            <w:vAlign w:val="center"/>
          </w:tcPr>
          <w:p w:rsidR="00042371" w:rsidRPr="00984C8B" w:rsidRDefault="00042371" w:rsidP="00C54516">
            <w:pPr>
              <w:jc w:val="both"/>
              <w:rPr>
                <w:rFonts w:ascii="Tahoma" w:hAnsi="Tahoma" w:cs="Tahoma"/>
                <w:b/>
                <w:color w:val="004990"/>
                <w:sz w:val="20"/>
                <w:szCs w:val="20"/>
              </w:rPr>
            </w:pPr>
            <w:r w:rsidRPr="00984C8B">
              <w:rPr>
                <w:rFonts w:ascii="Tahoma" w:hAnsi="Tahoma" w:cs="Tahoma"/>
                <w:b/>
                <w:color w:val="004990"/>
                <w:sz w:val="20"/>
                <w:szCs w:val="20"/>
              </w:rPr>
              <w:t xml:space="preserve">1.7. </w:t>
            </w:r>
            <w:r w:rsidRPr="00984C8B">
              <w:rPr>
                <w:rFonts w:ascii="Tahoma" w:hAnsi="Tahoma" w:cs="Tahoma"/>
                <w:color w:val="004990"/>
                <w:sz w:val="20"/>
                <w:szCs w:val="20"/>
              </w:rPr>
              <w:t xml:space="preserve">Para la evaluación, ENTEL S.A. solicita al oferente que la documentación técnica y su propuesta se entregue en 1 (un) ejemplar en forma impresa (original) y en formato electrónico (Memoria flash </w:t>
            </w:r>
            <w:proofErr w:type="spellStart"/>
            <w:r w:rsidRPr="00984C8B">
              <w:rPr>
                <w:rFonts w:ascii="Tahoma" w:hAnsi="Tahoma" w:cs="Tahoma"/>
                <w:color w:val="004990"/>
                <w:sz w:val="20"/>
                <w:szCs w:val="20"/>
              </w:rPr>
              <w:t>ó</w:t>
            </w:r>
            <w:proofErr w:type="spellEnd"/>
            <w:r w:rsidRPr="00984C8B">
              <w:rPr>
                <w:rFonts w:ascii="Tahoma" w:hAnsi="Tahoma" w:cs="Tahoma"/>
                <w:color w:val="004990"/>
                <w:sz w:val="20"/>
                <w:szCs w:val="20"/>
              </w:rPr>
              <w:t xml:space="preserve"> CD) con archivos no protegidos contra lectura o impresión, este último si fuera el caso.</w:t>
            </w:r>
          </w:p>
        </w:tc>
      </w:tr>
    </w:tbl>
    <w:p w:rsidR="001C313A" w:rsidRPr="00984C8B" w:rsidRDefault="001C313A" w:rsidP="00C53AE3">
      <w:pPr>
        <w:pStyle w:val="TITULOS"/>
        <w:numPr>
          <w:ilvl w:val="0"/>
          <w:numId w:val="8"/>
        </w:numPr>
        <w:spacing w:before="120" w:after="0" w:line="240" w:lineRule="auto"/>
        <w:ind w:left="426" w:hanging="426"/>
        <w:rPr>
          <w:rFonts w:ascii="Tahoma" w:hAnsi="Tahoma" w:cs="Tahoma"/>
          <w:color w:val="004990"/>
          <w:sz w:val="22"/>
          <w:szCs w:val="22"/>
        </w:rPr>
      </w:pPr>
      <w:r w:rsidRPr="00984C8B">
        <w:rPr>
          <w:rFonts w:ascii="Tahoma" w:hAnsi="Tahoma" w:cs="Tahoma"/>
          <w:color w:val="004990"/>
          <w:sz w:val="22"/>
          <w:szCs w:val="22"/>
        </w:rPr>
        <w:t xml:space="preserve">FORMA DE CALIFICACIÓN    </w:t>
      </w:r>
    </w:p>
    <w:p w:rsidR="00472D9D" w:rsidRPr="00AF3BA7" w:rsidRDefault="00472D9D" w:rsidP="00472D9D">
      <w:pPr>
        <w:pStyle w:val="Continuarlista"/>
        <w:spacing w:after="0"/>
        <w:ind w:left="432"/>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472D9D" w:rsidRPr="00AF3BA7" w:rsidRDefault="00472D9D" w:rsidP="00472D9D">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472D9D" w:rsidRDefault="00472D9D" w:rsidP="00472D9D">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472D9D" w:rsidRDefault="00472D9D" w:rsidP="00472D9D">
      <w:pPr>
        <w:pStyle w:val="Continuarlista"/>
        <w:numPr>
          <w:ilvl w:val="0"/>
          <w:numId w:val="25"/>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472D9D" w:rsidRDefault="00472D9D" w:rsidP="00472D9D">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AA6DD2">
        <w:rPr>
          <w:rFonts w:ascii="Tahoma" w:hAnsi="Tahoma" w:cs="Tahoma"/>
          <w:color w:val="004990"/>
          <w:sz w:val="22"/>
          <w:szCs w:val="22"/>
        </w:rPr>
        <w:t xml:space="preserve">80% (Ochenta por ciento) </w:t>
      </w:r>
      <w:r>
        <w:rPr>
          <w:rFonts w:ascii="Tahoma" w:hAnsi="Tahoma" w:cs="Tahoma"/>
          <w:color w:val="004990"/>
          <w:sz w:val="22"/>
          <w:szCs w:val="22"/>
        </w:rPr>
        <w:t>del total de la calificación cuando existan criterios calificables, caso contrario su calificación corresponde al cien (100) por ciento.</w:t>
      </w:r>
    </w:p>
    <w:p w:rsidR="00472D9D" w:rsidRDefault="00472D9D" w:rsidP="00472D9D">
      <w:pPr>
        <w:pStyle w:val="Continuarlista"/>
        <w:spacing w:before="120" w:after="0"/>
        <w:ind w:left="1080"/>
        <w:rPr>
          <w:rFonts w:ascii="Tahoma" w:hAnsi="Tahoma" w:cs="Tahoma"/>
          <w:color w:val="004990"/>
          <w:sz w:val="22"/>
          <w:szCs w:val="22"/>
        </w:rPr>
      </w:pPr>
      <w:r>
        <w:rPr>
          <w:rFonts w:ascii="Tahoma" w:hAnsi="Tahoma" w:cs="Tahoma"/>
          <w:color w:val="004990"/>
          <w:sz w:val="22"/>
          <w:szCs w:val="22"/>
        </w:rPr>
        <w:lastRenderedPageBreak/>
        <w:t>Los oferentes deberán cumplir con todos los criterios mandatorios, el incumplimiento de cualquier criterio mandatorio, descalificará al oferente para proseguir con el proceso.</w:t>
      </w:r>
    </w:p>
    <w:p w:rsidR="00472D9D" w:rsidRDefault="00472D9D" w:rsidP="00472D9D">
      <w:pPr>
        <w:pStyle w:val="Continuarlista"/>
        <w:numPr>
          <w:ilvl w:val="0"/>
          <w:numId w:val="25"/>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rsidR="00472D9D" w:rsidRDefault="00472D9D" w:rsidP="00472D9D">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Pr="00AA6DD2">
        <w:rPr>
          <w:rFonts w:ascii="Tahoma" w:hAnsi="Tahoma" w:cs="Tahoma"/>
          <w:color w:val="004990"/>
          <w:sz w:val="22"/>
          <w:szCs w:val="22"/>
        </w:rPr>
        <w:t>20% (Veinte por ciento)</w:t>
      </w:r>
      <w:r w:rsidRPr="004C2E10">
        <w:rPr>
          <w:rFonts w:ascii="Tahoma" w:hAnsi="Tahoma" w:cs="Tahoma"/>
          <w:color w:val="004990"/>
          <w:sz w:val="22"/>
          <w:szCs w:val="22"/>
          <w:highlight w:val="yellow"/>
        </w:rPr>
        <w:t xml:space="preserve"> </w:t>
      </w:r>
      <w:r>
        <w:rPr>
          <w:rFonts w:ascii="Tahoma" w:hAnsi="Tahoma" w:cs="Tahoma"/>
          <w:color w:val="004990"/>
          <w:sz w:val="22"/>
          <w:szCs w:val="22"/>
        </w:rPr>
        <w:t>y serán evaluados de acuerdo a las siguientes formulas.</w:t>
      </w:r>
    </w:p>
    <w:p w:rsidR="00472D9D" w:rsidRDefault="00472D9D" w:rsidP="00472D9D">
      <w:pPr>
        <w:pStyle w:val="Continuarlista"/>
        <w:numPr>
          <w:ilvl w:val="0"/>
          <w:numId w:val="42"/>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menor tiempo/sensibilidad y otros es:</w:t>
      </w:r>
    </w:p>
    <w:p w:rsidR="00472D9D" w:rsidRDefault="00472D9D" w:rsidP="00472D9D">
      <w:pPr>
        <w:pStyle w:val="Continuarlista"/>
        <w:spacing w:before="120" w:after="0"/>
        <w:rPr>
          <w:rFonts w:ascii="Tahoma" w:hAnsi="Tahoma" w:cs="Tahoma"/>
          <w:color w:val="004990"/>
          <w:sz w:val="22"/>
          <w:szCs w:val="22"/>
        </w:rPr>
      </w:pPr>
    </w:p>
    <w:p w:rsidR="00472D9D" w:rsidRDefault="00472D9D" w:rsidP="00472D9D">
      <w:pPr>
        <w:pStyle w:val="Continuarlista"/>
        <w:spacing w:before="120" w:after="0"/>
        <w:ind w:left="1412"/>
        <w:jc w:val="center"/>
        <w:rPr>
          <w:color w:val="004990"/>
          <w:position w:val="-28"/>
        </w:rPr>
      </w:pPr>
      <w:r>
        <w:rPr>
          <w:noProof/>
          <w:color w:val="004990"/>
          <w:position w:val="-28"/>
          <w:lang w:eastAsia="es-BO"/>
        </w:rPr>
        <w:drawing>
          <wp:inline distT="0" distB="0" distL="0" distR="0" wp14:anchorId="1608AE66" wp14:editId="661729C3">
            <wp:extent cx="1856105" cy="43878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6105" cy="438785"/>
                    </a:xfrm>
                    <a:prstGeom prst="rect">
                      <a:avLst/>
                    </a:prstGeom>
                    <a:noFill/>
                    <a:ln>
                      <a:noFill/>
                    </a:ln>
                  </pic:spPr>
                </pic:pic>
              </a:graphicData>
            </a:graphic>
          </wp:inline>
        </w:drawing>
      </w:r>
    </w:p>
    <w:p w:rsidR="00472D9D" w:rsidRDefault="00472D9D" w:rsidP="00472D9D">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rsidR="00472D9D" w:rsidRDefault="00472D9D" w:rsidP="00472D9D">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C_Mínima</w:t>
      </w:r>
      <w:proofErr w:type="spellEnd"/>
      <w:r>
        <w:rPr>
          <w:rFonts w:ascii="Tahoma" w:hAnsi="Tahoma" w:cs="Tahoma"/>
          <w:color w:val="004990"/>
          <w:sz w:val="22"/>
          <w:szCs w:val="22"/>
        </w:rPr>
        <w:t xml:space="preserve"> = Cantidad mínima ofrecida de todas las propuestas.</w:t>
      </w:r>
    </w:p>
    <w:p w:rsidR="00472D9D" w:rsidRDefault="00472D9D" w:rsidP="00472D9D">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rsidR="00472D9D" w:rsidRDefault="00472D9D" w:rsidP="00472D9D">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rsidR="00472D9D" w:rsidRDefault="00472D9D" w:rsidP="00472D9D">
      <w:pPr>
        <w:pStyle w:val="Continuarlista"/>
        <w:numPr>
          <w:ilvl w:val="0"/>
          <w:numId w:val="42"/>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la mayor cantidad/capacidad y otros es:</w:t>
      </w:r>
    </w:p>
    <w:p w:rsidR="00472D9D" w:rsidRDefault="00472D9D" w:rsidP="00472D9D">
      <w:pPr>
        <w:pStyle w:val="Continuarlista"/>
        <w:spacing w:before="120" w:after="0"/>
        <w:ind w:left="1412"/>
        <w:jc w:val="center"/>
        <w:rPr>
          <w:rFonts w:ascii="Tahoma" w:hAnsi="Tahoma" w:cs="Tahoma"/>
          <w:color w:val="004990"/>
          <w:sz w:val="22"/>
          <w:szCs w:val="22"/>
        </w:rPr>
      </w:pPr>
      <w:r>
        <w:rPr>
          <w:noProof/>
          <w:color w:val="004990"/>
          <w:position w:val="-28"/>
          <w:lang w:eastAsia="es-BO"/>
        </w:rPr>
        <w:drawing>
          <wp:inline distT="0" distB="0" distL="0" distR="0" wp14:anchorId="21AA0C36" wp14:editId="13A33C73">
            <wp:extent cx="1865630" cy="43878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5630" cy="438785"/>
                    </a:xfrm>
                    <a:prstGeom prst="rect">
                      <a:avLst/>
                    </a:prstGeom>
                    <a:noFill/>
                    <a:ln>
                      <a:noFill/>
                    </a:ln>
                  </pic:spPr>
                </pic:pic>
              </a:graphicData>
            </a:graphic>
          </wp:inline>
        </w:drawing>
      </w:r>
    </w:p>
    <w:p w:rsidR="00472D9D" w:rsidRDefault="00472D9D" w:rsidP="00472D9D">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rsidR="00472D9D" w:rsidRDefault="00472D9D" w:rsidP="00472D9D">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rsidR="00472D9D" w:rsidRDefault="00472D9D" w:rsidP="00472D9D">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C_Máxima</w:t>
      </w:r>
      <w:proofErr w:type="spellEnd"/>
      <w:r>
        <w:rPr>
          <w:rFonts w:ascii="Tahoma" w:hAnsi="Tahoma" w:cs="Tahoma"/>
          <w:color w:val="004990"/>
          <w:sz w:val="22"/>
          <w:szCs w:val="22"/>
        </w:rPr>
        <w:t xml:space="preserve"> = Cantidad máxima ofrecida de todas las propuestas.</w:t>
      </w:r>
    </w:p>
    <w:p w:rsidR="00472D9D" w:rsidRDefault="00472D9D" w:rsidP="00472D9D">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rsidR="001F400A" w:rsidRDefault="00472D9D" w:rsidP="001F400A">
      <w:pPr>
        <w:pStyle w:val="Continuarlista"/>
        <w:spacing w:after="0"/>
        <w:ind w:left="2059"/>
        <w:jc w:val="left"/>
        <w:rPr>
          <w:rFonts w:ascii="Tahoma" w:hAnsi="Tahoma" w:cs="Tahoma"/>
          <w:color w:val="004990"/>
          <w:sz w:val="22"/>
          <w:szCs w:val="22"/>
        </w:rPr>
      </w:pPr>
      <w:r w:rsidRPr="00915C35">
        <w:rPr>
          <w:rFonts w:ascii="Tahoma" w:hAnsi="Tahoma" w:cs="Tahoma"/>
          <w:color w:val="004990"/>
        </w:rPr>
        <w:t>La ponderación esta descrita en el CUADRO DE CALIFICACIÓN RESUMEN DE CRITERIOS MANDATORIOS Y CALIFICABLES.</w:t>
      </w:r>
    </w:p>
    <w:p w:rsidR="00A40E51" w:rsidRPr="00984C8B" w:rsidRDefault="00A40E51" w:rsidP="00C53AE3">
      <w:pPr>
        <w:pStyle w:val="TITULOS"/>
        <w:numPr>
          <w:ilvl w:val="0"/>
          <w:numId w:val="8"/>
        </w:numPr>
        <w:spacing w:before="120" w:after="0" w:line="240" w:lineRule="auto"/>
        <w:ind w:left="426" w:hanging="426"/>
        <w:rPr>
          <w:rFonts w:ascii="Tahoma" w:hAnsi="Tahoma" w:cs="Tahoma"/>
          <w:color w:val="004990"/>
          <w:sz w:val="22"/>
          <w:szCs w:val="22"/>
        </w:rPr>
      </w:pPr>
      <w:r w:rsidRPr="00984C8B">
        <w:rPr>
          <w:rFonts w:ascii="Tahoma" w:hAnsi="Tahoma" w:cs="Tahoma"/>
          <w:color w:val="004990"/>
          <w:sz w:val="22"/>
          <w:szCs w:val="22"/>
        </w:rPr>
        <w:t xml:space="preserve">CARACTERÍSTICAS GENERALES Y ESPECÍFICAS </w:t>
      </w:r>
    </w:p>
    <w:p w:rsidR="00C70B9C" w:rsidRDefault="00C70B9C" w:rsidP="00C70B9C">
      <w:pPr>
        <w:rPr>
          <w:lang w:val="es-BO" w:eastAsia="en-US"/>
        </w:rPr>
      </w:pPr>
    </w:p>
    <w:p w:rsidR="00C70B9C" w:rsidRDefault="00C70B9C" w:rsidP="00C70B9C">
      <w:pPr>
        <w:rPr>
          <w:lang w:val="en-US" w:eastAsia="en-US"/>
        </w:rPr>
      </w:pPr>
    </w:p>
    <w:p w:rsidR="006378C2" w:rsidRDefault="006378C2" w:rsidP="00C70B9C">
      <w:pPr>
        <w:rPr>
          <w:lang w:val="en-US" w:eastAsia="en-US"/>
        </w:rPr>
      </w:pPr>
    </w:p>
    <w:tbl>
      <w:tblPr>
        <w:tblW w:w="9835" w:type="dxa"/>
        <w:jc w:val="center"/>
        <w:tblCellMar>
          <w:left w:w="0" w:type="dxa"/>
          <w:right w:w="0" w:type="dxa"/>
        </w:tblCellMar>
        <w:tblLook w:val="0000" w:firstRow="0" w:lastRow="0" w:firstColumn="0" w:lastColumn="0" w:noHBand="0" w:noVBand="0"/>
      </w:tblPr>
      <w:tblGrid>
        <w:gridCol w:w="483"/>
        <w:gridCol w:w="1383"/>
        <w:gridCol w:w="3604"/>
        <w:gridCol w:w="1270"/>
        <w:gridCol w:w="1105"/>
        <w:gridCol w:w="1990"/>
        <w:tblGridChange w:id="76">
          <w:tblGrid>
            <w:gridCol w:w="483"/>
            <w:gridCol w:w="1383"/>
            <w:gridCol w:w="3604"/>
            <w:gridCol w:w="1270"/>
            <w:gridCol w:w="1105"/>
            <w:gridCol w:w="1990"/>
          </w:tblGrid>
        </w:tblGridChange>
      </w:tblGrid>
      <w:tr w:rsidR="006378C2" w:rsidTr="00F96BB8">
        <w:trPr>
          <w:trHeight w:val="450"/>
          <w:jc w:val="center"/>
        </w:trPr>
        <w:tc>
          <w:tcPr>
            <w:tcW w:w="6740" w:type="dxa"/>
            <w:gridSpan w:val="4"/>
            <w:tcBorders>
              <w:top w:val="single" w:sz="8" w:space="0" w:color="004990"/>
              <w:left w:val="single" w:sz="8" w:space="0" w:color="004990"/>
              <w:bottom w:val="single" w:sz="8" w:space="0" w:color="FFFFFF"/>
              <w:right w:val="single" w:sz="8" w:space="0" w:color="FFFFFF"/>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Pr>
                <w:rFonts w:ascii="Tahoma" w:hAnsi="Tahoma"/>
                <w:b/>
                <w:color w:val="FFFFFF"/>
                <w:sz w:val="18"/>
              </w:rPr>
              <w:t>REQUERIMIENTO DE ENTEL S.A.</w:t>
            </w:r>
          </w:p>
        </w:tc>
        <w:tc>
          <w:tcPr>
            <w:tcW w:w="3095" w:type="dxa"/>
            <w:gridSpan w:val="2"/>
            <w:tcBorders>
              <w:top w:val="single" w:sz="8" w:space="0" w:color="004990"/>
              <w:bottom w:val="single" w:sz="8" w:space="0" w:color="FFFFFF"/>
              <w:right w:val="single" w:sz="8" w:space="0" w:color="000000"/>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Pr>
                <w:rFonts w:ascii="Tahoma" w:hAnsi="Tahoma"/>
                <w:b/>
                <w:color w:val="FFFFFF"/>
                <w:sz w:val="18"/>
              </w:rPr>
              <w:t>RESPUESTA DEL OFERENTE</w:t>
            </w:r>
          </w:p>
        </w:tc>
      </w:tr>
      <w:tr w:rsidR="006378C2" w:rsidTr="00F96BB8">
        <w:trPr>
          <w:trHeight w:val="315"/>
          <w:jc w:val="center"/>
        </w:trPr>
        <w:tc>
          <w:tcPr>
            <w:tcW w:w="5470" w:type="dxa"/>
            <w:gridSpan w:val="3"/>
            <w:tcBorders>
              <w:top w:val="single" w:sz="8" w:space="0" w:color="FFFFFF"/>
              <w:left w:val="single" w:sz="8" w:space="0" w:color="004990"/>
              <w:bottom w:val="single" w:sz="8" w:space="0" w:color="FFFFFF"/>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Pr>
                <w:rFonts w:ascii="Tahoma" w:hAnsi="Tahoma"/>
                <w:b/>
                <w:color w:val="FFFFFF"/>
                <w:sz w:val="18"/>
              </w:rPr>
              <w:t>CARACTERÍSTICAS TÉCNICAS GENERALES</w:t>
            </w:r>
          </w:p>
        </w:tc>
        <w:tc>
          <w:tcPr>
            <w:tcW w:w="1270" w:type="dxa"/>
            <w:tcBorders>
              <w:bottom w:val="single" w:sz="8" w:space="0" w:color="FFFFFF"/>
              <w:right w:val="single" w:sz="8" w:space="0" w:color="FFFFFF"/>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sidRPr="00711C1A">
              <w:rPr>
                <w:rFonts w:ascii="Tahoma" w:hAnsi="Tahoma"/>
                <w:b/>
                <w:color w:val="FFFFFF"/>
              </w:rPr>
              <w:t>CONDICIÓN</w:t>
            </w:r>
          </w:p>
        </w:tc>
        <w:tc>
          <w:tcPr>
            <w:tcW w:w="3095" w:type="dxa"/>
            <w:gridSpan w:val="2"/>
            <w:tcBorders>
              <w:top w:val="single" w:sz="8" w:space="0" w:color="FFFFFF"/>
              <w:bottom w:val="single" w:sz="8" w:space="0" w:color="FFFFFF"/>
              <w:right w:val="single" w:sz="8" w:space="0" w:color="000000"/>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Pr>
                <w:rFonts w:ascii="Tahoma" w:hAnsi="Tahoma"/>
                <w:b/>
                <w:color w:val="FFFFFF"/>
                <w:sz w:val="18"/>
              </w:rPr>
              <w:t>(Llenado Obligatorio)</w:t>
            </w:r>
          </w:p>
        </w:tc>
      </w:tr>
      <w:tr w:rsidR="006378C2" w:rsidRPr="00E51085" w:rsidTr="00F96BB8">
        <w:trPr>
          <w:trHeight w:val="850"/>
          <w:jc w:val="center"/>
        </w:trPr>
        <w:tc>
          <w:tcPr>
            <w:tcW w:w="483" w:type="dxa"/>
            <w:tcBorders>
              <w:left w:val="single" w:sz="8" w:space="0" w:color="004990"/>
              <w:bottom w:val="single" w:sz="4" w:space="0" w:color="004990"/>
              <w:right w:val="single" w:sz="8" w:space="0" w:color="FFFFFF"/>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Pr>
                <w:rFonts w:ascii="Tahoma" w:hAnsi="Tahoma"/>
                <w:b/>
                <w:color w:val="FFFFFF"/>
                <w:sz w:val="18"/>
              </w:rPr>
              <w:t>N°</w:t>
            </w:r>
          </w:p>
        </w:tc>
        <w:tc>
          <w:tcPr>
            <w:tcW w:w="4987" w:type="dxa"/>
            <w:gridSpan w:val="2"/>
            <w:tcBorders>
              <w:top w:val="single" w:sz="8" w:space="0" w:color="FFFFFF"/>
              <w:bottom w:val="single" w:sz="4" w:space="0" w:color="004990"/>
              <w:right w:val="single" w:sz="8" w:space="0" w:color="FFFFFF"/>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Pr>
                <w:rFonts w:ascii="Tahoma" w:hAnsi="Tahoma"/>
                <w:b/>
                <w:color w:val="FFFFFF"/>
                <w:sz w:val="18"/>
              </w:rPr>
              <w:t>DESCRIPCIÓN</w:t>
            </w:r>
          </w:p>
        </w:tc>
        <w:tc>
          <w:tcPr>
            <w:tcW w:w="1270" w:type="dxa"/>
            <w:tcBorders>
              <w:bottom w:val="single" w:sz="4" w:space="0" w:color="004990"/>
              <w:right w:val="single" w:sz="8" w:space="0" w:color="FFFFFF"/>
            </w:tcBorders>
            <w:shd w:val="clear" w:color="auto" w:fill="004990"/>
            <w:tcMar>
              <w:left w:w="0" w:type="dxa"/>
              <w:right w:w="0" w:type="dxa"/>
            </w:tcMar>
            <w:vAlign w:val="center"/>
          </w:tcPr>
          <w:p w:rsidR="006378C2" w:rsidRPr="00711C1A" w:rsidRDefault="006378C2" w:rsidP="006378C2">
            <w:pPr>
              <w:jc w:val="center"/>
              <w:rPr>
                <w:rFonts w:ascii="Tahoma" w:hAnsi="Tahoma"/>
                <w:b/>
                <w:color w:val="FFFFFF"/>
              </w:rPr>
            </w:pPr>
            <w:r w:rsidRPr="00711C1A">
              <w:rPr>
                <w:rFonts w:ascii="Tahoma" w:hAnsi="Tahoma"/>
                <w:b/>
                <w:color w:val="FFFFFF"/>
              </w:rPr>
              <w:t>MANDATORIO</w:t>
            </w:r>
          </w:p>
        </w:tc>
        <w:tc>
          <w:tcPr>
            <w:tcW w:w="1105" w:type="dxa"/>
            <w:tcBorders>
              <w:bottom w:val="single" w:sz="4" w:space="0" w:color="004990"/>
              <w:right w:val="single" w:sz="8" w:space="0" w:color="FFFFFF"/>
            </w:tcBorders>
            <w:shd w:val="clear" w:color="auto" w:fill="004990"/>
            <w:tcMar>
              <w:left w:w="0" w:type="dxa"/>
              <w:right w:w="0" w:type="dxa"/>
            </w:tcMar>
            <w:vAlign w:val="center"/>
          </w:tcPr>
          <w:p w:rsidR="006378C2" w:rsidRPr="00711C1A" w:rsidRDefault="006378C2" w:rsidP="006378C2">
            <w:pPr>
              <w:jc w:val="center"/>
              <w:rPr>
                <w:rFonts w:ascii="Tahoma" w:hAnsi="Tahoma"/>
                <w:b/>
                <w:color w:val="FFFFFF"/>
              </w:rPr>
            </w:pPr>
            <w:r w:rsidRPr="00711C1A">
              <w:rPr>
                <w:rFonts w:ascii="Tahoma" w:hAnsi="Tahoma"/>
                <w:b/>
                <w:color w:val="FFFFFF"/>
              </w:rPr>
              <w:t>Cumple / No cumple</w:t>
            </w:r>
          </w:p>
        </w:tc>
        <w:tc>
          <w:tcPr>
            <w:tcW w:w="1990" w:type="dxa"/>
            <w:tcBorders>
              <w:bottom w:val="single" w:sz="4" w:space="0" w:color="004990"/>
              <w:right w:val="single" w:sz="8" w:space="0" w:color="000000"/>
            </w:tcBorders>
            <w:shd w:val="clear" w:color="auto" w:fill="004990"/>
            <w:tcMar>
              <w:left w:w="0" w:type="dxa"/>
              <w:right w:w="0" w:type="dxa"/>
            </w:tcMar>
            <w:vAlign w:val="center"/>
          </w:tcPr>
          <w:p w:rsidR="006378C2" w:rsidRDefault="006378C2" w:rsidP="006378C2">
            <w:pPr>
              <w:jc w:val="center"/>
              <w:rPr>
                <w:rFonts w:ascii="Tahoma" w:hAnsi="Tahoma"/>
                <w:b/>
                <w:color w:val="FFFFFF"/>
                <w:sz w:val="18"/>
              </w:rPr>
            </w:pPr>
            <w:r w:rsidRPr="00711C1A">
              <w:rPr>
                <w:rFonts w:ascii="Tahoma" w:hAnsi="Tahoma"/>
                <w:b/>
                <w:color w:val="FFFFFF"/>
              </w:rPr>
              <w:t>DOCUMENTO, PÁGINA, REFERENCIA</w:t>
            </w:r>
          </w:p>
        </w:tc>
      </w:tr>
      <w:tr w:rsidR="006378C2" w:rsidRPr="00E51085" w:rsidTr="00F96BB8">
        <w:trPr>
          <w:trHeight w:val="315"/>
          <w:jc w:val="center"/>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6378C2" w:rsidRPr="00E51085" w:rsidRDefault="006378C2" w:rsidP="006378C2">
            <w:pPr>
              <w:jc w:val="center"/>
              <w:rPr>
                <w:rFonts w:ascii="Tahoma" w:hAnsi="Tahoma"/>
                <w:color w:val="004990"/>
              </w:rPr>
            </w:pPr>
            <w:r w:rsidRPr="00E51085">
              <w:rPr>
                <w:rFonts w:ascii="Tahoma" w:hAnsi="Tahoma"/>
                <w:color w:val="004990"/>
              </w:rPr>
              <w:t>1</w:t>
            </w:r>
          </w:p>
        </w:tc>
        <w:tc>
          <w:tcPr>
            <w:tcW w:w="9352"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6378C2" w:rsidRPr="00E51085" w:rsidRDefault="006378C2" w:rsidP="006378C2">
            <w:pPr>
              <w:rPr>
                <w:rFonts w:ascii="Tahoma" w:hAnsi="Tahoma"/>
                <w:b/>
                <w:color w:val="004990"/>
              </w:rPr>
            </w:pPr>
            <w:r>
              <w:rPr>
                <w:rFonts w:ascii="Tahoma" w:hAnsi="Tahoma"/>
                <w:b/>
                <w:color w:val="004990"/>
              </w:rPr>
              <w:t xml:space="preserve">Especificaciones Técnicas </w:t>
            </w:r>
            <w:r w:rsidRPr="00C34D27">
              <w:rPr>
                <w:rFonts w:ascii="Tahoma" w:hAnsi="Tahoma" w:cs="Tahoma"/>
                <w:b/>
                <w:color w:val="365F91" w:themeColor="accent1" w:themeShade="BF"/>
                <w:lang w:eastAsia="es-AR"/>
              </w:rPr>
              <w:t>AIR-CAP3702I-A-K9</w:t>
            </w:r>
          </w:p>
        </w:tc>
      </w:tr>
      <w:tr w:rsidR="006378C2" w:rsidRPr="00E51085" w:rsidTr="00FF566E">
        <w:tblPrEx>
          <w:tblW w:w="9835" w:type="dxa"/>
          <w:jc w:val="center"/>
          <w:tblCellMar>
            <w:left w:w="0" w:type="dxa"/>
            <w:right w:w="0" w:type="dxa"/>
          </w:tblCellMar>
          <w:tblLook w:val="0000" w:firstRow="0" w:lastRow="0" w:firstColumn="0" w:lastColumn="0" w:noHBand="0" w:noVBand="0"/>
          <w:tblPrExChange w:id="77"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465"/>
          <w:jc w:val="center"/>
          <w:trPrChange w:id="78" w:author="Jovana Montaño de Chavez" w:date="2016-03-29T10:41:00Z">
            <w:trPr>
              <w:trHeight w:val="46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79"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1.1.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80"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General</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8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054B3D" w:rsidRDefault="006378C2" w:rsidP="006378C2">
            <w:pPr>
              <w:rPr>
                <w:rFonts w:ascii="Tahoma" w:hAnsi="Tahoma"/>
                <w:color w:val="004990"/>
                <w:lang w:val="es-BO"/>
              </w:rPr>
            </w:pPr>
            <w:r w:rsidRPr="00054B3D">
              <w:rPr>
                <w:rFonts w:ascii="Tahoma" w:hAnsi="Tahoma"/>
                <w:color w:val="004990"/>
                <w:lang w:val="es-BO"/>
              </w:rPr>
              <w:t xml:space="preserve">Punto de </w:t>
            </w:r>
            <w:proofErr w:type="spellStart"/>
            <w:r w:rsidRPr="00054B3D">
              <w:rPr>
                <w:rFonts w:ascii="Tahoma" w:hAnsi="Tahoma"/>
                <w:color w:val="004990"/>
                <w:lang w:val="es-BO"/>
              </w:rPr>
              <w:t>accesso</w:t>
            </w:r>
            <w:proofErr w:type="spellEnd"/>
            <w:r w:rsidRPr="00054B3D">
              <w:rPr>
                <w:rFonts w:ascii="Tahoma" w:hAnsi="Tahoma"/>
                <w:color w:val="004990"/>
                <w:lang w:val="es-BO"/>
              </w:rPr>
              <w:t xml:space="preserve"> </w:t>
            </w:r>
            <w:proofErr w:type="spellStart"/>
            <w:r w:rsidRPr="00054B3D">
              <w:rPr>
                <w:rFonts w:ascii="Tahoma" w:hAnsi="Tahoma"/>
                <w:color w:val="004990"/>
                <w:lang w:val="es-BO"/>
              </w:rPr>
              <w:t>wireless</w:t>
            </w:r>
            <w:proofErr w:type="spellEnd"/>
            <w:r w:rsidRPr="00054B3D">
              <w:rPr>
                <w:rFonts w:ascii="Tahoma" w:hAnsi="Tahoma"/>
                <w:color w:val="004990"/>
                <w:lang w:val="es-BO"/>
              </w:rPr>
              <w:t xml:space="preserve"> (AP Access Point)</w:t>
            </w:r>
            <w:r>
              <w:rPr>
                <w:rFonts w:ascii="Tahoma" w:hAnsi="Tahoma"/>
                <w:color w:val="004990"/>
                <w:lang w:val="es-BO"/>
              </w:rPr>
              <w:t xml:space="preserve"> Dual-band 802.11a/g/n/</w:t>
            </w:r>
            <w:proofErr w:type="spellStart"/>
            <w:r>
              <w:rPr>
                <w:rFonts w:ascii="Tahoma" w:hAnsi="Tahoma"/>
                <w:color w:val="004990"/>
                <w:lang w:val="es-BO"/>
              </w:rPr>
              <w:t>ac</w:t>
            </w:r>
            <w:proofErr w:type="spellEnd"/>
            <w:r>
              <w:rPr>
                <w:rFonts w:ascii="Tahoma" w:hAnsi="Tahoma"/>
                <w:color w:val="004990"/>
                <w:lang w:val="es-BO"/>
              </w:rPr>
              <w:t xml:space="preserve"> para ambientes interiores</w:t>
            </w:r>
            <w:r w:rsidRPr="00054B3D">
              <w:rPr>
                <w:rFonts w:ascii="Tahoma" w:hAnsi="Tahoma"/>
                <w:color w:val="004990"/>
                <w:lang w:val="es-BO"/>
              </w:rPr>
              <w:t xml:space="preserve"> (</w:t>
            </w:r>
            <w:proofErr w:type="spellStart"/>
            <w:r w:rsidRPr="00054B3D">
              <w:rPr>
                <w:rFonts w:ascii="Tahoma" w:hAnsi="Tahoma"/>
                <w:color w:val="004990"/>
                <w:lang w:val="es-BO"/>
              </w:rPr>
              <w:t>indoor</w:t>
            </w:r>
            <w:proofErr w:type="spellEnd"/>
            <w:r w:rsidRPr="00054B3D">
              <w:rPr>
                <w:rFonts w:ascii="Tahoma" w:hAnsi="Tahoma"/>
                <w:color w:val="004990"/>
                <w:lang w:val="es-BO"/>
              </w:rPr>
              <w:t>), con antenas internas.</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8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F92CA4" w:rsidRDefault="006378C2" w:rsidP="00FF566E">
            <w:pPr>
              <w:jc w:val="center"/>
              <w:rPr>
                <w:rFonts w:ascii="Tahoma" w:hAnsi="Tahoma"/>
                <w:color w:val="004990"/>
                <w:lang w:val="es-BO"/>
              </w:rPr>
              <w:pPrChange w:id="8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8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F92CA4" w:rsidRDefault="006378C2" w:rsidP="006378C2">
            <w:pPr>
              <w:jc w:val="center"/>
              <w:rPr>
                <w:rFonts w:ascii="Tahoma" w:hAnsi="Tahoma"/>
                <w:color w:val="004990"/>
                <w:lang w:val="es-BO"/>
              </w:rPr>
            </w:pPr>
            <w:r w:rsidRPr="00F92CA4">
              <w:rPr>
                <w:rFonts w:ascii="Tahoma" w:hAnsi="Tahoma"/>
                <w:color w:val="004990"/>
                <w:lang w:val="es-BO"/>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8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F92CA4" w:rsidRDefault="006378C2" w:rsidP="006378C2">
            <w:pPr>
              <w:jc w:val="center"/>
              <w:rPr>
                <w:rFonts w:ascii="Tahoma" w:hAnsi="Tahoma"/>
                <w:color w:val="004990"/>
                <w:lang w:val="es-BO"/>
              </w:rPr>
            </w:pPr>
            <w:r w:rsidRPr="00F92CA4">
              <w:rPr>
                <w:rFonts w:ascii="Tahoma" w:hAnsi="Tahoma"/>
                <w:color w:val="004990"/>
                <w:lang w:val="es-BO"/>
              </w:rPr>
              <w:t xml:space="preserve"> </w:t>
            </w:r>
          </w:p>
        </w:tc>
      </w:tr>
      <w:tr w:rsidR="006378C2" w:rsidRPr="00E51085" w:rsidTr="00FF566E">
        <w:tblPrEx>
          <w:tblW w:w="9835" w:type="dxa"/>
          <w:jc w:val="center"/>
          <w:tblCellMar>
            <w:left w:w="0" w:type="dxa"/>
            <w:right w:w="0" w:type="dxa"/>
          </w:tblCellMar>
          <w:tblLook w:val="0000" w:firstRow="0" w:lastRow="0" w:firstColumn="0" w:lastColumn="0" w:noHBand="0" w:noVBand="0"/>
          <w:tblPrExChange w:id="8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87"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8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1.2.</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8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Software</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9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Debe tener la capacidad y soporte de fábrica para tener el último software disponible para este equipo.</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91"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92"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93"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94"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r>
      <w:tr w:rsidR="006378C2" w:rsidRPr="00E51085" w:rsidTr="00FF566E">
        <w:tblPrEx>
          <w:tblW w:w="9835" w:type="dxa"/>
          <w:jc w:val="center"/>
          <w:tblCellMar>
            <w:left w:w="0" w:type="dxa"/>
            <w:right w:w="0" w:type="dxa"/>
          </w:tblCellMar>
          <w:tblLook w:val="0000" w:firstRow="0" w:lastRow="0" w:firstColumn="0" w:lastColumn="0" w:noHBand="0" w:noVBand="0"/>
          <w:tblPrExChange w:id="95"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465"/>
          <w:jc w:val="center"/>
          <w:trPrChange w:id="96" w:author="Jovana Montaño de Chavez" w:date="2016-03-29T10:41:00Z">
            <w:trPr>
              <w:trHeight w:val="46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97"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1.3.</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98"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 xml:space="preserve">Compatibilidad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99"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 xml:space="preserve">El punto de acceso Wireless (AP Access Point) debe tener compatibilidad y soporte para los Controladores Inalámbricos de la </w:t>
            </w:r>
            <w:r w:rsidRPr="00C65EF7">
              <w:rPr>
                <w:rFonts w:ascii="Tahoma" w:hAnsi="Tahoma"/>
                <w:color w:val="004990"/>
              </w:rPr>
              <w:t>marca Cisco</w:t>
            </w:r>
            <w:r>
              <w:rPr>
                <w:rFonts w:ascii="Tahoma" w:hAnsi="Tahoma"/>
                <w:color w:val="004990"/>
              </w:rPr>
              <w:t>.</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00"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101"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02"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03"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r>
      <w:tr w:rsidR="006378C2" w:rsidRPr="00E51085" w:rsidTr="00FF566E">
        <w:tblPrEx>
          <w:tblW w:w="9835" w:type="dxa"/>
          <w:jc w:val="center"/>
          <w:tblCellMar>
            <w:left w:w="0" w:type="dxa"/>
            <w:right w:w="0" w:type="dxa"/>
          </w:tblCellMar>
          <w:tblLook w:val="0000" w:firstRow="0" w:lastRow="0" w:firstColumn="0" w:lastColumn="0" w:noHBand="0" w:noVBand="0"/>
          <w:tblPrExChange w:id="104"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05"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06"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lastRenderedPageBreak/>
              <w:t>1.4.</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07"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Opciones de módulos</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08"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Debe tener la opción de proveer una capacidad de visualización de todo el espectro de frecuencias en las frecuencias 2.4.y 5 GHz.</w:t>
            </w:r>
          </w:p>
          <w:p w:rsidR="006378C2" w:rsidRDefault="006378C2" w:rsidP="006378C2">
            <w:pPr>
              <w:rPr>
                <w:rFonts w:ascii="Tahoma" w:hAnsi="Tahoma"/>
                <w:color w:val="004990"/>
              </w:rPr>
            </w:pPr>
            <w:r>
              <w:rPr>
                <w:rFonts w:ascii="Tahoma" w:hAnsi="Tahoma"/>
                <w:color w:val="004990"/>
              </w:rPr>
              <w:t>Para una detección y mitigación de los ataques de la red.</w:t>
            </w:r>
          </w:p>
          <w:p w:rsidR="006378C2" w:rsidRPr="00E51085" w:rsidRDefault="006378C2" w:rsidP="006378C2">
            <w:pPr>
              <w:rPr>
                <w:rFonts w:ascii="Tahoma" w:hAnsi="Tahoma"/>
                <w:color w:val="004990"/>
              </w:rPr>
            </w:pPr>
            <w:r>
              <w:rPr>
                <w:rFonts w:ascii="Tahoma" w:hAnsi="Tahoma"/>
                <w:color w:val="004990"/>
              </w:rPr>
              <w:t>Localización de aproximadamente un metro de precisión de clientes asociados.</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09"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110"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11"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12"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r>
      <w:tr w:rsidR="006378C2" w:rsidRPr="009D2B8D" w:rsidTr="00FF566E">
        <w:tblPrEx>
          <w:tblW w:w="9835" w:type="dxa"/>
          <w:jc w:val="center"/>
          <w:tblCellMar>
            <w:left w:w="0" w:type="dxa"/>
            <w:right w:w="0" w:type="dxa"/>
          </w:tblCellMar>
          <w:tblLook w:val="0000" w:firstRow="0" w:lastRow="0" w:firstColumn="0" w:lastColumn="0" w:noHBand="0" w:noVBand="0"/>
          <w:tblPrExChange w:id="113"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14"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15"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1.5.</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16"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Capacidad de 802.11n v2</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17"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lang w:val="es-BO"/>
              </w:rPr>
            </w:pPr>
            <w:r w:rsidRPr="00F92CA4">
              <w:rPr>
                <w:rFonts w:ascii="Tahoma" w:hAnsi="Tahoma"/>
                <w:color w:val="004990"/>
                <w:lang w:val="es-BO"/>
              </w:rPr>
              <w:t xml:space="preserve">Capacidad de 4x4 MIMO con tres </w:t>
            </w:r>
            <w:r>
              <w:rPr>
                <w:rFonts w:ascii="Tahoma" w:hAnsi="Tahoma"/>
                <w:color w:val="004990"/>
                <w:lang w:val="es-BO"/>
              </w:rPr>
              <w:t>flujos espaciales.</w:t>
            </w:r>
          </w:p>
          <w:p w:rsidR="006378C2" w:rsidRDefault="006378C2" w:rsidP="006378C2">
            <w:pPr>
              <w:rPr>
                <w:rFonts w:ascii="Tahoma" w:hAnsi="Tahoma"/>
                <w:color w:val="004990"/>
                <w:lang w:val="es-BO"/>
              </w:rPr>
            </w:pPr>
            <w:r>
              <w:rPr>
                <w:rFonts w:ascii="Tahoma" w:hAnsi="Tahoma"/>
                <w:color w:val="004990"/>
                <w:lang w:val="es-BO"/>
              </w:rPr>
              <w:t>Combinación de relación máxima (MRC)</w:t>
            </w:r>
          </w:p>
          <w:p w:rsidR="006378C2" w:rsidRDefault="006378C2" w:rsidP="006378C2">
            <w:pPr>
              <w:rPr>
                <w:rFonts w:ascii="Tahoma" w:hAnsi="Tahoma"/>
                <w:color w:val="004990"/>
                <w:lang w:val="es-BO"/>
              </w:rPr>
            </w:pPr>
            <w:r>
              <w:rPr>
                <w:rFonts w:ascii="Tahoma" w:hAnsi="Tahoma"/>
                <w:color w:val="004990"/>
                <w:lang w:val="es-BO"/>
              </w:rPr>
              <w:t>802.11n y 802.11 a/g formación de haz</w:t>
            </w:r>
          </w:p>
          <w:p w:rsidR="006378C2" w:rsidRDefault="006378C2" w:rsidP="006378C2">
            <w:pPr>
              <w:rPr>
                <w:rFonts w:ascii="Tahoma" w:hAnsi="Tahoma"/>
                <w:color w:val="004990"/>
                <w:lang w:val="es-BO"/>
              </w:rPr>
            </w:pPr>
            <w:r>
              <w:rPr>
                <w:rFonts w:ascii="Tahoma" w:hAnsi="Tahoma"/>
                <w:color w:val="004990"/>
                <w:lang w:val="es-BO"/>
              </w:rPr>
              <w:t>Canales de 20 y 40 MHz</w:t>
            </w:r>
          </w:p>
          <w:p w:rsidR="006378C2" w:rsidRDefault="006378C2" w:rsidP="006378C2">
            <w:pPr>
              <w:rPr>
                <w:rFonts w:ascii="Tahoma" w:hAnsi="Tahoma"/>
                <w:color w:val="004990"/>
                <w:lang w:val="es-BO"/>
              </w:rPr>
            </w:pPr>
            <w:r>
              <w:rPr>
                <w:rFonts w:ascii="Tahoma" w:hAnsi="Tahoma"/>
                <w:color w:val="004990"/>
                <w:lang w:val="es-BO"/>
              </w:rPr>
              <w:t>Tazas de transferencia de datos de hasta 450Mbps (40GHz con 5GHz)</w:t>
            </w:r>
          </w:p>
          <w:p w:rsidR="006378C2" w:rsidRDefault="006378C2" w:rsidP="006378C2">
            <w:pPr>
              <w:rPr>
                <w:rFonts w:ascii="Tahoma" w:hAnsi="Tahoma"/>
                <w:color w:val="004990"/>
                <w:lang w:val="es-BO"/>
              </w:rPr>
            </w:pPr>
            <w:r>
              <w:rPr>
                <w:rFonts w:ascii="Tahoma" w:hAnsi="Tahoma"/>
                <w:color w:val="004990"/>
                <w:lang w:val="es-BO"/>
              </w:rPr>
              <w:t>Agregación de paquetes: A-MPDU (</w:t>
            </w:r>
            <w:proofErr w:type="spellStart"/>
            <w:r>
              <w:rPr>
                <w:rFonts w:ascii="Tahoma" w:hAnsi="Tahoma"/>
                <w:color w:val="004990"/>
                <w:lang w:val="es-BO"/>
              </w:rPr>
              <w:t>Tx</w:t>
            </w:r>
            <w:proofErr w:type="spellEnd"/>
            <w:r>
              <w:rPr>
                <w:rFonts w:ascii="Tahoma" w:hAnsi="Tahoma"/>
                <w:color w:val="004990"/>
                <w:lang w:val="es-BO"/>
              </w:rPr>
              <w:t>/</w:t>
            </w:r>
            <w:proofErr w:type="spellStart"/>
            <w:r>
              <w:rPr>
                <w:rFonts w:ascii="Tahoma" w:hAnsi="Tahoma"/>
                <w:color w:val="004990"/>
                <w:lang w:val="es-BO"/>
              </w:rPr>
              <w:t>Rx</w:t>
            </w:r>
            <w:proofErr w:type="spellEnd"/>
            <w:r>
              <w:rPr>
                <w:rFonts w:ascii="Tahoma" w:hAnsi="Tahoma"/>
                <w:color w:val="004990"/>
                <w:lang w:val="es-BO"/>
              </w:rPr>
              <w:t>) A-MDU (</w:t>
            </w:r>
            <w:proofErr w:type="spellStart"/>
            <w:r>
              <w:rPr>
                <w:rFonts w:ascii="Tahoma" w:hAnsi="Tahoma"/>
                <w:color w:val="004990"/>
                <w:lang w:val="es-BO"/>
              </w:rPr>
              <w:t>Tx</w:t>
            </w:r>
            <w:proofErr w:type="spellEnd"/>
            <w:r>
              <w:rPr>
                <w:rFonts w:ascii="Tahoma" w:hAnsi="Tahoma"/>
                <w:color w:val="004990"/>
                <w:lang w:val="es-BO"/>
              </w:rPr>
              <w:t>/</w:t>
            </w:r>
            <w:proofErr w:type="spellStart"/>
            <w:r>
              <w:rPr>
                <w:rFonts w:ascii="Tahoma" w:hAnsi="Tahoma"/>
                <w:color w:val="004990"/>
                <w:lang w:val="es-BO"/>
              </w:rPr>
              <w:t>Rx</w:t>
            </w:r>
            <w:proofErr w:type="spellEnd"/>
            <w:r>
              <w:rPr>
                <w:rFonts w:ascii="Tahoma" w:hAnsi="Tahoma"/>
                <w:color w:val="004990"/>
                <w:lang w:val="es-BO"/>
              </w:rPr>
              <w:t>).</w:t>
            </w:r>
          </w:p>
          <w:p w:rsidR="006378C2" w:rsidRDefault="006378C2" w:rsidP="006378C2">
            <w:pPr>
              <w:rPr>
                <w:rFonts w:ascii="Tahoma" w:hAnsi="Tahoma"/>
                <w:color w:val="004990"/>
                <w:lang w:val="es-BO"/>
              </w:rPr>
            </w:pPr>
            <w:r>
              <w:rPr>
                <w:rFonts w:ascii="Tahoma" w:hAnsi="Tahoma"/>
                <w:color w:val="004990"/>
                <w:lang w:val="es-BO"/>
              </w:rPr>
              <w:t>802.11 selección de frecuencia dinámica (DFS)</w:t>
            </w:r>
          </w:p>
          <w:p w:rsidR="006378C2" w:rsidRPr="00F92CA4" w:rsidRDefault="006378C2" w:rsidP="006378C2">
            <w:pPr>
              <w:rPr>
                <w:rFonts w:ascii="Tahoma" w:hAnsi="Tahoma"/>
                <w:color w:val="004990"/>
                <w:lang w:val="es-BO"/>
              </w:rPr>
            </w:pPr>
            <w:r>
              <w:rPr>
                <w:rFonts w:ascii="Tahoma" w:hAnsi="Tahoma"/>
                <w:color w:val="004990"/>
                <w:lang w:val="es-BO"/>
              </w:rPr>
              <w:t>Diversidad de desplazamiento cíclico de soporte (CSD)</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18"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lang w:val="en-US"/>
              </w:rPr>
              <w:pPrChange w:id="119"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20"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lang w:val="en-US"/>
              </w:rPr>
            </w:pPr>
            <w:r w:rsidRPr="00E51085">
              <w:rPr>
                <w:rFonts w:ascii="Tahoma" w:hAnsi="Tahoma"/>
                <w:color w:val="004990"/>
                <w:lang w:val="en-US"/>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21"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lang w:val="en-US"/>
              </w:rPr>
            </w:pPr>
            <w:r w:rsidRPr="00E51085">
              <w:rPr>
                <w:rFonts w:ascii="Tahoma" w:hAnsi="Tahoma"/>
                <w:color w:val="004990"/>
                <w:lang w:val="en-US"/>
              </w:rPr>
              <w:t xml:space="preserve"> </w:t>
            </w:r>
          </w:p>
        </w:tc>
      </w:tr>
      <w:tr w:rsidR="006378C2" w:rsidTr="00FF566E">
        <w:tblPrEx>
          <w:tblW w:w="9835" w:type="dxa"/>
          <w:jc w:val="center"/>
          <w:tblCellMar>
            <w:left w:w="0" w:type="dxa"/>
            <w:right w:w="0" w:type="dxa"/>
          </w:tblCellMar>
          <w:tblLook w:val="0000" w:firstRow="0" w:lastRow="0" w:firstColumn="0" w:lastColumn="0" w:noHBand="0" w:noVBand="0"/>
          <w:tblPrExChange w:id="122"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23"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24"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1.6.</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25"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 xml:space="preserve">Capacidad 802.11 </w:t>
            </w:r>
            <w:proofErr w:type="spellStart"/>
            <w:r>
              <w:rPr>
                <w:rFonts w:ascii="Tahoma" w:hAnsi="Tahoma"/>
                <w:color w:val="004990"/>
              </w:rPr>
              <w:t>ac</w:t>
            </w:r>
            <w:proofErr w:type="spellEnd"/>
            <w:r>
              <w:rPr>
                <w:rFonts w:ascii="Tahoma" w:hAnsi="Tahoma"/>
                <w:color w:val="004990"/>
              </w:rPr>
              <w:t xml:space="preserve">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26"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lang w:val="es-BO"/>
              </w:rPr>
            </w:pPr>
            <w:r w:rsidRPr="00F92CA4">
              <w:rPr>
                <w:rFonts w:ascii="Tahoma" w:hAnsi="Tahoma"/>
                <w:color w:val="004990"/>
                <w:lang w:val="es-BO"/>
              </w:rPr>
              <w:t xml:space="preserve">Capacidad de 4x4 MIMO con tres </w:t>
            </w:r>
            <w:r>
              <w:rPr>
                <w:rFonts w:ascii="Tahoma" w:hAnsi="Tahoma"/>
                <w:color w:val="004990"/>
                <w:lang w:val="es-BO"/>
              </w:rPr>
              <w:t>flujos espaciales.</w:t>
            </w:r>
          </w:p>
          <w:p w:rsidR="006378C2" w:rsidRDefault="006378C2" w:rsidP="006378C2">
            <w:pPr>
              <w:rPr>
                <w:rFonts w:ascii="Tahoma" w:hAnsi="Tahoma"/>
                <w:color w:val="004990"/>
                <w:lang w:val="es-BO"/>
              </w:rPr>
            </w:pPr>
            <w:r>
              <w:rPr>
                <w:rFonts w:ascii="Tahoma" w:hAnsi="Tahoma"/>
                <w:color w:val="004990"/>
                <w:lang w:val="es-BO"/>
              </w:rPr>
              <w:t>Combinación de relación máxima (MRC)</w:t>
            </w:r>
          </w:p>
          <w:p w:rsidR="006378C2" w:rsidRDefault="006378C2" w:rsidP="006378C2">
            <w:pPr>
              <w:rPr>
                <w:rFonts w:ascii="Tahoma" w:hAnsi="Tahoma"/>
                <w:color w:val="004990"/>
                <w:lang w:val="es-BO"/>
              </w:rPr>
            </w:pPr>
            <w:r>
              <w:rPr>
                <w:rFonts w:ascii="Tahoma" w:hAnsi="Tahoma"/>
                <w:color w:val="004990"/>
                <w:lang w:val="es-BO"/>
              </w:rPr>
              <w:t>802.11ac formación de haz</w:t>
            </w:r>
          </w:p>
          <w:p w:rsidR="006378C2" w:rsidRDefault="006378C2" w:rsidP="006378C2">
            <w:pPr>
              <w:rPr>
                <w:rFonts w:ascii="Tahoma" w:hAnsi="Tahoma"/>
                <w:color w:val="004990"/>
                <w:lang w:val="es-BO"/>
              </w:rPr>
            </w:pPr>
            <w:r>
              <w:rPr>
                <w:rFonts w:ascii="Tahoma" w:hAnsi="Tahoma"/>
                <w:color w:val="004990"/>
                <w:lang w:val="es-BO"/>
              </w:rPr>
              <w:t>Canales de 20, 40 y 80 MHz</w:t>
            </w:r>
          </w:p>
          <w:p w:rsidR="006378C2" w:rsidRDefault="006378C2" w:rsidP="006378C2">
            <w:pPr>
              <w:rPr>
                <w:rFonts w:ascii="Tahoma" w:hAnsi="Tahoma"/>
                <w:color w:val="004990"/>
                <w:lang w:val="es-BO"/>
              </w:rPr>
            </w:pPr>
            <w:r>
              <w:rPr>
                <w:rFonts w:ascii="Tahoma" w:hAnsi="Tahoma"/>
                <w:color w:val="004990"/>
                <w:lang w:val="es-BO"/>
              </w:rPr>
              <w:t>Tazas de transferencia de datos de hasta 1.3Mbps (80GHz con 5GHz)</w:t>
            </w:r>
          </w:p>
          <w:p w:rsidR="006378C2" w:rsidRDefault="006378C2" w:rsidP="006378C2">
            <w:pPr>
              <w:rPr>
                <w:rFonts w:ascii="Tahoma" w:hAnsi="Tahoma"/>
                <w:color w:val="004990"/>
                <w:lang w:val="es-BO"/>
              </w:rPr>
            </w:pPr>
            <w:r>
              <w:rPr>
                <w:rFonts w:ascii="Tahoma" w:hAnsi="Tahoma"/>
                <w:color w:val="004990"/>
                <w:lang w:val="es-BO"/>
              </w:rPr>
              <w:t>Agregación de paquetes: A-MPDU (</w:t>
            </w:r>
            <w:proofErr w:type="spellStart"/>
            <w:r>
              <w:rPr>
                <w:rFonts w:ascii="Tahoma" w:hAnsi="Tahoma"/>
                <w:color w:val="004990"/>
                <w:lang w:val="es-BO"/>
              </w:rPr>
              <w:t>Tx</w:t>
            </w:r>
            <w:proofErr w:type="spellEnd"/>
            <w:r>
              <w:rPr>
                <w:rFonts w:ascii="Tahoma" w:hAnsi="Tahoma"/>
                <w:color w:val="004990"/>
                <w:lang w:val="es-BO"/>
              </w:rPr>
              <w:t>/</w:t>
            </w:r>
            <w:proofErr w:type="spellStart"/>
            <w:r>
              <w:rPr>
                <w:rFonts w:ascii="Tahoma" w:hAnsi="Tahoma"/>
                <w:color w:val="004990"/>
                <w:lang w:val="es-BO"/>
              </w:rPr>
              <w:t>Rx</w:t>
            </w:r>
            <w:proofErr w:type="spellEnd"/>
            <w:r>
              <w:rPr>
                <w:rFonts w:ascii="Tahoma" w:hAnsi="Tahoma"/>
                <w:color w:val="004990"/>
                <w:lang w:val="es-BO"/>
              </w:rPr>
              <w:t>) A-MDU (</w:t>
            </w:r>
            <w:proofErr w:type="spellStart"/>
            <w:r>
              <w:rPr>
                <w:rFonts w:ascii="Tahoma" w:hAnsi="Tahoma"/>
                <w:color w:val="004990"/>
                <w:lang w:val="es-BO"/>
              </w:rPr>
              <w:t>Tx</w:t>
            </w:r>
            <w:proofErr w:type="spellEnd"/>
            <w:r>
              <w:rPr>
                <w:rFonts w:ascii="Tahoma" w:hAnsi="Tahoma"/>
                <w:color w:val="004990"/>
                <w:lang w:val="es-BO"/>
              </w:rPr>
              <w:t>/</w:t>
            </w:r>
            <w:proofErr w:type="spellStart"/>
            <w:r>
              <w:rPr>
                <w:rFonts w:ascii="Tahoma" w:hAnsi="Tahoma"/>
                <w:color w:val="004990"/>
                <w:lang w:val="es-BO"/>
              </w:rPr>
              <w:t>Rx</w:t>
            </w:r>
            <w:proofErr w:type="spellEnd"/>
            <w:r>
              <w:rPr>
                <w:rFonts w:ascii="Tahoma" w:hAnsi="Tahoma"/>
                <w:color w:val="004990"/>
                <w:lang w:val="es-BO"/>
              </w:rPr>
              <w:t>).</w:t>
            </w:r>
          </w:p>
          <w:p w:rsidR="006378C2" w:rsidRDefault="006378C2" w:rsidP="006378C2">
            <w:pPr>
              <w:rPr>
                <w:rFonts w:ascii="Tahoma" w:hAnsi="Tahoma"/>
                <w:color w:val="004990"/>
                <w:lang w:val="es-BO"/>
              </w:rPr>
            </w:pPr>
            <w:r>
              <w:rPr>
                <w:rFonts w:ascii="Tahoma" w:hAnsi="Tahoma"/>
                <w:color w:val="004990"/>
                <w:lang w:val="es-BO"/>
              </w:rPr>
              <w:t>802.11 selección de frecuencia dinámica (DFS)</w:t>
            </w:r>
          </w:p>
          <w:p w:rsidR="006378C2" w:rsidRPr="00E51085" w:rsidRDefault="006378C2" w:rsidP="006378C2">
            <w:pPr>
              <w:rPr>
                <w:rFonts w:ascii="Tahoma" w:hAnsi="Tahoma"/>
                <w:color w:val="004990"/>
              </w:rPr>
            </w:pPr>
            <w:r>
              <w:rPr>
                <w:rFonts w:ascii="Tahoma" w:hAnsi="Tahoma"/>
                <w:color w:val="004990"/>
                <w:lang w:val="es-BO"/>
              </w:rPr>
              <w:t>Diversidad de desplazamiento cíclico de soporte (CSD)</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27"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128"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29"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30"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r>
      <w:tr w:rsidR="006378C2" w:rsidTr="00FF566E">
        <w:tblPrEx>
          <w:tblW w:w="9835" w:type="dxa"/>
          <w:jc w:val="center"/>
          <w:tblCellMar>
            <w:left w:w="0" w:type="dxa"/>
            <w:right w:w="0" w:type="dxa"/>
          </w:tblCellMar>
          <w:tblLook w:val="0000" w:firstRow="0" w:lastRow="0" w:firstColumn="0" w:lastColumn="0" w:noHBand="0" w:noVBand="0"/>
          <w:tblPrExChange w:id="131"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32"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33"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Pr>
                <w:rFonts w:ascii="Tahoma" w:hAnsi="Tahoma"/>
                <w:color w:val="004990"/>
              </w:rPr>
              <w:t>1.6</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34"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Banda de frecuencia y canales de operación 20 </w:t>
            </w:r>
            <w:proofErr w:type="spellStart"/>
            <w:r>
              <w:rPr>
                <w:rFonts w:ascii="Tahoma" w:hAnsi="Tahoma"/>
                <w:color w:val="004990"/>
              </w:rPr>
              <w:t>Mhz</w:t>
            </w:r>
            <w:proofErr w:type="spellEnd"/>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35"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El equipo debe tener capacidad de funcionar en el dominio regulatorio A.</w:t>
            </w:r>
          </w:p>
          <w:p w:rsidR="006378C2" w:rsidRDefault="006378C2" w:rsidP="006378C2">
            <w:pPr>
              <w:rPr>
                <w:rFonts w:ascii="Tahoma" w:hAnsi="Tahoma"/>
                <w:color w:val="004990"/>
              </w:rPr>
            </w:pPr>
            <w:r>
              <w:rPr>
                <w:rFonts w:ascii="Tahoma" w:hAnsi="Tahoma"/>
                <w:color w:val="004990"/>
              </w:rPr>
              <w:t>2.412 a 2.462 GHz; 11 canales</w:t>
            </w:r>
          </w:p>
          <w:p w:rsidR="006378C2" w:rsidRDefault="006378C2" w:rsidP="006378C2">
            <w:pPr>
              <w:rPr>
                <w:rFonts w:ascii="Tahoma" w:hAnsi="Tahoma"/>
                <w:color w:val="004990"/>
              </w:rPr>
            </w:pPr>
            <w:r>
              <w:rPr>
                <w:rFonts w:ascii="Tahoma" w:hAnsi="Tahoma"/>
                <w:color w:val="004990"/>
              </w:rPr>
              <w:t>5.180 a 5.320 GHz; 8 canales</w:t>
            </w:r>
          </w:p>
          <w:p w:rsidR="006378C2" w:rsidRDefault="006378C2" w:rsidP="006378C2">
            <w:pPr>
              <w:rPr>
                <w:rFonts w:ascii="Tahoma" w:hAnsi="Tahoma"/>
                <w:color w:val="004990"/>
              </w:rPr>
            </w:pPr>
            <w:r>
              <w:rPr>
                <w:rFonts w:ascii="Tahoma" w:hAnsi="Tahoma"/>
                <w:color w:val="004990"/>
              </w:rPr>
              <w:t xml:space="preserve">5.500 a 5.700 GHz; 8 canales </w:t>
            </w:r>
          </w:p>
          <w:p w:rsidR="006378C2" w:rsidRDefault="006378C2" w:rsidP="006378C2">
            <w:pPr>
              <w:rPr>
                <w:rFonts w:ascii="Tahoma" w:hAnsi="Tahoma"/>
                <w:color w:val="004990"/>
              </w:rPr>
            </w:pPr>
            <w:r>
              <w:rPr>
                <w:rFonts w:ascii="Tahoma" w:hAnsi="Tahoma"/>
                <w:color w:val="004990"/>
              </w:rPr>
              <w:t>(excluye 5.600 a 5.640 GHz)</w:t>
            </w:r>
          </w:p>
          <w:p w:rsidR="006378C2" w:rsidRPr="00613BE3" w:rsidRDefault="006378C2" w:rsidP="006378C2">
            <w:pPr>
              <w:rPr>
                <w:rFonts w:ascii="Tahoma" w:hAnsi="Tahoma"/>
                <w:color w:val="004990"/>
              </w:rPr>
            </w:pPr>
            <w:r>
              <w:rPr>
                <w:rFonts w:ascii="Tahoma" w:hAnsi="Tahoma"/>
                <w:color w:val="004990"/>
              </w:rPr>
              <w:t>5.745 a 5725 GHz; 5 Canales</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36"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EA4EEB" w:rsidP="00FF566E">
            <w:pPr>
              <w:jc w:val="center"/>
              <w:rPr>
                <w:rFonts w:ascii="Tahoma" w:hAnsi="Tahoma" w:cs="Tahoma"/>
                <w:color w:val="004990"/>
                <w:sz w:val="18"/>
                <w:szCs w:val="18"/>
              </w:rPr>
              <w:pPrChange w:id="137"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38"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39"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140"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41"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42"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1.7</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43"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F96BB8" w:rsidP="006378C2">
            <w:pPr>
              <w:rPr>
                <w:rFonts w:ascii="Tahoma" w:hAnsi="Tahoma"/>
                <w:color w:val="004990"/>
              </w:rPr>
            </w:pPr>
            <w:r>
              <w:rPr>
                <w:rFonts w:ascii="Tahoma" w:hAnsi="Tahoma"/>
                <w:color w:val="004990"/>
              </w:rPr>
              <w:t>Número</w:t>
            </w:r>
            <w:r w:rsidR="006378C2">
              <w:rPr>
                <w:rFonts w:ascii="Tahoma" w:hAnsi="Tahoma"/>
                <w:color w:val="004990"/>
              </w:rPr>
              <w:t xml:space="preserve"> Máximo de canales sin solapamiento.</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44"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613BE3" w:rsidRDefault="006378C2" w:rsidP="006378C2">
            <w:pPr>
              <w:spacing w:before="60" w:after="60"/>
              <w:ind w:left="60" w:right="60"/>
              <w:rPr>
                <w:rFonts w:ascii="Tahoma" w:hAnsi="Tahoma" w:cs="Tahoma"/>
                <w:b/>
                <w:color w:val="365F91" w:themeColor="accent1" w:themeShade="BF"/>
                <w:lang w:eastAsia="en-US"/>
              </w:rPr>
            </w:pPr>
            <w:r w:rsidRPr="00613BE3">
              <w:rPr>
                <w:rFonts w:ascii="Tahoma" w:hAnsi="Tahoma" w:cs="Tahoma"/>
                <w:b/>
                <w:color w:val="365F91" w:themeColor="accent1" w:themeShade="BF"/>
                <w:lang w:eastAsia="en-US"/>
              </w:rPr>
              <w:t>2.4 GHz</w:t>
            </w:r>
          </w:p>
          <w:p w:rsidR="006378C2" w:rsidRPr="00613BE3" w:rsidRDefault="006378C2" w:rsidP="006378C2">
            <w:pPr>
              <w:rPr>
                <w:rFonts w:ascii="Tahoma" w:hAnsi="Tahoma" w:cs="Tahoma"/>
                <w:color w:val="365F91" w:themeColor="accent1" w:themeShade="BF"/>
                <w:lang w:eastAsia="en-US"/>
              </w:rPr>
            </w:pPr>
            <w:r w:rsidRPr="00613BE3">
              <w:rPr>
                <w:rFonts w:ascii="Tahoma" w:hAnsi="Tahoma" w:cs="Tahoma"/>
                <w:color w:val="365F91" w:themeColor="accent1" w:themeShade="BF"/>
                <w:lang w:eastAsia="en-US"/>
              </w:rPr>
              <w:t xml:space="preserve">●802.11b/g: 20 MHz: 3 </w:t>
            </w:r>
          </w:p>
          <w:p w:rsidR="006378C2" w:rsidRPr="00613BE3" w:rsidRDefault="006378C2" w:rsidP="006378C2">
            <w:pPr>
              <w:rPr>
                <w:rFonts w:ascii="Tahoma" w:hAnsi="Tahoma" w:cs="Tahoma"/>
                <w:color w:val="365F91" w:themeColor="accent1" w:themeShade="BF"/>
                <w:lang w:eastAsia="en-US"/>
              </w:rPr>
            </w:pPr>
            <w:r w:rsidRPr="00613BE3">
              <w:rPr>
                <w:rFonts w:ascii="Tahoma" w:hAnsi="Tahoma" w:cs="Tahoma"/>
                <w:color w:val="365F91" w:themeColor="accent1" w:themeShade="BF"/>
                <w:lang w:eastAsia="en-US"/>
              </w:rPr>
              <w:t xml:space="preserve">●802.11n: 20 MHz: 3 </w:t>
            </w:r>
          </w:p>
          <w:p w:rsidR="006378C2" w:rsidRPr="00613BE3" w:rsidRDefault="006378C2" w:rsidP="006378C2">
            <w:pPr>
              <w:spacing w:before="60" w:after="60"/>
              <w:ind w:left="60" w:right="60"/>
              <w:rPr>
                <w:rFonts w:ascii="Tahoma" w:hAnsi="Tahoma" w:cs="Tahoma"/>
                <w:color w:val="365F91" w:themeColor="accent1" w:themeShade="BF"/>
                <w:lang w:eastAsia="en-US"/>
              </w:rPr>
            </w:pPr>
          </w:p>
          <w:p w:rsidR="006378C2" w:rsidRPr="00613BE3" w:rsidRDefault="006378C2" w:rsidP="006378C2">
            <w:pPr>
              <w:spacing w:before="60" w:after="60"/>
              <w:ind w:left="60" w:right="60"/>
              <w:rPr>
                <w:rFonts w:ascii="Tahoma" w:hAnsi="Tahoma" w:cs="Tahoma"/>
                <w:b/>
                <w:color w:val="365F91" w:themeColor="accent1" w:themeShade="BF"/>
                <w:lang w:eastAsia="en-US"/>
              </w:rPr>
            </w:pPr>
            <w:r w:rsidRPr="00613BE3">
              <w:rPr>
                <w:rFonts w:ascii="Tahoma" w:hAnsi="Tahoma" w:cs="Tahoma"/>
                <w:b/>
                <w:color w:val="365F91" w:themeColor="accent1" w:themeShade="BF"/>
                <w:lang w:val="fr-BE" w:eastAsia="en-US"/>
              </w:rPr>
              <w:t>5 GHz</w:t>
            </w:r>
          </w:p>
          <w:p w:rsidR="006378C2" w:rsidRPr="00613BE3" w:rsidRDefault="006378C2" w:rsidP="006378C2">
            <w:pPr>
              <w:rPr>
                <w:rFonts w:ascii="Tahoma" w:hAnsi="Tahoma" w:cs="Tahoma"/>
                <w:color w:val="365F91" w:themeColor="accent1" w:themeShade="BF"/>
                <w:lang w:eastAsia="en-US"/>
              </w:rPr>
            </w:pPr>
            <w:r w:rsidRPr="00613BE3">
              <w:rPr>
                <w:rFonts w:ascii="Tahoma" w:hAnsi="Tahoma" w:cs="Tahoma"/>
                <w:color w:val="365F91" w:themeColor="accent1" w:themeShade="BF"/>
                <w:lang w:val="fr-BE" w:eastAsia="en-US"/>
              </w:rPr>
              <w:t>●802.11a:</w:t>
            </w:r>
            <w:r w:rsidRPr="00613BE3">
              <w:rPr>
                <w:rFonts w:ascii="Tahoma" w:hAnsi="Tahoma" w:cs="Tahoma"/>
                <w:color w:val="365F91" w:themeColor="accent1" w:themeShade="BF"/>
                <w:lang w:eastAsia="en-US"/>
              </w:rPr>
              <w:t xml:space="preserve"> </w:t>
            </w:r>
            <w:r w:rsidRPr="00613BE3">
              <w:rPr>
                <w:rFonts w:ascii="Tahoma" w:hAnsi="Tahoma" w:cs="Tahoma"/>
                <w:color w:val="365F91" w:themeColor="accent1" w:themeShade="BF"/>
                <w:lang w:val="fr-BE" w:eastAsia="en-US"/>
              </w:rPr>
              <w:t>20 MHz: 21</w:t>
            </w:r>
            <w:r w:rsidRPr="00613BE3">
              <w:rPr>
                <w:rFonts w:ascii="Tahoma" w:hAnsi="Tahoma" w:cs="Tahoma"/>
                <w:color w:val="365F91" w:themeColor="accent1" w:themeShade="BF"/>
                <w:lang w:eastAsia="en-US"/>
              </w:rPr>
              <w:t xml:space="preserve"> </w:t>
            </w:r>
          </w:p>
          <w:p w:rsidR="006378C2" w:rsidRPr="00613BE3" w:rsidRDefault="006378C2" w:rsidP="006378C2">
            <w:pPr>
              <w:rPr>
                <w:rFonts w:ascii="Tahoma" w:hAnsi="Tahoma" w:cs="Tahoma"/>
                <w:color w:val="365F91" w:themeColor="accent1" w:themeShade="BF"/>
                <w:lang w:eastAsia="en-US"/>
              </w:rPr>
            </w:pPr>
            <w:r w:rsidRPr="00613BE3">
              <w:rPr>
                <w:rFonts w:ascii="Tahoma" w:hAnsi="Tahoma" w:cs="Tahoma"/>
                <w:color w:val="365F91" w:themeColor="accent1" w:themeShade="BF"/>
                <w:lang w:val="fr-BE" w:eastAsia="en-US"/>
              </w:rPr>
              <w:t>●802.11n:</w:t>
            </w:r>
            <w:r w:rsidRPr="00613BE3">
              <w:rPr>
                <w:rFonts w:ascii="Tahoma" w:hAnsi="Tahoma" w:cs="Tahoma"/>
                <w:color w:val="365F91" w:themeColor="accent1" w:themeShade="BF"/>
                <w:lang w:eastAsia="en-US"/>
              </w:rPr>
              <w:t xml:space="preserve"> </w:t>
            </w:r>
            <w:r w:rsidRPr="00613BE3">
              <w:rPr>
                <w:rFonts w:ascii="Tahoma" w:hAnsi="Tahoma" w:cs="Tahoma"/>
                <w:color w:val="365F91" w:themeColor="accent1" w:themeShade="BF"/>
                <w:lang w:val="fr-BE" w:eastAsia="en-US"/>
              </w:rPr>
              <w:t>20 MHz: 21</w:t>
            </w:r>
            <w:r>
              <w:rPr>
                <w:rFonts w:ascii="Tahoma" w:hAnsi="Tahoma" w:cs="Tahoma"/>
                <w:color w:val="365F91" w:themeColor="accent1" w:themeShade="BF"/>
                <w:lang w:eastAsia="en-US"/>
              </w:rPr>
              <w:t xml:space="preserve">, </w:t>
            </w:r>
            <w:r w:rsidRPr="00613BE3">
              <w:rPr>
                <w:rFonts w:ascii="Tahoma" w:hAnsi="Tahoma" w:cs="Tahoma"/>
                <w:color w:val="365F91" w:themeColor="accent1" w:themeShade="BF"/>
                <w:lang w:val="fr-BE" w:eastAsia="en-US"/>
              </w:rPr>
              <w:t>40 MHz: 9</w:t>
            </w:r>
            <w:r w:rsidRPr="00613BE3">
              <w:rPr>
                <w:rFonts w:ascii="Tahoma" w:hAnsi="Tahoma" w:cs="Tahoma"/>
                <w:color w:val="365F91" w:themeColor="accent1" w:themeShade="BF"/>
                <w:lang w:eastAsia="en-US"/>
              </w:rPr>
              <w:t xml:space="preserve"> </w:t>
            </w:r>
          </w:p>
          <w:p w:rsidR="006378C2" w:rsidRPr="00613BE3" w:rsidRDefault="006378C2" w:rsidP="006378C2">
            <w:pPr>
              <w:rPr>
                <w:rFonts w:ascii="Tahoma" w:hAnsi="Tahoma" w:cs="Tahoma"/>
                <w:color w:val="365F91" w:themeColor="accent1" w:themeShade="BF"/>
                <w:lang w:eastAsia="en-US"/>
              </w:rPr>
            </w:pPr>
            <w:r w:rsidRPr="00613BE3">
              <w:rPr>
                <w:rFonts w:ascii="Tahoma" w:hAnsi="Tahoma" w:cs="Tahoma"/>
                <w:color w:val="365F91" w:themeColor="accent1" w:themeShade="BF"/>
                <w:lang w:eastAsia="en-US"/>
              </w:rPr>
              <w:t>●</w:t>
            </w:r>
            <w:r>
              <w:rPr>
                <w:rFonts w:ascii="Tahoma" w:hAnsi="Tahoma" w:cs="Tahoma"/>
                <w:color w:val="365F91" w:themeColor="accent1" w:themeShade="BF"/>
                <w:lang w:eastAsia="en-US"/>
              </w:rPr>
              <w:t xml:space="preserve">802.11ac:  20 MHz: 21, 40 MHz: 9, </w:t>
            </w:r>
            <w:r w:rsidRPr="00613BE3">
              <w:rPr>
                <w:rFonts w:ascii="Tahoma" w:hAnsi="Tahoma" w:cs="Tahoma"/>
                <w:color w:val="365F91" w:themeColor="accent1" w:themeShade="BF"/>
                <w:lang w:eastAsia="en-US"/>
              </w:rPr>
              <w:t xml:space="preserve">80 MHz: 4 </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45"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146"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47"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48"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149"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50"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51"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1.8</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52"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Antena integrada</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53"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2.4 GHz, ganancia de 4dBi, interna omnidireccional, horizontal con un haz de 360°.</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54"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155"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56"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57"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158"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59"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60"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1.9</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61"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Interfaces</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62"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1 Puerto 10/100/1000BASE-T con detección automática (RJ45)</w:t>
            </w:r>
          </w:p>
          <w:p w:rsidR="006378C2" w:rsidRDefault="006378C2" w:rsidP="006378C2">
            <w:pPr>
              <w:rPr>
                <w:rFonts w:ascii="Tahoma" w:hAnsi="Tahoma"/>
                <w:color w:val="004990"/>
              </w:rPr>
            </w:pPr>
            <w:r>
              <w:rPr>
                <w:rFonts w:ascii="Tahoma" w:hAnsi="Tahoma"/>
                <w:color w:val="004990"/>
              </w:rPr>
              <w:t>1 Puerto de gestión por consola (RJ45)</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63"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164"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65"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66"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167"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68"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69"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1.10</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70"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Indicadores</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7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LED (Diodo(s) Emisor de </w:t>
            </w:r>
            <w:proofErr w:type="gramStart"/>
            <w:r>
              <w:rPr>
                <w:rFonts w:ascii="Tahoma" w:hAnsi="Tahoma"/>
                <w:color w:val="004990"/>
              </w:rPr>
              <w:t>Luz )</w:t>
            </w:r>
            <w:proofErr w:type="gramEnd"/>
            <w:r>
              <w:rPr>
                <w:rFonts w:ascii="Tahoma" w:hAnsi="Tahoma"/>
                <w:color w:val="004990"/>
              </w:rPr>
              <w:t xml:space="preserve"> que indica los estados de arranque, asociación y funcionamiento, avisos del gestor de arranque y errores de gestor de arranques.</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7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17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7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7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17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177"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7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1.11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7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Memoria del Sistema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8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dispositivo debe tener </w:t>
            </w:r>
            <w:r w:rsidR="00870EBF">
              <w:rPr>
                <w:rFonts w:ascii="Tahoma" w:hAnsi="Tahoma"/>
                <w:color w:val="004990"/>
              </w:rPr>
              <w:t>mínimamente</w:t>
            </w:r>
            <w:r>
              <w:rPr>
                <w:rFonts w:ascii="Tahoma" w:hAnsi="Tahoma"/>
                <w:color w:val="004990"/>
              </w:rPr>
              <w:t xml:space="preserve"> 512 DRAM y 64 MB flash</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81"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182"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83"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84"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185"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1280"/>
          <w:jc w:val="center"/>
          <w:trPrChange w:id="186" w:author="Jovana Montaño de Chavez" w:date="2016-03-29T10:41:00Z">
            <w:trPr>
              <w:trHeight w:val="1280"/>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87"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1.12</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88"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Requerimientos de alimentación</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89"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equipo debe poder alimentarse </w:t>
            </w:r>
            <w:ins w:id="190" w:author="Miguel Angel Pocoata Mendoza" w:date="2016-03-28T19:18:00Z">
              <w:r w:rsidR="002A7313">
                <w:rPr>
                  <w:rFonts w:ascii="Tahoma" w:hAnsi="Tahoma"/>
                  <w:color w:val="004990"/>
                </w:rPr>
                <w:t xml:space="preserve">a través de </w:t>
              </w:r>
            </w:ins>
            <w:del w:id="191" w:author="Miguel Angel Pocoata Mendoza" w:date="2016-03-28T19:18:00Z">
              <w:r w:rsidDel="002A7313">
                <w:rPr>
                  <w:rFonts w:ascii="Tahoma" w:hAnsi="Tahoma"/>
                  <w:color w:val="004990"/>
                </w:rPr>
                <w:delText xml:space="preserve">con una fuente de poder y con </w:delText>
              </w:r>
            </w:del>
            <w:r>
              <w:rPr>
                <w:rFonts w:ascii="Tahoma" w:hAnsi="Tahoma"/>
                <w:color w:val="004990"/>
              </w:rPr>
              <w:t xml:space="preserve">un </w:t>
            </w:r>
            <w:proofErr w:type="spellStart"/>
            <w:r>
              <w:rPr>
                <w:rFonts w:ascii="Tahoma" w:hAnsi="Tahoma"/>
                <w:color w:val="004990"/>
              </w:rPr>
              <w:t>power</w:t>
            </w:r>
            <w:proofErr w:type="spellEnd"/>
            <w:r>
              <w:rPr>
                <w:rFonts w:ascii="Tahoma" w:hAnsi="Tahoma"/>
                <w:color w:val="004990"/>
              </w:rPr>
              <w:t xml:space="preserve"> </w:t>
            </w:r>
            <w:proofErr w:type="spellStart"/>
            <w:r>
              <w:rPr>
                <w:rFonts w:ascii="Tahoma" w:hAnsi="Tahoma"/>
                <w:color w:val="004990"/>
              </w:rPr>
              <w:t>injector</w:t>
            </w:r>
            <w:proofErr w:type="spellEnd"/>
            <w:r>
              <w:rPr>
                <w:rFonts w:ascii="Tahoma" w:hAnsi="Tahoma"/>
                <w:color w:val="004990"/>
              </w:rPr>
              <w:t xml:space="preserve"> con</w:t>
            </w:r>
            <w:r w:rsidR="00BC5ABF">
              <w:rPr>
                <w:rFonts w:ascii="Tahoma" w:hAnsi="Tahoma"/>
                <w:color w:val="004990"/>
              </w:rPr>
              <w:t xml:space="preserve"> las siguientes características: </w:t>
            </w:r>
            <w:r>
              <w:rPr>
                <w:rFonts w:ascii="Tahoma" w:hAnsi="Tahoma"/>
                <w:color w:val="004990"/>
              </w:rPr>
              <w:t>100 a 240 Voltios AC; 50 a 60 Hz.</w:t>
            </w:r>
          </w:p>
          <w:p w:rsidR="006378C2" w:rsidRDefault="006378C2" w:rsidP="006378C2">
            <w:pPr>
              <w:rPr>
                <w:rFonts w:ascii="Tahoma" w:hAnsi="Tahoma"/>
                <w:color w:val="004990"/>
              </w:rPr>
            </w:pPr>
            <w:r>
              <w:rPr>
                <w:rFonts w:ascii="Tahoma" w:hAnsi="Tahoma"/>
                <w:color w:val="004990"/>
              </w:rPr>
              <w:t xml:space="preserve">Debe admitir los siguientes estándares </w:t>
            </w:r>
            <w:proofErr w:type="spellStart"/>
            <w:r>
              <w:rPr>
                <w:rFonts w:ascii="Tahoma" w:hAnsi="Tahoma"/>
                <w:color w:val="004990"/>
              </w:rPr>
              <w:t>PoE</w:t>
            </w:r>
            <w:proofErr w:type="spellEnd"/>
            <w:r>
              <w:rPr>
                <w:rFonts w:ascii="Tahoma" w:hAnsi="Tahoma"/>
                <w:color w:val="004990"/>
              </w:rPr>
              <w:t xml:space="preserve">+ (802.3at) y </w:t>
            </w:r>
            <w:proofErr w:type="spellStart"/>
            <w:r>
              <w:rPr>
                <w:rFonts w:ascii="Tahoma" w:hAnsi="Tahoma"/>
                <w:color w:val="004990"/>
              </w:rPr>
              <w:t>PoE</w:t>
            </w:r>
            <w:proofErr w:type="spellEnd"/>
            <w:r>
              <w:rPr>
                <w:rFonts w:ascii="Tahoma" w:hAnsi="Tahoma"/>
                <w:color w:val="004990"/>
              </w:rPr>
              <w:t xml:space="preserve"> (802.3af) para su alimentación.</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9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19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9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9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BC5ABF" w:rsidTr="00FF566E">
        <w:tblPrEx>
          <w:tblW w:w="9835" w:type="dxa"/>
          <w:jc w:val="center"/>
          <w:tblCellMar>
            <w:left w:w="0" w:type="dxa"/>
            <w:right w:w="0" w:type="dxa"/>
          </w:tblCellMar>
          <w:tblLook w:val="0000" w:firstRow="0" w:lastRow="0" w:firstColumn="0" w:lastColumn="0" w:noHBand="0" w:noVBand="0"/>
          <w:tblPrExChange w:id="19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674"/>
          <w:jc w:val="center"/>
          <w:trPrChange w:id="197" w:author="Jovana Montaño de Chavez" w:date="2016-03-29T10:41:00Z">
            <w:trPr>
              <w:trHeight w:val="674"/>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9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BC5ABF" w:rsidRDefault="00BC5ABF" w:rsidP="006378C2">
            <w:pPr>
              <w:ind w:left="-71" w:firstLine="29"/>
              <w:jc w:val="center"/>
              <w:rPr>
                <w:rFonts w:ascii="Tahoma" w:hAnsi="Tahoma"/>
                <w:color w:val="004990"/>
              </w:rPr>
            </w:pPr>
            <w:r>
              <w:rPr>
                <w:rFonts w:ascii="Tahoma" w:hAnsi="Tahoma"/>
                <w:color w:val="004990"/>
              </w:rPr>
              <w:t>1.13</w:t>
            </w:r>
          </w:p>
          <w:p w:rsidR="00BC5ABF" w:rsidRDefault="00BC5ABF" w:rsidP="006378C2">
            <w:pPr>
              <w:ind w:left="-71" w:firstLine="29"/>
              <w:jc w:val="center"/>
              <w:rPr>
                <w:rFonts w:ascii="Tahoma" w:hAnsi="Tahoma"/>
                <w:color w:val="004990"/>
              </w:rPr>
            </w:pP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19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BC5ABF" w:rsidRDefault="00BC5ABF" w:rsidP="006378C2">
            <w:pPr>
              <w:rPr>
                <w:rFonts w:ascii="Tahoma" w:hAnsi="Tahoma"/>
                <w:color w:val="004990"/>
              </w:rPr>
            </w:pPr>
            <w:r>
              <w:rPr>
                <w:rFonts w:ascii="Tahoma" w:hAnsi="Tahoma"/>
                <w:color w:val="004990"/>
              </w:rPr>
              <w:t>Gestion</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0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BC5ABF" w:rsidRDefault="00BC5ABF">
            <w:pPr>
              <w:rPr>
                <w:rFonts w:ascii="Tahoma" w:hAnsi="Tahoma"/>
                <w:color w:val="004990"/>
              </w:rPr>
            </w:pPr>
            <w:r>
              <w:rPr>
                <w:rFonts w:ascii="Tahoma" w:hAnsi="Tahoma"/>
                <w:color w:val="004990"/>
              </w:rPr>
              <w:t xml:space="preserve">Las unidades ofertadas deberán ser compatibles con la Gestión </w:t>
            </w:r>
            <w:r w:rsidR="00BB4756">
              <w:rPr>
                <w:rFonts w:ascii="Tahoma" w:hAnsi="Tahoma"/>
                <w:color w:val="004990"/>
              </w:rPr>
              <w:t xml:space="preserve">operativa </w:t>
            </w:r>
            <w:r>
              <w:rPr>
                <w:rFonts w:ascii="Tahoma" w:hAnsi="Tahoma"/>
                <w:color w:val="004990"/>
              </w:rPr>
              <w:t xml:space="preserve">que Entel </w:t>
            </w:r>
            <w:r w:rsidR="00BB4756">
              <w:rPr>
                <w:rFonts w:ascii="Tahoma" w:hAnsi="Tahoma"/>
                <w:color w:val="004990"/>
              </w:rPr>
              <w:t>posee</w:t>
            </w:r>
            <w:r>
              <w:rPr>
                <w:rFonts w:ascii="Tahoma" w:hAnsi="Tahoma"/>
                <w:color w:val="004990"/>
              </w:rPr>
              <w:t>: Modelo 5508 Versión: 7.0.116</w:t>
            </w:r>
            <w:ins w:id="201" w:author="Miguel Angel Pocoata Mendoza" w:date="2016-03-28T19:22:00Z">
              <w:r w:rsidR="002A7313">
                <w:rPr>
                  <w:rFonts w:ascii="Tahoma" w:hAnsi="Tahoma"/>
                  <w:color w:val="004990"/>
                </w:rPr>
                <w:t xml:space="preserve">. Para ello </w:t>
              </w:r>
            </w:ins>
            <w:ins w:id="202" w:author="Miguel Angel Pocoata Mendoza" w:date="2016-03-28T19:26:00Z">
              <w:r w:rsidR="00EE0950">
                <w:rPr>
                  <w:rFonts w:ascii="Tahoma" w:hAnsi="Tahoma"/>
                  <w:color w:val="004990"/>
                </w:rPr>
                <w:t xml:space="preserve">el oferente </w:t>
              </w:r>
            </w:ins>
            <w:ins w:id="203" w:author="Miguel Angel Pocoata Mendoza" w:date="2016-03-28T19:24:00Z">
              <w:r w:rsidR="00EE0950">
                <w:rPr>
                  <w:rFonts w:ascii="Tahoma" w:hAnsi="Tahoma"/>
                  <w:color w:val="004990"/>
                </w:rPr>
                <w:lastRenderedPageBreak/>
                <w:t>deberá asegurar</w:t>
              </w:r>
              <w:r w:rsidR="002A7313">
                <w:rPr>
                  <w:rFonts w:ascii="Tahoma" w:hAnsi="Tahoma"/>
                  <w:color w:val="004990"/>
                </w:rPr>
                <w:t xml:space="preserve"> </w:t>
              </w:r>
            </w:ins>
            <w:ins w:id="204" w:author="Miguel Angel Pocoata Mendoza" w:date="2016-03-28T19:25:00Z">
              <w:r w:rsidR="00EE0950">
                <w:rPr>
                  <w:rFonts w:ascii="Tahoma" w:hAnsi="Tahoma"/>
                  <w:color w:val="004990"/>
                </w:rPr>
                <w:t xml:space="preserve">el soporte que </w:t>
              </w:r>
            </w:ins>
            <w:ins w:id="205" w:author="Miguel Angel Pocoata Mendoza" w:date="2016-03-28T19:26:00Z">
              <w:r w:rsidR="00EE0950">
                <w:rPr>
                  <w:rFonts w:ascii="Tahoma" w:hAnsi="Tahoma"/>
                  <w:color w:val="004990"/>
                </w:rPr>
                <w:t>permita realizar la actualizaci</w:t>
              </w:r>
            </w:ins>
            <w:ins w:id="206" w:author="Miguel Angel Pocoata Mendoza" w:date="2016-03-28T19:27:00Z">
              <w:r w:rsidR="00EE0950">
                <w:rPr>
                  <w:rFonts w:ascii="Tahoma" w:hAnsi="Tahoma"/>
                  <w:color w:val="004990"/>
                </w:rPr>
                <w:t xml:space="preserve">ón del sistema operativo para la unidad de Gestión 5508. Se aclara que </w:t>
              </w:r>
            </w:ins>
            <w:ins w:id="207" w:author="Miguel Angel Pocoata Mendoza" w:date="2016-03-28T19:28:00Z">
              <w:r w:rsidR="00EE0950">
                <w:rPr>
                  <w:rFonts w:ascii="Tahoma" w:hAnsi="Tahoma"/>
                  <w:color w:val="004990"/>
                </w:rPr>
                <w:t>la Gestión actual cuenta con las licencias necesarias</w:t>
              </w:r>
            </w:ins>
            <w:ins w:id="208" w:author="Miguel Angel Pocoata Mendoza" w:date="2016-03-28T19:29:00Z">
              <w:r w:rsidR="00EE0950">
                <w:rPr>
                  <w:rFonts w:ascii="Tahoma" w:hAnsi="Tahoma"/>
                  <w:color w:val="004990"/>
                </w:rPr>
                <w:t>, para nuevas activaciones.</w:t>
              </w:r>
            </w:ins>
            <w:ins w:id="209" w:author="Miguel Angel Pocoata Mendoza" w:date="2016-03-28T19:26:00Z">
              <w:r w:rsidR="00EE0950">
                <w:rPr>
                  <w:rFonts w:ascii="Tahoma" w:hAnsi="Tahoma"/>
                  <w:color w:val="004990"/>
                </w:rPr>
                <w:t xml:space="preserve"> </w:t>
              </w:r>
            </w:ins>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10"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BC5ABF" w:rsidRPr="00E51085" w:rsidRDefault="0085386F" w:rsidP="00FF566E">
            <w:pPr>
              <w:jc w:val="center"/>
              <w:rPr>
                <w:rFonts w:ascii="Tahoma" w:hAnsi="Tahoma" w:cs="Tahoma"/>
                <w:color w:val="004990"/>
                <w:sz w:val="18"/>
                <w:szCs w:val="18"/>
              </w:rPr>
              <w:pPrChange w:id="211" w:author="Jovana Montaño de Chavez" w:date="2016-03-29T10:41:00Z">
                <w:pPr>
                  <w:jc w:val="center"/>
                </w:pPr>
              </w:pPrChange>
            </w:pPr>
            <w:r w:rsidRPr="00E5108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12"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BC5ABF" w:rsidRPr="00E51085" w:rsidRDefault="00BC5ABF"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13"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BC5ABF" w:rsidRPr="00E51085" w:rsidRDefault="00BC5ABF" w:rsidP="006378C2">
            <w:pPr>
              <w:jc w:val="center"/>
              <w:rPr>
                <w:rFonts w:ascii="Tahoma" w:hAnsi="Tahoma"/>
                <w:color w:val="004990"/>
              </w:rPr>
            </w:pPr>
          </w:p>
        </w:tc>
      </w:tr>
      <w:tr w:rsidR="00F96BB8" w:rsidTr="00FF566E">
        <w:tblPrEx>
          <w:tblW w:w="9835" w:type="dxa"/>
          <w:jc w:val="center"/>
          <w:tblCellMar>
            <w:left w:w="0" w:type="dxa"/>
            <w:right w:w="0" w:type="dxa"/>
          </w:tblCellMar>
          <w:tblLook w:val="0000" w:firstRow="0" w:lastRow="0" w:firstColumn="0" w:lastColumn="0" w:noHBand="0" w:noVBand="0"/>
          <w:tblPrExChange w:id="214"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15"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16"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F96BB8" w:rsidRDefault="00F96BB8" w:rsidP="006378C2">
            <w:pPr>
              <w:ind w:left="-71" w:firstLine="29"/>
              <w:jc w:val="center"/>
              <w:rPr>
                <w:rFonts w:ascii="Tahoma" w:hAnsi="Tahoma"/>
                <w:color w:val="004990"/>
              </w:rPr>
            </w:pPr>
            <w:r>
              <w:rPr>
                <w:rFonts w:ascii="Tahoma" w:hAnsi="Tahoma"/>
                <w:color w:val="004990"/>
              </w:rPr>
              <w:lastRenderedPageBreak/>
              <w:t>1.1</w:t>
            </w:r>
            <w:r w:rsidR="00BC5ABF">
              <w:rPr>
                <w:rFonts w:ascii="Tahoma" w:hAnsi="Tahoma"/>
                <w:color w:val="004990"/>
              </w:rPr>
              <w:t>4</w:t>
            </w:r>
          </w:p>
          <w:p w:rsidR="00BC5ABF" w:rsidRDefault="00BC5ABF" w:rsidP="006378C2">
            <w:pPr>
              <w:ind w:left="-71" w:firstLine="29"/>
              <w:jc w:val="center"/>
              <w:rPr>
                <w:rFonts w:ascii="Tahoma" w:hAnsi="Tahoma"/>
                <w:color w:val="004990"/>
              </w:rPr>
            </w:pP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17"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F96BB8" w:rsidRDefault="00F96BB8" w:rsidP="006378C2">
            <w:pPr>
              <w:rPr>
                <w:rFonts w:ascii="Tahoma" w:hAnsi="Tahoma"/>
                <w:color w:val="004990"/>
              </w:rPr>
            </w:pPr>
            <w:r>
              <w:rPr>
                <w:rFonts w:ascii="Tahoma" w:hAnsi="Tahoma"/>
                <w:color w:val="004990"/>
              </w:rPr>
              <w:t xml:space="preserve">Servicios de Instalación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18"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F96BB8" w:rsidRDefault="00F96BB8" w:rsidP="00AC3816">
            <w:pPr>
              <w:rPr>
                <w:rFonts w:ascii="Tahoma" w:hAnsi="Tahoma"/>
                <w:color w:val="004990"/>
              </w:rPr>
              <w:pPrChange w:id="219" w:author="Jovana Montaño de Chavez" w:date="2016-03-29T09:01:00Z">
                <w:pPr/>
              </w:pPrChange>
            </w:pPr>
            <w:r>
              <w:rPr>
                <w:rFonts w:ascii="Tahoma" w:hAnsi="Tahoma"/>
                <w:color w:val="004990"/>
              </w:rPr>
              <w:t>Ejecución de trabajos de Instalaci</w:t>
            </w:r>
            <w:r w:rsidR="00C850A3">
              <w:rPr>
                <w:rFonts w:ascii="Tahoma" w:hAnsi="Tahoma"/>
                <w:color w:val="004990"/>
              </w:rPr>
              <w:t xml:space="preserve">ón de 6 unidades en la ciudad de La Paz. </w:t>
            </w:r>
            <w:ins w:id="220" w:author="Jovana Montaño de Chavez" w:date="2016-03-29T09:01:00Z">
              <w:r w:rsidR="00AC3816">
                <w:rPr>
                  <w:rFonts w:ascii="Tahoma" w:hAnsi="Tahoma"/>
                  <w:color w:val="004990"/>
                </w:rPr>
                <w:t>El oferente deberá considerar el material necesario (cableado) para la ejecución de estas instalaciones.</w:t>
              </w:r>
            </w:ins>
            <w:ins w:id="221" w:author="Jovana Montaño de Chavez" w:date="2016-03-29T09:02:00Z">
              <w:r w:rsidR="00AC3816">
                <w:rPr>
                  <w:rFonts w:ascii="Tahoma" w:hAnsi="Tahoma"/>
                  <w:color w:val="004990"/>
                </w:rPr>
                <w:t xml:space="preserve"> </w:t>
              </w:r>
            </w:ins>
            <w:r w:rsidR="001E5EE7">
              <w:rPr>
                <w:rFonts w:ascii="Tahoma" w:hAnsi="Tahoma"/>
                <w:color w:val="004990"/>
              </w:rPr>
              <w:t>Introducción</w:t>
            </w:r>
            <w:r w:rsidR="00C850A3">
              <w:rPr>
                <w:rFonts w:ascii="Tahoma" w:hAnsi="Tahoma"/>
                <w:color w:val="004990"/>
              </w:rPr>
              <w:t xml:space="preserve"> a Gestión de estas 6 unidades a la Gestión Modelo 5508 Versión 7.0</w:t>
            </w:r>
            <w:r w:rsidR="009635BB">
              <w:rPr>
                <w:rFonts w:ascii="Tahoma" w:hAnsi="Tahoma"/>
                <w:color w:val="004990"/>
              </w:rPr>
              <w:t>.</w:t>
            </w:r>
            <w:r w:rsidR="00C850A3">
              <w:rPr>
                <w:rFonts w:ascii="Tahoma" w:hAnsi="Tahoma"/>
                <w:color w:val="004990"/>
              </w:rPr>
              <w:t>116</w:t>
            </w:r>
            <w:r w:rsidR="001E5EE7">
              <w:rPr>
                <w:rFonts w:ascii="Tahoma" w:hAnsi="Tahoma"/>
                <w:color w:val="004990"/>
              </w:rPr>
              <w:t>,</w:t>
            </w:r>
            <w:ins w:id="222" w:author="Jovana Montaño de Chavez" w:date="2016-03-29T09:22:00Z">
              <w:r w:rsidR="00CC4B8B">
                <w:rPr>
                  <w:rFonts w:ascii="Tahoma" w:hAnsi="Tahoma"/>
                  <w:color w:val="004990"/>
                </w:rPr>
                <w:t xml:space="preserve"> </w:t>
              </w:r>
              <w:r w:rsidR="00CC4B8B" w:rsidRPr="00CC4B8B">
                <w:rPr>
                  <w:rFonts w:ascii="Tahoma" w:hAnsi="Tahoma"/>
                  <w:color w:val="004990"/>
                  <w:rPrChange w:id="223" w:author="Jovana Montaño de Chavez" w:date="2016-03-29T09:22:00Z">
                    <w:rPr>
                      <w:rFonts w:ascii="Tahoma" w:hAnsi="Tahoma" w:cs="Tahoma"/>
                      <w:color w:val="FF0000"/>
                    </w:rPr>
                  </w:rPrChange>
                </w:rPr>
                <w:t>(S/N FCW1536L03C),</w:t>
              </w:r>
              <w:r w:rsidR="00CC4B8B">
                <w:rPr>
                  <w:rFonts w:ascii="Tahoma" w:hAnsi="Tahoma" w:cs="Tahoma"/>
                  <w:color w:val="FF0000"/>
                </w:rPr>
                <w:t xml:space="preserve"> </w:t>
              </w:r>
            </w:ins>
            <w:r w:rsidR="001E5EE7">
              <w:rPr>
                <w:rFonts w:ascii="Tahoma" w:hAnsi="Tahoma"/>
                <w:color w:val="004990"/>
              </w:rPr>
              <w:t xml:space="preserve"> actualmente operativa.</w:t>
            </w:r>
            <w:ins w:id="224" w:author="Jovana Montaño de Chavez" w:date="2016-03-29T09:00:00Z">
              <w:r w:rsidR="00AC3816">
                <w:rPr>
                  <w:rFonts w:ascii="Tahoma" w:hAnsi="Tahoma"/>
                  <w:color w:val="004990"/>
                </w:rPr>
                <w:t xml:space="preserve"> </w:t>
              </w:r>
            </w:ins>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25"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F96BB8" w:rsidRPr="00E51085" w:rsidRDefault="009635BB" w:rsidP="00FF566E">
            <w:pPr>
              <w:jc w:val="center"/>
              <w:rPr>
                <w:rFonts w:ascii="Tahoma" w:hAnsi="Tahoma" w:cs="Tahoma"/>
                <w:color w:val="004990"/>
                <w:sz w:val="18"/>
                <w:szCs w:val="18"/>
              </w:rPr>
              <w:pPrChange w:id="226"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27"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F96BB8" w:rsidRPr="00E51085" w:rsidRDefault="00F96BB8"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28"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F96BB8" w:rsidRPr="00E51085" w:rsidRDefault="00F96BB8"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229"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30"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31"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w:t>
            </w:r>
          </w:p>
        </w:tc>
        <w:tc>
          <w:tcPr>
            <w:tcW w:w="9352"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32" w:author="Jovana Montaño de Chavez" w:date="2016-03-29T10:41:00Z">
              <w:tcPr>
                <w:tcW w:w="9352"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FF566E">
            <w:pPr>
              <w:rPr>
                <w:rFonts w:ascii="Tahoma" w:hAnsi="Tahoma"/>
                <w:b/>
                <w:color w:val="004990"/>
              </w:rPr>
              <w:pPrChange w:id="233" w:author="Jovana Montaño de Chavez" w:date="2016-03-29T10:41:00Z">
                <w:pPr/>
              </w:pPrChange>
            </w:pPr>
            <w:r>
              <w:rPr>
                <w:rFonts w:ascii="Tahoma" w:hAnsi="Tahoma"/>
                <w:b/>
                <w:color w:val="004990"/>
              </w:rPr>
              <w:t xml:space="preserve">Especificaciones Técnicas </w:t>
            </w:r>
            <w:r w:rsidRPr="00415A90">
              <w:rPr>
                <w:b/>
                <w:color w:val="1F497D"/>
                <w:lang w:val="es-AR"/>
              </w:rPr>
              <w:t>C898EA-K9</w:t>
            </w:r>
          </w:p>
        </w:tc>
      </w:tr>
      <w:tr w:rsidR="006378C2" w:rsidRPr="009D2B8D" w:rsidTr="00FF566E">
        <w:tblPrEx>
          <w:tblW w:w="9835" w:type="dxa"/>
          <w:jc w:val="center"/>
          <w:tblCellMar>
            <w:left w:w="0" w:type="dxa"/>
            <w:right w:w="0" w:type="dxa"/>
          </w:tblCellMar>
          <w:tblLook w:val="0000" w:firstRow="0" w:lastRow="0" w:firstColumn="0" w:lastColumn="0" w:noHBand="0" w:noVBand="0"/>
          <w:tblPrExChange w:id="234"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465"/>
          <w:jc w:val="center"/>
          <w:trPrChange w:id="235" w:author="Jovana Montaño de Chavez" w:date="2016-03-29T10:41:00Z">
            <w:trPr>
              <w:trHeight w:val="46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36"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37"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General</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38"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C73933" w:rsidRDefault="006378C2" w:rsidP="006378C2">
            <w:pPr>
              <w:rPr>
                <w:rFonts w:ascii="Tahoma" w:hAnsi="Tahoma"/>
                <w:color w:val="004990"/>
                <w:lang w:val="es-BO"/>
              </w:rPr>
            </w:pPr>
            <w:r>
              <w:rPr>
                <w:rFonts w:ascii="Tahoma" w:hAnsi="Tahoma"/>
                <w:color w:val="004990"/>
                <w:lang w:val="es-BO"/>
              </w:rPr>
              <w:t xml:space="preserve">Dispositivo </w:t>
            </w:r>
            <w:proofErr w:type="spellStart"/>
            <w:r>
              <w:rPr>
                <w:rFonts w:ascii="Tahoma" w:hAnsi="Tahoma"/>
                <w:color w:val="004990"/>
                <w:lang w:val="es-BO"/>
              </w:rPr>
              <w:t>Router</w:t>
            </w:r>
            <w:proofErr w:type="spellEnd"/>
            <w:r>
              <w:rPr>
                <w:rFonts w:ascii="Tahoma" w:hAnsi="Tahoma"/>
                <w:color w:val="004990"/>
                <w:lang w:val="es-BO"/>
              </w:rPr>
              <w:t xml:space="preserve"> de Servicios Integrados para 50 usuarios </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39"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C73933" w:rsidRDefault="006378C2" w:rsidP="00FF566E">
            <w:pPr>
              <w:jc w:val="center"/>
              <w:rPr>
                <w:rFonts w:ascii="Tahoma" w:hAnsi="Tahoma"/>
                <w:color w:val="004990"/>
                <w:lang w:val="es-BO"/>
              </w:rPr>
              <w:pPrChange w:id="240"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41"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C73933" w:rsidRDefault="006378C2" w:rsidP="006378C2">
            <w:pPr>
              <w:jc w:val="center"/>
              <w:rPr>
                <w:rFonts w:ascii="Tahoma" w:hAnsi="Tahoma"/>
                <w:color w:val="004990"/>
                <w:lang w:val="es-BO"/>
              </w:rPr>
            </w:pPr>
            <w:r w:rsidRPr="00C73933">
              <w:rPr>
                <w:rFonts w:ascii="Tahoma" w:hAnsi="Tahoma"/>
                <w:color w:val="004990"/>
                <w:lang w:val="es-BO"/>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42"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C73933" w:rsidRDefault="006378C2" w:rsidP="006378C2">
            <w:pPr>
              <w:jc w:val="center"/>
              <w:rPr>
                <w:rFonts w:ascii="Tahoma" w:hAnsi="Tahoma"/>
                <w:color w:val="004990"/>
                <w:lang w:val="es-BO"/>
              </w:rPr>
            </w:pPr>
            <w:r w:rsidRPr="00C73933">
              <w:rPr>
                <w:rFonts w:ascii="Tahoma" w:hAnsi="Tahoma"/>
                <w:color w:val="004990"/>
                <w:lang w:val="es-BO"/>
              </w:rPr>
              <w:t xml:space="preserve"> </w:t>
            </w:r>
          </w:p>
        </w:tc>
      </w:tr>
      <w:tr w:rsidR="006378C2" w:rsidTr="00FF566E">
        <w:tblPrEx>
          <w:tblW w:w="9835" w:type="dxa"/>
          <w:jc w:val="center"/>
          <w:tblCellMar>
            <w:left w:w="0" w:type="dxa"/>
            <w:right w:w="0" w:type="dxa"/>
          </w:tblCellMar>
          <w:tblLook w:val="0000" w:firstRow="0" w:lastRow="0" w:firstColumn="0" w:lastColumn="0" w:noHBand="0" w:noVBand="0"/>
          <w:tblPrExChange w:id="243"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44"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45"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2.2.</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46"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Interfaces WAN</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47"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sidRPr="00C65EF7">
              <w:rPr>
                <w:rFonts w:ascii="Tahoma" w:hAnsi="Tahoma"/>
                <w:color w:val="004990"/>
              </w:rPr>
              <w:t xml:space="preserve">El </w:t>
            </w:r>
            <w:proofErr w:type="spellStart"/>
            <w:r w:rsidRPr="00C65EF7">
              <w:rPr>
                <w:rFonts w:ascii="Tahoma" w:hAnsi="Tahoma"/>
                <w:color w:val="004990"/>
              </w:rPr>
              <w:t>Router</w:t>
            </w:r>
            <w:proofErr w:type="spellEnd"/>
            <w:r w:rsidRPr="00C65EF7">
              <w:rPr>
                <w:rFonts w:ascii="Tahoma" w:hAnsi="Tahoma"/>
                <w:color w:val="004990"/>
              </w:rPr>
              <w:t xml:space="preserve"> debe contar con cuatro (4) pares de interfaces WAN que pueda ser utilizada como un puerto GE o como puerto SFP</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48"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249"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50"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51"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sidRPr="00E51085">
              <w:rPr>
                <w:rFonts w:ascii="Tahoma" w:hAnsi="Tahoma"/>
                <w:color w:val="004990"/>
              </w:rPr>
              <w:t xml:space="preserve"> </w:t>
            </w:r>
          </w:p>
        </w:tc>
      </w:tr>
      <w:tr w:rsidR="006378C2" w:rsidTr="00FF566E">
        <w:tblPrEx>
          <w:tblW w:w="9835" w:type="dxa"/>
          <w:jc w:val="center"/>
          <w:tblCellMar>
            <w:left w:w="0" w:type="dxa"/>
            <w:right w:w="0" w:type="dxa"/>
          </w:tblCellMar>
          <w:tblLook w:val="0000" w:firstRow="0" w:lastRow="0" w:firstColumn="0" w:lastColumn="0" w:noHBand="0" w:noVBand="0"/>
          <w:tblPrExChange w:id="252"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465"/>
          <w:jc w:val="center"/>
          <w:trPrChange w:id="253" w:author="Jovana Montaño de Chavez" w:date="2016-03-29T10:41:00Z">
            <w:trPr>
              <w:trHeight w:val="46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54"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2.3.</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55"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 xml:space="preserve">Interfaces LAN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56"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contar con 8 puertos 10/100/1000 Mbps con capacidad de </w:t>
            </w:r>
            <w:proofErr w:type="spellStart"/>
            <w:r>
              <w:rPr>
                <w:rFonts w:ascii="Tahoma" w:hAnsi="Tahoma"/>
                <w:color w:val="004990"/>
              </w:rPr>
              <w:t>switch</w:t>
            </w:r>
            <w:proofErr w:type="spellEnd"/>
            <w:r>
              <w:rPr>
                <w:rFonts w:ascii="Tahoma" w:hAnsi="Tahoma"/>
                <w:color w:val="004990"/>
              </w:rPr>
              <w:t xml:space="preserve"> administrable. 4 puertos debes tener la opción de </w:t>
            </w:r>
            <w:proofErr w:type="spellStart"/>
            <w:r>
              <w:rPr>
                <w:rFonts w:ascii="Tahoma" w:hAnsi="Tahoma"/>
                <w:color w:val="004990"/>
              </w:rPr>
              <w:t>PoE</w:t>
            </w:r>
            <w:proofErr w:type="spellEnd"/>
            <w:r>
              <w:rPr>
                <w:rFonts w:ascii="Tahoma" w:hAnsi="Tahoma"/>
                <w:color w:val="004990"/>
              </w:rPr>
              <w:t xml:space="preserve"> siempre con un adaptador de poder de 125W. </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57"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258"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59"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60"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r>
      <w:tr w:rsidR="006378C2" w:rsidRPr="009D2B8D" w:rsidTr="00FF566E">
        <w:tblPrEx>
          <w:tblW w:w="9835" w:type="dxa"/>
          <w:jc w:val="center"/>
          <w:tblCellMar>
            <w:left w:w="0" w:type="dxa"/>
            <w:right w:w="0" w:type="dxa"/>
          </w:tblCellMar>
          <w:tblLook w:val="0000" w:firstRow="0" w:lastRow="0" w:firstColumn="0" w:lastColumn="0" w:noHBand="0" w:noVBand="0"/>
          <w:tblPrExChange w:id="261"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62"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63"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2.4.</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64"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Interfaz Gestión</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65"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5F29BC" w:rsidRDefault="006378C2" w:rsidP="006378C2">
            <w:pPr>
              <w:rPr>
                <w:rFonts w:ascii="Tahoma" w:hAnsi="Tahoma"/>
                <w:color w:val="004990"/>
                <w:lang w:val="es-BO"/>
              </w:rPr>
            </w:pPr>
            <w:r>
              <w:rPr>
                <w:rFonts w:ascii="Tahoma" w:hAnsi="Tahoma"/>
                <w:color w:val="004990"/>
                <w:lang w:val="es-BO"/>
              </w:rPr>
              <w:t xml:space="preserve">El </w:t>
            </w:r>
            <w:proofErr w:type="spellStart"/>
            <w:r>
              <w:rPr>
                <w:rFonts w:ascii="Tahoma" w:hAnsi="Tahoma"/>
                <w:color w:val="004990"/>
                <w:lang w:val="es-BO"/>
              </w:rPr>
              <w:t>Router</w:t>
            </w:r>
            <w:proofErr w:type="spellEnd"/>
            <w:r>
              <w:rPr>
                <w:rFonts w:ascii="Tahoma" w:hAnsi="Tahoma"/>
                <w:color w:val="004990"/>
                <w:lang w:val="es-BO"/>
              </w:rPr>
              <w:t xml:space="preserve"> debe contar con una interfaz de gestión USB 2.0 para conectarse vía consola, Una interface AUX (RJ45) y una interface de Consola (RJ45)</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66"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5F29BC" w:rsidRDefault="006378C2" w:rsidP="00FF566E">
            <w:pPr>
              <w:jc w:val="center"/>
              <w:rPr>
                <w:color w:val="004990"/>
                <w:lang w:val="es-BO"/>
              </w:rPr>
              <w:pPrChange w:id="267"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68"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5F29BC" w:rsidRDefault="006378C2" w:rsidP="006378C2">
            <w:pPr>
              <w:jc w:val="center"/>
              <w:rPr>
                <w:rFonts w:ascii="Tahoma" w:hAnsi="Tahoma"/>
                <w:color w:val="004990"/>
                <w:lang w:val="es-BO"/>
              </w:rPr>
            </w:pPr>
            <w:r w:rsidRPr="005F29BC">
              <w:rPr>
                <w:rFonts w:ascii="Tahoma" w:hAnsi="Tahoma"/>
                <w:color w:val="004990"/>
                <w:lang w:val="es-BO"/>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69"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5F29BC" w:rsidRDefault="006378C2" w:rsidP="006378C2">
            <w:pPr>
              <w:jc w:val="center"/>
              <w:rPr>
                <w:rFonts w:ascii="Tahoma" w:hAnsi="Tahoma"/>
                <w:color w:val="004990"/>
                <w:lang w:val="es-BO"/>
              </w:rPr>
            </w:pPr>
            <w:r w:rsidRPr="005F29BC">
              <w:rPr>
                <w:rFonts w:ascii="Tahoma" w:hAnsi="Tahoma"/>
                <w:color w:val="004990"/>
                <w:lang w:val="es-BO"/>
              </w:rPr>
              <w:t xml:space="preserve"> </w:t>
            </w:r>
          </w:p>
        </w:tc>
      </w:tr>
      <w:tr w:rsidR="006378C2" w:rsidTr="00FF566E">
        <w:tblPrEx>
          <w:tblW w:w="9835" w:type="dxa"/>
          <w:jc w:val="center"/>
          <w:tblCellMar>
            <w:left w:w="0" w:type="dxa"/>
            <w:right w:w="0" w:type="dxa"/>
          </w:tblCellMar>
          <w:tblLook w:val="0000" w:firstRow="0" w:lastRow="0" w:firstColumn="0" w:lastColumn="0" w:noHBand="0" w:noVBand="0"/>
          <w:tblPrExChange w:id="270"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71"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72"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2.5.</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73"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Servicios IP de enrutamiento</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74"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ser capaz de tener los siguientes servicios IP:</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RIP v1 y v2</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GRE Y MGRE</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 xml:space="preserve">CEF </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802.1d STP</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L2TP</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L2TPv3</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NAT</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DHCP</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DNS</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DNS Proxy</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 xml:space="preserve">DNS </w:t>
            </w:r>
            <w:proofErr w:type="spellStart"/>
            <w:r>
              <w:rPr>
                <w:rFonts w:ascii="Tahoma" w:hAnsi="Tahoma"/>
                <w:color w:val="004990"/>
                <w:sz w:val="16"/>
                <w:szCs w:val="16"/>
              </w:rPr>
              <w:t>Spoofing</w:t>
            </w:r>
            <w:proofErr w:type="spellEnd"/>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ACL</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 xml:space="preserve">IPv4 y IPv6 </w:t>
            </w:r>
            <w:proofErr w:type="spellStart"/>
            <w:r>
              <w:rPr>
                <w:rFonts w:ascii="Tahoma" w:hAnsi="Tahoma"/>
                <w:color w:val="004990"/>
                <w:sz w:val="16"/>
                <w:szCs w:val="16"/>
              </w:rPr>
              <w:t>Multicast</w:t>
            </w:r>
            <w:proofErr w:type="spellEnd"/>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OSPF</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BGP</w:t>
            </w:r>
          </w:p>
          <w:p w:rsidR="006378C2" w:rsidRPr="00C30FF6" w:rsidRDefault="006378C2" w:rsidP="00C53AE3">
            <w:pPr>
              <w:pStyle w:val="Prrafodelista"/>
              <w:numPr>
                <w:ilvl w:val="0"/>
                <w:numId w:val="18"/>
              </w:numPr>
              <w:rPr>
                <w:rFonts w:ascii="Tahoma" w:hAnsi="Tahoma"/>
                <w:color w:val="004990"/>
              </w:rPr>
            </w:pPr>
            <w:proofErr w:type="spellStart"/>
            <w:r>
              <w:rPr>
                <w:rFonts w:ascii="Tahoma" w:hAnsi="Tahoma"/>
                <w:color w:val="004990"/>
                <w:sz w:val="16"/>
                <w:szCs w:val="16"/>
              </w:rPr>
              <w:t>Perfrmance</w:t>
            </w:r>
            <w:proofErr w:type="spellEnd"/>
            <w:r>
              <w:rPr>
                <w:rFonts w:ascii="Tahoma" w:hAnsi="Tahoma"/>
                <w:color w:val="004990"/>
                <w:sz w:val="16"/>
                <w:szCs w:val="16"/>
              </w:rPr>
              <w:t xml:space="preserve"> </w:t>
            </w:r>
            <w:proofErr w:type="spellStart"/>
            <w:r>
              <w:rPr>
                <w:rFonts w:ascii="Tahoma" w:hAnsi="Tahoma"/>
                <w:color w:val="004990"/>
                <w:sz w:val="16"/>
                <w:szCs w:val="16"/>
              </w:rPr>
              <w:t>Routing</w:t>
            </w:r>
            <w:proofErr w:type="spellEnd"/>
            <w:r>
              <w:rPr>
                <w:rFonts w:ascii="Tahoma" w:hAnsi="Tahoma"/>
                <w:color w:val="004990"/>
                <w:sz w:val="16"/>
                <w:szCs w:val="16"/>
              </w:rPr>
              <w:t xml:space="preserve"> (</w:t>
            </w:r>
            <w:proofErr w:type="spellStart"/>
            <w:r>
              <w:rPr>
                <w:rFonts w:ascii="Tahoma" w:hAnsi="Tahoma"/>
                <w:color w:val="004990"/>
                <w:sz w:val="16"/>
                <w:szCs w:val="16"/>
              </w:rPr>
              <w:t>PfR</w:t>
            </w:r>
            <w:proofErr w:type="spellEnd"/>
            <w:r>
              <w:rPr>
                <w:rFonts w:ascii="Tahoma" w:hAnsi="Tahoma"/>
                <w:color w:val="004990"/>
                <w:sz w:val="16"/>
                <w:szCs w:val="16"/>
              </w:rPr>
              <w:t>)</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EIGRP</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VRP</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NHRP</w:t>
            </w:r>
          </w:p>
          <w:p w:rsidR="006378C2" w:rsidRPr="00C30FF6" w:rsidRDefault="006378C2" w:rsidP="00C53AE3">
            <w:pPr>
              <w:pStyle w:val="Prrafodelista"/>
              <w:numPr>
                <w:ilvl w:val="0"/>
                <w:numId w:val="18"/>
              </w:numPr>
              <w:rPr>
                <w:rFonts w:ascii="Tahoma" w:hAnsi="Tahoma"/>
                <w:color w:val="004990"/>
              </w:rPr>
            </w:pPr>
            <w:r>
              <w:rPr>
                <w:rFonts w:ascii="Tahoma" w:hAnsi="Tahoma"/>
                <w:color w:val="004990"/>
                <w:sz w:val="16"/>
                <w:szCs w:val="16"/>
              </w:rPr>
              <w:t>BFD</w:t>
            </w:r>
          </w:p>
          <w:p w:rsidR="006378C2" w:rsidRPr="002C741F" w:rsidRDefault="006378C2" w:rsidP="00C53AE3">
            <w:pPr>
              <w:pStyle w:val="Prrafodelista"/>
              <w:numPr>
                <w:ilvl w:val="0"/>
                <w:numId w:val="18"/>
              </w:numPr>
              <w:rPr>
                <w:rFonts w:ascii="Tahoma" w:hAnsi="Tahoma"/>
                <w:color w:val="004990"/>
              </w:rPr>
            </w:pPr>
            <w:r>
              <w:rPr>
                <w:rFonts w:ascii="Tahoma" w:hAnsi="Tahoma"/>
                <w:color w:val="004990"/>
                <w:sz w:val="16"/>
                <w:szCs w:val="16"/>
              </w:rPr>
              <w:t>WCCP</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75"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276"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77"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78"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r>
      <w:tr w:rsidR="006378C2" w:rsidRPr="009D2B8D" w:rsidTr="00FF566E">
        <w:tblPrEx>
          <w:tblW w:w="9835" w:type="dxa"/>
          <w:jc w:val="center"/>
          <w:tblCellMar>
            <w:left w:w="0" w:type="dxa"/>
            <w:right w:w="0" w:type="dxa"/>
          </w:tblCellMar>
          <w:tblLook w:val="0000" w:firstRow="0" w:lastRow="0" w:firstColumn="0" w:lastColumn="0" w:noHBand="0" w:noVBand="0"/>
          <w:tblPrExChange w:id="279"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80"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81"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2.6.</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82"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rPr>
                <w:rFonts w:ascii="Tahoma" w:hAnsi="Tahoma"/>
                <w:color w:val="004990"/>
              </w:rPr>
            </w:pPr>
            <w:r>
              <w:rPr>
                <w:rFonts w:ascii="Tahoma" w:hAnsi="Tahoma"/>
                <w:color w:val="004990"/>
              </w:rPr>
              <w:t xml:space="preserve">Funcionalidad </w:t>
            </w:r>
            <w:proofErr w:type="spellStart"/>
            <w:r>
              <w:rPr>
                <w:rFonts w:ascii="Tahoma" w:hAnsi="Tahoma"/>
                <w:color w:val="004990"/>
              </w:rPr>
              <w:t>xDSL</w:t>
            </w:r>
            <w:proofErr w:type="spellEnd"/>
            <w:r>
              <w:rPr>
                <w:rFonts w:ascii="Tahoma" w:hAnsi="Tahoma"/>
                <w:color w:val="004990"/>
              </w:rPr>
              <w:t xml:space="preserve">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83"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5F29BC" w:rsidRDefault="006378C2" w:rsidP="006378C2">
            <w:pPr>
              <w:rPr>
                <w:rFonts w:ascii="Tahoma" w:hAnsi="Tahoma"/>
                <w:color w:val="004990"/>
                <w:lang w:val="es-BO"/>
              </w:rPr>
            </w:pPr>
            <w:r w:rsidRPr="00C65EF7">
              <w:rPr>
                <w:rFonts w:ascii="Tahoma" w:hAnsi="Tahoma"/>
                <w:color w:val="004990"/>
                <w:lang w:val="es-BO"/>
              </w:rPr>
              <w:t xml:space="preserve">Soporte para 4 pares </w:t>
            </w:r>
            <w:proofErr w:type="spellStart"/>
            <w:r w:rsidRPr="00C65EF7">
              <w:rPr>
                <w:rFonts w:ascii="Tahoma" w:hAnsi="Tahoma"/>
                <w:color w:val="004990"/>
                <w:lang w:val="es-BO"/>
              </w:rPr>
              <w:t>multimodo</w:t>
            </w:r>
            <w:proofErr w:type="spellEnd"/>
            <w:r w:rsidRPr="00C65EF7">
              <w:rPr>
                <w:rFonts w:ascii="Tahoma" w:hAnsi="Tahoma"/>
                <w:color w:val="004990"/>
                <w:lang w:val="es-BO"/>
              </w:rPr>
              <w:t xml:space="preserve"> G.SHDSL; es decir ATM (</w:t>
            </w:r>
            <w:proofErr w:type="spellStart"/>
            <w:r w:rsidRPr="00C65EF7">
              <w:rPr>
                <w:rFonts w:ascii="Tahoma" w:hAnsi="Tahoma"/>
                <w:color w:val="004990"/>
                <w:lang w:val="es-BO"/>
              </w:rPr>
              <w:t>Asynchronous</w:t>
            </w:r>
            <w:proofErr w:type="spellEnd"/>
            <w:r w:rsidRPr="00C65EF7">
              <w:rPr>
                <w:rFonts w:ascii="Tahoma" w:hAnsi="Tahoma"/>
                <w:color w:val="004990"/>
                <w:lang w:val="es-BO"/>
              </w:rPr>
              <w:t xml:space="preserve"> Transfer </w:t>
            </w:r>
            <w:proofErr w:type="spellStart"/>
            <w:r w:rsidRPr="00C65EF7">
              <w:rPr>
                <w:rFonts w:ascii="Tahoma" w:hAnsi="Tahoma"/>
                <w:color w:val="004990"/>
                <w:lang w:val="es-BO"/>
              </w:rPr>
              <w:t>Mode</w:t>
            </w:r>
            <w:proofErr w:type="spellEnd"/>
            <w:r w:rsidRPr="00C65EF7">
              <w:rPr>
                <w:rFonts w:ascii="Tahoma" w:hAnsi="Tahoma"/>
                <w:color w:val="004990"/>
                <w:lang w:val="es-BO"/>
              </w:rPr>
              <w:t xml:space="preserve">) y EFM (Ethernet in </w:t>
            </w:r>
            <w:proofErr w:type="spellStart"/>
            <w:r w:rsidRPr="00C65EF7">
              <w:rPr>
                <w:rFonts w:ascii="Tahoma" w:hAnsi="Tahoma"/>
                <w:color w:val="004990"/>
                <w:lang w:val="es-BO"/>
              </w:rPr>
              <w:t>the</w:t>
            </w:r>
            <w:proofErr w:type="spellEnd"/>
            <w:r w:rsidRPr="00C65EF7">
              <w:rPr>
                <w:rFonts w:ascii="Tahoma" w:hAnsi="Tahoma"/>
                <w:color w:val="004990"/>
                <w:lang w:val="es-BO"/>
              </w:rPr>
              <w:t xml:space="preserve"> </w:t>
            </w:r>
            <w:proofErr w:type="spellStart"/>
            <w:r w:rsidRPr="00C65EF7">
              <w:rPr>
                <w:rFonts w:ascii="Tahoma" w:hAnsi="Tahoma"/>
                <w:color w:val="004990"/>
                <w:lang w:val="es-BO"/>
              </w:rPr>
              <w:t>first</w:t>
            </w:r>
            <w:proofErr w:type="spellEnd"/>
            <w:r w:rsidRPr="00C65EF7">
              <w:rPr>
                <w:rFonts w:ascii="Tahoma" w:hAnsi="Tahoma"/>
                <w:color w:val="004990"/>
                <w:lang w:val="es-BO"/>
              </w:rPr>
              <w:t xml:space="preserve"> </w:t>
            </w:r>
            <w:proofErr w:type="spellStart"/>
            <w:r w:rsidRPr="00C65EF7">
              <w:rPr>
                <w:rFonts w:ascii="Tahoma" w:hAnsi="Tahoma"/>
                <w:color w:val="004990"/>
                <w:lang w:val="es-BO"/>
              </w:rPr>
              <w:t>mile</w:t>
            </w:r>
            <w:proofErr w:type="spellEnd"/>
            <w:r w:rsidRPr="00C65EF7">
              <w:rPr>
                <w:rFonts w:ascii="Tahoma" w:hAnsi="Tahoma"/>
                <w:color w:val="004990"/>
                <w:lang w:val="es-BO"/>
              </w:rPr>
              <w:t>)</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84"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lang w:val="en-US"/>
              </w:rPr>
              <w:pPrChange w:id="285"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86"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lang w:val="en-US"/>
              </w:rPr>
            </w:pPr>
            <w:r w:rsidRPr="00E51085">
              <w:rPr>
                <w:rFonts w:ascii="Tahoma" w:hAnsi="Tahoma"/>
                <w:color w:val="004990"/>
                <w:lang w:val="en-US"/>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87"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lang w:val="en-US"/>
              </w:rPr>
            </w:pPr>
            <w:r w:rsidRPr="00E51085">
              <w:rPr>
                <w:rFonts w:ascii="Tahoma" w:hAnsi="Tahoma"/>
                <w:color w:val="004990"/>
                <w:lang w:val="en-US"/>
              </w:rPr>
              <w:t xml:space="preserve"> </w:t>
            </w:r>
          </w:p>
        </w:tc>
      </w:tr>
      <w:tr w:rsidR="006378C2" w:rsidTr="00FF566E">
        <w:tblPrEx>
          <w:tblW w:w="9835" w:type="dxa"/>
          <w:jc w:val="center"/>
          <w:tblCellMar>
            <w:left w:w="0" w:type="dxa"/>
            <w:right w:w="0" w:type="dxa"/>
          </w:tblCellMar>
          <w:tblLook w:val="0000" w:firstRow="0" w:lastRow="0" w:firstColumn="0" w:lastColumn="0" w:noHBand="0" w:noVBand="0"/>
          <w:tblPrExChange w:id="288"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89"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90"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sidRPr="00E51085">
              <w:rPr>
                <w:rFonts w:ascii="Tahoma" w:hAnsi="Tahoma"/>
                <w:color w:val="004990"/>
              </w:rPr>
              <w:t>2.7.</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91"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085D24" w:rsidP="006378C2">
            <w:pPr>
              <w:rPr>
                <w:rFonts w:ascii="Tahoma" w:hAnsi="Tahoma"/>
                <w:color w:val="004990"/>
              </w:rPr>
            </w:pPr>
            <w:r>
              <w:rPr>
                <w:rFonts w:ascii="Tahoma" w:hAnsi="Tahoma"/>
                <w:color w:val="004990"/>
              </w:rPr>
              <w:t>Características</w:t>
            </w:r>
            <w:r w:rsidR="006378C2">
              <w:rPr>
                <w:rFonts w:ascii="Tahoma" w:hAnsi="Tahoma"/>
                <w:color w:val="004990"/>
              </w:rPr>
              <w:t xml:space="preserve"> de conmutación</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92"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las siguientes características de conmutación.</w:t>
            </w:r>
          </w:p>
          <w:p w:rsidR="006378C2" w:rsidRDefault="006378C2" w:rsidP="00C53AE3">
            <w:pPr>
              <w:pStyle w:val="Prrafodelista"/>
              <w:numPr>
                <w:ilvl w:val="0"/>
                <w:numId w:val="19"/>
              </w:numPr>
              <w:rPr>
                <w:rFonts w:ascii="Tahoma" w:hAnsi="Tahoma"/>
                <w:color w:val="004990"/>
                <w:sz w:val="16"/>
                <w:szCs w:val="16"/>
              </w:rPr>
            </w:pPr>
            <w:r w:rsidRPr="00164F13">
              <w:rPr>
                <w:rFonts w:ascii="Tahoma" w:hAnsi="Tahoma"/>
                <w:color w:val="004990"/>
                <w:sz w:val="16"/>
                <w:szCs w:val="16"/>
              </w:rPr>
              <w:t>MDI</w:t>
            </w:r>
            <w:r>
              <w:rPr>
                <w:rFonts w:ascii="Tahoma" w:hAnsi="Tahoma"/>
                <w:color w:val="004990"/>
                <w:sz w:val="16"/>
                <w:szCs w:val="16"/>
              </w:rPr>
              <w:t>-MDX</w:t>
            </w:r>
          </w:p>
          <w:p w:rsidR="006378C2" w:rsidRDefault="006378C2" w:rsidP="00C53AE3">
            <w:pPr>
              <w:pStyle w:val="Prrafodelista"/>
              <w:numPr>
                <w:ilvl w:val="0"/>
                <w:numId w:val="19"/>
              </w:numPr>
              <w:rPr>
                <w:rFonts w:ascii="Tahoma" w:hAnsi="Tahoma"/>
                <w:color w:val="004990"/>
                <w:sz w:val="16"/>
                <w:szCs w:val="16"/>
              </w:rPr>
            </w:pPr>
            <w:r>
              <w:rPr>
                <w:rFonts w:ascii="Tahoma" w:hAnsi="Tahoma"/>
                <w:color w:val="004990"/>
                <w:sz w:val="16"/>
                <w:szCs w:val="16"/>
              </w:rPr>
              <w:t>14 802.1q VLANS</w:t>
            </w:r>
          </w:p>
          <w:p w:rsidR="006378C2" w:rsidRDefault="006378C2" w:rsidP="00C53AE3">
            <w:pPr>
              <w:pStyle w:val="Prrafodelista"/>
              <w:numPr>
                <w:ilvl w:val="0"/>
                <w:numId w:val="19"/>
              </w:numPr>
              <w:rPr>
                <w:rFonts w:ascii="Tahoma" w:hAnsi="Tahoma"/>
                <w:color w:val="004990"/>
                <w:sz w:val="16"/>
                <w:szCs w:val="16"/>
              </w:rPr>
            </w:pPr>
            <w:r>
              <w:rPr>
                <w:rFonts w:ascii="Tahoma" w:hAnsi="Tahoma"/>
                <w:color w:val="004990"/>
                <w:sz w:val="16"/>
                <w:szCs w:val="16"/>
              </w:rPr>
              <w:t xml:space="preserve">MAC </w:t>
            </w:r>
            <w:proofErr w:type="spellStart"/>
            <w:r>
              <w:rPr>
                <w:rFonts w:ascii="Tahoma" w:hAnsi="Tahoma"/>
                <w:color w:val="004990"/>
                <w:sz w:val="16"/>
                <w:szCs w:val="16"/>
              </w:rPr>
              <w:t>filtering</w:t>
            </w:r>
            <w:proofErr w:type="spellEnd"/>
          </w:p>
          <w:p w:rsidR="006378C2" w:rsidRDefault="006378C2" w:rsidP="00C53AE3">
            <w:pPr>
              <w:pStyle w:val="Prrafodelista"/>
              <w:numPr>
                <w:ilvl w:val="0"/>
                <w:numId w:val="19"/>
              </w:numPr>
              <w:rPr>
                <w:rFonts w:ascii="Tahoma" w:hAnsi="Tahoma"/>
                <w:color w:val="004990"/>
                <w:sz w:val="16"/>
                <w:szCs w:val="16"/>
              </w:rPr>
            </w:pPr>
            <w:r>
              <w:rPr>
                <w:rFonts w:ascii="Tahoma" w:hAnsi="Tahoma"/>
                <w:color w:val="004990"/>
                <w:sz w:val="16"/>
                <w:szCs w:val="16"/>
              </w:rPr>
              <w:t>Cuatro puertos 802.3af</w:t>
            </w:r>
          </w:p>
          <w:p w:rsidR="006378C2" w:rsidRDefault="006378C2" w:rsidP="00C53AE3">
            <w:pPr>
              <w:pStyle w:val="Prrafodelista"/>
              <w:numPr>
                <w:ilvl w:val="0"/>
                <w:numId w:val="19"/>
              </w:numPr>
              <w:rPr>
                <w:rFonts w:ascii="Tahoma" w:hAnsi="Tahoma"/>
                <w:color w:val="004990"/>
                <w:sz w:val="16"/>
                <w:szCs w:val="16"/>
              </w:rPr>
            </w:pPr>
            <w:proofErr w:type="spellStart"/>
            <w:r>
              <w:rPr>
                <w:rFonts w:ascii="Tahoma" w:hAnsi="Tahoma"/>
                <w:color w:val="004990"/>
                <w:sz w:val="16"/>
                <w:szCs w:val="16"/>
              </w:rPr>
              <w:t>Switched</w:t>
            </w:r>
            <w:proofErr w:type="spellEnd"/>
            <w:r>
              <w:rPr>
                <w:rFonts w:ascii="Tahoma" w:hAnsi="Tahoma"/>
                <w:color w:val="004990"/>
                <w:sz w:val="16"/>
                <w:szCs w:val="16"/>
              </w:rPr>
              <w:t xml:space="preserve"> Port </w:t>
            </w:r>
            <w:proofErr w:type="spellStart"/>
            <w:r>
              <w:rPr>
                <w:rFonts w:ascii="Tahoma" w:hAnsi="Tahoma"/>
                <w:color w:val="004990"/>
                <w:sz w:val="16"/>
                <w:szCs w:val="16"/>
              </w:rPr>
              <w:t>Analyzer</w:t>
            </w:r>
            <w:proofErr w:type="spellEnd"/>
            <w:r>
              <w:rPr>
                <w:rFonts w:ascii="Tahoma" w:hAnsi="Tahoma"/>
                <w:color w:val="004990"/>
                <w:sz w:val="16"/>
                <w:szCs w:val="16"/>
              </w:rPr>
              <w:t xml:space="preserve"> (SPAN)</w:t>
            </w:r>
          </w:p>
          <w:p w:rsidR="006378C2" w:rsidRDefault="006378C2" w:rsidP="00C53AE3">
            <w:pPr>
              <w:pStyle w:val="Prrafodelista"/>
              <w:numPr>
                <w:ilvl w:val="0"/>
                <w:numId w:val="19"/>
              </w:numPr>
              <w:rPr>
                <w:rFonts w:ascii="Tahoma" w:hAnsi="Tahoma"/>
                <w:color w:val="004990"/>
                <w:sz w:val="16"/>
                <w:szCs w:val="16"/>
              </w:rPr>
            </w:pPr>
            <w:r>
              <w:rPr>
                <w:rFonts w:ascii="Tahoma" w:hAnsi="Tahoma"/>
                <w:color w:val="004990"/>
                <w:sz w:val="16"/>
                <w:szCs w:val="16"/>
              </w:rPr>
              <w:t>Storm Control</w:t>
            </w:r>
          </w:p>
          <w:p w:rsidR="006378C2" w:rsidRDefault="006378C2" w:rsidP="00C53AE3">
            <w:pPr>
              <w:pStyle w:val="Prrafodelista"/>
              <w:numPr>
                <w:ilvl w:val="0"/>
                <w:numId w:val="19"/>
              </w:numPr>
              <w:rPr>
                <w:rFonts w:ascii="Tahoma" w:hAnsi="Tahoma"/>
                <w:color w:val="004990"/>
                <w:sz w:val="16"/>
                <w:szCs w:val="16"/>
              </w:rPr>
            </w:pPr>
            <w:r>
              <w:rPr>
                <w:rFonts w:ascii="Tahoma" w:hAnsi="Tahoma"/>
                <w:color w:val="004990"/>
                <w:sz w:val="16"/>
                <w:szCs w:val="16"/>
              </w:rPr>
              <w:t xml:space="preserve">Smart </w:t>
            </w:r>
            <w:proofErr w:type="spellStart"/>
            <w:r>
              <w:rPr>
                <w:rFonts w:ascii="Tahoma" w:hAnsi="Tahoma"/>
                <w:color w:val="004990"/>
                <w:sz w:val="16"/>
                <w:szCs w:val="16"/>
              </w:rPr>
              <w:t>Ports</w:t>
            </w:r>
            <w:proofErr w:type="spellEnd"/>
          </w:p>
          <w:p w:rsidR="006378C2" w:rsidRDefault="006378C2" w:rsidP="00C53AE3">
            <w:pPr>
              <w:pStyle w:val="Prrafodelista"/>
              <w:numPr>
                <w:ilvl w:val="0"/>
                <w:numId w:val="19"/>
              </w:numPr>
              <w:rPr>
                <w:rFonts w:ascii="Tahoma" w:hAnsi="Tahoma"/>
                <w:color w:val="004990"/>
                <w:sz w:val="16"/>
                <w:szCs w:val="16"/>
              </w:rPr>
            </w:pPr>
            <w:proofErr w:type="spellStart"/>
            <w:r>
              <w:rPr>
                <w:rFonts w:ascii="Tahoma" w:hAnsi="Tahoma"/>
                <w:color w:val="004990"/>
                <w:sz w:val="16"/>
                <w:szCs w:val="16"/>
              </w:rPr>
              <w:lastRenderedPageBreak/>
              <w:t>Secure</w:t>
            </w:r>
            <w:proofErr w:type="spellEnd"/>
            <w:r>
              <w:rPr>
                <w:rFonts w:ascii="Tahoma" w:hAnsi="Tahoma"/>
                <w:color w:val="004990"/>
                <w:sz w:val="16"/>
                <w:szCs w:val="16"/>
              </w:rPr>
              <w:t xml:space="preserve"> MAC </w:t>
            </w:r>
            <w:proofErr w:type="spellStart"/>
            <w:r>
              <w:rPr>
                <w:rFonts w:ascii="Tahoma" w:hAnsi="Tahoma"/>
                <w:color w:val="004990"/>
                <w:sz w:val="16"/>
                <w:szCs w:val="16"/>
              </w:rPr>
              <w:t>adress</w:t>
            </w:r>
            <w:proofErr w:type="spellEnd"/>
          </w:p>
          <w:p w:rsidR="006378C2" w:rsidRDefault="006378C2" w:rsidP="00C53AE3">
            <w:pPr>
              <w:pStyle w:val="Prrafodelista"/>
              <w:numPr>
                <w:ilvl w:val="0"/>
                <w:numId w:val="19"/>
              </w:numPr>
              <w:rPr>
                <w:rFonts w:ascii="Tahoma" w:hAnsi="Tahoma"/>
                <w:color w:val="004990"/>
                <w:sz w:val="16"/>
                <w:szCs w:val="16"/>
                <w:lang w:val="en-US"/>
              </w:rPr>
            </w:pPr>
            <w:r w:rsidRPr="00164F13">
              <w:rPr>
                <w:rFonts w:ascii="Tahoma" w:hAnsi="Tahoma"/>
                <w:color w:val="004990"/>
                <w:sz w:val="16"/>
                <w:szCs w:val="16"/>
                <w:lang w:val="en-US"/>
              </w:rPr>
              <w:t xml:space="preserve">Internet Group Management Protocol </w:t>
            </w:r>
            <w:proofErr w:type="spellStart"/>
            <w:r w:rsidRPr="00164F13">
              <w:rPr>
                <w:rFonts w:ascii="Tahoma" w:hAnsi="Tahoma"/>
                <w:color w:val="004990"/>
                <w:sz w:val="16"/>
                <w:szCs w:val="16"/>
                <w:lang w:val="en-US"/>
              </w:rPr>
              <w:t>Versi</w:t>
            </w:r>
            <w:r>
              <w:rPr>
                <w:rFonts w:ascii="Tahoma" w:hAnsi="Tahoma"/>
                <w:color w:val="004990"/>
                <w:sz w:val="16"/>
                <w:szCs w:val="16"/>
                <w:lang w:val="en-US"/>
              </w:rPr>
              <w:t>ón</w:t>
            </w:r>
            <w:proofErr w:type="spellEnd"/>
            <w:r>
              <w:rPr>
                <w:rFonts w:ascii="Tahoma" w:hAnsi="Tahoma"/>
                <w:color w:val="004990"/>
                <w:sz w:val="16"/>
                <w:szCs w:val="16"/>
                <w:lang w:val="en-US"/>
              </w:rPr>
              <w:t xml:space="preserve"> 3 (IGMPv3) snooping</w:t>
            </w:r>
          </w:p>
          <w:p w:rsidR="006378C2" w:rsidRPr="00164F13" w:rsidRDefault="006378C2" w:rsidP="00C53AE3">
            <w:pPr>
              <w:pStyle w:val="Prrafodelista"/>
              <w:numPr>
                <w:ilvl w:val="0"/>
                <w:numId w:val="19"/>
              </w:numPr>
              <w:rPr>
                <w:rFonts w:ascii="Tahoma" w:hAnsi="Tahoma"/>
                <w:color w:val="004990"/>
                <w:sz w:val="16"/>
                <w:szCs w:val="16"/>
                <w:lang w:val="en-US"/>
              </w:rPr>
            </w:pPr>
            <w:r>
              <w:rPr>
                <w:rFonts w:ascii="Tahoma" w:hAnsi="Tahoma"/>
                <w:color w:val="004990"/>
                <w:sz w:val="16"/>
                <w:szCs w:val="16"/>
                <w:lang w:val="en-US"/>
              </w:rPr>
              <w:t>802.1x</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93"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6378C2" w:rsidP="00FF566E">
            <w:pPr>
              <w:jc w:val="center"/>
              <w:rPr>
                <w:color w:val="004990"/>
              </w:rPr>
              <w:pPrChange w:id="294" w:author="Jovana Montaño de Chavez" w:date="2016-03-29T10:41:00Z">
                <w:pPr>
                  <w:jc w:val="center"/>
                </w:pPr>
              </w:pPrChange>
            </w:pPr>
            <w:r w:rsidRPr="00E5108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95"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96"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r w:rsidRPr="00E51085">
              <w:rPr>
                <w:rFonts w:ascii="Tahoma" w:hAnsi="Tahoma"/>
                <w:color w:val="004990"/>
              </w:rPr>
              <w:t xml:space="preserve"> </w:t>
            </w:r>
          </w:p>
        </w:tc>
      </w:tr>
      <w:tr w:rsidR="006378C2" w:rsidTr="00FF566E">
        <w:tblPrEx>
          <w:tblW w:w="9835" w:type="dxa"/>
          <w:jc w:val="center"/>
          <w:tblCellMar>
            <w:left w:w="0" w:type="dxa"/>
            <w:right w:w="0" w:type="dxa"/>
          </w:tblCellMar>
          <w:tblLook w:val="0000" w:firstRow="0" w:lastRow="0" w:firstColumn="0" w:lastColumn="0" w:noHBand="0" w:noVBand="0"/>
          <w:tblPrExChange w:id="297"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298"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299"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Pr>
                <w:rFonts w:ascii="Tahoma" w:hAnsi="Tahoma"/>
                <w:color w:val="004990"/>
              </w:rPr>
              <w:lastRenderedPageBreak/>
              <w:t>2.8</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00"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Características de seguridad</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0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8D7337"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las siguientes características de seguridad:</w:t>
            </w:r>
          </w:p>
          <w:p w:rsidR="006378C2" w:rsidRDefault="006378C2" w:rsidP="00C53AE3">
            <w:pPr>
              <w:pStyle w:val="Prrafodelista"/>
              <w:numPr>
                <w:ilvl w:val="0"/>
                <w:numId w:val="20"/>
              </w:numPr>
              <w:rPr>
                <w:rFonts w:ascii="Tahoma" w:hAnsi="Tahoma"/>
                <w:color w:val="004990"/>
                <w:sz w:val="16"/>
                <w:szCs w:val="16"/>
              </w:rPr>
            </w:pPr>
            <w:proofErr w:type="spellStart"/>
            <w:r w:rsidRPr="008D7337">
              <w:rPr>
                <w:rFonts w:ascii="Tahoma" w:hAnsi="Tahoma"/>
                <w:color w:val="004990"/>
                <w:sz w:val="16"/>
                <w:szCs w:val="16"/>
              </w:rPr>
              <w:t>Secure</w:t>
            </w:r>
            <w:proofErr w:type="spellEnd"/>
            <w:r w:rsidRPr="008D7337">
              <w:rPr>
                <w:rFonts w:ascii="Tahoma" w:hAnsi="Tahoma"/>
                <w:color w:val="004990"/>
                <w:sz w:val="16"/>
                <w:szCs w:val="16"/>
              </w:rPr>
              <w:t xml:space="preserve"> Sockets </w:t>
            </w:r>
            <w:proofErr w:type="spellStart"/>
            <w:r w:rsidRPr="008D7337">
              <w:rPr>
                <w:rFonts w:ascii="Tahoma" w:hAnsi="Tahoma"/>
                <w:color w:val="004990"/>
                <w:sz w:val="16"/>
                <w:szCs w:val="16"/>
              </w:rPr>
              <w:t>Layer</w:t>
            </w:r>
            <w:proofErr w:type="spellEnd"/>
            <w:r>
              <w:rPr>
                <w:rFonts w:ascii="Tahoma" w:hAnsi="Tahoma"/>
                <w:color w:val="004990"/>
                <w:sz w:val="16"/>
                <w:szCs w:val="16"/>
              </w:rPr>
              <w:t xml:space="preserve"> (SSL) VPN para acceso remoto.</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Las encriptaciones DES, 3DES, AES 128, AES 192, Y AES 256</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Soporte para (</w:t>
            </w:r>
            <w:proofErr w:type="spellStart"/>
            <w:r>
              <w:rPr>
                <w:rFonts w:ascii="Tahoma" w:hAnsi="Tahoma"/>
                <w:color w:val="004990"/>
                <w:sz w:val="16"/>
                <w:szCs w:val="16"/>
              </w:rPr>
              <w:t>Public</w:t>
            </w:r>
            <w:proofErr w:type="spellEnd"/>
            <w:r>
              <w:rPr>
                <w:rFonts w:ascii="Tahoma" w:hAnsi="Tahoma"/>
                <w:color w:val="004990"/>
                <w:sz w:val="16"/>
                <w:szCs w:val="16"/>
              </w:rPr>
              <w:t xml:space="preserve"> Key </w:t>
            </w:r>
            <w:proofErr w:type="spellStart"/>
            <w:r>
              <w:rPr>
                <w:rFonts w:ascii="Tahoma" w:hAnsi="Tahoma"/>
                <w:color w:val="004990"/>
                <w:sz w:val="16"/>
                <w:szCs w:val="16"/>
              </w:rPr>
              <w:t>Infraestructure</w:t>
            </w:r>
            <w:proofErr w:type="spellEnd"/>
            <w:r>
              <w:rPr>
                <w:rFonts w:ascii="Tahoma" w:hAnsi="Tahoma"/>
                <w:color w:val="004990"/>
                <w:sz w:val="16"/>
                <w:szCs w:val="16"/>
              </w:rPr>
              <w:t>) PKI</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 xml:space="preserve">Un mínimo de 50 </w:t>
            </w:r>
            <w:proofErr w:type="spellStart"/>
            <w:r>
              <w:rPr>
                <w:rFonts w:ascii="Tahoma" w:hAnsi="Tahoma"/>
                <w:color w:val="004990"/>
                <w:sz w:val="16"/>
                <w:szCs w:val="16"/>
              </w:rPr>
              <w:t>tuneles</w:t>
            </w:r>
            <w:proofErr w:type="spellEnd"/>
            <w:r>
              <w:rPr>
                <w:rFonts w:ascii="Tahoma" w:hAnsi="Tahoma"/>
                <w:color w:val="004990"/>
                <w:sz w:val="16"/>
                <w:szCs w:val="16"/>
              </w:rPr>
              <w:t xml:space="preserve"> </w:t>
            </w:r>
            <w:proofErr w:type="spellStart"/>
            <w:r>
              <w:rPr>
                <w:rFonts w:ascii="Tahoma" w:hAnsi="Tahoma"/>
                <w:color w:val="004990"/>
                <w:sz w:val="16"/>
                <w:szCs w:val="16"/>
              </w:rPr>
              <w:t>IPsec</w:t>
            </w:r>
            <w:proofErr w:type="spellEnd"/>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Transparencia NAT</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DMVPN (</w:t>
            </w:r>
            <w:proofErr w:type="spellStart"/>
            <w:r>
              <w:rPr>
                <w:rFonts w:ascii="Tahoma" w:hAnsi="Tahoma"/>
                <w:color w:val="004990"/>
                <w:sz w:val="16"/>
                <w:szCs w:val="16"/>
              </w:rPr>
              <w:t>Dynamic</w:t>
            </w:r>
            <w:proofErr w:type="spellEnd"/>
            <w:r>
              <w:rPr>
                <w:rFonts w:ascii="Tahoma" w:hAnsi="Tahoma"/>
                <w:color w:val="004990"/>
                <w:sz w:val="16"/>
                <w:szCs w:val="16"/>
              </w:rPr>
              <w:t xml:space="preserve"> </w:t>
            </w:r>
            <w:proofErr w:type="spellStart"/>
            <w:r>
              <w:rPr>
                <w:rFonts w:ascii="Tahoma" w:hAnsi="Tahoma"/>
                <w:color w:val="004990"/>
                <w:sz w:val="16"/>
                <w:szCs w:val="16"/>
              </w:rPr>
              <w:t>Multipoint</w:t>
            </w:r>
            <w:proofErr w:type="spellEnd"/>
            <w:r>
              <w:rPr>
                <w:rFonts w:ascii="Tahoma" w:hAnsi="Tahoma"/>
                <w:color w:val="004990"/>
                <w:sz w:val="16"/>
                <w:szCs w:val="16"/>
              </w:rPr>
              <w:t xml:space="preserve"> VPN)</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VRF-</w:t>
            </w:r>
            <w:proofErr w:type="spellStart"/>
            <w:r>
              <w:rPr>
                <w:rFonts w:ascii="Tahoma" w:hAnsi="Tahoma"/>
                <w:color w:val="004990"/>
                <w:sz w:val="16"/>
                <w:szCs w:val="16"/>
              </w:rPr>
              <w:t>aware</w:t>
            </w:r>
            <w:proofErr w:type="spellEnd"/>
            <w:r>
              <w:rPr>
                <w:rFonts w:ascii="Tahoma" w:hAnsi="Tahoma"/>
                <w:color w:val="004990"/>
                <w:sz w:val="16"/>
                <w:szCs w:val="16"/>
              </w:rPr>
              <w:t xml:space="preserve"> </w:t>
            </w:r>
            <w:proofErr w:type="spellStart"/>
            <w:r>
              <w:rPr>
                <w:rFonts w:ascii="Tahoma" w:hAnsi="Tahoma"/>
                <w:color w:val="004990"/>
                <w:sz w:val="16"/>
                <w:szCs w:val="16"/>
              </w:rPr>
              <w:t>IPsec</w:t>
            </w:r>
            <w:proofErr w:type="spellEnd"/>
          </w:p>
          <w:p w:rsidR="006378C2" w:rsidRDefault="006378C2" w:rsidP="00C53AE3">
            <w:pPr>
              <w:pStyle w:val="Prrafodelista"/>
              <w:numPr>
                <w:ilvl w:val="0"/>
                <w:numId w:val="20"/>
              </w:numPr>
              <w:rPr>
                <w:rFonts w:ascii="Tahoma" w:hAnsi="Tahoma"/>
                <w:color w:val="004990"/>
                <w:sz w:val="16"/>
                <w:szCs w:val="16"/>
              </w:rPr>
            </w:pPr>
            <w:proofErr w:type="spellStart"/>
            <w:r>
              <w:rPr>
                <w:rFonts w:ascii="Tahoma" w:hAnsi="Tahoma"/>
                <w:color w:val="004990"/>
                <w:sz w:val="16"/>
                <w:szCs w:val="16"/>
              </w:rPr>
              <w:t>IPsec</w:t>
            </w:r>
            <w:proofErr w:type="spellEnd"/>
            <w:r>
              <w:rPr>
                <w:rFonts w:ascii="Tahoma" w:hAnsi="Tahoma"/>
                <w:color w:val="004990"/>
                <w:sz w:val="16"/>
                <w:szCs w:val="16"/>
              </w:rPr>
              <w:t xml:space="preserve"> </w:t>
            </w:r>
            <w:proofErr w:type="spellStart"/>
            <w:r>
              <w:rPr>
                <w:rFonts w:ascii="Tahoma" w:hAnsi="Tahoma"/>
                <w:color w:val="004990"/>
                <w:sz w:val="16"/>
                <w:szCs w:val="16"/>
              </w:rPr>
              <w:t>over</w:t>
            </w:r>
            <w:proofErr w:type="spellEnd"/>
            <w:r>
              <w:rPr>
                <w:rFonts w:ascii="Tahoma" w:hAnsi="Tahoma"/>
                <w:color w:val="004990"/>
                <w:sz w:val="16"/>
                <w:szCs w:val="16"/>
              </w:rPr>
              <w:t xml:space="preserve"> IPv6</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Tecnología de control adaptativo.</w:t>
            </w:r>
          </w:p>
          <w:p w:rsidR="006378C2" w:rsidRDefault="006378C2" w:rsidP="00C53AE3">
            <w:pPr>
              <w:pStyle w:val="Prrafodelista"/>
              <w:numPr>
                <w:ilvl w:val="0"/>
                <w:numId w:val="20"/>
              </w:numPr>
              <w:rPr>
                <w:rFonts w:ascii="Tahoma" w:hAnsi="Tahoma"/>
                <w:color w:val="004990"/>
                <w:sz w:val="16"/>
                <w:szCs w:val="16"/>
              </w:rPr>
            </w:pPr>
            <w:proofErr w:type="spellStart"/>
            <w:r>
              <w:rPr>
                <w:rFonts w:ascii="Tahoma" w:hAnsi="Tahoma"/>
                <w:color w:val="004990"/>
                <w:sz w:val="16"/>
                <w:szCs w:val="16"/>
              </w:rPr>
              <w:t>Session</w:t>
            </w:r>
            <w:proofErr w:type="spellEnd"/>
            <w:r>
              <w:rPr>
                <w:rFonts w:ascii="Tahoma" w:hAnsi="Tahoma"/>
                <w:color w:val="004990"/>
                <w:sz w:val="16"/>
                <w:szCs w:val="16"/>
              </w:rPr>
              <w:t xml:space="preserve"> </w:t>
            </w:r>
            <w:proofErr w:type="spellStart"/>
            <w:r>
              <w:rPr>
                <w:rFonts w:ascii="Tahoma" w:hAnsi="Tahoma"/>
                <w:color w:val="004990"/>
                <w:sz w:val="16"/>
                <w:szCs w:val="16"/>
              </w:rPr>
              <w:t>Initiation</w:t>
            </w:r>
            <w:proofErr w:type="spellEnd"/>
            <w:r>
              <w:rPr>
                <w:rFonts w:ascii="Tahoma" w:hAnsi="Tahoma"/>
                <w:color w:val="004990"/>
                <w:sz w:val="16"/>
                <w:szCs w:val="16"/>
              </w:rPr>
              <w:t xml:space="preserve"> </w:t>
            </w:r>
            <w:proofErr w:type="spellStart"/>
            <w:r>
              <w:rPr>
                <w:rFonts w:ascii="Tahoma" w:hAnsi="Tahoma"/>
                <w:color w:val="004990"/>
                <w:sz w:val="16"/>
                <w:szCs w:val="16"/>
              </w:rPr>
              <w:t>Protocol</w:t>
            </w:r>
            <w:proofErr w:type="spellEnd"/>
            <w:r>
              <w:rPr>
                <w:rFonts w:ascii="Tahoma" w:hAnsi="Tahoma"/>
                <w:color w:val="004990"/>
                <w:sz w:val="16"/>
                <w:szCs w:val="16"/>
              </w:rPr>
              <w:t xml:space="preserve"> (SIP) en capa de aplicación.</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 xml:space="preserve">Firewall Basado en </w:t>
            </w:r>
            <w:proofErr w:type="spellStart"/>
            <w:r>
              <w:rPr>
                <w:rFonts w:ascii="Tahoma" w:hAnsi="Tahoma"/>
                <w:color w:val="004990"/>
                <w:sz w:val="16"/>
                <w:szCs w:val="16"/>
              </w:rPr>
              <w:t>Router</w:t>
            </w:r>
            <w:proofErr w:type="spellEnd"/>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Políticas de firewall basado en zonas</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Inspección y control avanzada de aplicaciones.</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 xml:space="preserve">Proxy de autenticación HTTPS, FTP y Telnet </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Seguridad de puertos estática y dinámica.</w:t>
            </w:r>
          </w:p>
          <w:p w:rsidR="006378C2" w:rsidRDefault="006378C2" w:rsidP="00C53AE3">
            <w:pPr>
              <w:pStyle w:val="Prrafodelista"/>
              <w:numPr>
                <w:ilvl w:val="0"/>
                <w:numId w:val="20"/>
              </w:numPr>
              <w:rPr>
                <w:rFonts w:ascii="Tahoma" w:hAnsi="Tahoma"/>
                <w:color w:val="004990"/>
                <w:sz w:val="16"/>
                <w:szCs w:val="16"/>
              </w:rPr>
            </w:pPr>
            <w:r>
              <w:rPr>
                <w:rFonts w:ascii="Tahoma" w:hAnsi="Tahoma"/>
                <w:color w:val="004990"/>
                <w:sz w:val="16"/>
                <w:szCs w:val="16"/>
              </w:rPr>
              <w:t xml:space="preserve">Control integrado de amenazas, IPS ( </w:t>
            </w:r>
            <w:proofErr w:type="spellStart"/>
            <w:r>
              <w:rPr>
                <w:rFonts w:ascii="Tahoma" w:hAnsi="Tahoma"/>
                <w:color w:val="004990"/>
                <w:sz w:val="16"/>
                <w:szCs w:val="16"/>
              </w:rPr>
              <w:t>Intrusion</w:t>
            </w:r>
            <w:proofErr w:type="spellEnd"/>
            <w:r>
              <w:rPr>
                <w:rFonts w:ascii="Tahoma" w:hAnsi="Tahoma"/>
                <w:color w:val="004990"/>
                <w:sz w:val="16"/>
                <w:szCs w:val="16"/>
              </w:rPr>
              <w:t xml:space="preserve"> </w:t>
            </w:r>
            <w:proofErr w:type="spellStart"/>
            <w:r>
              <w:rPr>
                <w:rFonts w:ascii="Tahoma" w:hAnsi="Tahoma"/>
                <w:color w:val="004990"/>
                <w:sz w:val="16"/>
                <w:szCs w:val="16"/>
              </w:rPr>
              <w:t>Prevention</w:t>
            </w:r>
            <w:proofErr w:type="spellEnd"/>
            <w:r>
              <w:rPr>
                <w:rFonts w:ascii="Tahoma" w:hAnsi="Tahoma"/>
                <w:color w:val="004990"/>
                <w:sz w:val="16"/>
                <w:szCs w:val="16"/>
              </w:rPr>
              <w:t xml:space="preserve"> </w:t>
            </w:r>
            <w:proofErr w:type="spellStart"/>
            <w:r>
              <w:rPr>
                <w:rFonts w:ascii="Tahoma" w:hAnsi="Tahoma"/>
                <w:color w:val="004990"/>
                <w:sz w:val="16"/>
                <w:szCs w:val="16"/>
              </w:rPr>
              <w:t>System</w:t>
            </w:r>
            <w:proofErr w:type="spellEnd"/>
            <w:r>
              <w:rPr>
                <w:rFonts w:ascii="Tahoma" w:hAnsi="Tahoma"/>
                <w:color w:val="004990"/>
                <w:sz w:val="16"/>
                <w:szCs w:val="16"/>
              </w:rPr>
              <w:t>)</w:t>
            </w:r>
          </w:p>
          <w:p w:rsidR="006378C2" w:rsidRPr="002E2252" w:rsidRDefault="006378C2" w:rsidP="00C53AE3">
            <w:pPr>
              <w:pStyle w:val="Prrafodelista"/>
              <w:numPr>
                <w:ilvl w:val="0"/>
                <w:numId w:val="20"/>
              </w:numPr>
              <w:rPr>
                <w:rFonts w:ascii="Tahoma" w:hAnsi="Tahoma"/>
                <w:color w:val="004990"/>
                <w:sz w:val="16"/>
                <w:szCs w:val="16"/>
              </w:rPr>
            </w:pPr>
            <w:proofErr w:type="spellStart"/>
            <w:r>
              <w:rPr>
                <w:rFonts w:ascii="Tahoma" w:hAnsi="Tahoma"/>
                <w:color w:val="004990"/>
                <w:sz w:val="16"/>
                <w:szCs w:val="16"/>
              </w:rPr>
              <w:t>Politicas</w:t>
            </w:r>
            <w:proofErr w:type="spellEnd"/>
            <w:r>
              <w:rPr>
                <w:rFonts w:ascii="Tahoma" w:hAnsi="Tahoma"/>
                <w:color w:val="004990"/>
                <w:sz w:val="16"/>
                <w:szCs w:val="16"/>
              </w:rPr>
              <w:t xml:space="preserve"> para el Plano de gestión.</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0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0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0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0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0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07"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0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Pr>
                <w:rFonts w:ascii="Tahoma" w:hAnsi="Tahoma"/>
                <w:color w:val="004990"/>
              </w:rPr>
              <w:t>2.9</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0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Calidad de servicio (</w:t>
            </w:r>
            <w:proofErr w:type="spellStart"/>
            <w:r>
              <w:rPr>
                <w:rFonts w:ascii="Tahoma" w:hAnsi="Tahoma"/>
                <w:color w:val="004990"/>
              </w:rPr>
              <w:t>QoS</w:t>
            </w:r>
            <w:proofErr w:type="spellEnd"/>
            <w:r>
              <w:rPr>
                <w:rFonts w:ascii="Tahoma" w:hAnsi="Tahoma"/>
                <w:color w:val="004990"/>
              </w:rPr>
              <w:t>)</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1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soportar los siguientes mecanismos de calidad de servicio:</w:t>
            </w:r>
          </w:p>
          <w:p w:rsidR="006378C2" w:rsidRDefault="006378C2" w:rsidP="00C53AE3">
            <w:pPr>
              <w:pStyle w:val="Prrafodelista"/>
              <w:numPr>
                <w:ilvl w:val="0"/>
                <w:numId w:val="21"/>
              </w:numPr>
              <w:rPr>
                <w:rFonts w:ascii="Tahoma" w:hAnsi="Tahoma" w:cs="Tahoma"/>
                <w:color w:val="365F91" w:themeColor="accent1" w:themeShade="BF"/>
                <w:sz w:val="16"/>
                <w:szCs w:val="16"/>
              </w:rPr>
            </w:pPr>
            <w:proofErr w:type="spellStart"/>
            <w:r w:rsidRPr="00DB3CBC">
              <w:rPr>
                <w:rFonts w:ascii="Tahoma" w:hAnsi="Tahoma" w:cs="Tahoma"/>
                <w:color w:val="365F91" w:themeColor="accent1" w:themeShade="BF"/>
                <w:sz w:val="16"/>
                <w:szCs w:val="16"/>
              </w:rPr>
              <w:t>Low-Latency</w:t>
            </w:r>
            <w:proofErr w:type="spellEnd"/>
            <w:r w:rsidRPr="00DB3CBC">
              <w:rPr>
                <w:rFonts w:ascii="Tahoma" w:hAnsi="Tahoma" w:cs="Tahoma"/>
                <w:color w:val="365F91" w:themeColor="accent1" w:themeShade="BF"/>
                <w:sz w:val="16"/>
                <w:szCs w:val="16"/>
              </w:rPr>
              <w:t xml:space="preserve"> </w:t>
            </w:r>
            <w:proofErr w:type="spellStart"/>
            <w:r w:rsidRPr="00DB3CBC">
              <w:rPr>
                <w:rFonts w:ascii="Tahoma" w:hAnsi="Tahoma" w:cs="Tahoma"/>
                <w:color w:val="365F91" w:themeColor="accent1" w:themeShade="BF"/>
                <w:sz w:val="16"/>
                <w:szCs w:val="16"/>
              </w:rPr>
              <w:t>Queiuing</w:t>
            </w:r>
            <w:proofErr w:type="spellEnd"/>
            <w:r w:rsidRPr="00DB3CBC">
              <w:rPr>
                <w:rFonts w:ascii="Tahoma" w:hAnsi="Tahoma" w:cs="Tahoma"/>
                <w:color w:val="365F91" w:themeColor="accent1" w:themeShade="BF"/>
                <w:sz w:val="16"/>
                <w:szCs w:val="16"/>
              </w:rPr>
              <w:t xml:space="preserve"> (LLQ)</w:t>
            </w:r>
          </w:p>
          <w:p w:rsidR="006378C2" w:rsidRPr="00DB3CBC" w:rsidRDefault="006378C2" w:rsidP="00C53AE3">
            <w:pPr>
              <w:pStyle w:val="Prrafodelista"/>
              <w:numPr>
                <w:ilvl w:val="0"/>
                <w:numId w:val="21"/>
              </w:numPr>
              <w:rPr>
                <w:rFonts w:ascii="Tahoma" w:hAnsi="Tahoma" w:cs="Tahoma"/>
                <w:color w:val="365F91" w:themeColor="accent1" w:themeShade="BF"/>
                <w:sz w:val="16"/>
                <w:szCs w:val="16"/>
              </w:rPr>
            </w:pPr>
            <w:r w:rsidRPr="00DB3CBC">
              <w:rPr>
                <w:rFonts w:ascii="Tahoma" w:hAnsi="Tahoma" w:cs="Tahoma"/>
                <w:color w:val="365F91" w:themeColor="accent1" w:themeShade="BF"/>
                <w:sz w:val="16"/>
                <w:szCs w:val="16"/>
                <w:lang w:val="en-US"/>
              </w:rPr>
              <w:t xml:space="preserve">Weighted Fair Queuing (WFQ) </w:t>
            </w:r>
            <w:bookmarkStart w:id="311" w:name="wp9000120"/>
            <w:bookmarkEnd w:id="311"/>
          </w:p>
          <w:p w:rsidR="006378C2" w:rsidRPr="00DB3CBC" w:rsidRDefault="006378C2" w:rsidP="00C53AE3">
            <w:pPr>
              <w:pStyle w:val="Prrafodelista"/>
              <w:numPr>
                <w:ilvl w:val="0"/>
                <w:numId w:val="21"/>
              </w:numPr>
              <w:rPr>
                <w:rFonts w:ascii="Tahoma" w:hAnsi="Tahoma" w:cs="Tahoma"/>
                <w:color w:val="365F91" w:themeColor="accent1" w:themeShade="BF"/>
                <w:sz w:val="16"/>
                <w:szCs w:val="16"/>
              </w:rPr>
            </w:pPr>
            <w:r w:rsidRPr="00DB3CBC">
              <w:rPr>
                <w:rFonts w:ascii="Tahoma" w:hAnsi="Tahoma" w:cs="Tahoma"/>
                <w:color w:val="365F91" w:themeColor="accent1" w:themeShade="BF"/>
                <w:sz w:val="16"/>
                <w:szCs w:val="16"/>
                <w:lang w:val="en-US"/>
              </w:rPr>
              <w:t xml:space="preserve">Class-Based WFQ (CBWFQ)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Class-Based Traffic Shaping (CBTS) </w:t>
            </w:r>
            <w:bookmarkStart w:id="312" w:name="wp9000122"/>
            <w:bookmarkEnd w:id="312"/>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Class-Based Traffic Policing (CBTP)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Policy-Based Routing (PBR)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Class-Based </w:t>
            </w:r>
            <w:proofErr w:type="spellStart"/>
            <w:r w:rsidRPr="00DB3CBC">
              <w:rPr>
                <w:rFonts w:ascii="Tahoma" w:hAnsi="Tahoma" w:cs="Tahoma"/>
                <w:color w:val="365F91" w:themeColor="accent1" w:themeShade="BF"/>
                <w:sz w:val="16"/>
                <w:szCs w:val="16"/>
                <w:lang w:val="en-US"/>
              </w:rPr>
              <w:t>QoS</w:t>
            </w:r>
            <w:proofErr w:type="spellEnd"/>
            <w:r w:rsidRPr="00DB3CBC">
              <w:rPr>
                <w:rFonts w:ascii="Tahoma" w:hAnsi="Tahoma" w:cs="Tahoma"/>
                <w:color w:val="365F91" w:themeColor="accent1" w:themeShade="BF"/>
                <w:sz w:val="16"/>
                <w:szCs w:val="16"/>
                <w:lang w:val="en-US"/>
              </w:rPr>
              <w:t xml:space="preserve"> MIB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Class of service (</w:t>
            </w:r>
            <w:proofErr w:type="spellStart"/>
            <w:r w:rsidRPr="00DB3CBC">
              <w:rPr>
                <w:rFonts w:ascii="Tahoma" w:hAnsi="Tahoma" w:cs="Tahoma"/>
                <w:color w:val="365F91" w:themeColor="accent1" w:themeShade="BF"/>
                <w:sz w:val="16"/>
                <w:szCs w:val="16"/>
                <w:lang w:val="en-US"/>
              </w:rPr>
              <w:t>CoS</w:t>
            </w:r>
            <w:proofErr w:type="spellEnd"/>
            <w:r w:rsidRPr="00DB3CBC">
              <w:rPr>
                <w:rFonts w:ascii="Tahoma" w:hAnsi="Tahoma" w:cs="Tahoma"/>
                <w:color w:val="365F91" w:themeColor="accent1" w:themeShade="BF"/>
                <w:sz w:val="16"/>
                <w:szCs w:val="16"/>
                <w:lang w:val="en-US"/>
              </w:rPr>
              <w:t xml:space="preserve">)-to-differentiated services code point (DSCP) mapping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Class-Based Weighted Random Early Detection (CBWRED)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Network-Based Application Recognition (NBAR)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Link fragmentation and interleaving (LFI)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Resource Reservation Protocol (RSVP)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Real-Time Transport Protocol (RTP) header compression (</w:t>
            </w:r>
            <w:proofErr w:type="spellStart"/>
            <w:r w:rsidRPr="00DB3CBC">
              <w:rPr>
                <w:rFonts w:ascii="Tahoma" w:hAnsi="Tahoma" w:cs="Tahoma"/>
                <w:color w:val="365F91" w:themeColor="accent1" w:themeShade="BF"/>
                <w:sz w:val="16"/>
                <w:szCs w:val="16"/>
                <w:lang w:val="en-US"/>
              </w:rPr>
              <w:t>cRTP</w:t>
            </w:r>
            <w:proofErr w:type="spellEnd"/>
            <w:r w:rsidRPr="00DB3CBC">
              <w:rPr>
                <w:rFonts w:ascii="Tahoma" w:hAnsi="Tahoma" w:cs="Tahoma"/>
                <w:color w:val="365F91" w:themeColor="accent1" w:themeShade="BF"/>
                <w:sz w:val="16"/>
                <w:szCs w:val="16"/>
                <w:lang w:val="en-US"/>
              </w:rPr>
              <w:t xml:space="preserve">)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Differentiated Services (</w:t>
            </w:r>
            <w:proofErr w:type="spellStart"/>
            <w:r w:rsidRPr="00DB3CBC">
              <w:rPr>
                <w:rFonts w:ascii="Tahoma" w:hAnsi="Tahoma" w:cs="Tahoma"/>
                <w:color w:val="365F91" w:themeColor="accent1" w:themeShade="BF"/>
                <w:sz w:val="16"/>
                <w:szCs w:val="16"/>
                <w:lang w:val="en-US"/>
              </w:rPr>
              <w:t>DiffServ</w:t>
            </w:r>
            <w:proofErr w:type="spellEnd"/>
            <w:r w:rsidRPr="00DB3CBC">
              <w:rPr>
                <w:rFonts w:ascii="Tahoma" w:hAnsi="Tahoma" w:cs="Tahoma"/>
                <w:color w:val="365F91" w:themeColor="accent1" w:themeShade="BF"/>
                <w:sz w:val="16"/>
                <w:szCs w:val="16"/>
                <w:lang w:val="en-US"/>
              </w:rPr>
              <w:t xml:space="preserve">) </w:t>
            </w:r>
          </w:p>
          <w:p w:rsidR="006378C2" w:rsidRDefault="006378C2" w:rsidP="00C53AE3">
            <w:pPr>
              <w:pStyle w:val="Prrafodelista"/>
              <w:numPr>
                <w:ilvl w:val="0"/>
                <w:numId w:val="21"/>
              </w:numPr>
              <w:rPr>
                <w:rFonts w:ascii="Tahoma" w:hAnsi="Tahoma" w:cs="Tahoma"/>
                <w:color w:val="365F91" w:themeColor="accent1" w:themeShade="BF"/>
                <w:sz w:val="16"/>
                <w:szCs w:val="16"/>
                <w:lang w:val="en-US"/>
              </w:rPr>
            </w:pPr>
            <w:proofErr w:type="spellStart"/>
            <w:r w:rsidRPr="00DB3CBC">
              <w:rPr>
                <w:rFonts w:ascii="Tahoma" w:hAnsi="Tahoma" w:cs="Tahoma"/>
                <w:color w:val="365F91" w:themeColor="accent1" w:themeShade="BF"/>
                <w:sz w:val="16"/>
                <w:szCs w:val="16"/>
                <w:lang w:val="en-US"/>
              </w:rPr>
              <w:t>QoS</w:t>
            </w:r>
            <w:proofErr w:type="spellEnd"/>
            <w:r w:rsidRPr="00DB3CBC">
              <w:rPr>
                <w:rFonts w:ascii="Tahoma" w:hAnsi="Tahoma" w:cs="Tahoma"/>
                <w:color w:val="365F91" w:themeColor="accent1" w:themeShade="BF"/>
                <w:sz w:val="16"/>
                <w:szCs w:val="16"/>
                <w:lang w:val="en-US"/>
              </w:rPr>
              <w:t xml:space="preserve"> </w:t>
            </w:r>
            <w:proofErr w:type="spellStart"/>
            <w:r w:rsidRPr="00DB3CBC">
              <w:rPr>
                <w:rFonts w:ascii="Tahoma" w:hAnsi="Tahoma" w:cs="Tahoma"/>
                <w:color w:val="365F91" w:themeColor="accent1" w:themeShade="BF"/>
                <w:sz w:val="16"/>
                <w:szCs w:val="16"/>
                <w:lang w:val="en-US"/>
              </w:rPr>
              <w:t>preclassify</w:t>
            </w:r>
            <w:proofErr w:type="spellEnd"/>
            <w:r w:rsidRPr="00DB3CBC">
              <w:rPr>
                <w:rFonts w:ascii="Tahoma" w:hAnsi="Tahoma" w:cs="Tahoma"/>
                <w:color w:val="365F91" w:themeColor="accent1" w:themeShade="BF"/>
                <w:sz w:val="16"/>
                <w:szCs w:val="16"/>
                <w:lang w:val="en-US"/>
              </w:rPr>
              <w:t xml:space="preserve"> and </w:t>
            </w:r>
            <w:proofErr w:type="spellStart"/>
            <w:r w:rsidRPr="00DB3CBC">
              <w:rPr>
                <w:rFonts w:ascii="Tahoma" w:hAnsi="Tahoma" w:cs="Tahoma"/>
                <w:color w:val="365F91" w:themeColor="accent1" w:themeShade="BF"/>
                <w:sz w:val="16"/>
                <w:szCs w:val="16"/>
                <w:lang w:val="en-US"/>
              </w:rPr>
              <w:t>prefragmentation</w:t>
            </w:r>
            <w:proofErr w:type="spellEnd"/>
            <w:r w:rsidRPr="00DB3CBC">
              <w:rPr>
                <w:rFonts w:ascii="Tahoma" w:hAnsi="Tahoma" w:cs="Tahoma"/>
                <w:color w:val="365F91" w:themeColor="accent1" w:themeShade="BF"/>
                <w:sz w:val="16"/>
                <w:szCs w:val="16"/>
                <w:lang w:val="en-US"/>
              </w:rPr>
              <w:t xml:space="preserve"> </w:t>
            </w:r>
          </w:p>
          <w:p w:rsidR="006378C2" w:rsidRPr="00DB3CBC" w:rsidRDefault="006378C2" w:rsidP="00C53AE3">
            <w:pPr>
              <w:pStyle w:val="Prrafodelista"/>
              <w:numPr>
                <w:ilvl w:val="0"/>
                <w:numId w:val="21"/>
              </w:numPr>
              <w:rPr>
                <w:rFonts w:ascii="Tahoma" w:hAnsi="Tahoma" w:cs="Tahoma"/>
                <w:color w:val="365F91" w:themeColor="accent1" w:themeShade="BF"/>
                <w:sz w:val="16"/>
                <w:szCs w:val="16"/>
                <w:lang w:val="en-US"/>
              </w:rPr>
            </w:pPr>
            <w:r w:rsidRPr="00DB3CBC">
              <w:rPr>
                <w:rFonts w:ascii="Tahoma" w:hAnsi="Tahoma" w:cs="Tahoma"/>
                <w:color w:val="365F91" w:themeColor="accent1" w:themeShade="BF"/>
                <w:sz w:val="16"/>
                <w:szCs w:val="16"/>
                <w:lang w:val="en-US"/>
              </w:rPr>
              <w:t xml:space="preserve">Hierarchical </w:t>
            </w:r>
            <w:proofErr w:type="spellStart"/>
            <w:r w:rsidRPr="00DB3CBC">
              <w:rPr>
                <w:rFonts w:ascii="Tahoma" w:hAnsi="Tahoma" w:cs="Tahoma"/>
                <w:color w:val="365F91" w:themeColor="accent1" w:themeShade="BF"/>
                <w:sz w:val="16"/>
                <w:szCs w:val="16"/>
                <w:lang w:val="en-US"/>
              </w:rPr>
              <w:t>QoS</w:t>
            </w:r>
            <w:proofErr w:type="spellEnd"/>
            <w:r w:rsidRPr="00DB3CBC">
              <w:rPr>
                <w:rFonts w:ascii="Tahoma" w:hAnsi="Tahoma" w:cs="Tahoma"/>
                <w:color w:val="365F91" w:themeColor="accent1" w:themeShade="BF"/>
                <w:sz w:val="16"/>
                <w:szCs w:val="16"/>
                <w:lang w:val="en-US"/>
              </w:rPr>
              <w:t xml:space="preserve"> (</w:t>
            </w:r>
            <w:proofErr w:type="spellStart"/>
            <w:r w:rsidRPr="00DB3CBC">
              <w:rPr>
                <w:rFonts w:ascii="Tahoma" w:hAnsi="Tahoma" w:cs="Tahoma"/>
                <w:color w:val="365F91" w:themeColor="accent1" w:themeShade="BF"/>
                <w:sz w:val="16"/>
                <w:szCs w:val="16"/>
                <w:lang w:val="en-US"/>
              </w:rPr>
              <w:t>HQoS</w:t>
            </w:r>
            <w:proofErr w:type="spellEnd"/>
            <w:r w:rsidRPr="00DB3CBC">
              <w:rPr>
                <w:rFonts w:ascii="Tahoma" w:hAnsi="Tahoma" w:cs="Tahoma"/>
                <w:color w:val="365F91" w:themeColor="accent1" w:themeShade="BF"/>
                <w:sz w:val="16"/>
                <w:szCs w:val="16"/>
                <w:lang w:val="en-US"/>
              </w:rPr>
              <w:t xml:space="preserve">) </w:t>
            </w:r>
          </w:p>
          <w:p w:rsidR="006378C2" w:rsidRPr="00DB3CBC" w:rsidRDefault="006378C2" w:rsidP="006378C2">
            <w:pPr>
              <w:pStyle w:val="Prrafodelista"/>
              <w:rPr>
                <w:rFonts w:ascii="Tahoma" w:hAnsi="Tahoma"/>
                <w:color w:val="004990"/>
                <w:sz w:val="16"/>
                <w:szCs w:val="16"/>
              </w:rPr>
            </w:pP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13"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14"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15"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16"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17"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18"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19"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Pr>
                <w:rFonts w:ascii="Tahoma" w:hAnsi="Tahoma"/>
                <w:color w:val="004990"/>
              </w:rPr>
              <w:t>2.10</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20"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Alta disponibilidad</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2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soportar protocolos de alta disponibilidad entre ellos Virtual </w:t>
            </w:r>
            <w:proofErr w:type="spellStart"/>
            <w:r>
              <w:rPr>
                <w:rFonts w:ascii="Tahoma" w:hAnsi="Tahoma"/>
                <w:color w:val="004990"/>
              </w:rPr>
              <w:t>Router</w:t>
            </w:r>
            <w:proofErr w:type="spellEnd"/>
            <w:r>
              <w:rPr>
                <w:rFonts w:ascii="Tahoma" w:hAnsi="Tahoma"/>
                <w:color w:val="004990"/>
              </w:rPr>
              <w:t xml:space="preserve"> </w:t>
            </w:r>
            <w:proofErr w:type="spellStart"/>
            <w:r>
              <w:rPr>
                <w:rFonts w:ascii="Tahoma" w:hAnsi="Tahoma"/>
                <w:color w:val="004990"/>
              </w:rPr>
              <w:t>Redundancy</w:t>
            </w:r>
            <w:proofErr w:type="spellEnd"/>
            <w:r>
              <w:rPr>
                <w:rFonts w:ascii="Tahoma" w:hAnsi="Tahoma"/>
                <w:color w:val="004990"/>
              </w:rPr>
              <w:t xml:space="preserve"> </w:t>
            </w:r>
            <w:proofErr w:type="spellStart"/>
            <w:r>
              <w:rPr>
                <w:rFonts w:ascii="Tahoma" w:hAnsi="Tahoma"/>
                <w:color w:val="004990"/>
              </w:rPr>
              <w:t>Protocol</w:t>
            </w:r>
            <w:proofErr w:type="spellEnd"/>
            <w:r>
              <w:rPr>
                <w:rFonts w:ascii="Tahoma" w:hAnsi="Tahoma"/>
                <w:color w:val="004990"/>
              </w:rPr>
              <w:t xml:space="preserve"> (VRRP) y Hot Stand-</w:t>
            </w:r>
            <w:proofErr w:type="spellStart"/>
            <w:r>
              <w:rPr>
                <w:rFonts w:ascii="Tahoma" w:hAnsi="Tahoma"/>
                <w:color w:val="004990"/>
              </w:rPr>
              <w:t>by</w:t>
            </w:r>
            <w:proofErr w:type="spellEnd"/>
            <w:r>
              <w:rPr>
                <w:rFonts w:ascii="Tahoma" w:hAnsi="Tahoma"/>
                <w:color w:val="004990"/>
              </w:rPr>
              <w:t xml:space="preserve"> </w:t>
            </w:r>
            <w:proofErr w:type="spellStart"/>
            <w:r>
              <w:rPr>
                <w:rFonts w:ascii="Tahoma" w:hAnsi="Tahoma"/>
                <w:color w:val="004990"/>
              </w:rPr>
              <w:t>Routing</w:t>
            </w:r>
            <w:proofErr w:type="spellEnd"/>
            <w:r>
              <w:rPr>
                <w:rFonts w:ascii="Tahoma" w:hAnsi="Tahoma"/>
                <w:color w:val="004990"/>
              </w:rPr>
              <w:t xml:space="preserve"> </w:t>
            </w:r>
            <w:proofErr w:type="spellStart"/>
            <w:r>
              <w:rPr>
                <w:rFonts w:ascii="Tahoma" w:hAnsi="Tahoma"/>
                <w:color w:val="004990"/>
              </w:rPr>
              <w:t>Protocol</w:t>
            </w:r>
            <w:proofErr w:type="spellEnd"/>
            <w:r>
              <w:rPr>
                <w:rFonts w:ascii="Tahoma" w:hAnsi="Tahoma"/>
                <w:color w:val="004990"/>
              </w:rPr>
              <w:t xml:space="preserve"> (HSRP)</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2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2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2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2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2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27"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2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Pr>
                <w:rFonts w:ascii="Tahoma" w:hAnsi="Tahoma"/>
                <w:color w:val="004990"/>
              </w:rPr>
              <w:t>2.11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2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Internet </w:t>
            </w:r>
            <w:proofErr w:type="spellStart"/>
            <w:r>
              <w:rPr>
                <w:rFonts w:ascii="Tahoma" w:hAnsi="Tahoma"/>
                <w:color w:val="004990"/>
              </w:rPr>
              <w:t>Protocol</w:t>
            </w:r>
            <w:proofErr w:type="spellEnd"/>
            <w:r>
              <w:rPr>
                <w:rFonts w:ascii="Tahoma" w:hAnsi="Tahoma"/>
                <w:color w:val="004990"/>
              </w:rPr>
              <w:t xml:space="preserve"> versión 6.0</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3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la capacidad de funcionar completamente con protocolo de Internet versión 6.0  </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31"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32"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33"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34"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35"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36"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37"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ind w:left="-71" w:firstLine="29"/>
              <w:jc w:val="center"/>
              <w:rPr>
                <w:rFonts w:ascii="Tahoma" w:hAnsi="Tahoma"/>
                <w:color w:val="004990"/>
              </w:rPr>
            </w:pPr>
            <w:r>
              <w:rPr>
                <w:rFonts w:ascii="Tahoma" w:hAnsi="Tahoma"/>
                <w:color w:val="004990"/>
              </w:rPr>
              <w:t>2.12</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38"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Memoria DRAM máxima</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39"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la capacidad de hasta 1 GB de capacidad en esta memoria </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40"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41"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42"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43"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44"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45"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46"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2.13</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47"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Memoria Flash</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48"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una capacidad mínima de 256 MB </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49"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50"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51"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52"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53"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54"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55"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lastRenderedPageBreak/>
              <w:t>2.14</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56"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Fuente de alimentación</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57"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poder alimentarse con una fuente de poder externa que funcione en un rango de 100 a 240 Voltios AC para una frecuencia 50 a 60 Hz, con una potencia máxima de 60 W y que entregue de 12 Voltios. DC</w:t>
            </w:r>
          </w:p>
          <w:p w:rsidR="006378C2" w:rsidRDefault="006378C2" w:rsidP="006378C2">
            <w:pPr>
              <w:rPr>
                <w:rFonts w:ascii="Tahoma" w:hAnsi="Tahoma"/>
                <w:color w:val="004990"/>
              </w:rPr>
            </w:pPr>
            <w:r>
              <w:rPr>
                <w:rFonts w:ascii="Tahoma" w:hAnsi="Tahoma"/>
                <w:color w:val="004990"/>
              </w:rPr>
              <w:t xml:space="preserve">Opcionalmente para habilitar los puertos </w:t>
            </w:r>
            <w:proofErr w:type="spellStart"/>
            <w:r>
              <w:rPr>
                <w:rFonts w:ascii="Tahoma" w:hAnsi="Tahoma"/>
                <w:color w:val="004990"/>
              </w:rPr>
              <w:t>PoE</w:t>
            </w:r>
            <w:proofErr w:type="spellEnd"/>
            <w:r>
              <w:rPr>
                <w:rFonts w:ascii="Tahoma" w:hAnsi="Tahoma"/>
                <w:color w:val="004990"/>
              </w:rPr>
              <w:t xml:space="preserve"> debe tener </w:t>
            </w:r>
            <w:proofErr w:type="spellStart"/>
            <w:r>
              <w:rPr>
                <w:rFonts w:ascii="Tahoma" w:hAnsi="Tahoma"/>
                <w:color w:val="004990"/>
              </w:rPr>
              <w:t>tener</w:t>
            </w:r>
            <w:proofErr w:type="spellEnd"/>
            <w:r>
              <w:rPr>
                <w:rFonts w:ascii="Tahoma" w:hAnsi="Tahoma"/>
                <w:color w:val="004990"/>
              </w:rPr>
              <w:t xml:space="preserve"> la posibilidad de conectarse una fuente de poder de una potencia de 125 W que entregue 48 Voltios DC.</w:t>
            </w:r>
          </w:p>
          <w:p w:rsidR="006378C2" w:rsidRDefault="006378C2" w:rsidP="006378C2">
            <w:pPr>
              <w:rPr>
                <w:rFonts w:ascii="Tahoma" w:hAnsi="Tahoma"/>
                <w:color w:val="004990"/>
              </w:rPr>
            </w:pP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58"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59"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60"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61"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EE0950" w:rsidTr="00FF566E">
        <w:tblPrEx>
          <w:tblW w:w="9835" w:type="dxa"/>
          <w:jc w:val="center"/>
          <w:tblCellMar>
            <w:left w:w="0" w:type="dxa"/>
            <w:right w:w="0" w:type="dxa"/>
          </w:tblCellMar>
          <w:tblLook w:val="0000" w:firstRow="0" w:lastRow="0" w:firstColumn="0" w:lastColumn="0" w:noHBand="0" w:noVBand="0"/>
          <w:tblPrExChange w:id="362"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ins w:id="363" w:author="Miguel Angel Pocoata Mendoza" w:date="2016-03-28T19:31:00Z"/>
          <w:trPrChange w:id="364"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65"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950" w:rsidRDefault="00EE0950" w:rsidP="006378C2">
            <w:pPr>
              <w:ind w:left="-71" w:firstLine="29"/>
              <w:jc w:val="center"/>
              <w:rPr>
                <w:ins w:id="366" w:author="Miguel Angel Pocoata Mendoza" w:date="2016-03-28T19:31:00Z"/>
                <w:rFonts w:ascii="Tahoma" w:hAnsi="Tahoma"/>
                <w:color w:val="004990"/>
              </w:rPr>
            </w:pPr>
            <w:ins w:id="367" w:author="Miguel Angel Pocoata Mendoza" w:date="2016-03-28T19:32:00Z">
              <w:r>
                <w:rPr>
                  <w:rFonts w:ascii="Tahoma" w:hAnsi="Tahoma"/>
                  <w:color w:val="004990"/>
                </w:rPr>
                <w:t>2.15</w:t>
              </w:r>
            </w:ins>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68"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950" w:rsidRDefault="00EE0950" w:rsidP="006378C2">
            <w:pPr>
              <w:rPr>
                <w:ins w:id="369" w:author="Miguel Angel Pocoata Mendoza" w:date="2016-03-28T19:31:00Z"/>
                <w:rFonts w:ascii="Tahoma" w:hAnsi="Tahoma"/>
                <w:color w:val="004990"/>
              </w:rPr>
            </w:pPr>
            <w:ins w:id="370" w:author="Miguel Angel Pocoata Mendoza" w:date="2016-03-28T19:32:00Z">
              <w:r>
                <w:rPr>
                  <w:rFonts w:ascii="Tahoma" w:hAnsi="Tahoma"/>
                  <w:color w:val="004990"/>
                </w:rPr>
                <w:t>Accesorios para montaje en rack</w:t>
              </w:r>
            </w:ins>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7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950" w:rsidRDefault="00EE0950" w:rsidP="006378C2">
            <w:pPr>
              <w:rPr>
                <w:ins w:id="372" w:author="Miguel Angel Pocoata Mendoza" w:date="2016-03-28T19:31:00Z"/>
                <w:rFonts w:ascii="Tahoma" w:hAnsi="Tahoma"/>
                <w:color w:val="004990"/>
              </w:rPr>
            </w:pPr>
            <w:ins w:id="373" w:author="Miguel Angel Pocoata Mendoza" w:date="2016-03-28T19:32:00Z">
              <w:r>
                <w:rPr>
                  <w:rFonts w:ascii="Tahoma" w:hAnsi="Tahoma"/>
                  <w:color w:val="004990"/>
                </w:rPr>
                <w:t>Se debe proveer de los accesorios necesarios, para que la unidad sea montada en rack.</w:t>
              </w:r>
            </w:ins>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74"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950" w:rsidRPr="00E51085" w:rsidRDefault="00667E23" w:rsidP="00FF566E">
            <w:pPr>
              <w:jc w:val="center"/>
              <w:rPr>
                <w:ins w:id="375" w:author="Miguel Angel Pocoata Mendoza" w:date="2016-03-28T19:31:00Z"/>
                <w:rFonts w:ascii="Tahoma" w:hAnsi="Tahoma" w:cs="Tahoma"/>
                <w:color w:val="004990"/>
                <w:sz w:val="18"/>
                <w:szCs w:val="18"/>
              </w:rPr>
              <w:pPrChange w:id="376" w:author="Jovana Montaño de Chavez" w:date="2016-03-29T10:41:00Z">
                <w:pPr>
                  <w:jc w:val="center"/>
                </w:pPr>
              </w:pPrChange>
            </w:pPr>
            <w:ins w:id="377" w:author="Jovana Montaño de Chavez" w:date="2016-03-29T08:46:00Z">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E51085">
                <w:rPr>
                  <w:rFonts w:ascii="Tahoma" w:hAnsi="Tahoma" w:cs="Tahoma"/>
                  <w:color w:val="004990"/>
                  <w:sz w:val="18"/>
                  <w:szCs w:val="18"/>
                </w:rPr>
                <w:fldChar w:fldCharType="end"/>
              </w:r>
            </w:ins>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78"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950" w:rsidRPr="00E51085" w:rsidRDefault="00EE0950" w:rsidP="006378C2">
            <w:pPr>
              <w:jc w:val="center"/>
              <w:rPr>
                <w:ins w:id="379" w:author="Miguel Angel Pocoata Mendoza" w:date="2016-03-28T19:31:00Z"/>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80"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950" w:rsidRPr="00E51085" w:rsidRDefault="00EE0950" w:rsidP="006378C2">
            <w:pPr>
              <w:jc w:val="center"/>
              <w:rPr>
                <w:ins w:id="381" w:author="Miguel Angel Pocoata Mendoza" w:date="2016-03-28T19:31:00Z"/>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82"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83"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84"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w:t>
            </w:r>
          </w:p>
        </w:tc>
        <w:tc>
          <w:tcPr>
            <w:tcW w:w="9352"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85" w:author="Jovana Montaño de Chavez" w:date="2016-03-29T10:41:00Z">
              <w:tcPr>
                <w:tcW w:w="9352"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FF566E">
            <w:pPr>
              <w:rPr>
                <w:rFonts w:ascii="Tahoma" w:hAnsi="Tahoma"/>
                <w:color w:val="004990"/>
              </w:rPr>
              <w:pPrChange w:id="386" w:author="Jovana Montaño de Chavez" w:date="2016-03-29T10:41:00Z">
                <w:pPr/>
              </w:pPrChange>
            </w:pPr>
            <w:r>
              <w:rPr>
                <w:rFonts w:ascii="Tahoma" w:hAnsi="Tahoma"/>
                <w:b/>
                <w:color w:val="004990"/>
              </w:rPr>
              <w:t xml:space="preserve">Especificaciones Técnicas </w:t>
            </w:r>
            <w:r w:rsidRPr="00CF70EA">
              <w:rPr>
                <w:b/>
                <w:color w:val="365F91" w:themeColor="accent1" w:themeShade="BF"/>
                <w:lang w:val="es-AR"/>
              </w:rPr>
              <w:t>CISCO1921/K9</w:t>
            </w:r>
          </w:p>
        </w:tc>
      </w:tr>
      <w:tr w:rsidR="006378C2" w:rsidTr="00FF566E">
        <w:tblPrEx>
          <w:tblW w:w="9835" w:type="dxa"/>
          <w:jc w:val="center"/>
          <w:tblCellMar>
            <w:left w:w="0" w:type="dxa"/>
            <w:right w:w="0" w:type="dxa"/>
          </w:tblCellMar>
          <w:tblLook w:val="0000" w:firstRow="0" w:lastRow="0" w:firstColumn="0" w:lastColumn="0" w:noHBand="0" w:noVBand="0"/>
          <w:tblPrExChange w:id="387"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88"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89"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90"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jc w:val="both"/>
              <w:rPr>
                <w:rFonts w:ascii="Tahoma" w:hAnsi="Tahoma"/>
                <w:color w:val="004990"/>
              </w:rPr>
            </w:pPr>
            <w:r>
              <w:rPr>
                <w:rFonts w:ascii="Tahoma" w:hAnsi="Tahoma"/>
                <w:color w:val="004990"/>
              </w:rPr>
              <w:t>General</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9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proofErr w:type="spellStart"/>
            <w:r>
              <w:rPr>
                <w:rFonts w:ascii="Tahoma" w:hAnsi="Tahoma"/>
                <w:color w:val="004990"/>
              </w:rPr>
              <w:t>Router</w:t>
            </w:r>
            <w:proofErr w:type="spellEnd"/>
            <w:r>
              <w:rPr>
                <w:rFonts w:ascii="Tahoma" w:hAnsi="Tahoma"/>
                <w:color w:val="004990"/>
              </w:rPr>
              <w:t xml:space="preserve"> de Servicios Integrados de arquitectura modular.</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9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39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9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9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39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397"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9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39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jc w:val="both"/>
              <w:rPr>
                <w:rFonts w:ascii="Tahoma" w:hAnsi="Tahoma"/>
                <w:color w:val="004990"/>
              </w:rPr>
            </w:pPr>
            <w:r>
              <w:rPr>
                <w:rFonts w:ascii="Tahoma" w:hAnsi="Tahoma"/>
                <w:color w:val="004990"/>
              </w:rPr>
              <w:t>Interfaces</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0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proofErr w:type="spellStart"/>
            <w:r>
              <w:rPr>
                <w:rFonts w:ascii="Tahoma" w:hAnsi="Tahoma"/>
                <w:color w:val="004990"/>
              </w:rPr>
              <w:t>Router</w:t>
            </w:r>
            <w:proofErr w:type="spellEnd"/>
            <w:r>
              <w:rPr>
                <w:rFonts w:ascii="Tahoma" w:hAnsi="Tahoma"/>
                <w:color w:val="004990"/>
              </w:rPr>
              <w:t xml:space="preserve"> debe tener la capacidad de 2 interfaces LAN/WAN con conector RJ45.</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01"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02"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03"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04"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RPr="007830C9" w:rsidTr="00FF566E">
        <w:tblPrEx>
          <w:tblW w:w="9835" w:type="dxa"/>
          <w:jc w:val="center"/>
          <w:tblCellMar>
            <w:left w:w="0" w:type="dxa"/>
            <w:right w:w="0" w:type="dxa"/>
          </w:tblCellMar>
          <w:tblLook w:val="0000" w:firstRow="0" w:lastRow="0" w:firstColumn="0" w:lastColumn="0" w:noHBand="0" w:noVBand="0"/>
          <w:tblPrExChange w:id="405"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406"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07"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3.2</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08"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jc w:val="both"/>
              <w:rPr>
                <w:rFonts w:ascii="Tahoma" w:hAnsi="Tahoma"/>
                <w:color w:val="004990"/>
              </w:rPr>
            </w:pPr>
            <w:r>
              <w:rPr>
                <w:rFonts w:ascii="Tahoma" w:hAnsi="Tahoma"/>
                <w:color w:val="004990"/>
              </w:rPr>
              <w:t xml:space="preserve">Funcionalidades de </w:t>
            </w:r>
          </w:p>
          <w:p w:rsidR="006378C2" w:rsidRDefault="006378C2" w:rsidP="006378C2">
            <w:pPr>
              <w:jc w:val="both"/>
              <w:rPr>
                <w:rFonts w:ascii="Tahoma" w:hAnsi="Tahoma"/>
                <w:color w:val="004990"/>
              </w:rPr>
            </w:pPr>
            <w:r>
              <w:rPr>
                <w:rFonts w:ascii="Tahoma" w:hAnsi="Tahoma"/>
                <w:color w:val="004990"/>
              </w:rPr>
              <w:t xml:space="preserve">Protocolo IP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09"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jc w:val="both"/>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soportar los siguientes protocolos:</w:t>
            </w:r>
          </w:p>
          <w:p w:rsidR="006378C2" w:rsidRDefault="006378C2" w:rsidP="006378C2">
            <w:pPr>
              <w:jc w:val="both"/>
              <w:rPr>
                <w:rFonts w:ascii="Tahoma" w:hAnsi="Tahoma"/>
                <w:color w:val="004990"/>
              </w:rPr>
            </w:pP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IPv4, IPv6</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proofErr w:type="spellStart"/>
            <w:r w:rsidRPr="007D20E7">
              <w:rPr>
                <w:rFonts w:ascii="Tahoma" w:hAnsi="Tahoma" w:cs="Tahoma"/>
                <w:color w:val="365F91" w:themeColor="accent1" w:themeShade="BF"/>
                <w:sz w:val="16"/>
                <w:szCs w:val="16"/>
                <w:lang w:val="en-US"/>
              </w:rPr>
              <w:t>Enrutamiento</w:t>
            </w:r>
            <w:proofErr w:type="spellEnd"/>
            <w:r w:rsidRPr="007D20E7">
              <w:rPr>
                <w:rFonts w:ascii="Tahoma" w:hAnsi="Tahoma" w:cs="Tahoma"/>
                <w:color w:val="365F91" w:themeColor="accent1" w:themeShade="BF"/>
                <w:sz w:val="16"/>
                <w:szCs w:val="16"/>
                <w:lang w:val="en-US"/>
              </w:rPr>
              <w:t xml:space="preserve"> </w:t>
            </w:r>
            <w:proofErr w:type="spellStart"/>
            <w:r w:rsidRPr="007D20E7">
              <w:rPr>
                <w:rFonts w:ascii="Tahoma" w:hAnsi="Tahoma" w:cs="Tahoma"/>
                <w:color w:val="365F91" w:themeColor="accent1" w:themeShade="BF"/>
                <w:sz w:val="16"/>
                <w:szCs w:val="16"/>
                <w:lang w:val="en-US"/>
              </w:rPr>
              <w:t>estático</w:t>
            </w:r>
            <w:proofErr w:type="spellEnd"/>
            <w:r w:rsidRPr="007D20E7">
              <w:rPr>
                <w:rFonts w:ascii="Tahoma" w:hAnsi="Tahoma" w:cs="Tahoma"/>
                <w:color w:val="365F91" w:themeColor="accent1" w:themeShade="BF"/>
                <w:sz w:val="16"/>
                <w:szCs w:val="16"/>
                <w:lang w:val="en-US"/>
              </w:rPr>
              <w:t xml:space="preserve"> </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Open Shortest Path First (OSPF)</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Enhanced IGRP (EIGRP)</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Border Gateway Protocol (BGP)</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BGP Router Reflector</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Intermediate System-to-Intermediate System (IS-IS)</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Multicast Internet Group Management Protocol (IGMPv3)</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Protocol Independent Multicast sparse mode (PIM SM)</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 xml:space="preserve">PIM Source-Specific Multicast (SSM) </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Distance Vector Multicast Routing Protocol (DVMRP)</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IPsec</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Generic Routing Encapsulation (GRE)</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Bidirectional Forwarding Detection (BVD)</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IPv4-to-IPv6 Multicast</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MPLS</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Layer 2 Tunneling Protocol Version 3 (L2TPv3)</w:t>
            </w:r>
          </w:p>
          <w:p w:rsidR="006378C2" w:rsidRPr="007D20E7"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802.1ag</w:t>
            </w:r>
          </w:p>
          <w:p w:rsidR="006378C2"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802.3ah</w:t>
            </w:r>
          </w:p>
          <w:p w:rsidR="006378C2" w:rsidRDefault="006378C2" w:rsidP="00C53AE3">
            <w:pPr>
              <w:pStyle w:val="Prrafodelista"/>
              <w:numPr>
                <w:ilvl w:val="0"/>
                <w:numId w:val="22"/>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Layer 2 and Layer 3 VPN.</w:t>
            </w:r>
          </w:p>
          <w:p w:rsidR="006378C2" w:rsidRPr="007D20E7" w:rsidRDefault="006378C2" w:rsidP="006378C2">
            <w:pPr>
              <w:pStyle w:val="Prrafodelista"/>
              <w:rPr>
                <w:rFonts w:ascii="Tahoma" w:hAnsi="Tahoma" w:cs="Tahoma"/>
                <w:color w:val="365F91" w:themeColor="accent1" w:themeShade="BF"/>
                <w:sz w:val="16"/>
                <w:szCs w:val="16"/>
                <w:lang w:val="en-US"/>
              </w:rPr>
            </w:pP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10"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7830C9" w:rsidRDefault="00330D46" w:rsidP="00FF566E">
            <w:pPr>
              <w:jc w:val="center"/>
              <w:rPr>
                <w:rFonts w:ascii="Tahoma" w:hAnsi="Tahoma" w:cs="Tahoma"/>
                <w:color w:val="004990"/>
                <w:sz w:val="18"/>
                <w:szCs w:val="18"/>
                <w:lang w:val="en-US"/>
              </w:rPr>
              <w:pPrChange w:id="411"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12"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7830C9" w:rsidRDefault="006378C2" w:rsidP="006378C2">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13"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7830C9" w:rsidRDefault="006378C2" w:rsidP="006378C2">
            <w:pPr>
              <w:jc w:val="center"/>
              <w:rPr>
                <w:rFonts w:ascii="Tahoma" w:hAnsi="Tahoma"/>
                <w:color w:val="004990"/>
                <w:lang w:val="en-US"/>
              </w:rPr>
            </w:pPr>
          </w:p>
        </w:tc>
      </w:tr>
      <w:tr w:rsidR="006378C2" w:rsidRPr="007D20E7" w:rsidTr="00FF566E">
        <w:tblPrEx>
          <w:tblW w:w="9835" w:type="dxa"/>
          <w:jc w:val="center"/>
          <w:tblCellMar>
            <w:left w:w="0" w:type="dxa"/>
            <w:right w:w="0" w:type="dxa"/>
          </w:tblCellMar>
          <w:tblLook w:val="0000" w:firstRow="0" w:lastRow="0" w:firstColumn="0" w:lastColumn="0" w:noHBand="0" w:noVBand="0"/>
          <w:tblPrExChange w:id="414"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415"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16"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3.3</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17"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Tipo de </w:t>
            </w:r>
          </w:p>
          <w:p w:rsidR="006378C2" w:rsidRDefault="006378C2" w:rsidP="006378C2">
            <w:pPr>
              <w:rPr>
                <w:rFonts w:ascii="Tahoma" w:hAnsi="Tahoma"/>
                <w:color w:val="004990"/>
              </w:rPr>
            </w:pPr>
            <w:r>
              <w:rPr>
                <w:rFonts w:ascii="Tahoma" w:hAnsi="Tahoma"/>
                <w:color w:val="004990"/>
              </w:rPr>
              <w:t xml:space="preserve">Encapsulación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18"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7D20E7" w:rsidRDefault="006378C2" w:rsidP="006378C2">
            <w:pPr>
              <w:jc w:val="both"/>
              <w:rPr>
                <w:rFonts w:ascii="Tahoma" w:hAnsi="Tahoma" w:cs="Tahoma"/>
                <w:color w:val="365F91" w:themeColor="accent1" w:themeShade="BF"/>
                <w:lang w:val="es-BO"/>
              </w:rPr>
            </w:pPr>
            <w:r w:rsidRPr="007D20E7">
              <w:rPr>
                <w:rFonts w:ascii="Tahoma" w:hAnsi="Tahoma" w:cs="Tahoma"/>
                <w:color w:val="365F91" w:themeColor="accent1" w:themeShade="BF"/>
                <w:lang w:val="es-BO"/>
              </w:rPr>
              <w:t xml:space="preserve">El </w:t>
            </w:r>
            <w:proofErr w:type="spellStart"/>
            <w:r w:rsidRPr="007D20E7">
              <w:rPr>
                <w:rFonts w:ascii="Tahoma" w:hAnsi="Tahoma" w:cs="Tahoma"/>
                <w:color w:val="365F91" w:themeColor="accent1" w:themeShade="BF"/>
                <w:lang w:val="es-BO"/>
              </w:rPr>
              <w:t>router</w:t>
            </w:r>
            <w:proofErr w:type="spellEnd"/>
            <w:r w:rsidRPr="007D20E7">
              <w:rPr>
                <w:rFonts w:ascii="Tahoma" w:hAnsi="Tahoma" w:cs="Tahoma"/>
                <w:color w:val="365F91" w:themeColor="accent1" w:themeShade="BF"/>
                <w:lang w:val="es-BO"/>
              </w:rPr>
              <w:t xml:space="preserve"> debe tener la capacidad de realizar los siguientes tipos de encapsulación</w:t>
            </w:r>
            <w:r>
              <w:rPr>
                <w:rFonts w:ascii="Tahoma" w:hAnsi="Tahoma" w:cs="Tahoma"/>
                <w:color w:val="365F91" w:themeColor="accent1" w:themeShade="BF"/>
                <w:lang w:val="es-BO"/>
              </w:rPr>
              <w:t>:</w:t>
            </w:r>
          </w:p>
          <w:p w:rsidR="006378C2" w:rsidRPr="007257A6" w:rsidRDefault="006378C2" w:rsidP="006378C2">
            <w:pPr>
              <w:rPr>
                <w:rFonts w:ascii="Tahoma" w:hAnsi="Tahoma" w:cs="Tahoma"/>
                <w:color w:val="365F91" w:themeColor="accent1" w:themeShade="BF"/>
                <w:lang w:val="es-BO"/>
              </w:rPr>
            </w:pPr>
          </w:p>
          <w:p w:rsidR="006378C2" w:rsidRPr="007D20E7"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802.1q VLAN</w:t>
            </w:r>
          </w:p>
          <w:p w:rsidR="006378C2" w:rsidRPr="007D20E7"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Point-to-Point Protocol (PPP)</w:t>
            </w:r>
          </w:p>
          <w:p w:rsidR="006378C2" w:rsidRPr="007D20E7"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Multilink Point-to-Point Protocol (MLPPP)</w:t>
            </w:r>
          </w:p>
          <w:p w:rsidR="006378C2" w:rsidRPr="007D20E7"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Frame Relay</w:t>
            </w:r>
          </w:p>
          <w:p w:rsidR="006378C2" w:rsidRPr="007D20E7"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Multilink Frame Relay (MLFR) (FR.15 and FR.16)</w:t>
            </w:r>
          </w:p>
          <w:p w:rsidR="006378C2" w:rsidRPr="007D20E7"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High-Level Data Link Control (HDLC)</w:t>
            </w:r>
          </w:p>
          <w:p w:rsidR="006378C2" w:rsidRPr="007D20E7"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Serial (RS-232, RS-449, X.21, V.35, and EIA-530)</w:t>
            </w:r>
          </w:p>
          <w:p w:rsidR="006378C2"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Point-to-Point Protocol over Ethernet (</w:t>
            </w:r>
            <w:proofErr w:type="spellStart"/>
            <w:r w:rsidRPr="007D20E7">
              <w:rPr>
                <w:rFonts w:ascii="Tahoma" w:hAnsi="Tahoma" w:cs="Tahoma"/>
                <w:color w:val="365F91" w:themeColor="accent1" w:themeShade="BF"/>
                <w:sz w:val="16"/>
                <w:szCs w:val="16"/>
                <w:lang w:val="en-US"/>
              </w:rPr>
              <w:t>PPPoE</w:t>
            </w:r>
            <w:proofErr w:type="spellEnd"/>
            <w:r w:rsidRPr="007D20E7">
              <w:rPr>
                <w:rFonts w:ascii="Tahoma" w:hAnsi="Tahoma" w:cs="Tahoma"/>
                <w:color w:val="365F91" w:themeColor="accent1" w:themeShade="BF"/>
                <w:sz w:val="16"/>
                <w:szCs w:val="16"/>
                <w:lang w:val="en-US"/>
              </w:rPr>
              <w:t>)</w:t>
            </w:r>
          </w:p>
          <w:p w:rsidR="006378C2" w:rsidRDefault="006378C2" w:rsidP="00C53AE3">
            <w:pPr>
              <w:pStyle w:val="Prrafodelista"/>
              <w:numPr>
                <w:ilvl w:val="0"/>
                <w:numId w:val="23"/>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ATM</w:t>
            </w:r>
          </w:p>
          <w:p w:rsidR="006378C2" w:rsidRPr="007D20E7" w:rsidRDefault="006378C2" w:rsidP="006378C2">
            <w:pPr>
              <w:pStyle w:val="Prrafodelista"/>
              <w:rPr>
                <w:rFonts w:ascii="Tahoma" w:hAnsi="Tahoma" w:cs="Tahoma"/>
                <w:color w:val="365F91" w:themeColor="accent1" w:themeShade="BF"/>
                <w:sz w:val="16"/>
                <w:szCs w:val="16"/>
                <w:lang w:val="en-US"/>
              </w:rPr>
            </w:pP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19"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7D20E7" w:rsidRDefault="00330D46" w:rsidP="00FF566E">
            <w:pPr>
              <w:jc w:val="center"/>
              <w:rPr>
                <w:rFonts w:ascii="Tahoma" w:hAnsi="Tahoma" w:cs="Tahoma"/>
                <w:color w:val="004990"/>
                <w:sz w:val="18"/>
                <w:szCs w:val="18"/>
                <w:lang w:val="en-US"/>
              </w:rPr>
              <w:pPrChange w:id="420"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21"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7D20E7" w:rsidRDefault="006378C2" w:rsidP="006378C2">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22"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7D20E7" w:rsidRDefault="006378C2" w:rsidP="006378C2">
            <w:pPr>
              <w:jc w:val="center"/>
              <w:rPr>
                <w:rFonts w:ascii="Tahoma" w:hAnsi="Tahoma"/>
                <w:color w:val="004990"/>
                <w:lang w:val="en-US"/>
              </w:rPr>
            </w:pPr>
          </w:p>
        </w:tc>
      </w:tr>
      <w:tr w:rsidR="006378C2" w:rsidRPr="006378C2" w:rsidTr="00FF566E">
        <w:tblPrEx>
          <w:tblW w:w="9835" w:type="dxa"/>
          <w:jc w:val="center"/>
          <w:tblCellMar>
            <w:left w:w="0" w:type="dxa"/>
            <w:right w:w="0" w:type="dxa"/>
          </w:tblCellMar>
          <w:tblLook w:val="0000" w:firstRow="0" w:lastRow="0" w:firstColumn="0" w:lastColumn="0" w:noHBand="0" w:noVBand="0"/>
          <w:tblPrExChange w:id="423"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424"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25"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3.4</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26"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Calidad de servicio y gestión de tráfico</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27"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la capacidad de realizar los siguientes mecanismos de gestión de tráfico y calidad de servicio:</w:t>
            </w:r>
          </w:p>
          <w:p w:rsidR="006378C2" w:rsidRDefault="006378C2" w:rsidP="006378C2">
            <w:pPr>
              <w:rPr>
                <w:rFonts w:ascii="Tahoma" w:hAnsi="Tahoma"/>
                <w:color w:val="004990"/>
              </w:rPr>
            </w:pPr>
          </w:p>
          <w:p w:rsidR="006378C2" w:rsidRPr="007D20E7" w:rsidRDefault="006378C2" w:rsidP="00C53AE3">
            <w:pPr>
              <w:pStyle w:val="Prrafodelista"/>
              <w:numPr>
                <w:ilvl w:val="0"/>
                <w:numId w:val="24"/>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lastRenderedPageBreak/>
              <w:t>Class-Based Weighted Fair Queuing (CBWFQ)</w:t>
            </w:r>
          </w:p>
          <w:p w:rsidR="006378C2" w:rsidRPr="007D20E7" w:rsidRDefault="006378C2" w:rsidP="00C53AE3">
            <w:pPr>
              <w:pStyle w:val="Prrafodelista"/>
              <w:numPr>
                <w:ilvl w:val="0"/>
                <w:numId w:val="24"/>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Weighted Random Early Detection (WRED)</w:t>
            </w:r>
          </w:p>
          <w:p w:rsidR="006378C2" w:rsidRPr="007D20E7" w:rsidRDefault="006378C2" w:rsidP="00C53AE3">
            <w:pPr>
              <w:pStyle w:val="Prrafodelista"/>
              <w:numPr>
                <w:ilvl w:val="0"/>
                <w:numId w:val="24"/>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 xml:space="preserve">Hierarchical </w:t>
            </w:r>
            <w:proofErr w:type="spellStart"/>
            <w:r w:rsidRPr="007D20E7">
              <w:rPr>
                <w:rFonts w:ascii="Tahoma" w:hAnsi="Tahoma" w:cs="Tahoma"/>
                <w:color w:val="365F91" w:themeColor="accent1" w:themeShade="BF"/>
                <w:sz w:val="16"/>
                <w:szCs w:val="16"/>
                <w:lang w:val="en-US"/>
              </w:rPr>
              <w:t>QoS</w:t>
            </w:r>
            <w:proofErr w:type="spellEnd"/>
            <w:r w:rsidRPr="007D20E7">
              <w:rPr>
                <w:rFonts w:ascii="Tahoma" w:hAnsi="Tahoma" w:cs="Tahoma"/>
                <w:color w:val="365F91" w:themeColor="accent1" w:themeShade="BF"/>
                <w:sz w:val="16"/>
                <w:szCs w:val="16"/>
                <w:lang w:val="en-US"/>
              </w:rPr>
              <w:t>, Policy-Based Routing (PBR)</w:t>
            </w:r>
          </w:p>
          <w:p w:rsidR="006378C2" w:rsidRDefault="006378C2" w:rsidP="00C53AE3">
            <w:pPr>
              <w:pStyle w:val="Prrafodelista"/>
              <w:numPr>
                <w:ilvl w:val="0"/>
                <w:numId w:val="24"/>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Performance Routing (</w:t>
            </w:r>
            <w:proofErr w:type="spellStart"/>
            <w:r w:rsidRPr="007D20E7">
              <w:rPr>
                <w:rFonts w:ascii="Tahoma" w:hAnsi="Tahoma" w:cs="Tahoma"/>
                <w:color w:val="365F91" w:themeColor="accent1" w:themeShade="BF"/>
                <w:sz w:val="16"/>
                <w:szCs w:val="16"/>
                <w:lang w:val="en-US"/>
              </w:rPr>
              <w:t>PfR</w:t>
            </w:r>
            <w:proofErr w:type="spellEnd"/>
            <w:r w:rsidRPr="007D20E7">
              <w:rPr>
                <w:rFonts w:ascii="Tahoma" w:hAnsi="Tahoma" w:cs="Tahoma"/>
                <w:color w:val="365F91" w:themeColor="accent1" w:themeShade="BF"/>
                <w:sz w:val="16"/>
                <w:szCs w:val="16"/>
                <w:lang w:val="en-US"/>
              </w:rPr>
              <w:t>)</w:t>
            </w:r>
          </w:p>
          <w:p w:rsidR="006378C2" w:rsidRDefault="006378C2" w:rsidP="00C53AE3">
            <w:pPr>
              <w:pStyle w:val="Prrafodelista"/>
              <w:numPr>
                <w:ilvl w:val="0"/>
                <w:numId w:val="24"/>
              </w:numPr>
              <w:rPr>
                <w:rFonts w:ascii="Tahoma" w:hAnsi="Tahoma" w:cs="Tahoma"/>
                <w:color w:val="365F91" w:themeColor="accent1" w:themeShade="BF"/>
                <w:sz w:val="16"/>
                <w:szCs w:val="16"/>
                <w:lang w:val="en-US"/>
              </w:rPr>
            </w:pPr>
            <w:r w:rsidRPr="007D20E7">
              <w:rPr>
                <w:rFonts w:ascii="Tahoma" w:hAnsi="Tahoma" w:cs="Tahoma"/>
                <w:color w:val="365F91" w:themeColor="accent1" w:themeShade="BF"/>
                <w:sz w:val="16"/>
                <w:szCs w:val="16"/>
                <w:lang w:val="en-US"/>
              </w:rPr>
              <w:t>Network-Based Application Recognition (NBAR).</w:t>
            </w:r>
          </w:p>
          <w:p w:rsidR="006378C2" w:rsidRPr="007D20E7" w:rsidRDefault="006378C2" w:rsidP="006378C2">
            <w:pPr>
              <w:pStyle w:val="Prrafodelista"/>
              <w:rPr>
                <w:rFonts w:ascii="Tahoma" w:hAnsi="Tahoma" w:cs="Tahoma"/>
                <w:color w:val="365F91" w:themeColor="accent1" w:themeShade="BF"/>
                <w:sz w:val="16"/>
                <w:szCs w:val="16"/>
                <w:lang w:val="en-US"/>
              </w:rPr>
            </w:pP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28"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7D20E7" w:rsidRDefault="00330D46" w:rsidP="00FF566E">
            <w:pPr>
              <w:jc w:val="center"/>
              <w:rPr>
                <w:rFonts w:ascii="Tahoma" w:hAnsi="Tahoma" w:cs="Tahoma"/>
                <w:color w:val="004990"/>
                <w:sz w:val="18"/>
                <w:szCs w:val="18"/>
                <w:lang w:val="en-US"/>
              </w:rPr>
              <w:pPrChange w:id="429" w:author="Jovana Montaño de Chavez" w:date="2016-03-29T10:41:00Z">
                <w:pPr>
                  <w:jc w:val="center"/>
                </w:pPr>
              </w:pPrChange>
            </w:pPr>
            <w:r w:rsidRPr="00E5108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30"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7D20E7" w:rsidRDefault="006378C2" w:rsidP="006378C2">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31"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7D20E7" w:rsidRDefault="006378C2" w:rsidP="006378C2">
            <w:pPr>
              <w:jc w:val="center"/>
              <w:rPr>
                <w:rFonts w:ascii="Tahoma" w:hAnsi="Tahoma"/>
                <w:color w:val="004990"/>
                <w:lang w:val="en-US"/>
              </w:rPr>
            </w:pPr>
          </w:p>
        </w:tc>
      </w:tr>
      <w:tr w:rsidR="006378C2" w:rsidTr="00FF566E">
        <w:tblPrEx>
          <w:tblW w:w="9835" w:type="dxa"/>
          <w:jc w:val="center"/>
          <w:tblCellMar>
            <w:left w:w="0" w:type="dxa"/>
            <w:right w:w="0" w:type="dxa"/>
          </w:tblCellMar>
          <w:tblLook w:val="0000" w:firstRow="0" w:lastRow="0" w:firstColumn="0" w:lastColumn="0" w:noHBand="0" w:noVBand="0"/>
          <w:tblPrExChange w:id="432"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558"/>
          <w:jc w:val="center"/>
          <w:trPrChange w:id="433" w:author="Jovana Montaño de Chavez" w:date="2016-03-29T10:41:00Z">
            <w:trPr>
              <w:trHeight w:val="558"/>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34"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lastRenderedPageBreak/>
              <w:t>3.5</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35"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Encriptación y criptografía</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36"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aceleración criptográfica basada en hardware.</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37"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38"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39"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40"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441"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587"/>
          <w:jc w:val="center"/>
          <w:trPrChange w:id="442" w:author="Jovana Montaño de Chavez" w:date="2016-03-29T10:41:00Z">
            <w:trPr>
              <w:trHeight w:val="587"/>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43"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3.6</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44"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Capacidad de slots</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45"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dos (2) slots con capacidad de albergar tarjetas de expansión de interfaces. </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46"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47"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48"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49"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450"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85"/>
          <w:jc w:val="center"/>
          <w:trPrChange w:id="451" w:author="Jovana Montaño de Chavez" w:date="2016-03-29T10:41:00Z">
            <w:trPr>
              <w:trHeight w:val="38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52"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3.7</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53"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Memoria DRAM</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54"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al menos 512 MB de tipo DDR2.</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55"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56"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57"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58"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459"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560"/>
          <w:jc w:val="center"/>
          <w:trPrChange w:id="460" w:author="Jovana Montaño de Chavez" w:date="2016-03-29T10:41:00Z">
            <w:trPr>
              <w:trHeight w:val="560"/>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61"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3.8</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62"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Memoria FLASH </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63"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al menos la capacidad de 256 MB de memoria Flash</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64"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65"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66"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67"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468"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695"/>
          <w:jc w:val="center"/>
          <w:trPrChange w:id="469" w:author="Jovana Montaño de Chavez" w:date="2016-03-29T10:41:00Z">
            <w:trPr>
              <w:trHeight w:val="69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70"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3.9</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71"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Puertos USB</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72"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al menos 2 tipos de puerto USB uno de tipo A para memorias flash externas. Y un puerto mini tipo B para gestión por consola.</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73"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74"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75"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76"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477"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564"/>
          <w:jc w:val="center"/>
          <w:trPrChange w:id="478" w:author="Jovana Montaño de Chavez" w:date="2016-03-29T10:41:00Z">
            <w:trPr>
              <w:trHeight w:val="564"/>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79"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3.10</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80"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Puertos Consola y Auxiliar</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8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rPr>
                <w:rFonts w:ascii="Tahoma" w:hAnsi="Tahoma"/>
                <w:color w:val="004990"/>
              </w:rPr>
            </w:pPr>
            <w:r>
              <w:rPr>
                <w:rFonts w:ascii="Tahoma" w:hAnsi="Tahoma"/>
                <w:color w:val="004990"/>
              </w:rPr>
              <w:t xml:space="preserve">El </w:t>
            </w:r>
            <w:proofErr w:type="spellStart"/>
            <w:r>
              <w:rPr>
                <w:rFonts w:ascii="Tahoma" w:hAnsi="Tahoma"/>
                <w:color w:val="004990"/>
              </w:rPr>
              <w:t>router</w:t>
            </w:r>
            <w:proofErr w:type="spellEnd"/>
            <w:r>
              <w:rPr>
                <w:rFonts w:ascii="Tahoma" w:hAnsi="Tahoma"/>
                <w:color w:val="004990"/>
              </w:rPr>
              <w:t xml:space="preserve"> debe tener 2 puertos (RJ45) uno para gestión por consola y uno auxiliar.</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8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8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8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8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6378C2" w:rsidTr="00FF566E">
        <w:tblPrEx>
          <w:tblW w:w="9835" w:type="dxa"/>
          <w:jc w:val="center"/>
          <w:tblCellMar>
            <w:left w:w="0" w:type="dxa"/>
            <w:right w:w="0" w:type="dxa"/>
          </w:tblCellMar>
          <w:tblLook w:val="0000" w:firstRow="0" w:lastRow="0" w:firstColumn="0" w:lastColumn="0" w:noHBand="0" w:noVBand="0"/>
          <w:tblPrExChange w:id="48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487"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8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Default="006378C2" w:rsidP="006378C2">
            <w:pPr>
              <w:ind w:left="-71" w:firstLine="29"/>
              <w:jc w:val="center"/>
              <w:rPr>
                <w:rFonts w:ascii="Tahoma" w:hAnsi="Tahoma"/>
                <w:color w:val="004990"/>
              </w:rPr>
            </w:pPr>
            <w:r>
              <w:rPr>
                <w:rFonts w:ascii="Tahoma" w:hAnsi="Tahoma"/>
                <w:color w:val="004990"/>
              </w:rPr>
              <w:t>3.11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8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C65EF7" w:rsidRDefault="006378C2" w:rsidP="006378C2">
            <w:pPr>
              <w:rPr>
                <w:rFonts w:ascii="Tahoma" w:hAnsi="Tahoma"/>
                <w:color w:val="004990"/>
              </w:rPr>
            </w:pPr>
            <w:r w:rsidRPr="00C65EF7">
              <w:rPr>
                <w:rFonts w:ascii="Tahoma" w:hAnsi="Tahoma"/>
                <w:color w:val="004990"/>
              </w:rPr>
              <w:t>Fuente de poder</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9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C65EF7" w:rsidRDefault="006378C2" w:rsidP="006378C2">
            <w:pPr>
              <w:rPr>
                <w:rFonts w:ascii="Tahoma" w:hAnsi="Tahoma"/>
                <w:color w:val="004990"/>
              </w:rPr>
            </w:pPr>
            <w:r w:rsidRPr="00C65EF7">
              <w:rPr>
                <w:rFonts w:ascii="Tahoma" w:hAnsi="Tahoma"/>
                <w:color w:val="004990"/>
              </w:rPr>
              <w:t xml:space="preserve">El </w:t>
            </w:r>
            <w:proofErr w:type="spellStart"/>
            <w:r w:rsidRPr="00C65EF7">
              <w:rPr>
                <w:rFonts w:ascii="Tahoma" w:hAnsi="Tahoma"/>
                <w:color w:val="004990"/>
              </w:rPr>
              <w:t>router</w:t>
            </w:r>
            <w:proofErr w:type="spellEnd"/>
            <w:r w:rsidRPr="00C65EF7">
              <w:rPr>
                <w:rFonts w:ascii="Tahoma" w:hAnsi="Tahoma"/>
                <w:color w:val="004990"/>
              </w:rPr>
              <w:t xml:space="preserve"> debe tener una fuente de poder integrada</w:t>
            </w:r>
          </w:p>
          <w:p w:rsidR="006378C2" w:rsidRPr="00C65EF7" w:rsidRDefault="006378C2" w:rsidP="006378C2">
            <w:pPr>
              <w:jc w:val="both"/>
              <w:rPr>
                <w:rFonts w:ascii="Tahoma" w:hAnsi="Tahoma"/>
                <w:color w:val="004990"/>
              </w:rPr>
            </w:pPr>
          </w:p>
          <w:p w:rsidR="006378C2" w:rsidRPr="00C65EF7" w:rsidRDefault="006378C2" w:rsidP="006378C2">
            <w:pPr>
              <w:rPr>
                <w:rFonts w:ascii="Tahoma" w:hAnsi="Tahoma"/>
                <w:color w:val="004990"/>
              </w:rPr>
            </w:pPr>
            <w:r w:rsidRPr="00C65EF7">
              <w:rPr>
                <w:rFonts w:ascii="Tahoma" w:hAnsi="Tahoma"/>
                <w:color w:val="004990"/>
              </w:rPr>
              <w:t>Esta debe ser alimentada con 100 a 240 Voltios, en una frecuencia de 47-63 Hz.</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91"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6378C2" w:rsidRPr="00E51085" w:rsidRDefault="00330D46" w:rsidP="00FF566E">
            <w:pPr>
              <w:jc w:val="center"/>
              <w:rPr>
                <w:rFonts w:ascii="Tahoma" w:hAnsi="Tahoma" w:cs="Tahoma"/>
                <w:color w:val="004990"/>
                <w:sz w:val="18"/>
                <w:szCs w:val="18"/>
              </w:rPr>
              <w:pPrChange w:id="492"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93"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94"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6378C2" w:rsidRPr="00E51085" w:rsidRDefault="006378C2" w:rsidP="006378C2">
            <w:pPr>
              <w:jc w:val="center"/>
              <w:rPr>
                <w:rFonts w:ascii="Tahoma" w:hAnsi="Tahoma"/>
                <w:color w:val="004990"/>
              </w:rPr>
            </w:pPr>
          </w:p>
        </w:tc>
      </w:tr>
      <w:tr w:rsidR="00EE053A" w:rsidTr="00FF566E">
        <w:tblPrEx>
          <w:tblW w:w="9835" w:type="dxa"/>
          <w:jc w:val="center"/>
          <w:tblCellMar>
            <w:left w:w="0" w:type="dxa"/>
            <w:right w:w="0" w:type="dxa"/>
          </w:tblCellMar>
          <w:tblLook w:val="0000" w:firstRow="0" w:lastRow="0" w:firstColumn="0" w:lastColumn="0" w:noHBand="0" w:noVBand="0"/>
          <w:tblPrExChange w:id="495"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496"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97"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Default="00EE053A" w:rsidP="00085D24">
            <w:pPr>
              <w:ind w:left="-71" w:firstLine="29"/>
              <w:jc w:val="center"/>
              <w:rPr>
                <w:rFonts w:ascii="Tahoma" w:hAnsi="Tahoma"/>
                <w:color w:val="004990"/>
              </w:rPr>
            </w:pPr>
            <w:r>
              <w:rPr>
                <w:rFonts w:ascii="Tahoma" w:hAnsi="Tahoma"/>
                <w:color w:val="004990"/>
              </w:rPr>
              <w:t>4</w:t>
            </w:r>
          </w:p>
        </w:tc>
        <w:tc>
          <w:tcPr>
            <w:tcW w:w="9352"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498" w:author="Jovana Montaño de Chavez" w:date="2016-03-29T10:41:00Z">
              <w:tcPr>
                <w:tcW w:w="9352"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51085" w:rsidRDefault="00EE053A" w:rsidP="00FF566E">
            <w:pPr>
              <w:rPr>
                <w:rFonts w:ascii="Tahoma" w:hAnsi="Tahoma"/>
                <w:color w:val="004990"/>
              </w:rPr>
              <w:pPrChange w:id="499" w:author="Jovana Montaño de Chavez" w:date="2016-03-29T10:41:00Z">
                <w:pPr/>
              </w:pPrChange>
            </w:pPr>
            <w:r>
              <w:rPr>
                <w:rFonts w:ascii="Tahoma" w:hAnsi="Tahoma"/>
                <w:b/>
                <w:color w:val="004990"/>
              </w:rPr>
              <w:t xml:space="preserve">Especificaciones Técnicas </w:t>
            </w:r>
            <w:r>
              <w:rPr>
                <w:b/>
                <w:color w:val="365F91" w:themeColor="accent1" w:themeShade="BF"/>
                <w:lang w:val="es-AR"/>
              </w:rPr>
              <w:t>Tarjetas</w:t>
            </w:r>
          </w:p>
        </w:tc>
      </w:tr>
      <w:tr w:rsidR="00EE053A" w:rsidTr="00FF566E">
        <w:tblPrEx>
          <w:tblW w:w="9835" w:type="dxa"/>
          <w:jc w:val="center"/>
          <w:tblCellMar>
            <w:left w:w="0" w:type="dxa"/>
            <w:right w:w="0" w:type="dxa"/>
          </w:tblCellMar>
          <w:tblLook w:val="0000" w:firstRow="0" w:lastRow="0" w:firstColumn="0" w:lastColumn="0" w:noHBand="0" w:noVBand="0"/>
          <w:tblPrExChange w:id="500"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01"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02"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Default="00EE053A" w:rsidP="00EE053A">
            <w:pPr>
              <w:ind w:left="-71" w:firstLine="29"/>
              <w:rPr>
                <w:rFonts w:ascii="Tahoma" w:hAnsi="Tahoma"/>
                <w:color w:val="004990"/>
              </w:rPr>
            </w:pPr>
            <w:r>
              <w:rPr>
                <w:rFonts w:ascii="Tahoma" w:hAnsi="Tahoma"/>
                <w:color w:val="004990"/>
              </w:rPr>
              <w:t xml:space="preserve">   4.1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03"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Default="00EE053A" w:rsidP="00085D24">
            <w:pPr>
              <w:jc w:val="both"/>
              <w:rPr>
                <w:rFonts w:ascii="Tahoma" w:hAnsi="Tahoma"/>
                <w:color w:val="004990"/>
              </w:rPr>
            </w:pPr>
            <w:r w:rsidRPr="00251767">
              <w:rPr>
                <w:rFonts w:ascii="Tahoma" w:hAnsi="Tahoma"/>
                <w:color w:val="004990"/>
              </w:rPr>
              <w:t>GLC-LH-SMD=</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04"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rPr>
                <w:rFonts w:ascii="Tahoma" w:hAnsi="Tahoma"/>
                <w:color w:val="004990"/>
                <w:lang w:val="en-US"/>
              </w:rPr>
            </w:pPr>
            <w:r w:rsidRPr="006378C2">
              <w:rPr>
                <w:rFonts w:ascii="Tahoma" w:hAnsi="Tahoma"/>
                <w:color w:val="004990"/>
                <w:lang w:val="en-US"/>
              </w:rPr>
              <w:t>1000BASE-LX/LH SFP transceiver module, MMF/SMF, 1310nm, DOM</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05"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51085" w:rsidRDefault="00EE053A" w:rsidP="00FF566E">
            <w:pPr>
              <w:jc w:val="center"/>
              <w:rPr>
                <w:rFonts w:ascii="Tahoma" w:hAnsi="Tahoma" w:cs="Tahoma"/>
                <w:color w:val="004990"/>
                <w:sz w:val="18"/>
                <w:szCs w:val="18"/>
              </w:rPr>
              <w:pPrChange w:id="506"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07"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51085" w:rsidRDefault="00EE053A" w:rsidP="00085D24">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08"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51085" w:rsidRDefault="00EE053A" w:rsidP="00085D24">
            <w:pPr>
              <w:jc w:val="center"/>
              <w:rPr>
                <w:rFonts w:ascii="Tahoma" w:hAnsi="Tahoma"/>
                <w:color w:val="004990"/>
              </w:rPr>
            </w:pPr>
          </w:p>
        </w:tc>
      </w:tr>
      <w:tr w:rsidR="00EE053A" w:rsidTr="00FF566E">
        <w:tblPrEx>
          <w:tblW w:w="9835" w:type="dxa"/>
          <w:jc w:val="center"/>
          <w:tblCellMar>
            <w:left w:w="0" w:type="dxa"/>
            <w:right w:w="0" w:type="dxa"/>
          </w:tblCellMar>
          <w:tblLook w:val="0000" w:firstRow="0" w:lastRow="0" w:firstColumn="0" w:lastColumn="0" w:noHBand="0" w:noVBand="0"/>
          <w:tblPrExChange w:id="509"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10"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11"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Default="00EE053A" w:rsidP="00085D24">
            <w:pPr>
              <w:ind w:left="-71" w:firstLine="29"/>
              <w:jc w:val="center"/>
              <w:rPr>
                <w:rFonts w:ascii="Tahoma" w:hAnsi="Tahoma"/>
                <w:color w:val="004990"/>
              </w:rPr>
            </w:pPr>
            <w:r>
              <w:rPr>
                <w:rFonts w:ascii="Tahoma" w:hAnsi="Tahoma"/>
                <w:color w:val="004990"/>
              </w:rPr>
              <w:t>4.2</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12"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Default="00EE053A" w:rsidP="00085D24">
            <w:pPr>
              <w:jc w:val="both"/>
              <w:rPr>
                <w:rFonts w:ascii="Tahoma" w:hAnsi="Tahoma"/>
                <w:color w:val="004990"/>
              </w:rPr>
            </w:pPr>
            <w:r w:rsidRPr="00251767">
              <w:rPr>
                <w:rFonts w:ascii="Tahoma" w:hAnsi="Tahoma"/>
                <w:color w:val="004990"/>
              </w:rPr>
              <w:t>VIC3-4FXS/DID=</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13"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rPr>
                <w:rFonts w:ascii="Tahoma" w:hAnsi="Tahoma"/>
                <w:color w:val="004990"/>
                <w:lang w:val="en-US"/>
              </w:rPr>
            </w:pPr>
            <w:r w:rsidRPr="006378C2">
              <w:rPr>
                <w:rFonts w:ascii="Tahoma" w:hAnsi="Tahoma"/>
                <w:color w:val="004990"/>
                <w:lang w:val="en-US"/>
              </w:rPr>
              <w:t>Four-Port Voice Interface Card - FXS and DID</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14"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51085" w:rsidRDefault="00EE053A" w:rsidP="00FF566E">
            <w:pPr>
              <w:jc w:val="center"/>
              <w:rPr>
                <w:rFonts w:ascii="Tahoma" w:hAnsi="Tahoma" w:cs="Tahoma"/>
                <w:color w:val="004990"/>
                <w:sz w:val="18"/>
                <w:szCs w:val="18"/>
              </w:rPr>
              <w:pPrChange w:id="515"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16"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51085" w:rsidRDefault="00EE053A" w:rsidP="00085D24">
            <w:pPr>
              <w:jc w:val="center"/>
              <w:rPr>
                <w:rFonts w:ascii="Tahoma" w:hAnsi="Tahoma"/>
                <w:color w:val="004990"/>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17"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51085" w:rsidRDefault="00EE053A" w:rsidP="00085D24">
            <w:pPr>
              <w:jc w:val="center"/>
              <w:rPr>
                <w:rFonts w:ascii="Tahoma" w:hAnsi="Tahoma"/>
                <w:color w:val="004990"/>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18"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19"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20"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Default="004C175D" w:rsidP="00085D24">
            <w:pPr>
              <w:ind w:left="-71" w:firstLine="29"/>
              <w:jc w:val="center"/>
              <w:rPr>
                <w:rFonts w:ascii="Tahoma" w:hAnsi="Tahoma"/>
                <w:color w:val="004990"/>
              </w:rPr>
            </w:pPr>
            <w:r>
              <w:rPr>
                <w:rFonts w:ascii="Tahoma" w:hAnsi="Tahoma"/>
                <w:color w:val="004990"/>
              </w:rPr>
              <w:t>4.3</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21"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Default="00EE053A" w:rsidP="00085D24">
            <w:pPr>
              <w:jc w:val="both"/>
              <w:rPr>
                <w:rFonts w:ascii="Tahoma" w:hAnsi="Tahoma"/>
                <w:color w:val="004990"/>
              </w:rPr>
            </w:pPr>
            <w:r w:rsidRPr="00251767">
              <w:rPr>
                <w:rFonts w:ascii="Tahoma" w:hAnsi="Tahoma"/>
                <w:color w:val="004990"/>
              </w:rPr>
              <w:t>EHWIC-4ESG=</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22"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rPr>
                <w:rFonts w:ascii="Tahoma" w:hAnsi="Tahoma"/>
                <w:color w:val="004990"/>
                <w:lang w:val="en-US"/>
              </w:rPr>
            </w:pPr>
            <w:r w:rsidRPr="006378C2">
              <w:rPr>
                <w:rFonts w:ascii="Tahoma" w:hAnsi="Tahoma"/>
                <w:color w:val="004990"/>
                <w:lang w:val="en-US"/>
              </w:rPr>
              <w:t>Four port 10/100/1000 Ethernet switch interface card</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23"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24"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25"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26"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27"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28"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29"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4.4</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30"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both"/>
              <w:rPr>
                <w:rFonts w:ascii="Tahoma" w:hAnsi="Tahoma"/>
                <w:color w:val="004990"/>
                <w:lang w:val="en-US"/>
              </w:rPr>
            </w:pPr>
            <w:r w:rsidRPr="00251767">
              <w:rPr>
                <w:rFonts w:ascii="Tahoma" w:hAnsi="Tahoma"/>
                <w:color w:val="004990"/>
              </w:rPr>
              <w:t>HWIC-2FE=</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31"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rPr>
                <w:rFonts w:ascii="Tahoma" w:hAnsi="Tahoma"/>
                <w:color w:val="004990"/>
                <w:lang w:val="en-US"/>
              </w:rPr>
            </w:pPr>
            <w:proofErr w:type="spellStart"/>
            <w:r w:rsidRPr="008635A6">
              <w:rPr>
                <w:rFonts w:ascii="Tahoma" w:hAnsi="Tahoma"/>
                <w:color w:val="004990"/>
              </w:rPr>
              <w:t>Two</w:t>
            </w:r>
            <w:proofErr w:type="spellEnd"/>
            <w:r w:rsidRPr="008635A6">
              <w:rPr>
                <w:rFonts w:ascii="Tahoma" w:hAnsi="Tahoma"/>
                <w:color w:val="004990"/>
              </w:rPr>
              <w:t xml:space="preserve"> 10/100 </w:t>
            </w:r>
            <w:proofErr w:type="spellStart"/>
            <w:r w:rsidRPr="008635A6">
              <w:rPr>
                <w:rFonts w:ascii="Tahoma" w:hAnsi="Tahoma"/>
                <w:color w:val="004990"/>
              </w:rPr>
              <w:t>routed</w:t>
            </w:r>
            <w:proofErr w:type="spellEnd"/>
            <w:r w:rsidRPr="008635A6">
              <w:rPr>
                <w:rFonts w:ascii="Tahoma" w:hAnsi="Tahoma"/>
                <w:color w:val="004990"/>
              </w:rPr>
              <w:t xml:space="preserve"> </w:t>
            </w:r>
            <w:proofErr w:type="spellStart"/>
            <w:r w:rsidRPr="008635A6">
              <w:rPr>
                <w:rFonts w:ascii="Tahoma" w:hAnsi="Tahoma"/>
                <w:color w:val="004990"/>
              </w:rPr>
              <w:t>port</w:t>
            </w:r>
            <w:proofErr w:type="spellEnd"/>
            <w:r w:rsidRPr="008635A6">
              <w:rPr>
                <w:rFonts w:ascii="Tahoma" w:hAnsi="Tahoma"/>
                <w:color w:val="004990"/>
              </w:rPr>
              <w:t xml:space="preserve"> HWIC</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32"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33"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34"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35"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36"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37"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38"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4.5</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39"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both"/>
              <w:rPr>
                <w:rFonts w:ascii="Tahoma" w:hAnsi="Tahoma"/>
                <w:color w:val="004990"/>
                <w:lang w:val="en-US"/>
              </w:rPr>
            </w:pPr>
            <w:r w:rsidRPr="00251767">
              <w:rPr>
                <w:rFonts w:ascii="Tahoma" w:hAnsi="Tahoma"/>
                <w:color w:val="004990"/>
              </w:rPr>
              <w:t>EHWIC-4SHDSL-EA=</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40"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rPr>
                <w:rFonts w:ascii="Tahoma" w:hAnsi="Tahoma"/>
                <w:color w:val="004990"/>
                <w:lang w:val="en-US"/>
              </w:rPr>
            </w:pPr>
            <w:proofErr w:type="spellStart"/>
            <w:r w:rsidRPr="006378C2">
              <w:rPr>
                <w:rFonts w:ascii="Tahoma" w:hAnsi="Tahoma"/>
                <w:color w:val="004990"/>
                <w:lang w:val="en-US"/>
              </w:rPr>
              <w:t>Multi mode</w:t>
            </w:r>
            <w:proofErr w:type="spellEnd"/>
            <w:r w:rsidRPr="006378C2">
              <w:rPr>
                <w:rFonts w:ascii="Tahoma" w:hAnsi="Tahoma"/>
                <w:color w:val="004990"/>
                <w:lang w:val="en-US"/>
              </w:rPr>
              <w:t xml:space="preserve">  4 pair G.SHDSL EFM and ATM mode</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41"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42"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43"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44"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45"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46"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47"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4.6</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48"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jc w:val="both"/>
              <w:rPr>
                <w:rFonts w:ascii="Tahoma" w:hAnsi="Tahoma"/>
                <w:color w:val="004990"/>
                <w:lang w:val="en-US"/>
              </w:rPr>
            </w:pPr>
            <w:r w:rsidRPr="00251767">
              <w:rPr>
                <w:rFonts w:ascii="Tahoma" w:hAnsi="Tahoma"/>
                <w:color w:val="004990"/>
              </w:rPr>
              <w:t>VIC3-2E/M=</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49"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rPr>
                <w:rFonts w:ascii="Tahoma" w:hAnsi="Tahoma"/>
                <w:color w:val="004990"/>
                <w:lang w:val="en-US"/>
              </w:rPr>
            </w:pPr>
            <w:r w:rsidRPr="006378C2">
              <w:rPr>
                <w:rFonts w:ascii="Tahoma" w:hAnsi="Tahoma"/>
                <w:color w:val="004990"/>
                <w:lang w:val="en-US"/>
              </w:rPr>
              <w:t>Two-port Voice Interface Card - E and M</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50"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51"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52"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53"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54"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55"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56"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4.7</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57"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jc w:val="both"/>
              <w:rPr>
                <w:rFonts w:ascii="Tahoma" w:hAnsi="Tahoma"/>
                <w:color w:val="004990"/>
                <w:lang w:val="en-US"/>
              </w:rPr>
            </w:pPr>
            <w:r w:rsidRPr="00251767">
              <w:rPr>
                <w:rFonts w:ascii="Tahoma" w:hAnsi="Tahoma"/>
                <w:color w:val="004990"/>
              </w:rPr>
              <w:t>EHWIC-1GE-SFP-CU=</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58"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rPr>
                <w:rFonts w:ascii="Tahoma" w:hAnsi="Tahoma"/>
                <w:color w:val="004990"/>
                <w:lang w:val="en-US"/>
              </w:rPr>
            </w:pPr>
            <w:r w:rsidRPr="006378C2">
              <w:rPr>
                <w:rFonts w:ascii="Tahoma" w:hAnsi="Tahoma"/>
                <w:color w:val="004990"/>
                <w:lang w:val="en-US"/>
              </w:rPr>
              <w:t>EHWIC 1 port dual mode SFP(100M/1G) or GE(10M/100M/1G) Spare</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59"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60"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61"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62"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63"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64"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65"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4.8</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66"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jc w:val="both"/>
              <w:rPr>
                <w:rFonts w:ascii="Tahoma" w:hAnsi="Tahoma"/>
                <w:color w:val="004990"/>
                <w:lang w:val="en-US"/>
              </w:rPr>
            </w:pPr>
            <w:r w:rsidRPr="00251767">
              <w:rPr>
                <w:rFonts w:ascii="Tahoma" w:hAnsi="Tahoma"/>
                <w:color w:val="004990"/>
              </w:rPr>
              <w:t>SL-29-UC-K9=</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67"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rPr>
                <w:rFonts w:ascii="Tahoma" w:hAnsi="Tahoma"/>
                <w:color w:val="004990"/>
                <w:lang w:val="en-US"/>
              </w:rPr>
            </w:pPr>
            <w:r w:rsidRPr="006378C2">
              <w:rPr>
                <w:rFonts w:ascii="Tahoma" w:hAnsi="Tahoma"/>
                <w:color w:val="004990"/>
                <w:lang w:val="en-US"/>
              </w:rPr>
              <w:t>Unified Communication Paper PAK  for Cisco 2901-2951</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68"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69"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70"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71"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72"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73"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74"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4.9</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75"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jc w:val="both"/>
              <w:rPr>
                <w:rFonts w:ascii="Tahoma" w:hAnsi="Tahoma"/>
                <w:color w:val="004990"/>
                <w:lang w:val="en-US"/>
              </w:rPr>
            </w:pPr>
            <w:r w:rsidRPr="00251767">
              <w:rPr>
                <w:rFonts w:ascii="Tahoma" w:hAnsi="Tahoma"/>
                <w:color w:val="004990"/>
              </w:rPr>
              <w:t>SL-29-SEC-K9=</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76"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rPr>
                <w:rFonts w:ascii="Tahoma" w:hAnsi="Tahoma"/>
                <w:color w:val="004990"/>
                <w:lang w:val="en-US"/>
              </w:rPr>
            </w:pPr>
            <w:r w:rsidRPr="006378C2">
              <w:rPr>
                <w:rFonts w:ascii="Tahoma" w:hAnsi="Tahoma"/>
                <w:color w:val="004990"/>
                <w:lang w:val="en-US"/>
              </w:rPr>
              <w:t>Security Paper PAK  for Cisco 2901-2951</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77"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78"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79"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80"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81"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82"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83"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4.10</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84"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jc w:val="both"/>
              <w:rPr>
                <w:rFonts w:ascii="Tahoma" w:hAnsi="Tahoma"/>
                <w:color w:val="004990"/>
                <w:lang w:val="en-US"/>
              </w:rPr>
            </w:pPr>
            <w:r w:rsidRPr="00251767">
              <w:rPr>
                <w:rFonts w:ascii="Tahoma" w:hAnsi="Tahoma"/>
                <w:color w:val="004990"/>
              </w:rPr>
              <w:t>VWIC3-1MFT-T1/E1=</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85"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rPr>
                <w:rFonts w:ascii="Tahoma" w:hAnsi="Tahoma"/>
                <w:color w:val="004990"/>
                <w:lang w:val="en-US"/>
              </w:rPr>
            </w:pPr>
            <w:r w:rsidRPr="006378C2">
              <w:rPr>
                <w:rFonts w:ascii="Tahoma" w:hAnsi="Tahoma"/>
                <w:color w:val="004990"/>
                <w:lang w:val="en-US"/>
              </w:rPr>
              <w:t xml:space="preserve">1-Port 3rd Gen </w:t>
            </w:r>
            <w:proofErr w:type="spellStart"/>
            <w:r w:rsidRPr="006378C2">
              <w:rPr>
                <w:rFonts w:ascii="Tahoma" w:hAnsi="Tahoma"/>
                <w:color w:val="004990"/>
                <w:lang w:val="en-US"/>
              </w:rPr>
              <w:t>Multiflex</w:t>
            </w:r>
            <w:proofErr w:type="spellEnd"/>
            <w:r w:rsidRPr="006378C2">
              <w:rPr>
                <w:rFonts w:ascii="Tahoma" w:hAnsi="Tahoma"/>
                <w:color w:val="004990"/>
                <w:lang w:val="en-US"/>
              </w:rPr>
              <w:t xml:space="preserve"> Trunk Voice/WAN Int. </w:t>
            </w:r>
            <w:proofErr w:type="spellStart"/>
            <w:r w:rsidRPr="008635A6">
              <w:rPr>
                <w:rFonts w:ascii="Tahoma" w:hAnsi="Tahoma"/>
                <w:color w:val="004990"/>
              </w:rPr>
              <w:t>Card</w:t>
            </w:r>
            <w:proofErr w:type="spellEnd"/>
            <w:r w:rsidRPr="008635A6">
              <w:rPr>
                <w:rFonts w:ascii="Tahoma" w:hAnsi="Tahoma"/>
                <w:color w:val="004990"/>
              </w:rPr>
              <w:t xml:space="preserve"> - T1/E1</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86"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87"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88"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89"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90"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591"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92"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4.11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93"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jc w:val="both"/>
              <w:rPr>
                <w:rFonts w:ascii="Tahoma" w:hAnsi="Tahoma"/>
                <w:color w:val="004990"/>
                <w:lang w:val="en-US"/>
              </w:rPr>
            </w:pPr>
            <w:r w:rsidRPr="00251767">
              <w:rPr>
                <w:rFonts w:ascii="Tahoma" w:hAnsi="Tahoma"/>
                <w:color w:val="004990"/>
              </w:rPr>
              <w:t>PVDM3-32=</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94"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rPr>
                <w:rFonts w:ascii="Tahoma" w:hAnsi="Tahoma"/>
                <w:color w:val="004990"/>
                <w:lang w:val="en-US"/>
              </w:rPr>
            </w:pPr>
            <w:r w:rsidRPr="006378C2">
              <w:rPr>
                <w:rFonts w:ascii="Tahoma" w:hAnsi="Tahoma"/>
                <w:color w:val="004990"/>
                <w:lang w:val="en-US"/>
              </w:rPr>
              <w:t>32-channel high-density voice DSP module SPARE</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95"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596"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97"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598"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EE053A" w:rsidRPr="00EE053A" w:rsidTr="00FF566E">
        <w:tblPrEx>
          <w:tblW w:w="9835" w:type="dxa"/>
          <w:jc w:val="center"/>
          <w:tblCellMar>
            <w:left w:w="0" w:type="dxa"/>
            <w:right w:w="0" w:type="dxa"/>
          </w:tblCellMar>
          <w:tblLook w:val="0000" w:firstRow="0" w:lastRow="0" w:firstColumn="0" w:lastColumn="0" w:noHBand="0" w:noVBand="0"/>
          <w:tblPrExChange w:id="599"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600"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01"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ind w:left="-71" w:firstLine="29"/>
              <w:jc w:val="center"/>
              <w:rPr>
                <w:rFonts w:ascii="Tahoma" w:hAnsi="Tahoma"/>
                <w:color w:val="004990"/>
                <w:lang w:val="en-US"/>
              </w:rPr>
            </w:pPr>
            <w:r>
              <w:rPr>
                <w:rFonts w:ascii="Tahoma" w:hAnsi="Tahoma"/>
                <w:color w:val="004990"/>
                <w:lang w:val="en-US"/>
              </w:rPr>
              <w:t>4.12</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02"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jc w:val="both"/>
              <w:rPr>
                <w:rFonts w:ascii="Tahoma" w:hAnsi="Tahoma"/>
                <w:color w:val="004990"/>
                <w:lang w:val="en-US"/>
              </w:rPr>
            </w:pPr>
            <w:r w:rsidRPr="00251767">
              <w:rPr>
                <w:rFonts w:ascii="Tahoma" w:hAnsi="Tahoma"/>
                <w:color w:val="004990"/>
              </w:rPr>
              <w:t>SFP-10G-LR=</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03"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4C175D" w:rsidP="00085D24">
            <w:pPr>
              <w:rPr>
                <w:rFonts w:ascii="Tahoma" w:hAnsi="Tahoma"/>
                <w:color w:val="004990"/>
                <w:lang w:val="en-US"/>
              </w:rPr>
            </w:pPr>
            <w:r w:rsidRPr="008635A6">
              <w:rPr>
                <w:rFonts w:ascii="Tahoma" w:hAnsi="Tahoma"/>
                <w:color w:val="004990"/>
              </w:rPr>
              <w:t>10GBASE-LR SFP Module</w:t>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04"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EE053A" w:rsidRPr="00EE053A" w:rsidRDefault="00CB076D" w:rsidP="00FF566E">
            <w:pPr>
              <w:jc w:val="center"/>
              <w:rPr>
                <w:rFonts w:ascii="Tahoma" w:hAnsi="Tahoma" w:cs="Tahoma"/>
                <w:color w:val="004990"/>
                <w:sz w:val="18"/>
                <w:szCs w:val="18"/>
                <w:lang w:val="en-US"/>
              </w:rPr>
              <w:pPrChange w:id="605"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06"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07"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EE053A" w:rsidRPr="00EE053A" w:rsidRDefault="00EE053A" w:rsidP="00085D24">
            <w:pPr>
              <w:jc w:val="center"/>
              <w:rPr>
                <w:rFonts w:ascii="Tahoma" w:hAnsi="Tahoma"/>
                <w:color w:val="004990"/>
                <w:lang w:val="en-US"/>
              </w:rPr>
            </w:pPr>
          </w:p>
        </w:tc>
      </w:tr>
      <w:tr w:rsidR="00CB076D" w:rsidRPr="00EE053A" w:rsidTr="00FF566E">
        <w:tblPrEx>
          <w:tblW w:w="9835" w:type="dxa"/>
          <w:jc w:val="center"/>
          <w:tblCellMar>
            <w:left w:w="0" w:type="dxa"/>
            <w:right w:w="0" w:type="dxa"/>
          </w:tblCellMar>
          <w:tblLook w:val="0000" w:firstRow="0" w:lastRow="0" w:firstColumn="0" w:lastColumn="0" w:noHBand="0" w:noVBand="0"/>
          <w:tblPrExChange w:id="608" w:author="Jovana Montaño de Chavez" w:date="2016-03-29T10:41:00Z">
            <w:tblPrEx>
              <w:tblW w:w="9835" w:type="dxa"/>
              <w:jc w:val="center"/>
              <w:tblCellMar>
                <w:left w:w="0" w:type="dxa"/>
                <w:right w:w="0" w:type="dxa"/>
              </w:tblCellMar>
              <w:tblLook w:val="0000" w:firstRow="0" w:lastRow="0" w:firstColumn="0" w:lastColumn="0" w:noHBand="0" w:noVBand="0"/>
            </w:tblPrEx>
          </w:tblPrExChange>
        </w:tblPrEx>
        <w:trPr>
          <w:trHeight w:val="315"/>
          <w:jc w:val="center"/>
          <w:trPrChange w:id="609" w:author="Jovana Montaño de Chavez" w:date="2016-03-29T10:41:00Z">
            <w:trPr>
              <w:trHeight w:val="315"/>
              <w:jc w:val="center"/>
            </w:trPr>
          </w:trPrChange>
        </w:trPr>
        <w:tc>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10" w:author="Jovana Montaño de Chavez" w:date="2016-03-29T10:41:00Z">
              <w:tcPr>
                <w:tcW w:w="4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CB076D" w:rsidRPr="00CB076D" w:rsidRDefault="00CB076D" w:rsidP="00085D24">
            <w:pPr>
              <w:ind w:left="-71" w:firstLine="29"/>
              <w:jc w:val="center"/>
              <w:rPr>
                <w:rFonts w:ascii="Tahoma" w:hAnsi="Tahoma" w:cs="Tahoma"/>
                <w:color w:val="1F497D" w:themeColor="text2"/>
                <w:lang w:val="en-US"/>
              </w:rPr>
            </w:pPr>
            <w:r>
              <w:rPr>
                <w:rFonts w:ascii="Tahoma" w:hAnsi="Tahoma" w:cs="Tahoma"/>
                <w:color w:val="1F497D" w:themeColor="text2"/>
                <w:lang w:val="en-US"/>
              </w:rPr>
              <w:t>4.1</w:t>
            </w:r>
          </w:p>
        </w:tc>
        <w:tc>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11" w:author="Jovana Montaño de Chavez" w:date="2016-03-29T10:41:00Z">
              <w:tcPr>
                <w:tcW w:w="1383"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CB076D" w:rsidRPr="00CB076D" w:rsidRDefault="00CB076D" w:rsidP="00085D24">
            <w:pPr>
              <w:jc w:val="both"/>
              <w:rPr>
                <w:rFonts w:ascii="Tahoma" w:hAnsi="Tahoma" w:cs="Tahoma"/>
                <w:color w:val="1F497D" w:themeColor="text2"/>
              </w:rPr>
            </w:pPr>
            <w:r w:rsidRPr="00CB076D">
              <w:rPr>
                <w:rFonts w:ascii="Tahoma" w:hAnsi="Tahoma" w:cs="Tahoma"/>
                <w:color w:val="1F497D" w:themeColor="text2"/>
              </w:rPr>
              <w:t>GLC-ZX-SM</w:t>
            </w:r>
            <w:r w:rsidR="00F96BB8">
              <w:rPr>
                <w:rFonts w:ascii="Tahoma" w:hAnsi="Tahoma" w:cs="Tahoma"/>
                <w:color w:val="1F497D" w:themeColor="text2"/>
              </w:rPr>
              <w:t>D</w:t>
            </w:r>
          </w:p>
        </w:tc>
        <w:tc>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12" w:author="Jovana Montaño de Chavez" w:date="2016-03-29T10:41:00Z">
              <w:tcPr>
                <w:tcW w:w="36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CB076D" w:rsidRPr="00CB076D" w:rsidRDefault="00CB076D" w:rsidP="00085D24">
            <w:pPr>
              <w:rPr>
                <w:rFonts w:ascii="Tahoma" w:hAnsi="Tahoma" w:cs="Tahoma"/>
                <w:color w:val="004990"/>
              </w:rPr>
            </w:pPr>
            <w:r w:rsidRPr="00CB076D">
              <w:rPr>
                <w:rFonts w:ascii="Tahoma" w:hAnsi="Tahoma" w:cs="Tahoma"/>
                <w:color w:val="1F497D" w:themeColor="text2"/>
              </w:rPr>
              <w:t>C</w:t>
            </w:r>
            <w:r w:rsidR="000F235B">
              <w:fldChar w:fldCharType="begin"/>
            </w:r>
            <w:r w:rsidR="000F235B">
              <w:instrText xml:space="preserve"> HYPERLINK "http://www.cisco.com/c/en/us/products/interfaces-modules/1000base-zx-sfp/index.html" </w:instrText>
            </w:r>
            <w:r w:rsidR="000F235B">
              <w:fldChar w:fldCharType="separate"/>
            </w:r>
            <w:r w:rsidRPr="00CB076D">
              <w:rPr>
                <w:rFonts w:ascii="Tahoma" w:hAnsi="Tahoma" w:cs="Tahoma"/>
                <w:bCs/>
                <w:color w:val="1F497D" w:themeColor="text2"/>
                <w:shd w:val="clear" w:color="auto" w:fill="F2F2F2"/>
              </w:rPr>
              <w:t>isco 1000BASE-ZX SFP</w:t>
            </w:r>
            <w:r w:rsidR="000F235B">
              <w:rPr>
                <w:rFonts w:ascii="Tahoma" w:hAnsi="Tahoma" w:cs="Tahoma"/>
                <w:bCs/>
                <w:color w:val="1F497D" w:themeColor="text2"/>
                <w:shd w:val="clear" w:color="auto" w:fill="F2F2F2"/>
              </w:rPr>
              <w:fldChar w:fldCharType="end"/>
            </w:r>
          </w:p>
        </w:tc>
        <w:tc>
          <w:tcPr>
            <w:tcW w:w="127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13" w:author="Jovana Montaño de Chavez" w:date="2016-03-29T10:41:00Z">
              <w:tcPr>
                <w:tcW w:w="1270" w:type="dxa"/>
                <w:tcBorders>
                  <w:top w:val="single" w:sz="4" w:space="0" w:color="004990"/>
                  <w:left w:val="single" w:sz="4" w:space="0" w:color="004990"/>
                  <w:bottom w:val="single" w:sz="4" w:space="0" w:color="004990"/>
                  <w:right w:val="single" w:sz="4" w:space="0" w:color="004990"/>
                </w:tcBorders>
                <w:tcMar>
                  <w:left w:w="0" w:type="dxa"/>
                  <w:right w:w="0" w:type="dxa"/>
                </w:tcMar>
              </w:tcPr>
            </w:tcPrChange>
          </w:tcPr>
          <w:p w:rsidR="00CB076D" w:rsidRPr="00E51085" w:rsidRDefault="00CB076D" w:rsidP="00FF566E">
            <w:pPr>
              <w:jc w:val="center"/>
              <w:rPr>
                <w:rFonts w:ascii="Tahoma" w:hAnsi="Tahoma" w:cs="Tahoma"/>
                <w:color w:val="004990"/>
                <w:sz w:val="18"/>
                <w:szCs w:val="18"/>
              </w:rPr>
              <w:pPrChange w:id="614" w:author="Jovana Montaño de Chavez" w:date="2016-03-29T10:41:00Z">
                <w:pPr>
                  <w:jc w:val="center"/>
                </w:pPr>
              </w:pPrChange>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E51085">
              <w:rPr>
                <w:rFonts w:ascii="Tahoma" w:hAnsi="Tahoma" w:cs="Tahoma"/>
                <w:color w:val="004990"/>
                <w:sz w:val="18"/>
                <w:szCs w:val="18"/>
              </w:rPr>
              <w:fldChar w:fldCharType="end"/>
            </w:r>
          </w:p>
        </w:tc>
        <w:tc>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15" w:author="Jovana Montaño de Chavez" w:date="2016-03-29T10:41:00Z">
              <w:tcPr>
                <w:tcW w:w="110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CB076D" w:rsidRPr="00EE053A" w:rsidRDefault="00CB076D" w:rsidP="00085D24">
            <w:pPr>
              <w:jc w:val="center"/>
              <w:rPr>
                <w:rFonts w:ascii="Tahoma" w:hAnsi="Tahoma"/>
                <w:color w:val="004990"/>
                <w:lang w:val="en-US"/>
              </w:rPr>
            </w:pPr>
          </w:p>
        </w:tc>
        <w:tc>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Change w:id="616" w:author="Jovana Montaño de Chavez" w:date="2016-03-29T10:41:00Z">
              <w:tcPr>
                <w:tcW w:w="1990"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tcPrChange>
          </w:tcPr>
          <w:p w:rsidR="00CB076D" w:rsidRPr="00EE053A" w:rsidRDefault="00CB076D" w:rsidP="00085D24">
            <w:pPr>
              <w:jc w:val="center"/>
              <w:rPr>
                <w:rFonts w:ascii="Tahoma" w:hAnsi="Tahoma"/>
                <w:color w:val="004990"/>
                <w:lang w:val="en-US"/>
              </w:rPr>
            </w:pPr>
          </w:p>
        </w:tc>
      </w:tr>
    </w:tbl>
    <w:p w:rsidR="00EE053A" w:rsidRDefault="00EE053A" w:rsidP="00C70B9C">
      <w:pPr>
        <w:rPr>
          <w:ins w:id="617" w:author="Jovana Montaño de Chavez" w:date="2016-03-29T10:46:00Z"/>
          <w:lang w:val="en-US" w:eastAsia="en-US"/>
        </w:rPr>
      </w:pPr>
    </w:p>
    <w:p w:rsidR="00FF566E" w:rsidRDefault="00FF566E" w:rsidP="00C70B9C">
      <w:pPr>
        <w:rPr>
          <w:ins w:id="618" w:author="Jovana Montaño de Chavez" w:date="2016-03-29T10:46:00Z"/>
          <w:lang w:val="en-US" w:eastAsia="en-US"/>
        </w:rPr>
      </w:pPr>
    </w:p>
    <w:p w:rsidR="00FF566E" w:rsidRDefault="00FF566E" w:rsidP="00C70B9C">
      <w:pPr>
        <w:rPr>
          <w:ins w:id="619" w:author="Jovana Montaño de Chavez" w:date="2016-03-29T10:46:00Z"/>
          <w:lang w:val="en-US" w:eastAsia="en-US"/>
        </w:rPr>
      </w:pPr>
    </w:p>
    <w:p w:rsidR="00FF566E" w:rsidRDefault="00FF566E" w:rsidP="00C70B9C">
      <w:pPr>
        <w:rPr>
          <w:ins w:id="620" w:author="Jovana Montaño de Chavez" w:date="2016-03-29T10:46:00Z"/>
          <w:lang w:val="en-US" w:eastAsia="en-US"/>
        </w:rPr>
      </w:pPr>
    </w:p>
    <w:p w:rsidR="00FF566E" w:rsidRDefault="00FF566E" w:rsidP="00C70B9C">
      <w:pPr>
        <w:rPr>
          <w:ins w:id="621" w:author="Jovana Montaño de Chavez" w:date="2016-03-29T10:46:00Z"/>
          <w:lang w:val="en-US" w:eastAsia="en-US"/>
        </w:rPr>
      </w:pPr>
    </w:p>
    <w:p w:rsidR="00FF566E" w:rsidRDefault="00FF566E" w:rsidP="00C70B9C">
      <w:pPr>
        <w:rPr>
          <w:ins w:id="622" w:author="Jovana Montaño de Chavez" w:date="2016-03-29T10:46:00Z"/>
          <w:lang w:val="en-US" w:eastAsia="en-US"/>
        </w:rPr>
      </w:pPr>
    </w:p>
    <w:p w:rsidR="00FF566E" w:rsidRPr="00EE053A" w:rsidRDefault="00FF566E" w:rsidP="00C70B9C">
      <w:pPr>
        <w:rPr>
          <w:lang w:val="en-US" w:eastAsia="en-US"/>
        </w:rPr>
      </w:pPr>
    </w:p>
    <w:p w:rsidR="006378C2" w:rsidRPr="00EE053A" w:rsidRDefault="006378C2" w:rsidP="00C70B9C">
      <w:pPr>
        <w:rPr>
          <w:lang w:val="en-US" w:eastAsia="en-US"/>
        </w:rPr>
      </w:pPr>
    </w:p>
    <w:p w:rsidR="006378C2" w:rsidRDefault="006378C2" w:rsidP="00C53AE3">
      <w:pPr>
        <w:pStyle w:val="Ttulo"/>
        <w:numPr>
          <w:ilvl w:val="0"/>
          <w:numId w:val="8"/>
        </w:numPr>
        <w:spacing w:before="0" w:after="0" w:line="240" w:lineRule="auto"/>
        <w:jc w:val="left"/>
        <w:rPr>
          <w:rFonts w:ascii="Tahoma" w:hAnsi="Tahoma" w:cs="Tahoma"/>
          <w:color w:val="365F91"/>
          <w:sz w:val="22"/>
          <w:szCs w:val="28"/>
        </w:rPr>
      </w:pPr>
      <w:r w:rsidRPr="00215769">
        <w:rPr>
          <w:rFonts w:ascii="Tahoma" w:hAnsi="Tahoma" w:cs="Tahoma"/>
          <w:color w:val="365F91"/>
          <w:sz w:val="22"/>
          <w:szCs w:val="28"/>
        </w:rPr>
        <w:lastRenderedPageBreak/>
        <w:t>GARANTÍA</w:t>
      </w:r>
      <w:r>
        <w:rPr>
          <w:rFonts w:ascii="Tahoma" w:hAnsi="Tahoma" w:cs="Tahoma"/>
          <w:color w:val="365F91"/>
          <w:sz w:val="22"/>
          <w:szCs w:val="28"/>
        </w:rPr>
        <w:t xml:space="preserve"> Y SOPORTE TECNICO</w:t>
      </w:r>
    </w:p>
    <w:p w:rsidR="004C175D" w:rsidRPr="004C175D" w:rsidRDefault="004C175D" w:rsidP="004C175D">
      <w:pPr>
        <w:rPr>
          <w:lang w:eastAsia="en-US" w:bidi="en-US"/>
        </w:rPr>
      </w:pPr>
    </w:p>
    <w:p w:rsidR="006378C2" w:rsidRDefault="006378C2" w:rsidP="006378C2">
      <w:pPr>
        <w:rPr>
          <w:lang w:eastAsia="en-US" w:bidi="en-US"/>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6378C2" w:rsidRPr="00D90848" w:rsidTr="006378C2">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378C2" w:rsidRPr="00D90848" w:rsidRDefault="006378C2" w:rsidP="006378C2">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378C2" w:rsidRPr="00D90848" w:rsidRDefault="006378C2" w:rsidP="006378C2">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6378C2" w:rsidRPr="00D90848" w:rsidTr="006378C2">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378C2" w:rsidRPr="00D90848" w:rsidRDefault="006378C2" w:rsidP="006378C2">
            <w:pPr>
              <w:jc w:val="center"/>
              <w:rPr>
                <w:rFonts w:ascii="Tahoma" w:hAnsi="Tahoma" w:cs="Tahoma"/>
                <w:b/>
                <w:bCs/>
                <w:color w:val="FFFFFF"/>
                <w:sz w:val="18"/>
                <w:szCs w:val="18"/>
              </w:rPr>
            </w:pPr>
            <w:r>
              <w:rPr>
                <w:rFonts w:ascii="Tahoma" w:hAnsi="Tahoma" w:cs="Tahoma"/>
                <w:b/>
                <w:bCs/>
                <w:color w:val="FFFFFF"/>
                <w:sz w:val="18"/>
                <w:szCs w:val="18"/>
              </w:rPr>
              <w:t>GARANTIA Y SOPORTE TECNICO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378C2" w:rsidRPr="00D90848" w:rsidRDefault="006378C2" w:rsidP="006378C2">
            <w:pPr>
              <w:jc w:val="center"/>
              <w:rPr>
                <w:rFonts w:ascii="Tahoma" w:hAnsi="Tahoma" w:cs="Tahoma"/>
                <w:b/>
                <w:bCs/>
                <w:color w:val="FFFFFF"/>
                <w:sz w:val="18"/>
                <w:szCs w:val="18"/>
              </w:rPr>
            </w:pPr>
            <w:r w:rsidRPr="008D59E6">
              <w:rPr>
                <w:rFonts w:ascii="Tahoma" w:hAnsi="Tahoma" w:cs="Tahoma"/>
                <w:b/>
                <w:bCs/>
                <w:color w:val="FFFFFF"/>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378C2" w:rsidRPr="00D90848" w:rsidRDefault="006378C2" w:rsidP="006378C2">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6378C2" w:rsidRPr="00D90848" w:rsidTr="006378C2">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6378C2" w:rsidRPr="00D90848" w:rsidRDefault="006378C2" w:rsidP="006378C2">
            <w:pPr>
              <w:jc w:val="center"/>
              <w:rPr>
                <w:rFonts w:ascii="Tahoma" w:hAnsi="Tahoma" w:cs="Tahoma"/>
                <w:b/>
                <w:color w:val="FFFFFF"/>
                <w:sz w:val="18"/>
                <w:szCs w:val="18"/>
              </w:rPr>
            </w:pPr>
            <w:r w:rsidRPr="00D90848">
              <w:rPr>
                <w:rFonts w:ascii="Tahoma" w:hAnsi="Tahoma" w:cs="Tahoma"/>
                <w:b/>
                <w:color w:val="FFFFFF"/>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378C2" w:rsidRPr="00D90848" w:rsidRDefault="006378C2" w:rsidP="006378C2">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378C2" w:rsidRPr="00D90848" w:rsidRDefault="006378C2" w:rsidP="006378C2">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378C2" w:rsidRPr="00D90848" w:rsidRDefault="006378C2" w:rsidP="006378C2">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6378C2" w:rsidRPr="00D90848" w:rsidRDefault="006378C2" w:rsidP="006378C2">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6378C2" w:rsidRPr="002E0EFA" w:rsidTr="006378C2">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D80BBB" w:rsidRDefault="004C175D" w:rsidP="006378C2">
            <w:pPr>
              <w:jc w:val="center"/>
              <w:rPr>
                <w:rFonts w:ascii="Tahoma" w:hAnsi="Tahoma" w:cs="Tahoma"/>
                <w:color w:val="1F497D" w:themeColor="text2"/>
                <w:sz w:val="18"/>
                <w:szCs w:val="18"/>
              </w:rPr>
            </w:pPr>
            <w:r>
              <w:rPr>
                <w:rFonts w:ascii="Tahoma" w:hAnsi="Tahoma" w:cs="Tahoma"/>
                <w:color w:val="1F497D" w:themeColor="text2"/>
                <w:sz w:val="18"/>
                <w:szCs w:val="18"/>
              </w:rPr>
              <w:t>4</w:t>
            </w:r>
            <w:r w:rsidR="006378C2" w:rsidRPr="00D80BBB">
              <w:rPr>
                <w:rFonts w:ascii="Tahoma" w:hAnsi="Tahoma" w:cs="Tahoma"/>
                <w:color w:val="1F497D" w:themeColor="text2"/>
                <w:sz w:val="18"/>
                <w:szCs w:val="18"/>
              </w:rPr>
              <w:t>.1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051980" w:rsidRDefault="006378C2" w:rsidP="006378C2">
            <w:pPr>
              <w:pStyle w:val="Continuarlista"/>
              <w:spacing w:after="0"/>
              <w:ind w:left="72"/>
              <w:rPr>
                <w:rFonts w:ascii="Tahoma" w:hAnsi="Tahoma" w:cs="Tahoma"/>
                <w:color w:val="1F497D"/>
                <w:sz w:val="18"/>
                <w:szCs w:val="18"/>
                <w:lang w:val="es-ES"/>
              </w:rPr>
            </w:pPr>
            <w:r w:rsidRPr="00051980">
              <w:rPr>
                <w:rFonts w:ascii="Tahoma" w:hAnsi="Tahoma" w:cs="Tahoma"/>
                <w:color w:val="1F497D"/>
                <w:sz w:val="18"/>
                <w:szCs w:val="18"/>
                <w:lang w:val="es-ES"/>
              </w:rPr>
              <w:t>El oferente debe incluir en su propuesta una certificación de garantía de fábrica que cubra un periodo</w:t>
            </w:r>
            <w:r>
              <w:rPr>
                <w:rFonts w:ascii="Tahoma" w:hAnsi="Tahoma" w:cs="Tahoma"/>
                <w:color w:val="1F497D"/>
                <w:sz w:val="18"/>
                <w:szCs w:val="18"/>
                <w:lang w:val="es-ES"/>
              </w:rPr>
              <w:t xml:space="preserve"> mínimo </w:t>
            </w:r>
            <w:r w:rsidRPr="00051980">
              <w:rPr>
                <w:rFonts w:ascii="Tahoma" w:hAnsi="Tahoma" w:cs="Tahoma"/>
                <w:color w:val="1F497D"/>
                <w:sz w:val="18"/>
                <w:szCs w:val="18"/>
                <w:lang w:val="es-ES"/>
              </w:rPr>
              <w:t xml:space="preserve">de </w:t>
            </w:r>
            <w:r>
              <w:rPr>
                <w:rFonts w:ascii="Tahoma" w:hAnsi="Tahoma" w:cs="Tahoma"/>
                <w:color w:val="1F497D"/>
                <w:sz w:val="18"/>
                <w:szCs w:val="18"/>
                <w:lang w:val="es-ES"/>
              </w:rPr>
              <w:t>doce</w:t>
            </w:r>
            <w:r w:rsidRPr="00051980">
              <w:rPr>
                <w:rFonts w:ascii="Tahoma" w:hAnsi="Tahoma" w:cs="Tahoma"/>
                <w:color w:val="1F497D"/>
                <w:sz w:val="18"/>
                <w:szCs w:val="18"/>
                <w:lang w:val="es-ES"/>
              </w:rPr>
              <w:t xml:space="preserve"> meses </w:t>
            </w:r>
            <w:r>
              <w:rPr>
                <w:rFonts w:ascii="Tahoma" w:hAnsi="Tahoma" w:cs="Tahoma"/>
                <w:color w:val="1F497D"/>
                <w:sz w:val="18"/>
                <w:szCs w:val="18"/>
                <w:lang w:val="es-ES"/>
              </w:rPr>
              <w:t xml:space="preserve">en modalidad 8x5x4 </w:t>
            </w:r>
            <w:r w:rsidRPr="00051980">
              <w:rPr>
                <w:rFonts w:ascii="Tahoma" w:hAnsi="Tahoma" w:cs="Tahoma"/>
                <w:color w:val="1F497D"/>
                <w:sz w:val="18"/>
                <w:szCs w:val="18"/>
                <w:lang w:val="es-ES"/>
              </w:rPr>
              <w:t xml:space="preserve">a partir de la fecha de aceptación del equipamiento total. </w:t>
            </w:r>
          </w:p>
          <w:p w:rsidR="006378C2" w:rsidRPr="00051980" w:rsidRDefault="006378C2" w:rsidP="006378C2">
            <w:pPr>
              <w:pStyle w:val="Continuarlista"/>
              <w:spacing w:after="0"/>
              <w:ind w:left="426"/>
              <w:rPr>
                <w:rFonts w:ascii="Tahoma" w:hAnsi="Tahoma" w:cs="Tahoma"/>
                <w:color w:val="1F497D"/>
                <w:sz w:val="18"/>
                <w:szCs w:val="18"/>
                <w:lang w:val="es-ES"/>
              </w:rPr>
            </w:pPr>
          </w:p>
          <w:p w:rsidR="006378C2" w:rsidRPr="00051980" w:rsidRDefault="006378C2" w:rsidP="006378C2">
            <w:pPr>
              <w:pStyle w:val="Continuarlista"/>
              <w:spacing w:after="0"/>
              <w:ind w:left="72"/>
              <w:rPr>
                <w:rFonts w:ascii="Tahoma" w:hAnsi="Tahoma" w:cs="Tahoma"/>
                <w:color w:val="1F497D"/>
                <w:sz w:val="18"/>
                <w:szCs w:val="18"/>
                <w:lang w:val="es-ES"/>
              </w:rPr>
            </w:pPr>
            <w:r w:rsidRPr="00051980">
              <w:rPr>
                <w:rFonts w:ascii="Tahoma" w:hAnsi="Tahoma" w:cs="Tahoma"/>
                <w:color w:val="1F497D"/>
                <w:sz w:val="18"/>
                <w:szCs w:val="18"/>
                <w:lang w:val="es-ES"/>
              </w:rPr>
              <w:t>Dicha garantía deberá cubrir:</w:t>
            </w:r>
          </w:p>
          <w:p w:rsidR="006378C2" w:rsidRPr="00051980" w:rsidRDefault="006378C2" w:rsidP="00C53AE3">
            <w:pPr>
              <w:pStyle w:val="Continuarlista"/>
              <w:numPr>
                <w:ilvl w:val="1"/>
                <w:numId w:val="10"/>
              </w:numPr>
              <w:spacing w:after="0"/>
              <w:ind w:left="639"/>
              <w:rPr>
                <w:rFonts w:ascii="Tahoma" w:hAnsi="Tahoma" w:cs="Tahoma"/>
                <w:color w:val="1F497D"/>
                <w:sz w:val="18"/>
                <w:szCs w:val="18"/>
                <w:lang w:val="es-ES"/>
              </w:rPr>
            </w:pPr>
            <w:r w:rsidRPr="00051980">
              <w:rPr>
                <w:rFonts w:ascii="Tahoma" w:hAnsi="Tahoma" w:cs="Tahoma"/>
                <w:color w:val="1F497D"/>
                <w:sz w:val="18"/>
                <w:szCs w:val="18"/>
                <w:lang w:val="es-ES"/>
              </w:rPr>
              <w:t>Defectos de fábrica</w:t>
            </w:r>
          </w:p>
          <w:p w:rsidR="006378C2" w:rsidRPr="00051980" w:rsidRDefault="006378C2" w:rsidP="00C53AE3">
            <w:pPr>
              <w:pStyle w:val="Continuarlista"/>
              <w:numPr>
                <w:ilvl w:val="1"/>
                <w:numId w:val="10"/>
              </w:numPr>
              <w:spacing w:after="0"/>
              <w:ind w:left="639"/>
              <w:rPr>
                <w:rFonts w:ascii="Tahoma" w:hAnsi="Tahoma" w:cs="Tahoma"/>
                <w:color w:val="1F497D"/>
                <w:sz w:val="18"/>
                <w:szCs w:val="18"/>
                <w:lang w:val="es-ES"/>
              </w:rPr>
            </w:pPr>
            <w:r w:rsidRPr="00051980">
              <w:rPr>
                <w:rFonts w:ascii="Tahoma" w:hAnsi="Tahoma" w:cs="Tahoma"/>
                <w:color w:val="1F497D"/>
                <w:sz w:val="18"/>
                <w:szCs w:val="18"/>
                <w:lang w:val="es-ES"/>
              </w:rPr>
              <w:t>Fallas en funcionamiento normal.</w:t>
            </w:r>
          </w:p>
          <w:p w:rsidR="006378C2" w:rsidRPr="0010093A" w:rsidRDefault="006378C2" w:rsidP="006378C2">
            <w:pPr>
              <w:pStyle w:val="Continuarlista"/>
              <w:spacing w:after="0"/>
              <w:ind w:left="639"/>
              <w:rPr>
                <w:rFonts w:ascii="Tahoma" w:hAnsi="Tahoma" w:cs="Tahoma"/>
                <w:color w:val="1F497D"/>
                <w:sz w:val="18"/>
                <w:szCs w:val="18"/>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000F235B">
              <w:rPr>
                <w:rFonts w:ascii="Tahoma" w:eastAsia="Calibri" w:hAnsi="Tahoma" w:cs="Tahoma"/>
                <w:bCs/>
                <w:iCs/>
                <w:color w:val="1F497D"/>
                <w:sz w:val="22"/>
                <w:szCs w:val="22"/>
              </w:rPr>
            </w:r>
            <w:r w:rsidR="000F235B">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r>
      <w:tr w:rsidR="006378C2" w:rsidRPr="002E0EFA" w:rsidTr="006378C2">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Default="004C175D" w:rsidP="006378C2">
            <w:pPr>
              <w:jc w:val="center"/>
              <w:rPr>
                <w:rFonts w:ascii="Tahoma" w:hAnsi="Tahoma" w:cs="Tahoma"/>
                <w:color w:val="1F497D" w:themeColor="text2"/>
                <w:sz w:val="18"/>
                <w:szCs w:val="18"/>
              </w:rPr>
            </w:pPr>
            <w:r>
              <w:rPr>
                <w:rFonts w:ascii="Tahoma" w:hAnsi="Tahoma" w:cs="Tahoma"/>
                <w:color w:val="1F497D" w:themeColor="text2"/>
                <w:sz w:val="18"/>
                <w:szCs w:val="18"/>
              </w:rPr>
              <w:t>4</w:t>
            </w:r>
            <w:r w:rsidR="006378C2">
              <w:rPr>
                <w:rFonts w:ascii="Tahoma" w:hAnsi="Tahoma" w:cs="Tahoma"/>
                <w:color w:val="1F497D" w:themeColor="text2"/>
                <w:sz w:val="18"/>
                <w:szCs w:val="18"/>
              </w:rPr>
              <w:t>.2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0F235B" w:rsidRDefault="006378C2" w:rsidP="006378C2">
            <w:pPr>
              <w:pStyle w:val="Continuarlista"/>
              <w:spacing w:after="0"/>
              <w:ind w:left="72"/>
              <w:rPr>
                <w:rFonts w:ascii="Tahoma" w:hAnsi="Tahoma" w:cs="Tahoma"/>
                <w:bCs/>
                <w:color w:val="1F497D"/>
                <w:lang w:eastAsia="es-BO"/>
                <w:rPrChange w:id="623" w:author="Jovana Montaño de Chavez" w:date="2016-03-29T08:41:00Z">
                  <w:rPr>
                    <w:rFonts w:ascii="Tahoma" w:hAnsi="Tahoma" w:cs="Tahoma"/>
                    <w:color w:val="1F497D"/>
                    <w:sz w:val="18"/>
                    <w:szCs w:val="18"/>
                    <w:lang w:val="es-ES"/>
                  </w:rPr>
                </w:rPrChange>
              </w:rPr>
            </w:pPr>
            <w:r w:rsidRPr="000F235B">
              <w:rPr>
                <w:rFonts w:ascii="Tahoma" w:hAnsi="Tahoma" w:cs="Tahoma"/>
                <w:bCs/>
                <w:color w:val="1F497D"/>
                <w:lang w:eastAsia="es-BO"/>
                <w:rPrChange w:id="624" w:author="Jovana Montaño de Chavez" w:date="2016-03-29T08:41:00Z">
                  <w:rPr>
                    <w:rFonts w:ascii="Tahoma" w:hAnsi="Tahoma" w:cs="Tahoma"/>
                    <w:color w:val="1F497D"/>
                    <w:sz w:val="18"/>
                    <w:szCs w:val="18"/>
                    <w:lang w:val="es-ES"/>
                  </w:rPr>
                </w:rPrChange>
              </w:rPr>
              <w:t>La empresa oferente deberá tener como mínimo dos (2) personas certificadas por el fabricante a nivel profesional y un (1) a nivel experto en las tecnologías de los equipos solicitados, mismas que deben ser personal de planta de la empresa proponente.  Al menos una de éstas deberán ser la encargada de atender y dar el soporte en sitio o remoto de acuerdo a solicitud. (adjuntar certificados correspondientes otorgados por el fabricante en fotocopias simples)</w:t>
            </w:r>
            <w:r w:rsidR="005C0F0C" w:rsidRPr="000F235B">
              <w:rPr>
                <w:rFonts w:ascii="Tahoma" w:hAnsi="Tahoma" w:cs="Tahoma"/>
                <w:bCs/>
                <w:color w:val="1F497D"/>
                <w:lang w:eastAsia="es-BO"/>
                <w:rPrChange w:id="625" w:author="Jovana Montaño de Chavez" w:date="2016-03-29T08:41:00Z">
                  <w:rPr>
                    <w:rFonts w:ascii="Tahoma" w:hAnsi="Tahoma" w:cs="Tahoma"/>
                    <w:color w:val="1F497D"/>
                    <w:sz w:val="18"/>
                    <w:szCs w:val="18"/>
                    <w:lang w:val="es-ES"/>
                  </w:rPr>
                </w:rPrChange>
              </w:rPr>
              <w:t>.</w:t>
            </w:r>
          </w:p>
          <w:p w:rsidR="005C0F0C" w:rsidRPr="000F235B" w:rsidRDefault="005C0F0C" w:rsidP="000F235B">
            <w:pPr>
              <w:ind w:left="71"/>
              <w:jc w:val="both"/>
              <w:rPr>
                <w:rFonts w:ascii="Tahoma" w:hAnsi="Tahoma" w:cs="Tahoma"/>
                <w:bCs/>
                <w:color w:val="1F497D"/>
                <w:sz w:val="20"/>
                <w:szCs w:val="20"/>
                <w:lang w:val="es-BO" w:eastAsia="es-BO"/>
                <w:rPrChange w:id="626" w:author="Jovana Montaño de Chavez" w:date="2016-03-29T08:41:00Z">
                  <w:rPr>
                    <w:rFonts w:ascii="Tahoma" w:hAnsi="Tahoma" w:cs="Tahoma"/>
                    <w:bCs/>
                    <w:color w:val="1F497D"/>
                    <w:lang w:val="es-BO" w:eastAsia="es-BO"/>
                  </w:rPr>
                </w:rPrChange>
              </w:rPr>
              <w:pPrChange w:id="627" w:author="Jovana Montaño de Chavez" w:date="2016-03-29T08:41:00Z">
                <w:pPr>
                  <w:jc w:val="both"/>
                </w:pPr>
              </w:pPrChange>
            </w:pPr>
            <w:r w:rsidRPr="000F235B">
              <w:rPr>
                <w:rFonts w:ascii="Tahoma" w:hAnsi="Tahoma" w:cs="Tahoma"/>
                <w:bCs/>
                <w:color w:val="1F497D"/>
                <w:sz w:val="20"/>
                <w:szCs w:val="20"/>
                <w:lang w:val="es-BO" w:eastAsia="es-BO"/>
                <w:rPrChange w:id="628" w:author="Jovana Montaño de Chavez" w:date="2016-03-29T08:41:00Z">
                  <w:rPr>
                    <w:rFonts w:ascii="Tahoma" w:hAnsi="Tahoma" w:cs="Tahoma"/>
                    <w:bCs/>
                    <w:color w:val="1F497D"/>
                    <w:lang w:val="es-BO" w:eastAsia="es-BO"/>
                  </w:rPr>
                </w:rPrChange>
              </w:rPr>
              <w:t>El oferente durante el periodo de instalación correrá con gastos que impliquen la reposición de las partes que resultaran dañadas en este periodo o tuvieran daño de fábrica o de transporte, para todos los equipos,  accesorios y partes instaladas, garantizando su perfecto funcionamiento.</w:t>
            </w:r>
          </w:p>
          <w:p w:rsidR="005C0F0C" w:rsidRPr="00051980" w:rsidRDefault="005C0F0C" w:rsidP="00F3667C">
            <w:pPr>
              <w:pStyle w:val="Continuarlista"/>
              <w:spacing w:after="0"/>
              <w:ind w:left="72"/>
              <w:rPr>
                <w:rFonts w:ascii="Tahoma" w:hAnsi="Tahoma" w:cs="Tahoma"/>
                <w:color w:val="1F497D"/>
                <w:sz w:val="18"/>
                <w:szCs w:val="18"/>
                <w:lang w:val="es-ES"/>
              </w:rPr>
            </w:pPr>
            <w:r w:rsidRPr="005F7B87">
              <w:rPr>
                <w:rFonts w:ascii="Tahoma" w:hAnsi="Tahoma" w:cs="Tahoma"/>
                <w:bCs/>
                <w:color w:val="1F497D"/>
                <w:lang w:eastAsia="es-BO"/>
              </w:rPr>
              <w:t>En caso de fallas (durante el periodo de garantía) de cualquier parte de los equipos o componentes, el proveedor debe solucionar los mismos en un plazo máximo de tres (</w:t>
            </w:r>
            <w:ins w:id="629" w:author="Miguel Angel Pocoata Mendoza" w:date="2016-03-28T19:30:00Z">
              <w:r w:rsidR="00EE0950">
                <w:rPr>
                  <w:rFonts w:ascii="Tahoma" w:hAnsi="Tahoma" w:cs="Tahoma"/>
                  <w:bCs/>
                  <w:color w:val="1F497D"/>
                  <w:lang w:eastAsia="es-BO"/>
                </w:rPr>
                <w:t xml:space="preserve">3 </w:t>
              </w:r>
            </w:ins>
            <w:del w:id="630" w:author="Miguel Angel Pocoata Mendoza" w:date="2016-03-28T19:30:00Z">
              <w:r w:rsidR="00F3667C" w:rsidDel="00EE0950">
                <w:rPr>
                  <w:rFonts w:ascii="Tahoma" w:hAnsi="Tahoma" w:cs="Tahoma"/>
                  <w:bCs/>
                  <w:color w:val="1F497D"/>
                  <w:lang w:eastAsia="es-BO"/>
                </w:rPr>
                <w:delText>5</w:delText>
              </w:r>
            </w:del>
            <w:r w:rsidRPr="005F7B87">
              <w:rPr>
                <w:rFonts w:ascii="Tahoma" w:hAnsi="Tahoma" w:cs="Tahoma"/>
                <w:bCs/>
                <w:color w:val="1F497D"/>
                <w:lang w:eastAsia="es-BO"/>
              </w:rPr>
              <w:t>días hábiles, a partir de la comunicación oficial</w:t>
            </w:r>
            <w:ins w:id="631" w:author="Miguel Angel Pocoata Mendoza" w:date="2016-03-28T19:30:00Z">
              <w:r w:rsidR="00EE0950">
                <w:rPr>
                  <w:rFonts w:ascii="Tahoma" w:hAnsi="Tahoma" w:cs="Tahoma"/>
                  <w:bCs/>
                  <w:color w:val="1F497D"/>
                  <w:lang w:eastAsia="es-BO"/>
                </w:rPr>
                <w:t>)</w:t>
              </w:r>
            </w:ins>
            <w:r w:rsidRPr="005F7B87">
              <w:rPr>
                <w:rFonts w:ascii="Tahoma" w:hAnsi="Tahoma" w:cs="Tahoma"/>
                <w:bCs/>
                <w:color w:val="1F497D"/>
                <w:lang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000F235B">
              <w:rPr>
                <w:rFonts w:ascii="Tahoma" w:eastAsia="Calibri" w:hAnsi="Tahoma" w:cs="Tahoma"/>
                <w:bCs/>
                <w:iCs/>
                <w:color w:val="1F497D"/>
                <w:sz w:val="22"/>
                <w:szCs w:val="22"/>
              </w:rPr>
            </w:r>
            <w:r w:rsidR="000F235B">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r>
      <w:tr w:rsidR="005C0F0C" w:rsidRPr="002E0EFA" w:rsidTr="006378C2">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C0F0C" w:rsidRDefault="005C0F0C" w:rsidP="006378C2">
            <w:pPr>
              <w:jc w:val="center"/>
              <w:rPr>
                <w:rFonts w:ascii="Tahoma" w:hAnsi="Tahoma" w:cs="Tahoma"/>
                <w:color w:val="1F497D" w:themeColor="text2"/>
                <w:sz w:val="18"/>
                <w:szCs w:val="18"/>
              </w:rPr>
            </w:pPr>
            <w:r>
              <w:rPr>
                <w:rFonts w:ascii="Tahoma" w:hAnsi="Tahoma" w:cs="Tahoma"/>
                <w:color w:val="1F497D" w:themeColor="text2"/>
                <w:sz w:val="18"/>
                <w:szCs w:val="18"/>
              </w:rPr>
              <w:t>4.3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C0F0C" w:rsidRPr="00711C1A" w:rsidRDefault="005C0F0C" w:rsidP="005C0F0C">
            <w:pPr>
              <w:pStyle w:val="Continuarlista"/>
              <w:spacing w:after="0"/>
              <w:ind w:left="72"/>
              <w:rPr>
                <w:rFonts w:ascii="Tahoma" w:hAnsi="Tahoma" w:cs="Tahoma"/>
                <w:color w:val="1F497D"/>
                <w:sz w:val="18"/>
                <w:szCs w:val="18"/>
                <w:lang w:val="es-ES"/>
              </w:rPr>
            </w:pPr>
            <w:r w:rsidRPr="005F7B87">
              <w:rPr>
                <w:rFonts w:ascii="Tahoma" w:hAnsi="Tahoma" w:cs="Tahoma"/>
                <w:bCs/>
                <w:color w:val="1F497D"/>
                <w:lang w:eastAsia="es-BO"/>
              </w:rPr>
              <w:t xml:space="preserve">La reposición de </w:t>
            </w:r>
            <w:r>
              <w:rPr>
                <w:rFonts w:ascii="Tahoma" w:hAnsi="Tahoma" w:cs="Tahoma"/>
                <w:bCs/>
                <w:color w:val="1F497D"/>
                <w:lang w:eastAsia="es-BO"/>
              </w:rPr>
              <w:t>equipos</w:t>
            </w:r>
            <w:r w:rsidRPr="005F7B87">
              <w:rPr>
                <w:rFonts w:ascii="Tahoma" w:hAnsi="Tahoma" w:cs="Tahoma"/>
                <w:bCs/>
                <w:color w:val="1F497D"/>
                <w:lang w:eastAsia="es-BO"/>
              </w:rPr>
              <w:t xml:space="preserve"> durante el  periodo de garantía no significara costo alguno para ENTEL S.A. Esta reposición debe realizarse con equipamiento nuevo.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C0F0C" w:rsidRPr="00092FC7" w:rsidRDefault="00EA4EEB" w:rsidP="006378C2">
            <w:pPr>
              <w:jc w:val="center"/>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000F235B">
              <w:rPr>
                <w:rFonts w:ascii="Tahoma" w:eastAsia="Calibri" w:hAnsi="Tahoma" w:cs="Tahoma"/>
                <w:bCs/>
                <w:iCs/>
                <w:color w:val="1F497D"/>
                <w:sz w:val="22"/>
                <w:szCs w:val="22"/>
              </w:rPr>
            </w:r>
            <w:r w:rsidR="000F235B">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C0F0C" w:rsidRPr="002E0EFA" w:rsidRDefault="005C0F0C" w:rsidP="006378C2">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C0F0C" w:rsidRPr="002E0EFA" w:rsidRDefault="005C0F0C" w:rsidP="006378C2">
            <w:pPr>
              <w:jc w:val="center"/>
              <w:rPr>
                <w:rFonts w:ascii="Tahoma" w:hAnsi="Tahoma" w:cs="Tahoma"/>
                <w:b/>
                <w:bCs/>
                <w:color w:val="FFFFFF"/>
                <w:sz w:val="12"/>
                <w:szCs w:val="12"/>
                <w:lang w:val="es-BO"/>
              </w:rPr>
            </w:pPr>
          </w:p>
        </w:tc>
      </w:tr>
      <w:tr w:rsidR="006378C2" w:rsidRPr="002E0EFA" w:rsidTr="006378C2">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Default="004C175D" w:rsidP="006378C2">
            <w:pPr>
              <w:jc w:val="center"/>
              <w:rPr>
                <w:rFonts w:ascii="Tahoma" w:hAnsi="Tahoma" w:cs="Tahoma"/>
                <w:color w:val="1F497D" w:themeColor="text2"/>
                <w:sz w:val="18"/>
                <w:szCs w:val="18"/>
              </w:rPr>
            </w:pPr>
            <w:r>
              <w:rPr>
                <w:rFonts w:ascii="Tahoma" w:hAnsi="Tahoma" w:cs="Tahoma"/>
                <w:color w:val="1F497D" w:themeColor="text2"/>
                <w:sz w:val="18"/>
                <w:szCs w:val="18"/>
              </w:rPr>
              <w:t>4</w:t>
            </w:r>
            <w:r w:rsidR="006378C2">
              <w:rPr>
                <w:rFonts w:ascii="Tahoma" w:hAnsi="Tahoma" w:cs="Tahoma"/>
                <w:color w:val="1F497D" w:themeColor="text2"/>
                <w:sz w:val="18"/>
                <w:szCs w:val="18"/>
              </w:rPr>
              <w:t>.</w:t>
            </w:r>
            <w:r w:rsidR="005C0F0C">
              <w:rPr>
                <w:rFonts w:ascii="Tahoma" w:hAnsi="Tahoma" w:cs="Tahoma"/>
                <w:color w:val="1F497D" w:themeColor="text2"/>
                <w:sz w:val="18"/>
                <w:szCs w:val="18"/>
              </w:rPr>
              <w:t>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711C1A" w:rsidRDefault="006378C2" w:rsidP="006378C2">
            <w:pPr>
              <w:jc w:val="both"/>
              <w:rPr>
                <w:rFonts w:ascii="Tahoma" w:hAnsi="Tahoma" w:cs="Tahoma"/>
                <w:bCs/>
                <w:color w:val="365F91"/>
                <w:sz w:val="18"/>
                <w:szCs w:val="20"/>
                <w:lang w:val="es-BO" w:eastAsia="es-BO"/>
              </w:rPr>
            </w:pPr>
            <w:r w:rsidRPr="00711C1A">
              <w:rPr>
                <w:rFonts w:ascii="Tahoma" w:hAnsi="Tahoma" w:cs="Tahoma"/>
                <w:bCs/>
                <w:color w:val="365F91"/>
                <w:sz w:val="18"/>
                <w:szCs w:val="20"/>
                <w:lang w:val="es-BO" w:eastAsia="es-BO"/>
              </w:rPr>
              <w:t xml:space="preserve">El oferente debe presentar una Carta de Garantía del </w:t>
            </w:r>
            <w:r>
              <w:rPr>
                <w:rFonts w:ascii="Tahoma" w:hAnsi="Tahoma" w:cs="Tahoma"/>
                <w:bCs/>
                <w:color w:val="365F91"/>
                <w:sz w:val="18"/>
                <w:szCs w:val="20"/>
                <w:lang w:val="es-BO" w:eastAsia="es-BO"/>
              </w:rPr>
              <w:t>Fabricante</w:t>
            </w:r>
            <w:r w:rsidRPr="00711C1A">
              <w:rPr>
                <w:rFonts w:ascii="Tahoma" w:hAnsi="Tahoma" w:cs="Tahoma"/>
                <w:bCs/>
                <w:color w:val="365F91"/>
                <w:sz w:val="18"/>
                <w:szCs w:val="20"/>
                <w:lang w:val="es-BO" w:eastAsia="es-BO"/>
              </w:rPr>
              <w:t xml:space="preserve"> en la cual se certifique que los bienes a ofertar deberán ser nuevos (de primer uso), originales de marca.</w:t>
            </w:r>
          </w:p>
          <w:p w:rsidR="006378C2" w:rsidRPr="009B0845" w:rsidRDefault="006378C2" w:rsidP="006378C2">
            <w:pPr>
              <w:jc w:val="both"/>
              <w:rPr>
                <w:rFonts w:ascii="Tahoma" w:hAnsi="Tahoma" w:cs="Tahoma"/>
                <w:color w:val="FF0000"/>
                <w:sz w:val="20"/>
                <w:szCs w:val="20"/>
                <w:lang w:eastAsia="en-US"/>
              </w:rPr>
            </w:pPr>
            <w:r w:rsidRPr="00711C1A">
              <w:rPr>
                <w:rFonts w:ascii="Tahoma" w:hAnsi="Tahoma" w:cs="Tahoma"/>
                <w:bCs/>
                <w:color w:val="365F91"/>
                <w:sz w:val="18"/>
                <w:szCs w:val="20"/>
                <w:lang w:val="es-BO" w:eastAsia="es-BO"/>
              </w:rPr>
              <w:t>Los equipos deben venir etiquetados de fábrica a nombre de Entel S.A. con fecha de fabricación reciente y país de destino final Bolivia.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000F235B">
              <w:rPr>
                <w:rFonts w:ascii="Tahoma" w:eastAsia="Calibri" w:hAnsi="Tahoma" w:cs="Tahoma"/>
                <w:bCs/>
                <w:iCs/>
                <w:color w:val="1F497D"/>
                <w:sz w:val="22"/>
                <w:szCs w:val="22"/>
              </w:rPr>
            </w:r>
            <w:r w:rsidR="000F235B">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r>
      <w:tr w:rsidR="006378C2" w:rsidRPr="002E0EFA" w:rsidTr="006378C2">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Default="004C175D" w:rsidP="006378C2">
            <w:pPr>
              <w:jc w:val="center"/>
              <w:rPr>
                <w:rFonts w:ascii="Tahoma" w:hAnsi="Tahoma" w:cs="Tahoma"/>
                <w:color w:val="1F497D" w:themeColor="text2"/>
                <w:sz w:val="18"/>
                <w:szCs w:val="18"/>
              </w:rPr>
            </w:pPr>
            <w:r>
              <w:rPr>
                <w:rFonts w:ascii="Tahoma" w:hAnsi="Tahoma" w:cs="Tahoma"/>
                <w:color w:val="1F497D" w:themeColor="text2"/>
                <w:sz w:val="18"/>
                <w:szCs w:val="18"/>
              </w:rPr>
              <w:t>4</w:t>
            </w:r>
            <w:r w:rsidR="006378C2">
              <w:rPr>
                <w:rFonts w:ascii="Tahoma" w:hAnsi="Tahoma" w:cs="Tahoma"/>
                <w:color w:val="1F497D" w:themeColor="text2"/>
                <w:sz w:val="18"/>
                <w:szCs w:val="18"/>
              </w:rPr>
              <w:t>.</w:t>
            </w:r>
            <w:r w:rsidR="005C0F0C">
              <w:rPr>
                <w:rFonts w:ascii="Tahoma" w:hAnsi="Tahoma" w:cs="Tahoma"/>
                <w:color w:val="1F497D" w:themeColor="text2"/>
                <w:sz w:val="18"/>
                <w:szCs w:val="18"/>
              </w:rPr>
              <w:t>5</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F64AAB" w:rsidRDefault="006378C2" w:rsidP="006378C2">
            <w:pPr>
              <w:jc w:val="both"/>
              <w:rPr>
                <w:rFonts w:ascii="Tahoma" w:hAnsi="Tahoma" w:cs="Tahoma"/>
                <w:b/>
                <w:color w:val="1F497D"/>
                <w:sz w:val="18"/>
                <w:szCs w:val="20"/>
                <w:lang w:eastAsia="en-US"/>
              </w:rPr>
            </w:pPr>
            <w:r w:rsidRPr="00F64AAB">
              <w:rPr>
                <w:rFonts w:ascii="Tahoma" w:hAnsi="Tahoma" w:cs="Tahoma"/>
                <w:bCs/>
                <w:color w:val="365F91"/>
                <w:sz w:val="18"/>
                <w:szCs w:val="20"/>
                <w:lang w:val="es-BO" w:eastAsia="es-BO"/>
              </w:rPr>
              <w:t>El oferente debe contar con autorización para comercializar los equipos ofertados, cuyo certificado de autorización de distribución en Bolivia deberá ser emitido por el fabricante, autorizando al oferente la venta y distribución del producto y no deberá ser emitido por el canal de venta. Indicar medio de verificación de la autenticidad del certificado, con el fabricante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000F235B">
              <w:rPr>
                <w:rFonts w:ascii="Tahoma" w:eastAsia="Calibri" w:hAnsi="Tahoma" w:cs="Tahoma"/>
                <w:bCs/>
                <w:iCs/>
                <w:color w:val="1F497D"/>
                <w:sz w:val="22"/>
                <w:szCs w:val="22"/>
              </w:rPr>
            </w:r>
            <w:r w:rsidR="000F235B">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r>
      <w:tr w:rsidR="006378C2" w:rsidRPr="002E0EFA" w:rsidTr="006378C2">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0E34D4" w:rsidRDefault="004C175D" w:rsidP="006378C2">
            <w:pPr>
              <w:jc w:val="center"/>
              <w:rPr>
                <w:rFonts w:ascii="Tahoma" w:hAnsi="Tahoma" w:cs="Tahoma"/>
                <w:color w:val="1F497D" w:themeColor="text2"/>
                <w:sz w:val="20"/>
                <w:szCs w:val="20"/>
              </w:rPr>
            </w:pPr>
            <w:r>
              <w:rPr>
                <w:rFonts w:ascii="Tahoma" w:hAnsi="Tahoma" w:cs="Tahoma"/>
                <w:color w:val="1F497D" w:themeColor="text2"/>
                <w:sz w:val="20"/>
                <w:szCs w:val="20"/>
              </w:rPr>
              <w:lastRenderedPageBreak/>
              <w:t>4</w:t>
            </w:r>
            <w:r w:rsidR="006378C2" w:rsidRPr="000E34D4">
              <w:rPr>
                <w:rFonts w:ascii="Tahoma" w:hAnsi="Tahoma" w:cs="Tahoma"/>
                <w:color w:val="1F497D" w:themeColor="text2"/>
                <w:sz w:val="20"/>
                <w:szCs w:val="20"/>
              </w:rPr>
              <w:t>.</w:t>
            </w:r>
            <w:r w:rsidR="005C0F0C">
              <w:rPr>
                <w:rFonts w:ascii="Tahoma" w:hAnsi="Tahoma" w:cs="Tahoma"/>
                <w:color w:val="1F497D" w:themeColor="text2"/>
                <w:sz w:val="20"/>
                <w:szCs w:val="20"/>
              </w:rPr>
              <w:t>6</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F64AAB" w:rsidRDefault="006378C2" w:rsidP="006378C2">
            <w:pPr>
              <w:jc w:val="both"/>
              <w:rPr>
                <w:rFonts w:ascii="Tahoma" w:hAnsi="Tahoma" w:cs="Tahoma"/>
                <w:color w:val="1F497D"/>
                <w:sz w:val="18"/>
                <w:szCs w:val="20"/>
              </w:rPr>
            </w:pPr>
            <w:r w:rsidRPr="00F64AAB">
              <w:rPr>
                <w:rFonts w:ascii="Tahoma" w:hAnsi="Tahoma" w:cs="Tahoma"/>
                <w:color w:val="1F497D"/>
                <w:sz w:val="18"/>
                <w:szCs w:val="20"/>
              </w:rPr>
              <w:t xml:space="preserve">La empresa proveedora deberá adjuntar a la propuesta una copia del certificado o documento que le acredite ser representante o distribuidor autorizado para Bolivia de la Marca del Producto. </w:t>
            </w:r>
          </w:p>
          <w:p w:rsidR="006378C2" w:rsidRPr="00F64AAB" w:rsidRDefault="006378C2" w:rsidP="006378C2">
            <w:pPr>
              <w:jc w:val="both"/>
              <w:rPr>
                <w:rFonts w:ascii="Tahoma" w:hAnsi="Tahoma" w:cs="Tahoma"/>
                <w:bCs/>
                <w:color w:val="365F91"/>
                <w:sz w:val="18"/>
                <w:szCs w:val="20"/>
                <w:lang w:val="es-BO" w:eastAsia="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000F235B">
              <w:rPr>
                <w:rFonts w:ascii="Tahoma" w:eastAsia="Calibri" w:hAnsi="Tahoma" w:cs="Tahoma"/>
                <w:bCs/>
                <w:iCs/>
                <w:color w:val="1F497D"/>
                <w:sz w:val="22"/>
                <w:szCs w:val="22"/>
              </w:rPr>
            </w:r>
            <w:r w:rsidR="000F235B">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378C2" w:rsidRPr="002E0EFA" w:rsidRDefault="006378C2" w:rsidP="006378C2">
            <w:pPr>
              <w:jc w:val="center"/>
              <w:rPr>
                <w:rFonts w:ascii="Tahoma" w:hAnsi="Tahoma" w:cs="Tahoma"/>
                <w:b/>
                <w:bCs/>
                <w:color w:val="FFFFFF"/>
                <w:sz w:val="12"/>
                <w:szCs w:val="12"/>
                <w:lang w:val="es-BO"/>
              </w:rPr>
            </w:pPr>
          </w:p>
        </w:tc>
      </w:tr>
    </w:tbl>
    <w:p w:rsidR="006378C2" w:rsidRDefault="006378C2" w:rsidP="006378C2">
      <w:pPr>
        <w:rPr>
          <w:rFonts w:ascii="Tahoma" w:hAnsi="Tahoma"/>
          <w:b/>
          <w:color w:val="004990"/>
        </w:rPr>
      </w:pPr>
    </w:p>
    <w:p w:rsidR="003C7A05" w:rsidRPr="00C31D33" w:rsidRDefault="003C7A05" w:rsidP="00FE4937">
      <w:pPr>
        <w:pStyle w:val="TITULOS"/>
        <w:numPr>
          <w:ilvl w:val="0"/>
          <w:numId w:val="8"/>
        </w:numPr>
        <w:spacing w:after="0"/>
        <w:rPr>
          <w:rFonts w:ascii="Tahoma" w:hAnsi="Tahoma" w:cs="Tahoma"/>
          <w:b w:val="0"/>
          <w:i/>
          <w:color w:val="004990"/>
          <w:sz w:val="22"/>
          <w:szCs w:val="22"/>
        </w:rPr>
      </w:pPr>
      <w:r>
        <w:rPr>
          <w:rFonts w:ascii="Tahoma" w:hAnsi="Tahoma" w:cs="Tahoma"/>
          <w:color w:val="004990"/>
          <w:sz w:val="22"/>
          <w:szCs w:val="22"/>
        </w:rPr>
        <w:t>EXPERIENCIA DEL OFERENTE</w:t>
      </w:r>
      <w:r w:rsidRPr="009C2DE5">
        <w:rPr>
          <w:rFonts w:ascii="Tahoma" w:hAnsi="Tahoma" w:cs="Tahoma"/>
          <w:color w:val="004990"/>
          <w:sz w:val="22"/>
          <w:szCs w:val="22"/>
        </w:rPr>
        <w:t xml:space="preserve"> </w:t>
      </w:r>
    </w:p>
    <w:p w:rsidR="003C7A05" w:rsidRPr="009C2DE5" w:rsidRDefault="003C7A05" w:rsidP="003C7A05">
      <w:pPr>
        <w:rPr>
          <w:rFonts w:ascii="Tahoma" w:hAnsi="Tahoma" w:cs="Tahoma"/>
          <w:color w:val="004990"/>
          <w:sz w:val="14"/>
        </w:rPr>
      </w:pPr>
    </w:p>
    <w:tbl>
      <w:tblPr>
        <w:tblW w:w="864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850"/>
        <w:gridCol w:w="1560"/>
      </w:tblGrid>
      <w:tr w:rsidR="003C7A05" w:rsidRPr="00090EA2" w:rsidTr="0025572D">
        <w:trPr>
          <w:trHeight w:val="367"/>
          <w:tblHeader/>
        </w:trPr>
        <w:tc>
          <w:tcPr>
            <w:tcW w:w="7088" w:type="dxa"/>
            <w:gridSpan w:val="4"/>
            <w:tcBorders>
              <w:top w:val="single" w:sz="4" w:space="0" w:color="004990"/>
              <w:left w:val="single" w:sz="4" w:space="0" w:color="004990"/>
              <w:bottom w:val="single" w:sz="4" w:space="0" w:color="FFFFFF"/>
              <w:right w:val="single" w:sz="4" w:space="0" w:color="FFFFFF"/>
            </w:tcBorders>
            <w:shd w:val="clear" w:color="auto" w:fill="004990"/>
          </w:tcPr>
          <w:p w:rsidR="003C7A05" w:rsidRPr="00EE0C0D" w:rsidRDefault="003C7A05" w:rsidP="0025572D">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560" w:type="dxa"/>
            <w:tcBorders>
              <w:top w:val="single" w:sz="4" w:space="0" w:color="004990"/>
              <w:left w:val="single" w:sz="4" w:space="0" w:color="FFFFFF"/>
              <w:bottom w:val="single" w:sz="4" w:space="0" w:color="FFFFFF"/>
              <w:right w:val="single" w:sz="4" w:space="0" w:color="004990"/>
            </w:tcBorders>
            <w:shd w:val="clear" w:color="auto" w:fill="004990"/>
            <w:vAlign w:val="center"/>
          </w:tcPr>
          <w:p w:rsidR="003C7A05" w:rsidRPr="00EE0C0D" w:rsidRDefault="003C7A05" w:rsidP="0025572D">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3C7A05" w:rsidRPr="00090EA2" w:rsidTr="0025572D">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C7A05" w:rsidRPr="00C10D33" w:rsidRDefault="003C7A05" w:rsidP="0025572D">
            <w:pPr>
              <w:jc w:val="center"/>
              <w:rPr>
                <w:rFonts w:ascii="Tahoma" w:hAnsi="Tahoma" w:cs="Tahoma"/>
                <w:b/>
                <w:color w:val="FFFFFF"/>
                <w:sz w:val="18"/>
                <w:szCs w:val="18"/>
                <w:lang w:eastAsia="es-BO"/>
              </w:rPr>
            </w:pPr>
            <w:r>
              <w:rPr>
                <w:rFonts w:ascii="Tahoma" w:hAnsi="Tahoma" w:cs="Tahoma"/>
                <w:b/>
                <w:color w:val="FFFFFF"/>
                <w:sz w:val="18"/>
                <w:szCs w:val="18"/>
                <w:lang w:eastAsia="es-BO"/>
              </w:rPr>
              <w:t>EXPERIENCIA</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3C7A05" w:rsidRPr="00EE0C0D" w:rsidRDefault="003C7A05" w:rsidP="0025572D">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3C7A05" w:rsidRPr="00EE0C0D" w:rsidRDefault="003C7A05" w:rsidP="0025572D">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3C7A05" w:rsidRPr="00090EA2" w:rsidTr="0025572D">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C7A05" w:rsidRPr="00EE0C0D" w:rsidRDefault="003C7A05" w:rsidP="0025572D">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C7A05" w:rsidRPr="00EE0C0D" w:rsidRDefault="003C7A05" w:rsidP="0025572D">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C7A05" w:rsidRPr="00EE0C0D" w:rsidRDefault="003C7A05" w:rsidP="0025572D">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C7A05" w:rsidRPr="00EE0C0D" w:rsidRDefault="003C7A05" w:rsidP="0025572D">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1560"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3C7A05" w:rsidRPr="00EE0C0D" w:rsidRDefault="003C7A05" w:rsidP="0025572D">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3C7A05" w:rsidRPr="009C2DE5" w:rsidTr="0025572D">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rsidR="003C7A05" w:rsidRPr="00EE0C0D" w:rsidRDefault="003C7A05" w:rsidP="0025572D">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C7A05" w:rsidRPr="00EE0C0D" w:rsidRDefault="003C7A05" w:rsidP="0025572D">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C7A05" w:rsidRPr="00EE0C0D" w:rsidRDefault="003C7A05" w:rsidP="0025572D">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C7A05" w:rsidRPr="00EE0C0D" w:rsidRDefault="003C7A05" w:rsidP="0025572D">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560" w:type="dxa"/>
            <w:vMerge/>
            <w:tcBorders>
              <w:top w:val="single" w:sz="4" w:space="0" w:color="FFFFFF"/>
              <w:left w:val="single" w:sz="4" w:space="0" w:color="FFFFFF"/>
            </w:tcBorders>
            <w:shd w:val="clear" w:color="auto" w:fill="auto"/>
            <w:vAlign w:val="center"/>
          </w:tcPr>
          <w:p w:rsidR="003C7A05" w:rsidRPr="009C2DE5" w:rsidRDefault="003C7A05" w:rsidP="0025572D">
            <w:pPr>
              <w:jc w:val="center"/>
              <w:rPr>
                <w:rFonts w:ascii="Tahoma" w:hAnsi="Tahoma" w:cs="Tahoma"/>
                <w:b/>
                <w:bCs/>
                <w:color w:val="004990"/>
                <w:sz w:val="18"/>
                <w:szCs w:val="18"/>
                <w:lang w:eastAsia="es-BO"/>
              </w:rPr>
            </w:pPr>
          </w:p>
        </w:tc>
      </w:tr>
      <w:tr w:rsidR="008D0E63" w:rsidRPr="009C2DE5" w:rsidTr="0025572D">
        <w:trPr>
          <w:trHeight w:val="315"/>
        </w:trPr>
        <w:tc>
          <w:tcPr>
            <w:tcW w:w="568" w:type="dxa"/>
            <w:tcBorders>
              <w:top w:val="single" w:sz="4" w:space="0" w:color="FFFFFF"/>
            </w:tcBorders>
            <w:vAlign w:val="center"/>
          </w:tcPr>
          <w:p w:rsidR="008D0E63" w:rsidRPr="009C2DE5" w:rsidRDefault="008D0E63" w:rsidP="0025572D">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4961" w:type="dxa"/>
            <w:tcBorders>
              <w:top w:val="single" w:sz="4" w:space="0" w:color="FFFFFF"/>
            </w:tcBorders>
            <w:shd w:val="clear" w:color="auto" w:fill="auto"/>
            <w:vAlign w:val="center"/>
          </w:tcPr>
          <w:p w:rsidR="008D0E63" w:rsidRDefault="008D0E63" w:rsidP="00EA4EEB">
            <w:pPr>
              <w:jc w:val="both"/>
              <w:rPr>
                <w:rFonts w:ascii="Tahoma" w:hAnsi="Tahoma" w:cs="Tahoma"/>
                <w:color w:val="004990"/>
                <w:sz w:val="18"/>
              </w:rPr>
            </w:pPr>
            <w:r w:rsidRPr="00106BCC">
              <w:rPr>
                <w:rFonts w:ascii="Tahoma" w:hAnsi="Tahoma" w:cs="Tahoma"/>
                <w:color w:val="1F497D"/>
                <w:sz w:val="18"/>
                <w:szCs w:val="20"/>
              </w:rPr>
              <w:t xml:space="preserve">La empresa deberá contar con experiencia en comercialización, distribución o importación de equipos para </w:t>
            </w:r>
            <w:r w:rsidR="00EA4EEB" w:rsidRPr="00106BCC">
              <w:rPr>
                <w:rFonts w:ascii="Tahoma" w:hAnsi="Tahoma" w:cs="Tahoma"/>
                <w:color w:val="1F497D"/>
                <w:sz w:val="18"/>
                <w:szCs w:val="20"/>
              </w:rPr>
              <w:t>Provisión de Enrutadores</w:t>
            </w:r>
            <w:r w:rsidRPr="00106BCC">
              <w:rPr>
                <w:rFonts w:ascii="Tahoma" w:hAnsi="Tahoma" w:cs="Tahoma"/>
                <w:color w:val="1F497D"/>
                <w:sz w:val="18"/>
                <w:szCs w:val="20"/>
              </w:rPr>
              <w:t>, debiendo presentar documentación de al menos 3 contratos similares al objeto de este proceso.</w:t>
            </w:r>
          </w:p>
        </w:tc>
        <w:tc>
          <w:tcPr>
            <w:tcW w:w="709" w:type="dxa"/>
            <w:tcBorders>
              <w:top w:val="single" w:sz="4" w:space="0" w:color="FFFFFF"/>
            </w:tcBorders>
            <w:shd w:val="clear" w:color="auto" w:fill="auto"/>
            <w:vAlign w:val="center"/>
          </w:tcPr>
          <w:p w:rsidR="008D0E63" w:rsidRPr="009C2DE5" w:rsidRDefault="00EA4EEB" w:rsidP="0025572D">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8D0E63" w:rsidRPr="009C2DE5" w:rsidRDefault="008D0E63" w:rsidP="0025572D">
            <w:pPr>
              <w:jc w:val="center"/>
              <w:rPr>
                <w:rFonts w:ascii="Tahoma" w:hAnsi="Tahoma" w:cs="Tahoma"/>
                <w:b/>
                <w:bCs/>
                <w:color w:val="004990"/>
                <w:sz w:val="18"/>
                <w:szCs w:val="18"/>
                <w:lang w:eastAsia="es-BO"/>
              </w:rPr>
            </w:pPr>
          </w:p>
        </w:tc>
        <w:tc>
          <w:tcPr>
            <w:tcW w:w="1560" w:type="dxa"/>
            <w:shd w:val="clear" w:color="auto" w:fill="auto"/>
            <w:vAlign w:val="center"/>
          </w:tcPr>
          <w:p w:rsidR="008D0E63" w:rsidRPr="009C2DE5" w:rsidRDefault="008D0E63" w:rsidP="0025572D">
            <w:pPr>
              <w:jc w:val="center"/>
              <w:rPr>
                <w:rFonts w:ascii="Tahoma" w:hAnsi="Tahoma" w:cs="Tahoma"/>
                <w:b/>
                <w:bCs/>
                <w:color w:val="004990"/>
                <w:sz w:val="18"/>
                <w:szCs w:val="18"/>
                <w:lang w:eastAsia="es-BO"/>
              </w:rPr>
            </w:pPr>
          </w:p>
        </w:tc>
      </w:tr>
      <w:tr w:rsidR="003C7A05" w:rsidRPr="009C2DE5" w:rsidTr="0025572D">
        <w:trPr>
          <w:trHeight w:val="315"/>
        </w:trPr>
        <w:tc>
          <w:tcPr>
            <w:tcW w:w="568" w:type="dxa"/>
            <w:tcBorders>
              <w:top w:val="single" w:sz="4" w:space="0" w:color="FFFFFF"/>
            </w:tcBorders>
            <w:vAlign w:val="center"/>
          </w:tcPr>
          <w:p w:rsidR="003C7A05" w:rsidRPr="009C2DE5" w:rsidRDefault="008D0E63" w:rsidP="0025572D">
            <w:pPr>
              <w:jc w:val="center"/>
              <w:rPr>
                <w:color w:val="004990"/>
              </w:rPr>
            </w:pPr>
            <w:r>
              <w:rPr>
                <w:rFonts w:ascii="Tahoma" w:hAnsi="Tahoma" w:cs="Tahoma"/>
                <w:color w:val="004990"/>
                <w:sz w:val="18"/>
                <w:szCs w:val="18"/>
                <w:lang w:eastAsia="es-BO"/>
              </w:rPr>
              <w:t>2</w:t>
            </w:r>
          </w:p>
        </w:tc>
        <w:tc>
          <w:tcPr>
            <w:tcW w:w="4961" w:type="dxa"/>
            <w:tcBorders>
              <w:top w:val="single" w:sz="4" w:space="0" w:color="FFFFFF"/>
            </w:tcBorders>
            <w:shd w:val="clear" w:color="auto" w:fill="auto"/>
            <w:vAlign w:val="center"/>
          </w:tcPr>
          <w:p w:rsidR="003C7A05" w:rsidRPr="009C2DE5" w:rsidRDefault="0044172A" w:rsidP="0025572D">
            <w:pPr>
              <w:jc w:val="both"/>
              <w:rPr>
                <w:rFonts w:ascii="Tahoma" w:hAnsi="Tahoma" w:cs="Tahoma"/>
                <w:color w:val="004990"/>
                <w:sz w:val="18"/>
              </w:rPr>
            </w:pPr>
            <w:r w:rsidRPr="00F64AAB">
              <w:rPr>
                <w:rFonts w:ascii="Tahoma" w:hAnsi="Tahoma" w:cs="Tahoma"/>
                <w:color w:val="1F497D"/>
                <w:sz w:val="18"/>
                <w:szCs w:val="20"/>
              </w:rPr>
              <w:t>La empresa proveedora debe contar con u</w:t>
            </w:r>
            <w:r>
              <w:rPr>
                <w:rFonts w:ascii="Tahoma" w:hAnsi="Tahoma" w:cs="Tahoma"/>
                <w:color w:val="1F497D"/>
                <w:sz w:val="18"/>
                <w:szCs w:val="20"/>
              </w:rPr>
              <w:t>na experiencia mínima de 2 años.</w:t>
            </w:r>
          </w:p>
        </w:tc>
        <w:tc>
          <w:tcPr>
            <w:tcW w:w="709" w:type="dxa"/>
            <w:tcBorders>
              <w:top w:val="single" w:sz="4" w:space="0" w:color="FFFFFF"/>
            </w:tcBorders>
            <w:shd w:val="clear" w:color="auto" w:fill="auto"/>
            <w:vAlign w:val="center"/>
          </w:tcPr>
          <w:p w:rsidR="003C7A05" w:rsidRPr="009C2DE5" w:rsidRDefault="003C7A05" w:rsidP="0025572D">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3C7A05" w:rsidRPr="009C2DE5" w:rsidRDefault="003C7A05" w:rsidP="0025572D">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3C7A05" w:rsidRPr="009C2DE5" w:rsidRDefault="003C7A05" w:rsidP="0025572D">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3C7A05" w:rsidRPr="00EE0C0D" w:rsidRDefault="003C7A05" w:rsidP="003C7A05">
      <w:pPr>
        <w:rPr>
          <w:lang w:val="es-BO"/>
        </w:rPr>
      </w:pPr>
    </w:p>
    <w:p w:rsidR="00472D9D" w:rsidRPr="00BC3F0F" w:rsidRDefault="00472D9D" w:rsidP="00FE4937">
      <w:pPr>
        <w:pStyle w:val="TITULOS"/>
        <w:numPr>
          <w:ilvl w:val="0"/>
          <w:numId w:val="8"/>
        </w:numPr>
        <w:spacing w:after="0"/>
        <w:rPr>
          <w:rFonts w:ascii="Tahoma" w:hAnsi="Tahoma" w:cs="Tahoma"/>
          <w:color w:val="004990"/>
          <w:sz w:val="22"/>
          <w:szCs w:val="22"/>
        </w:rPr>
      </w:pPr>
      <w:r>
        <w:rPr>
          <w:rFonts w:ascii="Tahoma" w:hAnsi="Tahoma" w:cs="Tahoma"/>
          <w:b w:val="0"/>
          <w:color w:val="004990"/>
          <w:sz w:val="22"/>
          <w:szCs w:val="22"/>
        </w:rPr>
        <w:t xml:space="preserve"> </w:t>
      </w:r>
      <w:r w:rsidR="00F3667C">
        <w:rPr>
          <w:rFonts w:ascii="Tahoma" w:hAnsi="Tahoma" w:cs="Tahoma"/>
          <w:color w:val="004990"/>
          <w:sz w:val="22"/>
          <w:szCs w:val="22"/>
        </w:rPr>
        <w:t>SERVICIOS DE INSTALACION</w:t>
      </w:r>
    </w:p>
    <w:p w:rsidR="00472D9D" w:rsidRPr="00E22D39" w:rsidRDefault="00472D9D" w:rsidP="00472D9D">
      <w:pPr>
        <w:rPr>
          <w:color w:val="004990"/>
          <w:sz w:val="6"/>
          <w:szCs w:val="10"/>
          <w:lang w:val="es-BO"/>
        </w:rPr>
      </w:pPr>
    </w:p>
    <w:tbl>
      <w:tblPr>
        <w:tblW w:w="10208"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10"/>
        <w:gridCol w:w="6520"/>
        <w:gridCol w:w="1134"/>
        <w:gridCol w:w="851"/>
        <w:gridCol w:w="993"/>
      </w:tblGrid>
      <w:tr w:rsidR="00472D9D" w:rsidRPr="00363D85" w:rsidTr="0025572D">
        <w:trPr>
          <w:trHeight w:val="309"/>
          <w:tblHeader/>
        </w:trPr>
        <w:tc>
          <w:tcPr>
            <w:tcW w:w="83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472D9D" w:rsidRPr="00363D85" w:rsidRDefault="00472D9D" w:rsidP="0025572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472D9D" w:rsidRPr="00363D85" w:rsidRDefault="00472D9D" w:rsidP="0025572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472D9D" w:rsidRPr="00363D85" w:rsidTr="0025572D">
        <w:trPr>
          <w:trHeight w:val="399"/>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472D9D" w:rsidRPr="00363D85" w:rsidRDefault="00F3667C" w:rsidP="0025572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INSTALACION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72D9D" w:rsidRPr="00363D85" w:rsidRDefault="00472D9D" w:rsidP="0025572D">
            <w:pPr>
              <w:jc w:val="center"/>
              <w:rPr>
                <w:rFonts w:ascii="Tahoma" w:hAnsi="Tahoma" w:cs="Tahoma"/>
                <w:b/>
                <w:bCs/>
                <w:color w:val="FFFFFF"/>
                <w:szCs w:val="18"/>
                <w:lang w:eastAsia="es-BO"/>
              </w:rPr>
            </w:pPr>
            <w:r w:rsidRPr="00FE4937">
              <w:rPr>
                <w:rFonts w:ascii="Tahoma" w:hAnsi="Tahoma" w:cs="Tahoma"/>
                <w:b/>
                <w:bCs/>
                <w:color w:val="FFFFFF"/>
                <w:szCs w:val="18"/>
                <w:lang w:val="es-BO"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472D9D" w:rsidRPr="00363D85" w:rsidRDefault="00472D9D" w:rsidP="0025572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472D9D" w:rsidRPr="00363D85" w:rsidTr="0025572D">
        <w:trPr>
          <w:trHeight w:val="347"/>
          <w:tblHeader/>
        </w:trPr>
        <w:tc>
          <w:tcPr>
            <w:tcW w:w="71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72D9D" w:rsidRPr="00363D85" w:rsidRDefault="00472D9D" w:rsidP="0025572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72D9D" w:rsidRPr="00363D85" w:rsidRDefault="00472D9D" w:rsidP="0025572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72D9D" w:rsidRPr="00BC3F0F" w:rsidRDefault="00472D9D" w:rsidP="0025572D">
            <w:pPr>
              <w:jc w:val="center"/>
              <w:rPr>
                <w:rFonts w:ascii="Tahoma" w:hAnsi="Tahoma" w:cs="Tahoma"/>
                <w:b/>
                <w:bCs/>
                <w:color w:val="FFFFFF"/>
                <w:sz w:val="12"/>
                <w:szCs w:val="12"/>
                <w:lang w:val="en-GB" w:eastAsia="es-BO"/>
              </w:rPr>
            </w:pPr>
            <w:r w:rsidRPr="00FE4937">
              <w:rPr>
                <w:rFonts w:ascii="Tahoma" w:hAnsi="Tahoma" w:cs="Tahoma"/>
                <w:b/>
                <w:bCs/>
                <w:color w:val="FFFFFF"/>
                <w:sz w:val="12"/>
                <w:szCs w:val="12"/>
                <w:lang w:val="es-BO" w:eastAsia="es-BO"/>
              </w:rPr>
              <w:t>MAND</w:t>
            </w:r>
            <w:r w:rsidRPr="00BC3F0F">
              <w:rPr>
                <w:rFonts w:ascii="Tahoma" w:hAnsi="Tahoma" w:cs="Tahoma"/>
                <w:b/>
                <w:bCs/>
                <w:color w:val="FFFFFF"/>
                <w:sz w:val="12"/>
                <w:szCs w:val="12"/>
                <w:lang w:val="en-GB" w:eastAsia="es-BO"/>
              </w:rPr>
              <w:t>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72D9D" w:rsidRPr="00BC3F0F" w:rsidRDefault="00472D9D" w:rsidP="0025572D">
            <w:pPr>
              <w:jc w:val="center"/>
              <w:rPr>
                <w:rFonts w:ascii="Tahoma" w:hAnsi="Tahoma" w:cs="Tahoma"/>
                <w:b/>
                <w:bCs/>
                <w:color w:val="FFFFFF"/>
                <w:sz w:val="12"/>
                <w:szCs w:val="12"/>
                <w:lang w:val="en-GB" w:eastAsia="es-BO"/>
              </w:rPr>
            </w:pPr>
            <w:proofErr w:type="spellStart"/>
            <w:r w:rsidRPr="00BC3F0F">
              <w:rPr>
                <w:rFonts w:ascii="Tahoma" w:hAnsi="Tahoma" w:cs="Tahoma"/>
                <w:b/>
                <w:bCs/>
                <w:color w:val="FFFFFF"/>
                <w:sz w:val="12"/>
                <w:szCs w:val="12"/>
                <w:lang w:val="en-GB" w:eastAsia="es-BO"/>
              </w:rPr>
              <w:t>Cumple</w:t>
            </w:r>
            <w:proofErr w:type="spellEnd"/>
            <w:r w:rsidRPr="00BC3F0F">
              <w:rPr>
                <w:rFonts w:ascii="Tahoma" w:hAnsi="Tahoma" w:cs="Tahoma"/>
                <w:b/>
                <w:bCs/>
                <w:color w:val="FFFFFF"/>
                <w:sz w:val="12"/>
                <w:szCs w:val="12"/>
                <w:lang w:val="en-GB" w:eastAsia="es-BO"/>
              </w:rPr>
              <w:t xml:space="preserve"> / No </w:t>
            </w:r>
            <w:proofErr w:type="spellStart"/>
            <w:r w:rsidRPr="00BC3F0F">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472D9D" w:rsidRPr="00BC3F0F" w:rsidRDefault="00472D9D" w:rsidP="0025572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472D9D" w:rsidRPr="009C2DE5" w:rsidTr="0025572D">
        <w:trPr>
          <w:trHeight w:val="336"/>
        </w:trPr>
        <w:tc>
          <w:tcPr>
            <w:tcW w:w="710" w:type="dxa"/>
            <w:shd w:val="clear" w:color="auto" w:fill="auto"/>
            <w:vAlign w:val="center"/>
          </w:tcPr>
          <w:p w:rsidR="00472D9D" w:rsidRPr="005F7B87" w:rsidRDefault="00472D9D" w:rsidP="0025572D">
            <w:pPr>
              <w:jc w:val="center"/>
              <w:rPr>
                <w:rFonts w:ascii="Tahoma" w:hAnsi="Tahoma" w:cs="Tahoma"/>
                <w:color w:val="004990"/>
                <w:szCs w:val="18"/>
                <w:lang w:eastAsia="es-BO"/>
              </w:rPr>
            </w:pPr>
            <w:r>
              <w:rPr>
                <w:rFonts w:ascii="Tahoma" w:hAnsi="Tahoma" w:cs="Tahoma"/>
                <w:color w:val="004990"/>
                <w:szCs w:val="18"/>
                <w:lang w:eastAsia="es-BO"/>
              </w:rPr>
              <w:t>5</w:t>
            </w:r>
            <w:r w:rsidRPr="005F7B87">
              <w:rPr>
                <w:rFonts w:ascii="Tahoma" w:hAnsi="Tahoma" w:cs="Tahoma"/>
                <w:color w:val="004990"/>
                <w:szCs w:val="18"/>
                <w:lang w:eastAsia="es-BO"/>
              </w:rPr>
              <w:t>.1</w:t>
            </w:r>
          </w:p>
        </w:tc>
        <w:tc>
          <w:tcPr>
            <w:tcW w:w="6520" w:type="dxa"/>
            <w:shd w:val="clear" w:color="auto" w:fill="auto"/>
            <w:vAlign w:val="center"/>
          </w:tcPr>
          <w:p w:rsidR="00472D9D" w:rsidRPr="00106BCC" w:rsidRDefault="00472D9D" w:rsidP="0025572D">
            <w:pPr>
              <w:jc w:val="both"/>
              <w:rPr>
                <w:rFonts w:ascii="Tahoma" w:hAnsi="Tahoma" w:cs="Tahoma"/>
                <w:color w:val="1F497D"/>
                <w:sz w:val="18"/>
                <w:szCs w:val="20"/>
              </w:rPr>
            </w:pPr>
            <w:r w:rsidRPr="00106BCC">
              <w:rPr>
                <w:rFonts w:ascii="Tahoma" w:hAnsi="Tahoma" w:cs="Tahoma"/>
                <w:color w:val="1F497D"/>
                <w:sz w:val="18"/>
                <w:szCs w:val="20"/>
              </w:rPr>
              <w:t xml:space="preserve">El oferente adjudicado debe  ejecutar la instalación  </w:t>
            </w:r>
            <w:r w:rsidR="002B6C56" w:rsidRPr="00106BCC">
              <w:rPr>
                <w:rFonts w:ascii="Tahoma" w:hAnsi="Tahoma" w:cs="Tahoma"/>
                <w:color w:val="1F497D"/>
                <w:sz w:val="18"/>
                <w:szCs w:val="20"/>
              </w:rPr>
              <w:t xml:space="preserve">solicitada </w:t>
            </w:r>
            <w:r w:rsidRPr="00106BCC">
              <w:rPr>
                <w:rFonts w:ascii="Tahoma" w:hAnsi="Tahoma" w:cs="Tahoma"/>
                <w:color w:val="1F497D"/>
                <w:sz w:val="18"/>
                <w:szCs w:val="20"/>
              </w:rPr>
              <w:t>bajo la supervisión de ENTEL, para verificar la correcta implementación, montaje, configuraciones</w:t>
            </w:r>
            <w:r w:rsidR="00DD4358" w:rsidRPr="00106BCC">
              <w:rPr>
                <w:rFonts w:ascii="Tahoma" w:hAnsi="Tahoma" w:cs="Tahoma"/>
                <w:color w:val="1F497D"/>
                <w:sz w:val="18"/>
                <w:szCs w:val="20"/>
              </w:rPr>
              <w:t xml:space="preserve"> y gestión.</w:t>
            </w:r>
          </w:p>
          <w:p w:rsidR="00472D9D" w:rsidRPr="0061359E" w:rsidRDefault="00472D9D" w:rsidP="0025572D">
            <w:pPr>
              <w:jc w:val="both"/>
              <w:rPr>
                <w:rFonts w:ascii="Tahoma" w:hAnsi="Tahoma" w:cs="Tahoma"/>
                <w:bCs/>
                <w:color w:val="1F497D"/>
                <w:lang w:val="es-BO" w:eastAsia="es-BO"/>
              </w:rPr>
            </w:pPr>
          </w:p>
        </w:tc>
        <w:tc>
          <w:tcPr>
            <w:tcW w:w="1134" w:type="dxa"/>
            <w:shd w:val="clear" w:color="auto" w:fill="auto"/>
            <w:vAlign w:val="center"/>
          </w:tcPr>
          <w:p w:rsidR="00472D9D" w:rsidRPr="009C2DE5" w:rsidRDefault="00472D9D" w:rsidP="0025572D">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F235B">
              <w:rPr>
                <w:rFonts w:ascii="Tahoma" w:hAnsi="Tahoma" w:cs="Tahoma"/>
                <w:color w:val="004990"/>
                <w:sz w:val="18"/>
                <w:szCs w:val="18"/>
              </w:rPr>
            </w:r>
            <w:r w:rsidR="000F235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472D9D" w:rsidRPr="009C2DE5" w:rsidRDefault="00472D9D" w:rsidP="0025572D">
            <w:pPr>
              <w:jc w:val="center"/>
              <w:rPr>
                <w:rFonts w:ascii="Tahoma" w:hAnsi="Tahoma" w:cs="Tahoma"/>
                <w:color w:val="004990"/>
                <w:sz w:val="18"/>
                <w:szCs w:val="18"/>
                <w:lang w:eastAsia="es-BO"/>
              </w:rPr>
            </w:pPr>
          </w:p>
        </w:tc>
        <w:tc>
          <w:tcPr>
            <w:tcW w:w="993" w:type="dxa"/>
            <w:shd w:val="clear" w:color="auto" w:fill="auto"/>
            <w:vAlign w:val="center"/>
          </w:tcPr>
          <w:p w:rsidR="00472D9D" w:rsidRPr="009C2DE5" w:rsidRDefault="00472D9D" w:rsidP="0025572D">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472D9D" w:rsidRDefault="00472D9D" w:rsidP="00FE4937">
      <w:pPr>
        <w:pStyle w:val="Prrafodelista"/>
        <w:shd w:val="clear" w:color="auto" w:fill="FFFFFF" w:themeFill="background1"/>
        <w:ind w:left="928"/>
        <w:rPr>
          <w:rFonts w:ascii="Tahoma" w:hAnsi="Tahoma" w:cs="Tahoma"/>
          <w:b/>
          <w:color w:val="004990"/>
          <w:sz w:val="22"/>
          <w:szCs w:val="22"/>
        </w:rPr>
      </w:pPr>
    </w:p>
    <w:p w:rsidR="00A2247D" w:rsidRPr="004C175D" w:rsidRDefault="00A2247D">
      <w:pPr>
        <w:pStyle w:val="Prrafodelista"/>
        <w:numPr>
          <w:ilvl w:val="1"/>
          <w:numId w:val="8"/>
        </w:numPr>
        <w:shd w:val="clear" w:color="auto" w:fill="FFFFFF" w:themeFill="background1"/>
        <w:rPr>
          <w:rFonts w:ascii="Tahoma" w:hAnsi="Tahoma" w:cs="Tahoma"/>
          <w:b/>
          <w:color w:val="004990"/>
          <w:sz w:val="22"/>
          <w:szCs w:val="22"/>
        </w:rPr>
        <w:pPrChange w:id="632" w:author="Miguel Angel Pocoata Mendoza" w:date="2016-03-28T19:33:00Z">
          <w:pPr>
            <w:pStyle w:val="Prrafodelista"/>
            <w:numPr>
              <w:numId w:val="8"/>
            </w:numPr>
            <w:shd w:val="clear" w:color="auto" w:fill="FFFFFF" w:themeFill="background1"/>
            <w:ind w:left="928" w:hanging="360"/>
          </w:pPr>
        </w:pPrChange>
      </w:pPr>
      <w:r w:rsidRPr="004C175D">
        <w:rPr>
          <w:rFonts w:ascii="Tahoma" w:hAnsi="Tahoma" w:cs="Tahoma"/>
          <w:b/>
          <w:color w:val="004990"/>
          <w:sz w:val="22"/>
          <w:szCs w:val="22"/>
        </w:rPr>
        <w:t>TIEMPO DE PROVISIÓN</w:t>
      </w:r>
      <w:ins w:id="633" w:author="Miguel Angel Pocoata Mendoza" w:date="2016-03-28T19:33:00Z">
        <w:r w:rsidR="007D7E30">
          <w:rPr>
            <w:rFonts w:ascii="Tahoma" w:hAnsi="Tahoma" w:cs="Tahoma"/>
            <w:b/>
            <w:color w:val="004990"/>
            <w:sz w:val="22"/>
            <w:szCs w:val="22"/>
          </w:rPr>
          <w:t xml:space="preserve"> Y CONDICIONES DE ENTREGA</w:t>
        </w:r>
      </w:ins>
      <w:del w:id="634" w:author="Miguel Angel Pocoata Mendoza" w:date="2016-03-28T19:33:00Z">
        <w:r w:rsidRPr="004C175D" w:rsidDel="007D7E30">
          <w:rPr>
            <w:rFonts w:ascii="Tahoma" w:hAnsi="Tahoma" w:cs="Tahoma"/>
            <w:b/>
            <w:color w:val="004990"/>
            <w:sz w:val="22"/>
            <w:szCs w:val="22"/>
          </w:rPr>
          <w:delText xml:space="preserve"> </w:delText>
        </w:r>
      </w:del>
    </w:p>
    <w:p w:rsidR="00A2247D" w:rsidRDefault="00A2247D" w:rsidP="00A2247D">
      <w:pPr>
        <w:rPr>
          <w:rFonts w:ascii="Tahoma" w:hAnsi="Tahoma"/>
          <w:color w:val="000000"/>
          <w:sz w:val="1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992"/>
        <w:gridCol w:w="850"/>
      </w:tblGrid>
      <w:tr w:rsidR="009E3290" w:rsidRPr="0078321E" w:rsidTr="004309B1">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sz w:val="18"/>
                <w:szCs w:val="18"/>
                <w:lang w:eastAsia="es-BO"/>
              </w:rPr>
            </w:pPr>
            <w:r w:rsidRPr="0078321E">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 xml:space="preserve">RESPUESTA DEL OFERENTE </w:t>
            </w:r>
          </w:p>
        </w:tc>
      </w:tr>
      <w:tr w:rsidR="009E3290" w:rsidRPr="0078321E" w:rsidTr="004309B1">
        <w:trPr>
          <w:trHeight w:val="279"/>
          <w:tblHeader/>
          <w:jc w:val="center"/>
        </w:trPr>
        <w:tc>
          <w:tcPr>
            <w:tcW w:w="5104"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
                <w:bCs/>
                <w:color w:val="FFFFFF" w:themeColor="background1"/>
                <w:sz w:val="18"/>
                <w:szCs w:val="18"/>
                <w:lang w:eastAsia="es-BO"/>
              </w:rPr>
            </w:pPr>
            <w:r w:rsidRPr="009E3290">
              <w:rPr>
                <w:rFonts w:ascii="Tahoma" w:hAnsi="Tahoma" w:cs="Tahoma"/>
                <w:b/>
                <w:bCs/>
                <w:color w:val="FFFFFF" w:themeColor="background1"/>
                <w:sz w:val="18"/>
                <w:szCs w:val="18"/>
                <w:lang w:eastAsia="es-BO"/>
              </w:rPr>
              <w:t>TIEMPO DE PROVISIÓN</w:t>
            </w:r>
            <w:r>
              <w:rPr>
                <w:rFonts w:ascii="Tahoma" w:hAnsi="Tahoma" w:cs="Tahoma"/>
                <w:b/>
                <w:bCs/>
                <w:color w:val="FFFFFF" w:themeColor="background1"/>
                <w:sz w:val="18"/>
                <w:szCs w:val="18"/>
                <w:lang w:eastAsia="es-BO"/>
              </w:rPr>
              <w:t xml:space="preserve"> E INSTALACIÓN</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sz w:val="14"/>
                <w:szCs w:val="14"/>
                <w:lang w:eastAsia="es-BO"/>
              </w:rPr>
            </w:pPr>
            <w:r w:rsidRPr="0078321E">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lang w:eastAsia="es-BO"/>
              </w:rPr>
            </w:pPr>
            <w:r w:rsidRPr="0078321E">
              <w:rPr>
                <w:rFonts w:ascii="Tahoma" w:hAnsi="Tahoma" w:cs="Tahoma"/>
                <w:b/>
                <w:bCs/>
                <w:color w:val="FFFFFF" w:themeColor="background1"/>
                <w:lang w:eastAsia="es-BO"/>
              </w:rPr>
              <w:t>(Llenado Obligatorio)</w:t>
            </w:r>
          </w:p>
        </w:tc>
      </w:tr>
      <w:tr w:rsidR="009E3290" w:rsidRPr="0078321E" w:rsidTr="004309B1">
        <w:trPr>
          <w:trHeight w:val="253"/>
          <w:tblHeader/>
          <w:jc w:val="center"/>
        </w:trPr>
        <w:tc>
          <w:tcPr>
            <w:tcW w:w="5104"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DOCUMENTO, PÁGINA, REFERENCIA</w:t>
            </w:r>
          </w:p>
        </w:tc>
      </w:tr>
      <w:tr w:rsidR="009E3290" w:rsidRPr="00984C8B" w:rsidTr="004309B1">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Cs/>
                <w:color w:val="FFFFFF" w:themeColor="background1"/>
                <w:sz w:val="18"/>
                <w:szCs w:val="18"/>
                <w:lang w:eastAsia="es-BO"/>
              </w:rPr>
            </w:pPr>
            <w:r w:rsidRPr="0078321E">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9E3290" w:rsidRPr="00984C8B" w:rsidRDefault="009E3290" w:rsidP="003C5199">
            <w:pPr>
              <w:jc w:val="center"/>
              <w:rPr>
                <w:rFonts w:ascii="Tahoma" w:hAnsi="Tahoma" w:cs="Tahoma"/>
                <w:b/>
                <w:bCs/>
                <w:color w:val="004990"/>
                <w:sz w:val="10"/>
                <w:szCs w:val="10"/>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9E3290" w:rsidRPr="00A40E51" w:rsidRDefault="007B517A" w:rsidP="003C5199">
            <w:pPr>
              <w:jc w:val="center"/>
              <w:rPr>
                <w:rFonts w:ascii="Tahoma" w:hAnsi="Tahoma" w:cs="Tahoma"/>
                <w:color w:val="004990"/>
                <w:lang w:eastAsia="es-BO"/>
              </w:rPr>
            </w:pPr>
            <w:r>
              <w:rPr>
                <w:rFonts w:ascii="Tahoma" w:hAnsi="Tahoma" w:cs="Tahoma"/>
                <w:bCs/>
                <w:color w:val="004990"/>
                <w:lang w:eastAsia="es-BO"/>
              </w:rPr>
              <w:t>1</w:t>
            </w:r>
          </w:p>
        </w:tc>
        <w:tc>
          <w:tcPr>
            <w:tcW w:w="4523" w:type="dxa"/>
            <w:tcBorders>
              <w:top w:val="single" w:sz="4" w:space="0" w:color="004990"/>
              <w:left w:val="single" w:sz="4" w:space="0" w:color="004990"/>
              <w:bottom w:val="single" w:sz="4" w:space="0" w:color="004990"/>
              <w:right w:val="single" w:sz="4" w:space="0" w:color="004990"/>
            </w:tcBorders>
            <w:shd w:val="clear" w:color="auto" w:fill="auto"/>
            <w:hideMark/>
          </w:tcPr>
          <w:p w:rsidR="009E3290" w:rsidRDefault="009E3290" w:rsidP="00E50CE6">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B7278F">
              <w:rPr>
                <w:rFonts w:ascii="Tahoma" w:hAnsi="Tahoma"/>
                <w:color w:val="004990"/>
                <w:sz w:val="18"/>
              </w:rPr>
              <w:t xml:space="preserve">El tiempo máximo para la entrega de los equipos en almacenes </w:t>
            </w:r>
            <w:r w:rsidR="00E50CE6" w:rsidRPr="00B7278F">
              <w:rPr>
                <w:rFonts w:ascii="Tahoma" w:hAnsi="Tahoma"/>
                <w:color w:val="004990"/>
                <w:sz w:val="18"/>
              </w:rPr>
              <w:t>de Entel S.A. La Paz</w:t>
            </w:r>
            <w:r w:rsidR="00833585">
              <w:rPr>
                <w:rFonts w:ascii="Tahoma" w:hAnsi="Tahoma"/>
                <w:color w:val="004990"/>
                <w:sz w:val="18"/>
              </w:rPr>
              <w:t xml:space="preserve"> es de 50</w:t>
            </w:r>
            <w:r w:rsidRPr="00B7278F">
              <w:rPr>
                <w:rFonts w:ascii="Tahoma" w:hAnsi="Tahoma"/>
                <w:color w:val="004990"/>
                <w:sz w:val="18"/>
              </w:rPr>
              <w:t xml:space="preserve"> días calendario</w:t>
            </w:r>
            <w:r w:rsidR="008D0E63">
              <w:rPr>
                <w:rFonts w:ascii="Tahoma" w:hAnsi="Tahoma"/>
                <w:color w:val="004990"/>
                <w:sz w:val="18"/>
              </w:rPr>
              <w:t xml:space="preserve"> a partir de la suscripción del contrato</w:t>
            </w:r>
            <w:r w:rsidRPr="00B7278F">
              <w:rPr>
                <w:rFonts w:ascii="Tahoma" w:hAnsi="Tahoma"/>
                <w:color w:val="004990"/>
                <w:sz w:val="18"/>
              </w:rPr>
              <w:t>. Se calificará la capacidad del oferente de realizar entregas parciales de equ</w:t>
            </w:r>
            <w:r w:rsidR="00833585">
              <w:rPr>
                <w:rFonts w:ascii="Tahoma" w:hAnsi="Tahoma"/>
                <w:color w:val="004990"/>
                <w:sz w:val="18"/>
              </w:rPr>
              <w:t>ipos en plazos menores a los 50</w:t>
            </w:r>
            <w:r w:rsidRPr="00B7278F">
              <w:rPr>
                <w:rFonts w:ascii="Tahoma" w:hAnsi="Tahoma"/>
                <w:color w:val="004990"/>
                <w:sz w:val="18"/>
              </w:rPr>
              <w:t xml:space="preserve"> días establecidos.</w:t>
            </w:r>
          </w:p>
          <w:p w:rsidR="00472D9D" w:rsidRPr="00B7278F" w:rsidRDefault="008D0E63" w:rsidP="00E50CE6">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s="Tahoma"/>
                <w:color w:val="004990"/>
                <w:sz w:val="18"/>
                <w:szCs w:val="18"/>
              </w:rPr>
            </w:pPr>
            <w:r>
              <w:rPr>
                <w:rFonts w:ascii="Tahoma" w:hAnsi="Tahoma" w:cs="Tahoma"/>
                <w:color w:val="004990"/>
                <w:sz w:val="18"/>
                <w:szCs w:val="18"/>
              </w:rPr>
              <w:t xml:space="preserve">Nota.- Propuestas mayores a los 50 </w:t>
            </w:r>
            <w:r w:rsidR="00EA4EEB">
              <w:rPr>
                <w:rFonts w:ascii="Tahoma" w:hAnsi="Tahoma" w:cs="Tahoma"/>
                <w:color w:val="004990"/>
                <w:sz w:val="18"/>
                <w:szCs w:val="18"/>
              </w:rPr>
              <w:t>días</w:t>
            </w:r>
            <w:r>
              <w:rPr>
                <w:rFonts w:ascii="Tahoma" w:hAnsi="Tahoma" w:cs="Tahoma"/>
                <w:color w:val="004990"/>
                <w:sz w:val="18"/>
                <w:szCs w:val="18"/>
              </w:rPr>
              <w:t xml:space="preserve"> calendario no serán consideradas.</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b/>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000F235B">
              <w:rPr>
                <w:color w:val="004990"/>
                <w:sz w:val="18"/>
                <w:szCs w:val="18"/>
                <w:lang w:val="es-BO"/>
              </w:rPr>
            </w:r>
            <w:r w:rsidR="000F235B">
              <w:rPr>
                <w:color w:val="004990"/>
                <w:sz w:val="18"/>
                <w:szCs w:val="18"/>
                <w:lang w:val="es-BO"/>
              </w:rPr>
              <w:fldChar w:fldCharType="separate"/>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r w:rsidR="00472D9D"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72D9D" w:rsidRDefault="00472D9D" w:rsidP="003C5199">
            <w:pPr>
              <w:jc w:val="center"/>
              <w:rPr>
                <w:rFonts w:ascii="Tahoma" w:hAnsi="Tahoma" w:cs="Tahoma"/>
                <w:bCs/>
                <w:color w:val="004990"/>
                <w:lang w:eastAsia="es-BO"/>
              </w:rPr>
            </w:pPr>
            <w:r>
              <w:rPr>
                <w:rFonts w:ascii="Tahoma" w:hAnsi="Tahoma" w:cs="Tahoma"/>
                <w:bCs/>
                <w:color w:val="004990"/>
                <w:lang w:eastAsia="es-BO"/>
              </w:rPr>
              <w:t>2</w:t>
            </w:r>
          </w:p>
        </w:tc>
        <w:tc>
          <w:tcPr>
            <w:tcW w:w="4523" w:type="dxa"/>
            <w:tcBorders>
              <w:top w:val="single" w:sz="4" w:space="0" w:color="004990"/>
              <w:left w:val="single" w:sz="4" w:space="0" w:color="004990"/>
              <w:bottom w:val="single" w:sz="4" w:space="0" w:color="004990"/>
              <w:right w:val="single" w:sz="4" w:space="0" w:color="004990"/>
            </w:tcBorders>
            <w:shd w:val="clear" w:color="auto" w:fill="auto"/>
          </w:tcPr>
          <w:p w:rsidR="00472D9D" w:rsidRPr="00B7278F" w:rsidRDefault="00472D9D" w:rsidP="00AB3E13">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Pr>
                <w:rFonts w:ascii="Tahoma" w:hAnsi="Tahoma"/>
                <w:color w:val="004990"/>
                <w:sz w:val="18"/>
              </w:rPr>
              <w:t>Tiempo de</w:t>
            </w:r>
            <w:r w:rsidR="00AB3E13">
              <w:rPr>
                <w:rFonts w:ascii="Tahoma" w:hAnsi="Tahoma"/>
                <w:color w:val="004990"/>
                <w:sz w:val="18"/>
              </w:rPr>
              <w:t xml:space="preserve"> Instalación-</w:t>
            </w:r>
            <w:r>
              <w:rPr>
                <w:rFonts w:ascii="Tahoma" w:hAnsi="Tahoma"/>
                <w:color w:val="004990"/>
                <w:sz w:val="18"/>
              </w:rPr>
              <w:t xml:space="preserve"> </w:t>
            </w:r>
            <w:r w:rsidRPr="00AA6DD2">
              <w:rPr>
                <w:rFonts w:ascii="Tahoma" w:hAnsi="Tahoma"/>
                <w:color w:val="004990"/>
                <w:sz w:val="18"/>
              </w:rPr>
              <w:t xml:space="preserve">El tiempo de instalación y puesta en servicio  </w:t>
            </w:r>
            <w:r w:rsidR="00AB3E13" w:rsidRPr="00AA6DD2">
              <w:rPr>
                <w:rFonts w:ascii="Tahoma" w:hAnsi="Tahoma"/>
                <w:color w:val="004990"/>
                <w:sz w:val="18"/>
              </w:rPr>
              <w:t xml:space="preserve">de los equipos solicitados , </w:t>
            </w:r>
            <w:r w:rsidRPr="00AA6DD2">
              <w:rPr>
                <w:rFonts w:ascii="Tahoma" w:hAnsi="Tahoma"/>
                <w:color w:val="004990"/>
                <w:sz w:val="18"/>
              </w:rPr>
              <w:t>debe ser menor o igual a  (</w:t>
            </w:r>
            <w:r w:rsidR="00F3667C" w:rsidRPr="00AA6DD2">
              <w:rPr>
                <w:rFonts w:ascii="Tahoma" w:hAnsi="Tahoma"/>
                <w:color w:val="004990"/>
                <w:sz w:val="18"/>
              </w:rPr>
              <w:t>10</w:t>
            </w:r>
            <w:r w:rsidRPr="00AA6DD2">
              <w:rPr>
                <w:rFonts w:ascii="Tahoma" w:hAnsi="Tahoma"/>
                <w:color w:val="004990"/>
                <w:sz w:val="18"/>
              </w:rPr>
              <w:t xml:space="preserve">) días calendario, a partir de la entrega del equipamiento y </w:t>
            </w:r>
            <w:r w:rsidR="00F3667C" w:rsidRPr="00AA6DD2">
              <w:rPr>
                <w:rFonts w:ascii="Tahoma" w:hAnsi="Tahoma"/>
                <w:color w:val="004990"/>
                <w:sz w:val="18"/>
              </w:rPr>
              <w:t xml:space="preserve">a la </w:t>
            </w:r>
            <w:r w:rsidRPr="00AA6DD2">
              <w:rPr>
                <w:rFonts w:ascii="Tahoma" w:hAnsi="Tahoma"/>
                <w:color w:val="004990"/>
                <w:sz w:val="18"/>
              </w:rPr>
              <w:t>orden de ejecución por parte de ENTEL S.A.</w:t>
            </w:r>
          </w:p>
        </w:tc>
        <w:tc>
          <w:tcPr>
            <w:tcW w:w="992" w:type="dxa"/>
            <w:tcBorders>
              <w:top w:val="single" w:sz="4" w:space="0" w:color="004990"/>
              <w:left w:val="single" w:sz="4" w:space="0" w:color="004990"/>
              <w:bottom w:val="single" w:sz="4" w:space="0" w:color="004990"/>
              <w:right w:val="single" w:sz="4" w:space="0" w:color="004990"/>
            </w:tcBorders>
            <w:vAlign w:val="center"/>
          </w:tcPr>
          <w:p w:rsidR="00472D9D" w:rsidRPr="00A40E51" w:rsidDel="0044172A" w:rsidRDefault="004E379B" w:rsidP="003C5199">
            <w:pPr>
              <w:jc w:val="center"/>
              <w:rPr>
                <w:color w:val="004990"/>
                <w:sz w:val="18"/>
                <w:szCs w:val="18"/>
                <w:lang w:val="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000F235B">
              <w:rPr>
                <w:color w:val="004990"/>
                <w:sz w:val="18"/>
                <w:szCs w:val="18"/>
                <w:lang w:val="es-BO"/>
              </w:rPr>
            </w:r>
            <w:r w:rsidR="000F235B">
              <w:rPr>
                <w:color w:val="004990"/>
                <w:sz w:val="18"/>
                <w:szCs w:val="18"/>
                <w:lang w:val="es-BO"/>
              </w:rPr>
              <w:fldChar w:fldCharType="separate"/>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472D9D" w:rsidRPr="00A40E51" w:rsidRDefault="00472D9D" w:rsidP="003C5199">
            <w:pPr>
              <w:jc w:val="center"/>
              <w:rPr>
                <w:color w:val="004990"/>
                <w:sz w:val="18"/>
                <w:szCs w:val="18"/>
                <w:lang w:val="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472D9D" w:rsidRPr="00A40E51" w:rsidRDefault="00472D9D"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72D9D" w:rsidRPr="00A40E51" w:rsidRDefault="00472D9D"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72D9D" w:rsidRPr="00A40E51" w:rsidRDefault="00472D9D" w:rsidP="003C5199">
            <w:pPr>
              <w:jc w:val="center"/>
              <w:rPr>
                <w:rFonts w:ascii="Tahoma" w:hAnsi="Tahoma" w:cs="Tahoma"/>
                <w:color w:val="004990"/>
                <w:sz w:val="18"/>
                <w:szCs w:val="18"/>
                <w:lang w:eastAsia="es-BO"/>
              </w:rPr>
            </w:pPr>
          </w:p>
        </w:tc>
      </w:tr>
    </w:tbl>
    <w:p w:rsidR="00A2247D" w:rsidRDefault="00A2247D" w:rsidP="00C70B9C">
      <w:pPr>
        <w:rPr>
          <w:ins w:id="635" w:author="Jovana Montaño de Chavez" w:date="2016-03-29T10:47:00Z"/>
          <w:lang w:val="es-BO" w:eastAsia="en-US"/>
        </w:rPr>
      </w:pPr>
    </w:p>
    <w:p w:rsidR="00FF566E" w:rsidRPr="00FE4937" w:rsidRDefault="00FF566E" w:rsidP="00C70B9C">
      <w:pPr>
        <w:rPr>
          <w:lang w:val="es-BO" w:eastAsia="en-US"/>
        </w:rPr>
      </w:pPr>
    </w:p>
    <w:p w:rsidR="00B67892" w:rsidRDefault="00B67892" w:rsidP="00C53AE3">
      <w:pPr>
        <w:pStyle w:val="Prrafodelista"/>
        <w:numPr>
          <w:ilvl w:val="0"/>
          <w:numId w:val="8"/>
        </w:numPr>
        <w:shd w:val="clear" w:color="auto" w:fill="FFFFFF" w:themeFill="background1"/>
        <w:rPr>
          <w:ins w:id="636" w:author="Jovana Montaño de Chavez" w:date="2016-03-29T10:47:00Z"/>
          <w:rFonts w:ascii="Tahoma" w:hAnsi="Tahoma" w:cs="Tahoma"/>
          <w:b/>
          <w:color w:val="004990"/>
          <w:sz w:val="22"/>
          <w:szCs w:val="22"/>
        </w:rPr>
      </w:pPr>
      <w:r w:rsidRPr="00984C8B">
        <w:rPr>
          <w:rFonts w:ascii="Tahoma" w:hAnsi="Tahoma" w:cs="Tahoma"/>
          <w:b/>
          <w:color w:val="004990"/>
          <w:sz w:val="22"/>
          <w:szCs w:val="22"/>
        </w:rPr>
        <w:lastRenderedPageBreak/>
        <w:t xml:space="preserve">CUADRO DE CALIFICACIÓN RESUMEN DE CRITERIOS MANDATORIOS Y </w:t>
      </w:r>
      <w:r w:rsidR="00114945" w:rsidRPr="00984C8B">
        <w:rPr>
          <w:rFonts w:ascii="Tahoma" w:hAnsi="Tahoma" w:cs="Tahoma"/>
          <w:b/>
          <w:color w:val="004990"/>
          <w:sz w:val="22"/>
          <w:szCs w:val="22"/>
        </w:rPr>
        <w:t xml:space="preserve"> </w:t>
      </w:r>
      <w:r w:rsidRPr="00984C8B">
        <w:rPr>
          <w:rFonts w:ascii="Tahoma" w:hAnsi="Tahoma" w:cs="Tahoma"/>
          <w:b/>
          <w:color w:val="004990"/>
          <w:sz w:val="22"/>
          <w:szCs w:val="22"/>
        </w:rPr>
        <w:t>CALIFICABLES.</w:t>
      </w:r>
    </w:p>
    <w:p w:rsidR="00FF566E" w:rsidRDefault="00FF566E" w:rsidP="00FF566E">
      <w:pPr>
        <w:pStyle w:val="Prrafodelista"/>
        <w:shd w:val="clear" w:color="auto" w:fill="FFFFFF" w:themeFill="background1"/>
        <w:ind w:left="928"/>
        <w:rPr>
          <w:rFonts w:ascii="Tahoma" w:hAnsi="Tahoma" w:cs="Tahoma"/>
          <w:b/>
          <w:color w:val="004990"/>
          <w:sz w:val="22"/>
          <w:szCs w:val="22"/>
        </w:rPr>
        <w:pPrChange w:id="637" w:author="Jovana Montaño de Chavez" w:date="2016-03-29T10:47:00Z">
          <w:pPr>
            <w:pStyle w:val="Prrafodelista"/>
            <w:numPr>
              <w:numId w:val="8"/>
            </w:numPr>
            <w:shd w:val="clear" w:color="auto" w:fill="FFFFFF" w:themeFill="background1"/>
            <w:ind w:left="928" w:hanging="360"/>
          </w:pPr>
        </w:pPrChange>
      </w:pPr>
    </w:p>
    <w:tbl>
      <w:tblPr>
        <w:tblW w:w="8465" w:type="dxa"/>
        <w:jc w:val="center"/>
        <w:tblCellMar>
          <w:left w:w="70" w:type="dxa"/>
          <w:right w:w="70" w:type="dxa"/>
        </w:tblCellMar>
        <w:tblLook w:val="04A0" w:firstRow="1" w:lastRow="0" w:firstColumn="1" w:lastColumn="0" w:noHBand="0" w:noVBand="1"/>
      </w:tblPr>
      <w:tblGrid>
        <w:gridCol w:w="709"/>
        <w:gridCol w:w="6055"/>
        <w:gridCol w:w="1701"/>
      </w:tblGrid>
      <w:tr w:rsidR="00782292" w:rsidRPr="00984C8B" w:rsidDel="003527D9" w:rsidTr="004309B1">
        <w:trPr>
          <w:trHeight w:val="446"/>
          <w:jc w:val="center"/>
          <w:del w:id="638" w:author="Jovana Montaño de Chavez" w:date="2016-03-29T10:51:00Z"/>
        </w:trPr>
        <w:tc>
          <w:tcPr>
            <w:tcW w:w="709" w:type="dxa"/>
            <w:tcBorders>
              <w:top w:val="single" w:sz="8" w:space="0" w:color="auto"/>
              <w:left w:val="single" w:sz="8" w:space="0" w:color="auto"/>
              <w:bottom w:val="single" w:sz="4" w:space="0" w:color="auto"/>
              <w:right w:val="single" w:sz="6" w:space="0" w:color="FFFFFF" w:themeColor="background1"/>
            </w:tcBorders>
            <w:shd w:val="clear" w:color="auto" w:fill="004990"/>
            <w:vAlign w:val="center"/>
            <w:hideMark/>
          </w:tcPr>
          <w:p w:rsidR="00782292" w:rsidRPr="0078321E" w:rsidDel="003527D9" w:rsidRDefault="00782292" w:rsidP="003C5199">
            <w:pPr>
              <w:jc w:val="center"/>
              <w:rPr>
                <w:del w:id="639" w:author="Jovana Montaño de Chavez" w:date="2016-03-29T10:51:00Z"/>
                <w:rFonts w:ascii="Tahoma" w:hAnsi="Tahoma" w:cs="Tahoma"/>
                <w:b/>
                <w:bCs/>
                <w:color w:val="FFFFFF" w:themeColor="background1"/>
                <w:sz w:val="18"/>
                <w:szCs w:val="18"/>
                <w:lang w:val="es-BO" w:eastAsia="es-BO"/>
              </w:rPr>
            </w:pPr>
            <w:del w:id="640" w:author="Jovana Montaño de Chavez" w:date="2016-03-29T10:51:00Z">
              <w:r w:rsidRPr="0078321E" w:rsidDel="003527D9">
                <w:rPr>
                  <w:rFonts w:ascii="Tahoma" w:hAnsi="Tahoma" w:cs="Tahoma"/>
                  <w:b/>
                  <w:bCs/>
                  <w:color w:val="FFFFFF" w:themeColor="background1"/>
                  <w:sz w:val="18"/>
                  <w:szCs w:val="18"/>
                  <w:lang w:val="es-BO" w:eastAsia="es-BO"/>
                </w:rPr>
                <w:delText>No.</w:delText>
              </w:r>
            </w:del>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auto" w:fill="004990"/>
            <w:vAlign w:val="center"/>
            <w:hideMark/>
          </w:tcPr>
          <w:p w:rsidR="00782292" w:rsidRPr="0078321E" w:rsidDel="003527D9" w:rsidRDefault="00782292" w:rsidP="003C5199">
            <w:pPr>
              <w:jc w:val="center"/>
              <w:rPr>
                <w:del w:id="641" w:author="Jovana Montaño de Chavez" w:date="2016-03-29T10:51:00Z"/>
                <w:rFonts w:ascii="Tahoma" w:hAnsi="Tahoma" w:cs="Tahoma"/>
                <w:b/>
                <w:bCs/>
                <w:color w:val="FFFFFF" w:themeColor="background1"/>
                <w:sz w:val="18"/>
                <w:szCs w:val="18"/>
                <w:lang w:val="es-BO" w:eastAsia="es-BO"/>
              </w:rPr>
            </w:pPr>
            <w:del w:id="642" w:author="Jovana Montaño de Chavez" w:date="2016-03-29T10:51:00Z">
              <w:r w:rsidRPr="0078321E" w:rsidDel="003527D9">
                <w:rPr>
                  <w:rFonts w:ascii="Tahoma" w:hAnsi="Tahoma" w:cs="Tahoma"/>
                  <w:b/>
                  <w:bCs/>
                  <w:color w:val="FFFFFF" w:themeColor="background1"/>
                  <w:sz w:val="18"/>
                  <w:szCs w:val="18"/>
                  <w:lang w:val="es-BO" w:eastAsia="es-BO"/>
                </w:rPr>
                <w:delText>CRITERIOS MANDATORIOS</w:delText>
              </w:r>
            </w:del>
          </w:p>
        </w:tc>
        <w:tc>
          <w:tcPr>
            <w:tcW w:w="1701" w:type="dxa"/>
            <w:tcBorders>
              <w:top w:val="single" w:sz="8" w:space="0" w:color="auto"/>
              <w:left w:val="single" w:sz="6" w:space="0" w:color="FFFFFF" w:themeColor="background1"/>
              <w:bottom w:val="single" w:sz="4" w:space="0" w:color="auto"/>
              <w:right w:val="single" w:sz="8" w:space="0" w:color="auto"/>
            </w:tcBorders>
            <w:shd w:val="clear" w:color="auto" w:fill="004990"/>
            <w:vAlign w:val="center"/>
            <w:hideMark/>
          </w:tcPr>
          <w:p w:rsidR="00782292" w:rsidRPr="0078321E" w:rsidDel="003527D9" w:rsidRDefault="00782292" w:rsidP="003C5199">
            <w:pPr>
              <w:jc w:val="center"/>
              <w:rPr>
                <w:del w:id="643" w:author="Jovana Montaño de Chavez" w:date="2016-03-29T10:51:00Z"/>
                <w:rFonts w:ascii="Tahoma" w:hAnsi="Tahoma" w:cs="Tahoma"/>
                <w:b/>
                <w:bCs/>
                <w:color w:val="FFFFFF" w:themeColor="background1"/>
                <w:sz w:val="18"/>
                <w:szCs w:val="18"/>
                <w:lang w:val="es-BO" w:eastAsia="es-BO"/>
              </w:rPr>
            </w:pPr>
            <w:del w:id="644" w:author="Jovana Montaño de Chavez" w:date="2016-03-29T10:51:00Z">
              <w:r w:rsidRPr="0078321E" w:rsidDel="003527D9">
                <w:rPr>
                  <w:rFonts w:ascii="Tahoma" w:hAnsi="Tahoma" w:cs="Tahoma"/>
                  <w:b/>
                  <w:bCs/>
                  <w:color w:val="FFFFFF" w:themeColor="background1"/>
                  <w:sz w:val="18"/>
                  <w:szCs w:val="18"/>
                  <w:lang w:val="es-BO" w:eastAsia="es-BO"/>
                </w:rPr>
                <w:delText>CUMPLE / NO CUMPLE</w:delText>
              </w:r>
            </w:del>
          </w:p>
        </w:tc>
      </w:tr>
      <w:tr w:rsidR="00782292" w:rsidRPr="00984C8B" w:rsidDel="003527D9" w:rsidTr="004309B1">
        <w:trPr>
          <w:trHeight w:val="454"/>
          <w:jc w:val="center"/>
          <w:del w:id="645" w:author="Jovana Montaño de Chavez" w:date="2016-03-29T10:51:00Z"/>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782292" w:rsidRPr="00984C8B" w:rsidDel="003527D9" w:rsidRDefault="00782292" w:rsidP="003C5199">
            <w:pPr>
              <w:jc w:val="center"/>
              <w:rPr>
                <w:del w:id="646" w:author="Jovana Montaño de Chavez" w:date="2016-03-29T10:51:00Z"/>
                <w:rFonts w:ascii="Tahoma" w:hAnsi="Tahoma" w:cs="Tahoma"/>
                <w:color w:val="004990"/>
                <w:sz w:val="20"/>
                <w:szCs w:val="20"/>
                <w:lang w:val="es-BO" w:eastAsia="es-BO"/>
              </w:rPr>
            </w:pPr>
            <w:del w:id="647" w:author="Jovana Montaño de Chavez" w:date="2016-03-29T10:51:00Z">
              <w:r w:rsidDel="003527D9">
                <w:rPr>
                  <w:rFonts w:ascii="Tahoma" w:hAnsi="Tahoma" w:cs="Tahoma"/>
                  <w:color w:val="004990"/>
                  <w:sz w:val="20"/>
                  <w:szCs w:val="20"/>
                  <w:lang w:val="es-BO" w:eastAsia="es-BO"/>
                </w:rPr>
                <w:delText>1</w:delText>
              </w:r>
            </w:del>
          </w:p>
        </w:tc>
        <w:tc>
          <w:tcPr>
            <w:tcW w:w="6055" w:type="dxa"/>
            <w:tcBorders>
              <w:top w:val="nil"/>
              <w:left w:val="nil"/>
              <w:bottom w:val="single" w:sz="4" w:space="0" w:color="auto"/>
              <w:right w:val="single" w:sz="4" w:space="0" w:color="auto"/>
            </w:tcBorders>
            <w:shd w:val="clear" w:color="000000" w:fill="FFFFFF"/>
            <w:vAlign w:val="center"/>
            <w:hideMark/>
          </w:tcPr>
          <w:p w:rsidR="00782292" w:rsidRPr="00984C8B" w:rsidDel="003527D9" w:rsidRDefault="00782292" w:rsidP="0044172A">
            <w:pPr>
              <w:jc w:val="both"/>
              <w:rPr>
                <w:del w:id="648" w:author="Jovana Montaño de Chavez" w:date="2016-03-29T10:51:00Z"/>
                <w:rFonts w:ascii="Tahoma" w:hAnsi="Tahoma" w:cs="Tahoma"/>
                <w:color w:val="004990"/>
                <w:sz w:val="18"/>
                <w:szCs w:val="18"/>
                <w:lang w:val="es-BO" w:eastAsia="es-BO"/>
              </w:rPr>
            </w:pPr>
            <w:del w:id="649" w:author="Jovana Montaño de Chavez" w:date="2016-03-29T10:51:00Z">
              <w:r w:rsidRPr="00984C8B" w:rsidDel="003527D9">
                <w:rPr>
                  <w:rFonts w:ascii="Tahoma" w:hAnsi="Tahoma" w:cs="Tahoma"/>
                  <w:color w:val="004990"/>
                  <w:sz w:val="18"/>
                  <w:szCs w:val="18"/>
                  <w:lang w:val="es-BO" w:eastAsia="es-BO"/>
                </w:rPr>
                <w:delText xml:space="preserve">Cumplimiento de todos los puntos MANDATORIOS </w:delText>
              </w:r>
            </w:del>
          </w:p>
        </w:tc>
        <w:tc>
          <w:tcPr>
            <w:tcW w:w="1701" w:type="dxa"/>
            <w:tcBorders>
              <w:top w:val="nil"/>
              <w:left w:val="nil"/>
              <w:bottom w:val="single" w:sz="4" w:space="0" w:color="auto"/>
              <w:right w:val="single" w:sz="8" w:space="0" w:color="auto"/>
            </w:tcBorders>
            <w:shd w:val="clear" w:color="auto" w:fill="auto"/>
            <w:noWrap/>
            <w:vAlign w:val="center"/>
            <w:hideMark/>
          </w:tcPr>
          <w:p w:rsidR="00782292" w:rsidRPr="00984C8B" w:rsidDel="003527D9" w:rsidRDefault="00472D9D" w:rsidP="003C5199">
            <w:pPr>
              <w:jc w:val="center"/>
              <w:rPr>
                <w:del w:id="650" w:author="Jovana Montaño de Chavez" w:date="2016-03-29T10:51:00Z"/>
                <w:rFonts w:ascii="Tahoma" w:hAnsi="Tahoma" w:cs="Tahoma"/>
                <w:color w:val="004990"/>
                <w:sz w:val="20"/>
                <w:szCs w:val="20"/>
                <w:lang w:val="es-BO" w:eastAsia="es-BO"/>
              </w:rPr>
            </w:pPr>
            <w:del w:id="651" w:author="Jovana Montaño de Chavez" w:date="2016-03-29T10:51:00Z">
              <w:r w:rsidDel="003527D9">
                <w:rPr>
                  <w:rFonts w:ascii="Tahoma" w:hAnsi="Tahoma" w:cs="Tahoma"/>
                  <w:bCs/>
                  <w:color w:val="004990"/>
                  <w:sz w:val="20"/>
                  <w:szCs w:val="20"/>
                  <w:lang w:val="es-BO" w:eastAsia="es-BO"/>
                </w:rPr>
                <w:delText>8</w:delText>
              </w:r>
              <w:r w:rsidR="00782292" w:rsidRPr="00984C8B" w:rsidDel="003527D9">
                <w:rPr>
                  <w:rFonts w:ascii="Tahoma" w:hAnsi="Tahoma" w:cs="Tahoma"/>
                  <w:bCs/>
                  <w:color w:val="004990"/>
                  <w:sz w:val="20"/>
                  <w:szCs w:val="20"/>
                  <w:lang w:val="es-BO" w:eastAsia="es-BO"/>
                </w:rPr>
                <w:delText>0%</w:delText>
              </w:r>
            </w:del>
          </w:p>
        </w:tc>
      </w:tr>
      <w:tr w:rsidR="0044172A" w:rsidRPr="00984C8B" w:rsidDel="003527D9" w:rsidTr="004309B1">
        <w:trPr>
          <w:trHeight w:val="454"/>
          <w:jc w:val="center"/>
          <w:del w:id="652" w:author="Jovana Montaño de Chavez" w:date="2016-03-29T10:51:00Z"/>
        </w:trPr>
        <w:tc>
          <w:tcPr>
            <w:tcW w:w="709" w:type="dxa"/>
            <w:tcBorders>
              <w:top w:val="nil"/>
              <w:left w:val="single" w:sz="8" w:space="0" w:color="auto"/>
              <w:bottom w:val="single" w:sz="4" w:space="0" w:color="auto"/>
              <w:right w:val="single" w:sz="4" w:space="0" w:color="auto"/>
            </w:tcBorders>
            <w:shd w:val="clear" w:color="auto" w:fill="auto"/>
            <w:noWrap/>
            <w:vAlign w:val="center"/>
          </w:tcPr>
          <w:p w:rsidR="0044172A" w:rsidDel="003527D9" w:rsidRDefault="0044172A" w:rsidP="003C5199">
            <w:pPr>
              <w:jc w:val="center"/>
              <w:rPr>
                <w:del w:id="653" w:author="Jovana Montaño de Chavez" w:date="2016-03-29T10:51:00Z"/>
                <w:rFonts w:ascii="Tahoma" w:hAnsi="Tahoma" w:cs="Tahoma"/>
                <w:color w:val="004990"/>
                <w:sz w:val="20"/>
                <w:szCs w:val="20"/>
                <w:lang w:val="es-BO" w:eastAsia="es-BO"/>
              </w:rPr>
            </w:pPr>
            <w:del w:id="654" w:author="Jovana Montaño de Chavez" w:date="2016-03-29T10:51:00Z">
              <w:r w:rsidDel="003527D9">
                <w:rPr>
                  <w:rFonts w:ascii="Tahoma" w:hAnsi="Tahoma" w:cs="Tahoma"/>
                  <w:color w:val="004990"/>
                  <w:sz w:val="20"/>
                  <w:szCs w:val="20"/>
                  <w:lang w:val="es-BO" w:eastAsia="es-BO"/>
                </w:rPr>
                <w:delText>2</w:delText>
              </w:r>
            </w:del>
          </w:p>
        </w:tc>
        <w:tc>
          <w:tcPr>
            <w:tcW w:w="6055" w:type="dxa"/>
            <w:tcBorders>
              <w:top w:val="nil"/>
              <w:left w:val="nil"/>
              <w:bottom w:val="single" w:sz="4" w:space="0" w:color="auto"/>
              <w:right w:val="single" w:sz="4" w:space="0" w:color="auto"/>
            </w:tcBorders>
            <w:shd w:val="clear" w:color="000000" w:fill="FFFFFF"/>
            <w:vAlign w:val="center"/>
          </w:tcPr>
          <w:p w:rsidR="0044172A" w:rsidRPr="00984C8B" w:rsidDel="003527D9" w:rsidRDefault="00472D9D" w:rsidP="0044172A">
            <w:pPr>
              <w:jc w:val="both"/>
              <w:rPr>
                <w:del w:id="655" w:author="Jovana Montaño de Chavez" w:date="2016-03-29T10:51:00Z"/>
                <w:rFonts w:ascii="Tahoma" w:hAnsi="Tahoma" w:cs="Tahoma"/>
                <w:color w:val="004990"/>
                <w:sz w:val="18"/>
                <w:szCs w:val="18"/>
                <w:lang w:val="es-BO" w:eastAsia="es-BO"/>
              </w:rPr>
            </w:pPr>
            <w:del w:id="656" w:author="Jovana Montaño de Chavez" w:date="2016-03-29T10:51:00Z">
              <w:r w:rsidDel="003527D9">
                <w:rPr>
                  <w:rFonts w:ascii="Tahoma" w:hAnsi="Tahoma" w:cs="Tahoma"/>
                  <w:color w:val="004990"/>
                  <w:sz w:val="18"/>
                  <w:szCs w:val="18"/>
                  <w:lang w:val="es-BO" w:eastAsia="es-BO"/>
                </w:rPr>
                <w:delText>Tiempo de Provisión</w:delText>
              </w:r>
            </w:del>
          </w:p>
        </w:tc>
        <w:tc>
          <w:tcPr>
            <w:tcW w:w="1701" w:type="dxa"/>
            <w:tcBorders>
              <w:top w:val="nil"/>
              <w:left w:val="nil"/>
              <w:bottom w:val="single" w:sz="4" w:space="0" w:color="auto"/>
              <w:right w:val="single" w:sz="8" w:space="0" w:color="auto"/>
            </w:tcBorders>
            <w:shd w:val="clear" w:color="auto" w:fill="auto"/>
            <w:noWrap/>
            <w:vAlign w:val="center"/>
          </w:tcPr>
          <w:p w:rsidR="0044172A" w:rsidDel="003527D9" w:rsidRDefault="00472D9D" w:rsidP="003C5199">
            <w:pPr>
              <w:jc w:val="center"/>
              <w:rPr>
                <w:del w:id="657" w:author="Jovana Montaño de Chavez" w:date="2016-03-29T10:51:00Z"/>
                <w:rFonts w:ascii="Tahoma" w:hAnsi="Tahoma" w:cs="Tahoma"/>
                <w:bCs/>
                <w:color w:val="004990"/>
                <w:sz w:val="20"/>
                <w:szCs w:val="20"/>
                <w:lang w:val="es-BO" w:eastAsia="es-BO"/>
              </w:rPr>
            </w:pPr>
            <w:del w:id="658" w:author="Jovana Montaño de Chavez" w:date="2016-03-29T10:51:00Z">
              <w:r w:rsidDel="003527D9">
                <w:rPr>
                  <w:rFonts w:ascii="Tahoma" w:hAnsi="Tahoma" w:cs="Tahoma"/>
                  <w:bCs/>
                  <w:color w:val="004990"/>
                  <w:sz w:val="20"/>
                  <w:szCs w:val="20"/>
                  <w:lang w:val="es-BO" w:eastAsia="es-BO"/>
                </w:rPr>
                <w:delText>20%</w:delText>
              </w:r>
            </w:del>
          </w:p>
        </w:tc>
      </w:tr>
      <w:tr w:rsidR="00782292" w:rsidRPr="00984C8B" w:rsidDel="003527D9" w:rsidTr="004309B1">
        <w:trPr>
          <w:trHeight w:val="262"/>
          <w:jc w:val="center"/>
          <w:del w:id="659" w:author="Jovana Montaño de Chavez" w:date="2016-03-29T10:51:00Z"/>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92" w:rsidRPr="00984C8B" w:rsidDel="003527D9" w:rsidRDefault="004C175D" w:rsidP="003C5199">
            <w:pPr>
              <w:jc w:val="center"/>
              <w:rPr>
                <w:del w:id="660" w:author="Jovana Montaño de Chavez" w:date="2016-03-29T10:51:00Z"/>
                <w:rFonts w:ascii="Tahoma" w:hAnsi="Tahoma" w:cs="Tahoma"/>
                <w:b/>
                <w:bCs/>
                <w:color w:val="004990"/>
                <w:sz w:val="20"/>
                <w:szCs w:val="20"/>
                <w:lang w:val="es-BO" w:eastAsia="es-BO"/>
              </w:rPr>
            </w:pPr>
            <w:del w:id="661" w:author="Jovana Montaño de Chavez" w:date="2016-03-29T10:51:00Z">
              <w:r w:rsidDel="003527D9">
                <w:rPr>
                  <w:rFonts w:ascii="Tahoma" w:hAnsi="Tahoma" w:cs="Tahoma"/>
                  <w:b/>
                  <w:bCs/>
                  <w:color w:val="004990"/>
                  <w:sz w:val="20"/>
                  <w:szCs w:val="20"/>
                  <w:lang w:val="es-BO" w:eastAsia="es-BO"/>
                </w:rPr>
                <w:delText xml:space="preserve">TOTAL CRITERIOS MANDATORIOS </w:delText>
              </w:r>
            </w:del>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92" w:rsidRPr="00984C8B" w:rsidDel="003527D9" w:rsidRDefault="004C175D" w:rsidP="003C5199">
            <w:pPr>
              <w:jc w:val="center"/>
              <w:rPr>
                <w:del w:id="662" w:author="Jovana Montaño de Chavez" w:date="2016-03-29T10:51:00Z"/>
                <w:rFonts w:ascii="Tahoma" w:hAnsi="Tahoma" w:cs="Tahoma"/>
                <w:b/>
                <w:bCs/>
                <w:color w:val="004990"/>
                <w:sz w:val="20"/>
                <w:szCs w:val="20"/>
                <w:lang w:val="es-BO" w:eastAsia="es-BO"/>
              </w:rPr>
            </w:pPr>
            <w:del w:id="663" w:author="Jovana Montaño de Chavez" w:date="2016-03-29T10:51:00Z">
              <w:r w:rsidDel="003527D9">
                <w:rPr>
                  <w:rFonts w:ascii="Tahoma" w:hAnsi="Tahoma" w:cs="Tahoma"/>
                  <w:b/>
                  <w:bCs/>
                  <w:color w:val="004990"/>
                  <w:sz w:val="20"/>
                  <w:szCs w:val="20"/>
                  <w:lang w:val="es-BO" w:eastAsia="es-BO"/>
                </w:rPr>
                <w:delText>10</w:delText>
              </w:r>
              <w:r w:rsidR="00782292" w:rsidRPr="00984C8B" w:rsidDel="003527D9">
                <w:rPr>
                  <w:rFonts w:ascii="Tahoma" w:hAnsi="Tahoma" w:cs="Tahoma"/>
                  <w:b/>
                  <w:bCs/>
                  <w:color w:val="004990"/>
                  <w:sz w:val="20"/>
                  <w:szCs w:val="20"/>
                  <w:lang w:val="es-BO" w:eastAsia="es-BO"/>
                </w:rPr>
                <w:delText>0%</w:delText>
              </w:r>
            </w:del>
          </w:p>
        </w:tc>
      </w:tr>
    </w:tbl>
    <w:p w:rsidR="004C175D" w:rsidDel="003527D9" w:rsidRDefault="004C175D" w:rsidP="00984C8B">
      <w:pPr>
        <w:pStyle w:val="Ttulo1"/>
        <w:numPr>
          <w:ilvl w:val="0"/>
          <w:numId w:val="0"/>
        </w:numPr>
        <w:jc w:val="center"/>
        <w:rPr>
          <w:del w:id="664" w:author="Jovana Montaño de Chavez" w:date="2016-03-29T10:51:00Z"/>
          <w:color w:val="004990"/>
          <w:sz w:val="28"/>
          <w:szCs w:val="28"/>
          <w:u w:val="none"/>
        </w:rPr>
      </w:pPr>
      <w:bookmarkStart w:id="665" w:name="_Toc398650620"/>
    </w:p>
    <w:p w:rsidR="004C175D" w:rsidRDefault="004C175D" w:rsidP="004C175D">
      <w:pPr>
        <w:rPr>
          <w:ins w:id="666" w:author="Jovana Montaño de Chavez" w:date="2016-03-29T10:47:00Z"/>
          <w:lang w:val="es-MX"/>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3527D9" w:rsidRPr="00090EA2" w:rsidTr="007428A1">
        <w:trPr>
          <w:trHeight w:val="119"/>
          <w:jc w:val="center"/>
          <w:ins w:id="667" w:author="Jovana Montaño de Chavez" w:date="2016-03-29T10:50:00Z"/>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3527D9" w:rsidRPr="00090EA2" w:rsidRDefault="003527D9" w:rsidP="007428A1">
            <w:pPr>
              <w:jc w:val="center"/>
              <w:rPr>
                <w:ins w:id="668" w:author="Jovana Montaño de Chavez" w:date="2016-03-29T10:50:00Z"/>
                <w:rFonts w:ascii="Tahoma" w:hAnsi="Tahoma" w:cs="Tahoma"/>
                <w:b/>
                <w:bCs/>
                <w:color w:val="FFFFFF" w:themeColor="background1"/>
                <w:sz w:val="20"/>
                <w:szCs w:val="20"/>
                <w:lang w:val="es-BO" w:eastAsia="es-BO"/>
              </w:rPr>
            </w:pPr>
            <w:ins w:id="669" w:author="Jovana Montaño de Chavez" w:date="2016-03-29T10:50:00Z">
              <w:r w:rsidRPr="00090EA2">
                <w:rPr>
                  <w:rFonts w:ascii="Tahoma" w:hAnsi="Tahoma" w:cs="Tahoma"/>
                  <w:b/>
                  <w:bCs/>
                  <w:color w:val="FFFFFF" w:themeColor="background1"/>
                  <w:sz w:val="20"/>
                  <w:szCs w:val="20"/>
                  <w:lang w:val="es-BO" w:eastAsia="es-BO"/>
                </w:rPr>
                <w:t>No.</w:t>
              </w:r>
            </w:ins>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527D9" w:rsidRPr="00090EA2" w:rsidRDefault="003527D9" w:rsidP="007428A1">
            <w:pPr>
              <w:jc w:val="center"/>
              <w:rPr>
                <w:ins w:id="670" w:author="Jovana Montaño de Chavez" w:date="2016-03-29T10:50:00Z"/>
                <w:rFonts w:ascii="Tahoma" w:hAnsi="Tahoma" w:cs="Tahoma"/>
                <w:b/>
                <w:bCs/>
                <w:color w:val="FFFFFF" w:themeColor="background1"/>
                <w:sz w:val="20"/>
                <w:szCs w:val="20"/>
                <w:lang w:val="es-BO" w:eastAsia="es-BO"/>
              </w:rPr>
            </w:pPr>
            <w:ins w:id="671" w:author="Jovana Montaño de Chavez" w:date="2016-03-29T10:50:00Z">
              <w:r w:rsidRPr="00090EA2">
                <w:rPr>
                  <w:rFonts w:ascii="Tahoma" w:hAnsi="Tahoma" w:cs="Tahoma"/>
                  <w:b/>
                  <w:bCs/>
                  <w:color w:val="FFFFFF" w:themeColor="background1"/>
                  <w:sz w:val="20"/>
                  <w:szCs w:val="20"/>
                  <w:lang w:val="es-BO" w:eastAsia="es-BO"/>
                </w:rPr>
                <w:t xml:space="preserve">CRITERIOS </w:t>
              </w:r>
              <w:r>
                <w:rPr>
                  <w:rFonts w:ascii="Tahoma" w:hAnsi="Tahoma" w:cs="Tahoma"/>
                  <w:b/>
                  <w:bCs/>
                  <w:color w:val="FFFFFF" w:themeColor="background1"/>
                  <w:sz w:val="20"/>
                  <w:szCs w:val="20"/>
                  <w:lang w:val="es-BO" w:eastAsia="es-BO"/>
                </w:rPr>
                <w:t>MANDATORIOS</w:t>
              </w:r>
            </w:ins>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3527D9" w:rsidRPr="00090EA2" w:rsidRDefault="003527D9" w:rsidP="007428A1">
            <w:pPr>
              <w:jc w:val="center"/>
              <w:rPr>
                <w:ins w:id="672" w:author="Jovana Montaño de Chavez" w:date="2016-03-29T10:50:00Z"/>
                <w:rFonts w:ascii="Tahoma" w:hAnsi="Tahoma" w:cs="Tahoma"/>
                <w:b/>
                <w:bCs/>
                <w:color w:val="FFFFFF" w:themeColor="background1"/>
                <w:sz w:val="20"/>
                <w:szCs w:val="20"/>
                <w:lang w:val="es-BO" w:eastAsia="es-BO"/>
              </w:rPr>
            </w:pPr>
            <w:ins w:id="673" w:author="Jovana Montaño de Chavez" w:date="2016-03-29T10:50:00Z">
              <w:r w:rsidRPr="00090EA2">
                <w:rPr>
                  <w:rFonts w:ascii="Tahoma" w:hAnsi="Tahoma" w:cs="Tahoma"/>
                  <w:b/>
                  <w:bCs/>
                  <w:color w:val="FFFFFF" w:themeColor="background1"/>
                  <w:sz w:val="20"/>
                  <w:szCs w:val="20"/>
                  <w:lang w:val="es-BO" w:eastAsia="es-BO"/>
                </w:rPr>
                <w:t>P</w:t>
              </w:r>
              <w:r>
                <w:rPr>
                  <w:rFonts w:ascii="Tahoma" w:hAnsi="Tahoma" w:cs="Tahoma"/>
                  <w:b/>
                  <w:bCs/>
                  <w:color w:val="FFFFFF" w:themeColor="background1"/>
                  <w:sz w:val="20"/>
                  <w:szCs w:val="20"/>
                  <w:lang w:val="es-BO" w:eastAsia="es-BO"/>
                </w:rPr>
                <w:t>ONDERACIÓN SOBRE (8</w:t>
              </w:r>
              <w:r w:rsidRPr="00090EA2">
                <w:rPr>
                  <w:rFonts w:ascii="Tahoma" w:hAnsi="Tahoma" w:cs="Tahoma"/>
                  <w:b/>
                  <w:bCs/>
                  <w:color w:val="FFFFFF" w:themeColor="background1"/>
                  <w:sz w:val="20"/>
                  <w:szCs w:val="20"/>
                  <w:lang w:val="es-BO" w:eastAsia="es-BO"/>
                </w:rPr>
                <w:t>0%)</w:t>
              </w:r>
            </w:ins>
          </w:p>
        </w:tc>
      </w:tr>
      <w:tr w:rsidR="003527D9" w:rsidRPr="009C2DE5" w:rsidTr="007428A1">
        <w:trPr>
          <w:trHeight w:val="315"/>
          <w:jc w:val="center"/>
          <w:ins w:id="674" w:author="Jovana Montaño de Chavez" w:date="2016-03-29T10:50:00Z"/>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3527D9" w:rsidRPr="009C2DE5" w:rsidRDefault="003527D9" w:rsidP="007428A1">
            <w:pPr>
              <w:jc w:val="center"/>
              <w:rPr>
                <w:ins w:id="675" w:author="Jovana Montaño de Chavez" w:date="2016-03-29T10:50:00Z"/>
                <w:rFonts w:ascii="Tahoma" w:hAnsi="Tahoma" w:cs="Tahoma"/>
                <w:color w:val="004990"/>
                <w:sz w:val="20"/>
                <w:szCs w:val="20"/>
                <w:lang w:val="es-BO" w:eastAsia="es-BO"/>
              </w:rPr>
            </w:pPr>
            <w:ins w:id="676" w:author="Jovana Montaño de Chavez" w:date="2016-03-29T10:50:00Z">
              <w:r>
                <w:rPr>
                  <w:rFonts w:ascii="Tahoma" w:hAnsi="Tahoma" w:cs="Tahoma"/>
                  <w:color w:val="004990"/>
                  <w:sz w:val="20"/>
                  <w:szCs w:val="20"/>
                  <w:lang w:val="es-BO" w:eastAsia="es-BO"/>
                </w:rPr>
                <w:t>1</w:t>
              </w:r>
            </w:ins>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3527D9" w:rsidRPr="009C2DE5" w:rsidRDefault="003527D9" w:rsidP="003527D9">
            <w:pPr>
              <w:rPr>
                <w:ins w:id="677" w:author="Jovana Montaño de Chavez" w:date="2016-03-29T10:50:00Z"/>
                <w:rFonts w:ascii="Tahoma" w:hAnsi="Tahoma" w:cs="Tahoma"/>
                <w:color w:val="004990"/>
                <w:sz w:val="20"/>
                <w:szCs w:val="20"/>
                <w:lang w:val="es-BO" w:eastAsia="es-BO"/>
              </w:rPr>
              <w:pPrChange w:id="678" w:author="Jovana Montaño de Chavez" w:date="2016-03-29T10:50:00Z">
                <w:pPr/>
              </w:pPrChange>
            </w:pPr>
            <w:ins w:id="679" w:author="Jovana Montaño de Chavez" w:date="2016-03-29T10:50:00Z">
              <w:r>
                <w:rPr>
                  <w:rFonts w:ascii="Tahoma" w:hAnsi="Tahoma" w:cs="Tahoma"/>
                  <w:color w:val="004990"/>
                  <w:sz w:val="18"/>
                  <w:szCs w:val="18"/>
                  <w:lang w:val="es-BO" w:eastAsia="es-BO"/>
                </w:rPr>
                <w:t xml:space="preserve">Cumplimiento de todos los </w:t>
              </w:r>
            </w:ins>
            <w:ins w:id="680" w:author="Jovana Montaño de Chavez" w:date="2016-03-29T10:51:00Z">
              <w:r>
                <w:rPr>
                  <w:rFonts w:ascii="Tahoma" w:hAnsi="Tahoma" w:cs="Tahoma"/>
                  <w:color w:val="004990"/>
                  <w:sz w:val="20"/>
                  <w:szCs w:val="20"/>
                  <w:lang w:val="es-BO" w:eastAsia="es-BO"/>
                </w:rPr>
                <w:t>Criterio</w:t>
              </w:r>
              <w:r>
                <w:rPr>
                  <w:rFonts w:ascii="Tahoma" w:hAnsi="Tahoma" w:cs="Tahoma"/>
                  <w:color w:val="004990"/>
                  <w:sz w:val="20"/>
                  <w:szCs w:val="20"/>
                  <w:lang w:val="es-BO" w:eastAsia="es-BO"/>
                </w:rPr>
                <w:t>s</w:t>
              </w:r>
            </w:ins>
            <w:ins w:id="681" w:author="Jovana Montaño de Chavez" w:date="2016-03-29T10:50:00Z">
              <w:r w:rsidRPr="00984C8B">
                <w:rPr>
                  <w:rFonts w:ascii="Tahoma" w:hAnsi="Tahoma" w:cs="Tahoma"/>
                  <w:color w:val="004990"/>
                  <w:sz w:val="18"/>
                  <w:szCs w:val="18"/>
                  <w:lang w:val="es-BO" w:eastAsia="es-BO"/>
                </w:rPr>
                <w:t xml:space="preserve"> MANDATORIOS </w:t>
              </w:r>
            </w:ins>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3527D9" w:rsidRPr="009C2DE5" w:rsidRDefault="003527D9" w:rsidP="007428A1">
            <w:pPr>
              <w:jc w:val="center"/>
              <w:rPr>
                <w:ins w:id="682" w:author="Jovana Montaño de Chavez" w:date="2016-03-29T10:50:00Z"/>
                <w:rFonts w:ascii="Tahoma" w:hAnsi="Tahoma" w:cs="Tahoma"/>
                <w:color w:val="004990"/>
                <w:sz w:val="20"/>
                <w:szCs w:val="20"/>
                <w:lang w:val="es-BO" w:eastAsia="es-BO"/>
              </w:rPr>
            </w:pPr>
            <w:ins w:id="683" w:author="Jovana Montaño de Chavez" w:date="2016-03-29T10:50:00Z">
              <w:r>
                <w:rPr>
                  <w:rFonts w:ascii="Tahoma" w:hAnsi="Tahoma" w:cs="Tahoma"/>
                  <w:color w:val="004990"/>
                  <w:sz w:val="20"/>
                  <w:szCs w:val="20"/>
                  <w:lang w:val="es-BO" w:eastAsia="es-BO"/>
                </w:rPr>
                <w:t>8</w:t>
              </w:r>
              <w:r>
                <w:rPr>
                  <w:rFonts w:ascii="Tahoma" w:hAnsi="Tahoma" w:cs="Tahoma"/>
                  <w:color w:val="004990"/>
                  <w:sz w:val="20"/>
                  <w:szCs w:val="20"/>
                  <w:lang w:val="es-BO" w:eastAsia="es-BO"/>
                </w:rPr>
                <w:t>0%</w:t>
              </w:r>
            </w:ins>
          </w:p>
        </w:tc>
      </w:tr>
      <w:tr w:rsidR="003527D9" w:rsidRPr="009C2DE5" w:rsidTr="007428A1">
        <w:trPr>
          <w:trHeight w:val="315"/>
          <w:jc w:val="center"/>
          <w:ins w:id="684" w:author="Jovana Montaño de Chavez" w:date="2016-03-29T10:50:00Z"/>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3527D9" w:rsidRPr="009C2DE5" w:rsidRDefault="003527D9" w:rsidP="007428A1">
            <w:pPr>
              <w:jc w:val="center"/>
              <w:rPr>
                <w:ins w:id="685" w:author="Jovana Montaño de Chavez" w:date="2016-03-29T10:50:00Z"/>
                <w:rFonts w:ascii="Tahoma" w:hAnsi="Tahoma" w:cs="Tahoma"/>
                <w:b/>
                <w:bCs/>
                <w:color w:val="004990"/>
                <w:sz w:val="20"/>
                <w:szCs w:val="20"/>
                <w:lang w:val="es-BO" w:eastAsia="es-BO"/>
              </w:rPr>
            </w:pPr>
            <w:ins w:id="686" w:author="Jovana Montaño de Chavez" w:date="2016-03-29T10:50:00Z">
              <w:r w:rsidRPr="009C2DE5">
                <w:rPr>
                  <w:rFonts w:ascii="Tahoma" w:hAnsi="Tahoma" w:cs="Tahoma"/>
                  <w:b/>
                  <w:bCs/>
                  <w:color w:val="004990"/>
                  <w:sz w:val="20"/>
                  <w:szCs w:val="20"/>
                  <w:lang w:val="es-BO" w:eastAsia="es-BO"/>
                </w:rPr>
                <w:t xml:space="preserve">TOTAL CRITERIOS </w:t>
              </w:r>
              <w:r>
                <w:rPr>
                  <w:rFonts w:ascii="Tahoma" w:hAnsi="Tahoma" w:cs="Tahoma"/>
                  <w:b/>
                  <w:bCs/>
                  <w:color w:val="004990"/>
                  <w:sz w:val="20"/>
                  <w:szCs w:val="20"/>
                  <w:lang w:val="es-BO" w:eastAsia="es-BO"/>
                </w:rPr>
                <w:t>MANDATORIO (A</w:t>
              </w:r>
              <w:r w:rsidRPr="009C2DE5">
                <w:rPr>
                  <w:rFonts w:ascii="Tahoma" w:hAnsi="Tahoma" w:cs="Tahoma"/>
                  <w:b/>
                  <w:bCs/>
                  <w:color w:val="004990"/>
                  <w:sz w:val="20"/>
                  <w:szCs w:val="20"/>
                  <w:lang w:val="es-BO" w:eastAsia="es-BO"/>
                </w:rPr>
                <w:t>)</w:t>
              </w:r>
            </w:ins>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3527D9" w:rsidRPr="009C2DE5" w:rsidRDefault="003527D9" w:rsidP="007428A1">
            <w:pPr>
              <w:jc w:val="center"/>
              <w:rPr>
                <w:ins w:id="687" w:author="Jovana Montaño de Chavez" w:date="2016-03-29T10:50:00Z"/>
                <w:rFonts w:ascii="Tahoma" w:hAnsi="Tahoma" w:cs="Tahoma"/>
                <w:b/>
                <w:bCs/>
                <w:color w:val="004990"/>
                <w:sz w:val="20"/>
                <w:szCs w:val="20"/>
                <w:lang w:val="es-BO" w:eastAsia="es-BO"/>
              </w:rPr>
            </w:pPr>
            <w:ins w:id="688" w:author="Jovana Montaño de Chavez" w:date="2016-03-29T10:51:00Z">
              <w:r>
                <w:rPr>
                  <w:rFonts w:ascii="Tahoma" w:hAnsi="Tahoma" w:cs="Tahoma"/>
                  <w:b/>
                  <w:bCs/>
                  <w:color w:val="004990"/>
                  <w:sz w:val="20"/>
                  <w:szCs w:val="20"/>
                  <w:lang w:val="es-BO" w:eastAsia="es-BO"/>
                </w:rPr>
                <w:t>8</w:t>
              </w:r>
            </w:ins>
            <w:ins w:id="689" w:author="Jovana Montaño de Chavez" w:date="2016-03-29T10:50:00Z">
              <w:r w:rsidRPr="009C2DE5">
                <w:rPr>
                  <w:rFonts w:ascii="Tahoma" w:hAnsi="Tahoma" w:cs="Tahoma"/>
                  <w:b/>
                  <w:bCs/>
                  <w:color w:val="004990"/>
                  <w:sz w:val="20"/>
                  <w:szCs w:val="20"/>
                  <w:lang w:val="es-BO" w:eastAsia="es-BO"/>
                </w:rPr>
                <w:t>0%</w:t>
              </w:r>
            </w:ins>
          </w:p>
        </w:tc>
      </w:tr>
      <w:tr w:rsidR="003527D9" w:rsidRPr="00090EA2" w:rsidTr="007428A1">
        <w:trPr>
          <w:trHeight w:val="119"/>
          <w:jc w:val="center"/>
          <w:ins w:id="690" w:author="Jovana Montaño de Chavez" w:date="2016-03-29T10:50:00Z"/>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3527D9" w:rsidRPr="00090EA2" w:rsidRDefault="003527D9" w:rsidP="007428A1">
            <w:pPr>
              <w:jc w:val="center"/>
              <w:rPr>
                <w:ins w:id="691" w:author="Jovana Montaño de Chavez" w:date="2016-03-29T10:50:00Z"/>
                <w:rFonts w:ascii="Tahoma" w:hAnsi="Tahoma" w:cs="Tahoma"/>
                <w:b/>
                <w:bCs/>
                <w:color w:val="FFFFFF" w:themeColor="background1"/>
                <w:sz w:val="20"/>
                <w:szCs w:val="20"/>
                <w:lang w:val="es-BO" w:eastAsia="es-BO"/>
              </w:rPr>
            </w:pPr>
            <w:ins w:id="692" w:author="Jovana Montaño de Chavez" w:date="2016-03-29T10:50:00Z">
              <w:r w:rsidRPr="00090EA2">
                <w:rPr>
                  <w:rFonts w:ascii="Tahoma" w:hAnsi="Tahoma" w:cs="Tahoma"/>
                  <w:b/>
                  <w:bCs/>
                  <w:color w:val="FFFFFF" w:themeColor="background1"/>
                  <w:sz w:val="20"/>
                  <w:szCs w:val="20"/>
                  <w:lang w:val="es-BO" w:eastAsia="es-BO"/>
                </w:rPr>
                <w:t>No.</w:t>
              </w:r>
            </w:ins>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527D9" w:rsidRPr="00090EA2" w:rsidRDefault="003527D9" w:rsidP="007428A1">
            <w:pPr>
              <w:jc w:val="center"/>
              <w:rPr>
                <w:ins w:id="693" w:author="Jovana Montaño de Chavez" w:date="2016-03-29T10:50:00Z"/>
                <w:rFonts w:ascii="Tahoma" w:hAnsi="Tahoma" w:cs="Tahoma"/>
                <w:b/>
                <w:bCs/>
                <w:color w:val="FFFFFF" w:themeColor="background1"/>
                <w:sz w:val="20"/>
                <w:szCs w:val="20"/>
                <w:lang w:val="es-BO" w:eastAsia="es-BO"/>
              </w:rPr>
            </w:pPr>
            <w:ins w:id="694" w:author="Jovana Montaño de Chavez" w:date="2016-03-29T10:50:00Z">
              <w:r w:rsidRPr="00090EA2">
                <w:rPr>
                  <w:rFonts w:ascii="Tahoma" w:hAnsi="Tahoma" w:cs="Tahoma"/>
                  <w:b/>
                  <w:bCs/>
                  <w:color w:val="FFFFFF" w:themeColor="background1"/>
                  <w:sz w:val="20"/>
                  <w:szCs w:val="20"/>
                  <w:lang w:val="es-BO" w:eastAsia="es-BO"/>
                </w:rPr>
                <w:t>CRITERIOS CALIFICABLES</w:t>
              </w:r>
            </w:ins>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3527D9" w:rsidRPr="00090EA2" w:rsidRDefault="003527D9" w:rsidP="007428A1">
            <w:pPr>
              <w:jc w:val="center"/>
              <w:rPr>
                <w:ins w:id="695" w:author="Jovana Montaño de Chavez" w:date="2016-03-29T10:50:00Z"/>
                <w:rFonts w:ascii="Tahoma" w:hAnsi="Tahoma" w:cs="Tahoma"/>
                <w:b/>
                <w:bCs/>
                <w:color w:val="FFFFFF" w:themeColor="background1"/>
                <w:sz w:val="20"/>
                <w:szCs w:val="20"/>
                <w:lang w:val="es-BO" w:eastAsia="es-BO"/>
              </w:rPr>
            </w:pPr>
            <w:ins w:id="696" w:author="Jovana Montaño de Chavez" w:date="2016-03-29T10:50:00Z">
              <w:r>
                <w:rPr>
                  <w:rFonts w:ascii="Tahoma" w:hAnsi="Tahoma" w:cs="Tahoma"/>
                  <w:b/>
                  <w:bCs/>
                  <w:color w:val="FFFFFF" w:themeColor="background1"/>
                  <w:sz w:val="20"/>
                  <w:szCs w:val="20"/>
                  <w:lang w:val="es-BO" w:eastAsia="es-BO"/>
                </w:rPr>
                <w:t>PONDERACIÓN SOBRE (20</w:t>
              </w:r>
              <w:r w:rsidRPr="00090EA2">
                <w:rPr>
                  <w:rFonts w:ascii="Tahoma" w:hAnsi="Tahoma" w:cs="Tahoma"/>
                  <w:b/>
                  <w:bCs/>
                  <w:color w:val="FFFFFF" w:themeColor="background1"/>
                  <w:sz w:val="20"/>
                  <w:szCs w:val="20"/>
                  <w:lang w:val="es-BO" w:eastAsia="es-BO"/>
                </w:rPr>
                <w:t>%)</w:t>
              </w:r>
            </w:ins>
          </w:p>
        </w:tc>
      </w:tr>
      <w:tr w:rsidR="003527D9" w:rsidRPr="009C2DE5" w:rsidTr="007428A1">
        <w:trPr>
          <w:trHeight w:val="315"/>
          <w:jc w:val="center"/>
          <w:ins w:id="697" w:author="Jovana Montaño de Chavez" w:date="2016-03-29T10:50:00Z"/>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3527D9" w:rsidRPr="009C2DE5" w:rsidRDefault="003527D9" w:rsidP="007428A1">
            <w:pPr>
              <w:jc w:val="center"/>
              <w:rPr>
                <w:ins w:id="698" w:author="Jovana Montaño de Chavez" w:date="2016-03-29T10:50:00Z"/>
                <w:rFonts w:ascii="Tahoma" w:hAnsi="Tahoma" w:cs="Tahoma"/>
                <w:color w:val="004990"/>
                <w:sz w:val="20"/>
                <w:szCs w:val="20"/>
                <w:lang w:val="es-BO" w:eastAsia="es-BO"/>
              </w:rPr>
            </w:pPr>
            <w:ins w:id="699" w:author="Jovana Montaño de Chavez" w:date="2016-03-29T10:50:00Z">
              <w:r>
                <w:rPr>
                  <w:rFonts w:ascii="Tahoma" w:hAnsi="Tahoma" w:cs="Tahoma"/>
                  <w:color w:val="004990"/>
                  <w:sz w:val="20"/>
                  <w:szCs w:val="20"/>
                  <w:lang w:val="es-BO" w:eastAsia="es-BO"/>
                </w:rPr>
                <w:t>1</w:t>
              </w:r>
            </w:ins>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3527D9" w:rsidRPr="009C2DE5" w:rsidRDefault="003527D9" w:rsidP="007428A1">
            <w:pPr>
              <w:rPr>
                <w:ins w:id="700" w:author="Jovana Montaño de Chavez" w:date="2016-03-29T10:50:00Z"/>
                <w:rFonts w:ascii="Tahoma" w:hAnsi="Tahoma" w:cs="Tahoma"/>
                <w:color w:val="004990"/>
                <w:sz w:val="20"/>
                <w:szCs w:val="20"/>
                <w:lang w:val="es-BO" w:eastAsia="es-BO"/>
              </w:rPr>
            </w:pPr>
            <w:ins w:id="701" w:author="Jovana Montaño de Chavez" w:date="2016-03-29T10:50:00Z">
              <w:r>
                <w:rPr>
                  <w:rFonts w:ascii="Tahoma" w:hAnsi="Tahoma" w:cs="Tahoma"/>
                  <w:color w:val="004990"/>
                  <w:sz w:val="18"/>
                  <w:szCs w:val="18"/>
                  <w:lang w:val="es-BO" w:eastAsia="es-BO"/>
                </w:rPr>
                <w:t>Tiempo de Provisión</w:t>
              </w:r>
            </w:ins>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3527D9" w:rsidRPr="009C2DE5" w:rsidRDefault="003527D9" w:rsidP="007428A1">
            <w:pPr>
              <w:jc w:val="center"/>
              <w:rPr>
                <w:ins w:id="702" w:author="Jovana Montaño de Chavez" w:date="2016-03-29T10:50:00Z"/>
                <w:rFonts w:ascii="Tahoma" w:hAnsi="Tahoma" w:cs="Tahoma"/>
                <w:color w:val="004990"/>
                <w:sz w:val="20"/>
                <w:szCs w:val="20"/>
                <w:lang w:val="es-BO" w:eastAsia="es-BO"/>
              </w:rPr>
            </w:pPr>
            <w:ins w:id="703" w:author="Jovana Montaño de Chavez" w:date="2016-03-29T10:50:00Z">
              <w:r>
                <w:rPr>
                  <w:rFonts w:ascii="Tahoma" w:hAnsi="Tahoma" w:cs="Tahoma"/>
                  <w:color w:val="004990"/>
                  <w:sz w:val="20"/>
                  <w:szCs w:val="20"/>
                  <w:lang w:val="es-BO" w:eastAsia="es-BO"/>
                </w:rPr>
                <w:t>20</w:t>
              </w:r>
              <w:r>
                <w:rPr>
                  <w:rFonts w:ascii="Tahoma" w:hAnsi="Tahoma" w:cs="Tahoma"/>
                  <w:color w:val="004990"/>
                  <w:sz w:val="20"/>
                  <w:szCs w:val="20"/>
                  <w:lang w:val="es-BO" w:eastAsia="es-BO"/>
                </w:rPr>
                <w:t>%</w:t>
              </w:r>
            </w:ins>
          </w:p>
        </w:tc>
      </w:tr>
      <w:tr w:rsidR="003527D9" w:rsidRPr="009C2DE5" w:rsidTr="007428A1">
        <w:trPr>
          <w:trHeight w:val="315"/>
          <w:jc w:val="center"/>
          <w:ins w:id="704" w:author="Jovana Montaño de Chavez" w:date="2016-03-29T10:50:00Z"/>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3527D9" w:rsidRPr="009C2DE5" w:rsidRDefault="003527D9" w:rsidP="007428A1">
            <w:pPr>
              <w:jc w:val="center"/>
              <w:rPr>
                <w:ins w:id="705" w:author="Jovana Montaño de Chavez" w:date="2016-03-29T10:50:00Z"/>
                <w:rFonts w:ascii="Tahoma" w:hAnsi="Tahoma" w:cs="Tahoma"/>
                <w:b/>
                <w:bCs/>
                <w:color w:val="004990"/>
                <w:sz w:val="20"/>
                <w:szCs w:val="20"/>
                <w:lang w:val="es-BO" w:eastAsia="es-BO"/>
              </w:rPr>
            </w:pPr>
            <w:ins w:id="706" w:author="Jovana Montaño de Chavez" w:date="2016-03-29T10:50:00Z">
              <w:r w:rsidRPr="009C2DE5">
                <w:rPr>
                  <w:rFonts w:ascii="Tahoma" w:hAnsi="Tahoma" w:cs="Tahoma"/>
                  <w:b/>
                  <w:bCs/>
                  <w:color w:val="004990"/>
                  <w:sz w:val="20"/>
                  <w:szCs w:val="20"/>
                  <w:lang w:val="es-BO" w:eastAsia="es-BO"/>
                </w:rPr>
                <w:t>TOTAL CRITERIOS CALIFICABLES (B)</w:t>
              </w:r>
            </w:ins>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3527D9" w:rsidRPr="009C2DE5" w:rsidRDefault="003527D9" w:rsidP="007428A1">
            <w:pPr>
              <w:jc w:val="center"/>
              <w:rPr>
                <w:ins w:id="707" w:author="Jovana Montaño de Chavez" w:date="2016-03-29T10:50:00Z"/>
                <w:rFonts w:ascii="Tahoma" w:hAnsi="Tahoma" w:cs="Tahoma"/>
                <w:b/>
                <w:bCs/>
                <w:color w:val="004990"/>
                <w:sz w:val="20"/>
                <w:szCs w:val="20"/>
                <w:lang w:val="es-BO" w:eastAsia="es-BO"/>
              </w:rPr>
            </w:pPr>
            <w:ins w:id="708" w:author="Jovana Montaño de Chavez" w:date="2016-03-29T10:51:00Z">
              <w:r>
                <w:rPr>
                  <w:rFonts w:ascii="Tahoma" w:hAnsi="Tahoma" w:cs="Tahoma"/>
                  <w:b/>
                  <w:bCs/>
                  <w:color w:val="004990"/>
                  <w:sz w:val="20"/>
                  <w:szCs w:val="20"/>
                  <w:lang w:val="es-BO" w:eastAsia="es-BO"/>
                </w:rPr>
                <w:t>2</w:t>
              </w:r>
            </w:ins>
            <w:ins w:id="709" w:author="Jovana Montaño de Chavez" w:date="2016-03-29T10:50:00Z">
              <w:r w:rsidRPr="009C2DE5">
                <w:rPr>
                  <w:rFonts w:ascii="Tahoma" w:hAnsi="Tahoma" w:cs="Tahoma"/>
                  <w:b/>
                  <w:bCs/>
                  <w:color w:val="004990"/>
                  <w:sz w:val="20"/>
                  <w:szCs w:val="20"/>
                  <w:lang w:val="es-BO" w:eastAsia="es-BO"/>
                </w:rPr>
                <w:t>0%</w:t>
              </w:r>
            </w:ins>
          </w:p>
        </w:tc>
      </w:tr>
      <w:tr w:rsidR="003527D9" w:rsidRPr="009C2DE5" w:rsidTr="007428A1">
        <w:trPr>
          <w:trHeight w:val="193"/>
          <w:jc w:val="center"/>
          <w:ins w:id="710" w:author="Jovana Montaño de Chavez" w:date="2016-03-29T10:50:00Z"/>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3527D9" w:rsidRPr="009C2DE5" w:rsidRDefault="003527D9" w:rsidP="007428A1">
            <w:pPr>
              <w:jc w:val="center"/>
              <w:rPr>
                <w:ins w:id="711" w:author="Jovana Montaño de Chavez" w:date="2016-03-29T10:50:00Z"/>
                <w:rFonts w:ascii="Tahoma" w:hAnsi="Tahoma" w:cs="Tahoma"/>
                <w:b/>
                <w:bCs/>
                <w:color w:val="004990"/>
                <w:sz w:val="20"/>
                <w:szCs w:val="20"/>
                <w:lang w:val="es-BO" w:eastAsia="es-BO"/>
              </w:rPr>
            </w:pPr>
            <w:ins w:id="712" w:author="Jovana Montaño de Chavez" w:date="2016-03-29T10:50:00Z">
              <w:r>
                <w:rPr>
                  <w:rFonts w:ascii="Tahoma" w:hAnsi="Tahoma" w:cs="Tahoma"/>
                  <w:b/>
                  <w:bCs/>
                  <w:color w:val="FFFFFF" w:themeColor="background1"/>
                  <w:sz w:val="20"/>
                  <w:szCs w:val="20"/>
                  <w:lang w:val="es-BO" w:eastAsia="es-BO"/>
                </w:rPr>
                <w:t>TOTAL CRITERIOS MANDATORIOS Y CALIFICABLES (A+B)</w:t>
              </w:r>
            </w:ins>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3527D9" w:rsidRPr="009C2DE5" w:rsidRDefault="003527D9" w:rsidP="007428A1">
            <w:pPr>
              <w:jc w:val="center"/>
              <w:rPr>
                <w:ins w:id="713" w:author="Jovana Montaño de Chavez" w:date="2016-03-29T10:50:00Z"/>
                <w:rFonts w:ascii="Tahoma" w:hAnsi="Tahoma" w:cs="Tahoma"/>
                <w:b/>
                <w:bCs/>
                <w:color w:val="004990"/>
                <w:sz w:val="20"/>
                <w:szCs w:val="20"/>
                <w:lang w:val="es-BO" w:eastAsia="es-BO"/>
              </w:rPr>
            </w:pPr>
            <w:ins w:id="714" w:author="Jovana Montaño de Chavez" w:date="2016-03-29T10:50:00Z">
              <w:r>
                <w:rPr>
                  <w:rFonts w:ascii="Tahoma" w:hAnsi="Tahoma" w:cs="Tahoma"/>
                  <w:b/>
                  <w:bCs/>
                  <w:color w:val="FFFFFF" w:themeColor="background1"/>
                  <w:sz w:val="20"/>
                  <w:szCs w:val="20"/>
                  <w:lang w:val="es-BO" w:eastAsia="es-BO"/>
                </w:rPr>
                <w:t>100%</w:t>
              </w:r>
            </w:ins>
          </w:p>
        </w:tc>
      </w:tr>
      <w:tr w:rsidR="003527D9" w:rsidRPr="009C2DE5" w:rsidTr="007428A1">
        <w:trPr>
          <w:trHeight w:val="193"/>
          <w:jc w:val="center"/>
          <w:ins w:id="715" w:author="Jovana Montaño de Chavez" w:date="2016-03-29T10:50:00Z"/>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3527D9" w:rsidRPr="009C2DE5" w:rsidRDefault="003527D9" w:rsidP="007428A1">
            <w:pPr>
              <w:jc w:val="center"/>
              <w:rPr>
                <w:ins w:id="716" w:author="Jovana Montaño de Chavez" w:date="2016-03-29T10:50:00Z"/>
                <w:rFonts w:ascii="Tahoma" w:hAnsi="Tahoma" w:cs="Tahoma"/>
                <w:b/>
                <w:bCs/>
                <w:color w:val="004990"/>
                <w:sz w:val="20"/>
                <w:szCs w:val="20"/>
                <w:lang w:val="es-BO" w:eastAsia="es-BO"/>
              </w:rPr>
            </w:pPr>
            <w:ins w:id="717" w:author="Jovana Montaño de Chavez" w:date="2016-03-29T10:50:00Z">
              <w:r w:rsidRPr="009C2DE5">
                <w:rPr>
                  <w:rFonts w:ascii="Tahoma" w:hAnsi="Tahoma" w:cs="Tahoma"/>
                  <w:b/>
                  <w:bCs/>
                  <w:color w:val="004990"/>
                  <w:sz w:val="20"/>
                  <w:szCs w:val="20"/>
                  <w:lang w:val="es-BO" w:eastAsia="es-BO"/>
                </w:rPr>
                <w:t xml:space="preserve">TOTAL CRITERIOS </w:t>
              </w:r>
              <w:r>
                <w:rPr>
                  <w:rFonts w:ascii="Tahoma" w:hAnsi="Tahoma" w:cs="Tahoma"/>
                  <w:b/>
                  <w:bCs/>
                  <w:color w:val="004990"/>
                  <w:sz w:val="20"/>
                  <w:szCs w:val="20"/>
                  <w:lang w:val="es-BO" w:eastAsia="es-BO"/>
                </w:rPr>
                <w:t>MANDATORIO (A</w:t>
              </w:r>
              <w:r w:rsidRPr="009C2DE5">
                <w:rPr>
                  <w:rFonts w:ascii="Tahoma" w:hAnsi="Tahoma" w:cs="Tahoma"/>
                  <w:b/>
                  <w:bCs/>
                  <w:color w:val="004990"/>
                  <w:sz w:val="20"/>
                  <w:szCs w:val="20"/>
                  <w:lang w:val="es-BO" w:eastAsia="es-BO"/>
                </w:rPr>
                <w:t>)</w:t>
              </w:r>
            </w:ins>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3527D9" w:rsidRPr="009C2DE5" w:rsidRDefault="003527D9" w:rsidP="007428A1">
            <w:pPr>
              <w:jc w:val="center"/>
              <w:rPr>
                <w:ins w:id="718" w:author="Jovana Montaño de Chavez" w:date="2016-03-29T10:50:00Z"/>
                <w:rFonts w:ascii="Tahoma" w:hAnsi="Tahoma" w:cs="Tahoma"/>
                <w:b/>
                <w:bCs/>
                <w:color w:val="004990"/>
                <w:sz w:val="20"/>
                <w:szCs w:val="20"/>
                <w:lang w:val="es-BO" w:eastAsia="es-BO"/>
              </w:rPr>
            </w:pPr>
            <w:ins w:id="719" w:author="Jovana Montaño de Chavez" w:date="2016-03-29T10:50:00Z">
              <w:r>
                <w:rPr>
                  <w:rFonts w:ascii="Tahoma" w:hAnsi="Tahoma" w:cs="Tahoma"/>
                  <w:b/>
                  <w:bCs/>
                  <w:color w:val="004990"/>
                  <w:sz w:val="20"/>
                  <w:szCs w:val="20"/>
                  <w:lang w:val="es-BO" w:eastAsia="es-BO"/>
                </w:rPr>
                <w:t>7</w:t>
              </w:r>
              <w:r w:rsidRPr="009C2DE5">
                <w:rPr>
                  <w:rFonts w:ascii="Tahoma" w:hAnsi="Tahoma" w:cs="Tahoma"/>
                  <w:b/>
                  <w:bCs/>
                  <w:color w:val="004990"/>
                  <w:sz w:val="20"/>
                  <w:szCs w:val="20"/>
                  <w:lang w:val="es-BO" w:eastAsia="es-BO"/>
                </w:rPr>
                <w:t>0%</w:t>
              </w:r>
            </w:ins>
          </w:p>
        </w:tc>
      </w:tr>
    </w:tbl>
    <w:p w:rsidR="003527D9" w:rsidRDefault="003527D9" w:rsidP="004C175D">
      <w:pPr>
        <w:rPr>
          <w:ins w:id="720" w:author="Jovana Montaño de Chavez" w:date="2016-03-29T10:47:00Z"/>
          <w:lang w:val="es-MX"/>
        </w:rPr>
      </w:pPr>
    </w:p>
    <w:p w:rsidR="003527D9" w:rsidRDefault="003527D9" w:rsidP="004C175D">
      <w:pPr>
        <w:rPr>
          <w:ins w:id="721" w:author="Jovana Montaño de Chavez" w:date="2016-03-29T10:47:00Z"/>
          <w:lang w:val="es-MX"/>
        </w:rPr>
      </w:pPr>
    </w:p>
    <w:p w:rsidR="003527D9" w:rsidRDefault="003527D9" w:rsidP="004C175D">
      <w:pPr>
        <w:rPr>
          <w:ins w:id="722" w:author="Jovana Montaño de Chavez" w:date="2016-03-29T10:47:00Z"/>
          <w:lang w:val="es-MX"/>
        </w:rPr>
      </w:pPr>
    </w:p>
    <w:p w:rsidR="003527D9" w:rsidRDefault="003527D9" w:rsidP="004C175D">
      <w:pPr>
        <w:rPr>
          <w:ins w:id="723" w:author="Jovana Montaño de Chavez" w:date="2016-03-29T10:47:00Z"/>
          <w:lang w:val="es-MX"/>
        </w:rPr>
      </w:pPr>
    </w:p>
    <w:p w:rsidR="003527D9" w:rsidRDefault="003527D9" w:rsidP="004C175D">
      <w:pPr>
        <w:rPr>
          <w:ins w:id="724" w:author="Jovana Montaño de Chavez" w:date="2016-03-29T10:47:00Z"/>
          <w:lang w:val="es-MX"/>
        </w:rPr>
      </w:pPr>
    </w:p>
    <w:p w:rsidR="003527D9" w:rsidRDefault="003527D9" w:rsidP="004C175D">
      <w:pPr>
        <w:rPr>
          <w:ins w:id="725" w:author="Jovana Montaño de Chavez" w:date="2016-03-29T10:47:00Z"/>
          <w:lang w:val="es-MX"/>
        </w:rPr>
      </w:pPr>
    </w:p>
    <w:p w:rsidR="003527D9" w:rsidRDefault="003527D9" w:rsidP="004C175D">
      <w:pPr>
        <w:rPr>
          <w:ins w:id="726" w:author="Jovana Montaño de Chavez" w:date="2016-03-29T10:47:00Z"/>
          <w:lang w:val="es-MX"/>
        </w:rPr>
      </w:pPr>
    </w:p>
    <w:p w:rsidR="003527D9" w:rsidRDefault="003527D9" w:rsidP="004C175D">
      <w:pPr>
        <w:rPr>
          <w:ins w:id="727" w:author="Jovana Montaño de Chavez" w:date="2016-03-29T10:47:00Z"/>
          <w:lang w:val="es-MX"/>
        </w:rPr>
      </w:pPr>
    </w:p>
    <w:p w:rsidR="003527D9" w:rsidRDefault="003527D9" w:rsidP="004C175D">
      <w:pPr>
        <w:rPr>
          <w:ins w:id="728" w:author="Jovana Montaño de Chavez" w:date="2016-03-29T10:47:00Z"/>
          <w:lang w:val="es-MX"/>
        </w:rPr>
      </w:pPr>
    </w:p>
    <w:p w:rsidR="003527D9" w:rsidRDefault="003527D9" w:rsidP="004C175D">
      <w:pPr>
        <w:rPr>
          <w:ins w:id="729" w:author="Jovana Montaño de Chavez" w:date="2016-03-29T10:47:00Z"/>
          <w:lang w:val="es-MX"/>
        </w:rPr>
      </w:pPr>
    </w:p>
    <w:p w:rsidR="003527D9" w:rsidRDefault="003527D9" w:rsidP="004C175D">
      <w:pPr>
        <w:rPr>
          <w:ins w:id="730" w:author="Jovana Montaño de Chavez" w:date="2016-03-29T10:47:00Z"/>
          <w:lang w:val="es-MX"/>
        </w:rPr>
      </w:pPr>
    </w:p>
    <w:p w:rsidR="003527D9" w:rsidRDefault="003527D9" w:rsidP="004C175D">
      <w:pPr>
        <w:rPr>
          <w:ins w:id="731" w:author="Jovana Montaño de Chavez" w:date="2016-03-29T10:47:00Z"/>
          <w:lang w:val="es-MX"/>
        </w:rPr>
      </w:pPr>
    </w:p>
    <w:p w:rsidR="003527D9" w:rsidRDefault="003527D9" w:rsidP="004C175D">
      <w:pPr>
        <w:rPr>
          <w:ins w:id="732" w:author="Jovana Montaño de Chavez" w:date="2016-03-29T10:47:00Z"/>
          <w:lang w:val="es-MX"/>
        </w:rPr>
      </w:pPr>
    </w:p>
    <w:p w:rsidR="003527D9" w:rsidRDefault="003527D9" w:rsidP="004C175D">
      <w:pPr>
        <w:rPr>
          <w:ins w:id="733" w:author="Jovana Montaño de Chavez" w:date="2016-03-29T10:47:00Z"/>
          <w:lang w:val="es-MX"/>
        </w:rPr>
      </w:pPr>
    </w:p>
    <w:p w:rsidR="003527D9" w:rsidRDefault="003527D9" w:rsidP="004C175D">
      <w:pPr>
        <w:rPr>
          <w:ins w:id="734" w:author="Jovana Montaño de Chavez" w:date="2016-03-29T10:47:00Z"/>
          <w:lang w:val="es-MX"/>
        </w:rPr>
      </w:pPr>
    </w:p>
    <w:p w:rsidR="003527D9" w:rsidRDefault="003527D9" w:rsidP="004C175D">
      <w:pPr>
        <w:rPr>
          <w:ins w:id="735" w:author="Jovana Montaño de Chavez" w:date="2016-03-29T10:47:00Z"/>
          <w:lang w:val="es-MX"/>
        </w:rPr>
      </w:pPr>
    </w:p>
    <w:p w:rsidR="003527D9" w:rsidRDefault="003527D9" w:rsidP="004C175D">
      <w:pPr>
        <w:rPr>
          <w:ins w:id="736" w:author="Jovana Montaño de Chavez" w:date="2016-03-29T10:47:00Z"/>
          <w:lang w:val="es-MX"/>
        </w:rPr>
      </w:pPr>
    </w:p>
    <w:p w:rsidR="003527D9" w:rsidRDefault="003527D9" w:rsidP="004C175D">
      <w:pPr>
        <w:rPr>
          <w:ins w:id="737" w:author="Jovana Montaño de Chavez" w:date="2016-03-29T10:47:00Z"/>
          <w:lang w:val="es-MX"/>
        </w:rPr>
      </w:pPr>
    </w:p>
    <w:p w:rsidR="003527D9" w:rsidRDefault="003527D9" w:rsidP="004C175D">
      <w:pPr>
        <w:rPr>
          <w:ins w:id="738" w:author="Jovana Montaño de Chavez" w:date="2016-03-29T10:47:00Z"/>
          <w:lang w:val="es-MX"/>
        </w:rPr>
      </w:pPr>
    </w:p>
    <w:p w:rsidR="003527D9" w:rsidRDefault="003527D9" w:rsidP="004C175D">
      <w:pPr>
        <w:rPr>
          <w:ins w:id="739" w:author="Jovana Montaño de Chavez" w:date="2016-03-29T10:47:00Z"/>
          <w:lang w:val="es-MX"/>
        </w:rPr>
      </w:pPr>
    </w:p>
    <w:p w:rsidR="003527D9" w:rsidRDefault="003527D9" w:rsidP="004C175D">
      <w:pPr>
        <w:rPr>
          <w:ins w:id="740" w:author="Jovana Montaño de Chavez" w:date="2016-03-29T10:47:00Z"/>
          <w:lang w:val="es-MX"/>
        </w:rPr>
      </w:pPr>
    </w:p>
    <w:p w:rsidR="003527D9" w:rsidRDefault="003527D9" w:rsidP="004C175D">
      <w:pPr>
        <w:rPr>
          <w:ins w:id="741" w:author="Jovana Montaño de Chavez" w:date="2016-03-29T10:47:00Z"/>
          <w:lang w:val="es-MX"/>
        </w:rPr>
      </w:pPr>
    </w:p>
    <w:p w:rsidR="003527D9" w:rsidRDefault="003527D9" w:rsidP="004C175D">
      <w:pPr>
        <w:rPr>
          <w:ins w:id="742" w:author="Jovana Montaño de Chavez" w:date="2016-03-29T10:47:00Z"/>
          <w:lang w:val="es-MX"/>
        </w:rPr>
      </w:pPr>
    </w:p>
    <w:p w:rsidR="003527D9" w:rsidRDefault="003527D9" w:rsidP="004C175D">
      <w:pPr>
        <w:rPr>
          <w:ins w:id="743" w:author="Jovana Montaño de Chavez" w:date="2016-03-29T10:47:00Z"/>
          <w:lang w:val="es-MX"/>
        </w:rPr>
      </w:pPr>
    </w:p>
    <w:p w:rsidR="003527D9" w:rsidRPr="004C175D" w:rsidRDefault="003527D9" w:rsidP="004C175D">
      <w:pPr>
        <w:rPr>
          <w:lang w:val="es-MX"/>
        </w:rPr>
      </w:pPr>
    </w:p>
    <w:p w:rsidR="004C175D" w:rsidRDefault="004C175D" w:rsidP="00984C8B">
      <w:pPr>
        <w:pStyle w:val="Ttulo1"/>
        <w:numPr>
          <w:ilvl w:val="0"/>
          <w:numId w:val="0"/>
        </w:numPr>
        <w:jc w:val="center"/>
        <w:rPr>
          <w:ins w:id="744" w:author="Jovana Montaño de Chavez" w:date="2016-03-29T10:48:00Z"/>
          <w:color w:val="004990"/>
          <w:sz w:val="28"/>
          <w:szCs w:val="28"/>
          <w:u w:val="none"/>
        </w:rPr>
      </w:pPr>
    </w:p>
    <w:p w:rsidR="003527D9" w:rsidRDefault="003527D9" w:rsidP="003527D9">
      <w:pPr>
        <w:rPr>
          <w:ins w:id="745" w:author="Jovana Montaño de Chavez" w:date="2016-03-29T10:48:00Z"/>
          <w:lang w:val="es-MX"/>
        </w:rPr>
        <w:pPrChange w:id="746" w:author="Jovana Montaño de Chavez" w:date="2016-03-29T10:48:00Z">
          <w:pPr>
            <w:pStyle w:val="Ttulo1"/>
            <w:numPr>
              <w:numId w:val="0"/>
            </w:numPr>
            <w:tabs>
              <w:tab w:val="clear" w:pos="360"/>
            </w:tabs>
            <w:ind w:left="0" w:firstLine="0"/>
            <w:jc w:val="center"/>
          </w:pPr>
        </w:pPrChange>
      </w:pPr>
    </w:p>
    <w:p w:rsidR="003527D9" w:rsidRDefault="003527D9" w:rsidP="003527D9">
      <w:pPr>
        <w:rPr>
          <w:ins w:id="747" w:author="Jovana Montaño de Chavez" w:date="2016-03-29T10:48:00Z"/>
          <w:lang w:val="es-MX"/>
        </w:rPr>
        <w:pPrChange w:id="748" w:author="Jovana Montaño de Chavez" w:date="2016-03-29T10:48:00Z">
          <w:pPr>
            <w:pStyle w:val="Ttulo1"/>
            <w:numPr>
              <w:numId w:val="0"/>
            </w:numPr>
            <w:tabs>
              <w:tab w:val="clear" w:pos="360"/>
            </w:tabs>
            <w:ind w:left="0" w:firstLine="0"/>
            <w:jc w:val="center"/>
          </w:pPr>
        </w:pPrChange>
      </w:pPr>
    </w:p>
    <w:p w:rsidR="003527D9" w:rsidRDefault="003527D9" w:rsidP="003527D9">
      <w:pPr>
        <w:rPr>
          <w:ins w:id="749" w:author="Jovana Montaño de Chavez" w:date="2016-03-29T10:48:00Z"/>
          <w:lang w:val="es-MX"/>
        </w:rPr>
        <w:pPrChange w:id="750" w:author="Jovana Montaño de Chavez" w:date="2016-03-29T10:48:00Z">
          <w:pPr>
            <w:pStyle w:val="Ttulo1"/>
            <w:numPr>
              <w:numId w:val="0"/>
            </w:numPr>
            <w:tabs>
              <w:tab w:val="clear" w:pos="360"/>
            </w:tabs>
            <w:ind w:left="0" w:firstLine="0"/>
            <w:jc w:val="center"/>
          </w:pPr>
        </w:pPrChange>
      </w:pPr>
    </w:p>
    <w:p w:rsidR="003527D9" w:rsidRDefault="003527D9" w:rsidP="003527D9">
      <w:pPr>
        <w:rPr>
          <w:ins w:id="751" w:author="Jovana Montaño de Chavez" w:date="2016-03-29T10:48:00Z"/>
          <w:lang w:val="es-MX"/>
        </w:rPr>
        <w:pPrChange w:id="752" w:author="Jovana Montaño de Chavez" w:date="2016-03-29T10:48:00Z">
          <w:pPr>
            <w:pStyle w:val="Ttulo1"/>
            <w:numPr>
              <w:numId w:val="0"/>
            </w:numPr>
            <w:tabs>
              <w:tab w:val="clear" w:pos="360"/>
            </w:tabs>
            <w:ind w:left="0" w:firstLine="0"/>
            <w:jc w:val="center"/>
          </w:pPr>
        </w:pPrChange>
      </w:pPr>
    </w:p>
    <w:p w:rsidR="003527D9" w:rsidRDefault="003527D9" w:rsidP="003527D9">
      <w:pPr>
        <w:rPr>
          <w:ins w:id="753" w:author="Jovana Montaño de Chavez" w:date="2016-03-29T10:48:00Z"/>
          <w:lang w:val="es-MX"/>
        </w:rPr>
        <w:pPrChange w:id="754" w:author="Jovana Montaño de Chavez" w:date="2016-03-29T10:48:00Z">
          <w:pPr>
            <w:pStyle w:val="Ttulo1"/>
            <w:numPr>
              <w:numId w:val="0"/>
            </w:numPr>
            <w:tabs>
              <w:tab w:val="clear" w:pos="360"/>
            </w:tabs>
            <w:ind w:left="0" w:firstLine="0"/>
            <w:jc w:val="center"/>
          </w:pPr>
        </w:pPrChange>
      </w:pPr>
    </w:p>
    <w:p w:rsidR="003527D9" w:rsidRDefault="003527D9" w:rsidP="003527D9">
      <w:pPr>
        <w:rPr>
          <w:ins w:id="755" w:author="Jovana Montaño de Chavez" w:date="2016-03-29T10:48:00Z"/>
          <w:lang w:val="es-MX"/>
        </w:rPr>
        <w:pPrChange w:id="756" w:author="Jovana Montaño de Chavez" w:date="2016-03-29T10:48:00Z">
          <w:pPr>
            <w:pStyle w:val="Ttulo1"/>
            <w:numPr>
              <w:numId w:val="0"/>
            </w:numPr>
            <w:tabs>
              <w:tab w:val="clear" w:pos="360"/>
            </w:tabs>
            <w:ind w:left="0" w:firstLine="0"/>
            <w:jc w:val="center"/>
          </w:pPr>
        </w:pPrChange>
      </w:pPr>
    </w:p>
    <w:p w:rsidR="003527D9" w:rsidRDefault="003527D9" w:rsidP="003527D9">
      <w:pPr>
        <w:rPr>
          <w:ins w:id="757" w:author="Jovana Montaño de Chavez" w:date="2016-03-29T10:48:00Z"/>
          <w:lang w:val="es-MX"/>
        </w:rPr>
        <w:pPrChange w:id="758" w:author="Jovana Montaño de Chavez" w:date="2016-03-29T10:48:00Z">
          <w:pPr>
            <w:pStyle w:val="Ttulo1"/>
            <w:numPr>
              <w:numId w:val="0"/>
            </w:numPr>
            <w:tabs>
              <w:tab w:val="clear" w:pos="360"/>
            </w:tabs>
            <w:ind w:left="0" w:firstLine="0"/>
            <w:jc w:val="center"/>
          </w:pPr>
        </w:pPrChange>
      </w:pPr>
    </w:p>
    <w:p w:rsidR="003527D9" w:rsidRDefault="003527D9" w:rsidP="003527D9">
      <w:pPr>
        <w:rPr>
          <w:ins w:id="759" w:author="Jovana Montaño de Chavez" w:date="2016-03-29T10:48:00Z"/>
          <w:lang w:val="es-MX"/>
        </w:rPr>
        <w:pPrChange w:id="760" w:author="Jovana Montaño de Chavez" w:date="2016-03-29T10:48:00Z">
          <w:pPr>
            <w:pStyle w:val="Ttulo1"/>
            <w:numPr>
              <w:numId w:val="0"/>
            </w:numPr>
            <w:tabs>
              <w:tab w:val="clear" w:pos="360"/>
            </w:tabs>
            <w:ind w:left="0" w:firstLine="0"/>
            <w:jc w:val="center"/>
          </w:pPr>
        </w:pPrChange>
      </w:pPr>
    </w:p>
    <w:p w:rsidR="003527D9" w:rsidRDefault="003527D9" w:rsidP="003527D9">
      <w:pPr>
        <w:rPr>
          <w:ins w:id="761" w:author="Jovana Montaño de Chavez" w:date="2016-03-29T10:48:00Z"/>
          <w:lang w:val="es-MX"/>
        </w:rPr>
        <w:pPrChange w:id="762" w:author="Jovana Montaño de Chavez" w:date="2016-03-29T10:48:00Z">
          <w:pPr>
            <w:pStyle w:val="Ttulo1"/>
            <w:numPr>
              <w:numId w:val="0"/>
            </w:numPr>
            <w:tabs>
              <w:tab w:val="clear" w:pos="360"/>
            </w:tabs>
            <w:ind w:left="0" w:firstLine="0"/>
            <w:jc w:val="center"/>
          </w:pPr>
        </w:pPrChange>
      </w:pPr>
    </w:p>
    <w:p w:rsidR="003527D9" w:rsidRDefault="003527D9" w:rsidP="003527D9">
      <w:pPr>
        <w:rPr>
          <w:ins w:id="763" w:author="Jovana Montaño de Chavez" w:date="2016-03-29T10:48:00Z"/>
          <w:lang w:val="es-MX"/>
        </w:rPr>
        <w:pPrChange w:id="764" w:author="Jovana Montaño de Chavez" w:date="2016-03-29T10:48:00Z">
          <w:pPr>
            <w:pStyle w:val="Ttulo1"/>
            <w:numPr>
              <w:numId w:val="0"/>
            </w:numPr>
            <w:tabs>
              <w:tab w:val="clear" w:pos="360"/>
            </w:tabs>
            <w:ind w:left="0" w:firstLine="0"/>
            <w:jc w:val="center"/>
          </w:pPr>
        </w:pPrChange>
      </w:pPr>
    </w:p>
    <w:p w:rsidR="003527D9" w:rsidRDefault="003527D9" w:rsidP="003527D9">
      <w:pPr>
        <w:rPr>
          <w:ins w:id="765" w:author="Jovana Montaño de Chavez" w:date="2016-03-29T10:48:00Z"/>
          <w:lang w:val="es-MX"/>
        </w:rPr>
        <w:pPrChange w:id="766" w:author="Jovana Montaño de Chavez" w:date="2016-03-29T10:48:00Z">
          <w:pPr>
            <w:pStyle w:val="Ttulo1"/>
            <w:numPr>
              <w:numId w:val="0"/>
            </w:numPr>
            <w:tabs>
              <w:tab w:val="clear" w:pos="360"/>
            </w:tabs>
            <w:ind w:left="0" w:firstLine="0"/>
            <w:jc w:val="center"/>
          </w:pPr>
        </w:pPrChange>
      </w:pPr>
    </w:p>
    <w:p w:rsidR="003527D9" w:rsidRDefault="003527D9" w:rsidP="003527D9">
      <w:pPr>
        <w:rPr>
          <w:ins w:id="767" w:author="Jovana Montaño de Chavez" w:date="2016-03-29T10:48:00Z"/>
          <w:lang w:val="es-MX"/>
        </w:rPr>
        <w:pPrChange w:id="768" w:author="Jovana Montaño de Chavez" w:date="2016-03-29T10:48:00Z">
          <w:pPr>
            <w:pStyle w:val="Ttulo1"/>
            <w:numPr>
              <w:numId w:val="0"/>
            </w:numPr>
            <w:tabs>
              <w:tab w:val="clear" w:pos="360"/>
            </w:tabs>
            <w:ind w:left="0" w:firstLine="0"/>
            <w:jc w:val="center"/>
          </w:pPr>
        </w:pPrChange>
      </w:pPr>
    </w:p>
    <w:p w:rsidR="003527D9" w:rsidRDefault="003527D9" w:rsidP="003527D9">
      <w:pPr>
        <w:rPr>
          <w:ins w:id="769" w:author="Jovana Montaño de Chavez" w:date="2016-03-29T10:48:00Z"/>
          <w:lang w:val="es-MX"/>
        </w:rPr>
        <w:pPrChange w:id="770" w:author="Jovana Montaño de Chavez" w:date="2016-03-29T10:48:00Z">
          <w:pPr>
            <w:pStyle w:val="Ttulo1"/>
            <w:numPr>
              <w:numId w:val="0"/>
            </w:numPr>
            <w:tabs>
              <w:tab w:val="clear" w:pos="360"/>
            </w:tabs>
            <w:ind w:left="0" w:firstLine="0"/>
            <w:jc w:val="center"/>
          </w:pPr>
        </w:pPrChange>
      </w:pPr>
    </w:p>
    <w:p w:rsidR="003527D9" w:rsidRDefault="003527D9" w:rsidP="003527D9">
      <w:pPr>
        <w:rPr>
          <w:ins w:id="771" w:author="Jovana Montaño de Chavez" w:date="2016-03-29T10:48:00Z"/>
          <w:lang w:val="es-MX"/>
        </w:rPr>
        <w:pPrChange w:id="772" w:author="Jovana Montaño de Chavez" w:date="2016-03-29T10:48:00Z">
          <w:pPr>
            <w:pStyle w:val="Ttulo1"/>
            <w:numPr>
              <w:numId w:val="0"/>
            </w:numPr>
            <w:tabs>
              <w:tab w:val="clear" w:pos="360"/>
            </w:tabs>
            <w:ind w:left="0" w:firstLine="0"/>
            <w:jc w:val="center"/>
          </w:pPr>
        </w:pPrChange>
      </w:pPr>
    </w:p>
    <w:p w:rsidR="003527D9" w:rsidRDefault="003527D9" w:rsidP="003527D9">
      <w:pPr>
        <w:rPr>
          <w:ins w:id="773" w:author="Jovana Montaño de Chavez" w:date="2016-03-29T10:48:00Z"/>
          <w:lang w:val="es-MX"/>
        </w:rPr>
        <w:pPrChange w:id="774" w:author="Jovana Montaño de Chavez" w:date="2016-03-29T10:48:00Z">
          <w:pPr>
            <w:pStyle w:val="Ttulo1"/>
            <w:numPr>
              <w:numId w:val="0"/>
            </w:numPr>
            <w:tabs>
              <w:tab w:val="clear" w:pos="360"/>
            </w:tabs>
            <w:ind w:left="0" w:firstLine="0"/>
            <w:jc w:val="center"/>
          </w:pPr>
        </w:pPrChange>
      </w:pPr>
    </w:p>
    <w:p w:rsidR="003527D9" w:rsidRDefault="003527D9" w:rsidP="003527D9">
      <w:pPr>
        <w:rPr>
          <w:ins w:id="775" w:author="Jovana Montaño de Chavez" w:date="2016-03-29T10:48:00Z"/>
          <w:lang w:val="es-MX"/>
        </w:rPr>
        <w:pPrChange w:id="776" w:author="Jovana Montaño de Chavez" w:date="2016-03-29T10:48:00Z">
          <w:pPr>
            <w:pStyle w:val="Ttulo1"/>
            <w:numPr>
              <w:numId w:val="0"/>
            </w:numPr>
            <w:tabs>
              <w:tab w:val="clear" w:pos="360"/>
            </w:tabs>
            <w:ind w:left="0" w:firstLine="0"/>
            <w:jc w:val="center"/>
          </w:pPr>
        </w:pPrChange>
      </w:pPr>
    </w:p>
    <w:p w:rsidR="003527D9" w:rsidRDefault="003527D9" w:rsidP="003527D9">
      <w:pPr>
        <w:rPr>
          <w:ins w:id="777" w:author="Jovana Montaño de Chavez" w:date="2016-03-29T10:48:00Z"/>
          <w:lang w:val="es-MX"/>
        </w:rPr>
        <w:pPrChange w:id="778" w:author="Jovana Montaño de Chavez" w:date="2016-03-29T10:48:00Z">
          <w:pPr>
            <w:pStyle w:val="Ttulo1"/>
            <w:numPr>
              <w:numId w:val="0"/>
            </w:numPr>
            <w:tabs>
              <w:tab w:val="clear" w:pos="360"/>
            </w:tabs>
            <w:ind w:left="0" w:firstLine="0"/>
            <w:jc w:val="center"/>
          </w:pPr>
        </w:pPrChange>
      </w:pPr>
    </w:p>
    <w:p w:rsidR="003527D9" w:rsidRDefault="003527D9" w:rsidP="003527D9">
      <w:pPr>
        <w:rPr>
          <w:ins w:id="779" w:author="Jovana Montaño de Chavez" w:date="2016-03-29T10:48:00Z"/>
          <w:lang w:val="es-MX"/>
        </w:rPr>
        <w:pPrChange w:id="780" w:author="Jovana Montaño de Chavez" w:date="2016-03-29T10:48:00Z">
          <w:pPr>
            <w:pStyle w:val="Ttulo1"/>
            <w:numPr>
              <w:numId w:val="0"/>
            </w:numPr>
            <w:tabs>
              <w:tab w:val="clear" w:pos="360"/>
            </w:tabs>
            <w:ind w:left="0" w:firstLine="0"/>
            <w:jc w:val="center"/>
          </w:pPr>
        </w:pPrChange>
      </w:pPr>
    </w:p>
    <w:p w:rsidR="003527D9" w:rsidRDefault="003527D9" w:rsidP="003527D9">
      <w:pPr>
        <w:rPr>
          <w:ins w:id="781" w:author="Jovana Montaño de Chavez" w:date="2016-03-29T10:48:00Z"/>
          <w:lang w:val="es-MX"/>
        </w:rPr>
        <w:pPrChange w:id="782" w:author="Jovana Montaño de Chavez" w:date="2016-03-29T10:48:00Z">
          <w:pPr>
            <w:pStyle w:val="Ttulo1"/>
            <w:numPr>
              <w:numId w:val="0"/>
            </w:numPr>
            <w:tabs>
              <w:tab w:val="clear" w:pos="360"/>
            </w:tabs>
            <w:ind w:left="0" w:firstLine="0"/>
            <w:jc w:val="center"/>
          </w:pPr>
        </w:pPrChange>
      </w:pPr>
    </w:p>
    <w:p w:rsidR="003527D9" w:rsidRDefault="003527D9" w:rsidP="003527D9">
      <w:pPr>
        <w:rPr>
          <w:ins w:id="783" w:author="Jovana Montaño de Chavez" w:date="2016-03-29T10:48:00Z"/>
          <w:lang w:val="es-MX"/>
        </w:rPr>
        <w:pPrChange w:id="784" w:author="Jovana Montaño de Chavez" w:date="2016-03-29T10:48:00Z">
          <w:pPr>
            <w:pStyle w:val="Ttulo1"/>
            <w:numPr>
              <w:numId w:val="0"/>
            </w:numPr>
            <w:tabs>
              <w:tab w:val="clear" w:pos="360"/>
            </w:tabs>
            <w:ind w:left="0" w:firstLine="0"/>
            <w:jc w:val="center"/>
          </w:pPr>
        </w:pPrChange>
      </w:pPr>
    </w:p>
    <w:p w:rsidR="003527D9" w:rsidRDefault="003527D9" w:rsidP="003527D9">
      <w:pPr>
        <w:rPr>
          <w:ins w:id="785" w:author="Jovana Montaño de Chavez" w:date="2016-03-29T10:48:00Z"/>
          <w:lang w:val="es-MX"/>
        </w:rPr>
        <w:pPrChange w:id="786" w:author="Jovana Montaño de Chavez" w:date="2016-03-29T10:48:00Z">
          <w:pPr>
            <w:pStyle w:val="Ttulo1"/>
            <w:numPr>
              <w:numId w:val="0"/>
            </w:numPr>
            <w:tabs>
              <w:tab w:val="clear" w:pos="360"/>
            </w:tabs>
            <w:ind w:left="0" w:firstLine="0"/>
            <w:jc w:val="center"/>
          </w:pPr>
        </w:pPrChange>
      </w:pPr>
      <w:bookmarkStart w:id="787" w:name="_GoBack"/>
      <w:bookmarkEnd w:id="787"/>
    </w:p>
    <w:p w:rsidR="003527D9" w:rsidRPr="003527D9" w:rsidRDefault="003527D9" w:rsidP="003527D9">
      <w:pPr>
        <w:rPr>
          <w:lang w:val="es-MX"/>
          <w:rPrChange w:id="788" w:author="Jovana Montaño de Chavez" w:date="2016-03-29T10:48:00Z">
            <w:rPr>
              <w:color w:val="004990"/>
              <w:sz w:val="28"/>
              <w:szCs w:val="28"/>
              <w:u w:val="none"/>
            </w:rPr>
          </w:rPrChange>
        </w:rPr>
        <w:pPrChange w:id="789" w:author="Jovana Montaño de Chavez" w:date="2016-03-29T10:48:00Z">
          <w:pPr>
            <w:pStyle w:val="Ttulo1"/>
            <w:numPr>
              <w:numId w:val="0"/>
            </w:numPr>
            <w:tabs>
              <w:tab w:val="clear" w:pos="360"/>
            </w:tabs>
            <w:ind w:left="0" w:firstLine="0"/>
            <w:jc w:val="center"/>
          </w:pPr>
        </w:pPrChange>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65"/>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p w:rsidR="004C175D" w:rsidRPr="00984C8B" w:rsidRDefault="004C175D" w:rsidP="00984C8B">
      <w:pPr>
        <w:rPr>
          <w:rFonts w:ascii="Tahoma" w:hAnsi="Tahoma" w:cs="Tahoma"/>
          <w:color w:val="004990"/>
          <w:sz w:val="22"/>
          <w:szCs w:val="22"/>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br w:type="page"/>
            </w:r>
            <w:r w:rsidRPr="0078321E">
              <w:rPr>
                <w:rFonts w:ascii="Tahoma" w:hAnsi="Tahoma" w:cs="Tahoma"/>
                <w:b/>
                <w:color w:val="FFFFFF" w:themeColor="background1"/>
                <w:sz w:val="28"/>
                <w:szCs w:val="28"/>
                <w:shd w:val="clear" w:color="auto" w:fill="004990"/>
                <w:lang w:val="pt-BR"/>
              </w:rPr>
              <w:t>ANEXO No. 1</w:t>
            </w:r>
          </w:p>
        </w:tc>
        <w:tc>
          <w:tcPr>
            <w:tcW w:w="6732"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984C8B">
      <w:pPr>
        <w:jc w:val="both"/>
        <w:rPr>
          <w:rFonts w:ascii="Tahoma" w:hAnsi="Tahoma" w:cs="Tahoma"/>
          <w:b/>
          <w:color w:val="004990"/>
          <w:sz w:val="22"/>
          <w:szCs w:val="22"/>
        </w:rPr>
      </w:pP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Generales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984C8B" w:rsidRPr="00984C8B" w:rsidRDefault="00984C8B" w:rsidP="00C53AE3">
      <w:pPr>
        <w:numPr>
          <w:ilvl w:val="0"/>
          <w:numId w:val="11"/>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w:t>
      </w:r>
      <w:r w:rsidRPr="00984C8B">
        <w:rPr>
          <w:rFonts w:ascii="Tahoma" w:hAnsi="Tahoma" w:cs="Tahoma"/>
          <w:color w:val="004990"/>
          <w:sz w:val="22"/>
          <w:szCs w:val="22"/>
        </w:rPr>
        <w:lastRenderedPageBreak/>
        <w:t>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984C8B" w:rsidP="0078321E">
      <w:pPr>
        <w:spacing w:before="120"/>
        <w:rPr>
          <w:rFonts w:ascii="Tahoma" w:hAnsi="Tahoma" w:cs="Tahoma"/>
          <w:b/>
          <w:color w:val="004990"/>
          <w:sz w:val="22"/>
          <w:szCs w:val="22"/>
        </w:rPr>
      </w:pPr>
    </w:p>
    <w:p w:rsidR="00984C8B" w:rsidRPr="00984C8B" w:rsidRDefault="00984C8B" w:rsidP="00C53AE3">
      <w:pPr>
        <w:numPr>
          <w:ilvl w:val="0"/>
          <w:numId w:val="11"/>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Participan del acto representantes de los proveedores que presentaron sus propuestas y la Comisión de Calificación de Entel S.A.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C53AE3">
      <w:pPr>
        <w:pStyle w:val="Prrafodelista"/>
        <w:numPr>
          <w:ilvl w:val="0"/>
          <w:numId w:val="1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984C8B" w:rsidRPr="00984C8B" w:rsidRDefault="00984C8B" w:rsidP="00C53AE3">
      <w:pPr>
        <w:pStyle w:val="Prrafodelista"/>
        <w:numPr>
          <w:ilvl w:val="0"/>
          <w:numId w:val="1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C53AE3">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984C8B" w:rsidRPr="00984C8B" w:rsidRDefault="00984C8B" w:rsidP="00C53AE3">
      <w:pPr>
        <w:pStyle w:val="Prrafodelista"/>
        <w:numPr>
          <w:ilvl w:val="1"/>
          <w:numId w:val="14"/>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C53AE3">
      <w:pPr>
        <w:pStyle w:val="Prrafodelista"/>
        <w:numPr>
          <w:ilvl w:val="1"/>
          <w:numId w:val="14"/>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C53AE3">
      <w:pPr>
        <w:pStyle w:val="Prrafodelista"/>
        <w:numPr>
          <w:ilvl w:val="1"/>
          <w:numId w:val="14"/>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984C8B" w:rsidRPr="00984C8B" w:rsidRDefault="00984C8B" w:rsidP="00C53AE3">
      <w:pPr>
        <w:pStyle w:val="Prrafodelista"/>
        <w:numPr>
          <w:ilvl w:val="1"/>
          <w:numId w:val="14"/>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  del representante Legal del proponente.</w:t>
      </w:r>
    </w:p>
    <w:p w:rsidR="00984C8B" w:rsidRPr="00984C8B" w:rsidRDefault="00984C8B" w:rsidP="00C53AE3">
      <w:pPr>
        <w:pStyle w:val="Prrafodelista"/>
        <w:numPr>
          <w:ilvl w:val="1"/>
          <w:numId w:val="14"/>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C53AE3">
      <w:pPr>
        <w:pStyle w:val="Prrafodelista"/>
        <w:numPr>
          <w:ilvl w:val="1"/>
          <w:numId w:val="14"/>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C53AE3">
      <w:pPr>
        <w:pStyle w:val="Prrafodelista"/>
        <w:numPr>
          <w:ilvl w:val="1"/>
          <w:numId w:val="14"/>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C53AE3">
      <w:pPr>
        <w:pStyle w:val="Prrafodelista"/>
        <w:numPr>
          <w:ilvl w:val="0"/>
          <w:numId w:val="15"/>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C53AE3">
      <w:pPr>
        <w:numPr>
          <w:ilvl w:val="0"/>
          <w:numId w:val="15"/>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rsidR="00984C8B" w:rsidRPr="00984C8B" w:rsidRDefault="00984C8B" w:rsidP="00C53AE3">
      <w:pPr>
        <w:numPr>
          <w:ilvl w:val="0"/>
          <w:numId w:val="15"/>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Pr="00984C8B">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rsidR="00984C8B" w:rsidRPr="00984C8B" w:rsidRDefault="00984C8B" w:rsidP="00C53AE3">
      <w:pPr>
        <w:pStyle w:val="Prrafodelista"/>
        <w:numPr>
          <w:ilvl w:val="0"/>
          <w:numId w:val="12"/>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C53AE3">
      <w:pPr>
        <w:numPr>
          <w:ilvl w:val="0"/>
          <w:numId w:val="12"/>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C53AE3">
      <w:pPr>
        <w:numPr>
          <w:ilvl w:val="0"/>
          <w:numId w:val="12"/>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C53AE3">
      <w:pPr>
        <w:numPr>
          <w:ilvl w:val="0"/>
          <w:numId w:val="11"/>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C53AE3">
      <w:pPr>
        <w:pStyle w:val="Prrafodelista"/>
        <w:numPr>
          <w:ilvl w:val="0"/>
          <w:numId w:val="13"/>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984C8B" w:rsidRPr="00984C8B" w:rsidRDefault="00984C8B" w:rsidP="00C53AE3">
      <w:pPr>
        <w:pStyle w:val="Prrafodelista"/>
        <w:numPr>
          <w:ilvl w:val="0"/>
          <w:numId w:val="13"/>
        </w:numPr>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Ofertas que tengan raspaduras, alteraciones o enmiendas.</w:t>
      </w:r>
    </w:p>
    <w:p w:rsidR="00984C8B" w:rsidRPr="00984C8B" w:rsidRDefault="00984C8B" w:rsidP="00C53AE3">
      <w:pPr>
        <w:pStyle w:val="Prrafodelista"/>
        <w:numPr>
          <w:ilvl w:val="0"/>
          <w:numId w:val="13"/>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rsidR="00984C8B" w:rsidRPr="00984C8B" w:rsidRDefault="00984C8B" w:rsidP="00C53AE3">
      <w:pPr>
        <w:pStyle w:val="Prrafodelista"/>
        <w:numPr>
          <w:ilvl w:val="0"/>
          <w:numId w:val="13"/>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C53AE3">
      <w:pPr>
        <w:pStyle w:val="Prrafodelista"/>
        <w:numPr>
          <w:ilvl w:val="0"/>
          <w:numId w:val="13"/>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rsidR="00984C8B" w:rsidRPr="00984C8B" w:rsidRDefault="00984C8B" w:rsidP="00C53AE3">
      <w:pPr>
        <w:pStyle w:val="Prrafodelista"/>
        <w:numPr>
          <w:ilvl w:val="0"/>
          <w:numId w:val="13"/>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C53AE3">
      <w:pPr>
        <w:numPr>
          <w:ilvl w:val="0"/>
          <w:numId w:val="11"/>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/2014</w:t>
            </w: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C53AE3">
      <w:pPr>
        <w:numPr>
          <w:ilvl w:val="0"/>
          <w:numId w:val="1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984C8B" w:rsidRPr="00984C8B" w:rsidRDefault="00984C8B" w:rsidP="00C53AE3">
      <w:pPr>
        <w:numPr>
          <w:ilvl w:val="0"/>
          <w:numId w:val="1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C53AE3">
      <w:pPr>
        <w:numPr>
          <w:ilvl w:val="0"/>
          <w:numId w:val="1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C53AE3">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C53AE3">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C53AE3">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w:t>
      </w:r>
      <w:r w:rsidRPr="00984C8B">
        <w:rPr>
          <w:rFonts w:ascii="Tahoma" w:hAnsi="Tahoma" w:cs="Tahoma"/>
          <w:color w:val="004990"/>
          <w:sz w:val="22"/>
          <w:szCs w:val="22"/>
          <w:lang w:val="es-ES_tradnl"/>
        </w:rPr>
        <w:lastRenderedPageBreak/>
        <w:t>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Pr="00984C8B" w:rsidRDefault="00984C8B"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Lugar,  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sectPr w:rsidR="00984C8B" w:rsidRPr="00984C8B" w:rsidSect="008638D9">
      <w:footerReference w:type="default" r:id="rId18"/>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0D257" w15:done="0"/>
  <w15:commentEx w15:paraId="3AB22DF8" w15:done="0"/>
  <w15:commentEx w15:paraId="609A5F2E" w15:done="0"/>
  <w15:commentEx w15:paraId="1D424A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C45" w:rsidRDefault="000D3C45">
      <w:r>
        <w:separator/>
      </w:r>
    </w:p>
  </w:endnote>
  <w:endnote w:type="continuationSeparator" w:id="0">
    <w:p w:rsidR="000D3C45" w:rsidRDefault="000D3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5B" w:rsidRPr="004C3D81" w:rsidRDefault="000F235B" w:rsidP="00C5104A">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527D9">
      <w:rPr>
        <w:rFonts w:ascii="Tahoma" w:hAnsi="Tahoma" w:cs="Tahoma"/>
        <w:b/>
        <w:noProof/>
        <w:color w:val="004990"/>
        <w:lang w:val="es-ES_tradnl"/>
      </w:rPr>
      <w:t>29</w:t>
    </w:r>
    <w:r w:rsidRPr="00081541">
      <w:rPr>
        <w:rFonts w:ascii="Tahoma" w:hAnsi="Tahoma" w:cs="Tahoma"/>
        <w:b/>
        <w:color w:val="004990"/>
        <w:lang w:val="es-ES_tradnl"/>
      </w:rPr>
      <w:fldChar w:fldCharType="end"/>
    </w:r>
    <w:r>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34</w:t>
    </w:r>
  </w:p>
  <w:p w:rsidR="000F235B" w:rsidRDefault="000F235B">
    <w:pPr>
      <w:pStyle w:val="Piedepgina"/>
    </w:pPr>
  </w:p>
  <w:p w:rsidR="000F235B" w:rsidRDefault="000F23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C45" w:rsidRDefault="000D3C45">
      <w:r>
        <w:separator/>
      </w:r>
    </w:p>
  </w:footnote>
  <w:footnote w:type="continuationSeparator" w:id="0">
    <w:p w:rsidR="000D3C45" w:rsidRDefault="000D3C45">
      <w:r>
        <w:continuationSeparator/>
      </w:r>
    </w:p>
  </w:footnote>
  <w:footnote w:id="1">
    <w:p w:rsidR="000F235B" w:rsidRPr="008D48C8" w:rsidRDefault="000F235B" w:rsidP="00157D05">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0F235B" w:rsidRPr="00353B1C" w:rsidRDefault="000F235B"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5361"/>
    <w:multiLevelType w:val="hybridMultilevel"/>
    <w:tmpl w:val="A4DC3CD6"/>
    <w:lvl w:ilvl="0" w:tplc="75001456">
      <w:start w:val="5"/>
      <w:numFmt w:val="bullet"/>
      <w:lvlText w:val="-"/>
      <w:lvlJc w:val="left"/>
      <w:pPr>
        <w:ind w:left="1069" w:hanging="360"/>
      </w:pPr>
      <w:rPr>
        <w:rFonts w:ascii="Tahoma" w:eastAsia="Times New Roman" w:hAnsi="Tahoma" w:cs="Tahoma"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3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616B096"/>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b/>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2571532"/>
    <w:multiLevelType w:val="hybridMultilevel"/>
    <w:tmpl w:val="C5FA9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20CF8"/>
    <w:multiLevelType w:val="hybridMultilevel"/>
    <w:tmpl w:val="64E41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2F9808E1"/>
    <w:multiLevelType w:val="multilevel"/>
    <w:tmpl w:val="B6288F20"/>
    <w:lvl w:ilvl="0">
      <w:start w:val="6"/>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17">
    <w:nsid w:val="303F2F83"/>
    <w:multiLevelType w:val="hybridMultilevel"/>
    <w:tmpl w:val="BC5C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1971088"/>
    <w:multiLevelType w:val="hybridMultilevel"/>
    <w:tmpl w:val="DE1C7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5D430F"/>
    <w:multiLevelType w:val="hybridMultilevel"/>
    <w:tmpl w:val="8FB21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4EE56895"/>
    <w:multiLevelType w:val="hybridMultilevel"/>
    <w:tmpl w:val="BA76E0F8"/>
    <w:lvl w:ilvl="0" w:tplc="E3F82FBC">
      <w:start w:val="2"/>
      <w:numFmt w:val="decimal"/>
      <w:lvlText w:val="%1."/>
      <w:lvlJc w:val="left"/>
      <w:pPr>
        <w:ind w:left="928" w:hanging="360"/>
      </w:pPr>
      <w:rPr>
        <w:rFonts w:hint="default"/>
        <w:b/>
        <w:i w:val="0"/>
      </w:rPr>
    </w:lvl>
    <w:lvl w:ilvl="1" w:tplc="400A0019">
      <w:start w:val="1"/>
      <w:numFmt w:val="lowerLetter"/>
      <w:lvlText w:val="%2."/>
      <w:lvlJc w:val="left"/>
      <w:pPr>
        <w:ind w:left="1637"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390121E"/>
    <w:multiLevelType w:val="hybridMultilevel"/>
    <w:tmpl w:val="55EE0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nsid w:val="5870195F"/>
    <w:multiLevelType w:val="singleLevel"/>
    <w:tmpl w:val="38C2B268"/>
    <w:lvl w:ilvl="0">
      <w:numFmt w:val="decimal"/>
      <w:pStyle w:val="Ttulo9"/>
      <w:lvlText w:val=""/>
      <w:lvlJc w:val="left"/>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F7F1CDF"/>
    <w:multiLevelType w:val="hybridMultilevel"/>
    <w:tmpl w:val="985C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8"/>
  </w:num>
  <w:num w:numId="3">
    <w:abstractNumId w:val="29"/>
  </w:num>
  <w:num w:numId="4">
    <w:abstractNumId w:val="28"/>
  </w:num>
  <w:num w:numId="5">
    <w:abstractNumId w:val="5"/>
  </w:num>
  <w:num w:numId="6">
    <w:abstractNumId w:val="31"/>
  </w:num>
  <w:num w:numId="7">
    <w:abstractNumId w:val="34"/>
  </w:num>
  <w:num w:numId="8">
    <w:abstractNumId w:val="2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38"/>
  </w:num>
  <w:num w:numId="12">
    <w:abstractNumId w:val="15"/>
  </w:num>
  <w:num w:numId="13">
    <w:abstractNumId w:val="32"/>
  </w:num>
  <w:num w:numId="14">
    <w:abstractNumId w:val="41"/>
  </w:num>
  <w:num w:numId="15">
    <w:abstractNumId w:val="39"/>
  </w:num>
  <w:num w:numId="16">
    <w:abstractNumId w:val="11"/>
  </w:num>
  <w:num w:numId="17">
    <w:abstractNumId w:val="14"/>
  </w:num>
  <w:num w:numId="18">
    <w:abstractNumId w:val="13"/>
  </w:num>
  <w:num w:numId="19">
    <w:abstractNumId w:val="25"/>
  </w:num>
  <w:num w:numId="20">
    <w:abstractNumId w:val="12"/>
  </w:num>
  <w:num w:numId="21">
    <w:abstractNumId w:val="17"/>
  </w:num>
  <w:num w:numId="22">
    <w:abstractNumId w:val="35"/>
  </w:num>
  <w:num w:numId="23">
    <w:abstractNumId w:val="21"/>
  </w:num>
  <w:num w:numId="24">
    <w:abstractNumId w:val="20"/>
  </w:num>
  <w:num w:numId="2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
  </w:num>
  <w:num w:numId="28">
    <w:abstractNumId w:val="9"/>
  </w:num>
  <w:num w:numId="29">
    <w:abstractNumId w:val="27"/>
  </w:num>
  <w:num w:numId="30">
    <w:abstractNumId w:val="33"/>
  </w:num>
  <w:num w:numId="31">
    <w:abstractNumId w:val="24"/>
  </w:num>
  <w:num w:numId="32">
    <w:abstractNumId w:val="19"/>
  </w:num>
  <w:num w:numId="33">
    <w:abstractNumId w:val="8"/>
  </w:num>
  <w:num w:numId="34">
    <w:abstractNumId w:val="36"/>
  </w:num>
  <w:num w:numId="35">
    <w:abstractNumId w:val="37"/>
  </w:num>
  <w:num w:numId="36">
    <w:abstractNumId w:val="2"/>
  </w:num>
  <w:num w:numId="37">
    <w:abstractNumId w:val="26"/>
  </w:num>
  <w:num w:numId="38">
    <w:abstractNumId w:val="7"/>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30"/>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0"/>
  </w:num>
  <w:num w:numId="45">
    <w:abstractNumId w:val="16"/>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0A2"/>
    <w:rsid w:val="00003228"/>
    <w:rsid w:val="000052F0"/>
    <w:rsid w:val="00006FE4"/>
    <w:rsid w:val="00007591"/>
    <w:rsid w:val="00013010"/>
    <w:rsid w:val="00014549"/>
    <w:rsid w:val="000151EB"/>
    <w:rsid w:val="000158AE"/>
    <w:rsid w:val="000162CE"/>
    <w:rsid w:val="000165F2"/>
    <w:rsid w:val="00020431"/>
    <w:rsid w:val="00021992"/>
    <w:rsid w:val="000236F6"/>
    <w:rsid w:val="00023D64"/>
    <w:rsid w:val="000251FF"/>
    <w:rsid w:val="00025D3A"/>
    <w:rsid w:val="00025E3F"/>
    <w:rsid w:val="00027666"/>
    <w:rsid w:val="000314EE"/>
    <w:rsid w:val="00031D69"/>
    <w:rsid w:val="000334A3"/>
    <w:rsid w:val="000345E7"/>
    <w:rsid w:val="000368BB"/>
    <w:rsid w:val="00037EBE"/>
    <w:rsid w:val="000418B7"/>
    <w:rsid w:val="000421F9"/>
    <w:rsid w:val="00042371"/>
    <w:rsid w:val="00045489"/>
    <w:rsid w:val="00046F6E"/>
    <w:rsid w:val="0004736C"/>
    <w:rsid w:val="000473E5"/>
    <w:rsid w:val="00047636"/>
    <w:rsid w:val="0004797A"/>
    <w:rsid w:val="000558E1"/>
    <w:rsid w:val="0005679E"/>
    <w:rsid w:val="000577B8"/>
    <w:rsid w:val="00057B37"/>
    <w:rsid w:val="00057CD4"/>
    <w:rsid w:val="000648A1"/>
    <w:rsid w:val="00065064"/>
    <w:rsid w:val="00065DBA"/>
    <w:rsid w:val="000676AD"/>
    <w:rsid w:val="000704F3"/>
    <w:rsid w:val="00070D8F"/>
    <w:rsid w:val="00071FE3"/>
    <w:rsid w:val="000723A5"/>
    <w:rsid w:val="00072C1C"/>
    <w:rsid w:val="0007483E"/>
    <w:rsid w:val="00074AD0"/>
    <w:rsid w:val="00074F0D"/>
    <w:rsid w:val="000829EE"/>
    <w:rsid w:val="00085D24"/>
    <w:rsid w:val="00086388"/>
    <w:rsid w:val="00092B13"/>
    <w:rsid w:val="00092DB9"/>
    <w:rsid w:val="000935FE"/>
    <w:rsid w:val="00094FFC"/>
    <w:rsid w:val="000A09A9"/>
    <w:rsid w:val="000A09C9"/>
    <w:rsid w:val="000A3F54"/>
    <w:rsid w:val="000A40CC"/>
    <w:rsid w:val="000A4A5A"/>
    <w:rsid w:val="000A7FFD"/>
    <w:rsid w:val="000B2840"/>
    <w:rsid w:val="000B6395"/>
    <w:rsid w:val="000C04E8"/>
    <w:rsid w:val="000C21C8"/>
    <w:rsid w:val="000C3C25"/>
    <w:rsid w:val="000C4932"/>
    <w:rsid w:val="000C586A"/>
    <w:rsid w:val="000C5C75"/>
    <w:rsid w:val="000C6C69"/>
    <w:rsid w:val="000C7B95"/>
    <w:rsid w:val="000D08D2"/>
    <w:rsid w:val="000D0B3E"/>
    <w:rsid w:val="000D11C9"/>
    <w:rsid w:val="000D1536"/>
    <w:rsid w:val="000D2CAF"/>
    <w:rsid w:val="000D32F2"/>
    <w:rsid w:val="000D3C45"/>
    <w:rsid w:val="000D60F6"/>
    <w:rsid w:val="000D67A8"/>
    <w:rsid w:val="000D6FDE"/>
    <w:rsid w:val="000D7D00"/>
    <w:rsid w:val="000E0BB8"/>
    <w:rsid w:val="000E1807"/>
    <w:rsid w:val="000E20B0"/>
    <w:rsid w:val="000E34C1"/>
    <w:rsid w:val="000E3D4C"/>
    <w:rsid w:val="000E52E8"/>
    <w:rsid w:val="000F235B"/>
    <w:rsid w:val="000F23CF"/>
    <w:rsid w:val="000F41EA"/>
    <w:rsid w:val="000F4855"/>
    <w:rsid w:val="000F554E"/>
    <w:rsid w:val="000F700E"/>
    <w:rsid w:val="000F751E"/>
    <w:rsid w:val="000F7DC7"/>
    <w:rsid w:val="00100024"/>
    <w:rsid w:val="00100220"/>
    <w:rsid w:val="00100FD0"/>
    <w:rsid w:val="00101E78"/>
    <w:rsid w:val="00106BCC"/>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5C7E"/>
    <w:rsid w:val="00125D5A"/>
    <w:rsid w:val="00126617"/>
    <w:rsid w:val="00130187"/>
    <w:rsid w:val="00133B32"/>
    <w:rsid w:val="00136EFB"/>
    <w:rsid w:val="001377B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6F70"/>
    <w:rsid w:val="00157D05"/>
    <w:rsid w:val="00160F29"/>
    <w:rsid w:val="0016265C"/>
    <w:rsid w:val="0016265F"/>
    <w:rsid w:val="0016338F"/>
    <w:rsid w:val="00163803"/>
    <w:rsid w:val="0016534F"/>
    <w:rsid w:val="00165D53"/>
    <w:rsid w:val="00166926"/>
    <w:rsid w:val="00166F60"/>
    <w:rsid w:val="001702A0"/>
    <w:rsid w:val="0017096C"/>
    <w:rsid w:val="00171452"/>
    <w:rsid w:val="00171FE7"/>
    <w:rsid w:val="0017367B"/>
    <w:rsid w:val="001754B0"/>
    <w:rsid w:val="00182A40"/>
    <w:rsid w:val="00182AAD"/>
    <w:rsid w:val="0018564F"/>
    <w:rsid w:val="00186F2B"/>
    <w:rsid w:val="00190B42"/>
    <w:rsid w:val="001911F5"/>
    <w:rsid w:val="0019127F"/>
    <w:rsid w:val="0019128F"/>
    <w:rsid w:val="00192B92"/>
    <w:rsid w:val="00195CD5"/>
    <w:rsid w:val="00196127"/>
    <w:rsid w:val="001A3F07"/>
    <w:rsid w:val="001A4D9A"/>
    <w:rsid w:val="001A7715"/>
    <w:rsid w:val="001B0777"/>
    <w:rsid w:val="001B20E2"/>
    <w:rsid w:val="001B2591"/>
    <w:rsid w:val="001B46C5"/>
    <w:rsid w:val="001B5FED"/>
    <w:rsid w:val="001B6042"/>
    <w:rsid w:val="001B66CE"/>
    <w:rsid w:val="001B6A3C"/>
    <w:rsid w:val="001C09E3"/>
    <w:rsid w:val="001C313A"/>
    <w:rsid w:val="001C3239"/>
    <w:rsid w:val="001C35BD"/>
    <w:rsid w:val="001C3F80"/>
    <w:rsid w:val="001C5231"/>
    <w:rsid w:val="001C5772"/>
    <w:rsid w:val="001C6005"/>
    <w:rsid w:val="001C6634"/>
    <w:rsid w:val="001D2154"/>
    <w:rsid w:val="001D22C4"/>
    <w:rsid w:val="001D64F3"/>
    <w:rsid w:val="001E08E2"/>
    <w:rsid w:val="001E147E"/>
    <w:rsid w:val="001E1A11"/>
    <w:rsid w:val="001E2FC8"/>
    <w:rsid w:val="001E4F0B"/>
    <w:rsid w:val="001E5EE7"/>
    <w:rsid w:val="001E7243"/>
    <w:rsid w:val="001E7518"/>
    <w:rsid w:val="001F1482"/>
    <w:rsid w:val="001F15EB"/>
    <w:rsid w:val="001F286C"/>
    <w:rsid w:val="001F400A"/>
    <w:rsid w:val="001F6474"/>
    <w:rsid w:val="00200875"/>
    <w:rsid w:val="002008B2"/>
    <w:rsid w:val="00201070"/>
    <w:rsid w:val="002014A5"/>
    <w:rsid w:val="00201902"/>
    <w:rsid w:val="00202D5F"/>
    <w:rsid w:val="00203F96"/>
    <w:rsid w:val="002041AD"/>
    <w:rsid w:val="0020442D"/>
    <w:rsid w:val="00206727"/>
    <w:rsid w:val="002069A0"/>
    <w:rsid w:val="00206C9E"/>
    <w:rsid w:val="002122BC"/>
    <w:rsid w:val="002128D9"/>
    <w:rsid w:val="00212A0A"/>
    <w:rsid w:val="00212F70"/>
    <w:rsid w:val="00214506"/>
    <w:rsid w:val="00215DC3"/>
    <w:rsid w:val="00220400"/>
    <w:rsid w:val="00220F24"/>
    <w:rsid w:val="00224726"/>
    <w:rsid w:val="00224732"/>
    <w:rsid w:val="002247C6"/>
    <w:rsid w:val="002275B2"/>
    <w:rsid w:val="00230485"/>
    <w:rsid w:val="00231C20"/>
    <w:rsid w:val="00232ABF"/>
    <w:rsid w:val="0023337D"/>
    <w:rsid w:val="00234A8A"/>
    <w:rsid w:val="002352C2"/>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72D"/>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64D"/>
    <w:rsid w:val="0027071D"/>
    <w:rsid w:val="0027131F"/>
    <w:rsid w:val="00272CF3"/>
    <w:rsid w:val="0027510F"/>
    <w:rsid w:val="002761CD"/>
    <w:rsid w:val="00276748"/>
    <w:rsid w:val="00276C3D"/>
    <w:rsid w:val="002810E2"/>
    <w:rsid w:val="0028113B"/>
    <w:rsid w:val="0028188C"/>
    <w:rsid w:val="002836D5"/>
    <w:rsid w:val="002837F3"/>
    <w:rsid w:val="0028399F"/>
    <w:rsid w:val="00284E40"/>
    <w:rsid w:val="002857BC"/>
    <w:rsid w:val="00285E9F"/>
    <w:rsid w:val="00287037"/>
    <w:rsid w:val="00287450"/>
    <w:rsid w:val="0029031E"/>
    <w:rsid w:val="0029124E"/>
    <w:rsid w:val="00291BC9"/>
    <w:rsid w:val="00296845"/>
    <w:rsid w:val="002973D2"/>
    <w:rsid w:val="00297669"/>
    <w:rsid w:val="00297954"/>
    <w:rsid w:val="002A0C10"/>
    <w:rsid w:val="002A1C2F"/>
    <w:rsid w:val="002A25A5"/>
    <w:rsid w:val="002A2A63"/>
    <w:rsid w:val="002A40F2"/>
    <w:rsid w:val="002A4F27"/>
    <w:rsid w:val="002A4F82"/>
    <w:rsid w:val="002A6149"/>
    <w:rsid w:val="002A66B9"/>
    <w:rsid w:val="002A7313"/>
    <w:rsid w:val="002A739A"/>
    <w:rsid w:val="002B2462"/>
    <w:rsid w:val="002B3659"/>
    <w:rsid w:val="002B5010"/>
    <w:rsid w:val="002B51D8"/>
    <w:rsid w:val="002B5EF6"/>
    <w:rsid w:val="002B6C56"/>
    <w:rsid w:val="002B79EB"/>
    <w:rsid w:val="002C1074"/>
    <w:rsid w:val="002C1093"/>
    <w:rsid w:val="002C2677"/>
    <w:rsid w:val="002C2BDC"/>
    <w:rsid w:val="002C3226"/>
    <w:rsid w:val="002C3600"/>
    <w:rsid w:val="002C4726"/>
    <w:rsid w:val="002C47C9"/>
    <w:rsid w:val="002C6F25"/>
    <w:rsid w:val="002C7927"/>
    <w:rsid w:val="002C7FDA"/>
    <w:rsid w:val="002D1F5D"/>
    <w:rsid w:val="002D3CC0"/>
    <w:rsid w:val="002D3D46"/>
    <w:rsid w:val="002D5AD2"/>
    <w:rsid w:val="002D622B"/>
    <w:rsid w:val="002E2044"/>
    <w:rsid w:val="002E44CE"/>
    <w:rsid w:val="002E4965"/>
    <w:rsid w:val="002E5488"/>
    <w:rsid w:val="002E7001"/>
    <w:rsid w:val="002F1204"/>
    <w:rsid w:val="002F1C21"/>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5C3E"/>
    <w:rsid w:val="00316846"/>
    <w:rsid w:val="00317666"/>
    <w:rsid w:val="00317FDA"/>
    <w:rsid w:val="0032182A"/>
    <w:rsid w:val="00321867"/>
    <w:rsid w:val="00325BD8"/>
    <w:rsid w:val="00327DA0"/>
    <w:rsid w:val="00330975"/>
    <w:rsid w:val="00330B98"/>
    <w:rsid w:val="00330D46"/>
    <w:rsid w:val="0033141A"/>
    <w:rsid w:val="003317E9"/>
    <w:rsid w:val="00332389"/>
    <w:rsid w:val="00334F4D"/>
    <w:rsid w:val="0033524D"/>
    <w:rsid w:val="00336E39"/>
    <w:rsid w:val="00337081"/>
    <w:rsid w:val="00343667"/>
    <w:rsid w:val="0034393A"/>
    <w:rsid w:val="003464C6"/>
    <w:rsid w:val="003478C2"/>
    <w:rsid w:val="003527D9"/>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3D"/>
    <w:rsid w:val="00380C4A"/>
    <w:rsid w:val="00380F9D"/>
    <w:rsid w:val="00384896"/>
    <w:rsid w:val="00384EEF"/>
    <w:rsid w:val="003855BE"/>
    <w:rsid w:val="00386738"/>
    <w:rsid w:val="00387450"/>
    <w:rsid w:val="003877F5"/>
    <w:rsid w:val="003908E5"/>
    <w:rsid w:val="00392C4F"/>
    <w:rsid w:val="00393ED2"/>
    <w:rsid w:val="003968AC"/>
    <w:rsid w:val="00397BB3"/>
    <w:rsid w:val="00397D11"/>
    <w:rsid w:val="003A117D"/>
    <w:rsid w:val="003A1901"/>
    <w:rsid w:val="003A24C0"/>
    <w:rsid w:val="003A283A"/>
    <w:rsid w:val="003A34A1"/>
    <w:rsid w:val="003A48BB"/>
    <w:rsid w:val="003A4ED1"/>
    <w:rsid w:val="003A558D"/>
    <w:rsid w:val="003A58FE"/>
    <w:rsid w:val="003A6093"/>
    <w:rsid w:val="003A625B"/>
    <w:rsid w:val="003A65E3"/>
    <w:rsid w:val="003A6AF5"/>
    <w:rsid w:val="003B0BFA"/>
    <w:rsid w:val="003B4A90"/>
    <w:rsid w:val="003B5462"/>
    <w:rsid w:val="003B632A"/>
    <w:rsid w:val="003B672F"/>
    <w:rsid w:val="003C0C2D"/>
    <w:rsid w:val="003C37CB"/>
    <w:rsid w:val="003C4319"/>
    <w:rsid w:val="003C4676"/>
    <w:rsid w:val="003C5199"/>
    <w:rsid w:val="003C763E"/>
    <w:rsid w:val="003C7A05"/>
    <w:rsid w:val="003D0298"/>
    <w:rsid w:val="003D0EA1"/>
    <w:rsid w:val="003D1A83"/>
    <w:rsid w:val="003D29D5"/>
    <w:rsid w:val="003D3106"/>
    <w:rsid w:val="003D5156"/>
    <w:rsid w:val="003D6DBE"/>
    <w:rsid w:val="003E36AA"/>
    <w:rsid w:val="003E4EC0"/>
    <w:rsid w:val="003E62DB"/>
    <w:rsid w:val="003E7145"/>
    <w:rsid w:val="003E7166"/>
    <w:rsid w:val="003E7362"/>
    <w:rsid w:val="003F3151"/>
    <w:rsid w:val="003F3499"/>
    <w:rsid w:val="003F4D56"/>
    <w:rsid w:val="003F5C7A"/>
    <w:rsid w:val="003F5F0D"/>
    <w:rsid w:val="003F7E9B"/>
    <w:rsid w:val="004023C1"/>
    <w:rsid w:val="004026DA"/>
    <w:rsid w:val="00402C68"/>
    <w:rsid w:val="0040305B"/>
    <w:rsid w:val="004030F7"/>
    <w:rsid w:val="00403334"/>
    <w:rsid w:val="00403528"/>
    <w:rsid w:val="004041FD"/>
    <w:rsid w:val="004061E8"/>
    <w:rsid w:val="00406367"/>
    <w:rsid w:val="00407155"/>
    <w:rsid w:val="00407DA3"/>
    <w:rsid w:val="00410FA7"/>
    <w:rsid w:val="004115F6"/>
    <w:rsid w:val="00411DF3"/>
    <w:rsid w:val="00412A60"/>
    <w:rsid w:val="004136A9"/>
    <w:rsid w:val="004139D6"/>
    <w:rsid w:val="004157AA"/>
    <w:rsid w:val="004163AD"/>
    <w:rsid w:val="0041662D"/>
    <w:rsid w:val="004232A7"/>
    <w:rsid w:val="004238F2"/>
    <w:rsid w:val="00423D46"/>
    <w:rsid w:val="0042492C"/>
    <w:rsid w:val="00425049"/>
    <w:rsid w:val="00426F58"/>
    <w:rsid w:val="004309B1"/>
    <w:rsid w:val="00432559"/>
    <w:rsid w:val="004336C2"/>
    <w:rsid w:val="00435402"/>
    <w:rsid w:val="004357FE"/>
    <w:rsid w:val="0043727C"/>
    <w:rsid w:val="00437803"/>
    <w:rsid w:val="00440018"/>
    <w:rsid w:val="0044172A"/>
    <w:rsid w:val="0044423C"/>
    <w:rsid w:val="004457A3"/>
    <w:rsid w:val="00446A95"/>
    <w:rsid w:val="00447A35"/>
    <w:rsid w:val="004502C6"/>
    <w:rsid w:val="00450A1E"/>
    <w:rsid w:val="00454933"/>
    <w:rsid w:val="00455E74"/>
    <w:rsid w:val="00455EE3"/>
    <w:rsid w:val="004571AF"/>
    <w:rsid w:val="00462D6B"/>
    <w:rsid w:val="0046308D"/>
    <w:rsid w:val="00464AD9"/>
    <w:rsid w:val="00465217"/>
    <w:rsid w:val="0046662C"/>
    <w:rsid w:val="004668DB"/>
    <w:rsid w:val="00471DEE"/>
    <w:rsid w:val="00472A30"/>
    <w:rsid w:val="00472D9D"/>
    <w:rsid w:val="004731F4"/>
    <w:rsid w:val="00473AB9"/>
    <w:rsid w:val="00473E69"/>
    <w:rsid w:val="00475262"/>
    <w:rsid w:val="004757D0"/>
    <w:rsid w:val="004767C2"/>
    <w:rsid w:val="00476963"/>
    <w:rsid w:val="0047732E"/>
    <w:rsid w:val="00477483"/>
    <w:rsid w:val="004774D5"/>
    <w:rsid w:val="00477DB8"/>
    <w:rsid w:val="00481CA9"/>
    <w:rsid w:val="0048285E"/>
    <w:rsid w:val="004845AC"/>
    <w:rsid w:val="00485542"/>
    <w:rsid w:val="00486C13"/>
    <w:rsid w:val="00492001"/>
    <w:rsid w:val="004933D3"/>
    <w:rsid w:val="00494192"/>
    <w:rsid w:val="00496252"/>
    <w:rsid w:val="004A01F1"/>
    <w:rsid w:val="004A101C"/>
    <w:rsid w:val="004B1C43"/>
    <w:rsid w:val="004B2377"/>
    <w:rsid w:val="004B423D"/>
    <w:rsid w:val="004B5906"/>
    <w:rsid w:val="004B602A"/>
    <w:rsid w:val="004B7BF0"/>
    <w:rsid w:val="004C086B"/>
    <w:rsid w:val="004C175D"/>
    <w:rsid w:val="004C2224"/>
    <w:rsid w:val="004C23FA"/>
    <w:rsid w:val="004C38F5"/>
    <w:rsid w:val="004C3D81"/>
    <w:rsid w:val="004C42EC"/>
    <w:rsid w:val="004C4476"/>
    <w:rsid w:val="004C5AD7"/>
    <w:rsid w:val="004C6D19"/>
    <w:rsid w:val="004C6F4F"/>
    <w:rsid w:val="004D07BD"/>
    <w:rsid w:val="004D144D"/>
    <w:rsid w:val="004D145D"/>
    <w:rsid w:val="004D3D25"/>
    <w:rsid w:val="004D6D11"/>
    <w:rsid w:val="004D7985"/>
    <w:rsid w:val="004D7A64"/>
    <w:rsid w:val="004E1DAE"/>
    <w:rsid w:val="004E379B"/>
    <w:rsid w:val="004E7E87"/>
    <w:rsid w:val="004F04D2"/>
    <w:rsid w:val="004F0E38"/>
    <w:rsid w:val="004F477A"/>
    <w:rsid w:val="004F4AF8"/>
    <w:rsid w:val="004F68EB"/>
    <w:rsid w:val="00503092"/>
    <w:rsid w:val="005059F9"/>
    <w:rsid w:val="005060A3"/>
    <w:rsid w:val="005074F1"/>
    <w:rsid w:val="005101FD"/>
    <w:rsid w:val="00510D3A"/>
    <w:rsid w:val="005113EF"/>
    <w:rsid w:val="00511895"/>
    <w:rsid w:val="0051245B"/>
    <w:rsid w:val="00513E67"/>
    <w:rsid w:val="005154E2"/>
    <w:rsid w:val="00517194"/>
    <w:rsid w:val="0052007A"/>
    <w:rsid w:val="00521169"/>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7686"/>
    <w:rsid w:val="00573619"/>
    <w:rsid w:val="00573B77"/>
    <w:rsid w:val="00575C0F"/>
    <w:rsid w:val="00576235"/>
    <w:rsid w:val="00577EDD"/>
    <w:rsid w:val="005817F3"/>
    <w:rsid w:val="005822A1"/>
    <w:rsid w:val="005826F2"/>
    <w:rsid w:val="00582AB5"/>
    <w:rsid w:val="0058313F"/>
    <w:rsid w:val="00584555"/>
    <w:rsid w:val="00584F2E"/>
    <w:rsid w:val="00586013"/>
    <w:rsid w:val="00587A0B"/>
    <w:rsid w:val="0059088A"/>
    <w:rsid w:val="00591092"/>
    <w:rsid w:val="005911CF"/>
    <w:rsid w:val="00592611"/>
    <w:rsid w:val="0059447A"/>
    <w:rsid w:val="00594D44"/>
    <w:rsid w:val="00596780"/>
    <w:rsid w:val="005A05E5"/>
    <w:rsid w:val="005A1704"/>
    <w:rsid w:val="005A170C"/>
    <w:rsid w:val="005A36D5"/>
    <w:rsid w:val="005A4727"/>
    <w:rsid w:val="005A5080"/>
    <w:rsid w:val="005A567A"/>
    <w:rsid w:val="005A60E0"/>
    <w:rsid w:val="005A6F74"/>
    <w:rsid w:val="005B27FD"/>
    <w:rsid w:val="005B4B68"/>
    <w:rsid w:val="005B6211"/>
    <w:rsid w:val="005B6346"/>
    <w:rsid w:val="005B7705"/>
    <w:rsid w:val="005B7D4B"/>
    <w:rsid w:val="005C0D9C"/>
    <w:rsid w:val="005C0E35"/>
    <w:rsid w:val="005C0F0C"/>
    <w:rsid w:val="005C1576"/>
    <w:rsid w:val="005C3486"/>
    <w:rsid w:val="005C51A0"/>
    <w:rsid w:val="005D0288"/>
    <w:rsid w:val="005D06B6"/>
    <w:rsid w:val="005D1B5A"/>
    <w:rsid w:val="005D65A9"/>
    <w:rsid w:val="005D6CD8"/>
    <w:rsid w:val="005E04F0"/>
    <w:rsid w:val="005E0E0E"/>
    <w:rsid w:val="005E1529"/>
    <w:rsid w:val="005E2A61"/>
    <w:rsid w:val="005F0B49"/>
    <w:rsid w:val="005F31FC"/>
    <w:rsid w:val="005F3973"/>
    <w:rsid w:val="005F3F98"/>
    <w:rsid w:val="005F5EED"/>
    <w:rsid w:val="005F7AA6"/>
    <w:rsid w:val="0060122D"/>
    <w:rsid w:val="006022D6"/>
    <w:rsid w:val="006027BE"/>
    <w:rsid w:val="0060535B"/>
    <w:rsid w:val="00612356"/>
    <w:rsid w:val="006136EC"/>
    <w:rsid w:val="00613A0F"/>
    <w:rsid w:val="00614FDE"/>
    <w:rsid w:val="006155DF"/>
    <w:rsid w:val="00615D19"/>
    <w:rsid w:val="0061681C"/>
    <w:rsid w:val="00620E79"/>
    <w:rsid w:val="00621E78"/>
    <w:rsid w:val="006230E6"/>
    <w:rsid w:val="006243B0"/>
    <w:rsid w:val="00627D7C"/>
    <w:rsid w:val="00627EFB"/>
    <w:rsid w:val="00630560"/>
    <w:rsid w:val="00634F10"/>
    <w:rsid w:val="00636538"/>
    <w:rsid w:val="00637143"/>
    <w:rsid w:val="006378C2"/>
    <w:rsid w:val="0064150D"/>
    <w:rsid w:val="0064437E"/>
    <w:rsid w:val="006460F4"/>
    <w:rsid w:val="0065127C"/>
    <w:rsid w:val="00653147"/>
    <w:rsid w:val="006539C1"/>
    <w:rsid w:val="00653BB6"/>
    <w:rsid w:val="00653F1E"/>
    <w:rsid w:val="00654BEB"/>
    <w:rsid w:val="00654E08"/>
    <w:rsid w:val="00655D39"/>
    <w:rsid w:val="00662AB4"/>
    <w:rsid w:val="00664AD0"/>
    <w:rsid w:val="00666321"/>
    <w:rsid w:val="00666BD3"/>
    <w:rsid w:val="00667D29"/>
    <w:rsid w:val="00667E23"/>
    <w:rsid w:val="00667E38"/>
    <w:rsid w:val="00667F49"/>
    <w:rsid w:val="006704E7"/>
    <w:rsid w:val="00671401"/>
    <w:rsid w:val="006736CF"/>
    <w:rsid w:val="00675A11"/>
    <w:rsid w:val="006766C7"/>
    <w:rsid w:val="006768BD"/>
    <w:rsid w:val="00676D02"/>
    <w:rsid w:val="00676DE3"/>
    <w:rsid w:val="00677CF5"/>
    <w:rsid w:val="006800F2"/>
    <w:rsid w:val="00681A34"/>
    <w:rsid w:val="00684991"/>
    <w:rsid w:val="00684E06"/>
    <w:rsid w:val="0068764A"/>
    <w:rsid w:val="00687A78"/>
    <w:rsid w:val="00690FAD"/>
    <w:rsid w:val="0069280E"/>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C0B01"/>
    <w:rsid w:val="006C50B8"/>
    <w:rsid w:val="006C59BB"/>
    <w:rsid w:val="006C5ED5"/>
    <w:rsid w:val="006C7E7D"/>
    <w:rsid w:val="006D0D8C"/>
    <w:rsid w:val="006D2CFF"/>
    <w:rsid w:val="006D2E44"/>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A44"/>
    <w:rsid w:val="006F68F7"/>
    <w:rsid w:val="006F6B17"/>
    <w:rsid w:val="00700A64"/>
    <w:rsid w:val="00702197"/>
    <w:rsid w:val="00702610"/>
    <w:rsid w:val="00702DD1"/>
    <w:rsid w:val="00706D9B"/>
    <w:rsid w:val="00710C4F"/>
    <w:rsid w:val="0071206D"/>
    <w:rsid w:val="0071453B"/>
    <w:rsid w:val="007204B8"/>
    <w:rsid w:val="0072217E"/>
    <w:rsid w:val="00722883"/>
    <w:rsid w:val="00723550"/>
    <w:rsid w:val="00724AF4"/>
    <w:rsid w:val="007259DC"/>
    <w:rsid w:val="0072607F"/>
    <w:rsid w:val="0072667B"/>
    <w:rsid w:val="007314F6"/>
    <w:rsid w:val="00731825"/>
    <w:rsid w:val="00732DAD"/>
    <w:rsid w:val="00734538"/>
    <w:rsid w:val="007420AF"/>
    <w:rsid w:val="007468F9"/>
    <w:rsid w:val="007519E1"/>
    <w:rsid w:val="00753655"/>
    <w:rsid w:val="00754551"/>
    <w:rsid w:val="00755B71"/>
    <w:rsid w:val="00755EF4"/>
    <w:rsid w:val="00756321"/>
    <w:rsid w:val="0075652E"/>
    <w:rsid w:val="0075671A"/>
    <w:rsid w:val="0075682C"/>
    <w:rsid w:val="00756D49"/>
    <w:rsid w:val="00762D7F"/>
    <w:rsid w:val="007634BD"/>
    <w:rsid w:val="00763500"/>
    <w:rsid w:val="007635C4"/>
    <w:rsid w:val="00763D74"/>
    <w:rsid w:val="0076464B"/>
    <w:rsid w:val="00767490"/>
    <w:rsid w:val="007675F4"/>
    <w:rsid w:val="007727D2"/>
    <w:rsid w:val="00772EEA"/>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C20"/>
    <w:rsid w:val="00785BE5"/>
    <w:rsid w:val="007864A6"/>
    <w:rsid w:val="00786AC5"/>
    <w:rsid w:val="0079131E"/>
    <w:rsid w:val="00793C4C"/>
    <w:rsid w:val="007978DB"/>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AC2"/>
    <w:rsid w:val="007C1445"/>
    <w:rsid w:val="007C14A8"/>
    <w:rsid w:val="007C1A0C"/>
    <w:rsid w:val="007C1FDE"/>
    <w:rsid w:val="007C3B60"/>
    <w:rsid w:val="007C4FCE"/>
    <w:rsid w:val="007C717A"/>
    <w:rsid w:val="007D08D9"/>
    <w:rsid w:val="007D0A76"/>
    <w:rsid w:val="007D1257"/>
    <w:rsid w:val="007D617E"/>
    <w:rsid w:val="007D640D"/>
    <w:rsid w:val="007D6F2B"/>
    <w:rsid w:val="007D71A2"/>
    <w:rsid w:val="007D7E30"/>
    <w:rsid w:val="007E0512"/>
    <w:rsid w:val="007E09F6"/>
    <w:rsid w:val="007E0A55"/>
    <w:rsid w:val="007E2133"/>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2572"/>
    <w:rsid w:val="008128E4"/>
    <w:rsid w:val="00812D94"/>
    <w:rsid w:val="0081384E"/>
    <w:rsid w:val="00814B7C"/>
    <w:rsid w:val="00822081"/>
    <w:rsid w:val="0082260A"/>
    <w:rsid w:val="0082476C"/>
    <w:rsid w:val="008248C5"/>
    <w:rsid w:val="00824E01"/>
    <w:rsid w:val="008251E1"/>
    <w:rsid w:val="00825BDA"/>
    <w:rsid w:val="00825C7C"/>
    <w:rsid w:val="00830E16"/>
    <w:rsid w:val="00830F10"/>
    <w:rsid w:val="00831091"/>
    <w:rsid w:val="00831EF4"/>
    <w:rsid w:val="00832072"/>
    <w:rsid w:val="00832A1C"/>
    <w:rsid w:val="00833585"/>
    <w:rsid w:val="00833AD9"/>
    <w:rsid w:val="00834904"/>
    <w:rsid w:val="00835479"/>
    <w:rsid w:val="008358BD"/>
    <w:rsid w:val="00835C63"/>
    <w:rsid w:val="00837B8A"/>
    <w:rsid w:val="0084027C"/>
    <w:rsid w:val="00843EE9"/>
    <w:rsid w:val="0084401D"/>
    <w:rsid w:val="00844828"/>
    <w:rsid w:val="00846369"/>
    <w:rsid w:val="008463D3"/>
    <w:rsid w:val="00846A19"/>
    <w:rsid w:val="00846A8A"/>
    <w:rsid w:val="008470B4"/>
    <w:rsid w:val="00847408"/>
    <w:rsid w:val="00847534"/>
    <w:rsid w:val="00850BDD"/>
    <w:rsid w:val="0085386F"/>
    <w:rsid w:val="00854240"/>
    <w:rsid w:val="00854379"/>
    <w:rsid w:val="00855874"/>
    <w:rsid w:val="00857211"/>
    <w:rsid w:val="008575FE"/>
    <w:rsid w:val="008603B4"/>
    <w:rsid w:val="00860F34"/>
    <w:rsid w:val="00861478"/>
    <w:rsid w:val="00861B0C"/>
    <w:rsid w:val="0086302F"/>
    <w:rsid w:val="008638D9"/>
    <w:rsid w:val="008638F1"/>
    <w:rsid w:val="00866814"/>
    <w:rsid w:val="00870EBF"/>
    <w:rsid w:val="00871675"/>
    <w:rsid w:val="008724E1"/>
    <w:rsid w:val="0087448E"/>
    <w:rsid w:val="00874CD7"/>
    <w:rsid w:val="00875B26"/>
    <w:rsid w:val="0087601F"/>
    <w:rsid w:val="008806CF"/>
    <w:rsid w:val="00882A3D"/>
    <w:rsid w:val="00883BE3"/>
    <w:rsid w:val="00884664"/>
    <w:rsid w:val="008851E0"/>
    <w:rsid w:val="00885F43"/>
    <w:rsid w:val="00886CB5"/>
    <w:rsid w:val="00887B9C"/>
    <w:rsid w:val="0089014E"/>
    <w:rsid w:val="00890D37"/>
    <w:rsid w:val="00891DE9"/>
    <w:rsid w:val="00893085"/>
    <w:rsid w:val="00895377"/>
    <w:rsid w:val="00897697"/>
    <w:rsid w:val="00897DF6"/>
    <w:rsid w:val="008A0BB8"/>
    <w:rsid w:val="008A128E"/>
    <w:rsid w:val="008A3416"/>
    <w:rsid w:val="008A4FA5"/>
    <w:rsid w:val="008A5EA0"/>
    <w:rsid w:val="008A627A"/>
    <w:rsid w:val="008B0604"/>
    <w:rsid w:val="008B2605"/>
    <w:rsid w:val="008B3986"/>
    <w:rsid w:val="008B48C2"/>
    <w:rsid w:val="008B4DF8"/>
    <w:rsid w:val="008B67DA"/>
    <w:rsid w:val="008B6AF9"/>
    <w:rsid w:val="008B6C47"/>
    <w:rsid w:val="008B7070"/>
    <w:rsid w:val="008B7DBD"/>
    <w:rsid w:val="008C0B5B"/>
    <w:rsid w:val="008C0BAC"/>
    <w:rsid w:val="008C13A6"/>
    <w:rsid w:val="008C4000"/>
    <w:rsid w:val="008C40E5"/>
    <w:rsid w:val="008C5004"/>
    <w:rsid w:val="008C5CFC"/>
    <w:rsid w:val="008C7D2E"/>
    <w:rsid w:val="008D0E63"/>
    <w:rsid w:val="008D0E9A"/>
    <w:rsid w:val="008D2532"/>
    <w:rsid w:val="008D45ED"/>
    <w:rsid w:val="008D49C6"/>
    <w:rsid w:val="008D75A1"/>
    <w:rsid w:val="008D7BA3"/>
    <w:rsid w:val="008E4545"/>
    <w:rsid w:val="008E57ED"/>
    <w:rsid w:val="008E58B2"/>
    <w:rsid w:val="008E5C28"/>
    <w:rsid w:val="008E638B"/>
    <w:rsid w:val="008E6FBA"/>
    <w:rsid w:val="008E7393"/>
    <w:rsid w:val="008E7DBF"/>
    <w:rsid w:val="008F291D"/>
    <w:rsid w:val="008F3298"/>
    <w:rsid w:val="00900DAD"/>
    <w:rsid w:val="00900EA7"/>
    <w:rsid w:val="00903434"/>
    <w:rsid w:val="0090438E"/>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604F5"/>
    <w:rsid w:val="0096147E"/>
    <w:rsid w:val="009629D7"/>
    <w:rsid w:val="009635BB"/>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215B"/>
    <w:rsid w:val="009A2E95"/>
    <w:rsid w:val="009A770B"/>
    <w:rsid w:val="009A7B46"/>
    <w:rsid w:val="009B0729"/>
    <w:rsid w:val="009B19A0"/>
    <w:rsid w:val="009B3B33"/>
    <w:rsid w:val="009B4ACA"/>
    <w:rsid w:val="009B7299"/>
    <w:rsid w:val="009C15E0"/>
    <w:rsid w:val="009C19E5"/>
    <w:rsid w:val="009C1D57"/>
    <w:rsid w:val="009C5B6B"/>
    <w:rsid w:val="009C5E99"/>
    <w:rsid w:val="009C6B2C"/>
    <w:rsid w:val="009C6CF6"/>
    <w:rsid w:val="009D0370"/>
    <w:rsid w:val="009D0626"/>
    <w:rsid w:val="009D271F"/>
    <w:rsid w:val="009D65AF"/>
    <w:rsid w:val="009D74F1"/>
    <w:rsid w:val="009D785D"/>
    <w:rsid w:val="009D7CBA"/>
    <w:rsid w:val="009E03DE"/>
    <w:rsid w:val="009E18C9"/>
    <w:rsid w:val="009E3290"/>
    <w:rsid w:val="009E542B"/>
    <w:rsid w:val="009E5FF7"/>
    <w:rsid w:val="009E60E7"/>
    <w:rsid w:val="009E6BAE"/>
    <w:rsid w:val="009E7D8F"/>
    <w:rsid w:val="009F0E4A"/>
    <w:rsid w:val="009F2940"/>
    <w:rsid w:val="009F369F"/>
    <w:rsid w:val="009F4713"/>
    <w:rsid w:val="009F5015"/>
    <w:rsid w:val="009F513B"/>
    <w:rsid w:val="009F6E60"/>
    <w:rsid w:val="00A00635"/>
    <w:rsid w:val="00A00A83"/>
    <w:rsid w:val="00A011A6"/>
    <w:rsid w:val="00A0184A"/>
    <w:rsid w:val="00A02190"/>
    <w:rsid w:val="00A02BEC"/>
    <w:rsid w:val="00A05580"/>
    <w:rsid w:val="00A07058"/>
    <w:rsid w:val="00A108EB"/>
    <w:rsid w:val="00A140C1"/>
    <w:rsid w:val="00A156B1"/>
    <w:rsid w:val="00A16471"/>
    <w:rsid w:val="00A20A04"/>
    <w:rsid w:val="00A20AF1"/>
    <w:rsid w:val="00A21DB8"/>
    <w:rsid w:val="00A2247D"/>
    <w:rsid w:val="00A22B0A"/>
    <w:rsid w:val="00A250C9"/>
    <w:rsid w:val="00A27303"/>
    <w:rsid w:val="00A277CD"/>
    <w:rsid w:val="00A338C1"/>
    <w:rsid w:val="00A35912"/>
    <w:rsid w:val="00A400FC"/>
    <w:rsid w:val="00A40E51"/>
    <w:rsid w:val="00A417EF"/>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441"/>
    <w:rsid w:val="00A865A1"/>
    <w:rsid w:val="00A871A0"/>
    <w:rsid w:val="00A8752C"/>
    <w:rsid w:val="00A90D29"/>
    <w:rsid w:val="00A9145D"/>
    <w:rsid w:val="00A91EED"/>
    <w:rsid w:val="00A922A3"/>
    <w:rsid w:val="00A944A0"/>
    <w:rsid w:val="00A965B5"/>
    <w:rsid w:val="00A97AF0"/>
    <w:rsid w:val="00AA2199"/>
    <w:rsid w:val="00AA53E2"/>
    <w:rsid w:val="00AA69DC"/>
    <w:rsid w:val="00AA6DD2"/>
    <w:rsid w:val="00AB273B"/>
    <w:rsid w:val="00AB3E13"/>
    <w:rsid w:val="00AB3E73"/>
    <w:rsid w:val="00AB4114"/>
    <w:rsid w:val="00AB583B"/>
    <w:rsid w:val="00AB5C36"/>
    <w:rsid w:val="00AB5F72"/>
    <w:rsid w:val="00AB6BA2"/>
    <w:rsid w:val="00AB7024"/>
    <w:rsid w:val="00AB7117"/>
    <w:rsid w:val="00AB7243"/>
    <w:rsid w:val="00AC3062"/>
    <w:rsid w:val="00AC30FC"/>
    <w:rsid w:val="00AC3486"/>
    <w:rsid w:val="00AC3816"/>
    <w:rsid w:val="00AC5BC0"/>
    <w:rsid w:val="00AC7CDC"/>
    <w:rsid w:val="00AD07E8"/>
    <w:rsid w:val="00AD23E0"/>
    <w:rsid w:val="00AD315C"/>
    <w:rsid w:val="00AD3EED"/>
    <w:rsid w:val="00AD4484"/>
    <w:rsid w:val="00AD494F"/>
    <w:rsid w:val="00AD4AF1"/>
    <w:rsid w:val="00AD700A"/>
    <w:rsid w:val="00AD7D96"/>
    <w:rsid w:val="00AD7FDF"/>
    <w:rsid w:val="00AE16EC"/>
    <w:rsid w:val="00AE56EC"/>
    <w:rsid w:val="00AE5A79"/>
    <w:rsid w:val="00AE5B89"/>
    <w:rsid w:val="00AF1A15"/>
    <w:rsid w:val="00AF222D"/>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5706"/>
    <w:rsid w:val="00B178B9"/>
    <w:rsid w:val="00B20171"/>
    <w:rsid w:val="00B20273"/>
    <w:rsid w:val="00B20EC9"/>
    <w:rsid w:val="00B2133B"/>
    <w:rsid w:val="00B2336E"/>
    <w:rsid w:val="00B23968"/>
    <w:rsid w:val="00B2439E"/>
    <w:rsid w:val="00B26D29"/>
    <w:rsid w:val="00B335C8"/>
    <w:rsid w:val="00B34044"/>
    <w:rsid w:val="00B3665C"/>
    <w:rsid w:val="00B374EB"/>
    <w:rsid w:val="00B41CE6"/>
    <w:rsid w:val="00B42871"/>
    <w:rsid w:val="00B42C83"/>
    <w:rsid w:val="00B42CF0"/>
    <w:rsid w:val="00B442B6"/>
    <w:rsid w:val="00B4613E"/>
    <w:rsid w:val="00B47BFD"/>
    <w:rsid w:val="00B47CE0"/>
    <w:rsid w:val="00B50D06"/>
    <w:rsid w:val="00B50FEC"/>
    <w:rsid w:val="00B5204B"/>
    <w:rsid w:val="00B52927"/>
    <w:rsid w:val="00B5376A"/>
    <w:rsid w:val="00B53B00"/>
    <w:rsid w:val="00B54CDD"/>
    <w:rsid w:val="00B5604F"/>
    <w:rsid w:val="00B57944"/>
    <w:rsid w:val="00B61A8B"/>
    <w:rsid w:val="00B64271"/>
    <w:rsid w:val="00B642B4"/>
    <w:rsid w:val="00B6464F"/>
    <w:rsid w:val="00B652F1"/>
    <w:rsid w:val="00B6588B"/>
    <w:rsid w:val="00B67892"/>
    <w:rsid w:val="00B67DD7"/>
    <w:rsid w:val="00B7278F"/>
    <w:rsid w:val="00B72C54"/>
    <w:rsid w:val="00B7372A"/>
    <w:rsid w:val="00B753CE"/>
    <w:rsid w:val="00B76BA6"/>
    <w:rsid w:val="00B76D25"/>
    <w:rsid w:val="00B77344"/>
    <w:rsid w:val="00B777AF"/>
    <w:rsid w:val="00B778BB"/>
    <w:rsid w:val="00B80713"/>
    <w:rsid w:val="00B813E5"/>
    <w:rsid w:val="00B84104"/>
    <w:rsid w:val="00B8458D"/>
    <w:rsid w:val="00B85315"/>
    <w:rsid w:val="00B86D68"/>
    <w:rsid w:val="00B90636"/>
    <w:rsid w:val="00B90735"/>
    <w:rsid w:val="00B90A43"/>
    <w:rsid w:val="00B90B66"/>
    <w:rsid w:val="00B90E02"/>
    <w:rsid w:val="00B92E93"/>
    <w:rsid w:val="00B92FF5"/>
    <w:rsid w:val="00B945C6"/>
    <w:rsid w:val="00B95AF4"/>
    <w:rsid w:val="00B962D0"/>
    <w:rsid w:val="00B96C0E"/>
    <w:rsid w:val="00BA1CC0"/>
    <w:rsid w:val="00BA6366"/>
    <w:rsid w:val="00BA649E"/>
    <w:rsid w:val="00BA741C"/>
    <w:rsid w:val="00BB189B"/>
    <w:rsid w:val="00BB258F"/>
    <w:rsid w:val="00BB3A6C"/>
    <w:rsid w:val="00BB4756"/>
    <w:rsid w:val="00BB5B83"/>
    <w:rsid w:val="00BB7214"/>
    <w:rsid w:val="00BB752B"/>
    <w:rsid w:val="00BC239B"/>
    <w:rsid w:val="00BC5ABF"/>
    <w:rsid w:val="00BC6B3F"/>
    <w:rsid w:val="00BC6C95"/>
    <w:rsid w:val="00BC7EA3"/>
    <w:rsid w:val="00BD1333"/>
    <w:rsid w:val="00BD1809"/>
    <w:rsid w:val="00BD21EC"/>
    <w:rsid w:val="00BD222B"/>
    <w:rsid w:val="00BD32B1"/>
    <w:rsid w:val="00BD34D8"/>
    <w:rsid w:val="00BD5D8F"/>
    <w:rsid w:val="00BD5E40"/>
    <w:rsid w:val="00BD6D9B"/>
    <w:rsid w:val="00BD6E1F"/>
    <w:rsid w:val="00BE5321"/>
    <w:rsid w:val="00BE5BFB"/>
    <w:rsid w:val="00BE7D1D"/>
    <w:rsid w:val="00BF1B8E"/>
    <w:rsid w:val="00BF2474"/>
    <w:rsid w:val="00BF3095"/>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62C5"/>
    <w:rsid w:val="00C16752"/>
    <w:rsid w:val="00C17ECE"/>
    <w:rsid w:val="00C204C8"/>
    <w:rsid w:val="00C208A2"/>
    <w:rsid w:val="00C22A52"/>
    <w:rsid w:val="00C23B0C"/>
    <w:rsid w:val="00C25934"/>
    <w:rsid w:val="00C32209"/>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3AE3"/>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0A3"/>
    <w:rsid w:val="00C8522A"/>
    <w:rsid w:val="00C85F0A"/>
    <w:rsid w:val="00C86EAF"/>
    <w:rsid w:val="00C900AE"/>
    <w:rsid w:val="00C90FCC"/>
    <w:rsid w:val="00C9127F"/>
    <w:rsid w:val="00C916E8"/>
    <w:rsid w:val="00C91995"/>
    <w:rsid w:val="00C94961"/>
    <w:rsid w:val="00C955C6"/>
    <w:rsid w:val="00C96E57"/>
    <w:rsid w:val="00CA160E"/>
    <w:rsid w:val="00CA32D3"/>
    <w:rsid w:val="00CA373C"/>
    <w:rsid w:val="00CA3E6A"/>
    <w:rsid w:val="00CA49CA"/>
    <w:rsid w:val="00CA5955"/>
    <w:rsid w:val="00CA5A40"/>
    <w:rsid w:val="00CB076D"/>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C4B8B"/>
    <w:rsid w:val="00CD0D5B"/>
    <w:rsid w:val="00CD1748"/>
    <w:rsid w:val="00CD20C2"/>
    <w:rsid w:val="00CD2D1E"/>
    <w:rsid w:val="00CD2F54"/>
    <w:rsid w:val="00CD5409"/>
    <w:rsid w:val="00CD6182"/>
    <w:rsid w:val="00CD6211"/>
    <w:rsid w:val="00CD63BC"/>
    <w:rsid w:val="00CD6D02"/>
    <w:rsid w:val="00CE21B3"/>
    <w:rsid w:val="00CE2209"/>
    <w:rsid w:val="00CE334F"/>
    <w:rsid w:val="00CE46C5"/>
    <w:rsid w:val="00CE4EA7"/>
    <w:rsid w:val="00CE546B"/>
    <w:rsid w:val="00CE5DED"/>
    <w:rsid w:val="00CE71F0"/>
    <w:rsid w:val="00CF04A8"/>
    <w:rsid w:val="00CF1DE6"/>
    <w:rsid w:val="00CF31B6"/>
    <w:rsid w:val="00CF34EA"/>
    <w:rsid w:val="00CF35A6"/>
    <w:rsid w:val="00CF569F"/>
    <w:rsid w:val="00CF5788"/>
    <w:rsid w:val="00CF6439"/>
    <w:rsid w:val="00CF7568"/>
    <w:rsid w:val="00D02B11"/>
    <w:rsid w:val="00D049C4"/>
    <w:rsid w:val="00D04BF3"/>
    <w:rsid w:val="00D04FFA"/>
    <w:rsid w:val="00D05CC0"/>
    <w:rsid w:val="00D05E76"/>
    <w:rsid w:val="00D0792B"/>
    <w:rsid w:val="00D10A27"/>
    <w:rsid w:val="00D10AFD"/>
    <w:rsid w:val="00D1364D"/>
    <w:rsid w:val="00D143EE"/>
    <w:rsid w:val="00D14F76"/>
    <w:rsid w:val="00D16413"/>
    <w:rsid w:val="00D2113E"/>
    <w:rsid w:val="00D21F74"/>
    <w:rsid w:val="00D2200F"/>
    <w:rsid w:val="00D22E79"/>
    <w:rsid w:val="00D24266"/>
    <w:rsid w:val="00D24A0C"/>
    <w:rsid w:val="00D274F9"/>
    <w:rsid w:val="00D30BC1"/>
    <w:rsid w:val="00D34409"/>
    <w:rsid w:val="00D35325"/>
    <w:rsid w:val="00D42131"/>
    <w:rsid w:val="00D42821"/>
    <w:rsid w:val="00D4349C"/>
    <w:rsid w:val="00D45EFA"/>
    <w:rsid w:val="00D4672C"/>
    <w:rsid w:val="00D46D6F"/>
    <w:rsid w:val="00D47263"/>
    <w:rsid w:val="00D478B2"/>
    <w:rsid w:val="00D520F6"/>
    <w:rsid w:val="00D547D7"/>
    <w:rsid w:val="00D604BE"/>
    <w:rsid w:val="00D6104D"/>
    <w:rsid w:val="00D624DA"/>
    <w:rsid w:val="00D63992"/>
    <w:rsid w:val="00D64BA8"/>
    <w:rsid w:val="00D6554B"/>
    <w:rsid w:val="00D65EC0"/>
    <w:rsid w:val="00D660E3"/>
    <w:rsid w:val="00D66ED2"/>
    <w:rsid w:val="00D70C4F"/>
    <w:rsid w:val="00D70DF5"/>
    <w:rsid w:val="00D71528"/>
    <w:rsid w:val="00D71A89"/>
    <w:rsid w:val="00D7440B"/>
    <w:rsid w:val="00D74B32"/>
    <w:rsid w:val="00D75B9E"/>
    <w:rsid w:val="00D815CF"/>
    <w:rsid w:val="00D826F7"/>
    <w:rsid w:val="00D82F2B"/>
    <w:rsid w:val="00D84C33"/>
    <w:rsid w:val="00D91BA2"/>
    <w:rsid w:val="00D92562"/>
    <w:rsid w:val="00D93260"/>
    <w:rsid w:val="00D95F19"/>
    <w:rsid w:val="00DA02AE"/>
    <w:rsid w:val="00DA14A8"/>
    <w:rsid w:val="00DA189B"/>
    <w:rsid w:val="00DA40F4"/>
    <w:rsid w:val="00DA648E"/>
    <w:rsid w:val="00DA72A3"/>
    <w:rsid w:val="00DA7F24"/>
    <w:rsid w:val="00DB1D1A"/>
    <w:rsid w:val="00DB3AF2"/>
    <w:rsid w:val="00DB6E9F"/>
    <w:rsid w:val="00DB6EB9"/>
    <w:rsid w:val="00DB76A9"/>
    <w:rsid w:val="00DC010F"/>
    <w:rsid w:val="00DC0416"/>
    <w:rsid w:val="00DC051D"/>
    <w:rsid w:val="00DC0A18"/>
    <w:rsid w:val="00DC0B06"/>
    <w:rsid w:val="00DC0B78"/>
    <w:rsid w:val="00DC144A"/>
    <w:rsid w:val="00DC1774"/>
    <w:rsid w:val="00DC1DA3"/>
    <w:rsid w:val="00DC5E9B"/>
    <w:rsid w:val="00DC76F9"/>
    <w:rsid w:val="00DC7F11"/>
    <w:rsid w:val="00DD228F"/>
    <w:rsid w:val="00DD27C0"/>
    <w:rsid w:val="00DD392C"/>
    <w:rsid w:val="00DD4358"/>
    <w:rsid w:val="00DD48DF"/>
    <w:rsid w:val="00DD78D3"/>
    <w:rsid w:val="00DE0469"/>
    <w:rsid w:val="00DE04E4"/>
    <w:rsid w:val="00DE142D"/>
    <w:rsid w:val="00DE15A4"/>
    <w:rsid w:val="00DE2DFB"/>
    <w:rsid w:val="00DE3110"/>
    <w:rsid w:val="00DE3E34"/>
    <w:rsid w:val="00DE3F33"/>
    <w:rsid w:val="00DE5643"/>
    <w:rsid w:val="00DE58AF"/>
    <w:rsid w:val="00DE66AD"/>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1C0"/>
    <w:rsid w:val="00E22B10"/>
    <w:rsid w:val="00E236D7"/>
    <w:rsid w:val="00E2370A"/>
    <w:rsid w:val="00E24771"/>
    <w:rsid w:val="00E26538"/>
    <w:rsid w:val="00E2673E"/>
    <w:rsid w:val="00E270EE"/>
    <w:rsid w:val="00E271ED"/>
    <w:rsid w:val="00E30070"/>
    <w:rsid w:val="00E31883"/>
    <w:rsid w:val="00E32D88"/>
    <w:rsid w:val="00E330B5"/>
    <w:rsid w:val="00E336FF"/>
    <w:rsid w:val="00E338D1"/>
    <w:rsid w:val="00E34158"/>
    <w:rsid w:val="00E34595"/>
    <w:rsid w:val="00E35090"/>
    <w:rsid w:val="00E35168"/>
    <w:rsid w:val="00E365FA"/>
    <w:rsid w:val="00E36987"/>
    <w:rsid w:val="00E43738"/>
    <w:rsid w:val="00E43A21"/>
    <w:rsid w:val="00E471B3"/>
    <w:rsid w:val="00E471FD"/>
    <w:rsid w:val="00E50CE6"/>
    <w:rsid w:val="00E51085"/>
    <w:rsid w:val="00E515B2"/>
    <w:rsid w:val="00E51A65"/>
    <w:rsid w:val="00E537E8"/>
    <w:rsid w:val="00E537F3"/>
    <w:rsid w:val="00E54076"/>
    <w:rsid w:val="00E54325"/>
    <w:rsid w:val="00E55452"/>
    <w:rsid w:val="00E557E2"/>
    <w:rsid w:val="00E557EF"/>
    <w:rsid w:val="00E568F1"/>
    <w:rsid w:val="00E568FD"/>
    <w:rsid w:val="00E5706B"/>
    <w:rsid w:val="00E60D44"/>
    <w:rsid w:val="00E6108F"/>
    <w:rsid w:val="00E62C89"/>
    <w:rsid w:val="00E6320F"/>
    <w:rsid w:val="00E677F5"/>
    <w:rsid w:val="00E67932"/>
    <w:rsid w:val="00E70295"/>
    <w:rsid w:val="00E73C38"/>
    <w:rsid w:val="00E74F9E"/>
    <w:rsid w:val="00E75C1C"/>
    <w:rsid w:val="00E76984"/>
    <w:rsid w:val="00E80A44"/>
    <w:rsid w:val="00E8608A"/>
    <w:rsid w:val="00E90405"/>
    <w:rsid w:val="00E913B6"/>
    <w:rsid w:val="00E93472"/>
    <w:rsid w:val="00E93E2B"/>
    <w:rsid w:val="00E94D4D"/>
    <w:rsid w:val="00EA060E"/>
    <w:rsid w:val="00EA378A"/>
    <w:rsid w:val="00EA3C05"/>
    <w:rsid w:val="00EA4EEB"/>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9DE"/>
    <w:rsid w:val="00ED6123"/>
    <w:rsid w:val="00EE053A"/>
    <w:rsid w:val="00EE0950"/>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686E"/>
    <w:rsid w:val="00F06E3D"/>
    <w:rsid w:val="00F073D3"/>
    <w:rsid w:val="00F119E1"/>
    <w:rsid w:val="00F125D8"/>
    <w:rsid w:val="00F169A9"/>
    <w:rsid w:val="00F16BC1"/>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667C"/>
    <w:rsid w:val="00F375A3"/>
    <w:rsid w:val="00F418A0"/>
    <w:rsid w:val="00F42E63"/>
    <w:rsid w:val="00F43456"/>
    <w:rsid w:val="00F454DB"/>
    <w:rsid w:val="00F45690"/>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717C"/>
    <w:rsid w:val="00F77E57"/>
    <w:rsid w:val="00F81399"/>
    <w:rsid w:val="00F819F7"/>
    <w:rsid w:val="00F8211E"/>
    <w:rsid w:val="00F82734"/>
    <w:rsid w:val="00F83169"/>
    <w:rsid w:val="00F83716"/>
    <w:rsid w:val="00F84767"/>
    <w:rsid w:val="00F860B7"/>
    <w:rsid w:val="00F901F3"/>
    <w:rsid w:val="00F9039E"/>
    <w:rsid w:val="00F9057C"/>
    <w:rsid w:val="00F90778"/>
    <w:rsid w:val="00F90AB4"/>
    <w:rsid w:val="00F90C36"/>
    <w:rsid w:val="00F9115A"/>
    <w:rsid w:val="00F917F5"/>
    <w:rsid w:val="00F933D0"/>
    <w:rsid w:val="00F94CB1"/>
    <w:rsid w:val="00F9507E"/>
    <w:rsid w:val="00F954E1"/>
    <w:rsid w:val="00F960D9"/>
    <w:rsid w:val="00F96BB8"/>
    <w:rsid w:val="00F96F39"/>
    <w:rsid w:val="00FA25B2"/>
    <w:rsid w:val="00FA28C0"/>
    <w:rsid w:val="00FA4AD8"/>
    <w:rsid w:val="00FA54F7"/>
    <w:rsid w:val="00FA6D62"/>
    <w:rsid w:val="00FB1ADB"/>
    <w:rsid w:val="00FB24BF"/>
    <w:rsid w:val="00FB4D57"/>
    <w:rsid w:val="00FB51C4"/>
    <w:rsid w:val="00FB5896"/>
    <w:rsid w:val="00FB7621"/>
    <w:rsid w:val="00FB7E9C"/>
    <w:rsid w:val="00FC0DA1"/>
    <w:rsid w:val="00FC2242"/>
    <w:rsid w:val="00FC416A"/>
    <w:rsid w:val="00FC7A6C"/>
    <w:rsid w:val="00FD12BA"/>
    <w:rsid w:val="00FD290B"/>
    <w:rsid w:val="00FD4D1C"/>
    <w:rsid w:val="00FD6485"/>
    <w:rsid w:val="00FD775B"/>
    <w:rsid w:val="00FE042B"/>
    <w:rsid w:val="00FE0B2D"/>
    <w:rsid w:val="00FE15D9"/>
    <w:rsid w:val="00FE4937"/>
    <w:rsid w:val="00FE49C0"/>
    <w:rsid w:val="00FE5605"/>
    <w:rsid w:val="00FE6380"/>
    <w:rsid w:val="00FE65CB"/>
    <w:rsid w:val="00FE673F"/>
    <w:rsid w:val="00FE7EF9"/>
    <w:rsid w:val="00FF1706"/>
    <w:rsid w:val="00FF208F"/>
    <w:rsid w:val="00FF32C5"/>
    <w:rsid w:val="00FF33B2"/>
    <w:rsid w:val="00FF4978"/>
    <w:rsid w:val="00FF566E"/>
    <w:rsid w:val="00FF60D5"/>
    <w:rsid w:val="00FF63A1"/>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PrrafodelistaCar">
    <w:name w:val="Párrafo de lista Car"/>
    <w:aliases w:val="titulo 5 Car"/>
    <w:link w:val="Prrafodelista"/>
    <w:uiPriority w:val="99"/>
    <w:rsid w:val="00702DD1"/>
    <w:rPr>
      <w:lang w:eastAsia="en-US"/>
    </w:rPr>
  </w:style>
  <w:style w:type="character" w:customStyle="1" w:styleId="hps">
    <w:name w:val="hps"/>
    <w:rsid w:val="00B67892"/>
  </w:style>
  <w:style w:type="character" w:customStyle="1" w:styleId="Ttulo9Car">
    <w:name w:val="Título 9 Car"/>
    <w:link w:val="Ttulo9"/>
    <w:uiPriority w:val="99"/>
    <w:locked/>
    <w:rsid w:val="00B67892"/>
    <w:rPr>
      <w:rFonts w:ascii="Tahoma" w:hAnsi="Tahoma"/>
      <w:sz w:val="28"/>
      <w:lang w:eastAsia="en-US"/>
    </w:rPr>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paragraph" w:customStyle="1" w:styleId="WW-Textoindependiente20">
    <w:name w:val="WW-Texto independiente 2"/>
    <w:basedOn w:val="Normal"/>
    <w:rsid w:val="00157D05"/>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PrrafodelistaCar">
    <w:name w:val="Párrafo de lista Car"/>
    <w:aliases w:val="titulo 5 Car"/>
    <w:link w:val="Prrafodelista"/>
    <w:uiPriority w:val="99"/>
    <w:rsid w:val="00702DD1"/>
    <w:rPr>
      <w:lang w:eastAsia="en-US"/>
    </w:rPr>
  </w:style>
  <w:style w:type="character" w:customStyle="1" w:styleId="hps">
    <w:name w:val="hps"/>
    <w:rsid w:val="00B67892"/>
  </w:style>
  <w:style w:type="character" w:customStyle="1" w:styleId="Ttulo9Car">
    <w:name w:val="Título 9 Car"/>
    <w:link w:val="Ttulo9"/>
    <w:uiPriority w:val="99"/>
    <w:locked/>
    <w:rsid w:val="00B67892"/>
    <w:rPr>
      <w:rFonts w:ascii="Tahoma" w:hAnsi="Tahoma"/>
      <w:sz w:val="28"/>
      <w:lang w:eastAsia="en-US"/>
    </w:rPr>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paragraph" w:customStyle="1" w:styleId="WW-Textoindependiente20">
    <w:name w:val="WW-Texto independiente 2"/>
    <w:basedOn w:val="Normal"/>
    <w:rsid w:val="00157D05"/>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99372277">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381248656">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530848458">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899487220">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278021439">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80560182">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montano@entel.bo" TargetMode="Externa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67A17A65-015B-4597-8B47-CDA957F4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29</Pages>
  <Words>8814</Words>
  <Characters>48482</Characters>
  <Application>Microsoft Office Word</Application>
  <DocSecurity>0</DocSecurity>
  <Lines>404</Lines>
  <Paragraphs>114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57182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4</cp:revision>
  <cp:lastPrinted>2016-03-21T13:39:00Z</cp:lastPrinted>
  <dcterms:created xsi:type="dcterms:W3CDTF">2016-03-29T12:55:00Z</dcterms:created>
  <dcterms:modified xsi:type="dcterms:W3CDTF">2016-03-29T14:54:00Z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