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53F11" w14:textId="77777777" w:rsidR="00403334" w:rsidRPr="00403334" w:rsidRDefault="00403334" w:rsidP="00285156">
      <w:pPr>
        <w:pStyle w:val="Ttulo1"/>
        <w:numPr>
          <w:ilvl w:val="0"/>
          <w:numId w:val="0"/>
        </w:numPr>
      </w:pPr>
    </w:p>
    <w:p w14:paraId="355114A4" w14:textId="77777777" w:rsidR="00403334" w:rsidRPr="00403334" w:rsidRDefault="00403334" w:rsidP="0025778B">
      <w:pPr>
        <w:jc w:val="center"/>
        <w:rPr>
          <w:rFonts w:ascii="Tahoma" w:hAnsi="Tahoma" w:cs="Tahoma"/>
          <w:b/>
          <w:color w:val="365F91"/>
          <w:sz w:val="22"/>
          <w:szCs w:val="22"/>
        </w:rPr>
      </w:pPr>
    </w:p>
    <w:p w14:paraId="0291AA87" w14:textId="77777777" w:rsidR="00403334" w:rsidRPr="00403334" w:rsidRDefault="00403334" w:rsidP="0025778B">
      <w:pPr>
        <w:jc w:val="center"/>
        <w:rPr>
          <w:rFonts w:ascii="Tahoma" w:hAnsi="Tahoma" w:cs="Tahoma"/>
          <w:b/>
          <w:color w:val="365F91"/>
          <w:sz w:val="22"/>
          <w:szCs w:val="22"/>
        </w:rPr>
      </w:pPr>
    </w:p>
    <w:p w14:paraId="2947B371" w14:textId="77777777" w:rsidR="00403334" w:rsidRPr="00403334" w:rsidRDefault="00403334" w:rsidP="0025778B">
      <w:pPr>
        <w:jc w:val="center"/>
        <w:rPr>
          <w:rFonts w:ascii="Tahoma" w:hAnsi="Tahoma" w:cs="Tahoma"/>
          <w:b/>
          <w:color w:val="365F91"/>
          <w:sz w:val="22"/>
          <w:szCs w:val="22"/>
        </w:rPr>
      </w:pPr>
    </w:p>
    <w:p w14:paraId="3EBBCAF3" w14:textId="77777777" w:rsidR="00403334" w:rsidRPr="00403334" w:rsidRDefault="00403334" w:rsidP="0025778B">
      <w:pPr>
        <w:jc w:val="center"/>
        <w:rPr>
          <w:rFonts w:ascii="Tahoma" w:hAnsi="Tahoma" w:cs="Tahoma"/>
          <w:b/>
          <w:color w:val="365F91"/>
          <w:sz w:val="22"/>
          <w:szCs w:val="22"/>
        </w:rPr>
      </w:pPr>
    </w:p>
    <w:p w14:paraId="45658F0A" w14:textId="77777777" w:rsidR="00914E9D" w:rsidRPr="00403334" w:rsidRDefault="00914E9D" w:rsidP="0025778B">
      <w:pPr>
        <w:jc w:val="center"/>
        <w:rPr>
          <w:rFonts w:ascii="Tahoma" w:hAnsi="Tahoma" w:cs="Tahoma"/>
          <w:b/>
          <w:color w:val="365F91"/>
          <w:sz w:val="22"/>
          <w:szCs w:val="22"/>
        </w:rPr>
      </w:pPr>
    </w:p>
    <w:p w14:paraId="642D4667" w14:textId="77777777" w:rsidR="00914E9D" w:rsidRPr="00403334" w:rsidRDefault="00914E9D" w:rsidP="0025778B">
      <w:pPr>
        <w:jc w:val="center"/>
        <w:rPr>
          <w:rFonts w:ascii="Tahoma" w:hAnsi="Tahoma" w:cs="Tahoma"/>
          <w:b/>
          <w:color w:val="365F91"/>
          <w:sz w:val="22"/>
          <w:szCs w:val="22"/>
        </w:rPr>
      </w:pPr>
    </w:p>
    <w:p w14:paraId="37F2BA1B" w14:textId="77777777" w:rsidR="00914E9D" w:rsidRPr="00403334" w:rsidRDefault="00914E9D" w:rsidP="0025778B">
      <w:pPr>
        <w:jc w:val="center"/>
        <w:rPr>
          <w:rFonts w:ascii="Tahoma" w:hAnsi="Tahoma" w:cs="Tahoma"/>
          <w:b/>
          <w:color w:val="365F91"/>
          <w:sz w:val="22"/>
          <w:szCs w:val="22"/>
        </w:rPr>
      </w:pPr>
    </w:p>
    <w:p w14:paraId="75DA6BBB" w14:textId="77777777" w:rsidR="0025778B" w:rsidRPr="00914E9D" w:rsidRDefault="0025778B" w:rsidP="0025778B">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5763E18A" w14:textId="77777777" w:rsidR="0025778B" w:rsidRPr="00403334" w:rsidRDefault="0025778B" w:rsidP="0025778B">
      <w:pPr>
        <w:jc w:val="center"/>
        <w:rPr>
          <w:rFonts w:ascii="Tahoma" w:hAnsi="Tahoma" w:cs="Tahoma"/>
          <w:b/>
          <w:color w:val="365F91"/>
          <w:sz w:val="32"/>
          <w:szCs w:val="32"/>
        </w:rPr>
      </w:pPr>
      <w:r w:rsidRPr="00403334">
        <w:rPr>
          <w:rFonts w:ascii="Tahoma" w:hAnsi="Tahoma" w:cs="Tahoma"/>
          <w:b/>
          <w:color w:val="365F91"/>
          <w:sz w:val="32"/>
          <w:szCs w:val="32"/>
        </w:rPr>
        <w:t>Entel S.A.</w:t>
      </w:r>
    </w:p>
    <w:p w14:paraId="2DD047AC" w14:textId="77777777" w:rsidR="0025778B" w:rsidRDefault="0025778B" w:rsidP="0025778B">
      <w:pPr>
        <w:jc w:val="center"/>
        <w:rPr>
          <w:rFonts w:ascii="Tahoma" w:hAnsi="Tahoma" w:cs="Tahoma"/>
          <w:b/>
          <w:color w:val="365F91"/>
        </w:rPr>
      </w:pPr>
    </w:p>
    <w:p w14:paraId="2A5A517A" w14:textId="77777777" w:rsidR="0025778B" w:rsidRDefault="0025778B" w:rsidP="0025778B">
      <w:pPr>
        <w:jc w:val="center"/>
        <w:rPr>
          <w:rFonts w:ascii="Tahoma" w:hAnsi="Tahoma" w:cs="Tahoma"/>
          <w:b/>
          <w:color w:val="365F91"/>
        </w:rPr>
      </w:pPr>
    </w:p>
    <w:p w14:paraId="65F46D71" w14:textId="77777777" w:rsidR="0025778B" w:rsidRDefault="0025778B" w:rsidP="0025778B">
      <w:pPr>
        <w:jc w:val="center"/>
        <w:rPr>
          <w:rFonts w:ascii="Tahoma" w:hAnsi="Tahoma" w:cs="Tahoma"/>
          <w:b/>
          <w:color w:val="365F91"/>
        </w:rPr>
      </w:pPr>
    </w:p>
    <w:p w14:paraId="6D1763C3" w14:textId="77777777" w:rsidR="0025778B" w:rsidRDefault="0025778B" w:rsidP="0025778B">
      <w:pPr>
        <w:jc w:val="center"/>
        <w:rPr>
          <w:rFonts w:ascii="Tahoma" w:hAnsi="Tahoma" w:cs="Tahoma"/>
          <w:b/>
          <w:color w:val="365F91"/>
        </w:rPr>
      </w:pPr>
    </w:p>
    <w:p w14:paraId="355B1645" w14:textId="77777777" w:rsidR="0025778B" w:rsidRPr="003E21C0" w:rsidRDefault="0025778B" w:rsidP="0025778B">
      <w:pPr>
        <w:jc w:val="center"/>
        <w:rPr>
          <w:rFonts w:ascii="Tahoma" w:hAnsi="Tahoma" w:cs="Tahoma"/>
          <w:b/>
          <w:color w:val="365F91"/>
        </w:rPr>
      </w:pPr>
    </w:p>
    <w:p w14:paraId="0272143C"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49536" behindDoc="0" locked="0" layoutInCell="1" allowOverlap="1" wp14:anchorId="7F8E7154" wp14:editId="169EA452">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6D7EF9FE" w14:textId="77777777" w:rsidR="0025778B" w:rsidRDefault="0025778B" w:rsidP="0025778B">
      <w:pPr>
        <w:jc w:val="center"/>
        <w:rPr>
          <w:rFonts w:ascii="Tahoma" w:hAnsi="Tahoma" w:cs="Tahoma"/>
          <w:snapToGrid w:val="0"/>
          <w:color w:val="365F91"/>
        </w:rPr>
      </w:pPr>
    </w:p>
    <w:p w14:paraId="3B4967F5" w14:textId="77777777" w:rsidR="0025778B" w:rsidRDefault="0025778B" w:rsidP="0025778B">
      <w:pPr>
        <w:jc w:val="center"/>
        <w:rPr>
          <w:rFonts w:ascii="Tahoma" w:hAnsi="Tahoma" w:cs="Tahoma"/>
          <w:snapToGrid w:val="0"/>
          <w:color w:val="365F91"/>
        </w:rPr>
      </w:pPr>
    </w:p>
    <w:p w14:paraId="0A25F4F4" w14:textId="77777777" w:rsidR="0025778B" w:rsidRDefault="0025778B" w:rsidP="0025778B">
      <w:pPr>
        <w:jc w:val="center"/>
        <w:rPr>
          <w:rFonts w:ascii="Tahoma" w:hAnsi="Tahoma" w:cs="Tahoma"/>
          <w:snapToGrid w:val="0"/>
          <w:color w:val="365F91"/>
        </w:rPr>
      </w:pPr>
    </w:p>
    <w:p w14:paraId="6D32EB09" w14:textId="77777777" w:rsidR="0025778B" w:rsidRDefault="0025778B" w:rsidP="0025778B">
      <w:pPr>
        <w:jc w:val="center"/>
        <w:rPr>
          <w:rFonts w:ascii="Tahoma" w:hAnsi="Tahoma" w:cs="Tahoma"/>
          <w:snapToGrid w:val="0"/>
          <w:color w:val="365F91"/>
        </w:rPr>
      </w:pPr>
    </w:p>
    <w:p w14:paraId="556FB387" w14:textId="77777777" w:rsidR="0025778B" w:rsidRDefault="0025778B" w:rsidP="0025778B">
      <w:pPr>
        <w:jc w:val="center"/>
        <w:rPr>
          <w:rFonts w:ascii="Tahoma" w:hAnsi="Tahoma" w:cs="Tahoma"/>
          <w:snapToGrid w:val="0"/>
          <w:color w:val="365F91"/>
        </w:rPr>
      </w:pPr>
    </w:p>
    <w:p w14:paraId="3947143D" w14:textId="77777777" w:rsidR="0025778B" w:rsidRDefault="0025778B" w:rsidP="0025778B">
      <w:pPr>
        <w:jc w:val="center"/>
        <w:rPr>
          <w:rFonts w:ascii="Tahoma" w:hAnsi="Tahoma" w:cs="Tahoma"/>
          <w:snapToGrid w:val="0"/>
          <w:color w:val="365F91"/>
        </w:rPr>
      </w:pPr>
    </w:p>
    <w:p w14:paraId="76E04BF6" w14:textId="77777777" w:rsidR="0025778B" w:rsidRDefault="0025778B" w:rsidP="0025778B">
      <w:pPr>
        <w:jc w:val="center"/>
        <w:rPr>
          <w:rFonts w:ascii="Tahoma" w:hAnsi="Tahoma" w:cs="Tahoma"/>
          <w:snapToGrid w:val="0"/>
          <w:color w:val="365F91"/>
        </w:rPr>
      </w:pPr>
    </w:p>
    <w:p w14:paraId="15CF1A79" w14:textId="77777777" w:rsidR="0025778B" w:rsidRDefault="0025778B" w:rsidP="0025778B">
      <w:pPr>
        <w:jc w:val="center"/>
        <w:rPr>
          <w:rFonts w:ascii="Tahoma" w:hAnsi="Tahoma" w:cs="Tahoma"/>
          <w:snapToGrid w:val="0"/>
          <w:color w:val="365F91"/>
        </w:rPr>
      </w:pPr>
    </w:p>
    <w:p w14:paraId="45376268" w14:textId="77777777" w:rsidR="0025778B" w:rsidRDefault="0025778B" w:rsidP="0025778B">
      <w:pPr>
        <w:jc w:val="center"/>
        <w:rPr>
          <w:rFonts w:ascii="Tahoma" w:hAnsi="Tahoma" w:cs="Tahoma"/>
          <w:snapToGrid w:val="0"/>
          <w:color w:val="365F91"/>
        </w:rPr>
      </w:pPr>
    </w:p>
    <w:p w14:paraId="78C71070" w14:textId="77777777" w:rsidR="0025778B" w:rsidRDefault="0025778B" w:rsidP="0025778B">
      <w:pPr>
        <w:jc w:val="center"/>
        <w:rPr>
          <w:rFonts w:ascii="Tahoma" w:hAnsi="Tahoma" w:cs="Tahoma"/>
          <w:snapToGrid w:val="0"/>
          <w:color w:val="365F91"/>
        </w:rPr>
      </w:pPr>
    </w:p>
    <w:p w14:paraId="07CE7EAB" w14:textId="77777777" w:rsidR="0025778B" w:rsidRDefault="0025778B" w:rsidP="0025778B">
      <w:pPr>
        <w:jc w:val="center"/>
        <w:rPr>
          <w:rFonts w:ascii="Tahoma" w:hAnsi="Tahoma" w:cs="Tahoma"/>
          <w:snapToGrid w:val="0"/>
          <w:color w:val="365F91"/>
        </w:rPr>
      </w:pPr>
    </w:p>
    <w:p w14:paraId="17DE21D7" w14:textId="77777777" w:rsidR="0025778B" w:rsidRDefault="0025778B" w:rsidP="0025778B">
      <w:pPr>
        <w:jc w:val="center"/>
        <w:rPr>
          <w:rFonts w:ascii="Tahoma" w:hAnsi="Tahoma" w:cs="Tahoma"/>
          <w:snapToGrid w:val="0"/>
          <w:color w:val="365F91"/>
        </w:rPr>
      </w:pPr>
    </w:p>
    <w:p w14:paraId="3FC50607" w14:textId="77777777" w:rsidR="0025778B" w:rsidRDefault="0025778B" w:rsidP="0025778B">
      <w:pPr>
        <w:jc w:val="center"/>
        <w:rPr>
          <w:rFonts w:ascii="Tahoma" w:hAnsi="Tahoma" w:cs="Tahoma"/>
          <w:snapToGrid w:val="0"/>
          <w:color w:val="365F91"/>
        </w:rPr>
      </w:pPr>
    </w:p>
    <w:p w14:paraId="04851AFB" w14:textId="77777777" w:rsidR="0025778B" w:rsidRDefault="0025778B" w:rsidP="0025778B">
      <w:pPr>
        <w:jc w:val="center"/>
        <w:rPr>
          <w:rFonts w:ascii="Tahoma" w:hAnsi="Tahoma" w:cs="Tahoma"/>
          <w:snapToGrid w:val="0"/>
          <w:color w:val="365F91"/>
        </w:rPr>
      </w:pPr>
    </w:p>
    <w:p w14:paraId="0168B9E6" w14:textId="77777777" w:rsidR="0025778B" w:rsidRDefault="0025778B" w:rsidP="0025778B">
      <w:pPr>
        <w:jc w:val="center"/>
        <w:rPr>
          <w:rFonts w:ascii="Tahoma" w:hAnsi="Tahoma" w:cs="Tahoma"/>
          <w:snapToGrid w:val="0"/>
          <w:color w:val="365F91"/>
        </w:rPr>
      </w:pPr>
    </w:p>
    <w:p w14:paraId="29B04E33" w14:textId="77777777" w:rsidR="0025778B" w:rsidRDefault="0025778B" w:rsidP="0025778B">
      <w:pPr>
        <w:jc w:val="center"/>
        <w:rPr>
          <w:rFonts w:ascii="Tahoma" w:hAnsi="Tahoma" w:cs="Tahoma"/>
          <w:snapToGrid w:val="0"/>
          <w:color w:val="365F91"/>
        </w:rPr>
      </w:pPr>
    </w:p>
    <w:p w14:paraId="6BB4C35B" w14:textId="77777777" w:rsidR="0025778B" w:rsidRDefault="0025778B" w:rsidP="0025778B">
      <w:pPr>
        <w:jc w:val="center"/>
        <w:rPr>
          <w:rFonts w:ascii="Tahoma" w:hAnsi="Tahoma" w:cs="Tahoma"/>
          <w:snapToGrid w:val="0"/>
          <w:color w:val="365F91"/>
        </w:rPr>
      </w:pPr>
    </w:p>
    <w:p w14:paraId="10B774AF" w14:textId="77777777" w:rsidR="0025778B" w:rsidRPr="003E21C0" w:rsidRDefault="0025778B" w:rsidP="0025778B">
      <w:pPr>
        <w:jc w:val="center"/>
        <w:rPr>
          <w:rFonts w:ascii="Tahoma" w:hAnsi="Tahoma" w:cs="Tahoma"/>
          <w:snapToGrid w:val="0"/>
          <w:color w:val="365F91"/>
        </w:rPr>
      </w:pPr>
    </w:p>
    <w:p w14:paraId="690407C2" w14:textId="77777777" w:rsidR="00FA28C0" w:rsidRDefault="00FA28C0" w:rsidP="0025778B">
      <w:pPr>
        <w:jc w:val="center"/>
        <w:rPr>
          <w:rFonts w:ascii="Tahoma" w:hAnsi="Tahoma" w:cs="Tahoma"/>
          <w:b/>
          <w:color w:val="365F91"/>
        </w:rPr>
      </w:pPr>
    </w:p>
    <w:p w14:paraId="5AAA816E" w14:textId="77777777" w:rsidR="00FA28C0" w:rsidRDefault="00FA28C0" w:rsidP="0025778B">
      <w:pPr>
        <w:jc w:val="center"/>
        <w:rPr>
          <w:rFonts w:ascii="Tahoma" w:hAnsi="Tahoma" w:cs="Tahoma"/>
          <w:b/>
          <w:color w:val="365F91"/>
        </w:rPr>
      </w:pPr>
    </w:p>
    <w:p w14:paraId="5A343EA3" w14:textId="77777777" w:rsidR="00FA28C0" w:rsidRDefault="00FA28C0" w:rsidP="0025778B">
      <w:pPr>
        <w:jc w:val="center"/>
        <w:rPr>
          <w:rFonts w:ascii="Tahoma" w:hAnsi="Tahoma" w:cs="Tahoma"/>
          <w:b/>
          <w:color w:val="365F91"/>
        </w:rPr>
      </w:pPr>
    </w:p>
    <w:p w14:paraId="2153DFB7" w14:textId="77777777" w:rsidR="00FA28C0" w:rsidRDefault="00FA28C0" w:rsidP="0025778B">
      <w:pPr>
        <w:jc w:val="center"/>
        <w:rPr>
          <w:rFonts w:ascii="Tahoma" w:hAnsi="Tahoma" w:cs="Tahoma"/>
          <w:b/>
          <w:color w:val="365F91"/>
        </w:rPr>
      </w:pPr>
    </w:p>
    <w:p w14:paraId="29BA238F" w14:textId="77777777" w:rsidR="00FA28C0" w:rsidRDefault="00FA28C0" w:rsidP="0025778B">
      <w:pPr>
        <w:jc w:val="center"/>
        <w:rPr>
          <w:rFonts w:ascii="Tahoma" w:hAnsi="Tahoma" w:cs="Tahoma"/>
          <w:b/>
          <w:color w:val="365F91"/>
        </w:rPr>
      </w:pPr>
    </w:p>
    <w:p w14:paraId="64F2E1A4" w14:textId="77777777" w:rsidR="00FA28C0" w:rsidRDefault="00FA28C0" w:rsidP="0025778B">
      <w:pPr>
        <w:jc w:val="center"/>
        <w:rPr>
          <w:rFonts w:ascii="Tahoma" w:hAnsi="Tahoma" w:cs="Tahoma"/>
          <w:b/>
          <w:color w:val="365F91"/>
        </w:rPr>
      </w:pPr>
    </w:p>
    <w:p w14:paraId="54C72F5D" w14:textId="77777777" w:rsidR="0025778B" w:rsidRPr="00914E9D" w:rsidRDefault="00EC685E" w:rsidP="0025778B">
      <w:pPr>
        <w:jc w:val="center"/>
        <w:rPr>
          <w:rFonts w:ascii="Tahoma" w:hAnsi="Tahoma" w:cs="Tahoma"/>
          <w:b/>
          <w:color w:val="365F91"/>
          <w:sz w:val="28"/>
          <w:szCs w:val="28"/>
        </w:rPr>
      </w:pPr>
      <w:r>
        <w:rPr>
          <w:rFonts w:ascii="Tahoma" w:hAnsi="Tahoma" w:cs="Tahoma"/>
          <w:b/>
          <w:color w:val="365F91"/>
          <w:sz w:val="28"/>
          <w:szCs w:val="28"/>
        </w:rPr>
        <w:t>TÉRMINOS BÁSICOS DE CONTRATACIÓN</w:t>
      </w:r>
    </w:p>
    <w:p w14:paraId="7870D401" w14:textId="77777777" w:rsidR="0025778B" w:rsidRDefault="0025778B" w:rsidP="0025778B">
      <w:pPr>
        <w:jc w:val="center"/>
        <w:rPr>
          <w:rFonts w:ascii="Tahoma" w:hAnsi="Tahoma" w:cs="Tahoma"/>
          <w:color w:val="365F91"/>
        </w:rPr>
      </w:pPr>
    </w:p>
    <w:p w14:paraId="1B8226AC" w14:textId="77777777" w:rsidR="0025778B" w:rsidRPr="003E21C0" w:rsidRDefault="0025778B" w:rsidP="0025778B">
      <w:pPr>
        <w:jc w:val="center"/>
        <w:rPr>
          <w:rFonts w:ascii="Tahoma" w:hAnsi="Tahoma" w:cs="Tahoma"/>
          <w:color w:val="365F91"/>
        </w:rPr>
      </w:pPr>
    </w:p>
    <w:p w14:paraId="6B125525" w14:textId="77777777" w:rsidR="0025778B" w:rsidRPr="003E21C0" w:rsidRDefault="0025778B" w:rsidP="0025778B">
      <w:pPr>
        <w:jc w:val="center"/>
        <w:rPr>
          <w:rFonts w:ascii="Tahoma" w:hAnsi="Tahoma" w:cs="Tahoma"/>
          <w:color w:val="365F91"/>
        </w:rPr>
      </w:pPr>
    </w:p>
    <w:p w14:paraId="39596347" w14:textId="77777777" w:rsidR="0025778B" w:rsidRPr="003E21C0" w:rsidRDefault="0025778B" w:rsidP="0025778B">
      <w:pPr>
        <w:jc w:val="center"/>
        <w:rPr>
          <w:rFonts w:ascii="Tahoma" w:hAnsi="Tahoma" w:cs="Tahoma"/>
          <w:color w:val="365F91"/>
        </w:rPr>
      </w:pPr>
    </w:p>
    <w:p w14:paraId="354277EE" w14:textId="77777777" w:rsidR="0025778B" w:rsidRPr="003E21C0" w:rsidRDefault="0025778B" w:rsidP="0025778B">
      <w:pPr>
        <w:jc w:val="center"/>
        <w:rPr>
          <w:rFonts w:ascii="Tahoma" w:hAnsi="Tahoma" w:cs="Tahoma"/>
          <w:b/>
          <w:color w:val="365F91"/>
        </w:rPr>
      </w:pPr>
    </w:p>
    <w:p w14:paraId="51FFB6D5" w14:textId="77777777" w:rsidR="0025778B" w:rsidRDefault="0025778B" w:rsidP="0025778B">
      <w:pPr>
        <w:jc w:val="center"/>
        <w:rPr>
          <w:rFonts w:ascii="Tahoma" w:hAnsi="Tahoma" w:cs="Tahoma"/>
          <w:b/>
          <w:color w:val="365F91"/>
        </w:rPr>
      </w:pPr>
    </w:p>
    <w:p w14:paraId="5A15ED42" w14:textId="77777777" w:rsidR="0025778B" w:rsidRDefault="0025778B" w:rsidP="0025778B">
      <w:pPr>
        <w:jc w:val="center"/>
        <w:rPr>
          <w:rFonts w:ascii="Tahoma" w:hAnsi="Tahoma" w:cs="Tahoma"/>
          <w:b/>
          <w:color w:val="365F91"/>
        </w:rPr>
      </w:pPr>
    </w:p>
    <w:p w14:paraId="163BDBB0" w14:textId="77777777" w:rsidR="0025778B" w:rsidRDefault="0025778B" w:rsidP="0025778B">
      <w:pPr>
        <w:jc w:val="center"/>
        <w:rPr>
          <w:rFonts w:ascii="Tahoma" w:hAnsi="Tahoma" w:cs="Tahoma"/>
          <w:b/>
          <w:color w:val="365F91"/>
        </w:rPr>
      </w:pPr>
    </w:p>
    <w:p w14:paraId="1167B932" w14:textId="77777777" w:rsidR="0025778B" w:rsidRDefault="0025778B" w:rsidP="0025778B">
      <w:pPr>
        <w:jc w:val="center"/>
        <w:rPr>
          <w:rFonts w:ascii="Tahoma" w:hAnsi="Tahoma" w:cs="Tahoma"/>
          <w:b/>
          <w:color w:val="365F91"/>
        </w:rPr>
      </w:pPr>
    </w:p>
    <w:p w14:paraId="533866DD" w14:textId="77777777" w:rsidR="0025778B" w:rsidRDefault="0025778B" w:rsidP="0025778B">
      <w:pPr>
        <w:jc w:val="center"/>
        <w:rPr>
          <w:rFonts w:ascii="Tahoma" w:hAnsi="Tahoma" w:cs="Tahoma"/>
          <w:b/>
          <w:color w:val="365F91"/>
        </w:rPr>
      </w:pPr>
    </w:p>
    <w:p w14:paraId="35CF12DD" w14:textId="77777777" w:rsidR="0025778B" w:rsidRPr="003E21C0" w:rsidRDefault="0025778B" w:rsidP="0025778B">
      <w:pPr>
        <w:jc w:val="center"/>
        <w:rPr>
          <w:rFonts w:ascii="Tahoma" w:hAnsi="Tahoma" w:cs="Tahoma"/>
          <w:b/>
          <w:color w:val="365F91"/>
        </w:rPr>
      </w:pPr>
    </w:p>
    <w:p w14:paraId="6413754F" w14:textId="77777777" w:rsidR="0025778B" w:rsidRPr="003E21C0"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6405DC" w14:paraId="149E338E"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9884D69" w14:textId="0E6624C4" w:rsidR="002E3C30" w:rsidRPr="00214C5A" w:rsidRDefault="00CF6347" w:rsidP="002E3C30">
            <w:pPr>
              <w:jc w:val="center"/>
              <w:rPr>
                <w:rFonts w:ascii="Tahoma" w:hAnsi="Tahoma" w:cs="Tahoma"/>
                <w:b/>
                <w:color w:val="365F91"/>
                <w:sz w:val="22"/>
              </w:rPr>
            </w:pPr>
            <w:r>
              <w:rPr>
                <w:rFonts w:ascii="Tahoma" w:hAnsi="Tahoma" w:cs="Tahoma"/>
                <w:b/>
                <w:color w:val="365F91"/>
                <w:sz w:val="22"/>
              </w:rPr>
              <w:t xml:space="preserve">LICITACIÓN PÚBLICA </w:t>
            </w:r>
            <w:r w:rsidRPr="00CF6347">
              <w:rPr>
                <w:rFonts w:ascii="Tahoma" w:hAnsi="Tahoma" w:cs="Tahoma"/>
                <w:b/>
                <w:color w:val="365F91"/>
                <w:sz w:val="22"/>
              </w:rPr>
              <w:t xml:space="preserve">N° </w:t>
            </w:r>
            <w:r w:rsidR="00DB30CE">
              <w:rPr>
                <w:rFonts w:ascii="Tahoma" w:hAnsi="Tahoma" w:cs="Tahoma"/>
                <w:b/>
                <w:color w:val="365F91"/>
                <w:sz w:val="22"/>
              </w:rPr>
              <w:t>52</w:t>
            </w:r>
            <w:r w:rsidRPr="00CF6347">
              <w:rPr>
                <w:rFonts w:ascii="Tahoma" w:hAnsi="Tahoma" w:cs="Tahoma"/>
                <w:b/>
                <w:color w:val="365F91"/>
                <w:sz w:val="22"/>
              </w:rPr>
              <w:t>/2017</w:t>
            </w:r>
          </w:p>
          <w:p w14:paraId="5D0E9CB2" w14:textId="2D988A02" w:rsidR="0025778B" w:rsidRPr="006405DC" w:rsidRDefault="00CF6347" w:rsidP="00A84E32">
            <w:pPr>
              <w:jc w:val="center"/>
              <w:rPr>
                <w:rFonts w:ascii="Tahoma" w:hAnsi="Tahoma" w:cs="Tahoma"/>
                <w:b/>
                <w:color w:val="365F91"/>
                <w:lang w:val="es-BO"/>
              </w:rPr>
            </w:pPr>
            <w:r>
              <w:rPr>
                <w:rFonts w:ascii="Tahoma" w:hAnsi="Tahoma" w:cs="Tahoma"/>
                <w:b/>
                <w:color w:val="365F91"/>
                <w:sz w:val="22"/>
              </w:rPr>
              <w:t>”</w:t>
            </w:r>
            <w:r w:rsidRPr="00214C5A">
              <w:rPr>
                <w:rFonts w:ascii="Tahoma" w:hAnsi="Tahoma" w:cs="Tahoma"/>
                <w:b/>
                <w:color w:val="365F91"/>
                <w:sz w:val="22"/>
              </w:rPr>
              <w:t xml:space="preserve">ADQUISICIÓN DE </w:t>
            </w:r>
            <w:r>
              <w:rPr>
                <w:rFonts w:ascii="Tahoma" w:hAnsi="Tahoma" w:cs="Tahoma"/>
                <w:b/>
                <w:color w:val="365F91"/>
                <w:sz w:val="22"/>
              </w:rPr>
              <w:t>TARJETAS HOLA</w:t>
            </w:r>
            <w:r w:rsidRPr="00214C5A">
              <w:rPr>
                <w:rFonts w:ascii="Tahoma" w:hAnsi="Tahoma" w:cs="Tahoma"/>
                <w:b/>
                <w:color w:val="365F91"/>
                <w:sz w:val="22"/>
              </w:rPr>
              <w:t>“</w:t>
            </w:r>
          </w:p>
        </w:tc>
      </w:tr>
    </w:tbl>
    <w:p w14:paraId="142C8EBA" w14:textId="77777777" w:rsidR="007F4A49" w:rsidRDefault="007F4A49" w:rsidP="00214C5A">
      <w:pPr>
        <w:outlineLvl w:val="0"/>
        <w:rPr>
          <w:lang w:val="es-BO"/>
        </w:rPr>
      </w:pPr>
    </w:p>
    <w:p w14:paraId="0C6C3BA2" w14:textId="77777777" w:rsidR="00214C5A" w:rsidRPr="006405DC" w:rsidRDefault="00214C5A" w:rsidP="00214C5A">
      <w:pPr>
        <w:outlineLvl w:val="0"/>
        <w:rPr>
          <w:rFonts w:cs="Arial"/>
          <w:b/>
          <w:sz w:val="18"/>
          <w:szCs w:val="18"/>
          <w:lang w:val="es-BO"/>
        </w:rPr>
        <w:sectPr w:rsidR="00214C5A" w:rsidRPr="006405DC" w:rsidSect="001C6005">
          <w:pgSz w:w="12240" w:h="15840"/>
          <w:pgMar w:top="238" w:right="1418" w:bottom="244" w:left="1418" w:header="709" w:footer="709" w:gutter="0"/>
          <w:cols w:space="708"/>
          <w:docGrid w:linePitch="360"/>
        </w:sectPr>
      </w:pPr>
    </w:p>
    <w:p w14:paraId="2F3862F6" w14:textId="77777777" w:rsidR="00EC685E" w:rsidRDefault="005A55F8" w:rsidP="00EC685E">
      <w:pPr>
        <w:jc w:val="center"/>
        <w:rPr>
          <w:rFonts w:ascii="Tahoma" w:hAnsi="Tahoma" w:cs="Tahoma"/>
          <w:b/>
          <w:color w:val="365F91"/>
          <w:sz w:val="32"/>
          <w:szCs w:val="32"/>
        </w:rPr>
      </w:pPr>
      <w:r>
        <w:rPr>
          <w:rFonts w:ascii="Tahoma" w:hAnsi="Tahoma" w:cs="Tahoma"/>
          <w:b/>
          <w:color w:val="365F91"/>
          <w:sz w:val="32"/>
          <w:szCs w:val="32"/>
        </w:rPr>
        <w:lastRenderedPageBreak/>
        <w:t>T</w:t>
      </w:r>
      <w:r w:rsidR="00BE5B28">
        <w:rPr>
          <w:rFonts w:ascii="Tahoma" w:hAnsi="Tahoma" w:cs="Tahoma"/>
          <w:b/>
          <w:color w:val="365F91"/>
          <w:sz w:val="32"/>
          <w:szCs w:val="32"/>
        </w:rPr>
        <w:t>É</w:t>
      </w:r>
      <w:r>
        <w:rPr>
          <w:rFonts w:ascii="Tahoma" w:hAnsi="Tahoma" w:cs="Tahoma"/>
          <w:b/>
          <w:color w:val="365F91"/>
          <w:sz w:val="32"/>
          <w:szCs w:val="32"/>
        </w:rPr>
        <w:t>RMINOS BÁSICOS DE CONTRATACIÓ</w:t>
      </w:r>
      <w:r w:rsidR="00EC685E">
        <w:rPr>
          <w:rFonts w:ascii="Tahoma" w:hAnsi="Tahoma" w:cs="Tahoma"/>
          <w:b/>
          <w:color w:val="365F91"/>
          <w:sz w:val="32"/>
          <w:szCs w:val="32"/>
        </w:rPr>
        <w:t>N</w:t>
      </w:r>
    </w:p>
    <w:p w14:paraId="2139382F" w14:textId="77777777" w:rsidR="00EC685E" w:rsidRDefault="00EC685E" w:rsidP="00EC685E"/>
    <w:p w14:paraId="2B2D1B1F" w14:textId="77777777" w:rsidR="00EC685E" w:rsidRDefault="00EC685E" w:rsidP="00EC685E"/>
    <w:p w14:paraId="7C764901" w14:textId="77777777" w:rsidR="00EC685E" w:rsidRDefault="00EC685E" w:rsidP="00EC685E"/>
    <w:p w14:paraId="60DB95E9" w14:textId="77777777" w:rsidR="00EC685E" w:rsidRDefault="00EC685E" w:rsidP="00EC685E"/>
    <w:p w14:paraId="6312F0DF" w14:textId="77777777" w:rsidR="00EC685E" w:rsidRDefault="00EC685E" w:rsidP="00EC685E"/>
    <w:p w14:paraId="68AF840F" w14:textId="77777777" w:rsidR="00EC685E" w:rsidRPr="002C3600" w:rsidRDefault="00EC685E" w:rsidP="00EC685E">
      <w:pPr>
        <w:rPr>
          <w:rFonts w:ascii="Tahoma" w:hAnsi="Tahoma" w:cs="Tahoma"/>
          <w:b/>
          <w:color w:val="004990"/>
          <w:sz w:val="28"/>
          <w:szCs w:val="28"/>
        </w:rPr>
      </w:pPr>
      <w:r w:rsidRPr="002C3600">
        <w:rPr>
          <w:rFonts w:ascii="Tahoma" w:hAnsi="Tahoma" w:cs="Tahoma"/>
          <w:b/>
          <w:color w:val="004990"/>
          <w:sz w:val="28"/>
          <w:szCs w:val="28"/>
        </w:rPr>
        <w:t>Contenido</w:t>
      </w:r>
    </w:p>
    <w:p w14:paraId="306A269E" w14:textId="77777777" w:rsidR="00EC685E" w:rsidRDefault="00EC685E" w:rsidP="00EC685E"/>
    <w:p w14:paraId="735835D7" w14:textId="77777777" w:rsidR="00EC685E" w:rsidRDefault="00EC685E" w:rsidP="00EC685E">
      <w:pPr>
        <w:pStyle w:val="TDC1"/>
        <w:rPr>
          <w:noProof/>
        </w:rPr>
      </w:pPr>
      <w:r w:rsidRPr="00F01617">
        <w:rPr>
          <w:b w:val="0"/>
          <w:color w:val="004990"/>
          <w:highlight w:val="yellow"/>
          <w:lang w:val="es-ES"/>
        </w:rPr>
        <w:fldChar w:fldCharType="begin"/>
      </w:r>
      <w:r w:rsidRPr="00F01617">
        <w:rPr>
          <w:b w:val="0"/>
          <w:color w:val="004990"/>
          <w:highlight w:val="yellow"/>
          <w:lang w:val="es-ES"/>
        </w:rPr>
        <w:instrText xml:space="preserve"> TOC \o "1-1" \h \z \t "Título 2,2,Título 3,3" </w:instrText>
      </w:r>
      <w:r w:rsidRPr="00F01617">
        <w:rPr>
          <w:b w:val="0"/>
          <w:color w:val="004990"/>
          <w:highlight w:val="yellow"/>
          <w:lang w:val="es-ES"/>
        </w:rPr>
        <w:fldChar w:fldCharType="separate"/>
      </w:r>
      <w:hyperlink w:anchor="_Toc330030630" w:history="1">
        <w:r w:rsidRPr="00FD2722">
          <w:rPr>
            <w:rStyle w:val="Hipervnculo"/>
            <w:noProof/>
          </w:rPr>
          <w:t>PARTE I</w:t>
        </w:r>
        <w:r>
          <w:rPr>
            <w:noProof/>
            <w:webHidden/>
          </w:rPr>
          <w:tab/>
        </w:r>
        <w:r>
          <w:rPr>
            <w:noProof/>
            <w:webHidden/>
          </w:rPr>
          <w:fldChar w:fldCharType="begin"/>
        </w:r>
        <w:r>
          <w:rPr>
            <w:noProof/>
            <w:webHidden/>
          </w:rPr>
          <w:instrText xml:space="preserve"> PAGEREF _Toc330030630 \h </w:instrText>
        </w:r>
        <w:r>
          <w:rPr>
            <w:noProof/>
            <w:webHidden/>
          </w:rPr>
        </w:r>
        <w:r>
          <w:rPr>
            <w:noProof/>
            <w:webHidden/>
          </w:rPr>
          <w:fldChar w:fldCharType="separate"/>
        </w:r>
        <w:r w:rsidR="00411636">
          <w:rPr>
            <w:noProof/>
            <w:webHidden/>
          </w:rPr>
          <w:t>2</w:t>
        </w:r>
        <w:r>
          <w:rPr>
            <w:noProof/>
            <w:webHidden/>
          </w:rPr>
          <w:fldChar w:fldCharType="end"/>
        </w:r>
      </w:hyperlink>
    </w:p>
    <w:p w14:paraId="1A166D06" w14:textId="29E0F58D" w:rsidR="00EC685E" w:rsidRPr="006B03D2" w:rsidRDefault="00EC685E" w:rsidP="00EC685E">
      <w:pPr>
        <w:rPr>
          <w:rStyle w:val="Hipervnculo"/>
          <w:rFonts w:ascii="Tahoma" w:hAnsi="Tahoma" w:cs="Tahoma"/>
          <w:b/>
          <w:noProof/>
          <w:color w:val="1F497D" w:themeColor="text2"/>
          <w:sz w:val="22"/>
          <w:szCs w:val="22"/>
          <w:u w:val="none"/>
          <w:lang w:val="es-MX"/>
        </w:rPr>
      </w:pPr>
      <w:r w:rsidRPr="006B03D2">
        <w:rPr>
          <w:rStyle w:val="Hipervnculo"/>
          <w:rFonts w:ascii="Tahoma" w:hAnsi="Tahoma" w:cs="Tahoma"/>
          <w:b/>
          <w:noProof/>
          <w:color w:val="1F497D" w:themeColor="text2"/>
          <w:sz w:val="22"/>
          <w:szCs w:val="22"/>
          <w:u w:val="none"/>
        </w:rPr>
        <w:t>PARTE II……………………</w:t>
      </w:r>
      <w:r>
        <w:rPr>
          <w:rStyle w:val="Hipervnculo"/>
          <w:rFonts w:ascii="Tahoma" w:hAnsi="Tahoma" w:cs="Tahoma"/>
          <w:b/>
          <w:noProof/>
          <w:color w:val="1F497D" w:themeColor="text2"/>
          <w:sz w:val="22"/>
          <w:szCs w:val="22"/>
          <w:u w:val="none"/>
        </w:rPr>
        <w:t>…………………………………………………………………………..1</w:t>
      </w:r>
      <w:r w:rsidR="00411636">
        <w:rPr>
          <w:rStyle w:val="Hipervnculo"/>
          <w:rFonts w:ascii="Tahoma" w:hAnsi="Tahoma" w:cs="Tahoma"/>
          <w:b/>
          <w:noProof/>
          <w:color w:val="1F497D" w:themeColor="text2"/>
          <w:sz w:val="22"/>
          <w:szCs w:val="22"/>
          <w:u w:val="none"/>
        </w:rPr>
        <w:t>2</w:t>
      </w:r>
    </w:p>
    <w:p w14:paraId="696132A7" w14:textId="4E80D57B" w:rsidR="00EC685E" w:rsidRPr="006B03D2" w:rsidRDefault="00B967ED" w:rsidP="00EC685E">
      <w:pPr>
        <w:pStyle w:val="TDC1"/>
        <w:rPr>
          <w:rStyle w:val="Hipervnculo"/>
          <w:noProof/>
        </w:rPr>
      </w:pPr>
      <w:hyperlink w:anchor="_Toc330030632" w:history="1">
        <w:r w:rsidR="00EC685E" w:rsidRPr="00FD2722">
          <w:rPr>
            <w:rStyle w:val="Hipervnculo"/>
            <w:noProof/>
          </w:rPr>
          <w:t>PARTE III</w:t>
        </w:r>
        <w:r w:rsidR="00EC685E" w:rsidRPr="006B03D2">
          <w:rPr>
            <w:rStyle w:val="Hipervnculo"/>
            <w:noProof/>
            <w:webHidden/>
          </w:rPr>
          <w:tab/>
        </w:r>
      </w:hyperlink>
      <w:r w:rsidR="0090565A">
        <w:rPr>
          <w:noProof/>
        </w:rPr>
        <w:t>2</w:t>
      </w:r>
      <w:r w:rsidR="000026C5">
        <w:rPr>
          <w:noProof/>
        </w:rPr>
        <w:t>3</w:t>
      </w:r>
    </w:p>
    <w:p w14:paraId="50E128B4" w14:textId="77777777" w:rsidR="00EC685E" w:rsidRDefault="00EC685E" w:rsidP="00EC685E">
      <w:pPr>
        <w:rPr>
          <w:b/>
          <w:color w:val="004990"/>
          <w:highlight w:val="yellow"/>
        </w:rPr>
      </w:pPr>
      <w:r w:rsidRPr="00F01617">
        <w:rPr>
          <w:b/>
          <w:color w:val="004990"/>
          <w:highlight w:val="yellow"/>
        </w:rPr>
        <w:fldChar w:fldCharType="end"/>
      </w:r>
    </w:p>
    <w:p w14:paraId="68E35AC7" w14:textId="3F8A9D76" w:rsidR="000026C5" w:rsidRDefault="000026C5" w:rsidP="000026C5">
      <w:pPr>
        <w:jc w:val="right"/>
        <w:rPr>
          <w:b/>
          <w:color w:val="004990"/>
          <w:highlight w:val="yellow"/>
        </w:rPr>
      </w:pPr>
    </w:p>
    <w:p w14:paraId="43C7802C" w14:textId="77777777" w:rsidR="00EC685E" w:rsidRPr="00DC1DA3" w:rsidRDefault="00EC685E" w:rsidP="00EC685E">
      <w:pPr>
        <w:jc w:val="center"/>
        <w:rPr>
          <w:rFonts w:ascii="Tahoma" w:hAnsi="Tahoma" w:cs="Tahoma"/>
          <w:b/>
          <w:color w:val="004990"/>
          <w:sz w:val="28"/>
          <w:szCs w:val="28"/>
        </w:rPr>
      </w:pPr>
      <w:r w:rsidRPr="000026C5">
        <w:rPr>
          <w:highlight w:val="yellow"/>
        </w:rPr>
        <w:br w:type="page"/>
      </w:r>
      <w:bookmarkStart w:id="0" w:name="_Toc330030630"/>
      <w:r w:rsidRPr="00DC1DA3">
        <w:rPr>
          <w:rFonts w:ascii="Tahoma" w:hAnsi="Tahoma" w:cs="Tahoma"/>
          <w:b/>
          <w:color w:val="004990"/>
          <w:sz w:val="28"/>
          <w:szCs w:val="28"/>
        </w:rPr>
        <w:lastRenderedPageBreak/>
        <w:t>PARTE I</w:t>
      </w:r>
      <w:bookmarkEnd w:id="0"/>
    </w:p>
    <w:p w14:paraId="751E78E1" w14:textId="77777777" w:rsidR="00EC685E" w:rsidRPr="002C3600" w:rsidRDefault="00EC685E" w:rsidP="00EC685E">
      <w:pPr>
        <w:rPr>
          <w:lang w:val="es-MX"/>
        </w:rPr>
      </w:pPr>
    </w:p>
    <w:p w14:paraId="2D1041DB"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14:paraId="63BB3A9C" w14:textId="77777777" w:rsidR="00EC685E" w:rsidRDefault="00EC685E" w:rsidP="00285156">
      <w:pPr>
        <w:rPr>
          <w:rFonts w:cs="Arial"/>
          <w:b/>
          <w:sz w:val="18"/>
          <w:szCs w:val="18"/>
        </w:rPr>
      </w:pPr>
    </w:p>
    <w:p w14:paraId="20C45A86" w14:textId="77777777" w:rsidR="00EC685E" w:rsidRPr="006F742D"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14:paraId="27D19714" w14:textId="77777777" w:rsidR="00EC685E" w:rsidRDefault="00EC685E" w:rsidP="00EC685E">
      <w:pPr>
        <w:ind w:left="709"/>
        <w:jc w:val="both"/>
        <w:rPr>
          <w:rFonts w:ascii="Tahoma" w:hAnsi="Tahoma" w:cs="Tahoma"/>
          <w:color w:val="365F91"/>
          <w:sz w:val="22"/>
          <w:szCs w:val="22"/>
        </w:rPr>
      </w:pPr>
    </w:p>
    <w:p w14:paraId="2E9DB049" w14:textId="77777777" w:rsidR="00EC685E" w:rsidRPr="005A55F8" w:rsidRDefault="00EC685E" w:rsidP="00EC685E">
      <w:pPr>
        <w:ind w:left="708"/>
        <w:jc w:val="both"/>
        <w:outlineLvl w:val="2"/>
        <w:rPr>
          <w:rFonts w:ascii="Tahoma" w:hAnsi="Tahoma" w:cs="Tahoma"/>
          <w:color w:val="004990"/>
          <w:sz w:val="22"/>
          <w:szCs w:val="22"/>
        </w:rPr>
      </w:pPr>
      <w:bookmarkStart w:id="1" w:name="_Toc250620901"/>
      <w:bookmarkStart w:id="2" w:name="_Toc255494359"/>
      <w:r w:rsidRPr="005A55F8">
        <w:rPr>
          <w:rFonts w:ascii="Tahoma" w:hAnsi="Tahoma" w:cs="Tahoma"/>
          <w:color w:val="004990"/>
          <w:sz w:val="22"/>
          <w:szCs w:val="22"/>
        </w:rPr>
        <w:t>ENTEL S.A., en cumplimiento a normas internas en vigencia efectúa la presente Licitación para que las empresas interesadas presenten sus ofertas conforme a lo especificado en este documento.</w:t>
      </w:r>
      <w:bookmarkEnd w:id="1"/>
      <w:bookmarkEnd w:id="2"/>
    </w:p>
    <w:p w14:paraId="7280A813" w14:textId="77777777" w:rsidR="00EC685E" w:rsidRPr="005A55F8" w:rsidRDefault="00EC685E" w:rsidP="00EC685E">
      <w:pPr>
        <w:jc w:val="both"/>
        <w:outlineLvl w:val="2"/>
        <w:rPr>
          <w:rFonts w:ascii="Tahoma" w:hAnsi="Tahoma" w:cs="Tahoma"/>
          <w:color w:val="004990"/>
          <w:sz w:val="22"/>
          <w:szCs w:val="22"/>
        </w:rPr>
      </w:pPr>
    </w:p>
    <w:p w14:paraId="4CBCCCA6" w14:textId="068B6EFA" w:rsidR="00EC685E" w:rsidRPr="005A55F8" w:rsidRDefault="00EC685E" w:rsidP="00EC685E">
      <w:pPr>
        <w:ind w:left="708"/>
        <w:jc w:val="both"/>
        <w:outlineLvl w:val="2"/>
        <w:rPr>
          <w:rFonts w:ascii="Tahoma" w:hAnsi="Tahoma" w:cs="Tahoma"/>
          <w:color w:val="004990"/>
          <w:sz w:val="22"/>
          <w:szCs w:val="22"/>
        </w:rPr>
      </w:pPr>
      <w:bookmarkStart w:id="3" w:name="_Toc250620902"/>
      <w:bookmarkStart w:id="4" w:name="_Toc255494360"/>
      <w:r w:rsidRPr="005A55F8">
        <w:rPr>
          <w:rFonts w:ascii="Tahoma" w:hAnsi="Tahoma" w:cs="Tahoma"/>
          <w:color w:val="004990"/>
          <w:sz w:val="22"/>
          <w:szCs w:val="22"/>
        </w:rPr>
        <w:t xml:space="preserve">La Empresa Nacional de Telecomunicaciones S.A. de Bolivia (ENTEL S.A.), tiene en proyecto la compra de </w:t>
      </w:r>
      <w:bookmarkEnd w:id="3"/>
      <w:bookmarkEnd w:id="4"/>
      <w:r w:rsidR="00CF6347">
        <w:rPr>
          <w:rFonts w:ascii="Tahoma" w:hAnsi="Tahoma" w:cs="Tahoma"/>
          <w:color w:val="004990"/>
          <w:sz w:val="22"/>
          <w:szCs w:val="22"/>
        </w:rPr>
        <w:t>Tarjetas Pre Pago Hola Bs. 10 y 15.</w:t>
      </w:r>
    </w:p>
    <w:p w14:paraId="0203DDF1" w14:textId="77777777" w:rsidR="00EC685E" w:rsidRPr="005A55F8" w:rsidRDefault="00EC685E" w:rsidP="00EC685E">
      <w:pPr>
        <w:jc w:val="both"/>
        <w:outlineLvl w:val="2"/>
        <w:rPr>
          <w:rFonts w:ascii="Tahoma" w:hAnsi="Tahoma" w:cs="Tahoma"/>
          <w:color w:val="004990"/>
          <w:sz w:val="22"/>
          <w:szCs w:val="22"/>
        </w:rPr>
      </w:pPr>
      <w:r w:rsidRPr="005A55F8">
        <w:rPr>
          <w:rFonts w:ascii="Tahoma" w:hAnsi="Tahoma" w:cs="Tahoma"/>
          <w:color w:val="004990"/>
          <w:sz w:val="22"/>
          <w:szCs w:val="22"/>
        </w:rPr>
        <w:t xml:space="preserve"> </w:t>
      </w:r>
    </w:p>
    <w:p w14:paraId="69660DA9" w14:textId="77777777" w:rsidR="00EC685E" w:rsidRPr="00BD7261" w:rsidRDefault="00EC685E" w:rsidP="00EC685E">
      <w:pPr>
        <w:ind w:left="708"/>
        <w:jc w:val="both"/>
        <w:outlineLvl w:val="2"/>
        <w:rPr>
          <w:rFonts w:ascii="Tahoma" w:hAnsi="Tahoma" w:cs="Tahoma"/>
          <w:color w:val="004990"/>
          <w:sz w:val="22"/>
          <w:szCs w:val="22"/>
        </w:rPr>
      </w:pPr>
      <w:bookmarkStart w:id="5" w:name="_Toc250620903"/>
      <w:bookmarkStart w:id="6" w:name="_Toc255494361"/>
      <w:r w:rsidRPr="00BD7261">
        <w:rPr>
          <w:rFonts w:ascii="Tahoma" w:hAnsi="Tahoma" w:cs="Tahoma"/>
          <w:color w:val="004990"/>
          <w:sz w:val="22"/>
          <w:szCs w:val="22"/>
        </w:rPr>
        <w:t>Requiere contratar y/o comprar</w:t>
      </w:r>
      <w:r w:rsidR="005A55F8" w:rsidRPr="00BD7261">
        <w:rPr>
          <w:rFonts w:ascii="Tahoma" w:hAnsi="Tahoma" w:cs="Tahoma"/>
          <w:color w:val="004990"/>
          <w:sz w:val="22"/>
          <w:szCs w:val="22"/>
        </w:rPr>
        <w:t xml:space="preserve"> de una empresa especializada la</w:t>
      </w:r>
      <w:r w:rsidRPr="00BD7261">
        <w:rPr>
          <w:rFonts w:ascii="Tahoma" w:hAnsi="Tahoma" w:cs="Tahoma"/>
          <w:color w:val="004990"/>
          <w:sz w:val="22"/>
          <w:szCs w:val="22"/>
        </w:rPr>
        <w:t xml:space="preserve"> cual cumpla todos los requerimientos de ENTEL S.A. en provisión, calidad de atención, tiempos de entrega, seguridad y responsabilidad para la provisión de lo requerido.</w:t>
      </w:r>
      <w:bookmarkEnd w:id="5"/>
      <w:bookmarkEnd w:id="6"/>
    </w:p>
    <w:p w14:paraId="0B27058F" w14:textId="77777777" w:rsidR="00EC685E" w:rsidRPr="00D35325" w:rsidRDefault="00EC685E" w:rsidP="005A55F8">
      <w:pPr>
        <w:jc w:val="both"/>
        <w:rPr>
          <w:rFonts w:ascii="Tahoma" w:hAnsi="Tahoma" w:cs="Tahoma"/>
          <w:sz w:val="22"/>
          <w:szCs w:val="22"/>
        </w:rPr>
      </w:pPr>
    </w:p>
    <w:p w14:paraId="730CFE69"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14:paraId="5488FC94" w14:textId="77777777" w:rsidR="005A55F8" w:rsidRPr="005A55F8" w:rsidRDefault="005A55F8" w:rsidP="005A55F8">
      <w:pPr>
        <w:ind w:left="708"/>
        <w:jc w:val="both"/>
        <w:outlineLvl w:val="2"/>
        <w:rPr>
          <w:rFonts w:ascii="Tahoma" w:hAnsi="Tahoma" w:cs="Tahoma"/>
          <w:color w:val="004990"/>
          <w:sz w:val="22"/>
          <w:szCs w:val="22"/>
        </w:rPr>
      </w:pPr>
    </w:p>
    <w:p w14:paraId="264E8C1D" w14:textId="14E66DA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El objetivo de ésta contratación es</w:t>
      </w:r>
      <w:r w:rsidR="00CF6347">
        <w:rPr>
          <w:rFonts w:ascii="Tahoma" w:hAnsi="Tahoma" w:cs="Tahoma"/>
          <w:color w:val="004990"/>
          <w:sz w:val="22"/>
          <w:szCs w:val="22"/>
        </w:rPr>
        <w:t xml:space="preserve"> abastecer de Tarjetas Pre Pago Hola Bs. 10 y 15 </w:t>
      </w:r>
      <w:r w:rsidR="005A55F8">
        <w:rPr>
          <w:rFonts w:ascii="Tahoma" w:hAnsi="Tahoma" w:cs="Tahoma"/>
          <w:color w:val="004990"/>
          <w:sz w:val="22"/>
          <w:szCs w:val="22"/>
        </w:rPr>
        <w:t>a todas las regionales,</w:t>
      </w:r>
      <w:r w:rsidRPr="005A55F8">
        <w:rPr>
          <w:rFonts w:ascii="Tahoma" w:hAnsi="Tahoma" w:cs="Tahoma"/>
          <w:color w:val="004990"/>
          <w:sz w:val="22"/>
          <w:szCs w:val="22"/>
        </w:rPr>
        <w:t xml:space="preserve"> de acuerdo a las necesidades de consumo a nivel nacional.</w:t>
      </w:r>
    </w:p>
    <w:p w14:paraId="2E61FFEA" w14:textId="77777777" w:rsidR="00EC685E" w:rsidRPr="005A55F8" w:rsidRDefault="00EC685E" w:rsidP="005A55F8">
      <w:pPr>
        <w:ind w:left="708"/>
        <w:jc w:val="both"/>
        <w:outlineLvl w:val="2"/>
        <w:rPr>
          <w:rFonts w:ascii="Tahoma" w:hAnsi="Tahoma" w:cs="Tahoma"/>
          <w:color w:val="004990"/>
          <w:sz w:val="22"/>
          <w:szCs w:val="22"/>
        </w:rPr>
      </w:pPr>
    </w:p>
    <w:p w14:paraId="00A38383"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Para efectos de la contratación se pide al proponente considerar todos los puntos descritos en el Anexo N° 1 - Condiciones Generale</w:t>
      </w:r>
      <w:r w:rsidR="001566B8">
        <w:rPr>
          <w:rFonts w:ascii="Tahoma" w:hAnsi="Tahoma" w:cs="Tahoma"/>
          <w:color w:val="004990"/>
          <w:sz w:val="22"/>
          <w:szCs w:val="22"/>
        </w:rPr>
        <w:t>s del Proceso de Contratación.</w:t>
      </w:r>
    </w:p>
    <w:p w14:paraId="1BF8E15A" w14:textId="77777777" w:rsidR="00EC685E" w:rsidRPr="00D35325" w:rsidRDefault="00EC685E" w:rsidP="00EC685E">
      <w:pPr>
        <w:jc w:val="both"/>
        <w:rPr>
          <w:rFonts w:ascii="Tahoma" w:hAnsi="Tahoma" w:cs="Tahoma"/>
          <w:color w:val="365F91"/>
          <w:sz w:val="22"/>
          <w:szCs w:val="22"/>
          <w:lang w:eastAsia="en-US" w:bidi="en-US"/>
        </w:rPr>
      </w:pPr>
    </w:p>
    <w:p w14:paraId="35EA0C58"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14:paraId="6EE8585B" w14:textId="77777777" w:rsidR="005A55F8" w:rsidRPr="005A55F8" w:rsidRDefault="005A55F8" w:rsidP="005A55F8">
      <w:pPr>
        <w:jc w:val="both"/>
        <w:rPr>
          <w:rFonts w:ascii="Tahoma" w:hAnsi="Tahoma" w:cs="Tahoma"/>
          <w:b/>
          <w:color w:val="365F91"/>
          <w:sz w:val="22"/>
          <w:szCs w:val="28"/>
          <w:lang w:eastAsia="en-US" w:bidi="en-US"/>
        </w:rPr>
      </w:pPr>
    </w:p>
    <w:p w14:paraId="62928F0C"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 xml:space="preserve">Se pide al proponente considerar el </w:t>
      </w:r>
      <w:r w:rsidR="00E311C7" w:rsidRPr="003F7DBA">
        <w:rPr>
          <w:rFonts w:ascii="Tahoma" w:hAnsi="Tahoma" w:cs="Tahoma"/>
          <w:color w:val="004990"/>
          <w:sz w:val="22"/>
          <w:szCs w:val="22"/>
        </w:rPr>
        <w:t>punto</w:t>
      </w:r>
      <w:r w:rsidR="00E311C7">
        <w:rPr>
          <w:rFonts w:ascii="Tahoma" w:hAnsi="Tahoma" w:cs="Tahoma"/>
          <w:color w:val="004990"/>
          <w:sz w:val="22"/>
          <w:szCs w:val="22"/>
        </w:rPr>
        <w:t xml:space="preserve"> 11</w:t>
      </w:r>
      <w:r w:rsidRPr="005A55F8">
        <w:rPr>
          <w:rFonts w:ascii="Tahoma" w:hAnsi="Tahoma" w:cs="Tahoma"/>
          <w:color w:val="004990"/>
          <w:sz w:val="22"/>
          <w:szCs w:val="22"/>
        </w:rPr>
        <w:t xml:space="preserve"> de la Parte II </w:t>
      </w:r>
      <w:proofErr w:type="spellStart"/>
      <w:r w:rsidRPr="005A55F8">
        <w:rPr>
          <w:rFonts w:ascii="Tahoma" w:hAnsi="Tahoma" w:cs="Tahoma"/>
          <w:color w:val="004990"/>
          <w:sz w:val="22"/>
          <w:szCs w:val="22"/>
        </w:rPr>
        <w:t>Inform</w:t>
      </w:r>
      <w:r w:rsidR="005A55F8">
        <w:rPr>
          <w:rFonts w:ascii="Tahoma" w:hAnsi="Tahoma" w:cs="Tahoma"/>
          <w:color w:val="004990"/>
          <w:sz w:val="22"/>
          <w:szCs w:val="22"/>
        </w:rPr>
        <w:t>acion</w:t>
      </w:r>
      <w:proofErr w:type="spellEnd"/>
      <w:r w:rsidR="005A55F8">
        <w:rPr>
          <w:rFonts w:ascii="Tahoma" w:hAnsi="Tahoma" w:cs="Tahoma"/>
          <w:color w:val="004990"/>
          <w:sz w:val="22"/>
          <w:szCs w:val="22"/>
        </w:rPr>
        <w:t xml:space="preserve"> Técnica de la Contratación</w:t>
      </w:r>
      <w:r w:rsidRPr="005A55F8">
        <w:rPr>
          <w:rFonts w:ascii="Tahoma" w:hAnsi="Tahoma" w:cs="Tahoma"/>
          <w:color w:val="004990"/>
          <w:sz w:val="22"/>
          <w:szCs w:val="22"/>
        </w:rPr>
        <w:t>.</w:t>
      </w:r>
    </w:p>
    <w:p w14:paraId="2B86A018" w14:textId="77777777" w:rsidR="00EC685E" w:rsidRPr="00D35325" w:rsidRDefault="00EC685E" w:rsidP="00EC685E">
      <w:pPr>
        <w:jc w:val="both"/>
        <w:rPr>
          <w:rFonts w:ascii="Tahoma" w:hAnsi="Tahoma" w:cs="Tahoma"/>
          <w:color w:val="365F91"/>
          <w:sz w:val="22"/>
          <w:szCs w:val="22"/>
          <w:lang w:eastAsia="en-US" w:bidi="en-US"/>
        </w:rPr>
      </w:pPr>
    </w:p>
    <w:p w14:paraId="66B87F4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Referente del proceso</w:t>
      </w:r>
    </w:p>
    <w:p w14:paraId="4EF88ADB" w14:textId="77777777" w:rsidR="005A55F8" w:rsidRPr="005A55F8" w:rsidRDefault="005A55F8" w:rsidP="005A55F8">
      <w:pPr>
        <w:ind w:left="708"/>
        <w:jc w:val="both"/>
        <w:outlineLvl w:val="2"/>
        <w:rPr>
          <w:rFonts w:ascii="Tahoma" w:hAnsi="Tahoma" w:cs="Tahoma"/>
          <w:color w:val="004990"/>
          <w:sz w:val="22"/>
          <w:szCs w:val="22"/>
        </w:rPr>
      </w:pPr>
    </w:p>
    <w:p w14:paraId="2FF3E441" w14:textId="77777777" w:rsidR="00EC685E" w:rsidRPr="005A55F8" w:rsidRDefault="00EC685E" w:rsidP="005A55F8">
      <w:pPr>
        <w:ind w:left="708"/>
        <w:jc w:val="both"/>
        <w:outlineLvl w:val="2"/>
        <w:rPr>
          <w:rFonts w:ascii="Tahoma" w:hAnsi="Tahoma" w:cs="Tahoma"/>
          <w:color w:val="004990"/>
          <w:sz w:val="22"/>
          <w:szCs w:val="22"/>
        </w:rPr>
      </w:pPr>
      <w:r w:rsidRPr="005A55F8">
        <w:rPr>
          <w:rFonts w:ascii="Tahoma" w:hAnsi="Tahoma" w:cs="Tahoma"/>
          <w:color w:val="004990"/>
          <w:sz w:val="22"/>
          <w:szCs w:val="22"/>
        </w:rPr>
        <w:t xml:space="preserve">El presente proceso debe ser coordinado con  la </w:t>
      </w:r>
      <w:proofErr w:type="spellStart"/>
      <w:r w:rsidRPr="005A55F8">
        <w:rPr>
          <w:rFonts w:ascii="Tahoma" w:hAnsi="Tahoma" w:cs="Tahoma"/>
          <w:color w:val="004990"/>
          <w:sz w:val="22"/>
          <w:szCs w:val="22"/>
        </w:rPr>
        <w:t>SubGerencia</w:t>
      </w:r>
      <w:proofErr w:type="spellEnd"/>
      <w:r w:rsidRPr="005A55F8">
        <w:rPr>
          <w:rFonts w:ascii="Tahoma" w:hAnsi="Tahoma" w:cs="Tahoma"/>
          <w:color w:val="004990"/>
          <w:sz w:val="22"/>
          <w:szCs w:val="22"/>
        </w:rPr>
        <w:t xml:space="preserve"> de Adquisiciones, Posterior a su adjudicación y Firma de Contrato deberá se</w:t>
      </w:r>
      <w:r w:rsidR="005A55F8">
        <w:rPr>
          <w:rFonts w:ascii="Tahoma" w:hAnsi="Tahoma" w:cs="Tahoma"/>
          <w:color w:val="004990"/>
          <w:sz w:val="22"/>
          <w:szCs w:val="22"/>
        </w:rPr>
        <w:t xml:space="preserve">r </w:t>
      </w:r>
      <w:proofErr w:type="gramStart"/>
      <w:r w:rsidR="005A55F8">
        <w:rPr>
          <w:rFonts w:ascii="Tahoma" w:hAnsi="Tahoma" w:cs="Tahoma"/>
          <w:color w:val="004990"/>
          <w:sz w:val="22"/>
          <w:szCs w:val="22"/>
        </w:rPr>
        <w:t>coordinado</w:t>
      </w:r>
      <w:proofErr w:type="gramEnd"/>
      <w:r w:rsidR="005A55F8">
        <w:rPr>
          <w:rFonts w:ascii="Tahoma" w:hAnsi="Tahoma" w:cs="Tahoma"/>
          <w:color w:val="004990"/>
          <w:sz w:val="22"/>
          <w:szCs w:val="22"/>
        </w:rPr>
        <w:t xml:space="preserve"> con la Jefatura de</w:t>
      </w:r>
      <w:r w:rsidRPr="005A55F8">
        <w:rPr>
          <w:rFonts w:ascii="Tahoma" w:hAnsi="Tahoma" w:cs="Tahoma"/>
          <w:color w:val="004990"/>
          <w:sz w:val="22"/>
          <w:szCs w:val="22"/>
        </w:rPr>
        <w:t xml:space="preserve"> Ventas</w:t>
      </w:r>
      <w:r w:rsidR="005A55F8">
        <w:rPr>
          <w:rFonts w:ascii="Tahoma" w:hAnsi="Tahoma" w:cs="Tahoma"/>
          <w:color w:val="004990"/>
          <w:sz w:val="22"/>
          <w:szCs w:val="22"/>
        </w:rPr>
        <w:t>, la Jefatura de Desarrollo de Productos y la Jefatura de Logí</w:t>
      </w:r>
      <w:r w:rsidRPr="005A55F8">
        <w:rPr>
          <w:rFonts w:ascii="Tahoma" w:hAnsi="Tahoma" w:cs="Tahoma"/>
          <w:color w:val="004990"/>
          <w:sz w:val="22"/>
          <w:szCs w:val="22"/>
        </w:rPr>
        <w:t>stica.</w:t>
      </w:r>
    </w:p>
    <w:p w14:paraId="3A884C48" w14:textId="77777777" w:rsidR="00EC685E" w:rsidRPr="005A55F8" w:rsidRDefault="00EC685E" w:rsidP="00EC685E">
      <w:pPr>
        <w:jc w:val="both"/>
        <w:rPr>
          <w:rFonts w:ascii="Tahoma" w:hAnsi="Tahoma" w:cs="Tahoma"/>
          <w:b/>
          <w:color w:val="365F91"/>
          <w:sz w:val="22"/>
          <w:szCs w:val="28"/>
          <w:lang w:eastAsia="en-US" w:bidi="en-US"/>
        </w:rPr>
      </w:pPr>
    </w:p>
    <w:p w14:paraId="19E3489D" w14:textId="77777777" w:rsidR="00EC685E"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roponentes Elegibles</w:t>
      </w:r>
    </w:p>
    <w:p w14:paraId="3F657C70" w14:textId="77777777" w:rsidR="005A55F8" w:rsidRPr="005A55F8" w:rsidRDefault="005A55F8" w:rsidP="005A55F8">
      <w:pPr>
        <w:jc w:val="both"/>
        <w:rPr>
          <w:rFonts w:ascii="Tahoma" w:hAnsi="Tahoma" w:cs="Tahoma"/>
          <w:b/>
          <w:color w:val="365F91"/>
          <w:sz w:val="22"/>
          <w:szCs w:val="28"/>
          <w:lang w:eastAsia="en-US" w:bidi="en-US"/>
        </w:rPr>
      </w:pPr>
    </w:p>
    <w:p w14:paraId="3363A084" w14:textId="77777777" w:rsidR="00A04420" w:rsidRPr="006F7F16" w:rsidRDefault="00A04420" w:rsidP="00A04420">
      <w:pPr>
        <w:ind w:left="709"/>
        <w:jc w:val="both"/>
        <w:rPr>
          <w:rFonts w:ascii="Tahoma" w:hAnsi="Tahoma" w:cs="Tahoma"/>
          <w:color w:val="004990"/>
          <w:sz w:val="22"/>
          <w:szCs w:val="22"/>
          <w:lang w:val="x-none"/>
        </w:rPr>
      </w:pPr>
      <w:r w:rsidRPr="006F7F16">
        <w:rPr>
          <w:rFonts w:ascii="Tahoma" w:hAnsi="Tahoma" w:cs="Tahoma"/>
          <w:color w:val="004990"/>
          <w:sz w:val="22"/>
          <w:szCs w:val="22"/>
          <w:lang w:val="x-none"/>
        </w:rPr>
        <w:t>En esta convocatoria podrán participar los siguientes proponentes:</w:t>
      </w:r>
    </w:p>
    <w:p w14:paraId="1011BAE7"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Personas jurídicas con capacidad de contratar</w:t>
      </w:r>
    </w:p>
    <w:p w14:paraId="133BE652" w14:textId="77777777" w:rsidR="00A04420" w:rsidRPr="006F7F16" w:rsidRDefault="00A04420" w:rsidP="00A04420">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Empresas nacionales</w:t>
      </w:r>
      <w:r w:rsidRPr="006F7F16">
        <w:rPr>
          <w:rFonts w:ascii="Tahoma" w:hAnsi="Tahoma" w:cs="Tahoma"/>
          <w:color w:val="004990"/>
          <w:sz w:val="22"/>
          <w:szCs w:val="22"/>
          <w:lang w:val="es-BO"/>
        </w:rPr>
        <w:t xml:space="preserve"> y/o extranjeras </w:t>
      </w:r>
      <w:r w:rsidRPr="006F7F16">
        <w:rPr>
          <w:rFonts w:ascii="Tahoma" w:hAnsi="Tahoma" w:cs="Tahoma"/>
          <w:color w:val="004990"/>
          <w:sz w:val="22"/>
          <w:szCs w:val="22"/>
          <w:lang w:val="x-none"/>
        </w:rPr>
        <w:t>legalmente constituidas.</w:t>
      </w:r>
    </w:p>
    <w:p w14:paraId="7BFF8651" w14:textId="77777777" w:rsidR="00A04420" w:rsidRPr="003F7F61" w:rsidRDefault="00A04420" w:rsidP="003F7F61">
      <w:pPr>
        <w:numPr>
          <w:ilvl w:val="0"/>
          <w:numId w:val="64"/>
        </w:numPr>
        <w:jc w:val="both"/>
        <w:rPr>
          <w:rFonts w:ascii="Tahoma" w:hAnsi="Tahoma" w:cs="Tahoma"/>
          <w:color w:val="004990"/>
          <w:sz w:val="22"/>
          <w:szCs w:val="22"/>
          <w:lang w:val="x-none"/>
        </w:rPr>
      </w:pPr>
      <w:r w:rsidRPr="006F7F16">
        <w:rPr>
          <w:rFonts w:ascii="Tahoma" w:hAnsi="Tahoma" w:cs="Tahoma"/>
          <w:color w:val="004990"/>
          <w:sz w:val="22"/>
          <w:szCs w:val="22"/>
          <w:lang w:val="x-none"/>
        </w:rPr>
        <w:t>Asociaciones Accidentales legalmente constituidas en Bolivia</w:t>
      </w:r>
    </w:p>
    <w:p w14:paraId="14D0C9EA" w14:textId="77777777" w:rsidR="00A04420" w:rsidRDefault="00A04420" w:rsidP="00A04420">
      <w:pPr>
        <w:ind w:left="708"/>
        <w:jc w:val="both"/>
        <w:outlineLvl w:val="2"/>
        <w:rPr>
          <w:rFonts w:ascii="Tahoma" w:hAnsi="Tahoma" w:cs="Tahoma"/>
          <w:color w:val="004990"/>
          <w:sz w:val="22"/>
          <w:szCs w:val="22"/>
        </w:rPr>
      </w:pPr>
    </w:p>
    <w:p w14:paraId="28DECC7C" w14:textId="77777777" w:rsidR="00EC685E" w:rsidRDefault="00EC685E" w:rsidP="005A55F8">
      <w:pPr>
        <w:ind w:left="708"/>
        <w:jc w:val="both"/>
        <w:outlineLvl w:val="2"/>
        <w:rPr>
          <w:rFonts w:ascii="Tahoma" w:hAnsi="Tahoma" w:cs="Tahoma"/>
          <w:color w:val="004990"/>
          <w:sz w:val="22"/>
          <w:szCs w:val="22"/>
        </w:rPr>
      </w:pPr>
      <w:r>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14:paraId="0657668D" w14:textId="77777777" w:rsidR="00EC685E" w:rsidRDefault="00EC685E" w:rsidP="00E325B9">
      <w:pPr>
        <w:pStyle w:val="Prrafodelista"/>
        <w:numPr>
          <w:ilvl w:val="0"/>
          <w:numId w:val="50"/>
        </w:numPr>
        <w:spacing w:before="120"/>
        <w:ind w:left="1701"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14:paraId="6205D6DC"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lastRenderedPageBreak/>
        <w:t>Cuentas por pagar a Entel S.A.</w:t>
      </w:r>
    </w:p>
    <w:p w14:paraId="15109323"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37E957B1" w14:textId="77777777" w:rsidR="00EC685E" w:rsidRDefault="00EC685E" w:rsidP="00E325B9">
      <w:pPr>
        <w:pStyle w:val="Prrafodelista"/>
        <w:numPr>
          <w:ilvl w:val="1"/>
          <w:numId w:val="51"/>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0DD60110"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se encuentren asociados con consultores que hayan asesorado en la ela</w:t>
      </w:r>
      <w:r w:rsidR="005A55F8">
        <w:rPr>
          <w:rFonts w:ascii="Tahoma" w:hAnsi="Tahoma" w:cs="Tahoma"/>
          <w:color w:val="004990"/>
          <w:sz w:val="22"/>
          <w:szCs w:val="22"/>
        </w:rPr>
        <w:t xml:space="preserve">boración del contenido de los Términos </w:t>
      </w:r>
      <w:proofErr w:type="spellStart"/>
      <w:r w:rsidR="005A55F8">
        <w:rPr>
          <w:rFonts w:ascii="Tahoma" w:hAnsi="Tahoma" w:cs="Tahoma"/>
          <w:color w:val="004990"/>
          <w:sz w:val="22"/>
          <w:szCs w:val="22"/>
        </w:rPr>
        <w:t>Basicos</w:t>
      </w:r>
      <w:proofErr w:type="spellEnd"/>
      <w:r w:rsidR="005A55F8">
        <w:rPr>
          <w:rFonts w:ascii="Tahoma" w:hAnsi="Tahoma" w:cs="Tahoma"/>
          <w:color w:val="004990"/>
          <w:sz w:val="22"/>
          <w:szCs w:val="22"/>
        </w:rPr>
        <w:t xml:space="preserve"> de Contratació</w:t>
      </w:r>
      <w:r>
        <w:rPr>
          <w:rFonts w:ascii="Tahoma" w:hAnsi="Tahoma" w:cs="Tahoma"/>
          <w:color w:val="004990"/>
          <w:sz w:val="22"/>
          <w:szCs w:val="22"/>
        </w:rPr>
        <w:t>n, Especificaciones Técnicas o Términos de Referencias.</w:t>
      </w:r>
    </w:p>
    <w:p w14:paraId="65F37B88"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que hubiesen declarado su disolución o quiebra.</w:t>
      </w:r>
    </w:p>
    <w:p w14:paraId="48D6FD80" w14:textId="7923784C"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ex trabajadores de la empresa, desvinculados hasta </w:t>
      </w:r>
      <w:r w:rsidR="00A04420">
        <w:rPr>
          <w:rFonts w:ascii="Tahoma" w:hAnsi="Tahoma" w:cs="Tahoma"/>
          <w:color w:val="004990"/>
          <w:sz w:val="22"/>
          <w:szCs w:val="22"/>
        </w:rPr>
        <w:t xml:space="preserve">dos </w:t>
      </w:r>
      <w:r>
        <w:rPr>
          <w:rFonts w:ascii="Tahoma" w:hAnsi="Tahoma" w:cs="Tahoma"/>
          <w:color w:val="004990"/>
          <w:sz w:val="22"/>
          <w:szCs w:val="22"/>
        </w:rPr>
        <w:t>(</w:t>
      </w:r>
      <w:r w:rsidR="00A04420">
        <w:rPr>
          <w:rFonts w:ascii="Tahoma" w:hAnsi="Tahoma" w:cs="Tahoma"/>
          <w:color w:val="004990"/>
          <w:sz w:val="22"/>
          <w:szCs w:val="22"/>
        </w:rPr>
        <w:t>2</w:t>
      </w:r>
      <w:r>
        <w:rPr>
          <w:rFonts w:ascii="Tahoma" w:hAnsi="Tahoma" w:cs="Tahoma"/>
          <w:color w:val="004990"/>
          <w:sz w:val="22"/>
          <w:szCs w:val="22"/>
        </w:rPr>
        <w:t>) año</w:t>
      </w:r>
      <w:r w:rsidR="00A04420">
        <w:rPr>
          <w:rFonts w:ascii="Tahoma" w:hAnsi="Tahoma" w:cs="Tahoma"/>
          <w:color w:val="004990"/>
          <w:sz w:val="22"/>
          <w:szCs w:val="22"/>
        </w:rPr>
        <w:t>s</w:t>
      </w:r>
      <w:r>
        <w:rPr>
          <w:rFonts w:ascii="Tahoma" w:hAnsi="Tahoma" w:cs="Tahoma"/>
          <w:color w:val="004990"/>
          <w:sz w:val="22"/>
          <w:szCs w:val="22"/>
        </w:rPr>
        <w:t xml:space="preserve"> antes de la publicación de la convocatoria, así como las empresas controladas por éstos.</w:t>
      </w:r>
    </w:p>
    <w:p w14:paraId="6634493D" w14:textId="77777777" w:rsidR="00EC685E" w:rsidRDefault="00EC685E" w:rsidP="00E325B9">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 xml:space="preserve">Los proponentes adjudicados que no hayan presentado su documentación legal o </w:t>
      </w:r>
      <w:proofErr w:type="gramStart"/>
      <w:r>
        <w:rPr>
          <w:rFonts w:ascii="Tahoma" w:hAnsi="Tahoma" w:cs="Tahoma"/>
          <w:color w:val="004990"/>
          <w:sz w:val="22"/>
          <w:szCs w:val="22"/>
        </w:rPr>
        <w:t>desistido</w:t>
      </w:r>
      <w:proofErr w:type="gramEnd"/>
      <w:r>
        <w:rPr>
          <w:rFonts w:ascii="Tahoma" w:hAnsi="Tahoma" w:cs="Tahoma"/>
          <w:color w:val="004990"/>
          <w:sz w:val="22"/>
          <w:szCs w:val="22"/>
        </w:rPr>
        <w:t xml:space="preserve"> de suscribir el contrato o pedido de compra, no podrán participar hasta un (1) año posterior a la fecha de vencimiento.</w:t>
      </w:r>
    </w:p>
    <w:p w14:paraId="7EEA8B17" w14:textId="77777777" w:rsidR="00A04420" w:rsidRDefault="00EC685E" w:rsidP="003F7F61">
      <w:pPr>
        <w:pStyle w:val="Prrafodelista"/>
        <w:numPr>
          <w:ilvl w:val="0"/>
          <w:numId w:val="50"/>
        </w:numPr>
        <w:spacing w:before="120"/>
        <w:ind w:left="1701" w:hanging="283"/>
        <w:contextualSpacing/>
        <w:jc w:val="both"/>
        <w:rPr>
          <w:rFonts w:ascii="Tahoma" w:hAnsi="Tahoma" w:cs="Tahoma"/>
          <w:color w:val="004990"/>
          <w:sz w:val="22"/>
          <w:szCs w:val="22"/>
        </w:rPr>
      </w:pPr>
      <w:r>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06E6DAB5" w14:textId="77777777" w:rsidR="00A04420" w:rsidRPr="003F7F61" w:rsidRDefault="00A04420" w:rsidP="003F7F61">
      <w:pPr>
        <w:pStyle w:val="Prrafodelista"/>
        <w:numPr>
          <w:ilvl w:val="0"/>
          <w:numId w:val="50"/>
        </w:numPr>
        <w:spacing w:before="120"/>
        <w:ind w:left="1701" w:hanging="283"/>
        <w:contextualSpacing/>
        <w:jc w:val="both"/>
        <w:rPr>
          <w:rFonts w:ascii="Tahoma" w:hAnsi="Tahoma" w:cs="Tahoma"/>
          <w:color w:val="004990"/>
          <w:sz w:val="22"/>
          <w:szCs w:val="22"/>
        </w:rPr>
      </w:pPr>
      <w:r w:rsidRPr="003F7F61">
        <w:rPr>
          <w:rFonts w:ascii="Tahoma" w:hAnsi="Tahoma" w:cs="Tahoma"/>
          <w:iCs/>
          <w:color w:val="004990"/>
          <w:sz w:val="22"/>
          <w:szCs w:val="22"/>
        </w:rPr>
        <w:t>Los Proveedores que tengan cuentas por pagar a ENTEL S.A.</w:t>
      </w:r>
    </w:p>
    <w:p w14:paraId="61611437" w14:textId="77777777" w:rsidR="00A04420" w:rsidRDefault="00A04420" w:rsidP="00A04420">
      <w:pPr>
        <w:pStyle w:val="Prrafodelista"/>
        <w:numPr>
          <w:ilvl w:val="0"/>
          <w:numId w:val="50"/>
        </w:numPr>
        <w:spacing w:before="120"/>
        <w:ind w:left="1701" w:hanging="283"/>
        <w:contextualSpacing/>
        <w:jc w:val="both"/>
        <w:rPr>
          <w:rFonts w:ascii="Tahoma" w:hAnsi="Tahoma" w:cs="Tahoma"/>
          <w:color w:val="004990"/>
          <w:sz w:val="22"/>
          <w:szCs w:val="22"/>
        </w:rPr>
      </w:pPr>
      <w:r w:rsidRPr="006F7F16">
        <w:rPr>
          <w:rFonts w:ascii="Tahoma" w:hAnsi="Tahoma" w:cs="Tahoma"/>
          <w:iCs/>
          <w:color w:val="004990"/>
          <w:sz w:val="22"/>
          <w:szCs w:val="22"/>
        </w:rPr>
        <w:t>Los Proveedores que tengan procesos administrativos o judiciales con ENTEL S.A.</w:t>
      </w:r>
    </w:p>
    <w:p w14:paraId="6451603D" w14:textId="77777777" w:rsidR="00A04420" w:rsidRPr="003F7F61" w:rsidRDefault="00EC685E" w:rsidP="00A04420">
      <w:pPr>
        <w:pStyle w:val="Prrafodelista"/>
        <w:numPr>
          <w:ilvl w:val="0"/>
          <w:numId w:val="50"/>
        </w:numPr>
        <w:spacing w:before="120"/>
        <w:ind w:left="1701"/>
        <w:contextualSpacing/>
        <w:jc w:val="both"/>
        <w:rPr>
          <w:rFonts w:ascii="Tahoma" w:hAnsi="Tahoma" w:cs="Tahoma"/>
          <w:color w:val="004990"/>
          <w:sz w:val="22"/>
          <w:szCs w:val="22"/>
        </w:rPr>
      </w:pPr>
      <w:r w:rsidRPr="00DF3A08">
        <w:rPr>
          <w:rFonts w:ascii="Tahoma" w:hAnsi="Tahoma" w:cs="Tahoma"/>
          <w:color w:val="004990"/>
          <w:sz w:val="22"/>
          <w:szCs w:val="22"/>
        </w:rPr>
        <w:t xml:space="preserve">Los proveedores que tengan problemas </w:t>
      </w:r>
      <w:r w:rsidR="00A04420" w:rsidRPr="006F7F16">
        <w:rPr>
          <w:rFonts w:ascii="Tahoma" w:hAnsi="Tahoma" w:cs="Tahoma"/>
          <w:iCs/>
          <w:color w:val="004990"/>
          <w:sz w:val="22"/>
          <w:szCs w:val="22"/>
        </w:rPr>
        <w:t xml:space="preserve">legales y sean </w:t>
      </w:r>
      <w:r w:rsidRPr="00DF3A08">
        <w:rPr>
          <w:rFonts w:ascii="Tahoma" w:hAnsi="Tahoma" w:cs="Tahoma"/>
          <w:color w:val="004990"/>
          <w:sz w:val="22"/>
          <w:szCs w:val="22"/>
        </w:rPr>
        <w:t>de conocimiento público.</w:t>
      </w:r>
    </w:p>
    <w:p w14:paraId="20E5F155"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socios o propietarios estén impedidos de participar en los procesos de contratación.</w:t>
      </w:r>
    </w:p>
    <w:p w14:paraId="3068164F" w14:textId="77777777" w:rsidR="00A04420" w:rsidRPr="00A04420"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que desistieron total o parcialmente la adjudicación o contrato.</w:t>
      </w:r>
    </w:p>
    <w:p w14:paraId="242C92AB" w14:textId="77777777" w:rsidR="00EC685E" w:rsidRDefault="00A04420" w:rsidP="00A04420">
      <w:pPr>
        <w:pStyle w:val="Prrafodelista"/>
        <w:numPr>
          <w:ilvl w:val="0"/>
          <w:numId w:val="50"/>
        </w:numPr>
        <w:spacing w:before="120"/>
        <w:ind w:left="1701"/>
        <w:contextualSpacing/>
        <w:jc w:val="both"/>
        <w:rPr>
          <w:rFonts w:ascii="Tahoma" w:hAnsi="Tahoma" w:cs="Tahoma"/>
          <w:color w:val="004990"/>
          <w:sz w:val="22"/>
          <w:szCs w:val="22"/>
        </w:rPr>
      </w:pPr>
      <w:r w:rsidRPr="00A04420">
        <w:rPr>
          <w:rFonts w:ascii="Tahoma" w:hAnsi="Tahoma" w:cs="Tahoma"/>
          <w:color w:val="004990"/>
          <w:sz w:val="22"/>
          <w:szCs w:val="22"/>
        </w:rPr>
        <w:t>Los proveedores cuyos propietarios, socios o representantes legales tengan relación directa, indirecta, comercial, vinculación mat</w:t>
      </w:r>
      <w:r>
        <w:rPr>
          <w:rFonts w:ascii="Tahoma" w:hAnsi="Tahoma" w:cs="Tahoma"/>
          <w:color w:val="004990"/>
          <w:sz w:val="22"/>
          <w:szCs w:val="22"/>
        </w:rPr>
        <w:t>rimonial o parentesco hasta el cuarto</w:t>
      </w:r>
      <w:r w:rsidRPr="00A04420">
        <w:rPr>
          <w:rFonts w:ascii="Tahoma" w:hAnsi="Tahoma" w:cs="Tahoma"/>
          <w:color w:val="004990"/>
          <w:sz w:val="22"/>
          <w:szCs w:val="22"/>
        </w:rPr>
        <w:t xml:space="preserve"> grado de consanguinidad, </w:t>
      </w:r>
      <w:r>
        <w:rPr>
          <w:rFonts w:ascii="Tahoma" w:hAnsi="Tahoma" w:cs="Tahoma"/>
          <w:color w:val="004990"/>
          <w:sz w:val="22"/>
          <w:szCs w:val="22"/>
        </w:rPr>
        <w:t>tercero</w:t>
      </w:r>
      <w:r w:rsidRPr="00A04420">
        <w:rPr>
          <w:rFonts w:ascii="Tahoma" w:hAnsi="Tahoma" w:cs="Tahoma"/>
          <w:color w:val="004990"/>
          <w:sz w:val="22"/>
          <w:szCs w:val="22"/>
        </w:rPr>
        <w:t xml:space="preserve"> de afinidad o el derivado de </w:t>
      </w:r>
      <w:r w:rsidRPr="008475B3">
        <w:rPr>
          <w:rFonts w:ascii="Tahoma" w:hAnsi="Tahoma" w:cs="Tahoma"/>
          <w:color w:val="004990"/>
          <w:sz w:val="22"/>
          <w:szCs w:val="22"/>
        </w:rPr>
        <w:t>vínculos</w:t>
      </w:r>
      <w:r w:rsidRPr="00A04420">
        <w:rPr>
          <w:rFonts w:ascii="Tahoma" w:hAnsi="Tahoma" w:cs="Tahoma"/>
          <w:color w:val="004990"/>
          <w:sz w:val="22"/>
          <w:szCs w:val="22"/>
        </w:rPr>
        <w:t xml:space="preserve"> de adopción, entre dos o más empresas proponentes; y estas se presenten a un mismo proceso de contratación. En estos casos todos quedaran automáticamente descalificados e impedidos de participar en los procesos de adquisiciones durante dos (2) años</w:t>
      </w:r>
      <w:r w:rsidR="00F827F6">
        <w:rPr>
          <w:rFonts w:ascii="Tahoma" w:hAnsi="Tahoma" w:cs="Tahoma"/>
          <w:color w:val="004990"/>
          <w:sz w:val="22"/>
          <w:szCs w:val="22"/>
        </w:rPr>
        <w:t>.</w:t>
      </w:r>
    </w:p>
    <w:p w14:paraId="5D0365EA" w14:textId="206611AE" w:rsidR="00F827F6" w:rsidRPr="008475B3" w:rsidRDefault="00F827F6" w:rsidP="00A04420">
      <w:pPr>
        <w:pStyle w:val="Prrafodelista"/>
        <w:numPr>
          <w:ilvl w:val="0"/>
          <w:numId w:val="50"/>
        </w:numPr>
        <w:spacing w:before="120"/>
        <w:ind w:left="1701"/>
        <w:contextualSpacing/>
        <w:jc w:val="both"/>
        <w:rPr>
          <w:rFonts w:ascii="Tahoma" w:hAnsi="Tahoma" w:cs="Tahoma"/>
          <w:color w:val="004990"/>
          <w:sz w:val="22"/>
          <w:szCs w:val="22"/>
        </w:rPr>
      </w:pPr>
      <w:r w:rsidRPr="008475B3">
        <w:rPr>
          <w:rFonts w:ascii="Tahoma" w:hAnsi="Tahoma" w:cs="Tahoma"/>
          <w:color w:val="004990"/>
          <w:sz w:val="22"/>
          <w:szCs w:val="22"/>
        </w:rPr>
        <w:t xml:space="preserve">Los proveedores cuyos propietarios, socios, representantes legales o personal </w:t>
      </w:r>
      <w:r w:rsidR="00091A40">
        <w:rPr>
          <w:rFonts w:ascii="Tahoma" w:hAnsi="Tahoma" w:cs="Tahoma"/>
          <w:color w:val="004990"/>
          <w:sz w:val="22"/>
          <w:szCs w:val="22"/>
        </w:rPr>
        <w:t>dependiente</w:t>
      </w:r>
      <w:r w:rsidR="00091A40" w:rsidRPr="008475B3">
        <w:rPr>
          <w:rFonts w:ascii="Tahoma" w:hAnsi="Tahoma" w:cs="Tahoma"/>
          <w:color w:val="004990"/>
          <w:sz w:val="22"/>
          <w:szCs w:val="22"/>
        </w:rPr>
        <w:t xml:space="preserve"> </w:t>
      </w:r>
      <w:r w:rsidRPr="008475B3">
        <w:rPr>
          <w:rFonts w:ascii="Tahoma" w:hAnsi="Tahoma" w:cs="Tahoma"/>
          <w:color w:val="004990"/>
          <w:sz w:val="22"/>
          <w:szCs w:val="22"/>
        </w:rPr>
        <w:t xml:space="preserve">tengan relación directa, indirecta, comercial, vinculación matrimonial o parentesco hasta el cuarto grado de consanguinidad, tercero de afinidad o el derivado de vínculos de adopción, con personal de ENTEL S.A.; y este se presente a un proceso de contratación. En este caso quedara automáticamente descalificado. En los casos que se detecte esta situación posterior a la adjudicación o una vez suscrito el contrato, de igual forma se procederá a la anulación de la adjudicación o resolución de contrato, según corresponda, y quedara impedido de participar en los procesos de adquisiciones durante dos (2) años </w:t>
      </w:r>
      <w:r w:rsidR="00091A40" w:rsidRPr="00B75D47">
        <w:rPr>
          <w:rFonts w:ascii="Tahoma" w:hAnsi="Tahoma" w:cs="Tahoma"/>
          <w:color w:val="1F497D"/>
          <w:sz w:val="22"/>
          <w:szCs w:val="22"/>
        </w:rPr>
        <w:t>sin perjuicio de resarcir los daños económicos ocasionados</w:t>
      </w:r>
      <w:r w:rsidR="00091A40" w:rsidRPr="008475B3">
        <w:rPr>
          <w:rFonts w:ascii="Tahoma" w:hAnsi="Tahoma" w:cs="Tahoma"/>
          <w:color w:val="004990"/>
          <w:sz w:val="22"/>
          <w:szCs w:val="22"/>
        </w:rPr>
        <w:t xml:space="preserve"> </w:t>
      </w:r>
      <w:r w:rsidRPr="008475B3">
        <w:rPr>
          <w:rFonts w:ascii="Tahoma" w:hAnsi="Tahoma" w:cs="Tahoma"/>
          <w:color w:val="004990"/>
          <w:sz w:val="22"/>
          <w:szCs w:val="22"/>
        </w:rPr>
        <w:t>y el funcionario de ENTEL S.A. será pasible a proceso interno.</w:t>
      </w:r>
    </w:p>
    <w:p w14:paraId="666999E6" w14:textId="77777777" w:rsidR="00EC685E" w:rsidRDefault="00EC685E" w:rsidP="00EC685E">
      <w:pPr>
        <w:jc w:val="both"/>
        <w:rPr>
          <w:rFonts w:ascii="Tahoma" w:hAnsi="Tahoma" w:cs="Tahoma"/>
          <w:b/>
          <w:color w:val="365F91"/>
          <w:sz w:val="28"/>
          <w:szCs w:val="28"/>
          <w:lang w:eastAsia="en-US" w:bidi="en-US"/>
        </w:rPr>
      </w:pPr>
    </w:p>
    <w:p w14:paraId="67D867F2" w14:textId="77777777" w:rsidR="008B618F" w:rsidRDefault="008B618F" w:rsidP="00EC685E">
      <w:pPr>
        <w:jc w:val="both"/>
        <w:rPr>
          <w:rFonts w:ascii="Tahoma" w:hAnsi="Tahoma" w:cs="Tahoma"/>
          <w:b/>
          <w:color w:val="365F91"/>
          <w:sz w:val="28"/>
          <w:szCs w:val="28"/>
          <w:lang w:eastAsia="en-US" w:bidi="en-US"/>
        </w:rPr>
      </w:pPr>
    </w:p>
    <w:p w14:paraId="7418A380" w14:textId="77777777" w:rsidR="008B618F" w:rsidRDefault="008B618F" w:rsidP="00EC685E">
      <w:pPr>
        <w:jc w:val="both"/>
        <w:rPr>
          <w:rFonts w:ascii="Tahoma" w:hAnsi="Tahoma" w:cs="Tahoma"/>
          <w:b/>
          <w:color w:val="365F91"/>
          <w:sz w:val="28"/>
          <w:szCs w:val="28"/>
          <w:lang w:eastAsia="en-US" w:bidi="en-US"/>
        </w:rPr>
      </w:pPr>
    </w:p>
    <w:p w14:paraId="7C41E8DD" w14:textId="77777777" w:rsidR="00EC685E" w:rsidRPr="00E338D1" w:rsidRDefault="00EC685E" w:rsidP="00E325B9">
      <w:pPr>
        <w:numPr>
          <w:ilvl w:val="0"/>
          <w:numId w:val="30"/>
        </w:numPr>
        <w:ind w:left="0"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lastRenderedPageBreak/>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14:paraId="078F5E19" w14:textId="77777777" w:rsidR="00EC685E" w:rsidRPr="006F742D" w:rsidRDefault="00EC685E" w:rsidP="00EC685E">
      <w:pPr>
        <w:tabs>
          <w:tab w:val="left" w:pos="1134"/>
        </w:tabs>
        <w:jc w:val="both"/>
        <w:rPr>
          <w:rFonts w:ascii="Tahoma" w:hAnsi="Tahoma" w:cs="Tahoma"/>
          <w:color w:val="004990"/>
          <w:sz w:val="22"/>
          <w:szCs w:val="22"/>
        </w:rPr>
      </w:pPr>
    </w:p>
    <w:p w14:paraId="2219A9A5" w14:textId="69D3C45C" w:rsidR="00EC685E" w:rsidRDefault="00EC685E" w:rsidP="00E325B9">
      <w:pPr>
        <w:pStyle w:val="Prrafodelista"/>
        <w:numPr>
          <w:ilvl w:val="0"/>
          <w:numId w:val="31"/>
        </w:numPr>
        <w:tabs>
          <w:tab w:val="left" w:pos="1134"/>
        </w:tabs>
        <w:ind w:left="1134" w:hanging="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 xml:space="preserve">los </w:t>
      </w:r>
      <w:proofErr w:type="spellStart"/>
      <w:r>
        <w:rPr>
          <w:rFonts w:ascii="Tahoma" w:hAnsi="Tahoma" w:cs="Tahoma"/>
          <w:color w:val="004990"/>
          <w:sz w:val="22"/>
          <w:szCs w:val="22"/>
          <w:u w:val="single"/>
        </w:rPr>
        <w:t>Terminos</w:t>
      </w:r>
      <w:proofErr w:type="spellEnd"/>
      <w:r>
        <w:rPr>
          <w:rFonts w:ascii="Tahoma" w:hAnsi="Tahoma" w:cs="Tahoma"/>
          <w:color w:val="004990"/>
          <w:sz w:val="22"/>
          <w:szCs w:val="22"/>
          <w:u w:val="single"/>
        </w:rPr>
        <w:t xml:space="preserve"> </w:t>
      </w:r>
      <w:proofErr w:type="spellStart"/>
      <w:r>
        <w:rPr>
          <w:rFonts w:ascii="Tahoma" w:hAnsi="Tahoma" w:cs="Tahoma"/>
          <w:color w:val="004990"/>
          <w:sz w:val="22"/>
          <w:szCs w:val="22"/>
          <w:u w:val="single"/>
        </w:rPr>
        <w:t>Basicos</w:t>
      </w:r>
      <w:proofErr w:type="spellEnd"/>
      <w:r>
        <w:rPr>
          <w:rFonts w:ascii="Tahoma" w:hAnsi="Tahoma" w:cs="Tahoma"/>
          <w:color w:val="004990"/>
          <w:sz w:val="22"/>
          <w:szCs w:val="22"/>
          <w:u w:val="single"/>
        </w:rPr>
        <w:t xml:space="preserve"> de </w:t>
      </w:r>
      <w:proofErr w:type="spellStart"/>
      <w:r>
        <w:rPr>
          <w:rFonts w:ascii="Tahoma" w:hAnsi="Tahoma" w:cs="Tahoma"/>
          <w:color w:val="004990"/>
          <w:sz w:val="22"/>
          <w:szCs w:val="22"/>
          <w:u w:val="single"/>
        </w:rPr>
        <w:t>Contratacion</w:t>
      </w:r>
      <w:proofErr w:type="spellEnd"/>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w:t>
      </w:r>
      <w:r>
        <w:rPr>
          <w:rFonts w:ascii="Tahoma" w:hAnsi="Tahoma" w:cs="Tahoma"/>
          <w:color w:val="004990"/>
          <w:sz w:val="22"/>
          <w:szCs w:val="22"/>
        </w:rPr>
        <w:t xml:space="preserve"> de </w:t>
      </w:r>
      <w:proofErr w:type="spellStart"/>
      <w:r>
        <w:rPr>
          <w:rFonts w:ascii="Tahoma" w:hAnsi="Tahoma" w:cs="Tahoma"/>
          <w:color w:val="004990"/>
          <w:sz w:val="22"/>
          <w:szCs w:val="22"/>
        </w:rPr>
        <w:t>Adquisiciones</w:t>
      </w:r>
      <w:proofErr w:type="gramStart"/>
      <w:r>
        <w:rPr>
          <w:rFonts w:ascii="Tahoma" w:hAnsi="Tahoma" w:cs="Tahoma"/>
          <w:color w:val="004990"/>
          <w:sz w:val="22"/>
          <w:szCs w:val="22"/>
        </w:rPr>
        <w:t>,</w:t>
      </w:r>
      <w:r w:rsidR="00F827F6">
        <w:rPr>
          <w:rFonts w:ascii="Tahoma" w:hAnsi="Tahoma" w:cs="Tahoma"/>
          <w:color w:val="004990"/>
          <w:sz w:val="22"/>
          <w:szCs w:val="22"/>
        </w:rPr>
        <w:t>hasta</w:t>
      </w:r>
      <w:proofErr w:type="spellEnd"/>
      <w:proofErr w:type="gramEnd"/>
      <w:r w:rsidR="00F827F6" w:rsidRPr="00F827F6">
        <w:rPr>
          <w:rFonts w:ascii="Tahoma" w:hAnsi="Tahoma" w:cs="Tahoma"/>
          <w:color w:val="1F497D"/>
          <w:sz w:val="22"/>
          <w:lang w:val="es-BO"/>
        </w:rPr>
        <w:t xml:space="preserve"> </w:t>
      </w:r>
      <w:r w:rsidR="00F827F6" w:rsidRPr="00FB0605">
        <w:rPr>
          <w:rFonts w:ascii="Tahoma" w:hAnsi="Tahoma" w:cs="Tahoma"/>
          <w:color w:val="1F497D"/>
          <w:sz w:val="22"/>
          <w:lang w:val="es-BO"/>
        </w:rPr>
        <w:t xml:space="preserve">el día </w:t>
      </w:r>
      <w:r w:rsidR="008F3080">
        <w:rPr>
          <w:rFonts w:ascii="Tahoma" w:hAnsi="Tahoma" w:cs="Tahoma"/>
          <w:color w:val="1F497D"/>
          <w:sz w:val="22"/>
          <w:lang w:val="es-BO"/>
        </w:rPr>
        <w:t xml:space="preserve">16 </w:t>
      </w:r>
      <w:r w:rsidR="00086F83">
        <w:rPr>
          <w:rFonts w:ascii="Tahoma" w:hAnsi="Tahoma" w:cs="Tahoma"/>
          <w:color w:val="1F497D"/>
          <w:sz w:val="22"/>
          <w:lang w:val="es-BO"/>
        </w:rPr>
        <w:t xml:space="preserve">del mes de </w:t>
      </w:r>
      <w:r w:rsidR="008F3080">
        <w:rPr>
          <w:rFonts w:ascii="Tahoma" w:hAnsi="Tahoma" w:cs="Tahoma"/>
          <w:color w:val="1F497D"/>
          <w:sz w:val="22"/>
          <w:lang w:val="es-BO"/>
        </w:rPr>
        <w:t xml:space="preserve">Junio </w:t>
      </w:r>
      <w:r w:rsidR="00086F83">
        <w:rPr>
          <w:rFonts w:ascii="Tahoma" w:hAnsi="Tahoma" w:cs="Tahoma"/>
          <w:color w:val="1F497D"/>
          <w:sz w:val="22"/>
          <w:lang w:val="es-BO"/>
        </w:rPr>
        <w:t xml:space="preserve">de 2017 hasta horas </w:t>
      </w:r>
      <w:r w:rsidR="008F3080">
        <w:rPr>
          <w:rFonts w:ascii="Tahoma" w:hAnsi="Tahoma" w:cs="Tahoma"/>
          <w:color w:val="1F497D"/>
          <w:sz w:val="22"/>
          <w:lang w:val="es-BO"/>
        </w:rPr>
        <w:t>16:00</w:t>
      </w:r>
      <w:r w:rsidR="008F3080" w:rsidRPr="00FB0605">
        <w:rPr>
          <w:rFonts w:ascii="Tahoma" w:hAnsi="Tahoma" w:cs="Tahoma"/>
          <w:color w:val="1F497D"/>
          <w:sz w:val="22"/>
          <w:lang w:val="es-BO"/>
        </w:rPr>
        <w:t xml:space="preserve"> </w:t>
      </w:r>
      <w:r w:rsidR="00F827F6" w:rsidRPr="00FB0605">
        <w:rPr>
          <w:rFonts w:ascii="Tahoma" w:hAnsi="Tahoma" w:cs="Tahoma"/>
          <w:color w:val="1F497D"/>
          <w:sz w:val="22"/>
          <w:lang w:val="es-BO"/>
        </w:rPr>
        <w:t>(GMT-4)</w:t>
      </w:r>
      <w:r w:rsidR="00F827F6">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s</w:t>
      </w:r>
      <w:r w:rsidRPr="00ED30FD">
        <w:rPr>
          <w:rFonts w:ascii="Tahoma" w:hAnsi="Tahoma" w:cs="Tahoma"/>
          <w:color w:val="004990"/>
          <w:sz w:val="22"/>
          <w:szCs w:val="22"/>
        </w:rPr>
        <w:t xml:space="preserve"> </w:t>
      </w:r>
      <w:hyperlink r:id="rId14" w:history="1">
        <w:r w:rsidRPr="00381FBB">
          <w:rPr>
            <w:rStyle w:val="Hipervnculo"/>
            <w:rFonts w:ascii="Tahoma" w:hAnsi="Tahoma" w:cs="Tahoma"/>
            <w:sz w:val="22"/>
            <w:szCs w:val="22"/>
            <w:lang w:bidi="en-US"/>
          </w:rPr>
          <w:t>worellana@entel.bo</w:t>
        </w:r>
      </w:hyperlink>
      <w:r w:rsidRPr="00976C69">
        <w:t xml:space="preserve"> </w:t>
      </w:r>
      <w:r w:rsidRPr="00976C69">
        <w:rPr>
          <w:rFonts w:ascii="Tahoma" w:hAnsi="Tahoma" w:cs="Tahoma"/>
          <w:color w:val="004990"/>
          <w:sz w:val="22"/>
          <w:szCs w:val="22"/>
          <w:lang w:bidi="en-US"/>
        </w:rPr>
        <w:t>con copia a</w:t>
      </w:r>
      <w:r w:rsidRPr="00976C69">
        <w:t xml:space="preserve"> </w:t>
      </w:r>
      <w:r>
        <w:rPr>
          <w:rStyle w:val="Hipervnculo"/>
          <w:rFonts w:ascii="Tahoma" w:hAnsi="Tahoma" w:cs="Tahoma"/>
          <w:sz w:val="22"/>
          <w:szCs w:val="22"/>
          <w:lang w:bidi="en-US"/>
        </w:rPr>
        <w:t>ncambero</w:t>
      </w:r>
      <w:r w:rsidRPr="00976C69">
        <w:rPr>
          <w:rStyle w:val="Hipervnculo"/>
          <w:rFonts w:ascii="Tahoma" w:hAnsi="Tahoma" w:cs="Tahoma"/>
          <w:sz w:val="22"/>
          <w:szCs w:val="22"/>
          <w:lang w:bidi="en-US"/>
        </w:rPr>
        <w:t>@entel.bo</w:t>
      </w:r>
      <w:r>
        <w:t xml:space="preserve"> </w:t>
      </w:r>
      <w:r>
        <w:rPr>
          <w:rFonts w:ascii="Tahoma" w:hAnsi="Tahoma" w:cs="Tahoma"/>
          <w:color w:val="004990"/>
          <w:sz w:val="22"/>
          <w:szCs w:val="22"/>
          <w:lang w:bidi="en-US"/>
        </w:rPr>
        <w:t xml:space="preserve"> </w:t>
      </w:r>
      <w:r w:rsidRPr="006E5575">
        <w:rPr>
          <w:rFonts w:ascii="Tahoma" w:hAnsi="Tahoma" w:cs="Tahoma"/>
          <w:color w:val="004990"/>
          <w:sz w:val="22"/>
          <w:szCs w:val="22"/>
          <w:lang w:bidi="en-US"/>
        </w:rPr>
        <w:t xml:space="preserve">o a la dirección: </w:t>
      </w:r>
      <w:r>
        <w:rPr>
          <w:rFonts w:ascii="Tahoma" w:hAnsi="Tahoma" w:cs="Tahoma"/>
          <w:color w:val="004990"/>
          <w:sz w:val="22"/>
          <w:szCs w:val="22"/>
          <w:lang w:bidi="en-US"/>
        </w:rPr>
        <w:t>Calle Federico Zuazo, Edificio Tower de ENTEL N° 1771 Piso 6, Subgerencia de Adquisiciones, La Paz - Bolivia.</w:t>
      </w:r>
    </w:p>
    <w:p w14:paraId="4D8DDA22" w14:textId="77777777" w:rsidR="00DF3A08" w:rsidRDefault="00DF3A08" w:rsidP="00DF3A08">
      <w:pPr>
        <w:pStyle w:val="Prrafodelista"/>
        <w:tabs>
          <w:tab w:val="left" w:pos="1134"/>
        </w:tabs>
        <w:ind w:left="1134"/>
        <w:jc w:val="both"/>
        <w:rPr>
          <w:rFonts w:ascii="Tahoma" w:hAnsi="Tahoma" w:cs="Tahoma"/>
          <w:color w:val="004990"/>
          <w:sz w:val="22"/>
          <w:szCs w:val="22"/>
        </w:rPr>
      </w:pPr>
    </w:p>
    <w:p w14:paraId="61B15C9F" w14:textId="77777777" w:rsidR="00F827F6" w:rsidRPr="006F7F16" w:rsidRDefault="00F827F6" w:rsidP="003F7F61">
      <w:pPr>
        <w:pStyle w:val="Prrafodelista"/>
        <w:numPr>
          <w:ilvl w:val="0"/>
          <w:numId w:val="31"/>
        </w:numPr>
        <w:tabs>
          <w:tab w:val="left" w:pos="-5670"/>
        </w:tabs>
        <w:spacing w:after="240"/>
        <w:ind w:left="1134" w:hanging="567"/>
        <w:jc w:val="both"/>
        <w:rPr>
          <w:rFonts w:ascii="Tahoma" w:hAnsi="Tahoma" w:cs="Tahoma"/>
          <w:color w:val="004990"/>
          <w:sz w:val="22"/>
          <w:szCs w:val="16"/>
          <w:lang w:eastAsia="es-ES"/>
        </w:rPr>
      </w:pPr>
      <w:r w:rsidRPr="003F7F61">
        <w:rPr>
          <w:rFonts w:ascii="Tahoma" w:hAnsi="Tahoma" w:cs="Tahoma"/>
          <w:color w:val="004990"/>
          <w:sz w:val="22"/>
          <w:szCs w:val="22"/>
          <w:lang w:eastAsia="es-ES"/>
        </w:rPr>
        <w:t>Reunión de Aclaración:</w:t>
      </w:r>
      <w:r w:rsidRPr="006F7F16">
        <w:rPr>
          <w:rFonts w:ascii="Tahoma" w:hAnsi="Tahoma" w:cs="Tahoma"/>
          <w:color w:val="004990"/>
          <w:sz w:val="22"/>
          <w:szCs w:val="16"/>
          <w:lang w:eastAsia="es-ES"/>
        </w:rPr>
        <w:t xml:space="preserve"> Con la finalidad de dar aclaración y lectura de respuestas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F827F6" w:rsidRPr="006F7F16" w14:paraId="210D4194" w14:textId="77777777" w:rsidTr="003F7F61">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C3B3493"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Fecha: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365CCC10" w14:textId="7C815F09" w:rsidR="00F827F6" w:rsidRPr="006F7F16" w:rsidRDefault="008F3080" w:rsidP="000F351E">
            <w:pPr>
              <w:spacing w:after="240"/>
              <w:outlineLvl w:val="2"/>
              <w:rPr>
                <w:rFonts w:ascii="Tahoma" w:hAnsi="Tahoma" w:cs="Tahoma"/>
                <w:color w:val="004990"/>
                <w:sz w:val="22"/>
                <w:szCs w:val="22"/>
              </w:rPr>
            </w:pPr>
            <w:r>
              <w:rPr>
                <w:rFonts w:ascii="Tahoma" w:hAnsi="Tahoma" w:cs="Tahoma"/>
                <w:color w:val="004990"/>
                <w:sz w:val="22"/>
                <w:szCs w:val="22"/>
              </w:rPr>
              <w:t>Lunes 19 de Junio de 2017</w:t>
            </w:r>
          </w:p>
        </w:tc>
      </w:tr>
      <w:tr w:rsidR="00F827F6" w:rsidRPr="006F7F16" w14:paraId="4DF2774C"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149994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Hora:</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62DCDC0B" w14:textId="0A27DD13" w:rsidR="00F827F6" w:rsidRPr="006F7F16" w:rsidRDefault="008F3080" w:rsidP="003F7F61">
            <w:pPr>
              <w:spacing w:after="240"/>
              <w:outlineLvl w:val="2"/>
              <w:rPr>
                <w:rFonts w:ascii="Tahoma" w:hAnsi="Tahoma" w:cs="Tahoma"/>
                <w:color w:val="004990"/>
                <w:sz w:val="22"/>
                <w:szCs w:val="22"/>
              </w:rPr>
            </w:pPr>
            <w:r>
              <w:rPr>
                <w:rFonts w:ascii="Tahoma" w:hAnsi="Tahoma" w:cs="Tahoma"/>
                <w:color w:val="004990"/>
                <w:sz w:val="22"/>
                <w:szCs w:val="22"/>
              </w:rPr>
              <w:t>10:00 a.m.</w:t>
            </w:r>
          </w:p>
        </w:tc>
      </w:tr>
      <w:tr w:rsidR="00F827F6" w:rsidRPr="006F7F16" w14:paraId="222675CE" w14:textId="77777777" w:rsidTr="003F7F61">
        <w:trPr>
          <w:trHeight w:hRule="exact" w:val="913"/>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69D78EA0"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Dirección: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0D877F2C" w14:textId="77777777" w:rsidR="00F827F6" w:rsidRPr="006F7F16" w:rsidRDefault="00F827F6" w:rsidP="003F7F61">
            <w:pPr>
              <w:spacing w:after="240"/>
              <w:outlineLvl w:val="2"/>
              <w:rPr>
                <w:rFonts w:ascii="Tahoma" w:hAnsi="Tahoma" w:cs="Tahoma"/>
                <w:color w:val="004990"/>
                <w:sz w:val="22"/>
                <w:szCs w:val="22"/>
              </w:rPr>
            </w:pPr>
            <w:bookmarkStart w:id="7" w:name="_Toc465950527"/>
            <w:bookmarkStart w:id="8" w:name="_Toc465950552"/>
            <w:r w:rsidRPr="006F7F16">
              <w:rPr>
                <w:rFonts w:ascii="Tahoma" w:hAnsi="Tahoma" w:cs="Tahoma"/>
                <w:color w:val="004990"/>
                <w:sz w:val="22"/>
                <w:szCs w:val="22"/>
              </w:rPr>
              <w:t>ENTEL S.A., Edificio Tower, Cale Federico Zuazo N° 1771 Piso 6 (Sub Gerencia de Adquisiciones)</w:t>
            </w:r>
            <w:bookmarkEnd w:id="7"/>
            <w:bookmarkEnd w:id="8"/>
          </w:p>
        </w:tc>
      </w:tr>
      <w:tr w:rsidR="00F827F6" w:rsidRPr="006F7F16" w14:paraId="5DB247C6" w14:textId="77777777" w:rsidTr="003F7F61">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388229DE"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Ciudad:</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48CEECE" w14:textId="77777777" w:rsidR="00F827F6" w:rsidRPr="006F7F16" w:rsidRDefault="00F827F6" w:rsidP="003F7F61">
            <w:pPr>
              <w:spacing w:after="240"/>
              <w:outlineLvl w:val="2"/>
              <w:rPr>
                <w:rFonts w:ascii="Tahoma" w:hAnsi="Tahoma" w:cs="Tahoma"/>
                <w:color w:val="004990"/>
                <w:sz w:val="22"/>
                <w:szCs w:val="22"/>
              </w:rPr>
            </w:pPr>
            <w:bookmarkStart w:id="9" w:name="_Toc465950528"/>
            <w:r w:rsidRPr="006F7F16">
              <w:rPr>
                <w:rFonts w:ascii="Tahoma" w:hAnsi="Tahoma" w:cs="Tahoma"/>
                <w:color w:val="004990"/>
                <w:sz w:val="22"/>
                <w:szCs w:val="22"/>
              </w:rPr>
              <w:t>La Paz, Bolivia</w:t>
            </w:r>
            <w:bookmarkEnd w:id="9"/>
          </w:p>
        </w:tc>
      </w:tr>
      <w:tr w:rsidR="00F827F6" w:rsidRPr="006F7F16" w14:paraId="212014B0" w14:textId="77777777" w:rsidTr="003F7F61">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14:paraId="1B786959" w14:textId="77777777" w:rsidR="00F827F6" w:rsidRPr="00115A92" w:rsidRDefault="00F827F6" w:rsidP="003F7F61">
            <w:pPr>
              <w:spacing w:after="240"/>
              <w:ind w:left="27"/>
              <w:rPr>
                <w:rFonts w:ascii="Tahoma" w:hAnsi="Tahoma" w:cs="Tahoma"/>
                <w:color w:val="FFFFFF" w:themeColor="background1"/>
                <w:sz w:val="22"/>
                <w:szCs w:val="22"/>
              </w:rPr>
            </w:pPr>
            <w:r w:rsidRPr="00115A92">
              <w:rPr>
                <w:rFonts w:ascii="Tahoma" w:hAnsi="Tahoma" w:cs="Tahoma"/>
                <w:color w:val="FFFFFF" w:themeColor="background1"/>
                <w:sz w:val="22"/>
                <w:szCs w:val="22"/>
              </w:rPr>
              <w:t>Nombre  del Encargado de la Reunión de Aclaración:</w:t>
            </w:r>
          </w:p>
        </w:tc>
        <w:tc>
          <w:tcPr>
            <w:tcW w:w="4903" w:type="dxa"/>
            <w:tcBorders>
              <w:top w:val="single" w:sz="4" w:space="0" w:color="004990"/>
              <w:left w:val="single" w:sz="4" w:space="0" w:color="FFFFFF"/>
              <w:bottom w:val="single" w:sz="4" w:space="0" w:color="004990"/>
              <w:right w:val="single" w:sz="4" w:space="0" w:color="004990"/>
            </w:tcBorders>
            <w:vAlign w:val="center"/>
            <w:hideMark/>
          </w:tcPr>
          <w:p w14:paraId="756E3CD1" w14:textId="3658DEAC" w:rsidR="00F827F6" w:rsidRPr="006F7F16" w:rsidRDefault="008F3080" w:rsidP="003F7F61">
            <w:pPr>
              <w:spacing w:after="240"/>
              <w:outlineLvl w:val="2"/>
              <w:rPr>
                <w:rFonts w:ascii="Tahoma" w:hAnsi="Tahoma" w:cs="Tahoma"/>
                <w:color w:val="004990"/>
                <w:sz w:val="22"/>
                <w:szCs w:val="22"/>
              </w:rPr>
            </w:pPr>
            <w:r>
              <w:rPr>
                <w:rFonts w:ascii="Tahoma" w:hAnsi="Tahoma" w:cs="Tahoma"/>
                <w:color w:val="004990"/>
                <w:sz w:val="22"/>
                <w:szCs w:val="22"/>
              </w:rPr>
              <w:t>Wilson Orellana</w:t>
            </w:r>
          </w:p>
        </w:tc>
      </w:tr>
    </w:tbl>
    <w:p w14:paraId="66C67A07" w14:textId="77777777" w:rsidR="00F827F6" w:rsidRPr="006F7F16" w:rsidRDefault="00F827F6" w:rsidP="00F827F6">
      <w:pPr>
        <w:spacing w:after="240"/>
        <w:ind w:left="567"/>
        <w:jc w:val="both"/>
        <w:rPr>
          <w:rFonts w:ascii="Tahoma" w:hAnsi="Tahoma" w:cs="Tahoma"/>
          <w:color w:val="004990"/>
          <w:sz w:val="22"/>
          <w:szCs w:val="20"/>
          <w:lang w:val="es-BO" w:eastAsia="en-US"/>
        </w:rPr>
      </w:pPr>
    </w:p>
    <w:p w14:paraId="6744536E"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Las consultas por escrito y aclaraciones respectivas serán incluidas en el Acta de Reunión de Aclaración y serán publicadas en la página WEB de ENTEL S.A.</w:t>
      </w:r>
    </w:p>
    <w:p w14:paraId="43418A96" w14:textId="77777777" w:rsidR="00F827F6" w:rsidRPr="006F7F16" w:rsidRDefault="00F827F6" w:rsidP="00F827F6">
      <w:pPr>
        <w:spacing w:after="240"/>
        <w:ind w:left="567"/>
        <w:jc w:val="both"/>
        <w:rPr>
          <w:rFonts w:ascii="Tahoma" w:hAnsi="Tahoma" w:cs="Tahoma"/>
          <w:color w:val="004990"/>
          <w:sz w:val="22"/>
          <w:szCs w:val="22"/>
          <w:lang w:val="es-BO"/>
        </w:rPr>
      </w:pPr>
      <w:r w:rsidRPr="006F7F16">
        <w:rPr>
          <w:rFonts w:ascii="Tahoma" w:hAnsi="Tahoma" w:cs="Tahoma"/>
          <w:color w:val="004990"/>
          <w:sz w:val="22"/>
          <w:szCs w:val="22"/>
          <w:lang w:val="es-BO"/>
        </w:rPr>
        <w:t>Una vez elaborada y aprobada el Acta de Reunión, formará parte del presente documento y será de aceptación obligatoria sin modificaciones posteriores por parte de los proponentes</w:t>
      </w:r>
    </w:p>
    <w:p w14:paraId="446E7E59" w14:textId="77777777" w:rsidR="00EC685E" w:rsidRPr="003F7F61" w:rsidRDefault="00EC685E" w:rsidP="00EC685E">
      <w:pPr>
        <w:jc w:val="both"/>
        <w:rPr>
          <w:rFonts w:ascii="Tahoma" w:hAnsi="Tahoma" w:cs="Tahoma"/>
          <w:color w:val="365F91"/>
          <w:sz w:val="22"/>
          <w:szCs w:val="22"/>
          <w:lang w:val="es-BO"/>
        </w:rPr>
      </w:pPr>
    </w:p>
    <w:p w14:paraId="5DF1FEB6" w14:textId="77777777" w:rsidR="00EC685E" w:rsidRPr="00511895" w:rsidRDefault="00EC685E" w:rsidP="00E325B9">
      <w:pPr>
        <w:numPr>
          <w:ilvl w:val="0"/>
          <w:numId w:val="30"/>
        </w:numPr>
        <w:ind w:left="0" w:firstLine="0"/>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14:paraId="27C578EA" w14:textId="77777777" w:rsidR="00EC685E" w:rsidRDefault="00EC685E" w:rsidP="00EC685E">
      <w:pPr>
        <w:ind w:left="567"/>
        <w:jc w:val="both"/>
        <w:rPr>
          <w:rFonts w:ascii="Tahoma" w:hAnsi="Tahoma" w:cs="Tahoma"/>
          <w:color w:val="365F91"/>
        </w:rPr>
      </w:pPr>
    </w:p>
    <w:p w14:paraId="5DBC78F4" w14:textId="77777777" w:rsidR="00EC685E" w:rsidRPr="00511895" w:rsidRDefault="00EC685E" w:rsidP="00DF3A08">
      <w:pPr>
        <w:ind w:left="708"/>
        <w:jc w:val="both"/>
        <w:outlineLvl w:val="2"/>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S.A. (Calle Federico Zuazo N° 1771, Piso 6to, </w:t>
      </w:r>
      <w:r>
        <w:rPr>
          <w:rFonts w:ascii="Tahoma" w:hAnsi="Tahoma" w:cs="Tahoma"/>
          <w:color w:val="004990"/>
          <w:sz w:val="22"/>
          <w:szCs w:val="22"/>
        </w:rPr>
        <w:t xml:space="preserve">Sub </w:t>
      </w:r>
      <w:r w:rsidRPr="00511895">
        <w:rPr>
          <w:rFonts w:ascii="Tahoma" w:hAnsi="Tahoma" w:cs="Tahoma"/>
          <w:color w:val="004990"/>
          <w:sz w:val="22"/>
          <w:szCs w:val="22"/>
        </w:rPr>
        <w:t>Gerencia de Adquisiciones), hasta el día:</w:t>
      </w:r>
    </w:p>
    <w:p w14:paraId="22792194" w14:textId="77777777" w:rsidR="00EC685E" w:rsidRPr="00511895" w:rsidRDefault="00EC685E" w:rsidP="00EC685E">
      <w:pPr>
        <w:ind w:left="1276"/>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EC685E" w:rsidRPr="00511895" w14:paraId="3491642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1C09E4B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14:paraId="4296F713" w14:textId="0A632BE1" w:rsidR="00EC685E" w:rsidRPr="003F7F61" w:rsidRDefault="008F3080" w:rsidP="00EC685E">
            <w:pPr>
              <w:ind w:left="1276" w:hanging="1276"/>
              <w:jc w:val="both"/>
              <w:rPr>
                <w:rFonts w:ascii="Tahoma" w:hAnsi="Tahoma" w:cs="Tahoma"/>
                <w:color w:val="004990"/>
                <w:sz w:val="22"/>
                <w:szCs w:val="22"/>
              </w:rPr>
            </w:pPr>
            <w:r>
              <w:rPr>
                <w:rFonts w:ascii="Tahoma" w:hAnsi="Tahoma" w:cs="Tahoma"/>
                <w:color w:val="004990"/>
                <w:sz w:val="22"/>
                <w:szCs w:val="22"/>
              </w:rPr>
              <w:t>Lunes 26 de Junio de 2017</w:t>
            </w:r>
          </w:p>
        </w:tc>
      </w:tr>
      <w:tr w:rsidR="00EC685E" w:rsidRPr="00511895" w14:paraId="3032B65C"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8BBF440" w14:textId="77777777" w:rsidR="00EC685E" w:rsidRPr="00393ED2" w:rsidRDefault="00EC685E" w:rsidP="00EC685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14:paraId="6D960B0C" w14:textId="1996FD7B" w:rsidR="00EC685E" w:rsidRPr="00DF330F" w:rsidRDefault="008F3080" w:rsidP="00EC685E">
            <w:pPr>
              <w:ind w:left="1276" w:hanging="1276"/>
              <w:jc w:val="both"/>
              <w:rPr>
                <w:rFonts w:ascii="Tahoma" w:hAnsi="Tahoma" w:cs="Tahoma"/>
                <w:color w:val="004990"/>
                <w:sz w:val="22"/>
                <w:szCs w:val="22"/>
                <w:highlight w:val="yellow"/>
              </w:rPr>
            </w:pPr>
            <w:r w:rsidRPr="00DB30CE">
              <w:rPr>
                <w:rFonts w:ascii="Tahoma" w:hAnsi="Tahoma" w:cs="Tahoma"/>
                <w:color w:val="004990"/>
                <w:sz w:val="22"/>
                <w:szCs w:val="22"/>
              </w:rPr>
              <w:t>10:00 a.m.</w:t>
            </w:r>
          </w:p>
        </w:tc>
      </w:tr>
    </w:tbl>
    <w:p w14:paraId="248AA996" w14:textId="77777777" w:rsidR="00EC685E" w:rsidRPr="00511895" w:rsidRDefault="00EC685E" w:rsidP="00EC685E">
      <w:pPr>
        <w:ind w:left="1276"/>
        <w:jc w:val="both"/>
        <w:rPr>
          <w:rFonts w:ascii="Tahoma" w:hAnsi="Tahoma" w:cs="Tahoma"/>
          <w:color w:val="004990"/>
          <w:sz w:val="22"/>
          <w:szCs w:val="22"/>
        </w:rPr>
      </w:pPr>
    </w:p>
    <w:p w14:paraId="7698A1E0" w14:textId="77777777" w:rsidR="00EC685E" w:rsidRPr="00DF3A08"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p>
    <w:p w14:paraId="58870C07" w14:textId="77777777" w:rsidR="00EC685E" w:rsidRDefault="00EC685E" w:rsidP="00EC685E">
      <w:pPr>
        <w:pStyle w:val="Prrafodelista"/>
        <w:ind w:left="567"/>
        <w:jc w:val="both"/>
        <w:rPr>
          <w:rFonts w:ascii="Tahoma" w:hAnsi="Tahoma" w:cs="Tahoma"/>
          <w:color w:val="004990"/>
          <w:sz w:val="22"/>
          <w:szCs w:val="22"/>
        </w:rPr>
      </w:pPr>
    </w:p>
    <w:p w14:paraId="4FE559E9" w14:textId="77777777" w:rsidR="00EC685E" w:rsidRPr="006E5575" w:rsidRDefault="00EC685E" w:rsidP="00EC685E">
      <w:pPr>
        <w:spacing w:after="120" w:line="276" w:lineRule="auto"/>
        <w:ind w:left="709"/>
        <w:jc w:val="both"/>
        <w:outlineLvl w:val="2"/>
        <w:rPr>
          <w:rFonts w:ascii="Tahoma" w:hAnsi="Tahoma" w:cs="Tahoma"/>
          <w:color w:val="1F497D"/>
          <w:sz w:val="22"/>
          <w:szCs w:val="22"/>
          <w:lang w:val="es-BO" w:eastAsia="en-US" w:bidi="en-US"/>
        </w:rPr>
      </w:pPr>
      <w:r w:rsidRPr="006E5575">
        <w:rPr>
          <w:rFonts w:ascii="Tahoma" w:hAnsi="Tahoma" w:cs="Tahoma"/>
          <w:color w:val="1F497D"/>
          <w:sz w:val="22"/>
          <w:szCs w:val="22"/>
          <w:lang w:val="es-BO" w:eastAsia="en-US" w:bidi="en-US"/>
        </w:rPr>
        <w:t xml:space="preserve">Las ofertas de los proponentes deberán </w:t>
      </w:r>
      <w:r>
        <w:rPr>
          <w:rFonts w:ascii="Tahoma" w:hAnsi="Tahoma" w:cs="Tahoma"/>
          <w:color w:val="1F497D"/>
          <w:sz w:val="22"/>
          <w:szCs w:val="22"/>
          <w:lang w:val="es-BO" w:eastAsia="en-US" w:bidi="en-US"/>
        </w:rPr>
        <w:t xml:space="preserve">estructurarse </w:t>
      </w:r>
      <w:r w:rsidRPr="006E5575">
        <w:rPr>
          <w:rFonts w:ascii="Tahoma" w:hAnsi="Tahoma" w:cs="Tahoma"/>
          <w:color w:val="1F497D"/>
          <w:sz w:val="22"/>
          <w:szCs w:val="22"/>
          <w:lang w:val="es-BO" w:eastAsia="en-US" w:bidi="en-US"/>
        </w:rPr>
        <w:t>de acuerdo a las siguientes instrucciones:</w:t>
      </w:r>
    </w:p>
    <w:p w14:paraId="4ED57A86" w14:textId="77777777" w:rsidR="007177B7" w:rsidRPr="006F7F16" w:rsidRDefault="007177B7" w:rsidP="007177B7">
      <w:pPr>
        <w:ind w:left="1418"/>
        <w:jc w:val="both"/>
        <w:outlineLvl w:val="2"/>
        <w:rPr>
          <w:rFonts w:ascii="Tahoma" w:hAnsi="Tahoma" w:cs="Tahoma"/>
          <w:b/>
          <w:color w:val="004990"/>
          <w:sz w:val="22"/>
          <w:szCs w:val="22"/>
          <w:lang w:val="es-BO" w:eastAsia="en-US" w:bidi="en-US"/>
        </w:rPr>
      </w:pPr>
      <w:bookmarkStart w:id="10" w:name="_Toc465950530"/>
      <w:r w:rsidRPr="006F7F16">
        <w:rPr>
          <w:rFonts w:ascii="Tahoma" w:hAnsi="Tahoma" w:cs="Tahoma"/>
          <w:b/>
          <w:color w:val="004990"/>
          <w:sz w:val="22"/>
          <w:szCs w:val="22"/>
          <w:lang w:val="es-BO" w:eastAsia="en-US" w:bidi="en-US"/>
        </w:rPr>
        <w:lastRenderedPageBreak/>
        <w:t>SOBRE “A” – DOCUMENTOS ADMINISTRATIVOS.</w:t>
      </w:r>
      <w:bookmarkEnd w:id="10"/>
    </w:p>
    <w:p w14:paraId="6ECA5785" w14:textId="77777777" w:rsidR="007177B7" w:rsidRPr="006F7F16" w:rsidRDefault="007177B7" w:rsidP="007177B7">
      <w:pPr>
        <w:ind w:left="1418"/>
        <w:jc w:val="both"/>
        <w:outlineLvl w:val="2"/>
        <w:rPr>
          <w:rFonts w:ascii="Tahoma" w:hAnsi="Tahoma" w:cs="Tahoma"/>
          <w:b/>
          <w:color w:val="004990"/>
          <w:sz w:val="22"/>
          <w:szCs w:val="22"/>
          <w:lang w:val="es-BO" w:eastAsia="en-US" w:bidi="en-US"/>
        </w:rPr>
      </w:pPr>
      <w:bookmarkStart w:id="11" w:name="_Toc465950531"/>
      <w:r w:rsidRPr="006F7F16">
        <w:rPr>
          <w:rFonts w:ascii="Tahoma" w:hAnsi="Tahoma" w:cs="Tahoma"/>
          <w:b/>
          <w:color w:val="004990"/>
          <w:sz w:val="22"/>
          <w:szCs w:val="22"/>
          <w:lang w:val="es-BO" w:eastAsia="en-US" w:bidi="en-US"/>
        </w:rPr>
        <w:t>SOBRE “B” – PROPUESTA TÉCNICA (Original + Copia Digital).</w:t>
      </w:r>
      <w:bookmarkEnd w:id="11"/>
    </w:p>
    <w:p w14:paraId="638C7849" w14:textId="77777777" w:rsidR="007177B7" w:rsidRPr="006E5575" w:rsidRDefault="007177B7" w:rsidP="007177B7">
      <w:pPr>
        <w:spacing w:before="40" w:after="40" w:line="276" w:lineRule="auto"/>
        <w:ind w:left="1418"/>
        <w:jc w:val="both"/>
        <w:outlineLvl w:val="2"/>
        <w:rPr>
          <w:rFonts w:ascii="Tahoma" w:hAnsi="Tahoma" w:cs="Tahoma"/>
          <w:b/>
          <w:color w:val="1F497D"/>
          <w:sz w:val="22"/>
          <w:szCs w:val="22"/>
          <w:lang w:val="es-BO" w:eastAsia="en-US" w:bidi="en-US"/>
        </w:rPr>
      </w:pPr>
      <w:bookmarkStart w:id="12" w:name="_Toc465950532"/>
      <w:r w:rsidRPr="006F7F16">
        <w:rPr>
          <w:rFonts w:ascii="Tahoma" w:hAnsi="Tahoma" w:cs="Tahoma"/>
          <w:b/>
          <w:color w:val="004990"/>
          <w:sz w:val="22"/>
          <w:szCs w:val="22"/>
          <w:lang w:val="es-BO" w:eastAsia="en-US" w:bidi="en-US"/>
        </w:rPr>
        <w:t>SOBRE “C” – PROPUESTA ECONÓMICA (Original + Copia Digital).</w:t>
      </w:r>
      <w:bookmarkEnd w:id="12"/>
    </w:p>
    <w:p w14:paraId="5BE4772E" w14:textId="77777777" w:rsidR="00DF3A08" w:rsidRPr="006E5575" w:rsidRDefault="00DF3A08" w:rsidP="00EC685E">
      <w:pPr>
        <w:spacing w:before="40" w:after="40" w:line="276" w:lineRule="auto"/>
        <w:ind w:left="1418"/>
        <w:jc w:val="both"/>
        <w:outlineLvl w:val="2"/>
        <w:rPr>
          <w:rFonts w:ascii="Tahoma" w:hAnsi="Tahoma" w:cs="Tahoma"/>
          <w:b/>
          <w:color w:val="1F497D"/>
          <w:sz w:val="22"/>
          <w:szCs w:val="22"/>
          <w:lang w:val="es-BO" w:eastAsia="en-US" w:bidi="en-US"/>
        </w:rPr>
      </w:pPr>
    </w:p>
    <w:p w14:paraId="66BD1891" w14:textId="18145C6E" w:rsidR="00EC685E" w:rsidRDefault="00EC685E" w:rsidP="00DF3A08">
      <w:pPr>
        <w:ind w:left="708"/>
        <w:jc w:val="both"/>
        <w:outlineLvl w:val="2"/>
        <w:rPr>
          <w:rFonts w:ascii="Tahoma" w:hAnsi="Tahoma" w:cs="Tahoma"/>
          <w:color w:val="004990"/>
          <w:sz w:val="22"/>
          <w:szCs w:val="22"/>
        </w:rPr>
      </w:pPr>
      <w:r w:rsidRPr="00DF3A08">
        <w:rPr>
          <w:rFonts w:ascii="Tahoma" w:hAnsi="Tahoma" w:cs="Tahoma"/>
          <w:color w:val="004990"/>
          <w:sz w:val="22"/>
          <w:szCs w:val="22"/>
        </w:rPr>
        <w:t xml:space="preserve">Cada parte será presentada en un sobre o paquete cerrado, de manera separada; </w:t>
      </w:r>
      <w:r w:rsidR="000F351E">
        <w:rPr>
          <w:rFonts w:ascii="Tahoma" w:hAnsi="Tahoma" w:cs="Tahoma"/>
          <w:color w:val="004990"/>
          <w:sz w:val="22"/>
          <w:szCs w:val="22"/>
        </w:rPr>
        <w:t xml:space="preserve">tanto </w:t>
      </w:r>
      <w:r w:rsidRPr="00DF3A08">
        <w:rPr>
          <w:rFonts w:ascii="Tahoma" w:hAnsi="Tahoma" w:cs="Tahoma"/>
          <w:color w:val="004990"/>
          <w:sz w:val="22"/>
          <w:szCs w:val="22"/>
        </w:rPr>
        <w:t xml:space="preserve">la Parte Técnica y la Parte Económica deberán contener </w:t>
      </w:r>
      <w:r w:rsidR="000F351E" w:rsidRPr="006F7F16">
        <w:rPr>
          <w:rFonts w:ascii="Tahoma" w:hAnsi="Tahoma" w:cs="Tahoma"/>
          <w:color w:val="004990"/>
          <w:sz w:val="22"/>
          <w:szCs w:val="22"/>
          <w:lang w:val="es-BO" w:bidi="en-US"/>
        </w:rPr>
        <w:t xml:space="preserve">obligatoriamente una </w:t>
      </w:r>
      <w:r w:rsidRPr="00DF3A08">
        <w:rPr>
          <w:rFonts w:ascii="Tahoma" w:hAnsi="Tahoma" w:cs="Tahoma"/>
          <w:color w:val="004990"/>
          <w:sz w:val="22"/>
          <w:szCs w:val="22"/>
        </w:rPr>
        <w:t xml:space="preserve">copia digital </w:t>
      </w:r>
      <w:r w:rsidR="000F351E" w:rsidRPr="006F7F16">
        <w:rPr>
          <w:rFonts w:ascii="Tahoma" w:hAnsi="Tahoma" w:cs="Tahoma"/>
          <w:color w:val="004990"/>
          <w:sz w:val="22"/>
          <w:szCs w:val="22"/>
          <w:lang w:val="es-BO" w:bidi="en-US"/>
        </w:rPr>
        <w:t>idéntica a la presentada de manera impresa</w:t>
      </w:r>
      <w:r w:rsidR="000F351E">
        <w:rPr>
          <w:rFonts w:ascii="Tahoma" w:hAnsi="Tahoma" w:cs="Tahoma"/>
          <w:color w:val="004990"/>
          <w:sz w:val="22"/>
          <w:szCs w:val="22"/>
          <w:lang w:val="es-BO" w:bidi="en-US"/>
        </w:rPr>
        <w:t xml:space="preserve"> </w:t>
      </w:r>
      <w:r w:rsidRPr="00DF3A08">
        <w:rPr>
          <w:rFonts w:ascii="Tahoma" w:hAnsi="Tahoma" w:cs="Tahoma"/>
          <w:color w:val="004990"/>
          <w:sz w:val="22"/>
          <w:szCs w:val="22"/>
        </w:rPr>
        <w:t>de los documentos correspondientes debidamente marcados como "ORIGINAL" y "COPIA DIGITAL" los cuales estarán foliados, sellados y presentados con la siguiente inscripción</w:t>
      </w:r>
      <w:r w:rsidRPr="00FB7E92">
        <w:rPr>
          <w:rFonts w:ascii="Tahoma" w:hAnsi="Tahoma" w:cs="Tahoma"/>
          <w:color w:val="004990"/>
          <w:sz w:val="22"/>
          <w:szCs w:val="22"/>
        </w:rPr>
        <w:t>:</w:t>
      </w:r>
    </w:p>
    <w:p w14:paraId="7F64725A" w14:textId="77777777" w:rsidR="00EC685E" w:rsidRPr="00511895" w:rsidRDefault="00EC685E" w:rsidP="00EC685E">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336"/>
      </w:tblGrid>
      <w:tr w:rsidR="00EC685E" w:rsidRPr="00511895" w14:paraId="6F5FFB32" w14:textId="77777777" w:rsidTr="00EC685E">
        <w:trPr>
          <w:trHeight w:val="1673"/>
          <w:jc w:val="center"/>
        </w:trPr>
        <w:tc>
          <w:tcPr>
            <w:tcW w:w="6336" w:type="dxa"/>
          </w:tcPr>
          <w:p w14:paraId="4B83D451" w14:textId="77777777" w:rsidR="00EC685E"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ENTEL S.A.</w:t>
            </w:r>
          </w:p>
          <w:p w14:paraId="1D75D37B" w14:textId="5C61ACBE" w:rsidR="00086F83" w:rsidRPr="00086F83" w:rsidRDefault="00086F83" w:rsidP="00086F83">
            <w:pPr>
              <w:jc w:val="center"/>
              <w:rPr>
                <w:rFonts w:ascii="Tahoma" w:hAnsi="Tahoma" w:cs="Tahoma"/>
                <w:color w:val="365F91"/>
                <w:sz w:val="22"/>
              </w:rPr>
            </w:pPr>
            <w:r w:rsidRPr="00086F83">
              <w:rPr>
                <w:rFonts w:ascii="Tahoma" w:hAnsi="Tahoma" w:cs="Tahoma"/>
                <w:color w:val="365F91"/>
                <w:sz w:val="22"/>
              </w:rPr>
              <w:t>LICITACIÓN PÚBLICA N° XX/2017</w:t>
            </w:r>
          </w:p>
          <w:p w14:paraId="1E2668CF" w14:textId="4C3EDC7E" w:rsidR="00086F83" w:rsidRPr="00086F83" w:rsidRDefault="00086F83" w:rsidP="00086F83">
            <w:pPr>
              <w:ind w:left="133"/>
              <w:jc w:val="center"/>
              <w:rPr>
                <w:rFonts w:ascii="Tahoma" w:hAnsi="Tahoma" w:cs="Tahoma"/>
                <w:color w:val="004990"/>
                <w:sz w:val="22"/>
                <w:szCs w:val="22"/>
              </w:rPr>
            </w:pPr>
            <w:r w:rsidRPr="00086F83">
              <w:rPr>
                <w:rFonts w:ascii="Tahoma" w:hAnsi="Tahoma" w:cs="Tahoma"/>
                <w:color w:val="365F91"/>
                <w:sz w:val="22"/>
              </w:rPr>
              <w:t>”ADQUISICIÓN DE TARJETAS HOLA“</w:t>
            </w:r>
          </w:p>
          <w:p w14:paraId="300F25B3" w14:textId="77777777" w:rsidR="00EC685E"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RAZÓN SOCIAL DEL PROPONENTE  TELEFONO FAX – EMAIL</w:t>
            </w:r>
          </w:p>
          <w:p w14:paraId="5026073D" w14:textId="77777777" w:rsidR="00EC685E" w:rsidRPr="00511895" w:rsidRDefault="00EC685E" w:rsidP="00EC685E">
            <w:pPr>
              <w:ind w:left="133"/>
              <w:jc w:val="center"/>
              <w:rPr>
                <w:rFonts w:ascii="Tahoma" w:hAnsi="Tahoma" w:cs="Tahoma"/>
                <w:color w:val="004990"/>
                <w:sz w:val="22"/>
                <w:szCs w:val="22"/>
              </w:rPr>
            </w:pPr>
            <w:r>
              <w:rPr>
                <w:rFonts w:ascii="Tahoma" w:hAnsi="Tahoma" w:cs="Tahoma"/>
                <w:color w:val="004990"/>
                <w:sz w:val="22"/>
                <w:szCs w:val="22"/>
              </w:rPr>
              <w:t>PERSONA DE CONTACTO:</w:t>
            </w:r>
          </w:p>
          <w:p w14:paraId="5DF08660" w14:textId="77777777" w:rsidR="00EC685E" w:rsidRPr="00511895" w:rsidRDefault="00EC685E" w:rsidP="00EC685E">
            <w:pPr>
              <w:ind w:left="133"/>
              <w:jc w:val="center"/>
              <w:rPr>
                <w:rFonts w:ascii="Tahoma" w:hAnsi="Tahoma" w:cs="Tahoma"/>
                <w:color w:val="004990"/>
                <w:sz w:val="22"/>
                <w:szCs w:val="22"/>
              </w:rPr>
            </w:pPr>
            <w:r w:rsidRPr="00511895">
              <w:rPr>
                <w:rFonts w:ascii="Tahoma" w:hAnsi="Tahoma" w:cs="Tahoma"/>
                <w:color w:val="004990"/>
                <w:sz w:val="22"/>
                <w:szCs w:val="22"/>
              </w:rPr>
              <w:t>ORIGINAL</w:t>
            </w:r>
          </w:p>
        </w:tc>
      </w:tr>
    </w:tbl>
    <w:p w14:paraId="5034A3B3" w14:textId="77777777" w:rsidR="00EC685E" w:rsidRDefault="00EC685E" w:rsidP="00EC685E">
      <w:pPr>
        <w:ind w:left="709"/>
        <w:jc w:val="both"/>
        <w:rPr>
          <w:rFonts w:ascii="Tahoma" w:hAnsi="Tahoma" w:cs="Tahoma"/>
          <w:color w:val="004990"/>
          <w:sz w:val="22"/>
          <w:szCs w:val="22"/>
        </w:rPr>
      </w:pPr>
      <w:bookmarkStart w:id="13" w:name="_Toc304889404"/>
      <w:bookmarkStart w:id="14" w:name="_Toc304889483"/>
      <w:bookmarkStart w:id="15" w:name="_Toc304909210"/>
      <w:bookmarkStart w:id="16" w:name="_Toc305014204"/>
      <w:bookmarkStart w:id="17" w:name="_Toc305014355"/>
    </w:p>
    <w:p w14:paraId="0E78F1A8" w14:textId="77777777" w:rsidR="00EC685E" w:rsidRPr="00071FE3" w:rsidRDefault="00EC685E" w:rsidP="00DF3A08">
      <w:pPr>
        <w:ind w:left="708"/>
        <w:jc w:val="both"/>
        <w:outlineLvl w:val="2"/>
        <w:rPr>
          <w:rFonts w:ascii="Tahoma" w:hAnsi="Tahoma" w:cs="Tahoma"/>
          <w:color w:val="004990"/>
          <w:sz w:val="22"/>
          <w:szCs w:val="22"/>
        </w:rPr>
      </w:pPr>
      <w:r w:rsidRPr="00071FE3">
        <w:rPr>
          <w:rFonts w:ascii="Tahoma" w:hAnsi="Tahoma" w:cs="Tahoma"/>
          <w:color w:val="004990"/>
          <w:sz w:val="22"/>
          <w:szCs w:val="22"/>
        </w:rPr>
        <w:t xml:space="preserve">La apertura de </w:t>
      </w:r>
      <w:r>
        <w:rPr>
          <w:rFonts w:ascii="Tahoma" w:hAnsi="Tahoma" w:cs="Tahoma"/>
          <w:color w:val="004990"/>
          <w:sz w:val="22"/>
          <w:szCs w:val="22"/>
        </w:rPr>
        <w:t>sobres se efectuará</w:t>
      </w:r>
      <w:r w:rsidRPr="00071FE3">
        <w:rPr>
          <w:rFonts w:ascii="Tahoma" w:hAnsi="Tahoma" w:cs="Tahoma"/>
          <w:color w:val="004990"/>
          <w:sz w:val="22"/>
          <w:szCs w:val="22"/>
        </w:rPr>
        <w:t xml:space="preserve"> en un acto </w:t>
      </w:r>
      <w:r>
        <w:rPr>
          <w:rFonts w:ascii="Tahoma" w:hAnsi="Tahoma" w:cs="Tahoma"/>
          <w:color w:val="004990"/>
          <w:sz w:val="22"/>
          <w:szCs w:val="22"/>
        </w:rPr>
        <w:t>privado</w:t>
      </w:r>
      <w:r w:rsidRPr="00071FE3">
        <w:rPr>
          <w:rFonts w:ascii="Tahoma" w:hAnsi="Tahoma" w:cs="Tahoma"/>
          <w:color w:val="004990"/>
          <w:sz w:val="22"/>
          <w:szCs w:val="22"/>
        </w:rPr>
        <w:t xml:space="preserve"> el día:</w:t>
      </w:r>
    </w:p>
    <w:p w14:paraId="50DB7586" w14:textId="77777777" w:rsidR="00EC685E" w:rsidRDefault="00EC685E" w:rsidP="00EC685E">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F351E" w:rsidRPr="00511895" w14:paraId="130F74D7" w14:textId="77777777" w:rsidTr="00EC685E">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E38781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14:paraId="2762C43F" w14:textId="6D50C1DE" w:rsidR="000F351E" w:rsidRPr="00511895" w:rsidRDefault="008F3080" w:rsidP="000F351E">
            <w:pPr>
              <w:ind w:left="1276" w:hanging="1276"/>
              <w:jc w:val="both"/>
              <w:rPr>
                <w:rFonts w:ascii="Tahoma" w:hAnsi="Tahoma" w:cs="Tahoma"/>
                <w:color w:val="004990"/>
                <w:sz w:val="22"/>
                <w:szCs w:val="22"/>
              </w:rPr>
            </w:pPr>
            <w:r>
              <w:rPr>
                <w:rFonts w:ascii="Tahoma" w:hAnsi="Tahoma" w:cs="Tahoma"/>
                <w:color w:val="004990"/>
                <w:sz w:val="22"/>
                <w:szCs w:val="22"/>
              </w:rPr>
              <w:t>Lunes 26 de Junio de 2017</w:t>
            </w:r>
          </w:p>
        </w:tc>
      </w:tr>
      <w:tr w:rsidR="000F351E" w:rsidRPr="00511895" w14:paraId="4870AA78" w14:textId="77777777" w:rsidTr="00EC685E">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53020850" w14:textId="77777777" w:rsidR="000F351E" w:rsidRPr="00393ED2" w:rsidRDefault="000F351E" w:rsidP="000F351E">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14:paraId="1005C559" w14:textId="4E2A5FD4" w:rsidR="000F351E" w:rsidRPr="00511895" w:rsidRDefault="008F3080" w:rsidP="000F351E">
            <w:pPr>
              <w:ind w:left="1276" w:hanging="1276"/>
              <w:jc w:val="both"/>
              <w:rPr>
                <w:rFonts w:ascii="Tahoma" w:hAnsi="Tahoma" w:cs="Tahoma"/>
                <w:color w:val="004990"/>
                <w:sz w:val="22"/>
                <w:szCs w:val="22"/>
              </w:rPr>
            </w:pPr>
            <w:r>
              <w:rPr>
                <w:rFonts w:ascii="Tahoma" w:hAnsi="Tahoma" w:cs="Tahoma"/>
                <w:color w:val="004990"/>
                <w:sz w:val="22"/>
                <w:szCs w:val="22"/>
              </w:rPr>
              <w:t>10:30 a.m.</w:t>
            </w:r>
          </w:p>
        </w:tc>
      </w:tr>
    </w:tbl>
    <w:p w14:paraId="25488DD8" w14:textId="77777777" w:rsidR="00EC685E" w:rsidRDefault="00EC685E" w:rsidP="00EC685E">
      <w:pPr>
        <w:ind w:left="567"/>
        <w:jc w:val="both"/>
        <w:rPr>
          <w:rFonts w:ascii="Tahoma" w:hAnsi="Tahoma" w:cs="Tahoma"/>
          <w:strike/>
          <w:color w:val="365F91"/>
        </w:rPr>
      </w:pPr>
    </w:p>
    <w:p w14:paraId="6B765F8C" w14:textId="77777777" w:rsidR="00EC685E" w:rsidRPr="00071FE3" w:rsidRDefault="00EC685E" w:rsidP="00EC685E">
      <w:pPr>
        <w:ind w:left="1843"/>
        <w:jc w:val="both"/>
        <w:rPr>
          <w:rFonts w:ascii="Tahoma" w:hAnsi="Tahoma" w:cs="Tahoma"/>
          <w:i/>
          <w:color w:val="365F91"/>
        </w:rPr>
      </w:pPr>
      <w:r w:rsidRPr="00071FE3">
        <w:rPr>
          <w:rFonts w:ascii="Tahoma" w:hAnsi="Tahoma" w:cs="Tahoma"/>
          <w:i/>
          <w:color w:val="365F91"/>
        </w:rPr>
        <w:t xml:space="preserve"> (*) Véase la secuencia establecida en el acápite 9 del presente documento</w:t>
      </w:r>
    </w:p>
    <w:p w14:paraId="373C7406" w14:textId="77777777" w:rsidR="00EC685E" w:rsidRDefault="00EC685E" w:rsidP="00EC685E">
      <w:pPr>
        <w:ind w:left="709"/>
        <w:jc w:val="both"/>
        <w:rPr>
          <w:rFonts w:ascii="Tahoma" w:hAnsi="Tahoma" w:cs="Tahoma"/>
          <w:color w:val="C00000"/>
          <w:sz w:val="22"/>
          <w:szCs w:val="22"/>
        </w:rPr>
      </w:pPr>
    </w:p>
    <w:p w14:paraId="253BCEE4" w14:textId="77777777" w:rsidR="000F351E" w:rsidRPr="006F7F16" w:rsidRDefault="000F351E" w:rsidP="000F351E">
      <w:pPr>
        <w:ind w:left="567"/>
        <w:jc w:val="both"/>
        <w:rPr>
          <w:rFonts w:ascii="Tahoma" w:hAnsi="Tahoma" w:cs="Tahoma"/>
          <w:color w:val="004990"/>
          <w:sz w:val="22"/>
          <w:szCs w:val="22"/>
        </w:rPr>
      </w:pPr>
    </w:p>
    <w:p w14:paraId="027CC9F6" w14:textId="77777777" w:rsidR="000F351E" w:rsidRPr="006F7F16" w:rsidRDefault="000F351E" w:rsidP="000F351E">
      <w:pPr>
        <w:pStyle w:val="Prrafodelista"/>
        <w:numPr>
          <w:ilvl w:val="1"/>
          <w:numId w:val="39"/>
        </w:numPr>
        <w:spacing w:before="120"/>
        <w:ind w:left="1134" w:hanging="567"/>
        <w:jc w:val="both"/>
        <w:outlineLvl w:val="2"/>
        <w:rPr>
          <w:rFonts w:ascii="Tahoma" w:hAnsi="Tahoma" w:cs="Tahoma"/>
          <w:color w:val="004990"/>
          <w:sz w:val="22"/>
          <w:szCs w:val="22"/>
          <w:lang w:val="es-BO" w:bidi="en-US"/>
        </w:rPr>
      </w:pPr>
      <w:bookmarkStart w:id="18" w:name="_Toc465950533"/>
      <w:r w:rsidRPr="006F7F16">
        <w:rPr>
          <w:rFonts w:ascii="Tahoma" w:hAnsi="Tahoma" w:cs="Tahoma"/>
          <w:b/>
          <w:color w:val="004990"/>
          <w:sz w:val="22"/>
          <w:szCs w:val="22"/>
          <w:u w:val="single"/>
          <w:lang w:val="es-BO" w:bidi="en-US"/>
        </w:rPr>
        <w:t>Sobre A:</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DOCUMENTOS ADMINISTRATIVOS</w:t>
      </w:r>
      <w:r w:rsidRPr="006F7F16">
        <w:rPr>
          <w:rFonts w:ascii="Tahoma" w:hAnsi="Tahoma" w:cs="Tahoma"/>
          <w:color w:val="004990"/>
          <w:sz w:val="22"/>
          <w:szCs w:val="22"/>
          <w:lang w:val="es-BO" w:bidi="en-US"/>
        </w:rPr>
        <w:t xml:space="preserve">” y debe contener la documentación de registro legal </w:t>
      </w:r>
      <w:r w:rsidRPr="006F7F16">
        <w:rPr>
          <w:rFonts w:ascii="Tahoma" w:hAnsi="Tahoma" w:cs="Tahoma"/>
          <w:color w:val="004990"/>
          <w:sz w:val="22"/>
          <w:szCs w:val="22"/>
          <w:u w:val="single"/>
          <w:lang w:val="es-BO" w:bidi="en-US"/>
        </w:rPr>
        <w:t>vigente</w:t>
      </w:r>
      <w:r w:rsidRPr="006F7F16">
        <w:rPr>
          <w:rFonts w:ascii="Tahoma" w:hAnsi="Tahoma" w:cs="Tahoma"/>
          <w:color w:val="004990"/>
          <w:sz w:val="22"/>
          <w:szCs w:val="22"/>
          <w:lang w:val="es-BO" w:bidi="en-US"/>
        </w:rPr>
        <w:t xml:space="preserve"> del proponente, de acuerdo a requerimiento de Entel S.A., la documentación presentada debe encontrarse foliada en su integridad, caso contrario la empresa proponente quedará inhabilitada:</w:t>
      </w:r>
      <w:bookmarkEnd w:id="18"/>
    </w:p>
    <w:p w14:paraId="085CA0A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19" w:name="_Toc465950534"/>
      <w:r w:rsidRPr="006F7F16">
        <w:rPr>
          <w:rFonts w:ascii="Tahoma" w:hAnsi="Tahoma" w:cs="Tahoma"/>
          <w:color w:val="004990"/>
          <w:sz w:val="22"/>
          <w:szCs w:val="22"/>
          <w:lang w:val="es-BO" w:bidi="en-US"/>
        </w:rPr>
        <w:t>Carta de Presentación firmada por el Representante Legal del proponente.</w:t>
      </w:r>
      <w:bookmarkEnd w:id="19"/>
    </w:p>
    <w:p w14:paraId="648B3E85"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0" w:name="_Toc465950535"/>
      <w:r w:rsidRPr="006F7F16">
        <w:rPr>
          <w:rFonts w:ascii="Tahoma" w:hAnsi="Tahoma" w:cs="Tahoma"/>
          <w:color w:val="004990"/>
          <w:sz w:val="22"/>
          <w:szCs w:val="22"/>
          <w:lang w:val="es-BO" w:bidi="en-US"/>
        </w:rPr>
        <w:t>Fotocopia simple del Testimonio de Constitución y modificaciones al mismo debidamente resellado en FUNDEMPRESA (Requisito no aplicado a empresas unipersonales).</w:t>
      </w:r>
      <w:bookmarkEnd w:id="20"/>
    </w:p>
    <w:p w14:paraId="4CEA52B7"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1" w:name="_Toc465950536"/>
      <w:r w:rsidRPr="006F7F16">
        <w:rPr>
          <w:rFonts w:ascii="Tahoma" w:hAnsi="Tahoma" w:cs="Tahoma"/>
          <w:color w:val="004990"/>
          <w:sz w:val="22"/>
          <w:szCs w:val="22"/>
          <w:lang w:val="es-BO"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bookmarkEnd w:id="21"/>
    </w:p>
    <w:p w14:paraId="5474224D"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2" w:name="_Toc465950537"/>
      <w:r w:rsidRPr="006F7F16">
        <w:rPr>
          <w:rFonts w:ascii="Tahoma" w:hAnsi="Tahoma" w:cs="Tahoma"/>
          <w:color w:val="004990"/>
          <w:sz w:val="22"/>
          <w:szCs w:val="22"/>
          <w:lang w:val="es-BO" w:bidi="en-US"/>
        </w:rPr>
        <w:t xml:space="preserve">Fotocopia simple del Certificado de Actualización de la Matrícula de Comercio ante FUNDEMPRESA debidamente actualizada y vigente a su presentación, la empresa deberá tener como objeto el rubro de las telecomunicaciones, y/o actividades inherentes al objeto del presente proceso de contratación. </w:t>
      </w:r>
      <w:bookmarkEnd w:id="22"/>
    </w:p>
    <w:p w14:paraId="0654CC6D" w14:textId="77777777" w:rsidR="000F351E" w:rsidRPr="006F7F16" w:rsidRDefault="000F351E" w:rsidP="000F351E">
      <w:pPr>
        <w:pStyle w:val="Prrafodelista"/>
        <w:numPr>
          <w:ilvl w:val="2"/>
          <w:numId w:val="67"/>
        </w:numPr>
        <w:spacing w:before="120"/>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Fotocopia simple de la certificación electrónica del Número de Identificación Tributaria (N.I.T.) vigente y actual al momento de la </w:t>
      </w:r>
      <w:r w:rsidRPr="006F7F16">
        <w:rPr>
          <w:rFonts w:ascii="Tahoma" w:hAnsi="Tahoma" w:cs="Tahoma"/>
          <w:color w:val="004990"/>
          <w:sz w:val="22"/>
          <w:szCs w:val="22"/>
          <w:lang w:val="es-BO" w:bidi="en-US"/>
        </w:rPr>
        <w:lastRenderedPageBreak/>
        <w:t xml:space="preserve">presentación. (El cual deberá ser impreso de la página WEB de impuestos nacionales máximo con un mes de anticipación). </w:t>
      </w:r>
    </w:p>
    <w:p w14:paraId="7E332D03"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3" w:name="_Toc465950538"/>
      <w:r w:rsidRPr="006F7F16">
        <w:rPr>
          <w:rFonts w:ascii="Tahoma" w:hAnsi="Tahoma" w:cs="Tahoma"/>
          <w:color w:val="004990"/>
          <w:sz w:val="22"/>
          <w:szCs w:val="22"/>
          <w:lang w:val="es-BO" w:bidi="en-US"/>
        </w:rPr>
        <w:t>Fotocopia simple de la Cédula de Identidad o Pasaporte del Representante Legal vigente a la fecha de presentación de la propuesta.</w:t>
      </w:r>
      <w:bookmarkEnd w:id="23"/>
    </w:p>
    <w:p w14:paraId="0C52CDDE"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r w:rsidRPr="006F7F16">
        <w:rPr>
          <w:rFonts w:ascii="Tahoma" w:hAnsi="Tahoma" w:cs="Tahoma"/>
          <w:color w:val="004990"/>
          <w:sz w:val="22"/>
          <w:szCs w:val="22"/>
          <w:lang w:val="es-BO" w:bidi="en-US"/>
        </w:rPr>
        <w:t>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w:t>
      </w:r>
    </w:p>
    <w:p w14:paraId="5FB08833" w14:textId="77777777" w:rsidR="000F351E" w:rsidRPr="006F7F16" w:rsidRDefault="000F351E" w:rsidP="000F351E">
      <w:pPr>
        <w:pStyle w:val="Prrafodelista"/>
        <w:numPr>
          <w:ilvl w:val="2"/>
          <w:numId w:val="67"/>
        </w:numPr>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Garantía de Seriedad de Propuesta, misma que debe ser Boleta de Garantía con las características de renovable, irrevocable, de ejecución inmediata y a primer requerimiento a favor de ENTEL S.A. (Cabe señalar que ENTEL S.A. no se constituye en una empresa pública, por lo que serán nulas aquellas garantías presentadas bajo este denominativo) Con una validez de 120 días calendario a partir de la fecha de presentación de propuesta. Debe ser presentada en Dólares Americanos o su equivalente en bolivianos al tipo de cambio oficial a la fecha de presentación de propuestas, de acuerdo al siguiente detalle:</w:t>
      </w:r>
    </w:p>
    <w:p w14:paraId="12660278"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p>
    <w:p w14:paraId="6E796552" w14:textId="7C1B08E9" w:rsidR="000F351E" w:rsidRPr="006F7F16" w:rsidRDefault="000F351E" w:rsidP="000F351E">
      <w:pPr>
        <w:pStyle w:val="Prrafodelista"/>
        <w:numPr>
          <w:ilvl w:val="0"/>
          <w:numId w:val="68"/>
        </w:numPr>
        <w:jc w:val="both"/>
        <w:rPr>
          <w:rFonts w:ascii="Tahoma" w:hAnsi="Tahoma" w:cs="Tahoma"/>
          <w:color w:val="004990"/>
          <w:sz w:val="22"/>
          <w:szCs w:val="22"/>
          <w:lang w:bidi="en-US"/>
        </w:rPr>
      </w:pPr>
      <w:r w:rsidRPr="006F7F16">
        <w:rPr>
          <w:rFonts w:ascii="Tahoma" w:hAnsi="Tahoma" w:cs="Tahoma"/>
          <w:color w:val="004990"/>
          <w:sz w:val="22"/>
          <w:szCs w:val="22"/>
          <w:lang w:bidi="en-US"/>
        </w:rPr>
        <w:t xml:space="preserve">Debe ser presentada por el valor de </w:t>
      </w:r>
      <w:r>
        <w:rPr>
          <w:rFonts w:ascii="Tahoma" w:hAnsi="Tahoma" w:cs="Tahoma"/>
          <w:b/>
          <w:color w:val="004990"/>
          <w:sz w:val="22"/>
          <w:szCs w:val="22"/>
          <w:lang w:bidi="en-US"/>
        </w:rPr>
        <w:t xml:space="preserve">USD </w:t>
      </w:r>
      <w:r w:rsidR="008F3080">
        <w:rPr>
          <w:rFonts w:ascii="Tahoma" w:hAnsi="Tahoma" w:cs="Tahoma"/>
          <w:b/>
          <w:color w:val="004990"/>
          <w:sz w:val="22"/>
          <w:szCs w:val="22"/>
          <w:lang w:bidi="en-US"/>
        </w:rPr>
        <w:t>45</w:t>
      </w:r>
      <w:r>
        <w:rPr>
          <w:rFonts w:ascii="Tahoma" w:hAnsi="Tahoma" w:cs="Tahoma"/>
          <w:b/>
          <w:color w:val="004990"/>
          <w:sz w:val="22"/>
          <w:szCs w:val="22"/>
          <w:lang w:bidi="en-US"/>
        </w:rPr>
        <w:t>.</w:t>
      </w:r>
      <w:r w:rsidR="008F3080">
        <w:rPr>
          <w:rFonts w:ascii="Tahoma" w:hAnsi="Tahoma" w:cs="Tahoma"/>
          <w:b/>
          <w:color w:val="004990"/>
          <w:sz w:val="22"/>
          <w:szCs w:val="22"/>
          <w:lang w:bidi="en-US"/>
        </w:rPr>
        <w:t>000</w:t>
      </w:r>
      <w:r>
        <w:rPr>
          <w:rFonts w:ascii="Tahoma" w:hAnsi="Tahoma" w:cs="Tahoma"/>
          <w:b/>
          <w:color w:val="004990"/>
          <w:sz w:val="22"/>
          <w:szCs w:val="22"/>
          <w:lang w:bidi="en-US"/>
        </w:rPr>
        <w:t>,00</w:t>
      </w:r>
      <w:r w:rsidRPr="006F7F16">
        <w:rPr>
          <w:rFonts w:ascii="Tahoma" w:hAnsi="Tahoma" w:cs="Tahoma"/>
          <w:color w:val="004990"/>
          <w:sz w:val="22"/>
          <w:szCs w:val="22"/>
          <w:lang w:bidi="en-US"/>
        </w:rPr>
        <w:t xml:space="preserve"> (</w:t>
      </w:r>
      <w:r w:rsidR="008F3080">
        <w:rPr>
          <w:rFonts w:ascii="Tahoma" w:hAnsi="Tahoma" w:cs="Tahoma"/>
          <w:color w:val="004990"/>
          <w:sz w:val="22"/>
          <w:szCs w:val="22"/>
          <w:lang w:bidi="en-US"/>
        </w:rPr>
        <w:t xml:space="preserve">Cuarenta y Cinco </w:t>
      </w:r>
      <w:r>
        <w:rPr>
          <w:rFonts w:ascii="Tahoma" w:hAnsi="Tahoma" w:cs="Tahoma"/>
          <w:color w:val="004990"/>
          <w:sz w:val="22"/>
          <w:szCs w:val="22"/>
          <w:lang w:bidi="en-US"/>
        </w:rPr>
        <w:t>Mil</w:t>
      </w:r>
      <w:r w:rsidR="000D2FC2">
        <w:rPr>
          <w:rFonts w:ascii="Tahoma" w:hAnsi="Tahoma" w:cs="Tahoma"/>
          <w:color w:val="004990"/>
          <w:sz w:val="22"/>
          <w:szCs w:val="22"/>
          <w:lang w:bidi="en-US"/>
        </w:rPr>
        <w:t xml:space="preserve"> 00</w:t>
      </w:r>
      <w:r w:rsidRPr="006F7F16">
        <w:rPr>
          <w:rFonts w:ascii="Tahoma" w:hAnsi="Tahoma" w:cs="Tahoma"/>
          <w:color w:val="004990"/>
          <w:sz w:val="22"/>
          <w:szCs w:val="22"/>
          <w:lang w:bidi="en-US"/>
        </w:rPr>
        <w:t>/100 Dólares Americanos).</w:t>
      </w:r>
    </w:p>
    <w:p w14:paraId="4230EFAD" w14:textId="77777777" w:rsidR="000F351E" w:rsidRPr="006F7F16" w:rsidRDefault="000F351E" w:rsidP="000F351E">
      <w:pPr>
        <w:pStyle w:val="Prrafodelista"/>
        <w:ind w:left="2138"/>
        <w:contextualSpacing/>
        <w:jc w:val="both"/>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 </w:t>
      </w:r>
    </w:p>
    <w:p w14:paraId="6A67A779" w14:textId="77777777" w:rsidR="000F351E" w:rsidRPr="006F7F16" w:rsidRDefault="000F351E" w:rsidP="000F351E">
      <w:pPr>
        <w:pStyle w:val="Prrafodelista"/>
        <w:shd w:val="clear" w:color="auto" w:fill="FFFFFF"/>
        <w:spacing w:before="120"/>
        <w:ind w:left="2138"/>
        <w:outlineLvl w:val="2"/>
        <w:rPr>
          <w:rFonts w:ascii="Tahoma" w:hAnsi="Tahoma" w:cs="Tahoma"/>
          <w:color w:val="004990"/>
          <w:sz w:val="22"/>
          <w:szCs w:val="22"/>
          <w:lang w:val="es-BO" w:bidi="en-US"/>
        </w:rPr>
      </w:pPr>
      <w:bookmarkStart w:id="24" w:name="_Toc465950540"/>
      <w:r w:rsidRPr="006F7F16">
        <w:rPr>
          <w:rFonts w:ascii="Tahoma" w:hAnsi="Tahoma" w:cs="Tahoma"/>
          <w:color w:val="004990"/>
          <w:sz w:val="22"/>
          <w:szCs w:val="22"/>
          <w:lang w:val="es-BO" w:bidi="en-US"/>
        </w:rPr>
        <w:t>La boleta bancaria debe ser emitida por una institución bancaria y/o financiera legalmente constituida en Bolivia.</w:t>
      </w:r>
      <w:bookmarkEnd w:id="24"/>
      <w:r w:rsidRPr="006F7F16">
        <w:rPr>
          <w:rFonts w:ascii="Tahoma" w:hAnsi="Tahoma" w:cs="Tahoma"/>
          <w:color w:val="004990"/>
          <w:sz w:val="22"/>
          <w:szCs w:val="22"/>
          <w:lang w:val="es-BO" w:bidi="en-US"/>
        </w:rPr>
        <w:t xml:space="preserve"> </w:t>
      </w:r>
    </w:p>
    <w:p w14:paraId="2590AED1" w14:textId="77777777" w:rsidR="000F351E" w:rsidRPr="006F7F16" w:rsidRDefault="000F351E" w:rsidP="000F351E">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emitidas por entidades financieras legalmente establecidas en Bolivia y reconocidas por la entidad reguladora.</w:t>
      </w:r>
    </w:p>
    <w:p w14:paraId="3A8F43F2" w14:textId="77777777" w:rsidR="000F351E" w:rsidRPr="006F7F16" w:rsidRDefault="000F351E" w:rsidP="000F351E">
      <w:pPr>
        <w:pStyle w:val="Prrafodelista"/>
        <w:numPr>
          <w:ilvl w:val="2"/>
          <w:numId w:val="67"/>
        </w:numPr>
        <w:spacing w:before="120"/>
        <w:jc w:val="both"/>
        <w:outlineLvl w:val="2"/>
        <w:rPr>
          <w:rFonts w:ascii="Tahoma" w:hAnsi="Tahoma" w:cs="Tahoma"/>
          <w:color w:val="004990"/>
          <w:sz w:val="22"/>
          <w:szCs w:val="22"/>
          <w:lang w:val="es-BO" w:bidi="en-US"/>
        </w:rPr>
      </w:pPr>
      <w:bookmarkStart w:id="25" w:name="_Toc465950541"/>
      <w:r w:rsidRPr="006F7F16">
        <w:rPr>
          <w:rFonts w:ascii="Tahoma" w:hAnsi="Tahoma" w:cs="Tahoma"/>
          <w:color w:val="004990"/>
          <w:sz w:val="22"/>
          <w:szCs w:val="22"/>
          <w:lang w:val="es-BO" w:bidi="en-US"/>
        </w:rPr>
        <w:t>Declaración de Integridad provista por Entel S.A. y firmada por el Representante Legal. (Anexo N° 2)</w:t>
      </w:r>
      <w:bookmarkEnd w:id="25"/>
    </w:p>
    <w:p w14:paraId="252E6159" w14:textId="77777777" w:rsidR="000F351E" w:rsidRPr="006F7F16" w:rsidRDefault="000F351E" w:rsidP="000F351E">
      <w:pPr>
        <w:pStyle w:val="Prrafodelista"/>
        <w:numPr>
          <w:ilvl w:val="2"/>
          <w:numId w:val="67"/>
        </w:numPr>
        <w:tabs>
          <w:tab w:val="left" w:pos="2268"/>
        </w:tabs>
        <w:spacing w:before="120"/>
        <w:jc w:val="both"/>
        <w:outlineLvl w:val="2"/>
        <w:rPr>
          <w:rFonts w:ascii="Tahoma" w:hAnsi="Tahoma" w:cs="Tahoma"/>
          <w:color w:val="004990"/>
          <w:sz w:val="22"/>
          <w:szCs w:val="22"/>
          <w:lang w:val="es-BO" w:bidi="en-US"/>
        </w:rPr>
      </w:pPr>
      <w:bookmarkStart w:id="26" w:name="_Toc465950542"/>
      <w:r w:rsidRPr="006F7F16">
        <w:rPr>
          <w:rFonts w:ascii="Tahoma" w:hAnsi="Tahoma" w:cs="Tahoma"/>
          <w:color w:val="004990"/>
          <w:sz w:val="22"/>
          <w:szCs w:val="22"/>
          <w:lang w:val="es-BO" w:bidi="en-US"/>
        </w:rPr>
        <w:t>Periodo de validez de la propuesta</w:t>
      </w:r>
      <w:r w:rsidRPr="006F7F16">
        <w:rPr>
          <w:rFonts w:ascii="Tahoma" w:hAnsi="Tahoma"/>
          <w:color w:val="004990"/>
          <w:sz w:val="22"/>
          <w:szCs w:val="22"/>
          <w:vertAlign w:val="superscript"/>
          <w:lang w:val="es-BO"/>
        </w:rPr>
        <w:footnoteReference w:id="1"/>
      </w:r>
      <w:r w:rsidRPr="006F7F16">
        <w:rPr>
          <w:rFonts w:ascii="Tahoma" w:hAnsi="Tahoma" w:cs="Tahoma"/>
          <w:color w:val="004990"/>
          <w:sz w:val="22"/>
          <w:szCs w:val="22"/>
          <w:lang w:val="es-BO" w:bidi="en-US"/>
        </w:rPr>
        <w:t>, equivalente a noventa (90) días calendario, a partir de la fecha de presentación de la propuesta.</w:t>
      </w:r>
      <w:bookmarkEnd w:id="26"/>
      <w:r w:rsidRPr="006F7F16">
        <w:rPr>
          <w:rFonts w:ascii="Tahoma" w:hAnsi="Tahoma" w:cs="Tahoma"/>
          <w:color w:val="004990"/>
          <w:sz w:val="22"/>
          <w:szCs w:val="22"/>
          <w:lang w:val="es-BO" w:bidi="en-US"/>
        </w:rPr>
        <w:t xml:space="preserve"> </w:t>
      </w:r>
    </w:p>
    <w:p w14:paraId="7F596347" w14:textId="77777777" w:rsidR="000F351E" w:rsidRPr="006F7F16" w:rsidRDefault="000F351E" w:rsidP="000F351E">
      <w:pPr>
        <w:pStyle w:val="Prrafodelista"/>
        <w:tabs>
          <w:tab w:val="left" w:pos="2268"/>
        </w:tabs>
        <w:spacing w:before="120"/>
        <w:ind w:left="2138"/>
        <w:outlineLvl w:val="2"/>
        <w:rPr>
          <w:rFonts w:ascii="Tahoma" w:hAnsi="Tahoma" w:cs="Tahoma"/>
          <w:color w:val="004990"/>
          <w:sz w:val="22"/>
          <w:szCs w:val="22"/>
          <w:lang w:val="es-BO" w:bidi="en-US"/>
        </w:rPr>
      </w:pPr>
    </w:p>
    <w:p w14:paraId="234293BB" w14:textId="77777777" w:rsidR="000D2FC2" w:rsidRPr="006F7F16" w:rsidRDefault="000D2FC2" w:rsidP="000D2FC2">
      <w:pPr>
        <w:pStyle w:val="Prrafodelista"/>
        <w:tabs>
          <w:tab w:val="left" w:pos="2268"/>
        </w:tabs>
        <w:spacing w:before="120"/>
        <w:ind w:left="2138"/>
        <w:outlineLvl w:val="2"/>
        <w:rPr>
          <w:rFonts w:ascii="Tahoma" w:hAnsi="Tahoma" w:cs="Tahoma"/>
          <w:color w:val="004990"/>
          <w:sz w:val="22"/>
          <w:szCs w:val="22"/>
          <w:lang w:val="es-BO" w:bidi="en-US"/>
        </w:rPr>
      </w:pPr>
    </w:p>
    <w:p w14:paraId="4C2A2701" w14:textId="77777777" w:rsidR="000D2FC2" w:rsidRPr="006F7F16" w:rsidRDefault="000D2FC2" w:rsidP="000D2FC2">
      <w:pPr>
        <w:pStyle w:val="Prrafodelista"/>
        <w:numPr>
          <w:ilvl w:val="1"/>
          <w:numId w:val="39"/>
        </w:numPr>
        <w:tabs>
          <w:tab w:val="left" w:pos="1134"/>
        </w:tabs>
        <w:ind w:left="1134" w:hanging="567"/>
        <w:jc w:val="both"/>
        <w:outlineLvl w:val="2"/>
        <w:rPr>
          <w:rFonts w:ascii="Tahoma" w:hAnsi="Tahoma" w:cs="Tahoma"/>
          <w:color w:val="004990"/>
          <w:sz w:val="22"/>
          <w:szCs w:val="22"/>
          <w:lang w:val="es-BO" w:bidi="en-US"/>
        </w:rPr>
      </w:pPr>
      <w:bookmarkStart w:id="27" w:name="_Toc465950543"/>
      <w:r w:rsidRPr="006F7F16">
        <w:rPr>
          <w:rFonts w:ascii="Tahoma" w:hAnsi="Tahoma" w:cs="Tahoma"/>
          <w:b/>
          <w:color w:val="004990"/>
          <w:sz w:val="22"/>
          <w:szCs w:val="22"/>
          <w:u w:val="single"/>
          <w:lang w:val="es-BO" w:bidi="en-US"/>
        </w:rPr>
        <w:t>Sobre B:</w:t>
      </w:r>
      <w:r w:rsidRPr="006F7F16">
        <w:rPr>
          <w:rFonts w:ascii="Tahoma" w:hAnsi="Tahoma" w:cs="Tahoma"/>
          <w:color w:val="004990"/>
          <w:sz w:val="22"/>
          <w:szCs w:val="22"/>
          <w:lang w:val="es-BO" w:bidi="en-US"/>
        </w:rPr>
        <w:t xml:space="preserve"> Debe tener la inscripción </w:t>
      </w:r>
      <w:r w:rsidRPr="006F7F16">
        <w:rPr>
          <w:rFonts w:ascii="Tahoma" w:hAnsi="Tahoma" w:cs="Tahoma"/>
          <w:b/>
          <w:color w:val="004990"/>
          <w:sz w:val="22"/>
          <w:szCs w:val="22"/>
          <w:lang w:val="es-BO" w:bidi="en-US"/>
        </w:rPr>
        <w:t>“PROPUESTA TÉCNICA”</w:t>
      </w:r>
      <w:r w:rsidRPr="006F7F16">
        <w:rPr>
          <w:rFonts w:ascii="Tahoma" w:hAnsi="Tahoma" w:cs="Tahoma"/>
          <w:color w:val="004990"/>
          <w:sz w:val="22"/>
          <w:szCs w:val="22"/>
          <w:lang w:val="es-BO" w:bidi="en-US"/>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bookmarkEnd w:id="27"/>
      <w:r w:rsidRPr="006F7F16">
        <w:rPr>
          <w:rFonts w:ascii="Tahoma" w:hAnsi="Tahoma" w:cs="Tahoma"/>
          <w:color w:val="004990"/>
          <w:sz w:val="22"/>
          <w:szCs w:val="22"/>
          <w:lang w:val="es-BO" w:bidi="en-US"/>
        </w:rPr>
        <w:t xml:space="preserve">, la </w:t>
      </w:r>
      <w:r w:rsidRPr="006F7F16">
        <w:rPr>
          <w:rFonts w:ascii="Tahoma" w:hAnsi="Tahoma" w:cs="Tahoma"/>
          <w:color w:val="004990"/>
          <w:sz w:val="22"/>
          <w:szCs w:val="22"/>
          <w:lang w:val="es-BO" w:bidi="en-US"/>
        </w:rPr>
        <w:lastRenderedPageBreak/>
        <w:t>totalidad de la documentación presentada debe encontrarse foliada, caso contrario la empresa proponente quedará inhabilitada</w:t>
      </w:r>
    </w:p>
    <w:p w14:paraId="6E01EA70" w14:textId="77777777" w:rsidR="000D2FC2" w:rsidRPr="006F7F16" w:rsidRDefault="000D2FC2" w:rsidP="000D2FC2">
      <w:pPr>
        <w:pStyle w:val="Prrafodelista"/>
        <w:tabs>
          <w:tab w:val="left" w:pos="1134"/>
        </w:tabs>
        <w:ind w:left="1146"/>
        <w:outlineLvl w:val="2"/>
        <w:rPr>
          <w:rFonts w:ascii="Tahoma" w:hAnsi="Tahoma" w:cs="Tahoma"/>
          <w:color w:val="004990"/>
          <w:sz w:val="22"/>
          <w:szCs w:val="22"/>
          <w:lang w:val="es-BO" w:bidi="en-US"/>
        </w:rPr>
      </w:pPr>
    </w:p>
    <w:p w14:paraId="5A8BAAD2" w14:textId="77777777" w:rsidR="000D2FC2" w:rsidRPr="000D2FC2" w:rsidRDefault="000D2FC2" w:rsidP="000D2FC2">
      <w:pPr>
        <w:pStyle w:val="Prrafodelista"/>
        <w:numPr>
          <w:ilvl w:val="0"/>
          <w:numId w:val="69"/>
        </w:numPr>
        <w:tabs>
          <w:tab w:val="left" w:pos="1134"/>
        </w:tabs>
        <w:jc w:val="both"/>
        <w:outlineLvl w:val="2"/>
        <w:rPr>
          <w:rFonts w:ascii="Tahoma" w:hAnsi="Tahoma" w:cs="Tahoma"/>
          <w:vanish/>
          <w:color w:val="004990"/>
          <w:sz w:val="22"/>
          <w:szCs w:val="22"/>
          <w:lang w:val="es-BO" w:bidi="en-US"/>
        </w:rPr>
      </w:pPr>
    </w:p>
    <w:p w14:paraId="3B2515ED"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18C7048F" w14:textId="77777777" w:rsidR="000D2FC2" w:rsidRPr="000D2FC2" w:rsidRDefault="000D2FC2" w:rsidP="000D2FC2">
      <w:pPr>
        <w:pStyle w:val="Prrafodelista"/>
        <w:numPr>
          <w:ilvl w:val="1"/>
          <w:numId w:val="69"/>
        </w:numPr>
        <w:tabs>
          <w:tab w:val="left" w:pos="1134"/>
        </w:tabs>
        <w:jc w:val="both"/>
        <w:outlineLvl w:val="2"/>
        <w:rPr>
          <w:rFonts w:ascii="Tahoma" w:hAnsi="Tahoma" w:cs="Tahoma"/>
          <w:vanish/>
          <w:color w:val="004990"/>
          <w:sz w:val="22"/>
          <w:szCs w:val="22"/>
          <w:lang w:val="es-BO" w:bidi="en-US"/>
        </w:rPr>
      </w:pPr>
    </w:p>
    <w:p w14:paraId="2606A529" w14:textId="77777777" w:rsidR="000D2FC2" w:rsidRDefault="000D2FC2" w:rsidP="003F7F61">
      <w:pPr>
        <w:numPr>
          <w:ilvl w:val="1"/>
          <w:numId w:val="69"/>
        </w:numPr>
        <w:tabs>
          <w:tab w:val="left" w:pos="1134"/>
        </w:tabs>
        <w:ind w:left="1287"/>
        <w:jc w:val="both"/>
        <w:outlineLvl w:val="2"/>
        <w:rPr>
          <w:rFonts w:ascii="Tahoma" w:hAnsi="Tahoma" w:cs="Tahoma"/>
          <w:color w:val="004990"/>
          <w:sz w:val="22"/>
          <w:szCs w:val="22"/>
          <w:lang w:val="es-BO" w:eastAsia="en-US" w:bidi="en-US"/>
        </w:rPr>
      </w:pPr>
      <w:r w:rsidRPr="006F7F16">
        <w:rPr>
          <w:rFonts w:ascii="Tahoma" w:hAnsi="Tahoma" w:cs="Tahoma"/>
          <w:color w:val="004990"/>
          <w:sz w:val="22"/>
          <w:szCs w:val="22"/>
          <w:lang w:val="es-BO" w:eastAsia="en-US" w:bidi="en-US"/>
        </w:rPr>
        <w:t xml:space="preserve"> </w:t>
      </w:r>
      <w:bookmarkStart w:id="28" w:name="_Toc465950544"/>
      <w:r w:rsidRPr="006F7F16">
        <w:rPr>
          <w:rFonts w:ascii="Tahoma" w:hAnsi="Tahoma" w:cs="Tahoma"/>
          <w:b/>
          <w:color w:val="004990"/>
          <w:sz w:val="22"/>
          <w:szCs w:val="22"/>
          <w:u w:val="single"/>
          <w:lang w:val="es-BO" w:eastAsia="en-US" w:bidi="en-US"/>
        </w:rPr>
        <w:t>Sobre C</w:t>
      </w:r>
      <w:r w:rsidRPr="006F7F16">
        <w:rPr>
          <w:rFonts w:ascii="Tahoma" w:hAnsi="Tahoma" w:cs="Tahoma"/>
          <w:b/>
          <w:color w:val="004990"/>
          <w:sz w:val="22"/>
          <w:szCs w:val="22"/>
          <w:lang w:val="es-BO" w:eastAsia="en-US" w:bidi="en-US"/>
        </w:rPr>
        <w:t>:</w:t>
      </w:r>
      <w:r w:rsidRPr="006F7F16">
        <w:rPr>
          <w:rFonts w:ascii="Tahoma" w:hAnsi="Tahoma" w:cs="Tahoma"/>
          <w:color w:val="004990"/>
          <w:sz w:val="22"/>
          <w:szCs w:val="22"/>
          <w:lang w:val="es-BO" w:eastAsia="en-US" w:bidi="en-US"/>
        </w:rPr>
        <w:t xml:space="preserve"> Debe tener la inscripción </w:t>
      </w:r>
      <w:r w:rsidRPr="006F7F16">
        <w:rPr>
          <w:rFonts w:ascii="Tahoma" w:hAnsi="Tahoma" w:cs="Tahoma"/>
          <w:b/>
          <w:color w:val="004990"/>
          <w:sz w:val="22"/>
          <w:szCs w:val="22"/>
          <w:lang w:val="es-BO" w:eastAsia="en-US" w:bidi="en-US"/>
        </w:rPr>
        <w:t>“PROPUESTA ECONÓMICA”</w:t>
      </w:r>
      <w:r w:rsidRPr="006F7F16">
        <w:rPr>
          <w:rFonts w:ascii="Tahoma" w:hAnsi="Tahoma" w:cs="Tahoma"/>
          <w:color w:val="004990"/>
          <w:sz w:val="22"/>
          <w:szCs w:val="22"/>
          <w:lang w:val="es-BO" w:eastAsia="en-US" w:bidi="en-US"/>
        </w:rPr>
        <w:t xml:space="preserve"> y debe presentar un resumen global y el </w:t>
      </w:r>
      <w:r w:rsidRPr="006F7F16">
        <w:rPr>
          <w:rFonts w:ascii="Tahoma" w:hAnsi="Tahoma" w:cs="Tahoma"/>
          <w:b/>
          <w:color w:val="004990"/>
          <w:sz w:val="22"/>
          <w:szCs w:val="22"/>
          <w:lang w:val="es-BO" w:eastAsia="en-US" w:bidi="en-US"/>
        </w:rPr>
        <w:t>desglose de todos los ítems</w:t>
      </w:r>
      <w:r w:rsidRPr="006F7F16">
        <w:rPr>
          <w:rFonts w:ascii="Tahoma" w:hAnsi="Tahoma" w:cs="Tahoma"/>
          <w:color w:val="004990"/>
          <w:sz w:val="22"/>
          <w:szCs w:val="22"/>
          <w:lang w:val="es-BO" w:eastAsia="en-US" w:bidi="en-US"/>
        </w:rPr>
        <w:t>, en concordancia con la propuesta técnica, además de indicar los montos totales en numeral y literal</w:t>
      </w:r>
      <w:del w:id="29" w:author="Varinia Berdeja Torres" w:date="2017-04-27T15:05:00Z">
        <w:r w:rsidRPr="006F7F16" w:rsidDel="00895ABA">
          <w:rPr>
            <w:rFonts w:ascii="Tahoma" w:hAnsi="Tahoma" w:cs="Tahoma"/>
            <w:color w:val="004990"/>
            <w:sz w:val="22"/>
            <w:szCs w:val="22"/>
            <w:lang w:val="es-BO" w:eastAsia="en-US" w:bidi="en-US"/>
          </w:rPr>
          <w:delText>.</w:delText>
        </w:r>
      </w:del>
      <w:r w:rsidRPr="006F7F16">
        <w:rPr>
          <w:rFonts w:ascii="Tahoma" w:hAnsi="Tahoma" w:cs="Tahoma"/>
          <w:color w:val="004990"/>
          <w:sz w:val="22"/>
          <w:szCs w:val="22"/>
          <w:lang w:val="es-BO" w:eastAsia="en-US" w:bidi="en-US"/>
        </w:rPr>
        <w:t xml:space="preserve">, </w:t>
      </w:r>
      <w:bookmarkEnd w:id="28"/>
      <w:r w:rsidRPr="006F7F16">
        <w:rPr>
          <w:rFonts w:ascii="Tahoma" w:hAnsi="Tahoma" w:cs="Tahoma"/>
          <w:color w:val="004990"/>
          <w:sz w:val="22"/>
          <w:szCs w:val="22"/>
          <w:lang w:val="es-BO" w:bidi="en-US"/>
        </w:rPr>
        <w:t>la totalidad de la documentación presentada debe encontrarse foliada, caso contrario la empresa proponente quedará inhabilitada</w:t>
      </w:r>
      <w:bookmarkStart w:id="30" w:name="_Toc465950545"/>
      <w:r>
        <w:rPr>
          <w:rFonts w:ascii="Tahoma" w:hAnsi="Tahoma" w:cs="Tahoma"/>
          <w:color w:val="004990"/>
          <w:sz w:val="22"/>
          <w:szCs w:val="22"/>
          <w:lang w:val="es-BO" w:eastAsia="en-US" w:bidi="en-US"/>
        </w:rPr>
        <w:t>.</w:t>
      </w:r>
    </w:p>
    <w:p w14:paraId="67FAED1C" w14:textId="77777777" w:rsidR="000D2FC2" w:rsidRPr="003F7F61" w:rsidRDefault="000D2FC2" w:rsidP="003F7F61">
      <w:pPr>
        <w:tabs>
          <w:tab w:val="left" w:pos="1134"/>
        </w:tabs>
        <w:ind w:left="1287"/>
        <w:jc w:val="both"/>
        <w:outlineLvl w:val="2"/>
        <w:rPr>
          <w:rFonts w:ascii="Tahoma" w:hAnsi="Tahoma" w:cs="Tahoma"/>
          <w:color w:val="004990"/>
          <w:sz w:val="22"/>
          <w:szCs w:val="22"/>
          <w:lang w:val="es-BO" w:eastAsia="en-US" w:bidi="en-US"/>
        </w:rPr>
      </w:pPr>
      <w:r w:rsidRPr="000D2FC2">
        <w:rPr>
          <w:rFonts w:ascii="Tahoma" w:hAnsi="Tahoma" w:cs="Tahoma"/>
          <w:color w:val="004990"/>
          <w:sz w:val="22"/>
          <w:szCs w:val="22"/>
          <w:lang w:val="es-BO" w:bidi="en-US"/>
        </w:rPr>
        <w:t xml:space="preserve">No debe hacer referencia a más de una propuesta económica o presentar opciones económicas, </w:t>
      </w:r>
      <w:r w:rsidRPr="000D2FC2">
        <w:rPr>
          <w:rFonts w:ascii="Tahoma" w:hAnsi="Tahoma" w:cs="Tahoma"/>
          <w:b/>
          <w:color w:val="004990"/>
          <w:sz w:val="22"/>
          <w:szCs w:val="22"/>
          <w:lang w:val="es-BO" w:bidi="en-US"/>
        </w:rPr>
        <w:t>el mismo dará lugar a la desestimación de la oferta</w:t>
      </w:r>
      <w:r w:rsidRPr="000D2FC2">
        <w:rPr>
          <w:rFonts w:ascii="Tahoma" w:hAnsi="Tahoma" w:cs="Tahoma"/>
          <w:color w:val="004990"/>
          <w:sz w:val="22"/>
          <w:szCs w:val="22"/>
          <w:lang w:val="es-BO" w:bidi="en-US"/>
        </w:rPr>
        <w:t>.</w:t>
      </w:r>
      <w:bookmarkEnd w:id="30"/>
    </w:p>
    <w:p w14:paraId="2067357F"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6F7F16">
        <w:rPr>
          <w:rFonts w:ascii="Tahoma" w:hAnsi="Tahoma" w:cs="Tahoma"/>
          <w:b/>
          <w:color w:val="004990"/>
          <w:sz w:val="22"/>
          <w:szCs w:val="22"/>
          <w:lang w:val="es-BO" w:bidi="en-US"/>
        </w:rPr>
        <w:t>incluir todos los impuestos de ley.</w:t>
      </w:r>
    </w:p>
    <w:p w14:paraId="327C1950"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El proponente puede presentar toda consideración de índole económico-financiera que considere útil y apropiada para la evaluación de su propuesta. </w:t>
      </w:r>
    </w:p>
    <w:p w14:paraId="5DE3D32C"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 xml:space="preserve">En caso de discrepancia entre un precio unitario y el total se considera el precio menor como el correcto. </w:t>
      </w:r>
    </w:p>
    <w:p w14:paraId="08293945" w14:textId="77777777" w:rsidR="000D2FC2" w:rsidRPr="006F7F16" w:rsidRDefault="000D2FC2" w:rsidP="000D2FC2">
      <w:pPr>
        <w:pStyle w:val="ww-textoindependiente2"/>
        <w:spacing w:before="120" w:line="240" w:lineRule="auto"/>
        <w:ind w:left="1134"/>
        <w:rPr>
          <w:rFonts w:ascii="Tahoma" w:hAnsi="Tahoma" w:cs="Tahoma"/>
          <w:b/>
          <w:color w:val="004990"/>
          <w:sz w:val="22"/>
          <w:szCs w:val="22"/>
          <w:lang w:val="es-BO" w:bidi="en-US"/>
        </w:rPr>
      </w:pPr>
      <w:r w:rsidRPr="006F7F16">
        <w:rPr>
          <w:rFonts w:ascii="Tahoma" w:hAnsi="Tahoma" w:cs="Tahoma"/>
          <w:b/>
          <w:color w:val="004990"/>
          <w:sz w:val="22"/>
          <w:szCs w:val="22"/>
          <w:lang w:val="es-BO" w:bidi="en-US"/>
        </w:rPr>
        <w:t>La omisión de cualquier ítem que corresponda a la Oferta Económica, da lugar a la desestimación de la oferta.</w:t>
      </w:r>
    </w:p>
    <w:p w14:paraId="3086D054" w14:textId="40060FB8"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En caso de ser necesario, ENTEL S.A. puede solicitar al proponente una disgregación de los precios, quien está en la obligación de suministrar oportunamente toda la información requerida.</w:t>
      </w:r>
    </w:p>
    <w:p w14:paraId="3EF2EC33" w14:textId="77777777" w:rsidR="000D2FC2" w:rsidRPr="006F7F16" w:rsidRDefault="000D2FC2" w:rsidP="000D2FC2">
      <w:pPr>
        <w:pStyle w:val="ww-textoindependiente2"/>
        <w:spacing w:before="120" w:line="240" w:lineRule="auto"/>
        <w:ind w:left="1134"/>
        <w:rPr>
          <w:rFonts w:ascii="Tahoma" w:hAnsi="Tahoma" w:cs="Tahoma"/>
          <w:color w:val="004990"/>
          <w:sz w:val="22"/>
          <w:szCs w:val="22"/>
          <w:lang w:val="es-BO" w:bidi="en-US"/>
        </w:rPr>
      </w:pPr>
      <w:r w:rsidRPr="006F7F16">
        <w:rPr>
          <w:rFonts w:ascii="Tahoma" w:hAnsi="Tahoma" w:cs="Tahoma"/>
          <w:color w:val="004990"/>
          <w:sz w:val="22"/>
          <w:szCs w:val="22"/>
          <w:lang w:val="es-BO" w:bidi="en-US"/>
        </w:rPr>
        <w:t>Las Empresas extranjeras y/o</w:t>
      </w:r>
      <w:r w:rsidRPr="006F7F16">
        <w:rPr>
          <w:rFonts w:ascii="Tahoma" w:hAnsi="Tahoma" w:cs="Tahoma"/>
          <w:color w:val="004990"/>
          <w:sz w:val="22"/>
          <w:szCs w:val="22"/>
          <w:lang w:val="es-ES"/>
        </w:rPr>
        <w:t xml:space="preserve"> </w:t>
      </w:r>
      <w:r w:rsidRPr="006F7F16">
        <w:rPr>
          <w:rFonts w:ascii="Tahoma" w:hAnsi="Tahoma" w:cs="Tahoma"/>
          <w:color w:val="004990"/>
          <w:sz w:val="22"/>
          <w:szCs w:val="22"/>
          <w:lang w:val="es-BO" w:bidi="en-US"/>
        </w:rPr>
        <w:t xml:space="preserve">nacionales que consideren en su propuesta económica pagos al extranjero que generen </w:t>
      </w:r>
      <w:r w:rsidRPr="006F7F16">
        <w:rPr>
          <w:rFonts w:ascii="Tahoma" w:hAnsi="Tahoma" w:cs="Tahoma"/>
          <w:b/>
          <w:color w:val="004990"/>
          <w:sz w:val="22"/>
          <w:szCs w:val="22"/>
          <w:lang w:val="es-BO" w:bidi="en-US"/>
        </w:rPr>
        <w:t>impuestos por remesas al exterior</w:t>
      </w:r>
      <w:r w:rsidRPr="006F7F16">
        <w:rPr>
          <w:rFonts w:ascii="Tahoma" w:hAnsi="Tahoma" w:cs="Tahoma"/>
          <w:color w:val="004990"/>
          <w:sz w:val="22"/>
          <w:szCs w:val="22"/>
          <w:lang w:val="es-BO" w:bidi="en-US"/>
        </w:rPr>
        <w:t xml:space="preserve"> ya sea por concepto de servicios, licencias de software (bienes intangibles) y otros </w:t>
      </w:r>
      <w:r w:rsidRPr="006F7F16">
        <w:rPr>
          <w:rFonts w:ascii="Tahoma" w:hAnsi="Tahoma" w:cs="Tahoma"/>
          <w:b/>
          <w:color w:val="004990"/>
          <w:sz w:val="22"/>
          <w:szCs w:val="22"/>
          <w:lang w:val="es-BO" w:bidi="en-US"/>
        </w:rPr>
        <w:t>deben incluirlos en su propuesta económica</w:t>
      </w:r>
      <w:r w:rsidRPr="006F7F16">
        <w:rPr>
          <w:rFonts w:ascii="Tahoma" w:hAnsi="Tahoma" w:cs="Tahoma"/>
          <w:color w:val="004990"/>
          <w:sz w:val="22"/>
          <w:szCs w:val="22"/>
          <w:lang w:val="es-BO" w:bidi="en-US"/>
        </w:rPr>
        <w:t xml:space="preserve"> de acuerdo a los porcentajes y/o montos que son establecidos en la normativa vigente en Bolivia.</w:t>
      </w:r>
    </w:p>
    <w:p w14:paraId="58DF6056" w14:textId="093378FE" w:rsidR="00EC685E" w:rsidRPr="00DF3A08" w:rsidRDefault="00EC685E" w:rsidP="00DF3A08">
      <w:pPr>
        <w:ind w:left="708"/>
        <w:jc w:val="both"/>
        <w:outlineLvl w:val="2"/>
        <w:rPr>
          <w:rFonts w:ascii="Tahoma" w:hAnsi="Tahoma" w:cs="Tahoma"/>
          <w:color w:val="004990"/>
          <w:sz w:val="22"/>
          <w:szCs w:val="22"/>
        </w:rPr>
      </w:pPr>
    </w:p>
    <w:p w14:paraId="0C7F9E82" w14:textId="77777777" w:rsidR="00EC685E" w:rsidRPr="00E13707" w:rsidRDefault="00EC685E" w:rsidP="00EC685E">
      <w:pPr>
        <w:pStyle w:val="Prrafodelista"/>
        <w:rPr>
          <w:rFonts w:ascii="Tahoma" w:hAnsi="Tahoma" w:cs="Tahoma"/>
          <w:color w:val="004990"/>
          <w:sz w:val="22"/>
          <w:szCs w:val="22"/>
        </w:rPr>
      </w:pPr>
    </w:p>
    <w:p w14:paraId="16F09DD9" w14:textId="77777777" w:rsidR="00EC685E" w:rsidRPr="00BD5E40" w:rsidRDefault="00EC685E" w:rsidP="00E325B9">
      <w:pPr>
        <w:numPr>
          <w:ilvl w:val="0"/>
          <w:numId w:val="30"/>
        </w:numPr>
        <w:ind w:left="0" w:firstLine="0"/>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 xml:space="preserve">Garantías Requeridas </w:t>
      </w:r>
    </w:p>
    <w:p w14:paraId="27E43F49" w14:textId="77777777" w:rsidR="00EC685E" w:rsidRPr="00DA2496" w:rsidRDefault="00EC685E" w:rsidP="00DA2496">
      <w:pPr>
        <w:ind w:left="708"/>
        <w:jc w:val="both"/>
        <w:outlineLvl w:val="2"/>
        <w:rPr>
          <w:rFonts w:ascii="Tahoma" w:hAnsi="Tahoma" w:cs="Tahoma"/>
          <w:color w:val="004990"/>
          <w:sz w:val="22"/>
          <w:szCs w:val="22"/>
        </w:rPr>
      </w:pPr>
    </w:p>
    <w:p w14:paraId="7A5CA8DC" w14:textId="77777777" w:rsidR="00EC685E"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La(s) empresa(s) </w:t>
      </w:r>
      <w:r>
        <w:rPr>
          <w:rFonts w:ascii="Tahoma" w:hAnsi="Tahoma" w:cs="Tahoma"/>
          <w:color w:val="004990"/>
          <w:sz w:val="22"/>
          <w:szCs w:val="22"/>
        </w:rPr>
        <w:t>a</w:t>
      </w:r>
      <w:r w:rsidRPr="00BD5E40">
        <w:rPr>
          <w:rFonts w:ascii="Tahoma" w:hAnsi="Tahoma" w:cs="Tahoma"/>
          <w:color w:val="004990"/>
          <w:sz w:val="22"/>
          <w:szCs w:val="22"/>
        </w:rPr>
        <w:t>dj</w:t>
      </w:r>
      <w:r>
        <w:rPr>
          <w:rFonts w:ascii="Tahoma" w:hAnsi="Tahoma" w:cs="Tahoma"/>
          <w:color w:val="004990"/>
          <w:sz w:val="22"/>
          <w:szCs w:val="22"/>
        </w:rPr>
        <w:t>udicada(s</w:t>
      </w:r>
      <w:r w:rsidRPr="00BD5E40">
        <w:rPr>
          <w:rFonts w:ascii="Tahoma" w:hAnsi="Tahoma" w:cs="Tahoma"/>
          <w:color w:val="004990"/>
          <w:sz w:val="22"/>
          <w:szCs w:val="22"/>
        </w:rPr>
        <w:t>) debe(n) presentar la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siguiente</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r w:rsidRPr="00BD5E40">
        <w:rPr>
          <w:rFonts w:ascii="Tahoma" w:hAnsi="Tahoma" w:cs="Tahoma"/>
          <w:color w:val="004990"/>
          <w:sz w:val="22"/>
          <w:szCs w:val="22"/>
        </w:rPr>
        <w:t xml:space="preserve"> garantía</w:t>
      </w:r>
      <w:r>
        <w:rPr>
          <w:rFonts w:ascii="Tahoma" w:hAnsi="Tahoma" w:cs="Tahoma"/>
          <w:color w:val="004990"/>
          <w:sz w:val="22"/>
          <w:szCs w:val="22"/>
        </w:rPr>
        <w:t>(</w:t>
      </w:r>
      <w:r w:rsidRPr="00BD5E40">
        <w:rPr>
          <w:rFonts w:ascii="Tahoma" w:hAnsi="Tahoma" w:cs="Tahoma"/>
          <w:color w:val="004990"/>
          <w:sz w:val="22"/>
          <w:szCs w:val="22"/>
        </w:rPr>
        <w:t>s</w:t>
      </w:r>
      <w:r>
        <w:rPr>
          <w:rFonts w:ascii="Tahoma" w:hAnsi="Tahoma" w:cs="Tahoma"/>
          <w:color w:val="004990"/>
          <w:sz w:val="22"/>
          <w:szCs w:val="22"/>
        </w:rPr>
        <w:t>):</w:t>
      </w:r>
    </w:p>
    <w:p w14:paraId="4FC6FBDA" w14:textId="77777777" w:rsidR="00EC685E" w:rsidRDefault="00EC685E" w:rsidP="00EC685E">
      <w:pPr>
        <w:pStyle w:val="ww-textoindependiente2"/>
        <w:spacing w:line="240" w:lineRule="auto"/>
        <w:ind w:left="567"/>
        <w:rPr>
          <w:rFonts w:ascii="Tahoma" w:hAnsi="Tahoma" w:cs="Tahoma"/>
          <w:color w:val="004990"/>
          <w:sz w:val="22"/>
          <w:szCs w:val="22"/>
          <w:lang w:val="es-ES" w:eastAsia="es-ES"/>
        </w:rPr>
      </w:pPr>
    </w:p>
    <w:p w14:paraId="1FB8C4D2" w14:textId="0A89FCB2" w:rsidR="00EC685E" w:rsidRDefault="00EC685E" w:rsidP="00E325B9">
      <w:pPr>
        <w:pStyle w:val="ww-textoindependiente2"/>
        <w:numPr>
          <w:ilvl w:val="0"/>
          <w:numId w:val="52"/>
        </w:numPr>
        <w:spacing w:line="240" w:lineRule="auto"/>
        <w:rPr>
          <w:rFonts w:ascii="Tahoma" w:hAnsi="Tahoma" w:cs="Tahoma"/>
          <w:color w:val="004990"/>
          <w:sz w:val="22"/>
          <w:szCs w:val="22"/>
          <w:lang w:val="es-ES" w:eastAsia="es-ES"/>
        </w:rPr>
      </w:pPr>
      <w:r w:rsidRPr="00943D89">
        <w:rPr>
          <w:rFonts w:ascii="Tahoma" w:hAnsi="Tahoma" w:cs="Tahoma"/>
          <w:color w:val="004990"/>
          <w:sz w:val="22"/>
          <w:szCs w:val="22"/>
          <w:lang w:val="es-ES" w:eastAsia="es-ES"/>
        </w:rPr>
        <w:t>Boleta Bancaria de Garantía</w:t>
      </w:r>
      <w:r>
        <w:rPr>
          <w:rFonts w:ascii="Tahoma" w:hAnsi="Tahoma" w:cs="Tahoma"/>
          <w:color w:val="004990"/>
          <w:sz w:val="22"/>
          <w:szCs w:val="22"/>
          <w:lang w:val="es-ES" w:eastAsia="es-ES"/>
        </w:rPr>
        <w:t xml:space="preserve"> de</w:t>
      </w:r>
      <w:r w:rsidRPr="00943D89">
        <w:rPr>
          <w:rFonts w:ascii="Tahoma" w:hAnsi="Tahoma" w:cs="Tahoma"/>
          <w:color w:val="004990"/>
          <w:sz w:val="22"/>
          <w:szCs w:val="22"/>
          <w:lang w:val="es-ES" w:eastAsia="es-ES"/>
        </w:rPr>
        <w:t xml:space="preserve"> Cumplimiento de Contrato a la orden de ENTEL S.A. </w:t>
      </w:r>
      <w:r>
        <w:rPr>
          <w:rFonts w:ascii="Tahoma" w:hAnsi="Tahoma" w:cs="Tahoma"/>
          <w:color w:val="004990"/>
          <w:sz w:val="22"/>
          <w:szCs w:val="22"/>
          <w:lang w:val="es-ES" w:eastAsia="es-ES"/>
        </w:rPr>
        <w:t xml:space="preserve">con las características de </w:t>
      </w:r>
      <w:r w:rsidRPr="00943D89">
        <w:rPr>
          <w:rFonts w:ascii="Tahoma" w:hAnsi="Tahoma" w:cs="Tahoma"/>
          <w:color w:val="004990"/>
          <w:sz w:val="22"/>
          <w:szCs w:val="22"/>
          <w:lang w:val="es-ES" w:eastAsia="es-ES"/>
        </w:rPr>
        <w:t>Irrevocable, Renovable y de Ejecución Inmediata a primer requerimiento de ENTEL S.A, equivalente al 10% del monto adjudicado</w:t>
      </w:r>
      <w:r w:rsidR="004F302C">
        <w:rPr>
          <w:rFonts w:ascii="Tahoma" w:hAnsi="Tahoma" w:cs="Tahoma"/>
          <w:color w:val="004990"/>
          <w:sz w:val="22"/>
          <w:szCs w:val="22"/>
          <w:lang w:val="es-ES" w:eastAsia="es-ES"/>
        </w:rPr>
        <w:t>.</w:t>
      </w:r>
      <w:r w:rsidRPr="00943D89">
        <w:rPr>
          <w:rFonts w:ascii="Tahoma" w:hAnsi="Tahoma" w:cs="Tahoma"/>
          <w:color w:val="004990"/>
          <w:sz w:val="22"/>
          <w:szCs w:val="22"/>
          <w:lang w:val="es-ES" w:eastAsia="es-ES"/>
        </w:rPr>
        <w:t xml:space="preserve"> </w:t>
      </w:r>
      <w:r w:rsidR="004F302C">
        <w:rPr>
          <w:rFonts w:ascii="Tahoma" w:hAnsi="Tahoma" w:cs="Tahoma"/>
          <w:color w:val="004990"/>
          <w:sz w:val="22"/>
          <w:szCs w:val="22"/>
          <w:lang w:val="es-ES"/>
        </w:rPr>
        <w:t>L</w:t>
      </w:r>
      <w:r w:rsidR="004F302C" w:rsidRPr="006F7F16">
        <w:rPr>
          <w:rFonts w:ascii="Tahoma" w:hAnsi="Tahoma" w:cs="Tahoma"/>
          <w:color w:val="004990"/>
          <w:sz w:val="22"/>
          <w:szCs w:val="22"/>
          <w:lang w:val="es-ES"/>
        </w:rPr>
        <w:t>a vigencia de la garantía debe ser computable a partir de la fecha de la entrega de la documentación para la elaboración del contrato más un mínimo de sesenta (60) días calendario adicionales a la fecha de recepción del bien o servicio</w:t>
      </w:r>
    </w:p>
    <w:p w14:paraId="0E6371FA" w14:textId="77777777" w:rsidR="00EC685E" w:rsidRPr="00BD5E40" w:rsidRDefault="00EC685E" w:rsidP="00EC685E">
      <w:pPr>
        <w:pStyle w:val="ww-textoindependiente2"/>
        <w:spacing w:line="240" w:lineRule="auto"/>
        <w:ind w:left="567"/>
        <w:rPr>
          <w:rFonts w:ascii="Tahoma" w:hAnsi="Tahoma" w:cs="Tahoma"/>
          <w:color w:val="004990"/>
          <w:sz w:val="22"/>
          <w:szCs w:val="22"/>
          <w:lang w:val="es-ES" w:eastAsia="es-ES"/>
        </w:rPr>
      </w:pPr>
    </w:p>
    <w:p w14:paraId="18183474" w14:textId="77777777" w:rsidR="00EC685E" w:rsidRPr="00BD5E40" w:rsidRDefault="00EC685E" w:rsidP="00DA2496">
      <w:pPr>
        <w:ind w:left="708"/>
        <w:jc w:val="both"/>
        <w:outlineLvl w:val="2"/>
        <w:rPr>
          <w:rFonts w:ascii="Tahoma" w:hAnsi="Tahoma" w:cs="Tahoma"/>
          <w:color w:val="004990"/>
          <w:sz w:val="22"/>
          <w:szCs w:val="22"/>
        </w:rPr>
      </w:pPr>
      <w:r w:rsidRPr="00BD5E40">
        <w:rPr>
          <w:rFonts w:ascii="Tahoma" w:hAnsi="Tahoma" w:cs="Tahoma"/>
          <w:color w:val="004990"/>
          <w:sz w:val="22"/>
          <w:szCs w:val="22"/>
        </w:rPr>
        <w:t xml:space="preserve">Los proponentes extranjeros que participen en </w:t>
      </w:r>
      <w:r>
        <w:rPr>
          <w:rFonts w:ascii="Tahoma" w:hAnsi="Tahoma" w:cs="Tahoma"/>
          <w:color w:val="004990"/>
          <w:sz w:val="22"/>
          <w:szCs w:val="22"/>
        </w:rPr>
        <w:t xml:space="preserve">el </w:t>
      </w:r>
      <w:r w:rsidRPr="00BD5E40">
        <w:rPr>
          <w:rFonts w:ascii="Tahoma" w:hAnsi="Tahoma" w:cs="Tahoma"/>
          <w:color w:val="004990"/>
          <w:sz w:val="22"/>
          <w:szCs w:val="22"/>
        </w:rPr>
        <w:t xml:space="preserve">proceso de contratación y ofrezcan la </w:t>
      </w:r>
      <w:proofErr w:type="gramStart"/>
      <w:r w:rsidRPr="00BD5E40">
        <w:rPr>
          <w:rFonts w:ascii="Tahoma" w:hAnsi="Tahoma" w:cs="Tahoma"/>
          <w:color w:val="004990"/>
          <w:sz w:val="22"/>
          <w:szCs w:val="22"/>
        </w:rPr>
        <w:t>boleta</w:t>
      </w:r>
      <w:proofErr w:type="gramEnd"/>
      <w:r w:rsidRPr="00BD5E40">
        <w:rPr>
          <w:rFonts w:ascii="Tahoma" w:hAnsi="Tahoma" w:cs="Tahoma"/>
          <w:color w:val="004990"/>
          <w:sz w:val="22"/>
          <w:szCs w:val="22"/>
        </w:rPr>
        <w:t xml:space="preserve"> de garantía</w:t>
      </w:r>
      <w:r>
        <w:rPr>
          <w:rFonts w:ascii="Tahoma" w:hAnsi="Tahoma" w:cs="Tahoma"/>
          <w:color w:val="004990"/>
          <w:sz w:val="22"/>
          <w:szCs w:val="22"/>
        </w:rPr>
        <w:t xml:space="preserve">, debe ser emitida por una entidad financiera bancaria de Bolivia </w:t>
      </w:r>
      <w:r w:rsidRPr="00BD5E40">
        <w:rPr>
          <w:rFonts w:ascii="Tahoma" w:hAnsi="Tahoma" w:cs="Tahoma"/>
          <w:color w:val="004990"/>
          <w:sz w:val="22"/>
          <w:szCs w:val="22"/>
        </w:rPr>
        <w:t xml:space="preserve">legalmente establecida </w:t>
      </w:r>
      <w:r w:rsidRPr="00DA2496">
        <w:rPr>
          <w:rFonts w:ascii="Tahoma" w:hAnsi="Tahoma" w:cs="Tahoma"/>
          <w:color w:val="004990"/>
          <w:sz w:val="22"/>
          <w:szCs w:val="22"/>
        </w:rPr>
        <w:t>y que cuenten con la autorización de operación emitida por la Autoridad reguladora correspondiente</w:t>
      </w:r>
      <w:r w:rsidRPr="00BD5E40">
        <w:rPr>
          <w:rFonts w:ascii="Tahoma" w:hAnsi="Tahoma" w:cs="Tahoma"/>
          <w:color w:val="004990"/>
          <w:sz w:val="22"/>
          <w:szCs w:val="22"/>
        </w:rPr>
        <w:t>.</w:t>
      </w:r>
    </w:p>
    <w:p w14:paraId="00EB5BB4" w14:textId="77777777" w:rsidR="00EC685E" w:rsidRPr="00DA2496" w:rsidRDefault="00EC685E" w:rsidP="00E325B9">
      <w:pPr>
        <w:numPr>
          <w:ilvl w:val="0"/>
          <w:numId w:val="30"/>
        </w:numPr>
        <w:ind w:left="0" w:firstLine="0"/>
        <w:jc w:val="both"/>
        <w:rPr>
          <w:rFonts w:ascii="Tahoma" w:hAnsi="Tahoma" w:cs="Tahoma"/>
          <w:b/>
          <w:color w:val="365F91"/>
          <w:sz w:val="28"/>
          <w:szCs w:val="28"/>
          <w:lang w:eastAsia="en-US" w:bidi="en-US"/>
        </w:rPr>
      </w:pPr>
      <w:bookmarkStart w:id="31" w:name="_Toc305051190"/>
      <w:bookmarkEnd w:id="13"/>
      <w:bookmarkEnd w:id="14"/>
      <w:bookmarkEnd w:id="15"/>
      <w:bookmarkEnd w:id="16"/>
      <w:bookmarkEnd w:id="17"/>
      <w:r w:rsidRPr="00DA2496">
        <w:rPr>
          <w:rFonts w:ascii="Tahoma" w:hAnsi="Tahoma" w:cs="Tahoma"/>
          <w:b/>
          <w:color w:val="365F91"/>
          <w:sz w:val="28"/>
          <w:szCs w:val="28"/>
          <w:lang w:eastAsia="en-US" w:bidi="en-US"/>
        </w:rPr>
        <w:lastRenderedPageBreak/>
        <w:t>Apertura de sobres</w:t>
      </w:r>
    </w:p>
    <w:p w14:paraId="6029C874" w14:textId="77777777" w:rsidR="00EC685E" w:rsidRDefault="00EC685E" w:rsidP="00EC685E">
      <w:pPr>
        <w:ind w:left="567"/>
        <w:jc w:val="both"/>
        <w:rPr>
          <w:rFonts w:ascii="Tahoma" w:hAnsi="Tahoma" w:cs="Tahoma"/>
          <w:b/>
          <w:color w:val="365F91"/>
          <w:sz w:val="22"/>
          <w:szCs w:val="28"/>
          <w:lang w:eastAsia="en-US" w:bidi="en-US"/>
        </w:rPr>
      </w:pPr>
    </w:p>
    <w:p w14:paraId="3DFBEF98" w14:textId="09044000" w:rsidR="004F302C" w:rsidRPr="006F7F16" w:rsidRDefault="004F302C" w:rsidP="004F302C">
      <w:pPr>
        <w:pStyle w:val="ww-textoindependiente2"/>
        <w:spacing w:before="120"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t xml:space="preserve">Se realizará simultáneamente la apertura de los sobres A y B, bajo las condiciones establecidas en los numerales 7.1, 7.2 y 7.3, la apertura del sobre C, se realizara en </w:t>
      </w:r>
      <w:r w:rsidR="007177B7">
        <w:rPr>
          <w:rFonts w:ascii="Tahoma" w:hAnsi="Tahoma" w:cs="Tahoma"/>
          <w:color w:val="004990"/>
          <w:sz w:val="22"/>
          <w:szCs w:val="22"/>
          <w:lang w:val="es-ES"/>
        </w:rPr>
        <w:t>acto p</w:t>
      </w:r>
      <w:r w:rsidR="00C134C9">
        <w:rPr>
          <w:rFonts w:ascii="Tahoma" w:hAnsi="Tahoma" w:cs="Tahoma"/>
          <w:color w:val="004990"/>
          <w:sz w:val="22"/>
          <w:szCs w:val="22"/>
          <w:lang w:val="es-ES"/>
        </w:rPr>
        <w:t>ú</w:t>
      </w:r>
      <w:r w:rsidR="007177B7">
        <w:rPr>
          <w:rFonts w:ascii="Tahoma" w:hAnsi="Tahoma" w:cs="Tahoma"/>
          <w:color w:val="004990"/>
          <w:sz w:val="22"/>
          <w:szCs w:val="22"/>
          <w:lang w:val="es-ES"/>
        </w:rPr>
        <w:t>blico</w:t>
      </w:r>
      <w:r w:rsidRPr="006F7F16">
        <w:rPr>
          <w:rFonts w:ascii="Tahoma" w:hAnsi="Tahoma" w:cs="Tahoma"/>
          <w:color w:val="004990"/>
          <w:sz w:val="22"/>
          <w:szCs w:val="22"/>
          <w:lang w:val="es-ES"/>
        </w:rPr>
        <w:t>.</w:t>
      </w:r>
    </w:p>
    <w:p w14:paraId="05237D47" w14:textId="77777777" w:rsidR="004F302C" w:rsidRPr="006F7F16" w:rsidRDefault="004F302C" w:rsidP="004F302C">
      <w:pPr>
        <w:pStyle w:val="ww-textoindependiente2"/>
        <w:spacing w:line="240" w:lineRule="auto"/>
        <w:ind w:left="567"/>
        <w:rPr>
          <w:rFonts w:ascii="Tahoma" w:hAnsi="Tahoma" w:cs="Tahoma"/>
          <w:color w:val="004990"/>
          <w:sz w:val="22"/>
          <w:szCs w:val="22"/>
          <w:lang w:val="es-ES"/>
        </w:rPr>
      </w:pPr>
      <w:r w:rsidRPr="006F7F16">
        <w:rPr>
          <w:rFonts w:ascii="Tahoma" w:hAnsi="Tahoma" w:cs="Tahoma"/>
          <w:color w:val="004990"/>
          <w:sz w:val="22"/>
          <w:szCs w:val="22"/>
          <w:lang w:val="es-ES"/>
        </w:rPr>
        <w:t>En el mismo acto el asesor legal procede a la revisión de los documentos administrativos (sobre A) de todos los oferentes y realiza la habilitación o inhabilitación de los oferentes que no cumplan con lo solicitado en el sobre A. Acto seguido se procede a la apertura de los sobres B de los oferentes habilitados en el sobre A.</w:t>
      </w:r>
    </w:p>
    <w:p w14:paraId="3D89C537"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En forma interna, posterior la apertura de los sobres A y B se procede a la apertura de los sobres C de los oferentes habilitados en el sobre A y B, bajo las condiciones establecidas en los numerales 7.3</w:t>
      </w:r>
    </w:p>
    <w:p w14:paraId="695FA033" w14:textId="77777777" w:rsidR="004F302C" w:rsidRPr="006F7F16" w:rsidRDefault="004F302C" w:rsidP="004F302C">
      <w:pPr>
        <w:pStyle w:val="Prrafodelista"/>
        <w:ind w:left="585"/>
        <w:jc w:val="both"/>
        <w:rPr>
          <w:rFonts w:ascii="Tahoma" w:hAnsi="Tahoma" w:cs="Tahoma"/>
          <w:color w:val="004990"/>
          <w:sz w:val="22"/>
          <w:szCs w:val="22"/>
        </w:rPr>
      </w:pPr>
    </w:p>
    <w:p w14:paraId="1491C0D6" w14:textId="77777777" w:rsidR="004F302C" w:rsidRPr="006F7F16" w:rsidRDefault="004F302C" w:rsidP="004F302C">
      <w:pPr>
        <w:pStyle w:val="Prrafodelista"/>
        <w:ind w:left="585"/>
        <w:jc w:val="both"/>
        <w:rPr>
          <w:rFonts w:ascii="Tahoma" w:hAnsi="Tahoma" w:cs="Tahoma"/>
          <w:color w:val="004990"/>
          <w:sz w:val="22"/>
          <w:szCs w:val="22"/>
        </w:rPr>
      </w:pPr>
      <w:r w:rsidRPr="006F7F16">
        <w:rPr>
          <w:rFonts w:ascii="Tahoma" w:hAnsi="Tahoma" w:cs="Tahoma"/>
          <w:color w:val="004990"/>
          <w:sz w:val="22"/>
          <w:szCs w:val="22"/>
        </w:rPr>
        <w:t>Las ofertas presentadas permanecerán en custodia de ENTEL S.A., no pudiendo los proponentes solicitar la devolución de los sobres independientemente de su habilitación o no.</w:t>
      </w:r>
    </w:p>
    <w:p w14:paraId="22BD9063" w14:textId="77777777" w:rsidR="00EC685E" w:rsidRDefault="00EC685E" w:rsidP="00EC685E">
      <w:pPr>
        <w:ind w:left="567"/>
        <w:jc w:val="both"/>
        <w:rPr>
          <w:rFonts w:ascii="Tahoma" w:hAnsi="Tahoma" w:cs="Tahoma"/>
          <w:b/>
          <w:color w:val="365F91"/>
          <w:sz w:val="28"/>
          <w:szCs w:val="28"/>
          <w:lang w:eastAsia="en-US" w:bidi="en-US"/>
        </w:rPr>
      </w:pPr>
    </w:p>
    <w:p w14:paraId="5D58E0B5" w14:textId="77777777" w:rsidR="00EC685E" w:rsidRDefault="00EC685E" w:rsidP="00425E31">
      <w:pPr>
        <w:numPr>
          <w:ilvl w:val="0"/>
          <w:numId w:val="30"/>
        </w:numPr>
        <w:ind w:left="0" w:firstLine="0"/>
        <w:jc w:val="both"/>
        <w:rPr>
          <w:rFonts w:ascii="Tahoma" w:hAnsi="Tahoma" w:cs="Tahoma"/>
          <w:b/>
          <w:color w:val="365F91"/>
          <w:sz w:val="28"/>
          <w:szCs w:val="28"/>
          <w:lang w:eastAsia="en-US" w:bidi="en-US"/>
        </w:rPr>
      </w:pPr>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31"/>
      <w:r w:rsidR="001566B8">
        <w:rPr>
          <w:rFonts w:ascii="Tahoma" w:hAnsi="Tahoma" w:cs="Tahoma"/>
          <w:b/>
          <w:color w:val="365F91"/>
          <w:sz w:val="28"/>
          <w:szCs w:val="28"/>
          <w:lang w:eastAsia="en-US" w:bidi="en-US"/>
        </w:rPr>
        <w:t xml:space="preserve"> (Sesió</w:t>
      </w:r>
      <w:r>
        <w:rPr>
          <w:rFonts w:ascii="Tahoma" w:hAnsi="Tahoma" w:cs="Tahoma"/>
          <w:b/>
          <w:color w:val="365F91"/>
          <w:sz w:val="28"/>
          <w:szCs w:val="28"/>
          <w:lang w:eastAsia="en-US" w:bidi="en-US"/>
        </w:rPr>
        <w:t>n Reservada)</w:t>
      </w:r>
    </w:p>
    <w:p w14:paraId="35B1692E" w14:textId="77777777" w:rsidR="00EC685E" w:rsidRPr="00D16413" w:rsidRDefault="00EC685E" w:rsidP="00EC685E">
      <w:pPr>
        <w:rPr>
          <w:lang w:eastAsia="en-US" w:bidi="en-US"/>
        </w:rPr>
      </w:pPr>
    </w:p>
    <w:p w14:paraId="721CD2FD"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La evaluación y calificación de las ofertas está a cargo de la Comisión Calificadora conformada por funcionarios de Entel S.A. y asesores que ésta designe, siendo nominada con anterioridad a la apertura de sobres.</w:t>
      </w:r>
    </w:p>
    <w:p w14:paraId="56D72679" w14:textId="77777777" w:rsidR="00EC685E" w:rsidRPr="00425E31" w:rsidRDefault="00EC685E" w:rsidP="00425E31">
      <w:pPr>
        <w:ind w:left="708"/>
        <w:jc w:val="both"/>
        <w:outlineLvl w:val="2"/>
        <w:rPr>
          <w:rFonts w:ascii="Tahoma" w:hAnsi="Tahoma" w:cs="Tahoma"/>
          <w:color w:val="004990"/>
          <w:sz w:val="22"/>
          <w:szCs w:val="22"/>
        </w:rPr>
      </w:pPr>
    </w:p>
    <w:p w14:paraId="16EBE5D2" w14:textId="77777777" w:rsidR="00EC685E" w:rsidRPr="00425E31" w:rsidRDefault="00EC685E" w:rsidP="00425E31">
      <w:pPr>
        <w:ind w:left="708"/>
        <w:jc w:val="both"/>
        <w:outlineLvl w:val="2"/>
        <w:rPr>
          <w:rFonts w:ascii="Tahoma" w:hAnsi="Tahoma" w:cs="Tahoma"/>
          <w:color w:val="004990"/>
          <w:sz w:val="22"/>
          <w:szCs w:val="22"/>
        </w:rPr>
      </w:pPr>
      <w:r w:rsidRPr="00425E31">
        <w:rPr>
          <w:rFonts w:ascii="Tahoma" w:hAnsi="Tahoma" w:cs="Tahoma"/>
          <w:color w:val="004990"/>
          <w:sz w:val="22"/>
          <w:szCs w:val="22"/>
        </w:rPr>
        <w:t xml:space="preserve">La secuencia de apertura y condiciones de evaluación es la siguiente:  </w:t>
      </w:r>
    </w:p>
    <w:p w14:paraId="72DC7869" w14:textId="77777777" w:rsidR="00425E31" w:rsidRDefault="00425E31" w:rsidP="00421018">
      <w:pPr>
        <w:pStyle w:val="ww-textoindependiente2"/>
        <w:spacing w:line="240" w:lineRule="auto"/>
        <w:rPr>
          <w:rFonts w:ascii="Tahoma" w:hAnsi="Tahoma" w:cs="Tahoma"/>
          <w:color w:val="365F91"/>
          <w:sz w:val="22"/>
          <w:szCs w:val="22"/>
          <w:lang w:val="es-ES"/>
        </w:rPr>
      </w:pPr>
    </w:p>
    <w:p w14:paraId="0F044D28" w14:textId="77777777" w:rsidR="00421018" w:rsidRDefault="00421018" w:rsidP="00421018">
      <w:pPr>
        <w:pStyle w:val="ww-textoindependiente2"/>
        <w:spacing w:line="240" w:lineRule="auto"/>
        <w:rPr>
          <w:rFonts w:ascii="Tahoma" w:hAnsi="Tahoma" w:cs="Tahoma"/>
          <w:color w:val="365F91"/>
          <w:sz w:val="22"/>
          <w:szCs w:val="22"/>
          <w:lang w:val="es-ES"/>
        </w:rPr>
      </w:pPr>
    </w:p>
    <w:p w14:paraId="3310B87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2382A61F"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662BBFC3" w14:textId="77777777" w:rsidR="004F302C" w:rsidRPr="004F302C" w:rsidRDefault="004F302C" w:rsidP="004F302C">
      <w:pPr>
        <w:pStyle w:val="Prrafodelista"/>
        <w:numPr>
          <w:ilvl w:val="0"/>
          <w:numId w:val="67"/>
        </w:numPr>
        <w:jc w:val="both"/>
        <w:rPr>
          <w:rFonts w:ascii="Tahoma" w:hAnsi="Tahoma" w:cs="Tahoma"/>
          <w:b/>
          <w:vanish/>
          <w:color w:val="004990"/>
          <w:sz w:val="22"/>
          <w:szCs w:val="22"/>
          <w:u w:val="single"/>
        </w:rPr>
      </w:pPr>
    </w:p>
    <w:p w14:paraId="37688723" w14:textId="77777777" w:rsidR="004F302C" w:rsidRPr="006F7F16" w:rsidRDefault="004F302C" w:rsidP="003F7F61">
      <w:pPr>
        <w:pStyle w:val="Prrafodelista"/>
        <w:numPr>
          <w:ilvl w:val="1"/>
          <w:numId w:val="67"/>
        </w:numPr>
        <w:ind w:left="1287"/>
        <w:jc w:val="both"/>
        <w:rPr>
          <w:rFonts w:ascii="Tahoma" w:hAnsi="Tahoma" w:cs="Tahoma"/>
          <w:b/>
          <w:color w:val="004990"/>
          <w:sz w:val="22"/>
          <w:szCs w:val="22"/>
        </w:rPr>
      </w:pPr>
      <w:r w:rsidRPr="006F7F16">
        <w:rPr>
          <w:rFonts w:ascii="Tahoma" w:hAnsi="Tahoma" w:cs="Tahoma"/>
          <w:b/>
          <w:color w:val="004990"/>
          <w:sz w:val="22"/>
          <w:szCs w:val="22"/>
          <w:u w:val="single"/>
        </w:rPr>
        <w:t>Sobre A - Documentos Administrativos:</w:t>
      </w:r>
      <w:r w:rsidRPr="006F7F16">
        <w:rPr>
          <w:rFonts w:ascii="Tahoma" w:hAnsi="Tahoma" w:cs="Tahoma"/>
          <w:color w:val="004990"/>
          <w:sz w:val="22"/>
          <w:szCs w:val="22"/>
        </w:rPr>
        <w:t xml:space="preserve"> La  apertura será de carácter público. La evaluación de los documentos se realiza en dos (2) días y comprende la verificación de los siguientes aspectos:</w:t>
      </w:r>
    </w:p>
    <w:p w14:paraId="401527C0" w14:textId="77777777" w:rsidR="004F302C" w:rsidRPr="006F7F16" w:rsidRDefault="004F302C" w:rsidP="004F302C">
      <w:pPr>
        <w:pStyle w:val="Prrafodelista"/>
        <w:numPr>
          <w:ilvl w:val="2"/>
          <w:numId w:val="71"/>
        </w:numPr>
        <w:tabs>
          <w:tab w:val="left" w:pos="1134"/>
          <w:tab w:val="left" w:pos="1985"/>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Verificación en acto público de documentos solicitados, de acuerdo al sistema “</w:t>
      </w:r>
      <w:r>
        <w:rPr>
          <w:rFonts w:ascii="Tahoma" w:hAnsi="Tahoma" w:cs="Tahoma"/>
          <w:color w:val="004990"/>
          <w:sz w:val="22"/>
          <w:szCs w:val="22"/>
        </w:rPr>
        <w:t>P</w:t>
      </w:r>
      <w:r w:rsidRPr="006F7F16">
        <w:rPr>
          <w:rFonts w:ascii="Tahoma" w:hAnsi="Tahoma" w:cs="Tahoma"/>
          <w:color w:val="004990"/>
          <w:sz w:val="22"/>
          <w:szCs w:val="22"/>
        </w:rPr>
        <w:t>resenta sujeto a revisión” o “No presenta”.</w:t>
      </w:r>
    </w:p>
    <w:p w14:paraId="06A2C905" w14:textId="77777777" w:rsidR="004F302C" w:rsidRPr="006F7F16" w:rsidRDefault="004F302C" w:rsidP="003F7F61">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Emisión de Informe Legal previa revisión exhaustiva de la documentación presentada, recomendando continuar con la calificación de los proponentes que hayan cumplido con todos los requerimientos de ENTEL S.A. </w:t>
      </w:r>
    </w:p>
    <w:p w14:paraId="2E06773F" w14:textId="77777777" w:rsidR="004F302C" w:rsidRPr="006F7F16" w:rsidRDefault="004F302C" w:rsidP="004F302C">
      <w:pPr>
        <w:pStyle w:val="Prrafodelista"/>
        <w:ind w:left="1134"/>
        <w:jc w:val="both"/>
        <w:rPr>
          <w:rFonts w:ascii="Tahoma" w:hAnsi="Tahoma" w:cs="Tahoma"/>
          <w:color w:val="004990"/>
          <w:sz w:val="22"/>
          <w:szCs w:val="22"/>
        </w:rPr>
      </w:pPr>
      <w:r w:rsidRPr="006F7F16">
        <w:rPr>
          <w:rFonts w:ascii="Tahoma" w:hAnsi="Tahoma" w:cs="Tahoma"/>
          <w:color w:val="004990"/>
          <w:sz w:val="22"/>
          <w:szCs w:val="22"/>
        </w:rPr>
        <w:t>El cumplimiento del 100% de los aspectos, habilitará al proponente para la apertura del sobre B y sobre C.</w:t>
      </w:r>
    </w:p>
    <w:p w14:paraId="491968BA" w14:textId="77777777" w:rsidR="004F302C" w:rsidRPr="006F7F16" w:rsidRDefault="004F302C" w:rsidP="004F302C">
      <w:pPr>
        <w:pStyle w:val="Prrafodelista"/>
        <w:ind w:left="1134"/>
        <w:jc w:val="both"/>
        <w:rPr>
          <w:rFonts w:ascii="Tahoma" w:hAnsi="Tahoma" w:cs="Tahoma"/>
          <w:color w:val="004990"/>
          <w:sz w:val="22"/>
          <w:szCs w:val="22"/>
        </w:rPr>
      </w:pPr>
    </w:p>
    <w:p w14:paraId="6ED3944A" w14:textId="77777777" w:rsidR="004F302C" w:rsidRPr="006F7F16" w:rsidRDefault="004F302C" w:rsidP="004F302C">
      <w:pPr>
        <w:numPr>
          <w:ilvl w:val="1"/>
          <w:numId w:val="71"/>
        </w:numPr>
        <w:tabs>
          <w:tab w:val="left" w:pos="1134"/>
        </w:tabs>
        <w:spacing w:before="120"/>
        <w:ind w:left="1134" w:hanging="708"/>
        <w:jc w:val="both"/>
        <w:rPr>
          <w:rFonts w:ascii="Tahoma" w:hAnsi="Tahoma" w:cs="Tahoma"/>
          <w:color w:val="004990"/>
          <w:sz w:val="22"/>
          <w:szCs w:val="22"/>
        </w:rPr>
      </w:pPr>
      <w:r w:rsidRPr="006F7F16">
        <w:rPr>
          <w:rFonts w:ascii="Tahoma" w:hAnsi="Tahoma" w:cs="Tahoma"/>
          <w:b/>
          <w:color w:val="004990"/>
          <w:sz w:val="22"/>
          <w:szCs w:val="22"/>
          <w:u w:val="single"/>
          <w:lang w:eastAsia="en-US"/>
        </w:rPr>
        <w:t>Sobre B - Propuesta Técnica</w:t>
      </w:r>
      <w:r w:rsidRPr="006F7F16">
        <w:rPr>
          <w:rFonts w:ascii="Tahoma" w:hAnsi="Tahoma" w:cs="Tahoma"/>
          <w:b/>
          <w:color w:val="004990"/>
          <w:sz w:val="22"/>
          <w:szCs w:val="22"/>
          <w:lang w:eastAsia="en-US"/>
        </w:rPr>
        <w:t>:</w:t>
      </w:r>
      <w:r w:rsidRPr="006F7F16">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45ECCA3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Entrega del Sobre B a la Comisión técnica </w:t>
      </w:r>
      <w:r>
        <w:rPr>
          <w:rFonts w:ascii="Tahoma" w:hAnsi="Tahoma" w:cs="Tahoma"/>
          <w:color w:val="004990"/>
          <w:sz w:val="22"/>
          <w:szCs w:val="22"/>
        </w:rPr>
        <w:t>por tres</w:t>
      </w:r>
      <w:r w:rsidRPr="006F7F16">
        <w:rPr>
          <w:rFonts w:ascii="Tahoma" w:hAnsi="Tahoma" w:cs="Tahoma"/>
          <w:color w:val="004990"/>
          <w:sz w:val="22"/>
          <w:szCs w:val="22"/>
        </w:rPr>
        <w:t xml:space="preserve"> (3) días para la evaluación correspondiente. </w:t>
      </w:r>
    </w:p>
    <w:p w14:paraId="2816E9EA" w14:textId="77777777" w:rsidR="004F302C" w:rsidRPr="006F7F16" w:rsidRDefault="004F302C" w:rsidP="004F302C">
      <w:pPr>
        <w:numPr>
          <w:ilvl w:val="2"/>
          <w:numId w:val="71"/>
        </w:numPr>
        <w:tabs>
          <w:tab w:val="left" w:pos="1134"/>
          <w:tab w:val="left" w:pos="1843"/>
        </w:tabs>
        <w:spacing w:before="120"/>
        <w:ind w:left="1134" w:firstLine="0"/>
        <w:jc w:val="both"/>
        <w:rPr>
          <w:rFonts w:ascii="Tahoma" w:hAnsi="Tahoma" w:cs="Tahoma"/>
          <w:color w:val="004990"/>
          <w:sz w:val="22"/>
          <w:szCs w:val="22"/>
        </w:rPr>
      </w:pPr>
      <w:r w:rsidRPr="006F7F16">
        <w:rPr>
          <w:rFonts w:ascii="Tahoma" w:hAnsi="Tahoma" w:cs="Tahoma"/>
          <w:color w:val="004990"/>
          <w:sz w:val="22"/>
          <w:szCs w:val="22"/>
        </w:rPr>
        <w:t xml:space="preserve">La Comisión Técnica verificara que la Copia Digital entregada por los proponentes coincida con la documentación física presentada y que la misma se encuentre en su integridad. Análisis racional de los requerimientos técnicos, </w:t>
      </w:r>
      <w:r w:rsidRPr="006F7F16">
        <w:rPr>
          <w:rFonts w:ascii="Tahoma" w:hAnsi="Tahoma" w:cs="Tahoma"/>
          <w:color w:val="004990"/>
          <w:sz w:val="22"/>
          <w:szCs w:val="22"/>
        </w:rPr>
        <w:lastRenderedPageBreak/>
        <w:t xml:space="preserve">calificados bajo el sistema “Cumple” o “No Cumple” según éstos sean mandatorios y/o calificables. (Parte II). </w:t>
      </w:r>
    </w:p>
    <w:p w14:paraId="12187D7E" w14:textId="77777777" w:rsidR="004F302C" w:rsidRPr="006F7F16" w:rsidRDefault="004F302C" w:rsidP="004F302C">
      <w:pPr>
        <w:tabs>
          <w:tab w:val="left" w:pos="1134"/>
          <w:tab w:val="left" w:pos="1843"/>
        </w:tabs>
        <w:spacing w:before="120"/>
        <w:ind w:left="1134"/>
        <w:jc w:val="both"/>
        <w:rPr>
          <w:rFonts w:ascii="Tahoma" w:hAnsi="Tahoma" w:cs="Tahoma"/>
          <w:color w:val="004990"/>
          <w:sz w:val="22"/>
          <w:szCs w:val="22"/>
        </w:rPr>
      </w:pPr>
    </w:p>
    <w:p w14:paraId="50930930"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Mandatorios:</w:t>
      </w:r>
      <w:r w:rsidRPr="006F7F16">
        <w:rPr>
          <w:rFonts w:ascii="Tahoma" w:hAnsi="Tahoma" w:cs="Tahoma"/>
          <w:color w:val="004990"/>
          <w:sz w:val="22"/>
          <w:szCs w:val="22"/>
        </w:rPr>
        <w:t xml:space="preserve"> Son los requerimientos funcionales, técnicos y de implementación. Su calificación corresponde al setenta (70) por ciento del total de la calificación cuando existan criterios calificables, </w:t>
      </w:r>
      <w:r w:rsidRPr="006F7F16">
        <w:rPr>
          <w:rFonts w:ascii="Tahoma" w:hAnsi="Tahoma" w:cs="Tahoma"/>
          <w:b/>
          <w:color w:val="004990"/>
          <w:sz w:val="22"/>
          <w:szCs w:val="22"/>
        </w:rPr>
        <w:t>caso contrario su calificación corresponde al cien (100) por ciento</w:t>
      </w:r>
      <w:r w:rsidRPr="006F7F16">
        <w:rPr>
          <w:rFonts w:ascii="Tahoma" w:hAnsi="Tahoma" w:cs="Tahoma"/>
          <w:color w:val="004990"/>
          <w:sz w:val="22"/>
          <w:szCs w:val="22"/>
        </w:rPr>
        <w:t>. Solamente se habilitan a la siguiente etapa los proponentes que cumplan con todos los criterios mandatorios.</w:t>
      </w:r>
    </w:p>
    <w:p w14:paraId="33D45C0B" w14:textId="77777777" w:rsidR="004F302C" w:rsidRPr="006F7F16" w:rsidRDefault="004F302C" w:rsidP="004F302C">
      <w:pPr>
        <w:numPr>
          <w:ilvl w:val="0"/>
          <w:numId w:val="70"/>
        </w:numPr>
        <w:tabs>
          <w:tab w:val="left" w:pos="2268"/>
        </w:tabs>
        <w:spacing w:before="120"/>
        <w:ind w:left="1843" w:firstLine="0"/>
        <w:jc w:val="both"/>
        <w:rPr>
          <w:rFonts w:ascii="Tahoma" w:hAnsi="Tahoma" w:cs="Tahoma"/>
          <w:color w:val="004990"/>
          <w:sz w:val="22"/>
          <w:szCs w:val="22"/>
        </w:rPr>
      </w:pPr>
      <w:r w:rsidRPr="006F7F16">
        <w:rPr>
          <w:rFonts w:ascii="Tahoma" w:hAnsi="Tahoma" w:cs="Tahoma"/>
          <w:b/>
          <w:color w:val="004990"/>
          <w:sz w:val="22"/>
          <w:szCs w:val="22"/>
        </w:rPr>
        <w:t>Criterios Calificables:</w:t>
      </w:r>
      <w:r w:rsidRPr="006F7F16">
        <w:rPr>
          <w:rFonts w:ascii="Tahoma" w:hAnsi="Tahoma" w:cs="Tahoma"/>
          <w:color w:val="004990"/>
          <w:sz w:val="22"/>
          <w:szCs w:val="22"/>
        </w:rPr>
        <w:t xml:space="preserve"> Son los criterios no excluyentes que brindan un valor agregado a la oferta de cada proponente, calificados sobre un porcentaje de treinta (30) por ciento. </w:t>
      </w:r>
    </w:p>
    <w:p w14:paraId="74DBD128" w14:textId="77777777" w:rsidR="004F302C" w:rsidRPr="006F7F16" w:rsidRDefault="004F302C" w:rsidP="004F302C">
      <w:pPr>
        <w:spacing w:before="120" w:after="200"/>
        <w:ind w:left="1134"/>
        <w:jc w:val="both"/>
        <w:rPr>
          <w:rFonts w:ascii="Tahoma" w:eastAsiaTheme="minorEastAsia" w:hAnsi="Tahoma" w:cs="Tahoma"/>
          <w:color w:val="004990"/>
          <w:sz w:val="22"/>
          <w:szCs w:val="22"/>
          <w:lang w:eastAsia="en-US" w:bidi="en-US"/>
        </w:rPr>
      </w:pPr>
      <w:r w:rsidRPr="006F7F16">
        <w:rPr>
          <w:rFonts w:ascii="Tahoma" w:eastAsiaTheme="minorEastAsia" w:hAnsi="Tahoma" w:cs="Tahoma"/>
          <w:color w:val="004990"/>
          <w:sz w:val="22"/>
          <w:szCs w:val="22"/>
          <w:lang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FF3F075" w14:textId="77777777" w:rsidR="004F302C" w:rsidRPr="006F7F16" w:rsidRDefault="004F302C" w:rsidP="004F302C">
      <w:pPr>
        <w:numPr>
          <w:ilvl w:val="1"/>
          <w:numId w:val="71"/>
        </w:numPr>
        <w:tabs>
          <w:tab w:val="left" w:pos="1134"/>
        </w:tabs>
        <w:spacing w:before="120"/>
        <w:ind w:left="1134" w:hanging="708"/>
        <w:jc w:val="both"/>
        <w:rPr>
          <w:rFonts w:ascii="Tahoma" w:hAnsi="Tahoma" w:cs="Tahoma"/>
          <w:b/>
          <w:color w:val="004990"/>
          <w:sz w:val="22"/>
          <w:szCs w:val="22"/>
        </w:rPr>
      </w:pPr>
      <w:r w:rsidRPr="006F7F16">
        <w:rPr>
          <w:rFonts w:ascii="Tahoma" w:hAnsi="Tahoma" w:cs="Tahoma"/>
          <w:b/>
          <w:color w:val="004990"/>
          <w:sz w:val="22"/>
          <w:szCs w:val="22"/>
          <w:u w:val="single"/>
        </w:rPr>
        <w:t>Sobre C - Propuesta Económica:</w:t>
      </w:r>
      <w:r w:rsidRPr="006F7F16">
        <w:rPr>
          <w:rFonts w:ascii="Tahoma" w:hAnsi="Tahoma" w:cs="Tahoma"/>
          <w:color w:val="004990"/>
          <w:sz w:val="22"/>
          <w:szCs w:val="22"/>
        </w:rPr>
        <w:t xml:space="preserve"> Habiéndose superado la Evaluación Técnica, el criterio de calificación económico es el de Menor Costo. La Comisión </w:t>
      </w:r>
      <w:proofErr w:type="spellStart"/>
      <w:r w:rsidRPr="006F7F16">
        <w:rPr>
          <w:rFonts w:ascii="Tahoma" w:hAnsi="Tahoma" w:cs="Tahoma"/>
          <w:color w:val="004990"/>
          <w:sz w:val="22"/>
          <w:szCs w:val="22"/>
        </w:rPr>
        <w:t>Economica</w:t>
      </w:r>
      <w:proofErr w:type="spellEnd"/>
      <w:r w:rsidRPr="006F7F16">
        <w:rPr>
          <w:rFonts w:ascii="Tahoma" w:hAnsi="Tahoma" w:cs="Tahoma"/>
          <w:color w:val="004990"/>
          <w:sz w:val="22"/>
          <w:szCs w:val="22"/>
        </w:rPr>
        <w:t xml:space="preserve"> verificara que la Copia Digital entregada por los proponentes coincida con la documentación física presentada y que la misma se encuentre en su integridad. Para tal efecto los responsables de la Evaluación Económica tienen </w:t>
      </w:r>
      <w:r>
        <w:rPr>
          <w:rFonts w:ascii="Tahoma" w:hAnsi="Tahoma" w:cs="Tahoma"/>
          <w:color w:val="004990"/>
          <w:sz w:val="22"/>
          <w:szCs w:val="22"/>
        </w:rPr>
        <w:t>3</w:t>
      </w:r>
      <w:r w:rsidRPr="006F7F16">
        <w:rPr>
          <w:rFonts w:ascii="Tahoma" w:hAnsi="Tahoma" w:cs="Tahoma"/>
          <w:color w:val="004990"/>
          <w:sz w:val="22"/>
          <w:szCs w:val="22"/>
        </w:rPr>
        <w:t xml:space="preserve"> días hábiles para presentar sus resultados.</w:t>
      </w:r>
    </w:p>
    <w:p w14:paraId="4A9341BE"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Calificación Final:</w:t>
      </w:r>
    </w:p>
    <w:p w14:paraId="0E4DE2C1" w14:textId="77777777" w:rsidR="004F302C" w:rsidRPr="006F7F16" w:rsidRDefault="004F302C" w:rsidP="004F302C">
      <w:pPr>
        <w:spacing w:before="120"/>
        <w:ind w:left="1134"/>
        <w:jc w:val="both"/>
        <w:rPr>
          <w:rFonts w:ascii="Tahoma" w:hAnsi="Tahoma" w:cs="Tahoma"/>
          <w:color w:val="004990"/>
          <w:sz w:val="22"/>
          <w:szCs w:val="22"/>
        </w:rPr>
      </w:pPr>
      <w:r w:rsidRPr="006F7F16">
        <w:rPr>
          <w:rFonts w:ascii="Tahoma" w:hAnsi="Tahoma" w:cs="Tahoma"/>
          <w:color w:val="004990"/>
          <w:sz w:val="22"/>
          <w:szCs w:val="22"/>
        </w:rPr>
        <w:t>Es el resultado del promedio ponderado de las calificaciones obtenidas en la propuesta técnica y la propuesta económica.</w:t>
      </w:r>
    </w:p>
    <w:p w14:paraId="5D00B996"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Adjudicación:</w:t>
      </w:r>
    </w:p>
    <w:p w14:paraId="7FDCA786"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4F13BF6F" w14:textId="77777777" w:rsidR="004F302C" w:rsidRDefault="004F302C" w:rsidP="004F302C">
      <w:pPr>
        <w:spacing w:before="120"/>
        <w:ind w:left="1134"/>
        <w:contextualSpacing/>
        <w:jc w:val="both"/>
        <w:rPr>
          <w:rFonts w:ascii="Tahoma" w:hAnsi="Tahoma" w:cs="Tahoma"/>
          <w:color w:val="004990"/>
          <w:sz w:val="22"/>
          <w:szCs w:val="22"/>
        </w:rPr>
      </w:pPr>
    </w:p>
    <w:p w14:paraId="43A3D3A0"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Nacionales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7EFA73D8" w14:textId="77777777" w:rsidR="004F302C" w:rsidRPr="006F7F16" w:rsidRDefault="004F302C" w:rsidP="004F302C">
      <w:pPr>
        <w:spacing w:after="240"/>
        <w:ind w:left="1134"/>
        <w:jc w:val="both"/>
        <w:rPr>
          <w:rFonts w:ascii="Tahoma" w:hAnsi="Tahoma" w:cs="Tahoma"/>
          <w:color w:val="004990"/>
          <w:sz w:val="22"/>
          <w:szCs w:val="22"/>
        </w:rPr>
      </w:pPr>
    </w:p>
    <w:p w14:paraId="693B13B0" w14:textId="77777777" w:rsidR="004F302C" w:rsidRPr="006F7F16" w:rsidRDefault="004F302C" w:rsidP="004F302C">
      <w:pPr>
        <w:spacing w:after="240"/>
        <w:ind w:left="1134"/>
        <w:jc w:val="both"/>
        <w:rPr>
          <w:rFonts w:ascii="Tahoma" w:hAnsi="Tahoma" w:cs="Tahoma"/>
          <w:color w:val="004990"/>
          <w:sz w:val="22"/>
          <w:szCs w:val="22"/>
        </w:rPr>
      </w:pPr>
      <w:r w:rsidRPr="006F7F16">
        <w:rPr>
          <w:rFonts w:ascii="Tahoma" w:hAnsi="Tahoma" w:cs="Tahoma"/>
          <w:color w:val="004990"/>
          <w:sz w:val="22"/>
          <w:szCs w:val="22"/>
        </w:rPr>
        <w:t xml:space="preserve">El o los proponentes adjudicados Extranjeros  contarán con un plazo no mayor a cinco </w:t>
      </w:r>
      <w:r w:rsidRPr="006F7F16">
        <w:rPr>
          <w:rFonts w:ascii="Tahoma" w:hAnsi="Tahoma" w:cs="Tahoma"/>
          <w:b/>
          <w:color w:val="004990"/>
          <w:sz w:val="22"/>
          <w:szCs w:val="22"/>
        </w:rPr>
        <w:t>(5) días hábiles</w:t>
      </w:r>
      <w:r w:rsidRPr="006F7F16">
        <w:rPr>
          <w:rFonts w:ascii="Tahoma" w:hAnsi="Tahoma" w:cs="Tahoma"/>
          <w:color w:val="004990"/>
          <w:sz w:val="22"/>
          <w:szCs w:val="22"/>
        </w:rPr>
        <w:t xml:space="preserve"> para dar respuesta de Aceptación/Rechazo a la nota de adjudicación. En caso de aceptación, se les otorgará diez </w:t>
      </w:r>
      <w:r w:rsidRPr="006F7F16">
        <w:rPr>
          <w:rFonts w:ascii="Tahoma" w:hAnsi="Tahoma" w:cs="Tahoma"/>
          <w:b/>
          <w:color w:val="004990"/>
          <w:sz w:val="22"/>
          <w:szCs w:val="22"/>
        </w:rPr>
        <w:t>(10)</w:t>
      </w:r>
      <w:r w:rsidRPr="006F7F16">
        <w:rPr>
          <w:rFonts w:ascii="Tahoma" w:hAnsi="Tahoma" w:cs="Tahoma"/>
          <w:color w:val="004990"/>
          <w:sz w:val="22"/>
          <w:szCs w:val="22"/>
        </w:rPr>
        <w:t xml:space="preserve"> </w:t>
      </w:r>
      <w:r w:rsidRPr="006F7F16">
        <w:rPr>
          <w:rFonts w:ascii="Tahoma" w:hAnsi="Tahoma" w:cs="Tahoma"/>
          <w:b/>
          <w:color w:val="004990"/>
          <w:sz w:val="22"/>
          <w:szCs w:val="22"/>
        </w:rPr>
        <w:t>días hábiles</w:t>
      </w:r>
      <w:r w:rsidRPr="006F7F16">
        <w:rPr>
          <w:rFonts w:ascii="Tahoma" w:hAnsi="Tahoma" w:cs="Tahoma"/>
          <w:color w:val="004990"/>
          <w:sz w:val="22"/>
          <w:szCs w:val="22"/>
        </w:rPr>
        <w:t xml:space="preserve"> adicionales para enviar toda la documentación solicitada en la carta de adjudicación.</w:t>
      </w:r>
    </w:p>
    <w:p w14:paraId="1A6F2846" w14:textId="77777777" w:rsidR="004F302C" w:rsidRPr="006F7F16" w:rsidRDefault="004F302C" w:rsidP="004F302C">
      <w:pPr>
        <w:spacing w:before="120"/>
        <w:ind w:left="1134"/>
        <w:jc w:val="both"/>
        <w:rPr>
          <w:rFonts w:ascii="Tahoma" w:hAnsi="Tahoma" w:cs="Tahoma"/>
          <w:b/>
          <w:color w:val="004990"/>
          <w:sz w:val="22"/>
          <w:szCs w:val="22"/>
        </w:rPr>
      </w:pPr>
      <w:r w:rsidRPr="006F7F16">
        <w:rPr>
          <w:rFonts w:ascii="Tahoma" w:hAnsi="Tahoma" w:cs="Tahoma"/>
          <w:b/>
          <w:color w:val="004990"/>
          <w:sz w:val="22"/>
          <w:szCs w:val="22"/>
        </w:rPr>
        <w:t>El incumplimiento a estos plazos y la falta de documentación con las características requeridas será causal de anulación de la adjudicación y ejecución de la Garantía de Seriedad de Propuesta.</w:t>
      </w:r>
    </w:p>
    <w:p w14:paraId="3568B708" w14:textId="77777777" w:rsidR="004F302C" w:rsidRPr="006F7F16" w:rsidRDefault="004F302C" w:rsidP="004F302C">
      <w:pPr>
        <w:spacing w:before="120"/>
        <w:ind w:left="1134"/>
        <w:jc w:val="both"/>
        <w:rPr>
          <w:rFonts w:ascii="Tahoma" w:hAnsi="Tahoma" w:cs="Tahoma"/>
          <w:b/>
          <w:color w:val="004990"/>
          <w:sz w:val="22"/>
          <w:szCs w:val="22"/>
        </w:rPr>
      </w:pPr>
    </w:p>
    <w:p w14:paraId="0D429131"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Formalización (Documento de Compra):</w:t>
      </w:r>
    </w:p>
    <w:p w14:paraId="4DC8ABC3"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Aceptada la adjudicación, se iniciarán las gestiones de formalización de la relación comercial a través del correspondiente Contrato, para lo cual el </w:t>
      </w:r>
      <w:r>
        <w:rPr>
          <w:rFonts w:ascii="Tahoma" w:hAnsi="Tahoma" w:cs="Tahoma"/>
          <w:color w:val="004990"/>
          <w:sz w:val="22"/>
          <w:szCs w:val="22"/>
        </w:rPr>
        <w:t>Proveedor</w:t>
      </w:r>
      <w:r w:rsidRPr="006F7F16">
        <w:rPr>
          <w:rFonts w:ascii="Tahoma" w:hAnsi="Tahoma" w:cs="Tahoma"/>
          <w:color w:val="004990"/>
          <w:sz w:val="22"/>
          <w:szCs w:val="22"/>
        </w:rPr>
        <w:t xml:space="preserve"> debe remitir a Entel S.A. la documentación detallada en el siguiente punto.</w:t>
      </w:r>
    </w:p>
    <w:p w14:paraId="26724310" w14:textId="77777777" w:rsidR="004F302C" w:rsidRPr="006F7F16" w:rsidRDefault="004F302C" w:rsidP="004F302C">
      <w:pPr>
        <w:spacing w:before="120"/>
        <w:ind w:left="1134"/>
        <w:contextualSpacing/>
        <w:jc w:val="both"/>
        <w:rPr>
          <w:rFonts w:ascii="Tahoma" w:hAnsi="Tahoma" w:cs="Tahoma"/>
          <w:color w:val="004990"/>
          <w:sz w:val="22"/>
          <w:szCs w:val="22"/>
        </w:rPr>
      </w:pPr>
    </w:p>
    <w:p w14:paraId="088393E2"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b/>
          <w:color w:val="004990"/>
          <w:sz w:val="22"/>
          <w:szCs w:val="22"/>
        </w:rPr>
        <w:t>El proponente debe adherirse a los términos y condiciones establecidos en el contrato elaborado por Entel S.A.</w:t>
      </w:r>
      <w:r w:rsidRPr="006F7F16">
        <w:rPr>
          <w:rFonts w:ascii="Tahoma" w:hAnsi="Tahoma" w:cs="Tahoma"/>
          <w:color w:val="004990"/>
          <w:sz w:val="22"/>
          <w:szCs w:val="22"/>
        </w:rPr>
        <w:t xml:space="preserve"> dichos documentos son parte de los Términos Base de Contratación.</w:t>
      </w:r>
    </w:p>
    <w:p w14:paraId="3ACCFB20" w14:textId="77777777" w:rsidR="004F302C" w:rsidRPr="006F7F16" w:rsidRDefault="004F302C" w:rsidP="004F302C">
      <w:pPr>
        <w:spacing w:before="120"/>
        <w:ind w:left="1134"/>
        <w:contextualSpacing/>
        <w:jc w:val="both"/>
        <w:rPr>
          <w:rFonts w:ascii="Tahoma" w:hAnsi="Tahoma" w:cs="Tahoma"/>
          <w:color w:val="004990"/>
          <w:sz w:val="22"/>
          <w:szCs w:val="22"/>
        </w:rPr>
      </w:pPr>
    </w:p>
    <w:p w14:paraId="64CAD30A" w14:textId="77777777" w:rsidR="004F302C" w:rsidRPr="006F7F16" w:rsidRDefault="004F302C" w:rsidP="004F302C">
      <w:pPr>
        <w:spacing w:before="120"/>
        <w:ind w:left="1134"/>
        <w:contextualSpacing/>
        <w:jc w:val="both"/>
        <w:rPr>
          <w:rFonts w:ascii="Tahoma" w:hAnsi="Tahoma" w:cs="Tahoma"/>
          <w:color w:val="004990"/>
          <w:sz w:val="22"/>
          <w:szCs w:val="22"/>
        </w:rPr>
      </w:pPr>
      <w:r w:rsidRPr="006F7F16">
        <w:rPr>
          <w:rFonts w:ascii="Tahoma" w:hAnsi="Tahoma" w:cs="Tahoma"/>
          <w:color w:val="004990"/>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48 </w:t>
      </w:r>
      <w:proofErr w:type="spellStart"/>
      <w:r w:rsidRPr="006F7F16">
        <w:rPr>
          <w:rFonts w:ascii="Tahoma" w:hAnsi="Tahoma" w:cs="Tahoma"/>
          <w:color w:val="004990"/>
          <w:sz w:val="22"/>
          <w:szCs w:val="22"/>
        </w:rPr>
        <w:t>hrs</w:t>
      </w:r>
      <w:proofErr w:type="spellEnd"/>
      <w:r w:rsidRPr="006F7F16">
        <w:rPr>
          <w:rFonts w:ascii="Tahoma" w:hAnsi="Tahoma" w:cs="Tahoma"/>
          <w:color w:val="004990"/>
          <w:sz w:val="22"/>
          <w:szCs w:val="22"/>
        </w:rPr>
        <w:t xml:space="preserve"> para apersonarse para la firma correspondiente; caso contrario será causal para dejar sin efecto la nota de adjudicación y ejecución de la Garantía de Seriedad de Propuesta, quedando impedido de participar en procesos de ENTEL S.A. por 1 año.</w:t>
      </w:r>
    </w:p>
    <w:p w14:paraId="339FB852" w14:textId="77777777" w:rsidR="004F302C" w:rsidRPr="006F7F16" w:rsidRDefault="004F302C" w:rsidP="004F302C">
      <w:pPr>
        <w:spacing w:before="120"/>
        <w:ind w:left="1134"/>
        <w:contextualSpacing/>
        <w:jc w:val="both"/>
        <w:rPr>
          <w:rFonts w:ascii="Tahoma" w:hAnsi="Tahoma" w:cs="Tahoma"/>
          <w:color w:val="004990"/>
          <w:sz w:val="22"/>
          <w:szCs w:val="22"/>
        </w:rPr>
      </w:pPr>
    </w:p>
    <w:p w14:paraId="116EF423" w14:textId="77777777" w:rsidR="004F302C" w:rsidRPr="006F7F16" w:rsidRDefault="004F302C" w:rsidP="004F302C">
      <w:pPr>
        <w:numPr>
          <w:ilvl w:val="1"/>
          <w:numId w:val="71"/>
        </w:numPr>
        <w:tabs>
          <w:tab w:val="left" w:pos="1134"/>
        </w:tabs>
        <w:spacing w:before="120"/>
        <w:ind w:left="567" w:hanging="141"/>
        <w:jc w:val="both"/>
        <w:rPr>
          <w:rFonts w:ascii="Tahoma" w:hAnsi="Tahoma" w:cs="Tahoma"/>
          <w:b/>
          <w:color w:val="004990"/>
          <w:sz w:val="22"/>
          <w:szCs w:val="22"/>
          <w:u w:val="single"/>
        </w:rPr>
      </w:pPr>
      <w:r w:rsidRPr="006F7F16">
        <w:rPr>
          <w:rFonts w:ascii="Tahoma" w:hAnsi="Tahoma" w:cs="Tahoma"/>
          <w:b/>
          <w:color w:val="004990"/>
          <w:sz w:val="22"/>
          <w:szCs w:val="22"/>
          <w:u w:val="single"/>
        </w:rPr>
        <w:t>Documentos que debe Presentar el Proponente</w:t>
      </w:r>
    </w:p>
    <w:p w14:paraId="6898AE17"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45B9E38"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09D19979"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48F9633D"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2261026A" w14:textId="77777777" w:rsidR="004F302C" w:rsidRPr="006F7F16" w:rsidRDefault="004F302C" w:rsidP="004F302C">
      <w:pPr>
        <w:numPr>
          <w:ilvl w:val="0"/>
          <w:numId w:val="29"/>
        </w:numPr>
        <w:tabs>
          <w:tab w:val="num" w:pos="1080"/>
        </w:tabs>
        <w:spacing w:before="120"/>
        <w:ind w:left="1134" w:hanging="567"/>
        <w:jc w:val="both"/>
        <w:rPr>
          <w:rFonts w:ascii="Tahoma" w:hAnsi="Tahoma" w:cs="Tahoma"/>
          <w:vanish/>
          <w:color w:val="004990"/>
          <w:sz w:val="22"/>
          <w:szCs w:val="22"/>
        </w:rPr>
      </w:pPr>
    </w:p>
    <w:p w14:paraId="774E40FC" w14:textId="332CB26F" w:rsidR="00EC685E" w:rsidRPr="0011558D" w:rsidRDefault="004F302C" w:rsidP="00EC685E">
      <w:pPr>
        <w:jc w:val="both"/>
        <w:rPr>
          <w:rFonts w:ascii="Tahoma" w:hAnsi="Tahoma" w:cs="Tahoma"/>
          <w:b/>
          <w:color w:val="004990"/>
          <w:sz w:val="22"/>
          <w:szCs w:val="22"/>
          <w:lang w:val="es-BO" w:eastAsia="en-US"/>
        </w:rPr>
      </w:pPr>
      <w:r w:rsidRPr="006F7F16">
        <w:rPr>
          <w:rFonts w:ascii="Tahoma" w:hAnsi="Tahoma" w:cs="Tahoma"/>
          <w:color w:val="004990"/>
          <w:sz w:val="22"/>
          <w:szCs w:val="22"/>
        </w:rPr>
        <w:t xml:space="preserve">La(s) empresa(s) adjudicada(s) debe(n) presentar la siguiente documentación para la elaboración del Documento de Compra: </w:t>
      </w:r>
    </w:p>
    <w:p w14:paraId="10200540"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37762BE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B7F644F"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7137FC4B"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0BD6C209" w14:textId="77777777" w:rsidR="00EC685E" w:rsidRPr="0011558D" w:rsidRDefault="00EC685E" w:rsidP="00E325B9">
      <w:pPr>
        <w:pStyle w:val="Prrafodelista"/>
        <w:numPr>
          <w:ilvl w:val="0"/>
          <w:numId w:val="29"/>
        </w:numPr>
        <w:tabs>
          <w:tab w:val="num" w:pos="1080"/>
        </w:tabs>
        <w:jc w:val="both"/>
        <w:rPr>
          <w:rFonts w:ascii="Tahoma" w:hAnsi="Tahoma" w:cs="Tahoma"/>
          <w:vanish/>
          <w:color w:val="004990"/>
          <w:sz w:val="22"/>
          <w:szCs w:val="22"/>
          <w:lang w:eastAsia="es-ES"/>
        </w:rPr>
      </w:pPr>
    </w:p>
    <w:p w14:paraId="48DE7F41"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14:paraId="1AC4ABFE" w14:textId="77777777" w:rsidR="00EC685E" w:rsidRPr="0011558D" w:rsidRDefault="00EC685E" w:rsidP="000B2877">
      <w:pPr>
        <w:tabs>
          <w:tab w:val="left" w:pos="1134"/>
        </w:tabs>
        <w:ind w:left="1701" w:hanging="992"/>
        <w:jc w:val="both"/>
        <w:rPr>
          <w:rFonts w:ascii="Tahoma" w:hAnsi="Tahoma" w:cs="Tahoma"/>
          <w:color w:val="004990"/>
          <w:sz w:val="22"/>
          <w:szCs w:val="22"/>
        </w:rPr>
      </w:pPr>
    </w:p>
    <w:p w14:paraId="0606FEC7"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14:paraId="5568C10E"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Garantía requerida (según corresponda).</w:t>
      </w:r>
    </w:p>
    <w:p w14:paraId="2EC308BC" w14:textId="77777777" w:rsidR="00EC685E" w:rsidRPr="00F8211E" w:rsidRDefault="00EC685E" w:rsidP="000B2877">
      <w:pPr>
        <w:pStyle w:val="Prrafodelista"/>
        <w:tabs>
          <w:tab w:val="left" w:pos="1134"/>
        </w:tabs>
        <w:ind w:hanging="992"/>
        <w:rPr>
          <w:rFonts w:ascii="Tahoma" w:hAnsi="Tahoma" w:cs="Tahoma"/>
          <w:color w:val="004990"/>
          <w:sz w:val="22"/>
          <w:szCs w:val="22"/>
          <w:lang w:val="es-BO"/>
        </w:rPr>
      </w:pPr>
    </w:p>
    <w:p w14:paraId="0B32D530"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14:paraId="38295174" w14:textId="77777777" w:rsidR="00EC685E" w:rsidRPr="0011558D" w:rsidRDefault="00EC685E" w:rsidP="000B2877">
      <w:pPr>
        <w:pStyle w:val="Prrafodelista"/>
        <w:tabs>
          <w:tab w:val="left" w:pos="1134"/>
          <w:tab w:val="left" w:pos="2268"/>
        </w:tabs>
        <w:ind w:left="2268"/>
        <w:jc w:val="both"/>
        <w:rPr>
          <w:rFonts w:ascii="Tahoma" w:hAnsi="Tahoma" w:cs="Tahoma"/>
          <w:color w:val="004990"/>
          <w:sz w:val="22"/>
          <w:szCs w:val="22"/>
        </w:rPr>
      </w:pPr>
    </w:p>
    <w:p w14:paraId="24269FC4"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0B2877">
        <w:rPr>
          <w:rFonts w:ascii="Tahoma" w:hAnsi="Tahoma" w:cs="Tahoma"/>
          <w:color w:val="004990"/>
          <w:sz w:val="22"/>
          <w:szCs w:val="22"/>
        </w:rPr>
        <w:t>Fundempresa</w:t>
      </w:r>
      <w:proofErr w:type="spellEnd"/>
      <w:r w:rsidRPr="000B2877">
        <w:rPr>
          <w:rFonts w:ascii="Tahoma" w:hAnsi="Tahoma" w:cs="Tahoma"/>
          <w:color w:val="004990"/>
          <w:sz w:val="22"/>
          <w:szCs w:val="22"/>
        </w:rPr>
        <w:t xml:space="preserve"> (si corresponde).</w:t>
      </w:r>
    </w:p>
    <w:p w14:paraId="78CBE6C2"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Copia legalizada del Testimonio de Poder del Representante Legal debidamente inscrito ante </w:t>
      </w:r>
      <w:proofErr w:type="spellStart"/>
      <w:r w:rsidRPr="000B2877">
        <w:rPr>
          <w:rFonts w:ascii="Tahoma" w:hAnsi="Tahoma" w:cs="Tahoma"/>
          <w:color w:val="004990"/>
          <w:sz w:val="22"/>
          <w:szCs w:val="22"/>
        </w:rPr>
        <w:t>Fundempresa</w:t>
      </w:r>
      <w:proofErr w:type="spellEnd"/>
      <w:r w:rsidRPr="000B2877">
        <w:rPr>
          <w:rFonts w:ascii="Tahoma" w:hAnsi="Tahoma" w:cs="Tahoma"/>
          <w:color w:val="004990"/>
          <w:sz w:val="22"/>
          <w:szCs w:val="22"/>
        </w:rPr>
        <w:t xml:space="preserve"> (si corresponde).</w:t>
      </w:r>
    </w:p>
    <w:p w14:paraId="4160A866" w14:textId="77777777" w:rsidR="00EC685E" w:rsidRPr="000B2877"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Certificado original de actualización de la matrícula de comercio emitido por FUNDEMPRESA vigente</w:t>
      </w:r>
      <w:proofErr w:type="gramStart"/>
      <w:r w:rsidRPr="000B2877">
        <w:rPr>
          <w:rFonts w:ascii="Tahoma" w:hAnsi="Tahoma" w:cs="Tahoma"/>
          <w:color w:val="004990"/>
          <w:sz w:val="22"/>
          <w:szCs w:val="22"/>
        </w:rPr>
        <w:t>..</w:t>
      </w:r>
      <w:proofErr w:type="gramEnd"/>
    </w:p>
    <w:p w14:paraId="342917B7" w14:textId="77777777" w:rsidR="00EC685E" w:rsidRPr="00733D5C"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sidRPr="000B2877">
        <w:rPr>
          <w:rFonts w:ascii="Tahoma" w:hAnsi="Tahoma" w:cs="Tahoma"/>
          <w:color w:val="004990"/>
          <w:sz w:val="22"/>
          <w:szCs w:val="22"/>
        </w:rPr>
        <w:t xml:space="preserve">Certificación electrónica del </w:t>
      </w:r>
      <w:r w:rsidRPr="000B2877">
        <w:rPr>
          <w:rFonts w:ascii="Tahoma" w:hAnsi="Tahoma" w:cs="Tahoma"/>
          <w:b/>
          <w:color w:val="004990"/>
          <w:sz w:val="22"/>
          <w:szCs w:val="22"/>
        </w:rPr>
        <w:t>Número de Identificación Tributaria (N.I.T.) vigente y actual.</w:t>
      </w:r>
    </w:p>
    <w:p w14:paraId="277F85F9" w14:textId="77777777" w:rsidR="00EC685E"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Garantía</w:t>
      </w:r>
      <w:r w:rsidRPr="00F9115A">
        <w:rPr>
          <w:rFonts w:ascii="Tahoma" w:hAnsi="Tahoma" w:cs="Tahoma"/>
          <w:color w:val="004990"/>
          <w:sz w:val="22"/>
          <w:szCs w:val="22"/>
        </w:rPr>
        <w:t xml:space="preserve"> </w:t>
      </w:r>
      <w:r>
        <w:rPr>
          <w:rFonts w:ascii="Tahoma" w:hAnsi="Tahoma" w:cs="Tahoma"/>
          <w:color w:val="004990"/>
          <w:sz w:val="22"/>
          <w:szCs w:val="22"/>
        </w:rPr>
        <w:t xml:space="preserve">requerida de acuerdo a lo señalado en el punto 8 del presente </w:t>
      </w:r>
      <w:proofErr w:type="spellStart"/>
      <w:r>
        <w:rPr>
          <w:rFonts w:ascii="Tahoma" w:hAnsi="Tahoma" w:cs="Tahoma"/>
          <w:color w:val="004990"/>
          <w:sz w:val="22"/>
          <w:szCs w:val="22"/>
        </w:rPr>
        <w:t>Terminos</w:t>
      </w:r>
      <w:proofErr w:type="spellEnd"/>
      <w:r>
        <w:rPr>
          <w:rFonts w:ascii="Tahoma" w:hAnsi="Tahoma" w:cs="Tahoma"/>
          <w:color w:val="004990"/>
          <w:sz w:val="22"/>
          <w:szCs w:val="22"/>
        </w:rPr>
        <w:t xml:space="preserve"> </w:t>
      </w:r>
      <w:proofErr w:type="spellStart"/>
      <w:r>
        <w:rPr>
          <w:rFonts w:ascii="Tahoma" w:hAnsi="Tahoma" w:cs="Tahoma"/>
          <w:color w:val="004990"/>
          <w:sz w:val="22"/>
          <w:szCs w:val="22"/>
        </w:rPr>
        <w:t>Basicos</w:t>
      </w:r>
      <w:proofErr w:type="spellEnd"/>
      <w:r>
        <w:rPr>
          <w:rFonts w:ascii="Tahoma" w:hAnsi="Tahoma" w:cs="Tahoma"/>
          <w:color w:val="004990"/>
          <w:sz w:val="22"/>
          <w:szCs w:val="22"/>
        </w:rPr>
        <w:t xml:space="preserve"> de </w:t>
      </w:r>
      <w:proofErr w:type="spellStart"/>
      <w:r>
        <w:rPr>
          <w:rFonts w:ascii="Tahoma" w:hAnsi="Tahoma" w:cs="Tahoma"/>
          <w:color w:val="004990"/>
          <w:sz w:val="22"/>
          <w:szCs w:val="22"/>
        </w:rPr>
        <w:t>Contratacion</w:t>
      </w:r>
      <w:proofErr w:type="spellEnd"/>
      <w:r>
        <w:rPr>
          <w:rFonts w:ascii="Tahoma" w:hAnsi="Tahoma" w:cs="Tahoma"/>
          <w:color w:val="004990"/>
          <w:sz w:val="22"/>
          <w:szCs w:val="22"/>
        </w:rPr>
        <w:t xml:space="preserve">. </w:t>
      </w:r>
    </w:p>
    <w:p w14:paraId="624367AA" w14:textId="77777777" w:rsidR="00EC685E" w:rsidRPr="00B70722" w:rsidRDefault="00EC685E" w:rsidP="000B2877">
      <w:pPr>
        <w:pStyle w:val="Prrafodelista"/>
        <w:tabs>
          <w:tab w:val="left" w:pos="1134"/>
        </w:tabs>
        <w:ind w:left="794" w:hanging="992"/>
        <w:jc w:val="both"/>
        <w:rPr>
          <w:rFonts w:ascii="Verdana" w:hAnsi="Verdana" w:cs="Arial"/>
          <w:sz w:val="18"/>
          <w:szCs w:val="18"/>
        </w:rPr>
      </w:pPr>
    </w:p>
    <w:p w14:paraId="4EECC62A" w14:textId="77777777" w:rsidR="00EC685E" w:rsidRPr="00247013" w:rsidRDefault="00EC685E" w:rsidP="000B2877">
      <w:pPr>
        <w:pStyle w:val="Prrafodelista"/>
        <w:numPr>
          <w:ilvl w:val="1"/>
          <w:numId w:val="34"/>
        </w:numPr>
        <w:tabs>
          <w:tab w:val="left" w:pos="1134"/>
        </w:tabs>
        <w:ind w:left="1134"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6C7B1831" w14:textId="77777777" w:rsidR="00EC685E" w:rsidRPr="0017367B" w:rsidRDefault="00EC685E" w:rsidP="000B2877">
      <w:pPr>
        <w:tabs>
          <w:tab w:val="left" w:pos="1134"/>
        </w:tabs>
        <w:ind w:left="567" w:hanging="992"/>
        <w:jc w:val="both"/>
        <w:rPr>
          <w:rFonts w:ascii="Tahoma" w:hAnsi="Tahoma" w:cs="Tahoma"/>
          <w:color w:val="004990"/>
          <w:sz w:val="22"/>
          <w:szCs w:val="22"/>
        </w:rPr>
      </w:pPr>
    </w:p>
    <w:p w14:paraId="495BEEF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14:paraId="66EB2137" w14:textId="77777777" w:rsidR="00EC685E" w:rsidRPr="00B70722" w:rsidRDefault="00EC685E" w:rsidP="000B2877">
      <w:pPr>
        <w:tabs>
          <w:tab w:val="left" w:pos="1134"/>
        </w:tabs>
        <w:ind w:left="2160" w:hanging="992"/>
        <w:jc w:val="both"/>
        <w:rPr>
          <w:rFonts w:cs="Arial"/>
          <w:sz w:val="18"/>
          <w:szCs w:val="18"/>
        </w:rPr>
      </w:pPr>
    </w:p>
    <w:p w14:paraId="6566309E"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 xml:space="preserve">Testimonio del Contrato de Asociación Accidental, en fotocopia simple, que indique el porcentaje de participación de los asociados, la designación </w:t>
      </w:r>
      <w:r w:rsidRPr="0017367B">
        <w:rPr>
          <w:rFonts w:ascii="Tahoma" w:hAnsi="Tahoma" w:cs="Tahoma"/>
          <w:color w:val="004990"/>
          <w:sz w:val="22"/>
          <w:szCs w:val="22"/>
          <w:lang w:val="es-BO"/>
        </w:rPr>
        <w:lastRenderedPageBreak/>
        <w:t>de la empresa líder, la nominación del Representante Legal de la asociación y el domicilio legal de la misma.</w:t>
      </w:r>
    </w:p>
    <w:p w14:paraId="1C63FDFC"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14:paraId="43136531" w14:textId="77777777" w:rsidR="00EC685E"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w:t>
      </w:r>
      <w:r>
        <w:rPr>
          <w:rFonts w:ascii="Tahoma" w:hAnsi="Tahoma" w:cs="Tahoma"/>
          <w:color w:val="004990"/>
          <w:sz w:val="22"/>
          <w:szCs w:val="22"/>
          <w:lang w:val="es-BO"/>
        </w:rPr>
        <w:t xml:space="preserve">a los </w:t>
      </w:r>
      <w:proofErr w:type="spellStart"/>
      <w:r>
        <w:rPr>
          <w:rFonts w:ascii="Tahoma" w:hAnsi="Tahoma" w:cs="Tahoma"/>
          <w:color w:val="004990"/>
          <w:sz w:val="22"/>
          <w:szCs w:val="22"/>
          <w:lang w:val="es-BO"/>
        </w:rPr>
        <w:t>Terminos</w:t>
      </w:r>
      <w:proofErr w:type="spellEnd"/>
      <w:r>
        <w:rPr>
          <w:rFonts w:ascii="Tahoma" w:hAnsi="Tahoma" w:cs="Tahoma"/>
          <w:color w:val="004990"/>
          <w:sz w:val="22"/>
          <w:szCs w:val="22"/>
          <w:lang w:val="es-BO"/>
        </w:rPr>
        <w:t xml:space="preserve"> </w:t>
      </w:r>
      <w:proofErr w:type="spellStart"/>
      <w:r>
        <w:rPr>
          <w:rFonts w:ascii="Tahoma" w:hAnsi="Tahoma" w:cs="Tahoma"/>
          <w:color w:val="004990"/>
          <w:sz w:val="22"/>
          <w:szCs w:val="22"/>
          <w:lang w:val="es-BO"/>
        </w:rPr>
        <w:t>Basicos</w:t>
      </w:r>
      <w:proofErr w:type="spellEnd"/>
      <w:r>
        <w:rPr>
          <w:rFonts w:ascii="Tahoma" w:hAnsi="Tahoma" w:cs="Tahoma"/>
          <w:color w:val="004990"/>
          <w:sz w:val="22"/>
          <w:szCs w:val="22"/>
          <w:lang w:val="es-BO"/>
        </w:rPr>
        <w:t xml:space="preserve"> de </w:t>
      </w:r>
      <w:proofErr w:type="spellStart"/>
      <w:r>
        <w:rPr>
          <w:rFonts w:ascii="Tahoma" w:hAnsi="Tahoma" w:cs="Tahoma"/>
          <w:color w:val="004990"/>
          <w:sz w:val="22"/>
          <w:szCs w:val="22"/>
          <w:lang w:val="es-BO"/>
        </w:rPr>
        <w:t>Contratacion</w:t>
      </w:r>
      <w:proofErr w:type="spellEnd"/>
      <w:r w:rsidRPr="00531C99">
        <w:rPr>
          <w:rFonts w:ascii="Tahoma" w:hAnsi="Tahoma" w:cs="Tahoma"/>
          <w:color w:val="004990"/>
          <w:sz w:val="22"/>
          <w:szCs w:val="22"/>
          <w:lang w:val="es-BO"/>
        </w:rPr>
        <w:t xml:space="preserve"> señalados en el presente </w:t>
      </w:r>
      <w:r>
        <w:rPr>
          <w:rFonts w:ascii="Tahoma" w:hAnsi="Tahoma" w:cs="Tahoma"/>
          <w:color w:val="004990"/>
          <w:sz w:val="22"/>
          <w:szCs w:val="22"/>
          <w:lang w:val="es-BO"/>
        </w:rPr>
        <w:t>Documento</w:t>
      </w:r>
      <w:r w:rsidRPr="00531C99">
        <w:rPr>
          <w:rFonts w:ascii="Tahoma" w:hAnsi="Tahoma" w:cs="Tahoma"/>
          <w:color w:val="004990"/>
          <w:sz w:val="22"/>
          <w:szCs w:val="22"/>
          <w:lang w:val="es-BO"/>
        </w:rPr>
        <w:t>.</w:t>
      </w:r>
    </w:p>
    <w:p w14:paraId="5A1DEEED" w14:textId="77777777" w:rsidR="00EC685E" w:rsidRPr="00531C99"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Garantía requerida (según corresponda).</w:t>
      </w:r>
    </w:p>
    <w:p w14:paraId="4963EA0A" w14:textId="77777777" w:rsidR="00EC685E" w:rsidRPr="0017367B" w:rsidRDefault="00EC685E" w:rsidP="000B2877">
      <w:pPr>
        <w:tabs>
          <w:tab w:val="left" w:pos="1134"/>
        </w:tabs>
        <w:ind w:left="1080" w:hanging="992"/>
        <w:jc w:val="both"/>
        <w:rPr>
          <w:rFonts w:ascii="Tahoma" w:hAnsi="Tahoma" w:cs="Tahoma"/>
          <w:sz w:val="22"/>
          <w:szCs w:val="22"/>
        </w:rPr>
      </w:pPr>
    </w:p>
    <w:p w14:paraId="191669B6" w14:textId="77777777" w:rsidR="00EC685E" w:rsidRPr="00247013" w:rsidRDefault="00EC685E" w:rsidP="000B2877">
      <w:pPr>
        <w:pStyle w:val="Prrafodelista"/>
        <w:numPr>
          <w:ilvl w:val="1"/>
          <w:numId w:val="33"/>
        </w:numPr>
        <w:tabs>
          <w:tab w:val="left" w:pos="1134"/>
          <w:tab w:val="left" w:pos="1701"/>
        </w:tabs>
        <w:ind w:left="1701" w:hanging="425"/>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14:paraId="0BE22A0F" w14:textId="77777777" w:rsidR="00EC685E" w:rsidRPr="00B70722" w:rsidRDefault="00EC685E" w:rsidP="000B2877">
      <w:pPr>
        <w:tabs>
          <w:tab w:val="left" w:pos="1134"/>
        </w:tabs>
        <w:ind w:left="708" w:hanging="992"/>
        <w:jc w:val="both"/>
        <w:rPr>
          <w:rFonts w:cs="Arial"/>
          <w:sz w:val="18"/>
          <w:szCs w:val="18"/>
        </w:rPr>
      </w:pPr>
    </w:p>
    <w:p w14:paraId="7E744B1A" w14:textId="77777777" w:rsidR="00EC685E" w:rsidRPr="00247013" w:rsidRDefault="00EC685E" w:rsidP="000B2877">
      <w:pPr>
        <w:pStyle w:val="Prrafodelista"/>
        <w:numPr>
          <w:ilvl w:val="2"/>
          <w:numId w:val="38"/>
        </w:numPr>
        <w:tabs>
          <w:tab w:val="left" w:pos="1134"/>
          <w:tab w:val="left" w:pos="2127"/>
        </w:tabs>
        <w:ind w:left="2127" w:hanging="284"/>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14:paraId="4E72137D" w14:textId="77777777" w:rsidR="00EC685E" w:rsidRDefault="00EC685E" w:rsidP="000B2877">
      <w:pPr>
        <w:tabs>
          <w:tab w:val="left" w:pos="1134"/>
        </w:tabs>
        <w:ind w:left="708" w:hanging="992"/>
        <w:jc w:val="both"/>
        <w:rPr>
          <w:rFonts w:ascii="Tahoma" w:hAnsi="Tahoma" w:cs="Tahoma"/>
          <w:color w:val="004990"/>
          <w:sz w:val="22"/>
          <w:szCs w:val="22"/>
          <w:lang w:val="es-BO"/>
        </w:rPr>
      </w:pPr>
    </w:p>
    <w:p w14:paraId="1F2A566B" w14:textId="696EE81F" w:rsidR="00BC3B73" w:rsidRDefault="004F302C" w:rsidP="00BC3B73">
      <w:pPr>
        <w:pStyle w:val="Prrafodelista"/>
        <w:ind w:left="2268"/>
        <w:jc w:val="both"/>
        <w:rPr>
          <w:rFonts w:ascii="Tahoma" w:hAnsi="Tahoma" w:cs="Tahoma"/>
          <w:color w:val="004990"/>
          <w:sz w:val="22"/>
          <w:szCs w:val="22"/>
        </w:rPr>
      </w:pPr>
      <w:r w:rsidRPr="006F7F16">
        <w:rPr>
          <w:rFonts w:ascii="Tahoma" w:hAnsi="Tahoma" w:cs="Tahoma"/>
          <w:color w:val="004990"/>
          <w:sz w:val="22"/>
          <w:szCs w:val="22"/>
        </w:rPr>
        <w:t xml:space="preserve">Las empresas extranjeras que resulten adjudicadas </w:t>
      </w:r>
      <w:r w:rsidRPr="003F7F61">
        <w:rPr>
          <w:rFonts w:ascii="Tahoma" w:hAnsi="Tahoma" w:cs="Tahoma"/>
          <w:color w:val="004990"/>
          <w:sz w:val="22"/>
          <w:szCs w:val="22"/>
        </w:rPr>
        <w:t>deberán presentar la documentación original o fotocopias legalizadas de los documentos señalados debidamente traducidos al idioma español (cuando corresponda), con la legalización ante las instancias competentes de su país en el consulado o embajada Boliviana más próximo a su residencia o ante el Ministerio de Relaciones Exteriores del Estado Plurinacional de Bolivia</w:t>
      </w:r>
      <w:r w:rsidR="00BC3B73">
        <w:rPr>
          <w:rFonts w:ascii="Tahoma" w:hAnsi="Tahoma" w:cs="Tahoma"/>
          <w:color w:val="004990"/>
          <w:sz w:val="22"/>
          <w:szCs w:val="22"/>
        </w:rPr>
        <w:t>.</w:t>
      </w:r>
    </w:p>
    <w:p w14:paraId="5ECBD4E3" w14:textId="77777777" w:rsidR="00BC3B73" w:rsidRPr="00BC3B73" w:rsidRDefault="00BC3B73" w:rsidP="00BC3B73">
      <w:pPr>
        <w:pStyle w:val="Prrafodelista"/>
        <w:ind w:left="2268"/>
        <w:jc w:val="both"/>
        <w:rPr>
          <w:rFonts w:ascii="Tahoma" w:hAnsi="Tahoma" w:cs="Tahoma"/>
          <w:color w:val="004990"/>
          <w:sz w:val="22"/>
          <w:szCs w:val="22"/>
        </w:rPr>
      </w:pPr>
    </w:p>
    <w:p w14:paraId="7732E2AA" w14:textId="697BA304"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Forma de Pago</w:t>
      </w:r>
    </w:p>
    <w:p w14:paraId="395DE073" w14:textId="77777777" w:rsidR="003F7F61" w:rsidRPr="003F7F61" w:rsidRDefault="003F7F61" w:rsidP="003F7F61">
      <w:pPr>
        <w:pStyle w:val="Prrafodelista"/>
        <w:numPr>
          <w:ilvl w:val="0"/>
          <w:numId w:val="72"/>
        </w:numPr>
        <w:tabs>
          <w:tab w:val="left" w:pos="1418"/>
        </w:tabs>
        <w:jc w:val="both"/>
        <w:rPr>
          <w:ins w:id="32" w:author="Orlando Enrrique Quispe Yonima" w:date="2017-05-19T16:02:00Z"/>
          <w:rFonts w:ascii="Tahoma" w:hAnsi="Tahoma" w:cs="Tahoma"/>
          <w:b/>
          <w:vanish/>
          <w:color w:val="365F91"/>
          <w:sz w:val="28"/>
          <w:szCs w:val="28"/>
          <w:u w:val="single"/>
        </w:rPr>
      </w:pPr>
      <w:bookmarkStart w:id="33" w:name="_Toc316503611"/>
    </w:p>
    <w:p w14:paraId="6686F195" w14:textId="77777777" w:rsidR="003F7F61" w:rsidRPr="003F7F61" w:rsidRDefault="003F7F61" w:rsidP="003F7F61">
      <w:pPr>
        <w:pStyle w:val="Prrafodelista"/>
        <w:numPr>
          <w:ilvl w:val="0"/>
          <w:numId w:val="72"/>
        </w:numPr>
        <w:tabs>
          <w:tab w:val="left" w:pos="1418"/>
        </w:tabs>
        <w:jc w:val="both"/>
        <w:rPr>
          <w:ins w:id="34" w:author="Orlando Enrrique Quispe Yonima" w:date="2017-05-19T16:02:00Z"/>
          <w:rFonts w:ascii="Tahoma" w:hAnsi="Tahoma" w:cs="Tahoma"/>
          <w:b/>
          <w:vanish/>
          <w:color w:val="365F91"/>
          <w:sz w:val="28"/>
          <w:szCs w:val="28"/>
          <w:u w:val="single"/>
        </w:rPr>
      </w:pPr>
    </w:p>
    <w:p w14:paraId="24080E66" w14:textId="77777777" w:rsidR="003F7F61" w:rsidRPr="003F7F61" w:rsidRDefault="003F7F61" w:rsidP="003F7F61">
      <w:pPr>
        <w:pStyle w:val="Prrafodelista"/>
        <w:numPr>
          <w:ilvl w:val="0"/>
          <w:numId w:val="72"/>
        </w:numPr>
        <w:tabs>
          <w:tab w:val="left" w:pos="1418"/>
        </w:tabs>
        <w:jc w:val="both"/>
        <w:rPr>
          <w:ins w:id="35" w:author="Orlando Enrrique Quispe Yonima" w:date="2017-05-19T16:02:00Z"/>
          <w:rFonts w:ascii="Tahoma" w:hAnsi="Tahoma" w:cs="Tahoma"/>
          <w:b/>
          <w:vanish/>
          <w:color w:val="365F91"/>
          <w:sz w:val="28"/>
          <w:szCs w:val="28"/>
          <w:u w:val="single"/>
        </w:rPr>
      </w:pPr>
    </w:p>
    <w:p w14:paraId="4C6225CD" w14:textId="77777777" w:rsidR="003F7F61" w:rsidRPr="003F7F61" w:rsidRDefault="003F7F61" w:rsidP="003F7F61">
      <w:pPr>
        <w:pStyle w:val="Prrafodelista"/>
        <w:numPr>
          <w:ilvl w:val="0"/>
          <w:numId w:val="72"/>
        </w:numPr>
        <w:tabs>
          <w:tab w:val="left" w:pos="1418"/>
        </w:tabs>
        <w:jc w:val="both"/>
        <w:rPr>
          <w:ins w:id="36" w:author="Orlando Enrrique Quispe Yonima" w:date="2017-05-19T16:02:00Z"/>
          <w:rFonts w:ascii="Tahoma" w:hAnsi="Tahoma" w:cs="Tahoma"/>
          <w:b/>
          <w:vanish/>
          <w:color w:val="365F91"/>
          <w:sz w:val="28"/>
          <w:szCs w:val="28"/>
          <w:u w:val="single"/>
        </w:rPr>
      </w:pPr>
    </w:p>
    <w:p w14:paraId="78F93CC0" w14:textId="77777777" w:rsidR="003F7F61" w:rsidRPr="003F7F61" w:rsidRDefault="003F7F61" w:rsidP="003F7F61">
      <w:pPr>
        <w:pStyle w:val="Prrafodelista"/>
        <w:numPr>
          <w:ilvl w:val="0"/>
          <w:numId w:val="72"/>
        </w:numPr>
        <w:tabs>
          <w:tab w:val="left" w:pos="1418"/>
        </w:tabs>
        <w:jc w:val="both"/>
        <w:rPr>
          <w:ins w:id="37" w:author="Orlando Enrrique Quispe Yonima" w:date="2017-05-19T16:02:00Z"/>
          <w:rFonts w:ascii="Tahoma" w:hAnsi="Tahoma" w:cs="Tahoma"/>
          <w:b/>
          <w:vanish/>
          <w:color w:val="365F91"/>
          <w:sz w:val="28"/>
          <w:szCs w:val="28"/>
          <w:u w:val="single"/>
        </w:rPr>
      </w:pPr>
    </w:p>
    <w:p w14:paraId="6E390825" w14:textId="77777777" w:rsidR="003F7F61" w:rsidRPr="003F7F61" w:rsidRDefault="003F7F61" w:rsidP="003F7F61">
      <w:pPr>
        <w:pStyle w:val="Prrafodelista"/>
        <w:numPr>
          <w:ilvl w:val="0"/>
          <w:numId w:val="72"/>
        </w:numPr>
        <w:tabs>
          <w:tab w:val="left" w:pos="1418"/>
        </w:tabs>
        <w:jc w:val="both"/>
        <w:rPr>
          <w:ins w:id="38" w:author="Orlando Enrrique Quispe Yonima" w:date="2017-05-19T16:02:00Z"/>
          <w:rFonts w:ascii="Tahoma" w:hAnsi="Tahoma" w:cs="Tahoma"/>
          <w:b/>
          <w:vanish/>
          <w:color w:val="365F91"/>
          <w:sz w:val="28"/>
          <w:szCs w:val="28"/>
          <w:u w:val="single"/>
        </w:rPr>
      </w:pPr>
    </w:p>
    <w:p w14:paraId="4A56AA9C" w14:textId="77777777" w:rsidR="003F7F61" w:rsidRPr="003F7F61" w:rsidRDefault="003F7F61" w:rsidP="003F7F61">
      <w:pPr>
        <w:pStyle w:val="Prrafodelista"/>
        <w:numPr>
          <w:ilvl w:val="0"/>
          <w:numId w:val="72"/>
        </w:numPr>
        <w:tabs>
          <w:tab w:val="left" w:pos="1418"/>
        </w:tabs>
        <w:jc w:val="both"/>
        <w:rPr>
          <w:ins w:id="39" w:author="Orlando Enrrique Quispe Yonima" w:date="2017-05-19T16:02:00Z"/>
          <w:rFonts w:ascii="Tahoma" w:hAnsi="Tahoma" w:cs="Tahoma"/>
          <w:b/>
          <w:vanish/>
          <w:color w:val="365F91"/>
          <w:sz w:val="28"/>
          <w:szCs w:val="28"/>
          <w:u w:val="single"/>
        </w:rPr>
      </w:pPr>
    </w:p>
    <w:p w14:paraId="0A55BE07" w14:textId="77777777" w:rsidR="003F7F61" w:rsidRPr="003F7F61" w:rsidRDefault="003F7F61" w:rsidP="003F7F61">
      <w:pPr>
        <w:pStyle w:val="Prrafodelista"/>
        <w:numPr>
          <w:ilvl w:val="0"/>
          <w:numId w:val="72"/>
        </w:numPr>
        <w:tabs>
          <w:tab w:val="left" w:pos="1418"/>
        </w:tabs>
        <w:jc w:val="both"/>
        <w:rPr>
          <w:ins w:id="40" w:author="Orlando Enrrique Quispe Yonima" w:date="2017-05-19T16:02:00Z"/>
          <w:rFonts w:ascii="Tahoma" w:hAnsi="Tahoma" w:cs="Tahoma"/>
          <w:b/>
          <w:vanish/>
          <w:color w:val="365F91"/>
          <w:sz w:val="28"/>
          <w:szCs w:val="28"/>
          <w:u w:val="single"/>
        </w:rPr>
      </w:pPr>
    </w:p>
    <w:p w14:paraId="2857E624" w14:textId="77777777" w:rsidR="003F7F61" w:rsidRPr="003F7F61" w:rsidRDefault="003F7F61" w:rsidP="003F7F61">
      <w:pPr>
        <w:pStyle w:val="Prrafodelista"/>
        <w:numPr>
          <w:ilvl w:val="0"/>
          <w:numId w:val="72"/>
        </w:numPr>
        <w:tabs>
          <w:tab w:val="left" w:pos="1418"/>
        </w:tabs>
        <w:jc w:val="both"/>
        <w:rPr>
          <w:ins w:id="41" w:author="Orlando Enrrique Quispe Yonima" w:date="2017-05-19T16:02:00Z"/>
          <w:rFonts w:ascii="Tahoma" w:hAnsi="Tahoma" w:cs="Tahoma"/>
          <w:b/>
          <w:vanish/>
          <w:color w:val="365F91"/>
          <w:sz w:val="28"/>
          <w:szCs w:val="28"/>
          <w:u w:val="single"/>
        </w:rPr>
      </w:pPr>
    </w:p>
    <w:p w14:paraId="51746970" w14:textId="77777777" w:rsidR="003F7F61" w:rsidRPr="003F7F61" w:rsidRDefault="003F7F61" w:rsidP="003F7F61">
      <w:pPr>
        <w:pStyle w:val="Prrafodelista"/>
        <w:numPr>
          <w:ilvl w:val="0"/>
          <w:numId w:val="72"/>
        </w:numPr>
        <w:tabs>
          <w:tab w:val="left" w:pos="1418"/>
        </w:tabs>
        <w:jc w:val="both"/>
        <w:rPr>
          <w:ins w:id="42" w:author="Orlando Enrrique Quispe Yonima" w:date="2017-05-19T16:02:00Z"/>
          <w:rFonts w:ascii="Tahoma" w:hAnsi="Tahoma" w:cs="Tahoma"/>
          <w:b/>
          <w:vanish/>
          <w:color w:val="365F91"/>
          <w:sz w:val="28"/>
          <w:szCs w:val="28"/>
          <w:u w:val="single"/>
        </w:rPr>
      </w:pPr>
    </w:p>
    <w:bookmarkEnd w:id="33"/>
    <w:p w14:paraId="73F0DD84" w14:textId="77777777" w:rsidR="00BC3B73" w:rsidRDefault="00BC3B73" w:rsidP="00BC3B73">
      <w:pPr>
        <w:tabs>
          <w:tab w:val="left" w:pos="1418"/>
        </w:tabs>
        <w:jc w:val="both"/>
        <w:outlineLvl w:val="2"/>
        <w:rPr>
          <w:rFonts w:ascii="Tahoma" w:hAnsi="Tahoma" w:cs="Tahoma"/>
          <w:color w:val="004990"/>
          <w:sz w:val="22"/>
          <w:szCs w:val="22"/>
        </w:rPr>
      </w:pPr>
    </w:p>
    <w:p w14:paraId="0B1E5813" w14:textId="77777777" w:rsidR="00EC685E" w:rsidRPr="00BC3B73" w:rsidRDefault="00EC685E" w:rsidP="00BC3B73">
      <w:pPr>
        <w:tabs>
          <w:tab w:val="left" w:pos="1418"/>
        </w:tabs>
        <w:jc w:val="both"/>
        <w:outlineLvl w:val="2"/>
        <w:rPr>
          <w:rFonts w:ascii="Tahoma" w:hAnsi="Tahoma" w:cs="Tahoma"/>
          <w:color w:val="004990"/>
          <w:sz w:val="22"/>
          <w:szCs w:val="22"/>
        </w:rPr>
      </w:pPr>
      <w:r w:rsidRPr="00BC3B73">
        <w:rPr>
          <w:rFonts w:ascii="Tahoma" w:hAnsi="Tahoma" w:cs="Tahoma"/>
          <w:color w:val="004990"/>
          <w:sz w:val="22"/>
          <w:szCs w:val="22"/>
        </w:rPr>
        <w:t>La forma de pago será realizada de la siguiente forma:</w:t>
      </w:r>
    </w:p>
    <w:p w14:paraId="2625813C" w14:textId="77777777" w:rsidR="00EC685E" w:rsidRPr="00612356" w:rsidRDefault="00EC685E" w:rsidP="00EC685E">
      <w:pPr>
        <w:ind w:left="708" w:firstLine="708"/>
        <w:jc w:val="both"/>
        <w:rPr>
          <w:rFonts w:ascii="Tahoma" w:hAnsi="Tahoma" w:cs="Tahoma"/>
          <w:color w:val="004990"/>
          <w:sz w:val="22"/>
          <w:szCs w:val="22"/>
          <w:lang w:val="es-BO"/>
        </w:rPr>
      </w:pPr>
    </w:p>
    <w:p w14:paraId="0037B5C5" w14:textId="2F3F1474" w:rsidR="00DB30CE" w:rsidRPr="00A72447" w:rsidRDefault="00DB30CE" w:rsidP="00DB30CE">
      <w:pPr>
        <w:numPr>
          <w:ilvl w:val="0"/>
          <w:numId w:val="34"/>
        </w:numPr>
        <w:jc w:val="both"/>
        <w:rPr>
          <w:rFonts w:ascii="Tahoma" w:hAnsi="Tahoma" w:cs="Tahoma"/>
          <w:color w:val="004990"/>
          <w:sz w:val="22"/>
          <w:szCs w:val="22"/>
          <w:lang w:val="es-BO"/>
        </w:rPr>
      </w:pPr>
      <w:r w:rsidRPr="00607EC3">
        <w:rPr>
          <w:rFonts w:ascii="Tahoma" w:hAnsi="Tahoma" w:cs="Tahoma"/>
          <w:color w:val="004990"/>
          <w:sz w:val="22"/>
          <w:szCs w:val="22"/>
          <w:lang w:val="es-ES_tradnl" w:eastAsia="en-US" w:bidi="en-US"/>
        </w:rPr>
        <w:t>El pago se efectuará</w:t>
      </w:r>
      <w:r w:rsidRPr="00A85452">
        <w:rPr>
          <w:rFonts w:ascii="Tahoma" w:hAnsi="Tahoma" w:cs="Tahoma"/>
          <w:bCs/>
          <w:color w:val="004990"/>
          <w:sz w:val="22"/>
          <w:szCs w:val="22"/>
          <w:lang w:val="es-BO" w:eastAsia="en-US"/>
        </w:rPr>
        <w:t xml:space="preserve"> contra entrega</w:t>
      </w:r>
      <w:r>
        <w:rPr>
          <w:rFonts w:ascii="Tahoma" w:hAnsi="Tahoma" w:cs="Tahoma"/>
          <w:bCs/>
          <w:color w:val="004990"/>
          <w:sz w:val="22"/>
          <w:szCs w:val="22"/>
          <w:lang w:val="es-BO" w:eastAsia="en-US"/>
        </w:rPr>
        <w:t xml:space="preserve"> del 100% de cada producción parcial de las tarjetas en los</w:t>
      </w:r>
      <w:r w:rsidRPr="00A85452">
        <w:rPr>
          <w:rFonts w:ascii="Tahoma" w:hAnsi="Tahoma" w:cs="Tahoma"/>
          <w:bCs/>
          <w:color w:val="004990"/>
          <w:sz w:val="22"/>
          <w:szCs w:val="22"/>
          <w:lang w:val="es-BO" w:eastAsia="en-US"/>
        </w:rPr>
        <w:t xml:space="preserve"> lugar</w:t>
      </w:r>
      <w:r>
        <w:rPr>
          <w:rFonts w:ascii="Tahoma" w:hAnsi="Tahoma" w:cs="Tahoma"/>
          <w:bCs/>
          <w:color w:val="004990"/>
          <w:sz w:val="22"/>
          <w:szCs w:val="22"/>
          <w:lang w:val="es-BO" w:eastAsia="en-US"/>
        </w:rPr>
        <w:t>es</w:t>
      </w:r>
      <w:r w:rsidRPr="00A85452">
        <w:rPr>
          <w:rFonts w:ascii="Tahoma" w:hAnsi="Tahoma" w:cs="Tahoma"/>
          <w:bCs/>
          <w:color w:val="004990"/>
          <w:sz w:val="22"/>
          <w:szCs w:val="22"/>
          <w:lang w:val="es-BO" w:eastAsia="en-US"/>
        </w:rPr>
        <w:t xml:space="preserve"> definido</w:t>
      </w:r>
      <w:r>
        <w:rPr>
          <w:rFonts w:ascii="Tahoma" w:hAnsi="Tahoma" w:cs="Tahoma"/>
          <w:bCs/>
          <w:color w:val="004990"/>
          <w:sz w:val="22"/>
          <w:szCs w:val="22"/>
          <w:lang w:val="es-BO" w:eastAsia="en-US"/>
        </w:rPr>
        <w:t>s</w:t>
      </w:r>
      <w:r w:rsidRPr="00A85452">
        <w:rPr>
          <w:rFonts w:ascii="Tahoma" w:hAnsi="Tahoma" w:cs="Tahoma"/>
          <w:bCs/>
          <w:color w:val="004990"/>
          <w:sz w:val="22"/>
          <w:szCs w:val="22"/>
          <w:lang w:val="es-BO" w:eastAsia="en-US"/>
        </w:rPr>
        <w:t xml:space="preserve"> por Entel S.A.</w:t>
      </w:r>
      <w:r>
        <w:rPr>
          <w:rFonts w:ascii="Tahoma" w:hAnsi="Tahoma" w:cs="Tahoma"/>
          <w:bCs/>
          <w:color w:val="004990"/>
          <w:sz w:val="22"/>
          <w:szCs w:val="22"/>
          <w:lang w:val="es-BO" w:eastAsia="en-US"/>
        </w:rPr>
        <w:t xml:space="preserve"> en la Parte II</w:t>
      </w:r>
      <w:r w:rsidRPr="00A85452">
        <w:rPr>
          <w:rFonts w:ascii="Tahoma" w:hAnsi="Tahoma" w:cs="Tahoma"/>
          <w:bCs/>
          <w:color w:val="004990"/>
          <w:sz w:val="22"/>
          <w:szCs w:val="22"/>
          <w:lang w:val="es-BO" w:eastAsia="en-US"/>
        </w:rPr>
        <w:t xml:space="preserve">, </w:t>
      </w:r>
      <w:r>
        <w:rPr>
          <w:rFonts w:ascii="Tahoma" w:hAnsi="Tahoma" w:cs="Tahoma"/>
          <w:bCs/>
          <w:color w:val="004990"/>
          <w:sz w:val="22"/>
          <w:szCs w:val="22"/>
          <w:lang w:val="es-BO" w:eastAsia="en-US"/>
        </w:rPr>
        <w:t>previa</w:t>
      </w:r>
      <w:r w:rsidRPr="00A85452">
        <w:rPr>
          <w:rFonts w:ascii="Tahoma" w:hAnsi="Tahoma" w:cs="Tahoma"/>
          <w:bCs/>
          <w:color w:val="004990"/>
          <w:sz w:val="22"/>
          <w:szCs w:val="22"/>
          <w:lang w:val="es-BO" w:eastAsia="en-US"/>
        </w:rPr>
        <w:t xml:space="preserve"> emisión del Certificado de Control de Calidad por parte de la Unidad Solicitante y presentación de factura fiscal por el Proveedor.</w:t>
      </w:r>
    </w:p>
    <w:p w14:paraId="6A092B4A" w14:textId="77777777" w:rsidR="00DB30CE" w:rsidRPr="000B2877" w:rsidRDefault="00DB30CE" w:rsidP="00DB30CE">
      <w:pPr>
        <w:pStyle w:val="Prrafodelista"/>
        <w:tabs>
          <w:tab w:val="left" w:pos="1134"/>
        </w:tabs>
        <w:jc w:val="both"/>
        <w:rPr>
          <w:rFonts w:ascii="Tahoma" w:hAnsi="Tahoma" w:cs="Tahoma"/>
          <w:color w:val="004990"/>
          <w:sz w:val="22"/>
          <w:szCs w:val="22"/>
        </w:rPr>
      </w:pPr>
    </w:p>
    <w:p w14:paraId="1FA66E2D" w14:textId="7A6EF488" w:rsidR="007C1872" w:rsidRDefault="00EC685E" w:rsidP="00BC3B73">
      <w:pPr>
        <w:ind w:left="708"/>
        <w:jc w:val="both"/>
        <w:rPr>
          <w:rFonts w:ascii="Tahoma" w:hAnsi="Tahoma" w:cs="Tahoma"/>
          <w:b/>
          <w:color w:val="365F91"/>
          <w:sz w:val="28"/>
          <w:szCs w:val="28"/>
          <w:u w:val="single"/>
        </w:rPr>
      </w:pPr>
      <w:r w:rsidRPr="001835FC">
        <w:rPr>
          <w:rFonts w:ascii="Tahoma" w:hAnsi="Tahoma" w:cs="Tahoma"/>
          <w:b/>
          <w:color w:val="004990"/>
          <w:sz w:val="22"/>
          <w:szCs w:val="22"/>
        </w:rPr>
        <w:t xml:space="preserve">NOTA: </w:t>
      </w:r>
      <w:r w:rsidRPr="001835FC">
        <w:rPr>
          <w:rFonts w:ascii="Tahoma" w:hAnsi="Tahoma" w:cs="Tahoma"/>
          <w:color w:val="004990"/>
          <w:sz w:val="22"/>
          <w:szCs w:val="22"/>
        </w:rPr>
        <w:t>Para el presente proceso de contratación no aplican pagos adelantados por concepto de anticipos.</w:t>
      </w:r>
    </w:p>
    <w:p w14:paraId="0DA7EEAF" w14:textId="77777777" w:rsidR="00BC3B73" w:rsidRPr="00BC3B73" w:rsidRDefault="00BC3B73" w:rsidP="00BC3B73">
      <w:pPr>
        <w:ind w:left="708"/>
        <w:jc w:val="both"/>
        <w:rPr>
          <w:rFonts w:ascii="Tahoma" w:hAnsi="Tahoma" w:cs="Tahoma"/>
          <w:b/>
          <w:color w:val="365F91"/>
          <w:sz w:val="28"/>
          <w:szCs w:val="28"/>
          <w:u w:val="single"/>
        </w:rPr>
      </w:pPr>
    </w:p>
    <w:p w14:paraId="4EDD79F5" w14:textId="7CA2CCDE" w:rsidR="007C1872" w:rsidRPr="007C1872" w:rsidRDefault="007C1872" w:rsidP="007C1872">
      <w:pPr>
        <w:pStyle w:val="Prrafodelista"/>
        <w:numPr>
          <w:ilvl w:val="0"/>
          <w:numId w:val="71"/>
        </w:numPr>
        <w:jc w:val="both"/>
        <w:rPr>
          <w:rFonts w:ascii="Tahoma" w:hAnsi="Tahoma" w:cs="Tahoma"/>
          <w:b/>
          <w:color w:val="004990"/>
          <w:sz w:val="28"/>
          <w:szCs w:val="22"/>
        </w:rPr>
      </w:pPr>
      <w:r w:rsidRPr="007C1872">
        <w:rPr>
          <w:rFonts w:ascii="Tahoma" w:hAnsi="Tahoma" w:cs="Tahoma"/>
          <w:b/>
          <w:color w:val="004990"/>
          <w:sz w:val="28"/>
          <w:szCs w:val="22"/>
        </w:rPr>
        <w:t>Multas</w:t>
      </w:r>
    </w:p>
    <w:p w14:paraId="7575C4BC" w14:textId="0C9A50AB" w:rsidR="00EC685E" w:rsidRPr="007C1872" w:rsidRDefault="00EC685E" w:rsidP="007C1872">
      <w:pPr>
        <w:tabs>
          <w:tab w:val="left" w:pos="1418"/>
        </w:tabs>
        <w:jc w:val="both"/>
        <w:rPr>
          <w:rFonts w:ascii="Tahoma" w:hAnsi="Tahoma" w:cs="Tahoma"/>
          <w:b/>
          <w:color w:val="365F91"/>
          <w:sz w:val="28"/>
          <w:szCs w:val="28"/>
          <w:u w:val="single"/>
        </w:rPr>
      </w:pPr>
    </w:p>
    <w:p w14:paraId="7B3E120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Entel multará por el incumplimiento al CRONOGRAMA DE ENTREGAS REQUERIDO.</w:t>
      </w:r>
    </w:p>
    <w:p w14:paraId="1746E619"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La multa se calculará según lo siguiente:</w:t>
      </w:r>
      <w:r w:rsidRPr="005F63B9">
        <w:rPr>
          <w:rFonts w:ascii="Tahoma" w:hAnsi="Tahoma" w:cs="Tahoma"/>
          <w:color w:val="004990"/>
          <w:sz w:val="22"/>
          <w:szCs w:val="22"/>
        </w:rPr>
        <w:tab/>
      </w:r>
    </w:p>
    <w:p w14:paraId="15F60641" w14:textId="77777777" w:rsidR="00EC685E" w:rsidRPr="005F63B9" w:rsidRDefault="00EC685E" w:rsidP="007D6653">
      <w:pPr>
        <w:ind w:left="708"/>
        <w:jc w:val="both"/>
        <w:outlineLvl w:val="2"/>
        <w:rPr>
          <w:rFonts w:ascii="Tahoma" w:hAnsi="Tahoma" w:cs="Tahoma"/>
          <w:color w:val="004990"/>
          <w:sz w:val="22"/>
          <w:szCs w:val="22"/>
        </w:rPr>
      </w:pPr>
    </w:p>
    <w:p w14:paraId="1A5AB5CB" w14:textId="77777777" w:rsidR="00EC685E" w:rsidRPr="005F63B9" w:rsidRDefault="00EC685E" w:rsidP="007D6653">
      <w:pPr>
        <w:ind w:left="708"/>
        <w:jc w:val="both"/>
        <w:outlineLvl w:val="2"/>
        <w:rPr>
          <w:rFonts w:ascii="Tahoma" w:hAnsi="Tahoma" w:cs="Tahoma"/>
          <w:color w:val="004990"/>
          <w:sz w:val="22"/>
          <w:szCs w:val="22"/>
        </w:rPr>
      </w:pPr>
      <w:r w:rsidRPr="005F63B9">
        <w:rPr>
          <w:rFonts w:ascii="Tahoma" w:hAnsi="Tahoma" w:cs="Tahoma"/>
          <w:color w:val="004990"/>
          <w:sz w:val="22"/>
          <w:szCs w:val="22"/>
        </w:rPr>
        <w:t xml:space="preserve">Si existiesen atrasos o incumplimiento en los plazos de acuerdo </w:t>
      </w:r>
      <w:proofErr w:type="spellStart"/>
      <w:r w:rsidRPr="005F63B9">
        <w:rPr>
          <w:rFonts w:ascii="Tahoma" w:hAnsi="Tahoma" w:cs="Tahoma"/>
          <w:color w:val="004990"/>
          <w:sz w:val="22"/>
          <w:szCs w:val="22"/>
        </w:rPr>
        <w:t>a</w:t>
      </w:r>
      <w:proofErr w:type="spellEnd"/>
      <w:r w:rsidRPr="005F63B9">
        <w:rPr>
          <w:rFonts w:ascii="Tahoma" w:hAnsi="Tahoma" w:cs="Tahoma"/>
          <w:color w:val="004990"/>
          <w:sz w:val="22"/>
          <w:szCs w:val="22"/>
        </w:rPr>
        <w:t xml:space="preserve"> cronograma en la entrega de los bienes mencionado </w:t>
      </w:r>
      <w:r w:rsidRPr="00697D77">
        <w:rPr>
          <w:rFonts w:ascii="Tahoma" w:hAnsi="Tahoma" w:cs="Tahoma"/>
          <w:color w:val="004990"/>
          <w:sz w:val="22"/>
          <w:szCs w:val="22"/>
        </w:rPr>
        <w:t>en la Parte Técnica Parte II</w:t>
      </w:r>
      <w:r w:rsidRPr="005F63B9" w:rsidDel="00D431E5">
        <w:rPr>
          <w:rFonts w:ascii="Tahoma" w:hAnsi="Tahoma" w:cs="Tahoma"/>
          <w:color w:val="004990"/>
          <w:sz w:val="22"/>
          <w:szCs w:val="22"/>
        </w:rPr>
        <w:t xml:space="preserve"> </w:t>
      </w:r>
      <w:r>
        <w:rPr>
          <w:rFonts w:ascii="Tahoma" w:hAnsi="Tahoma" w:cs="Tahoma"/>
          <w:color w:val="004990"/>
          <w:sz w:val="22"/>
          <w:szCs w:val="22"/>
        </w:rPr>
        <w:t>a,</w:t>
      </w:r>
      <w:r w:rsidRPr="005F63B9">
        <w:rPr>
          <w:rFonts w:ascii="Tahoma" w:hAnsi="Tahoma" w:cs="Tahoma"/>
          <w:color w:val="004990"/>
          <w:sz w:val="22"/>
          <w:szCs w:val="22"/>
        </w:rPr>
        <w:t xml:space="preserve"> el Proveedor cancelará a ENTEL S.A. una multa por cada día calendario de retraso equivalente a 0.5 % (cero punto cinco por ciento) del monto </w:t>
      </w:r>
      <w:r>
        <w:rPr>
          <w:rFonts w:ascii="Tahoma" w:hAnsi="Tahoma" w:cs="Tahoma"/>
          <w:color w:val="004990"/>
          <w:sz w:val="22"/>
          <w:szCs w:val="22"/>
        </w:rPr>
        <w:t>del contrato</w:t>
      </w:r>
      <w:r w:rsidRPr="005F63B9">
        <w:rPr>
          <w:rFonts w:ascii="Tahoma" w:hAnsi="Tahoma" w:cs="Tahoma"/>
          <w:color w:val="004990"/>
          <w:sz w:val="22"/>
          <w:szCs w:val="22"/>
        </w:rPr>
        <w:t xml:space="preserve">, hasta un </w:t>
      </w:r>
      <w:r>
        <w:rPr>
          <w:rFonts w:ascii="Tahoma" w:hAnsi="Tahoma" w:cs="Tahoma"/>
          <w:color w:val="004990"/>
          <w:sz w:val="22"/>
          <w:szCs w:val="22"/>
        </w:rPr>
        <w:t>2</w:t>
      </w:r>
      <w:r w:rsidRPr="005F63B9">
        <w:rPr>
          <w:rFonts w:ascii="Tahoma" w:hAnsi="Tahoma" w:cs="Tahoma"/>
          <w:color w:val="004990"/>
          <w:sz w:val="22"/>
          <w:szCs w:val="22"/>
        </w:rPr>
        <w:t>0% (</w:t>
      </w:r>
      <w:r>
        <w:rPr>
          <w:rFonts w:ascii="Tahoma" w:hAnsi="Tahoma" w:cs="Tahoma"/>
          <w:color w:val="004990"/>
          <w:sz w:val="22"/>
          <w:szCs w:val="22"/>
        </w:rPr>
        <w:t>veinte</w:t>
      </w:r>
      <w:r w:rsidRPr="005F63B9">
        <w:rPr>
          <w:rFonts w:ascii="Tahoma" w:hAnsi="Tahoma" w:cs="Tahoma"/>
          <w:color w:val="004990"/>
          <w:sz w:val="22"/>
          <w:szCs w:val="22"/>
        </w:rPr>
        <w:t xml:space="preserve"> por ciento) del valor total </w:t>
      </w:r>
      <w:proofErr w:type="spellStart"/>
      <w:r w:rsidRPr="005F63B9">
        <w:rPr>
          <w:rFonts w:ascii="Tahoma" w:hAnsi="Tahoma" w:cs="Tahoma"/>
          <w:color w:val="004990"/>
          <w:sz w:val="22"/>
          <w:szCs w:val="22"/>
        </w:rPr>
        <w:t>del</w:t>
      </w:r>
      <w:r>
        <w:rPr>
          <w:rFonts w:ascii="Tahoma" w:hAnsi="Tahoma" w:cs="Tahoma"/>
          <w:color w:val="004990"/>
          <w:sz w:val="22"/>
          <w:szCs w:val="22"/>
        </w:rPr>
        <w:t>contrato</w:t>
      </w:r>
      <w:proofErr w:type="spellEnd"/>
      <w:r w:rsidRPr="005F63B9">
        <w:rPr>
          <w:rFonts w:ascii="Tahoma" w:hAnsi="Tahoma" w:cs="Tahoma"/>
          <w:color w:val="004990"/>
          <w:sz w:val="22"/>
          <w:szCs w:val="22"/>
        </w:rPr>
        <w:t xml:space="preserve">. Asimismo, ENTEL S.A. descontará la multa del pago en curso. La suma de las multas no podrá exceder en ningún caso el </w:t>
      </w:r>
      <w:r>
        <w:rPr>
          <w:rFonts w:ascii="Tahoma" w:hAnsi="Tahoma" w:cs="Tahoma"/>
          <w:color w:val="004990"/>
          <w:sz w:val="22"/>
          <w:szCs w:val="22"/>
        </w:rPr>
        <w:t>2</w:t>
      </w:r>
      <w:r w:rsidRPr="005F63B9">
        <w:rPr>
          <w:rFonts w:ascii="Tahoma" w:hAnsi="Tahoma" w:cs="Tahoma"/>
          <w:color w:val="004990"/>
          <w:sz w:val="22"/>
          <w:szCs w:val="22"/>
        </w:rPr>
        <w:t>0 por ciento (</w:t>
      </w:r>
      <w:r>
        <w:rPr>
          <w:rFonts w:ascii="Tahoma" w:hAnsi="Tahoma" w:cs="Tahoma"/>
          <w:color w:val="004990"/>
          <w:sz w:val="22"/>
          <w:szCs w:val="22"/>
        </w:rPr>
        <w:t>2</w:t>
      </w:r>
      <w:r w:rsidRPr="005F63B9">
        <w:rPr>
          <w:rFonts w:ascii="Tahoma" w:hAnsi="Tahoma" w:cs="Tahoma"/>
          <w:color w:val="004990"/>
          <w:sz w:val="22"/>
          <w:szCs w:val="22"/>
        </w:rPr>
        <w:t>0</w:t>
      </w:r>
      <w:r>
        <w:rPr>
          <w:rFonts w:ascii="Tahoma" w:hAnsi="Tahoma" w:cs="Tahoma"/>
          <w:color w:val="004990"/>
          <w:sz w:val="22"/>
          <w:szCs w:val="22"/>
        </w:rPr>
        <w:t xml:space="preserve"> </w:t>
      </w:r>
      <w:r w:rsidRPr="005F63B9">
        <w:rPr>
          <w:rFonts w:ascii="Tahoma" w:hAnsi="Tahoma" w:cs="Tahoma"/>
          <w:color w:val="004990"/>
          <w:sz w:val="22"/>
          <w:szCs w:val="22"/>
        </w:rPr>
        <w:t>(%)</w:t>
      </w:r>
      <w:r>
        <w:rPr>
          <w:rFonts w:ascii="Tahoma" w:hAnsi="Tahoma" w:cs="Tahoma"/>
          <w:color w:val="004990"/>
          <w:sz w:val="22"/>
          <w:szCs w:val="22"/>
        </w:rPr>
        <w:t xml:space="preserve"> </w:t>
      </w:r>
      <w:r w:rsidRPr="005F63B9">
        <w:rPr>
          <w:rFonts w:ascii="Tahoma" w:hAnsi="Tahoma" w:cs="Tahoma"/>
          <w:color w:val="004990"/>
          <w:sz w:val="22"/>
          <w:szCs w:val="22"/>
        </w:rPr>
        <w:t>del monto total del contrato, debiendo iniciar el proceso de resolución del mismo</w:t>
      </w:r>
      <w:r>
        <w:rPr>
          <w:rFonts w:ascii="Tahoma" w:hAnsi="Tahoma" w:cs="Tahoma"/>
          <w:color w:val="004990"/>
          <w:sz w:val="22"/>
          <w:szCs w:val="22"/>
        </w:rPr>
        <w:t>.</w:t>
      </w:r>
    </w:p>
    <w:p w14:paraId="18EFC5CE" w14:textId="77777777" w:rsidR="00EC685E" w:rsidRDefault="00EC685E" w:rsidP="00EC685E">
      <w:pPr>
        <w:spacing w:line="240" w:lineRule="atLeast"/>
        <w:contextualSpacing/>
        <w:jc w:val="both"/>
        <w:outlineLvl w:val="2"/>
        <w:rPr>
          <w:rFonts w:ascii="Tahoma" w:hAnsi="Tahoma" w:cs="Tahoma"/>
          <w:snapToGrid w:val="0"/>
          <w:color w:val="1F497D" w:themeColor="text2"/>
          <w:lang w:val="es-BO"/>
        </w:rPr>
      </w:pPr>
    </w:p>
    <w:p w14:paraId="41843C7D" w14:textId="77777777" w:rsidR="00EC685E" w:rsidRDefault="00EC685E" w:rsidP="00EC685E">
      <w:pPr>
        <w:rPr>
          <w:rFonts w:cs="Arial"/>
          <w:sz w:val="18"/>
          <w:szCs w:val="18"/>
          <w:lang w:val="es-BO"/>
        </w:rPr>
      </w:pPr>
    </w:p>
    <w:p w14:paraId="09115A49" w14:textId="77777777" w:rsidR="00EC685E" w:rsidRDefault="00EC685E" w:rsidP="00EC685E">
      <w:pPr>
        <w:rPr>
          <w:rFonts w:cs="Arial"/>
          <w:sz w:val="18"/>
          <w:szCs w:val="18"/>
          <w:lang w:val="es-BO"/>
        </w:rPr>
      </w:pPr>
    </w:p>
    <w:p w14:paraId="79C151F2" w14:textId="77777777" w:rsidR="00EC685E" w:rsidRDefault="00EC685E" w:rsidP="00EC685E">
      <w:pPr>
        <w:rPr>
          <w:rFonts w:cs="Arial"/>
          <w:sz w:val="18"/>
          <w:szCs w:val="18"/>
          <w:lang w:val="es-BO"/>
        </w:rPr>
      </w:pPr>
    </w:p>
    <w:p w14:paraId="0871B04C" w14:textId="77777777" w:rsidR="00EC685E" w:rsidRDefault="00EC685E" w:rsidP="00EC685E">
      <w:pPr>
        <w:rPr>
          <w:rFonts w:cs="Arial"/>
          <w:sz w:val="18"/>
          <w:szCs w:val="18"/>
          <w:lang w:val="es-BO"/>
        </w:rPr>
      </w:pPr>
    </w:p>
    <w:p w14:paraId="613D22F0" w14:textId="77777777" w:rsidR="00EC685E" w:rsidRPr="002275B2" w:rsidRDefault="00EC685E" w:rsidP="00EC685E">
      <w:pPr>
        <w:pStyle w:val="Ttulo1"/>
        <w:numPr>
          <w:ilvl w:val="0"/>
          <w:numId w:val="0"/>
        </w:numPr>
        <w:jc w:val="center"/>
        <w:rPr>
          <w:color w:val="004990"/>
          <w:sz w:val="28"/>
          <w:szCs w:val="28"/>
          <w:u w:val="none"/>
        </w:rPr>
      </w:pPr>
      <w:bookmarkStart w:id="43" w:name="_Toc330030631"/>
      <w:r w:rsidRPr="002275B2">
        <w:rPr>
          <w:color w:val="004990"/>
          <w:sz w:val="28"/>
          <w:szCs w:val="28"/>
          <w:u w:val="none"/>
        </w:rPr>
        <w:t>PARTE II</w:t>
      </w:r>
      <w:bookmarkEnd w:id="43"/>
    </w:p>
    <w:p w14:paraId="017232E6" w14:textId="77777777" w:rsidR="00EC685E" w:rsidRPr="002275B2" w:rsidRDefault="00EC685E" w:rsidP="00EC685E">
      <w:pPr>
        <w:rPr>
          <w:sz w:val="28"/>
          <w:szCs w:val="28"/>
          <w:lang w:val="es-MX"/>
        </w:rPr>
      </w:pPr>
    </w:p>
    <w:p w14:paraId="15174FA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3A56EEE4" w14:textId="77777777" w:rsidR="00EC685E" w:rsidRDefault="00EC685E" w:rsidP="00EC685E">
      <w:pPr>
        <w:rPr>
          <w:rFonts w:ascii="Tahoma" w:hAnsi="Tahoma" w:cs="Tahoma"/>
          <w:color w:val="004990"/>
          <w:lang w:val="pt-BR"/>
        </w:rPr>
      </w:pPr>
    </w:p>
    <w:p w14:paraId="34177B88" w14:textId="77777777" w:rsidR="00EC685E" w:rsidRPr="009C2DE5" w:rsidRDefault="00EC685E" w:rsidP="00EC685E">
      <w:pPr>
        <w:rPr>
          <w:rFonts w:ascii="Tahoma" w:hAnsi="Tahoma" w:cs="Tahoma"/>
          <w:color w:val="004990"/>
          <w:lang w:val="pt-BR"/>
        </w:rPr>
      </w:pPr>
    </w:p>
    <w:p w14:paraId="03EAD259"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62944DD0" w14:textId="77777777" w:rsidR="00EC685E" w:rsidRPr="009C2DE5" w:rsidRDefault="00EC685E" w:rsidP="00EC685E">
      <w:pPr>
        <w:pStyle w:val="Continuarlista"/>
        <w:ind w:left="426"/>
        <w:rPr>
          <w:rFonts w:ascii="Tahoma" w:hAnsi="Tahoma" w:cs="Tahoma"/>
          <w:color w:val="004990"/>
          <w:sz w:val="22"/>
          <w:szCs w:val="22"/>
          <w:lang w:val="es-ES_tradnl" w:bidi="en-US"/>
        </w:rPr>
      </w:pPr>
    </w:p>
    <w:p w14:paraId="6E7A0837"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14:paraId="5A9A1626"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w:t>
      </w:r>
      <w:r>
        <w:rPr>
          <w:rFonts w:ascii="Tahoma" w:hAnsi="Tahoma" w:cs="Tahoma"/>
          <w:color w:val="004990"/>
          <w:sz w:val="22"/>
          <w:szCs w:val="22"/>
          <w:lang w:val="es-ES_tradnl" w:bidi="en-US"/>
        </w:rPr>
        <w:t>cación será CUMPLE o NO CUMPLE.</w:t>
      </w:r>
    </w:p>
    <w:p w14:paraId="6450867F" w14:textId="77777777" w:rsidR="00EC685E" w:rsidRPr="009C2DE5" w:rsidRDefault="00EC685E" w:rsidP="00EC685E">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0044960D"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623D1104"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B967ED">
        <w:rPr>
          <w:rFonts w:ascii="Tahoma" w:hAnsi="Tahoma" w:cs="Tahoma"/>
          <w:color w:val="004990"/>
          <w:lang w:val="es-ES_tradnl"/>
        </w:rPr>
      </w:r>
      <w:r w:rsidR="00B967E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Requerido por ENTEL S.A.</w:t>
      </w:r>
    </w:p>
    <w:p w14:paraId="5BC2AB4F" w14:textId="77777777" w:rsidR="00EC685E" w:rsidRPr="009C2DE5" w:rsidRDefault="00EC685E" w:rsidP="00EC685E">
      <w:pPr>
        <w:ind w:left="295" w:firstLine="708"/>
        <w:rPr>
          <w:rFonts w:ascii="Tahoma" w:hAnsi="Tahoma" w:cs="Tahoma"/>
          <w:color w:val="004990"/>
          <w:lang w:val="es-ES_tradnl"/>
        </w:rPr>
      </w:pPr>
      <w:r w:rsidRPr="009C2DE5">
        <w:rPr>
          <w:rFonts w:ascii="Tahoma" w:hAnsi="Tahoma" w:cs="Tahoma"/>
          <w:color w:val="004990"/>
          <w:lang w:val="es-ES_tradnl"/>
        </w:rPr>
        <w:fldChar w:fldCharType="begin">
          <w:ffData>
            <w:name w:val="Casilla1"/>
            <w:enabled/>
            <w:calcOnExit w:val="0"/>
            <w:checkBox>
              <w:sizeAuto/>
              <w:default w:val="1"/>
            </w:checkBox>
          </w:ffData>
        </w:fldChar>
      </w:r>
      <w:r w:rsidRPr="009C2DE5">
        <w:rPr>
          <w:rFonts w:ascii="Tahoma" w:hAnsi="Tahoma" w:cs="Tahoma"/>
          <w:color w:val="004990"/>
          <w:lang w:val="es-ES_tradnl"/>
        </w:rPr>
        <w:instrText xml:space="preserve"> FORMCHECKBOX </w:instrText>
      </w:r>
      <w:r w:rsidR="00B967ED">
        <w:rPr>
          <w:rFonts w:ascii="Tahoma" w:hAnsi="Tahoma" w:cs="Tahoma"/>
          <w:color w:val="004990"/>
          <w:lang w:val="es-ES_tradnl"/>
        </w:rPr>
      </w:r>
      <w:r w:rsidR="00B967ED">
        <w:rPr>
          <w:rFonts w:ascii="Tahoma" w:hAnsi="Tahoma" w:cs="Tahoma"/>
          <w:color w:val="004990"/>
          <w:lang w:val="es-ES_tradnl"/>
        </w:rPr>
        <w:fldChar w:fldCharType="separate"/>
      </w:r>
      <w:r w:rsidRPr="009C2DE5">
        <w:rPr>
          <w:rFonts w:ascii="Tahoma" w:hAnsi="Tahoma" w:cs="Tahoma"/>
          <w:color w:val="004990"/>
          <w:lang w:val="es-ES_tradnl"/>
        </w:rPr>
        <w:fldChar w:fldCharType="end"/>
      </w:r>
      <w:r w:rsidRPr="009C2DE5">
        <w:rPr>
          <w:rFonts w:ascii="Tahoma" w:hAnsi="Tahoma" w:cs="Tahoma"/>
          <w:color w:val="004990"/>
          <w:lang w:val="es-ES_tradnl"/>
        </w:rPr>
        <w:tab/>
        <w:t>: No requerido por ENTEL S.A.</w:t>
      </w:r>
    </w:p>
    <w:p w14:paraId="5632CA4B" w14:textId="77777777" w:rsidR="00EC685E" w:rsidRPr="009C2DE5" w:rsidRDefault="00EC685E" w:rsidP="00EC685E">
      <w:pPr>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75877BDB" w14:textId="77777777" w:rsidR="00EC685E" w:rsidRPr="009C2DE5" w:rsidRDefault="00EC685E" w:rsidP="00EC685E">
      <w:pPr>
        <w:jc w:val="both"/>
        <w:rPr>
          <w:rFonts w:ascii="Tahoma" w:hAnsi="Tahoma" w:cs="Tahoma"/>
          <w:color w:val="004990"/>
          <w:lang w:val="es-ES_tradnl"/>
        </w:rPr>
      </w:pPr>
    </w:p>
    <w:p w14:paraId="69A76DE0" w14:textId="77777777" w:rsidR="00EC685E" w:rsidRPr="000F398D" w:rsidRDefault="00EC685E" w:rsidP="00EC685E">
      <w:pPr>
        <w:jc w:val="center"/>
        <w:rPr>
          <w:rFonts w:ascii="Tahoma" w:hAnsi="Tahoma" w:cs="Tahoma"/>
          <w:b/>
          <w:color w:val="004990"/>
        </w:rPr>
      </w:pPr>
      <w:r w:rsidRPr="000F398D">
        <w:rPr>
          <w:rFonts w:ascii="Tahoma" w:hAnsi="Tahoma" w:cs="Tahoma"/>
          <w:b/>
          <w:color w:val="004990"/>
        </w:rPr>
        <w:t>Aplíquese las siguientes condiciones</w:t>
      </w: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EC685E" w:rsidRPr="00E678E5" w14:paraId="36EB8E34" w14:textId="77777777" w:rsidTr="00EC685E">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72F2B2D" w14:textId="77777777" w:rsidR="00EC685E" w:rsidRDefault="00EC685E" w:rsidP="00EC685E">
            <w:pPr>
              <w:jc w:val="center"/>
              <w:rPr>
                <w:rFonts w:ascii="Tahoma" w:hAnsi="Tahoma" w:cs="Tahoma"/>
                <w:b/>
                <w:bCs/>
                <w:szCs w:val="18"/>
                <w:lang w:eastAsia="es-BO"/>
              </w:rPr>
            </w:pPr>
            <w:r w:rsidRPr="00E678E5">
              <w:rPr>
                <w:rFonts w:ascii="Tahoma" w:hAnsi="Tahoma" w:cs="Tahoma"/>
                <w:b/>
                <w:bCs/>
                <w:szCs w:val="18"/>
                <w:lang w:eastAsia="es-BO"/>
              </w:rPr>
              <w:t>REQUERIMIENTO DE ENTEL S.A.</w:t>
            </w:r>
          </w:p>
          <w:p w14:paraId="47984067" w14:textId="77777777" w:rsidR="00EC685E" w:rsidRPr="00E678E5" w:rsidRDefault="00EC685E" w:rsidP="00EC685E">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EC685E" w:rsidRPr="00E678E5" w14:paraId="797E587A" w14:textId="77777777" w:rsidTr="00EC685E">
        <w:trPr>
          <w:trHeight w:val="315"/>
          <w:jc w:val="center"/>
        </w:trPr>
        <w:tc>
          <w:tcPr>
            <w:tcW w:w="9096" w:type="dxa"/>
            <w:tcBorders>
              <w:top w:val="single" w:sz="4" w:space="0" w:color="FFFFFF"/>
            </w:tcBorders>
            <w:shd w:val="clear" w:color="auto" w:fill="auto"/>
            <w:vAlign w:val="center"/>
          </w:tcPr>
          <w:p w14:paraId="05BB321E"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presente </w:t>
            </w:r>
            <w:r w:rsidRPr="001835FC">
              <w:rPr>
                <w:rFonts w:ascii="Tahoma" w:hAnsi="Tahoma" w:cs="Tahoma"/>
                <w:color w:val="1F497D"/>
                <w:sz w:val="18"/>
              </w:rPr>
              <w:t>documento</w:t>
            </w:r>
            <w:r w:rsidRPr="00EC14A6">
              <w:rPr>
                <w:rFonts w:ascii="Tahoma" w:hAnsi="Tahoma" w:cs="Tahoma"/>
                <w:color w:val="1F497D"/>
                <w:sz w:val="18"/>
              </w:rPr>
              <w:t xml:space="preserve"> de especificaciones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EC685E" w:rsidRPr="00E678E5" w14:paraId="69907215" w14:textId="77777777" w:rsidTr="00EC685E">
        <w:trPr>
          <w:trHeight w:val="578"/>
          <w:jc w:val="center"/>
        </w:trPr>
        <w:tc>
          <w:tcPr>
            <w:tcW w:w="9096" w:type="dxa"/>
            <w:shd w:val="clear" w:color="auto" w:fill="auto"/>
            <w:vAlign w:val="center"/>
          </w:tcPr>
          <w:p w14:paraId="7F152745"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1.2. </w:t>
            </w:r>
            <w:r w:rsidRPr="00EC14A6">
              <w:rPr>
                <w:rFonts w:ascii="Tahoma" w:hAnsi="Tahoma" w:cs="Tahoma"/>
                <w:color w:val="1F497D"/>
                <w:sz w:val="18"/>
              </w:rPr>
              <w:t>ENTEL S.A. se reserva el derecho de realizar la adjudicación total o parcial del objeto del presente documento de acuerdo a la mejor solución técnico – económica y a los intereses de ENTEL S.A.</w:t>
            </w:r>
          </w:p>
        </w:tc>
      </w:tr>
      <w:tr w:rsidR="00EC685E" w:rsidRPr="00E678E5" w14:paraId="678C4D89" w14:textId="77777777" w:rsidTr="00EC685E">
        <w:trPr>
          <w:trHeight w:val="999"/>
          <w:jc w:val="center"/>
        </w:trPr>
        <w:tc>
          <w:tcPr>
            <w:tcW w:w="9096" w:type="dxa"/>
            <w:shd w:val="clear" w:color="auto" w:fill="auto"/>
            <w:vAlign w:val="center"/>
          </w:tcPr>
          <w:p w14:paraId="65757EBF"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1.3. </w:t>
            </w:r>
            <w:r w:rsidRPr="00EC14A6">
              <w:rPr>
                <w:rFonts w:ascii="Tahoma" w:hAnsi="Tahoma" w:cs="Tahoma"/>
                <w:color w:val="1F497D"/>
                <w:sz w:val="18"/>
              </w:rPr>
              <w:t xml:space="preserve">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w:t>
            </w:r>
            <w:r>
              <w:rPr>
                <w:rFonts w:ascii="Tahoma" w:hAnsi="Tahoma" w:cs="Tahoma"/>
                <w:color w:val="1F497D"/>
                <w:sz w:val="18"/>
              </w:rPr>
              <w:t>15</w:t>
            </w:r>
            <w:r w:rsidRPr="00EC14A6">
              <w:rPr>
                <w:rFonts w:ascii="Tahoma" w:hAnsi="Tahoma" w:cs="Tahoma"/>
                <w:color w:val="1F497D"/>
                <w:sz w:val="18"/>
              </w:rPr>
              <w:t xml:space="preserve"> días calendario, a partir de la fecha de adjudicación</w:t>
            </w:r>
            <w:r>
              <w:rPr>
                <w:rFonts w:ascii="Tahoma" w:hAnsi="Tahoma" w:cs="Tahoma"/>
                <w:color w:val="1F497D"/>
                <w:sz w:val="18"/>
              </w:rPr>
              <w:t>.</w:t>
            </w:r>
          </w:p>
        </w:tc>
      </w:tr>
      <w:tr w:rsidR="00EC685E" w:rsidRPr="00E678E5" w14:paraId="426F0488" w14:textId="77777777" w:rsidTr="00EC685E">
        <w:trPr>
          <w:trHeight w:val="315"/>
          <w:jc w:val="center"/>
        </w:trPr>
        <w:tc>
          <w:tcPr>
            <w:tcW w:w="9096" w:type="dxa"/>
            <w:shd w:val="clear" w:color="auto" w:fill="auto"/>
            <w:vAlign w:val="center"/>
          </w:tcPr>
          <w:p w14:paraId="0C876D0B" w14:textId="77777777" w:rsidR="00EC685E" w:rsidRPr="00EC14A6" w:rsidRDefault="00EC685E" w:rsidP="00EC685E">
            <w:pPr>
              <w:jc w:val="both"/>
              <w:rPr>
                <w:rFonts w:ascii="Tahoma" w:hAnsi="Tahoma" w:cs="Tahoma"/>
                <w:b/>
                <w:bCs/>
                <w:color w:val="1F497D"/>
                <w:sz w:val="18"/>
                <w:lang w:eastAsia="es-BO"/>
              </w:rPr>
            </w:pPr>
            <w:r w:rsidRPr="00EC14A6">
              <w:rPr>
                <w:rFonts w:ascii="Tahoma" w:hAnsi="Tahoma" w:cs="Tahoma"/>
                <w:b/>
                <w:color w:val="1F497D"/>
                <w:sz w:val="18"/>
              </w:rPr>
              <w:t xml:space="preserve">1.4. </w:t>
            </w:r>
            <w:r w:rsidRPr="00EC14A6">
              <w:rPr>
                <w:rFonts w:ascii="Tahoma" w:hAnsi="Tahoma" w:cs="Tahoma"/>
                <w:color w:val="1F497D"/>
                <w:sz w:val="18"/>
              </w:rPr>
              <w:t>La propuesta debe garantizar que todos los bienes ofertados cumplan con todas las recomendaciones, estándares y normas de organismos nacionales e internacionales reconocidos en el área de telecomunicaciones</w:t>
            </w:r>
            <w:r w:rsidRPr="00EC14A6">
              <w:rPr>
                <w:rFonts w:ascii="Tahoma" w:hAnsi="Tahoma" w:cs="Tahoma"/>
                <w:b/>
                <w:i/>
                <w:color w:val="1F497D"/>
                <w:sz w:val="18"/>
                <w:highlight w:val="lightGray"/>
              </w:rPr>
              <w:t xml:space="preserve"> </w:t>
            </w:r>
          </w:p>
        </w:tc>
      </w:tr>
    </w:tbl>
    <w:p w14:paraId="380D9E76" w14:textId="77777777" w:rsidR="00EC685E" w:rsidRPr="00406C04" w:rsidRDefault="00EC685E" w:rsidP="00EC685E">
      <w:pPr>
        <w:rPr>
          <w:lang w:eastAsia="en-US"/>
        </w:rPr>
      </w:pPr>
    </w:p>
    <w:p w14:paraId="7D84F286" w14:textId="77777777" w:rsidR="00EC685E" w:rsidRPr="009C2DE5"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 xml:space="preserve">FORMA DE CALIFICACIÓN    </w:t>
      </w:r>
    </w:p>
    <w:p w14:paraId="705900D4"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En los incisos marcados como MANDATORIO, la calificación será CUMPLE o NO CUMPLE. Mientras que los incisos marcados como CALIFICABLE se basarán en la tabla de calificación de Criterios Mandatorios Calificables y las fórmulas de calificación adjuntas a este documento.</w:t>
      </w:r>
    </w:p>
    <w:p w14:paraId="2181B27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A continuación se definen las palabras CUMPLE, NO CUMPLE:</w:t>
      </w:r>
    </w:p>
    <w:p w14:paraId="07A9276D"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lastRenderedPageBreak/>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7F5A350B"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NO CUMPLE. Define que no satisface parcial o completamente el requisito técnico solicitado.</w:t>
      </w:r>
    </w:p>
    <w:p w14:paraId="42B1ECE5" w14:textId="77777777" w:rsidR="00EC685E" w:rsidRDefault="00EC685E" w:rsidP="00EC685E">
      <w:pPr>
        <w:pStyle w:val="Continuarlista"/>
        <w:ind w:left="426"/>
        <w:rPr>
          <w:rFonts w:ascii="Tahoma" w:hAnsi="Tahoma" w:cs="Tahoma"/>
          <w:color w:val="365F91"/>
          <w:sz w:val="22"/>
          <w:szCs w:val="22"/>
        </w:rPr>
      </w:pPr>
    </w:p>
    <w:p w14:paraId="3ED9D772" w14:textId="77777777" w:rsidR="00EC685E" w:rsidRDefault="00EC685E" w:rsidP="00EC685E">
      <w:pPr>
        <w:pStyle w:val="Continuarlista"/>
        <w:numPr>
          <w:ilvl w:val="0"/>
          <w:numId w:val="13"/>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462B0A7A" w14:textId="77777777" w:rsidR="000B2877"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Pr="001835FC">
        <w:rPr>
          <w:rFonts w:ascii="Tahoma" w:hAnsi="Tahoma" w:cs="Tahoma"/>
          <w:color w:val="004990"/>
          <w:sz w:val="22"/>
          <w:szCs w:val="22"/>
        </w:rPr>
        <w:t xml:space="preserve">70% </w:t>
      </w:r>
      <w:r>
        <w:rPr>
          <w:rFonts w:ascii="Tahoma" w:hAnsi="Tahoma" w:cs="Tahoma"/>
          <w:color w:val="004990"/>
          <w:sz w:val="22"/>
          <w:szCs w:val="22"/>
        </w:rPr>
        <w:t>del total de la calificación cuando existan criterios calificables, caso contrario su calificación corresponde al cien (100) por ciento.</w:t>
      </w:r>
    </w:p>
    <w:p w14:paraId="7C3DD0E5" w14:textId="77777777" w:rsidR="00EC685E" w:rsidRDefault="00EC685E" w:rsidP="000B2877">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6A83D494" w14:textId="77777777" w:rsidR="00EC685E" w:rsidRDefault="00EC685E" w:rsidP="00EC685E">
      <w:pPr>
        <w:pStyle w:val="Continuarlista"/>
        <w:numPr>
          <w:ilvl w:val="0"/>
          <w:numId w:val="13"/>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14:paraId="5E7F277A" w14:textId="77777777" w:rsidR="00EC685E" w:rsidRDefault="00EC685E" w:rsidP="00EC685E">
      <w:pPr>
        <w:pStyle w:val="Continuarlista"/>
        <w:spacing w:before="120" w:after="0"/>
        <w:ind w:left="426"/>
        <w:rPr>
          <w:rFonts w:ascii="Tahoma" w:hAnsi="Tahoma" w:cs="Tahoma"/>
          <w:color w:val="004990"/>
          <w:sz w:val="22"/>
          <w:szCs w:val="22"/>
        </w:rPr>
      </w:pPr>
      <w:r>
        <w:rPr>
          <w:rFonts w:ascii="Tahoma" w:hAnsi="Tahoma" w:cs="Tahoma"/>
          <w:color w:val="004990"/>
          <w:sz w:val="22"/>
          <w:szCs w:val="22"/>
        </w:rPr>
        <w:t xml:space="preserve">Los criterios Calificables, tendrán una ponderación de </w:t>
      </w:r>
      <w:r w:rsidRPr="00697D77">
        <w:rPr>
          <w:rFonts w:ascii="Tahoma" w:hAnsi="Tahoma" w:cs="Tahoma"/>
          <w:color w:val="004990"/>
          <w:sz w:val="22"/>
          <w:szCs w:val="22"/>
        </w:rPr>
        <w:t>30% (Treinta por ciento)</w:t>
      </w:r>
      <w:r>
        <w:rPr>
          <w:rFonts w:ascii="Tahoma" w:hAnsi="Tahoma" w:cs="Tahoma"/>
          <w:color w:val="004990"/>
          <w:sz w:val="22"/>
          <w:szCs w:val="22"/>
        </w:rPr>
        <w:t xml:space="preserve"> y serán evaluados de acuerdo a las siguientes formulas.</w:t>
      </w:r>
    </w:p>
    <w:p w14:paraId="4F1A5ADF" w14:textId="77777777" w:rsidR="00EC685E" w:rsidRDefault="00EC685E" w:rsidP="00EC685E">
      <w:pPr>
        <w:pStyle w:val="Continuarlista"/>
        <w:spacing w:before="120" w:after="0"/>
        <w:ind w:left="426"/>
        <w:rPr>
          <w:rFonts w:ascii="Tahoma" w:hAnsi="Tahoma" w:cs="Tahoma"/>
          <w:color w:val="004990"/>
          <w:sz w:val="22"/>
          <w:szCs w:val="22"/>
        </w:rPr>
      </w:pPr>
    </w:p>
    <w:p w14:paraId="411CF7E6" w14:textId="77777777" w:rsidR="00EC685E" w:rsidRDefault="00EC685E" w:rsidP="00EC685E">
      <w:pPr>
        <w:pStyle w:val="Continuarlista"/>
        <w:numPr>
          <w:ilvl w:val="0"/>
          <w:numId w:val="14"/>
        </w:numPr>
        <w:spacing w:before="120" w:after="0"/>
        <w:rPr>
          <w:rFonts w:ascii="Tahoma" w:hAnsi="Tahoma" w:cs="Tahoma"/>
          <w:color w:val="004990"/>
          <w:sz w:val="22"/>
          <w:szCs w:val="22"/>
        </w:rPr>
      </w:pPr>
      <w:r>
        <w:rPr>
          <w:rFonts w:ascii="Tahoma" w:hAnsi="Tahoma" w:cs="Tahoma"/>
          <w:color w:val="004990"/>
          <w:sz w:val="22"/>
          <w:szCs w:val="22"/>
        </w:rPr>
        <w:t>La fórmula para los puntos MANDATORIOS CALIFICABLES, en los que ENTEL S.A. requiere menor tiempo/sensibilidad y otros es:</w:t>
      </w:r>
    </w:p>
    <w:p w14:paraId="0F5F190F" w14:textId="77777777" w:rsidR="00EC685E" w:rsidRDefault="00EC685E" w:rsidP="00EC685E">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w14:anchorId="5F129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2.25pt" o:ole="" o:allowoverlap="f">
            <v:imagedata r:id="rId15" o:title=""/>
          </v:shape>
          <o:OLEObject Type="Embed" ProgID="Equation.3" ShapeID="_x0000_i1025" DrawAspect="Content" ObjectID="_1559396190" r:id="rId16"/>
        </w:object>
      </w:r>
    </w:p>
    <w:p w14:paraId="4E511A82" w14:textId="77777777" w:rsidR="00EC685E" w:rsidRDefault="00EC685E" w:rsidP="00EC685E">
      <w:pPr>
        <w:pStyle w:val="Continuarlista"/>
        <w:spacing w:before="120" w:after="0"/>
        <w:ind w:left="1351" w:firstLine="65"/>
        <w:jc w:val="left"/>
        <w:rPr>
          <w:rFonts w:ascii="Tahoma" w:hAnsi="Tahoma" w:cs="Tahoma"/>
          <w:color w:val="004990"/>
          <w:sz w:val="22"/>
          <w:szCs w:val="22"/>
        </w:rPr>
      </w:pPr>
      <w:r>
        <w:rPr>
          <w:rFonts w:ascii="Tahoma" w:hAnsi="Tahoma" w:cs="Tahoma"/>
          <w:color w:val="004990"/>
          <w:sz w:val="22"/>
          <w:szCs w:val="22"/>
        </w:rPr>
        <w:t>Dónde:</w:t>
      </w:r>
    </w:p>
    <w:p w14:paraId="1872C0B3" w14:textId="77777777" w:rsidR="00EC685E" w:rsidRDefault="00EC685E" w:rsidP="00EC685E">
      <w:pPr>
        <w:pStyle w:val="Continuarlista"/>
        <w:spacing w:after="0"/>
        <w:ind w:left="2058"/>
        <w:jc w:val="left"/>
        <w:rPr>
          <w:rFonts w:ascii="Tahoma" w:hAnsi="Tahoma" w:cs="Tahoma"/>
          <w:color w:val="004990"/>
          <w:sz w:val="22"/>
          <w:szCs w:val="22"/>
        </w:rPr>
      </w:pPr>
      <w:proofErr w:type="spellStart"/>
      <w:r>
        <w:rPr>
          <w:rFonts w:ascii="Tahoma" w:hAnsi="Tahoma" w:cs="Tahoma"/>
          <w:color w:val="004990"/>
          <w:sz w:val="22"/>
          <w:szCs w:val="22"/>
        </w:rPr>
        <w:t>C_Mínima</w:t>
      </w:r>
      <w:proofErr w:type="spellEnd"/>
      <w:r>
        <w:rPr>
          <w:rFonts w:ascii="Tahoma" w:hAnsi="Tahoma" w:cs="Tahoma"/>
          <w:color w:val="004990"/>
          <w:sz w:val="22"/>
          <w:szCs w:val="22"/>
        </w:rPr>
        <w:t xml:space="preserve"> = Cantidad mínima ofrecida de todas las propuestas.</w:t>
      </w:r>
    </w:p>
    <w:p w14:paraId="055753D8" w14:textId="77777777" w:rsidR="00EC685E" w:rsidRDefault="00EC685E" w:rsidP="00EC685E">
      <w:pPr>
        <w:pStyle w:val="Continuarlista"/>
        <w:spacing w:after="0"/>
        <w:ind w:left="2058"/>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02383D85" w14:textId="77777777" w:rsidR="00EC685E" w:rsidRDefault="00EC685E" w:rsidP="00EC685E">
      <w:pPr>
        <w:pStyle w:val="Continuarlista"/>
        <w:spacing w:after="0"/>
        <w:ind w:left="2058"/>
        <w:jc w:val="left"/>
        <w:rPr>
          <w:rFonts w:ascii="Tahoma" w:hAnsi="Tahoma" w:cs="Tahoma"/>
          <w:color w:val="004990"/>
          <w:sz w:val="22"/>
          <w:szCs w:val="22"/>
        </w:rPr>
      </w:pPr>
      <w:r>
        <w:rPr>
          <w:rFonts w:ascii="Tahoma" w:hAnsi="Tahoma" w:cs="Tahoma"/>
          <w:color w:val="004990"/>
          <w:sz w:val="22"/>
          <w:szCs w:val="22"/>
        </w:rPr>
        <w:t xml:space="preserve">Ponderación = De acuerdo a tabla de Calificación Técnica </w:t>
      </w:r>
    </w:p>
    <w:p w14:paraId="429CC5B2" w14:textId="77777777" w:rsidR="00EC685E" w:rsidRPr="00BC6DDE" w:rsidRDefault="00EC685E" w:rsidP="00EC685E">
      <w:pPr>
        <w:pStyle w:val="Prrafodelista"/>
        <w:numPr>
          <w:ilvl w:val="0"/>
          <w:numId w:val="15"/>
        </w:numPr>
        <w:spacing w:before="120"/>
        <w:jc w:val="both"/>
        <w:rPr>
          <w:rFonts w:ascii="Tahoma" w:hAnsi="Tahoma" w:cs="Tahoma"/>
          <w:vanish/>
          <w:color w:val="004990"/>
          <w:sz w:val="22"/>
          <w:szCs w:val="22"/>
          <w:lang w:val="es-BO"/>
        </w:rPr>
      </w:pPr>
    </w:p>
    <w:p w14:paraId="13592838" w14:textId="77777777" w:rsidR="00EC685E" w:rsidRDefault="00EC685E" w:rsidP="00EC685E">
      <w:pPr>
        <w:pStyle w:val="Continuarlista"/>
        <w:numPr>
          <w:ilvl w:val="0"/>
          <w:numId w:val="15"/>
        </w:numPr>
        <w:spacing w:before="120" w:after="0"/>
        <w:rPr>
          <w:rFonts w:ascii="Tahoma" w:hAnsi="Tahoma" w:cs="Tahoma"/>
          <w:color w:val="004990"/>
          <w:sz w:val="22"/>
          <w:szCs w:val="22"/>
        </w:rPr>
      </w:pPr>
      <w:r>
        <w:rPr>
          <w:rFonts w:ascii="Tahoma" w:hAnsi="Tahoma" w:cs="Tahoma"/>
          <w:color w:val="004990"/>
          <w:sz w:val="22"/>
          <w:szCs w:val="22"/>
        </w:rPr>
        <w:t xml:space="preserve"> La fórmula para la calificación de ítems en los que ENTEL S.A. requiere la mayor cantidad/capacidad y otros es:</w:t>
      </w:r>
    </w:p>
    <w:p w14:paraId="5E689BB2" w14:textId="77777777" w:rsidR="00EC685E" w:rsidRDefault="00EC685E" w:rsidP="00EC685E">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w14:anchorId="67C01F56">
          <v:shape id="_x0000_i1026" type="#_x0000_t75" style="width:125.25pt;height:30pt" o:ole="">
            <v:imagedata r:id="rId17" o:title=""/>
          </v:shape>
          <o:OLEObject Type="Embed" ProgID="Equation.3" ShapeID="_x0000_i1026" DrawAspect="Content" ObjectID="_1559396191" r:id="rId18"/>
        </w:object>
      </w:r>
    </w:p>
    <w:p w14:paraId="6E29F412" w14:textId="77777777" w:rsidR="00EC685E" w:rsidRDefault="00EC685E" w:rsidP="00EC685E">
      <w:pPr>
        <w:pStyle w:val="Continuarlista"/>
        <w:spacing w:after="0"/>
        <w:ind w:left="1351" w:firstLine="65"/>
        <w:jc w:val="left"/>
        <w:rPr>
          <w:rFonts w:ascii="Tahoma" w:hAnsi="Tahoma" w:cs="Tahoma"/>
          <w:color w:val="004990"/>
          <w:sz w:val="22"/>
          <w:szCs w:val="22"/>
        </w:rPr>
      </w:pPr>
      <w:r>
        <w:rPr>
          <w:rFonts w:ascii="Tahoma" w:hAnsi="Tahoma" w:cs="Tahoma"/>
          <w:color w:val="004990"/>
          <w:sz w:val="22"/>
          <w:szCs w:val="22"/>
        </w:rPr>
        <w:t>Dónde:</w:t>
      </w:r>
    </w:p>
    <w:p w14:paraId="5A8552C5" w14:textId="77777777" w:rsidR="00EC685E" w:rsidRDefault="00EC685E" w:rsidP="00EC685E">
      <w:pPr>
        <w:pStyle w:val="Continuarlista"/>
        <w:spacing w:after="0"/>
        <w:ind w:left="2059"/>
        <w:jc w:val="left"/>
        <w:rPr>
          <w:rFonts w:ascii="Tahoma" w:hAnsi="Tahoma" w:cs="Tahoma"/>
          <w:color w:val="004990"/>
          <w:sz w:val="22"/>
          <w:szCs w:val="22"/>
        </w:rPr>
      </w:pPr>
      <w:proofErr w:type="spellStart"/>
      <w:r>
        <w:rPr>
          <w:rFonts w:ascii="Tahoma" w:hAnsi="Tahoma" w:cs="Tahoma"/>
          <w:color w:val="004990"/>
          <w:sz w:val="22"/>
          <w:szCs w:val="22"/>
        </w:rPr>
        <w:t>C_Ofrecida</w:t>
      </w:r>
      <w:proofErr w:type="spellEnd"/>
      <w:r>
        <w:rPr>
          <w:rFonts w:ascii="Tahoma" w:hAnsi="Tahoma" w:cs="Tahoma"/>
          <w:color w:val="004990"/>
          <w:sz w:val="22"/>
          <w:szCs w:val="22"/>
        </w:rPr>
        <w:t xml:space="preserve"> = Cantidad ofrecida en la propuesta.</w:t>
      </w:r>
    </w:p>
    <w:p w14:paraId="47C52FB3" w14:textId="77777777" w:rsidR="00EC685E" w:rsidRDefault="00EC685E" w:rsidP="00EC685E">
      <w:pPr>
        <w:pStyle w:val="Continuarlista"/>
        <w:spacing w:after="0"/>
        <w:ind w:left="2059"/>
        <w:jc w:val="left"/>
        <w:rPr>
          <w:rFonts w:ascii="Tahoma" w:hAnsi="Tahoma" w:cs="Tahoma"/>
          <w:color w:val="004990"/>
          <w:sz w:val="22"/>
          <w:szCs w:val="22"/>
        </w:rPr>
      </w:pPr>
      <w:proofErr w:type="spellStart"/>
      <w:r>
        <w:rPr>
          <w:rFonts w:ascii="Tahoma" w:hAnsi="Tahoma" w:cs="Tahoma"/>
          <w:color w:val="004990"/>
          <w:sz w:val="22"/>
          <w:szCs w:val="22"/>
        </w:rPr>
        <w:t>C_Máxima</w:t>
      </w:r>
      <w:proofErr w:type="spellEnd"/>
      <w:r>
        <w:rPr>
          <w:rFonts w:ascii="Tahoma" w:hAnsi="Tahoma" w:cs="Tahoma"/>
          <w:color w:val="004990"/>
          <w:sz w:val="22"/>
          <w:szCs w:val="22"/>
        </w:rPr>
        <w:t xml:space="preserve"> = Cantidad máxima ofrecida de todas las propuestas.</w:t>
      </w:r>
    </w:p>
    <w:p w14:paraId="72C3C196" w14:textId="77777777" w:rsidR="00EC685E" w:rsidRPr="00FD360A" w:rsidRDefault="00EC685E" w:rsidP="00EC685E">
      <w:pPr>
        <w:pStyle w:val="Continuarlista"/>
        <w:spacing w:after="0"/>
        <w:ind w:left="2059"/>
        <w:jc w:val="left"/>
        <w:rPr>
          <w:rFonts w:ascii="Tahoma" w:hAnsi="Tahoma" w:cs="Tahoma"/>
          <w:color w:val="004990"/>
          <w:sz w:val="22"/>
          <w:szCs w:val="22"/>
        </w:rPr>
      </w:pPr>
      <w:r>
        <w:rPr>
          <w:rFonts w:ascii="Tahoma" w:hAnsi="Tahoma" w:cs="Tahoma"/>
          <w:color w:val="004990"/>
          <w:sz w:val="22"/>
          <w:szCs w:val="22"/>
        </w:rPr>
        <w:t>Ponderación = De acuerdo a tabla de Calificación Técnica</w:t>
      </w:r>
    </w:p>
    <w:p w14:paraId="5AE69658" w14:textId="77777777" w:rsidR="00EC685E" w:rsidRPr="009C2DE5" w:rsidRDefault="00EC685E" w:rsidP="00EC685E">
      <w:pPr>
        <w:jc w:val="both"/>
        <w:rPr>
          <w:rFonts w:ascii="Tahoma" w:hAnsi="Tahoma" w:cs="Tahoma"/>
          <w:color w:val="004990"/>
          <w:highlight w:val="yellow"/>
          <w:lang w:val="es-BO"/>
        </w:rPr>
      </w:pPr>
    </w:p>
    <w:p w14:paraId="5B229BBD" w14:textId="77777777" w:rsidR="00EC685E" w:rsidRDefault="00EC685E" w:rsidP="00EC685E">
      <w:pPr>
        <w:pStyle w:val="TITULOS"/>
        <w:numPr>
          <w:ilvl w:val="0"/>
          <w:numId w:val="9"/>
        </w:numPr>
        <w:spacing w:after="0"/>
        <w:ind w:left="426" w:hanging="426"/>
        <w:rPr>
          <w:rFonts w:ascii="Tahoma" w:hAnsi="Tahoma" w:cs="Tahoma"/>
          <w:color w:val="004990"/>
          <w:sz w:val="22"/>
          <w:szCs w:val="22"/>
        </w:rPr>
      </w:pPr>
      <w:r w:rsidRPr="009C2DE5">
        <w:rPr>
          <w:rFonts w:ascii="Tahoma" w:hAnsi="Tahoma" w:cs="Tahoma"/>
          <w:color w:val="004990"/>
          <w:sz w:val="22"/>
          <w:szCs w:val="22"/>
        </w:rPr>
        <w:t>CARACTERÍSTICAS GENERALES</w:t>
      </w:r>
    </w:p>
    <w:p w14:paraId="59BD7F78" w14:textId="77777777" w:rsidR="00EC685E" w:rsidRDefault="00EC685E" w:rsidP="00EC685E"/>
    <w:p w14:paraId="55D00851" w14:textId="77777777" w:rsidR="00EC685E" w:rsidRDefault="00EC685E" w:rsidP="00EC685E">
      <w:pPr>
        <w:pStyle w:val="Continuarlista"/>
        <w:spacing w:before="120"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continuación, el cuadro resumen con los requerimientos específicos: </w:t>
      </w:r>
    </w:p>
    <w:p w14:paraId="26D6B655" w14:textId="77777777" w:rsidR="00086F83" w:rsidRDefault="00086F83" w:rsidP="00EC685E">
      <w:pPr>
        <w:pStyle w:val="Continuarlista"/>
        <w:spacing w:before="120" w:after="0"/>
        <w:ind w:left="426"/>
        <w:rPr>
          <w:rFonts w:ascii="Tahoma" w:hAnsi="Tahoma" w:cs="Tahoma"/>
          <w:color w:val="004990"/>
          <w:sz w:val="22"/>
          <w:szCs w:val="22"/>
          <w:lang w:val="es-ES_tradnl" w:bidi="en-US"/>
        </w:rPr>
      </w:pPr>
    </w:p>
    <w:tbl>
      <w:tblPr>
        <w:tblW w:w="0" w:type="auto"/>
        <w:jc w:val="center"/>
        <w:tblCellMar>
          <w:left w:w="70" w:type="dxa"/>
          <w:right w:w="70" w:type="dxa"/>
        </w:tblCellMar>
        <w:tblLook w:val="04A0" w:firstRow="1" w:lastRow="0" w:firstColumn="1" w:lastColumn="0" w:noHBand="0" w:noVBand="1"/>
      </w:tblPr>
      <w:tblGrid>
        <w:gridCol w:w="1959"/>
        <w:gridCol w:w="1398"/>
        <w:gridCol w:w="1284"/>
      </w:tblGrid>
      <w:tr w:rsidR="00086F83" w:rsidRPr="005E4A0D" w14:paraId="1C0FA57F" w14:textId="77777777" w:rsidTr="00A72C42">
        <w:trPr>
          <w:trHeight w:val="435"/>
          <w:jc w:val="center"/>
        </w:trPr>
        <w:tc>
          <w:tcPr>
            <w:tcW w:w="0" w:type="auto"/>
            <w:tcBorders>
              <w:top w:val="single" w:sz="8" w:space="0" w:color="004990"/>
              <w:left w:val="nil"/>
              <w:bottom w:val="nil"/>
              <w:right w:val="single" w:sz="8" w:space="0" w:color="FFFFFF"/>
            </w:tcBorders>
            <w:shd w:val="clear" w:color="000000" w:fill="004990"/>
            <w:vAlign w:val="center"/>
            <w:hideMark/>
          </w:tcPr>
          <w:p w14:paraId="2C645618" w14:textId="77777777" w:rsidR="00086F83" w:rsidRPr="005E4A0D" w:rsidRDefault="00086F83" w:rsidP="00A72C42">
            <w:pPr>
              <w:jc w:val="center"/>
              <w:rPr>
                <w:rFonts w:ascii="Tahoma" w:hAnsi="Tahoma" w:cs="Tahoma"/>
                <w:b/>
                <w:bCs/>
                <w:color w:val="FFFFFF"/>
                <w:lang w:val="es-BO" w:eastAsia="es-BO"/>
              </w:rPr>
            </w:pPr>
            <w:r w:rsidRPr="005E4A0D">
              <w:rPr>
                <w:rFonts w:ascii="Tahoma" w:hAnsi="Tahoma" w:cs="Tahoma"/>
                <w:b/>
                <w:bCs/>
                <w:color w:val="FFFFFF"/>
                <w:lang w:val="es-ES_tradnl" w:eastAsia="es-BO"/>
              </w:rPr>
              <w:t>Característica 1</w:t>
            </w:r>
          </w:p>
        </w:tc>
        <w:tc>
          <w:tcPr>
            <w:tcW w:w="0" w:type="auto"/>
            <w:tcBorders>
              <w:top w:val="single" w:sz="8" w:space="0" w:color="004990"/>
              <w:left w:val="nil"/>
              <w:bottom w:val="single" w:sz="8" w:space="0" w:color="004990"/>
              <w:right w:val="single" w:sz="8" w:space="0" w:color="FFFFFF"/>
            </w:tcBorders>
            <w:shd w:val="clear" w:color="000000" w:fill="004990"/>
            <w:vAlign w:val="center"/>
            <w:hideMark/>
          </w:tcPr>
          <w:p w14:paraId="2047901E" w14:textId="77777777" w:rsidR="00086F83" w:rsidRPr="005E4A0D" w:rsidRDefault="00086F83" w:rsidP="00A72C42">
            <w:pPr>
              <w:jc w:val="center"/>
              <w:rPr>
                <w:rFonts w:ascii="Tahoma" w:hAnsi="Tahoma" w:cs="Tahoma"/>
                <w:b/>
                <w:bCs/>
                <w:color w:val="FFFFFF"/>
                <w:lang w:val="es-BO" w:eastAsia="es-BO"/>
              </w:rPr>
            </w:pPr>
            <w:r w:rsidRPr="005E4A0D">
              <w:rPr>
                <w:rFonts w:ascii="Tahoma" w:hAnsi="Tahoma" w:cs="Tahoma"/>
                <w:b/>
                <w:bCs/>
                <w:color w:val="FFFFFF"/>
                <w:lang w:val="es-ES_tradnl" w:eastAsia="es-BO"/>
              </w:rPr>
              <w:t>Característica 2</w:t>
            </w:r>
          </w:p>
        </w:tc>
        <w:tc>
          <w:tcPr>
            <w:tcW w:w="0" w:type="auto"/>
            <w:tcBorders>
              <w:top w:val="single" w:sz="8" w:space="0" w:color="004990"/>
              <w:left w:val="nil"/>
              <w:bottom w:val="single" w:sz="8" w:space="0" w:color="004990"/>
              <w:right w:val="single" w:sz="8" w:space="0" w:color="FFFFFF"/>
            </w:tcBorders>
            <w:shd w:val="clear" w:color="000000" w:fill="004990"/>
            <w:vAlign w:val="center"/>
            <w:hideMark/>
          </w:tcPr>
          <w:p w14:paraId="7470879E" w14:textId="77777777" w:rsidR="00086F83" w:rsidRPr="005E4A0D" w:rsidRDefault="00086F83" w:rsidP="00A72C42">
            <w:pPr>
              <w:jc w:val="center"/>
              <w:rPr>
                <w:rFonts w:ascii="Tahoma" w:hAnsi="Tahoma" w:cs="Tahoma"/>
                <w:b/>
                <w:bCs/>
                <w:color w:val="FFFFFF"/>
                <w:lang w:val="es-BO" w:eastAsia="es-BO"/>
              </w:rPr>
            </w:pPr>
            <w:r w:rsidRPr="005E4A0D">
              <w:rPr>
                <w:rFonts w:ascii="Tahoma" w:hAnsi="Tahoma" w:cs="Tahoma"/>
                <w:b/>
                <w:bCs/>
                <w:color w:val="FFFFFF"/>
                <w:lang w:val="es-ES_tradnl" w:eastAsia="es-BO"/>
              </w:rPr>
              <w:t>Cantidad</w:t>
            </w:r>
          </w:p>
        </w:tc>
      </w:tr>
      <w:tr w:rsidR="00086F83" w:rsidRPr="005E4A0D" w14:paraId="12797355" w14:textId="77777777" w:rsidTr="00A72C42">
        <w:trPr>
          <w:trHeight w:val="89"/>
          <w:jc w:val="center"/>
        </w:trPr>
        <w:tc>
          <w:tcPr>
            <w:tcW w:w="0" w:type="auto"/>
            <w:vMerge w:val="restart"/>
            <w:tcBorders>
              <w:top w:val="single" w:sz="8" w:space="0" w:color="1F497D"/>
              <w:left w:val="single" w:sz="8" w:space="0" w:color="1F497D"/>
              <w:bottom w:val="single" w:sz="8" w:space="0" w:color="1F497D"/>
              <w:right w:val="single" w:sz="8" w:space="0" w:color="1F497D"/>
            </w:tcBorders>
            <w:shd w:val="clear" w:color="auto" w:fill="auto"/>
            <w:vAlign w:val="center"/>
            <w:hideMark/>
          </w:tcPr>
          <w:p w14:paraId="1F4CBE99" w14:textId="77777777" w:rsidR="00086F83" w:rsidRPr="005E4A0D" w:rsidRDefault="00086F83" w:rsidP="00A72C42">
            <w:pPr>
              <w:jc w:val="center"/>
              <w:rPr>
                <w:rFonts w:ascii="Tahoma" w:hAnsi="Tahoma" w:cs="Tahoma"/>
                <w:color w:val="365F91"/>
                <w:sz w:val="18"/>
                <w:szCs w:val="18"/>
                <w:lang w:val="es-BO" w:eastAsia="es-BO"/>
              </w:rPr>
            </w:pPr>
            <w:r w:rsidRPr="005E4A0D">
              <w:rPr>
                <w:rFonts w:ascii="Tahoma" w:hAnsi="Tahoma" w:cs="Tahoma"/>
                <w:color w:val="365F91"/>
                <w:sz w:val="18"/>
                <w:szCs w:val="18"/>
                <w:lang w:val="es-ES_tradnl" w:eastAsia="es-BO"/>
              </w:rPr>
              <w:t>Tarjetas Hola Pre Pago</w:t>
            </w:r>
          </w:p>
        </w:tc>
        <w:tc>
          <w:tcPr>
            <w:tcW w:w="0" w:type="auto"/>
            <w:tcBorders>
              <w:top w:val="nil"/>
              <w:left w:val="nil"/>
              <w:bottom w:val="single" w:sz="8" w:space="0" w:color="1F497D"/>
              <w:right w:val="single" w:sz="8" w:space="0" w:color="1F497D"/>
            </w:tcBorders>
            <w:shd w:val="clear" w:color="auto" w:fill="auto"/>
            <w:vAlign w:val="center"/>
            <w:hideMark/>
          </w:tcPr>
          <w:p w14:paraId="5E38B5AB" w14:textId="77777777" w:rsidR="00086F83" w:rsidRPr="005E4A0D" w:rsidRDefault="00086F83" w:rsidP="00A72C42">
            <w:pPr>
              <w:jc w:val="center"/>
              <w:rPr>
                <w:rFonts w:ascii="Tahoma" w:hAnsi="Tahoma" w:cs="Tahoma"/>
                <w:color w:val="004990"/>
                <w:sz w:val="18"/>
                <w:szCs w:val="18"/>
                <w:lang w:val="es-BO" w:eastAsia="es-BO"/>
              </w:rPr>
            </w:pPr>
            <w:r w:rsidRPr="005E4A0D">
              <w:rPr>
                <w:rFonts w:ascii="Tahoma" w:hAnsi="Tahoma" w:cs="Tahoma"/>
                <w:color w:val="004990"/>
                <w:sz w:val="18"/>
                <w:szCs w:val="18"/>
                <w:lang w:val="es-BO" w:eastAsia="es-BO"/>
              </w:rPr>
              <w:t xml:space="preserve">Bs. </w:t>
            </w:r>
            <w:r>
              <w:rPr>
                <w:rFonts w:ascii="Tahoma" w:hAnsi="Tahoma" w:cs="Tahoma"/>
                <w:color w:val="004990"/>
                <w:sz w:val="18"/>
                <w:szCs w:val="18"/>
                <w:lang w:val="es-BO" w:eastAsia="es-BO"/>
              </w:rPr>
              <w:t>10</w:t>
            </w:r>
          </w:p>
        </w:tc>
        <w:tc>
          <w:tcPr>
            <w:tcW w:w="0" w:type="auto"/>
            <w:tcBorders>
              <w:top w:val="nil"/>
              <w:left w:val="nil"/>
              <w:bottom w:val="single" w:sz="8" w:space="0" w:color="1F497D"/>
              <w:right w:val="single" w:sz="8" w:space="0" w:color="004990"/>
            </w:tcBorders>
            <w:shd w:val="clear" w:color="auto" w:fill="auto"/>
            <w:vAlign w:val="center"/>
            <w:hideMark/>
          </w:tcPr>
          <w:p w14:paraId="409E42E7" w14:textId="77777777" w:rsidR="00086F83" w:rsidRPr="005E4A0D" w:rsidRDefault="00086F83" w:rsidP="00A72C42">
            <w:pPr>
              <w:jc w:val="right"/>
              <w:rPr>
                <w:rFonts w:ascii="Tahoma" w:hAnsi="Tahoma" w:cs="Tahoma"/>
                <w:color w:val="004990"/>
                <w:sz w:val="18"/>
                <w:szCs w:val="18"/>
                <w:lang w:val="es-BO" w:eastAsia="es-BO"/>
              </w:rPr>
            </w:pPr>
            <w:r>
              <w:rPr>
                <w:rFonts w:ascii="Tahoma" w:hAnsi="Tahoma" w:cs="Tahoma"/>
                <w:color w:val="004990"/>
                <w:sz w:val="18"/>
                <w:szCs w:val="18"/>
                <w:lang w:val="es-BO" w:eastAsia="es-BO"/>
              </w:rPr>
              <w:t>140.000.000</w:t>
            </w:r>
          </w:p>
        </w:tc>
      </w:tr>
      <w:tr w:rsidR="00086F83" w:rsidRPr="005E4A0D" w14:paraId="66B0E6D4" w14:textId="77777777" w:rsidTr="00A72C42">
        <w:trPr>
          <w:trHeight w:val="54"/>
          <w:jc w:val="center"/>
        </w:trPr>
        <w:tc>
          <w:tcPr>
            <w:tcW w:w="0" w:type="auto"/>
            <w:vMerge/>
            <w:tcBorders>
              <w:top w:val="single" w:sz="8" w:space="0" w:color="1F497D"/>
              <w:left w:val="single" w:sz="8" w:space="0" w:color="1F497D"/>
              <w:bottom w:val="single" w:sz="8" w:space="0" w:color="1F497D"/>
              <w:right w:val="single" w:sz="8" w:space="0" w:color="1F497D"/>
            </w:tcBorders>
            <w:vAlign w:val="center"/>
            <w:hideMark/>
          </w:tcPr>
          <w:p w14:paraId="584A4E6E" w14:textId="77777777" w:rsidR="00086F83" w:rsidRPr="005E4A0D" w:rsidRDefault="00086F83" w:rsidP="00A72C42">
            <w:pPr>
              <w:rPr>
                <w:rFonts w:ascii="Tahoma" w:hAnsi="Tahoma" w:cs="Tahoma"/>
                <w:color w:val="365F91"/>
                <w:sz w:val="18"/>
                <w:szCs w:val="18"/>
                <w:lang w:val="es-BO" w:eastAsia="es-BO"/>
              </w:rPr>
            </w:pPr>
          </w:p>
        </w:tc>
        <w:tc>
          <w:tcPr>
            <w:tcW w:w="0" w:type="auto"/>
            <w:tcBorders>
              <w:top w:val="nil"/>
              <w:left w:val="nil"/>
              <w:bottom w:val="single" w:sz="8" w:space="0" w:color="1F497D"/>
              <w:right w:val="single" w:sz="8" w:space="0" w:color="1F497D"/>
            </w:tcBorders>
            <w:shd w:val="clear" w:color="auto" w:fill="auto"/>
            <w:vAlign w:val="center"/>
            <w:hideMark/>
          </w:tcPr>
          <w:p w14:paraId="35AFC7E6" w14:textId="77777777" w:rsidR="00086F83" w:rsidRPr="005E4A0D" w:rsidRDefault="00086F83" w:rsidP="00A72C42">
            <w:pPr>
              <w:jc w:val="center"/>
              <w:rPr>
                <w:rFonts w:ascii="Tahoma" w:hAnsi="Tahoma" w:cs="Tahoma"/>
                <w:color w:val="004990"/>
                <w:sz w:val="18"/>
                <w:szCs w:val="18"/>
                <w:lang w:val="es-BO" w:eastAsia="es-BO"/>
              </w:rPr>
            </w:pPr>
            <w:r w:rsidRPr="005E4A0D">
              <w:rPr>
                <w:rFonts w:ascii="Tahoma" w:hAnsi="Tahoma" w:cs="Tahoma"/>
                <w:color w:val="004990"/>
                <w:sz w:val="18"/>
                <w:szCs w:val="18"/>
                <w:lang w:val="es-BO" w:eastAsia="es-BO"/>
              </w:rPr>
              <w:t>Bs.</w:t>
            </w:r>
            <w:r>
              <w:rPr>
                <w:rFonts w:ascii="Tahoma" w:hAnsi="Tahoma" w:cs="Tahoma"/>
                <w:color w:val="004990"/>
                <w:sz w:val="18"/>
                <w:szCs w:val="18"/>
                <w:lang w:val="es-BO" w:eastAsia="es-BO"/>
              </w:rPr>
              <w:t>15</w:t>
            </w:r>
          </w:p>
        </w:tc>
        <w:tc>
          <w:tcPr>
            <w:tcW w:w="0" w:type="auto"/>
            <w:tcBorders>
              <w:top w:val="nil"/>
              <w:left w:val="nil"/>
              <w:bottom w:val="single" w:sz="8" w:space="0" w:color="1F497D"/>
              <w:right w:val="single" w:sz="8" w:space="0" w:color="004990"/>
            </w:tcBorders>
            <w:shd w:val="clear" w:color="auto" w:fill="auto"/>
            <w:vAlign w:val="center"/>
            <w:hideMark/>
          </w:tcPr>
          <w:p w14:paraId="339498A6" w14:textId="77777777" w:rsidR="00086F83" w:rsidRPr="005E4A0D" w:rsidRDefault="00086F83" w:rsidP="00A72C42">
            <w:pPr>
              <w:jc w:val="right"/>
              <w:rPr>
                <w:rFonts w:ascii="Tahoma" w:hAnsi="Tahoma" w:cs="Tahoma"/>
                <w:color w:val="004990"/>
                <w:sz w:val="18"/>
                <w:szCs w:val="18"/>
                <w:lang w:val="es-BO" w:eastAsia="es-BO"/>
              </w:rPr>
            </w:pPr>
            <w:r>
              <w:rPr>
                <w:rFonts w:ascii="Tahoma" w:hAnsi="Tahoma" w:cs="Tahoma"/>
                <w:color w:val="004990"/>
                <w:sz w:val="18"/>
                <w:szCs w:val="18"/>
                <w:lang w:val="es-BO" w:eastAsia="es-BO"/>
              </w:rPr>
              <w:t>35.000.000</w:t>
            </w:r>
          </w:p>
        </w:tc>
      </w:tr>
      <w:tr w:rsidR="00086F83" w:rsidRPr="005E4A0D" w14:paraId="0E77D944" w14:textId="77777777" w:rsidTr="00A72C42">
        <w:trPr>
          <w:trHeight w:val="54"/>
          <w:jc w:val="center"/>
        </w:trPr>
        <w:tc>
          <w:tcPr>
            <w:tcW w:w="0" w:type="auto"/>
            <w:tcBorders>
              <w:top w:val="nil"/>
              <w:left w:val="nil"/>
              <w:bottom w:val="nil"/>
              <w:right w:val="nil"/>
            </w:tcBorders>
            <w:shd w:val="clear" w:color="auto" w:fill="auto"/>
            <w:noWrap/>
            <w:vAlign w:val="bottom"/>
            <w:hideMark/>
          </w:tcPr>
          <w:p w14:paraId="2B943AA5" w14:textId="77777777" w:rsidR="00086F83" w:rsidRPr="005E4A0D" w:rsidRDefault="00086F83" w:rsidP="00A72C42">
            <w:pPr>
              <w:rPr>
                <w:rFonts w:ascii="Times New Roman" w:hAnsi="Times New Roman"/>
                <w:color w:val="000000"/>
                <w:sz w:val="20"/>
                <w:szCs w:val="20"/>
                <w:lang w:val="es-BO" w:eastAsia="es-BO"/>
              </w:rPr>
            </w:pPr>
          </w:p>
        </w:tc>
        <w:tc>
          <w:tcPr>
            <w:tcW w:w="0" w:type="auto"/>
            <w:tcBorders>
              <w:top w:val="nil"/>
              <w:left w:val="single" w:sz="8" w:space="0" w:color="1F497D"/>
              <w:bottom w:val="single" w:sz="8" w:space="0" w:color="1F497D"/>
              <w:right w:val="single" w:sz="8" w:space="0" w:color="1F497D"/>
            </w:tcBorders>
            <w:shd w:val="clear" w:color="auto" w:fill="auto"/>
            <w:vAlign w:val="center"/>
            <w:hideMark/>
          </w:tcPr>
          <w:p w14:paraId="709A876F" w14:textId="77777777" w:rsidR="00086F83" w:rsidRPr="005E4A0D" w:rsidRDefault="00086F83" w:rsidP="00A72C42">
            <w:pPr>
              <w:jc w:val="center"/>
              <w:rPr>
                <w:rFonts w:ascii="Tahoma" w:hAnsi="Tahoma" w:cs="Tahoma"/>
                <w:b/>
                <w:bCs/>
                <w:color w:val="365F91"/>
                <w:lang w:val="es-BO" w:eastAsia="es-BO"/>
              </w:rPr>
            </w:pPr>
            <w:r w:rsidRPr="005E4A0D">
              <w:rPr>
                <w:rFonts w:ascii="Tahoma" w:hAnsi="Tahoma" w:cs="Tahoma"/>
                <w:b/>
                <w:bCs/>
                <w:color w:val="365F91"/>
                <w:lang w:val="es-ES_tradnl" w:eastAsia="es-BO"/>
              </w:rPr>
              <w:t>TOTAL</w:t>
            </w:r>
          </w:p>
        </w:tc>
        <w:tc>
          <w:tcPr>
            <w:tcW w:w="0" w:type="auto"/>
            <w:tcBorders>
              <w:top w:val="nil"/>
              <w:left w:val="nil"/>
              <w:bottom w:val="single" w:sz="8" w:space="0" w:color="1F497D"/>
              <w:right w:val="single" w:sz="8" w:space="0" w:color="004990"/>
            </w:tcBorders>
            <w:shd w:val="clear" w:color="auto" w:fill="auto"/>
            <w:vAlign w:val="center"/>
            <w:hideMark/>
          </w:tcPr>
          <w:p w14:paraId="734A8FB4" w14:textId="77777777" w:rsidR="00086F83" w:rsidRPr="005E4A0D" w:rsidRDefault="00086F83" w:rsidP="00A72C42">
            <w:pPr>
              <w:jc w:val="right"/>
              <w:rPr>
                <w:rFonts w:ascii="Tahoma" w:hAnsi="Tahoma" w:cs="Tahoma"/>
                <w:b/>
                <w:bCs/>
                <w:color w:val="365F91"/>
                <w:sz w:val="18"/>
                <w:szCs w:val="18"/>
                <w:lang w:val="es-BO" w:eastAsia="es-BO"/>
              </w:rPr>
            </w:pPr>
            <w:r>
              <w:rPr>
                <w:rFonts w:ascii="Tahoma" w:hAnsi="Tahoma" w:cs="Tahoma"/>
                <w:b/>
                <w:bCs/>
                <w:color w:val="365F91"/>
                <w:sz w:val="18"/>
                <w:szCs w:val="18"/>
                <w:lang w:val="es-BO" w:eastAsia="es-BO"/>
              </w:rPr>
              <w:t>175.000.000</w:t>
            </w:r>
          </w:p>
        </w:tc>
      </w:tr>
    </w:tbl>
    <w:p w14:paraId="5BDD49B7" w14:textId="77777777" w:rsidR="008D30C1" w:rsidRDefault="008D30C1" w:rsidP="00EC685E">
      <w:pPr>
        <w:pStyle w:val="Continuarlista"/>
        <w:spacing w:before="120" w:after="0"/>
        <w:ind w:left="426"/>
        <w:rPr>
          <w:rFonts w:ascii="Tahoma" w:hAnsi="Tahoma" w:cs="Tahoma"/>
          <w:color w:val="004990"/>
          <w:sz w:val="22"/>
          <w:szCs w:val="22"/>
          <w:lang w:val="es-ES_tradnl" w:bidi="en-US"/>
        </w:rPr>
      </w:pPr>
    </w:p>
    <w:p w14:paraId="161DB04D" w14:textId="77777777" w:rsidR="00086F83" w:rsidRDefault="00086F83" w:rsidP="00EC685E">
      <w:pPr>
        <w:pStyle w:val="Continuarlista"/>
        <w:spacing w:before="120" w:after="0"/>
        <w:ind w:left="426"/>
        <w:rPr>
          <w:rFonts w:ascii="Tahoma" w:hAnsi="Tahoma" w:cs="Tahoma"/>
          <w:color w:val="004990"/>
          <w:sz w:val="22"/>
          <w:szCs w:val="22"/>
          <w:lang w:val="es-ES_tradnl" w:bidi="en-US"/>
        </w:rPr>
      </w:pPr>
    </w:p>
    <w:p w14:paraId="42AE5802" w14:textId="77777777" w:rsidR="00EC685E" w:rsidRPr="009C2DE5" w:rsidRDefault="00EC685E" w:rsidP="00EC685E">
      <w:pPr>
        <w:pStyle w:val="TITULOS"/>
        <w:numPr>
          <w:ilvl w:val="0"/>
          <w:numId w:val="9"/>
        </w:numPr>
        <w:spacing w:after="0"/>
        <w:ind w:left="426" w:hanging="426"/>
        <w:rPr>
          <w:rFonts w:ascii="Tahoma" w:hAnsi="Tahoma" w:cs="Tahoma"/>
          <w:b w:val="0"/>
          <w:i/>
          <w:color w:val="004990"/>
          <w:sz w:val="22"/>
          <w:szCs w:val="22"/>
        </w:rPr>
      </w:pPr>
      <w:r w:rsidRPr="009C2DE5">
        <w:rPr>
          <w:rFonts w:ascii="Tahoma" w:hAnsi="Tahoma" w:cs="Tahoma"/>
          <w:color w:val="004990"/>
          <w:sz w:val="22"/>
          <w:szCs w:val="22"/>
        </w:rPr>
        <w:t xml:space="preserve">CARACTERÍSTICAS ESPECÍFICAS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086F83" w:rsidRPr="00C10E4F" w14:paraId="6CE4CE6D" w14:textId="77777777" w:rsidTr="00A72C42">
        <w:trPr>
          <w:trHeight w:val="17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B17E338" w14:textId="77777777" w:rsidR="00086F83" w:rsidRPr="00A66584" w:rsidRDefault="00086F83" w:rsidP="00A72C42">
            <w:pPr>
              <w:jc w:val="center"/>
              <w:rPr>
                <w:rFonts w:ascii="Tahoma" w:hAnsi="Tahoma" w:cs="Tahoma"/>
                <w:b/>
                <w:bCs/>
                <w:color w:val="FFFFFF" w:themeColor="background1"/>
                <w:sz w:val="18"/>
                <w:szCs w:val="18"/>
                <w:lang w:eastAsia="es-BO"/>
              </w:rPr>
            </w:pPr>
            <w:bookmarkStart w:id="44" w:name="_Toc330030632"/>
            <w:r w:rsidRPr="00A66584">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E74AB84" w14:textId="77777777" w:rsidR="00086F83" w:rsidRPr="00A66584" w:rsidRDefault="00086F83" w:rsidP="00A72C42">
            <w:pPr>
              <w:jc w:val="center"/>
              <w:rPr>
                <w:rFonts w:ascii="Tahoma" w:hAnsi="Tahoma" w:cs="Tahoma"/>
                <w:b/>
                <w:bCs/>
                <w:color w:val="FFFFFF" w:themeColor="background1"/>
                <w:sz w:val="18"/>
                <w:szCs w:val="18"/>
                <w:lang w:eastAsia="es-BO"/>
              </w:rPr>
            </w:pPr>
            <w:r w:rsidRPr="00A66584">
              <w:rPr>
                <w:rFonts w:ascii="Tahoma" w:hAnsi="Tahoma" w:cs="Tahoma"/>
                <w:b/>
                <w:bCs/>
                <w:color w:val="FFFFFF" w:themeColor="background1"/>
                <w:sz w:val="18"/>
                <w:szCs w:val="18"/>
                <w:lang w:eastAsia="es-BO"/>
              </w:rPr>
              <w:t>RESPUESTA DEL OFERENTE</w:t>
            </w:r>
          </w:p>
        </w:tc>
      </w:tr>
      <w:tr w:rsidR="00086F83" w:rsidRPr="00C10E4F" w14:paraId="4DE07E96" w14:textId="77777777" w:rsidTr="00A72C42">
        <w:trPr>
          <w:trHeight w:val="50"/>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0D025E2" w14:textId="77777777" w:rsidR="00086F83" w:rsidRPr="00A66584" w:rsidRDefault="00086F83" w:rsidP="00A72C42">
            <w:pPr>
              <w:jc w:val="center"/>
              <w:rPr>
                <w:rFonts w:ascii="Tahoma" w:hAnsi="Tahoma" w:cs="Tahoma"/>
                <w:b/>
                <w:bCs/>
                <w:color w:val="FFFFFF" w:themeColor="background1"/>
                <w:sz w:val="18"/>
                <w:szCs w:val="18"/>
                <w:lang w:eastAsia="es-BO"/>
              </w:rPr>
            </w:pPr>
            <w:r w:rsidRPr="00A66584">
              <w:rPr>
                <w:rFonts w:ascii="Tahoma" w:hAnsi="Tahoma" w:cs="Tahoma"/>
                <w:b/>
                <w:bCs/>
                <w:color w:val="FFFFFF" w:themeColor="background1"/>
                <w:sz w:val="18"/>
                <w:szCs w:val="18"/>
                <w:lang w:eastAsia="es-BO"/>
              </w:rPr>
              <w:t>CARACTERÍSTICAS TÉCNICAS ESPECIFICAS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C4A135C" w14:textId="77777777" w:rsidR="00086F83" w:rsidRPr="00A66584" w:rsidRDefault="00086F83" w:rsidP="00A72C42">
            <w:pPr>
              <w:jc w:val="center"/>
              <w:rPr>
                <w:rFonts w:ascii="Tahoma" w:hAnsi="Tahoma" w:cs="Tahoma"/>
                <w:b/>
                <w:bCs/>
                <w:color w:val="FFFFFF" w:themeColor="background1"/>
                <w:sz w:val="18"/>
                <w:szCs w:val="18"/>
                <w:lang w:eastAsia="es-BO"/>
              </w:rPr>
            </w:pPr>
            <w:r w:rsidRPr="00A66584">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0D59C77" w14:textId="77777777" w:rsidR="00086F83" w:rsidRPr="00A66584" w:rsidRDefault="00086F83" w:rsidP="00A72C42">
            <w:pPr>
              <w:jc w:val="center"/>
              <w:rPr>
                <w:rFonts w:ascii="Tahoma" w:hAnsi="Tahoma" w:cs="Tahoma"/>
                <w:b/>
                <w:bCs/>
                <w:color w:val="FFFFFF" w:themeColor="background1"/>
                <w:sz w:val="18"/>
                <w:szCs w:val="18"/>
                <w:lang w:eastAsia="es-BO"/>
              </w:rPr>
            </w:pPr>
            <w:r w:rsidRPr="00A66584">
              <w:rPr>
                <w:rFonts w:ascii="Tahoma" w:hAnsi="Tahoma" w:cs="Tahoma"/>
                <w:b/>
                <w:bCs/>
                <w:color w:val="FFFFFF" w:themeColor="background1"/>
                <w:sz w:val="18"/>
                <w:szCs w:val="18"/>
                <w:lang w:eastAsia="es-BO"/>
              </w:rPr>
              <w:t>(Llenado Obligatorio)</w:t>
            </w:r>
          </w:p>
        </w:tc>
      </w:tr>
      <w:tr w:rsidR="00086F83" w:rsidRPr="00C10E4F" w14:paraId="65E6991F" w14:textId="77777777" w:rsidTr="00A72C4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386515FC" w14:textId="77777777" w:rsidR="00086F83" w:rsidRPr="00A66584" w:rsidRDefault="00086F83" w:rsidP="00A72C42">
            <w:pPr>
              <w:jc w:val="center"/>
              <w:rPr>
                <w:rFonts w:ascii="Tahoma" w:hAnsi="Tahoma" w:cs="Tahoma"/>
                <w:b/>
                <w:color w:val="FFFFFF" w:themeColor="background1"/>
                <w:sz w:val="18"/>
                <w:szCs w:val="18"/>
                <w:lang w:eastAsia="es-BO"/>
              </w:rPr>
            </w:pPr>
            <w:r w:rsidRPr="00A66584">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909480E" w14:textId="77777777" w:rsidR="00086F83" w:rsidRPr="00A66584" w:rsidRDefault="00086F83" w:rsidP="00A72C42">
            <w:pPr>
              <w:jc w:val="center"/>
              <w:rPr>
                <w:rFonts w:ascii="Tahoma" w:hAnsi="Tahoma" w:cs="Tahoma"/>
                <w:color w:val="FFFFFF" w:themeColor="background1"/>
                <w:sz w:val="18"/>
                <w:szCs w:val="18"/>
                <w:lang w:eastAsia="es-BO"/>
              </w:rPr>
            </w:pPr>
            <w:r w:rsidRPr="00A66584">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41DFCF5" w14:textId="77777777" w:rsidR="00086F83" w:rsidRPr="00A66584" w:rsidRDefault="00086F83" w:rsidP="00A72C42">
            <w:pPr>
              <w:jc w:val="center"/>
              <w:rPr>
                <w:rFonts w:ascii="Tahoma" w:hAnsi="Tahoma" w:cs="Tahoma"/>
                <w:b/>
                <w:bCs/>
                <w:color w:val="FFFFFF" w:themeColor="background1"/>
                <w:sz w:val="12"/>
                <w:szCs w:val="12"/>
                <w:lang w:eastAsia="es-BO"/>
              </w:rPr>
            </w:pPr>
            <w:r w:rsidRPr="00A66584">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D7DFB80" w14:textId="77777777" w:rsidR="00086F83" w:rsidRPr="00A66584" w:rsidRDefault="00086F83" w:rsidP="00A72C42">
            <w:pPr>
              <w:jc w:val="center"/>
              <w:rPr>
                <w:rFonts w:ascii="Tahoma" w:hAnsi="Tahoma" w:cs="Tahoma"/>
                <w:b/>
                <w:bCs/>
                <w:color w:val="FFFFFF" w:themeColor="background1"/>
                <w:sz w:val="12"/>
                <w:szCs w:val="12"/>
                <w:lang w:val="en-GB" w:eastAsia="es-BO"/>
              </w:rPr>
            </w:pPr>
            <w:proofErr w:type="spellStart"/>
            <w:r w:rsidRPr="00A66584">
              <w:rPr>
                <w:rFonts w:ascii="Tahoma" w:hAnsi="Tahoma" w:cs="Tahoma"/>
                <w:b/>
                <w:bCs/>
                <w:color w:val="FFFFFF" w:themeColor="background1"/>
                <w:sz w:val="12"/>
                <w:szCs w:val="12"/>
                <w:lang w:val="en-GB" w:eastAsia="es-BO"/>
              </w:rPr>
              <w:t>Cumple</w:t>
            </w:r>
            <w:proofErr w:type="spellEnd"/>
            <w:r w:rsidRPr="00A66584">
              <w:rPr>
                <w:rFonts w:ascii="Tahoma" w:hAnsi="Tahoma" w:cs="Tahoma"/>
                <w:b/>
                <w:bCs/>
                <w:color w:val="FFFFFF" w:themeColor="background1"/>
                <w:sz w:val="12"/>
                <w:szCs w:val="12"/>
                <w:lang w:val="en-GB" w:eastAsia="es-BO"/>
              </w:rPr>
              <w:t xml:space="preserve"> / No </w:t>
            </w:r>
            <w:proofErr w:type="spellStart"/>
            <w:r w:rsidRPr="00A66584">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52635B1" w14:textId="77777777" w:rsidR="00086F83" w:rsidRPr="00A66584" w:rsidRDefault="00086F83" w:rsidP="00A72C42">
            <w:pPr>
              <w:jc w:val="center"/>
              <w:rPr>
                <w:rFonts w:ascii="Tahoma" w:hAnsi="Tahoma" w:cs="Tahoma"/>
                <w:b/>
                <w:bCs/>
                <w:color w:val="FFFFFF" w:themeColor="background1"/>
                <w:sz w:val="12"/>
                <w:szCs w:val="12"/>
                <w:lang w:eastAsia="es-BO"/>
              </w:rPr>
            </w:pPr>
            <w:r w:rsidRPr="00A66584">
              <w:rPr>
                <w:rFonts w:ascii="Tahoma" w:hAnsi="Tahoma" w:cs="Tahoma"/>
                <w:b/>
                <w:bCs/>
                <w:color w:val="FFFFFF" w:themeColor="background1"/>
                <w:sz w:val="12"/>
                <w:szCs w:val="12"/>
                <w:lang w:val="en-GB" w:eastAsia="es-BO"/>
              </w:rPr>
              <w:t>DOCUMENTO, PÁGINA, REFERENCIA</w:t>
            </w:r>
          </w:p>
        </w:tc>
      </w:tr>
      <w:tr w:rsidR="00086F83" w:rsidRPr="00436F0C" w14:paraId="1324F16D"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8D2196"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4E63D6" w14:textId="77777777" w:rsidR="00086F83" w:rsidRPr="00436F0C" w:rsidRDefault="00086F83" w:rsidP="00A72C42">
            <w:pPr>
              <w:pStyle w:val="Ttulo2"/>
              <w:numPr>
                <w:ilvl w:val="0"/>
                <w:numId w:val="0"/>
              </w:numPr>
              <w:spacing w:before="240" w:after="60"/>
              <w:jc w:val="both"/>
              <w:rPr>
                <w:rFonts w:ascii="Tahoma" w:hAnsi="Tahoma" w:cs="Tahoma"/>
                <w:color w:val="365F91"/>
                <w:kern w:val="32"/>
                <w:sz w:val="20"/>
              </w:rPr>
            </w:pPr>
            <w:bookmarkStart w:id="45" w:name="_Toc212523577"/>
            <w:bookmarkStart w:id="46" w:name="_Toc212526212"/>
            <w:bookmarkStart w:id="47" w:name="_Toc212526349"/>
            <w:bookmarkStart w:id="48" w:name="_Toc212526448"/>
            <w:bookmarkStart w:id="49" w:name="_Toc212526652"/>
            <w:r w:rsidRPr="00436F0C">
              <w:rPr>
                <w:rFonts w:ascii="Tahoma" w:hAnsi="Tahoma" w:cs="Tahoma"/>
                <w:color w:val="365F91"/>
                <w:kern w:val="32"/>
                <w:sz w:val="20"/>
              </w:rPr>
              <w:t>REQUERIMIENTOS TÉCNICOS.</w:t>
            </w:r>
          </w:p>
          <w:p w14:paraId="2158FB9C" w14:textId="77777777" w:rsidR="00086F83" w:rsidRPr="00436F0C" w:rsidRDefault="00086F83" w:rsidP="00A72C42">
            <w:pPr>
              <w:pStyle w:val="Ttulo2"/>
              <w:numPr>
                <w:ilvl w:val="0"/>
                <w:numId w:val="0"/>
              </w:numPr>
              <w:spacing w:before="240" w:after="60"/>
              <w:jc w:val="both"/>
              <w:rPr>
                <w:rFonts w:ascii="Tahoma" w:hAnsi="Tahoma" w:cs="Tahoma"/>
                <w:b w:val="0"/>
                <w:snapToGrid w:val="0"/>
                <w:color w:val="365F91"/>
                <w:sz w:val="18"/>
                <w:szCs w:val="18"/>
                <w:u w:val="none"/>
                <w:lang w:eastAsia="en-US" w:bidi="en-US"/>
              </w:rPr>
            </w:pPr>
            <w:r w:rsidRPr="00436F0C">
              <w:rPr>
                <w:rFonts w:ascii="Tahoma" w:hAnsi="Tahoma" w:cs="Tahoma"/>
                <w:b w:val="0"/>
                <w:snapToGrid w:val="0"/>
                <w:color w:val="365F91"/>
                <w:sz w:val="18"/>
                <w:szCs w:val="18"/>
                <w:u w:val="none"/>
                <w:lang w:eastAsia="en-US" w:bidi="en-US"/>
              </w:rPr>
              <w:t>El proveedor debe cumplir con todos los requerimientos técnicos y normas de calidad, seguridad y respectivos controles para la elaboración de las tarjetas.</w:t>
            </w:r>
          </w:p>
          <w:p w14:paraId="6DB954AE" w14:textId="77777777" w:rsidR="00086F83" w:rsidRPr="00436F0C" w:rsidRDefault="00086F83" w:rsidP="00A72C42">
            <w:pPr>
              <w:pStyle w:val="Ttulo2"/>
              <w:numPr>
                <w:ilvl w:val="0"/>
                <w:numId w:val="0"/>
              </w:numPr>
              <w:spacing w:before="240" w:after="60"/>
              <w:jc w:val="both"/>
              <w:rPr>
                <w:rFonts w:ascii="Tahoma" w:hAnsi="Tahoma" w:cs="Tahoma"/>
                <w:b w:val="0"/>
                <w:i/>
                <w:snapToGrid w:val="0"/>
                <w:color w:val="365F91"/>
                <w:sz w:val="18"/>
                <w:szCs w:val="18"/>
                <w:u w:val="none"/>
                <w:lang w:eastAsia="en-US" w:bidi="en-US"/>
              </w:rPr>
            </w:pPr>
            <w:r w:rsidRPr="00436F0C">
              <w:rPr>
                <w:rFonts w:ascii="Tahoma" w:hAnsi="Tahoma" w:cs="Tahoma"/>
                <w:b w:val="0"/>
                <w:i/>
                <w:snapToGrid w:val="0"/>
                <w:color w:val="365F91"/>
                <w:sz w:val="18"/>
                <w:szCs w:val="18"/>
                <w:u w:val="none"/>
                <w:lang w:eastAsia="en-US" w:bidi="en-US"/>
              </w:rPr>
              <w:t>El proveedor estará sujeto a la elaboración de tarjetas de acuerdo a la normativa vigente del Servicio de Impuestos Nacionales (Sistema de Facturación Virtual), para cada producción de la presente Invitación.</w:t>
            </w:r>
          </w:p>
          <w:p w14:paraId="79F27C36" w14:textId="77777777" w:rsidR="00086F83" w:rsidRDefault="00086F83" w:rsidP="00A72C42">
            <w:pPr>
              <w:pStyle w:val="Ttulo2"/>
              <w:numPr>
                <w:ilvl w:val="0"/>
                <w:numId w:val="0"/>
              </w:numPr>
              <w:spacing w:before="240" w:after="60"/>
              <w:ind w:left="72"/>
              <w:jc w:val="both"/>
              <w:rPr>
                <w:rFonts w:ascii="Tahoma" w:hAnsi="Tahoma" w:cs="Tahoma"/>
                <w:color w:val="365F91"/>
                <w:kern w:val="32"/>
                <w:sz w:val="18"/>
                <w:szCs w:val="18"/>
                <w:u w:val="none"/>
              </w:rPr>
            </w:pPr>
            <w:r w:rsidRPr="00436F0C">
              <w:rPr>
                <w:rFonts w:ascii="Tahoma" w:hAnsi="Tahoma" w:cs="Tahoma"/>
                <w:b w:val="0"/>
                <w:snapToGrid w:val="0"/>
                <w:color w:val="365F91"/>
                <w:sz w:val="18"/>
                <w:szCs w:val="18"/>
                <w:u w:val="none"/>
                <w:lang w:eastAsia="en-US" w:bidi="en-US"/>
              </w:rPr>
              <w:t>El proveedor deberá demostrar su capacidad de producción certificada</w:t>
            </w:r>
            <w:r w:rsidRPr="00436F0C">
              <w:rPr>
                <w:rFonts w:ascii="Tahoma" w:hAnsi="Tahoma" w:cs="Tahoma"/>
                <w:color w:val="365F91"/>
                <w:kern w:val="32"/>
                <w:sz w:val="18"/>
                <w:szCs w:val="18"/>
                <w:u w:val="none"/>
              </w:rPr>
              <w:t>.</w:t>
            </w:r>
          </w:p>
          <w:p w14:paraId="66941E1F" w14:textId="77777777" w:rsidR="00086F83" w:rsidRPr="00436F0C" w:rsidRDefault="00086F83" w:rsidP="00A72C42">
            <w:pPr>
              <w:pStyle w:val="Ttulo2"/>
              <w:numPr>
                <w:ilvl w:val="0"/>
                <w:numId w:val="0"/>
              </w:numPr>
              <w:spacing w:before="240" w:after="60"/>
              <w:jc w:val="both"/>
              <w:rPr>
                <w:rFonts w:ascii="Tahoma" w:hAnsi="Tahoma" w:cs="Tahoma"/>
                <w:b w:val="0"/>
                <w:bCs/>
                <w:color w:val="365F91"/>
                <w:kern w:val="32"/>
                <w:sz w:val="18"/>
                <w:szCs w:val="18"/>
                <w:u w:val="none"/>
              </w:rPr>
            </w:pPr>
            <w:bookmarkStart w:id="50" w:name="_Toc212523575"/>
            <w:bookmarkStart w:id="51" w:name="_Toc212526210"/>
            <w:bookmarkStart w:id="52" w:name="_Toc212526347"/>
            <w:bookmarkStart w:id="53" w:name="_Toc212526446"/>
            <w:bookmarkStart w:id="54" w:name="_Toc212526650"/>
            <w:bookmarkStart w:id="55" w:name="_Toc162867427"/>
            <w:bookmarkStart w:id="56" w:name="_Toc162867725"/>
            <w:bookmarkStart w:id="57" w:name="_Toc162867865"/>
            <w:bookmarkStart w:id="58" w:name="_Toc162928704"/>
            <w:bookmarkStart w:id="59" w:name="_Toc212523574"/>
            <w:bookmarkStart w:id="60" w:name="_Toc212526209"/>
            <w:bookmarkStart w:id="61" w:name="_Toc212526346"/>
            <w:bookmarkStart w:id="62" w:name="_Toc212526445"/>
            <w:bookmarkStart w:id="63" w:name="_Toc212526649"/>
            <w:bookmarkEnd w:id="45"/>
            <w:bookmarkEnd w:id="46"/>
            <w:bookmarkEnd w:id="47"/>
            <w:bookmarkEnd w:id="48"/>
            <w:bookmarkEnd w:id="49"/>
            <w:r w:rsidRPr="00436F0C">
              <w:rPr>
                <w:rFonts w:ascii="Tahoma" w:hAnsi="Tahoma" w:cs="Tahoma"/>
                <w:iCs/>
                <w:color w:val="365F91"/>
                <w:kern w:val="32"/>
                <w:sz w:val="18"/>
                <w:szCs w:val="18"/>
                <w:u w:val="none"/>
              </w:rPr>
              <w:t xml:space="preserve">CARACTERÍSTICAS GENERALES PARA TARJETAS HOLA Bs. </w:t>
            </w:r>
            <w:r>
              <w:rPr>
                <w:rFonts w:ascii="Tahoma" w:hAnsi="Tahoma" w:cs="Tahoma"/>
                <w:iCs/>
                <w:color w:val="365F91"/>
                <w:kern w:val="32"/>
                <w:sz w:val="18"/>
                <w:szCs w:val="18"/>
                <w:u w:val="none"/>
              </w:rPr>
              <w:t>10 Y 15</w:t>
            </w:r>
          </w:p>
          <w:p w14:paraId="5B548ADD" w14:textId="77777777" w:rsidR="00086F83" w:rsidRPr="00E35D82" w:rsidRDefault="00086F83" w:rsidP="00A72C42">
            <w:pPr>
              <w:contextualSpacing/>
              <w:rPr>
                <w:rFonts w:ascii="Tahoma" w:hAnsi="Tahoma" w:cs="Tahoma"/>
                <w:b/>
                <w:color w:val="365F91"/>
                <w:sz w:val="8"/>
                <w:szCs w:val="18"/>
              </w:rPr>
            </w:pPr>
          </w:p>
          <w:p w14:paraId="556026F0" w14:textId="77777777" w:rsidR="00086F83" w:rsidRPr="00436F0C" w:rsidRDefault="00086F83" w:rsidP="00A72C42">
            <w:pPr>
              <w:contextualSpacing/>
              <w:rPr>
                <w:rFonts w:ascii="Tahoma" w:hAnsi="Tahoma" w:cs="Tahoma"/>
                <w:b/>
                <w:color w:val="365F91"/>
                <w:sz w:val="18"/>
                <w:szCs w:val="18"/>
              </w:rPr>
            </w:pPr>
            <w:r w:rsidRPr="00436F0C">
              <w:rPr>
                <w:rFonts w:ascii="Tahoma" w:hAnsi="Tahoma" w:cs="Tahoma"/>
                <w:b/>
                <w:color w:val="365F91"/>
                <w:sz w:val="18"/>
                <w:szCs w:val="18"/>
              </w:rPr>
              <w:t>Material de las tarjetas</w:t>
            </w:r>
          </w:p>
          <w:p w14:paraId="64C2992E" w14:textId="77777777" w:rsidR="00086F83"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Material</w:t>
            </w:r>
            <w:r>
              <w:rPr>
                <w:rFonts w:ascii="Tahoma" w:hAnsi="Tahoma" w:cs="Tahoma"/>
                <w:snapToGrid w:val="0"/>
                <w:color w:val="365F91"/>
                <w:sz w:val="18"/>
                <w:szCs w:val="18"/>
              </w:rPr>
              <w:t xml:space="preserve"> Tarjetas Hola Bs. 10 y 15</w:t>
            </w:r>
            <w:r w:rsidRPr="00436F0C">
              <w:rPr>
                <w:rFonts w:ascii="Tahoma" w:hAnsi="Tahoma" w:cs="Tahoma"/>
                <w:snapToGrid w:val="0"/>
                <w:color w:val="365F91"/>
                <w:sz w:val="18"/>
                <w:szCs w:val="18"/>
              </w:rPr>
              <w:t xml:space="preserve">: </w:t>
            </w:r>
            <w:r>
              <w:rPr>
                <w:rFonts w:ascii="Tahoma" w:hAnsi="Tahoma" w:cs="Tahoma"/>
                <w:snapToGrid w:val="0"/>
                <w:color w:val="365F91"/>
                <w:sz w:val="18"/>
                <w:szCs w:val="18"/>
              </w:rPr>
              <w:t>Cartulina de 300grs. como mínimo.</w:t>
            </w:r>
          </w:p>
          <w:p w14:paraId="187B6B4E" w14:textId="77777777" w:rsidR="00086F83"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Pr>
                <w:rFonts w:ascii="Tahoma" w:hAnsi="Tahoma" w:cs="Tahoma"/>
                <w:snapToGrid w:val="0"/>
                <w:color w:val="365F91"/>
                <w:sz w:val="18"/>
                <w:szCs w:val="18"/>
              </w:rPr>
              <w:t xml:space="preserve">Nota: El material de las tarjetas no puede bajar de </w:t>
            </w:r>
            <w:proofErr w:type="gramStart"/>
            <w:r>
              <w:rPr>
                <w:rFonts w:ascii="Tahoma" w:hAnsi="Tahoma" w:cs="Tahoma"/>
                <w:snapToGrid w:val="0"/>
                <w:color w:val="365F91"/>
                <w:sz w:val="18"/>
                <w:szCs w:val="18"/>
              </w:rPr>
              <w:t>calidad ,</w:t>
            </w:r>
            <w:proofErr w:type="gramEnd"/>
            <w:r>
              <w:rPr>
                <w:rFonts w:ascii="Tahoma" w:hAnsi="Tahoma" w:cs="Tahoma"/>
                <w:snapToGrid w:val="0"/>
                <w:color w:val="365F91"/>
                <w:sz w:val="18"/>
                <w:szCs w:val="18"/>
              </w:rPr>
              <w:t xml:space="preserve"> por lo que el 100% de la producción debe ser acorde a la propuesta del Proveedor, mismo que debe especificar claramente el tipo de material que ofrece.</w:t>
            </w:r>
          </w:p>
          <w:p w14:paraId="51D050E6" w14:textId="77777777" w:rsidR="00086F83"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72572C">
              <w:rPr>
                <w:rFonts w:ascii="Tahoma" w:hAnsi="Tahoma" w:cs="Tahoma"/>
                <w:snapToGrid w:val="0"/>
                <w:color w:val="365F91"/>
                <w:sz w:val="18"/>
                <w:szCs w:val="18"/>
              </w:rPr>
              <w:t>Dimensiones</w:t>
            </w:r>
            <w:r>
              <w:rPr>
                <w:rFonts w:ascii="Tahoma" w:hAnsi="Tahoma" w:cs="Tahoma"/>
                <w:snapToGrid w:val="0"/>
                <w:color w:val="365F91"/>
                <w:sz w:val="18"/>
                <w:szCs w:val="18"/>
              </w:rPr>
              <w:t xml:space="preserve"> Tarjetas Hola de Bs 10 y 15</w:t>
            </w:r>
            <w:r w:rsidRPr="0072572C">
              <w:rPr>
                <w:rFonts w:ascii="Tahoma" w:hAnsi="Tahoma" w:cs="Tahoma"/>
                <w:snapToGrid w:val="0"/>
                <w:color w:val="365F91"/>
                <w:sz w:val="18"/>
                <w:szCs w:val="18"/>
              </w:rPr>
              <w:t>: (</w:t>
            </w:r>
            <w:r>
              <w:rPr>
                <w:rFonts w:ascii="Tahoma" w:hAnsi="Tahoma" w:cs="Tahoma"/>
                <w:snapToGrid w:val="0"/>
                <w:color w:val="365F91"/>
                <w:sz w:val="18"/>
                <w:szCs w:val="18"/>
              </w:rPr>
              <w:t>6,</w:t>
            </w:r>
            <w:r w:rsidRPr="0072572C">
              <w:rPr>
                <w:rFonts w:ascii="Tahoma" w:hAnsi="Tahoma" w:cs="Tahoma"/>
                <w:snapToGrid w:val="0"/>
                <w:color w:val="365F91"/>
                <w:sz w:val="18"/>
                <w:szCs w:val="18"/>
              </w:rPr>
              <w:t>5</w:t>
            </w:r>
            <w:r>
              <w:rPr>
                <w:rFonts w:ascii="Tahoma" w:hAnsi="Tahoma" w:cs="Tahoma"/>
                <w:snapToGrid w:val="0"/>
                <w:color w:val="365F91"/>
                <w:sz w:val="18"/>
                <w:szCs w:val="18"/>
              </w:rPr>
              <w:t xml:space="preserve">cm x </w:t>
            </w:r>
            <w:r w:rsidRPr="0072572C">
              <w:rPr>
                <w:rFonts w:ascii="Tahoma" w:hAnsi="Tahoma" w:cs="Tahoma"/>
                <w:snapToGrid w:val="0"/>
                <w:color w:val="365F91"/>
                <w:sz w:val="18"/>
                <w:szCs w:val="18"/>
              </w:rPr>
              <w:t>5cm</w:t>
            </w:r>
            <w:r>
              <w:rPr>
                <w:rFonts w:ascii="Tahoma" w:hAnsi="Tahoma" w:cs="Tahoma"/>
                <w:snapToGrid w:val="0"/>
                <w:color w:val="365F91"/>
                <w:sz w:val="18"/>
                <w:szCs w:val="18"/>
              </w:rPr>
              <w:t>).</w:t>
            </w:r>
          </w:p>
          <w:p w14:paraId="3FBC5EEC"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Pr>
                <w:rFonts w:ascii="Tahoma" w:hAnsi="Tahoma" w:cs="Tahoma"/>
                <w:snapToGrid w:val="0"/>
                <w:color w:val="365F91"/>
                <w:sz w:val="18"/>
                <w:szCs w:val="18"/>
              </w:rPr>
              <w:t>Impresión a 4 colores.</w:t>
            </w:r>
          </w:p>
          <w:p w14:paraId="389255A2"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Acabado: Barniz de alto brillo</w:t>
            </w:r>
            <w:r>
              <w:rPr>
                <w:rFonts w:ascii="Tahoma" w:hAnsi="Tahoma" w:cs="Tahoma"/>
                <w:snapToGrid w:val="0"/>
                <w:color w:val="365F91"/>
                <w:sz w:val="18"/>
                <w:szCs w:val="18"/>
              </w:rPr>
              <w:t xml:space="preserve"> (pleno)</w:t>
            </w:r>
            <w:r w:rsidRPr="00436F0C">
              <w:rPr>
                <w:rFonts w:ascii="Tahoma" w:hAnsi="Tahoma" w:cs="Tahoma"/>
                <w:snapToGrid w:val="0"/>
                <w:color w:val="365F91"/>
                <w:sz w:val="18"/>
                <w:szCs w:val="18"/>
              </w:rPr>
              <w:t xml:space="preserve"> en el anverso de la Tarjeta.</w:t>
            </w:r>
          </w:p>
          <w:p w14:paraId="60EBEFC8" w14:textId="77777777" w:rsidR="00086F83" w:rsidRPr="00AC674A" w:rsidRDefault="00086F83" w:rsidP="00086F83">
            <w:pPr>
              <w:pStyle w:val="Prrafodelista"/>
              <w:numPr>
                <w:ilvl w:val="0"/>
                <w:numId w:val="11"/>
              </w:numPr>
              <w:spacing w:line="240" w:lineRule="atLeast"/>
              <w:contextualSpacing/>
              <w:jc w:val="both"/>
              <w:rPr>
                <w:rFonts w:ascii="Tahoma" w:hAnsi="Tahoma" w:cs="Tahoma"/>
                <w:snapToGrid w:val="0"/>
                <w:color w:val="1F497D" w:themeColor="text2"/>
                <w:sz w:val="18"/>
                <w:szCs w:val="18"/>
              </w:rPr>
            </w:pPr>
            <w:r w:rsidRPr="000F74F2">
              <w:rPr>
                <w:rFonts w:ascii="Tahoma" w:hAnsi="Tahoma" w:cs="Tahoma"/>
                <w:snapToGrid w:val="0"/>
                <w:color w:val="365F91"/>
                <w:sz w:val="18"/>
                <w:szCs w:val="18"/>
              </w:rPr>
              <w:t>La</w:t>
            </w:r>
            <w:r>
              <w:rPr>
                <w:rFonts w:ascii="Tahoma" w:hAnsi="Tahoma" w:cs="Tahoma"/>
                <w:snapToGrid w:val="0"/>
                <w:color w:val="365F91"/>
                <w:sz w:val="18"/>
                <w:szCs w:val="18"/>
              </w:rPr>
              <w:t>s tarjetas Hola de Bs. 10 y 15</w:t>
            </w:r>
            <w:r w:rsidRPr="000F74F2">
              <w:rPr>
                <w:rFonts w:ascii="Tahoma" w:hAnsi="Tahoma" w:cs="Tahoma"/>
                <w:snapToGrid w:val="0"/>
                <w:color w:val="365F91"/>
                <w:sz w:val="18"/>
                <w:szCs w:val="18"/>
              </w:rPr>
              <w:t xml:space="preserve"> deberá</w:t>
            </w:r>
            <w:r>
              <w:rPr>
                <w:rFonts w:ascii="Tahoma" w:hAnsi="Tahoma" w:cs="Tahoma"/>
                <w:snapToGrid w:val="0"/>
                <w:color w:val="365F91"/>
                <w:sz w:val="18"/>
                <w:szCs w:val="18"/>
              </w:rPr>
              <w:t>n</w:t>
            </w:r>
            <w:r w:rsidRPr="000F74F2">
              <w:rPr>
                <w:rFonts w:ascii="Tahoma" w:hAnsi="Tahoma" w:cs="Tahoma"/>
                <w:snapToGrid w:val="0"/>
                <w:color w:val="365F91"/>
                <w:sz w:val="18"/>
                <w:szCs w:val="18"/>
              </w:rPr>
              <w:t xml:space="preserve"> ser de forma rectangular y las esquinas deberán formar un ángulo recto</w:t>
            </w:r>
            <w:r w:rsidRPr="00AC674A">
              <w:rPr>
                <w:rFonts w:ascii="Tahoma" w:hAnsi="Tahoma" w:cs="Tahoma"/>
                <w:snapToGrid w:val="0"/>
                <w:color w:val="1F497D" w:themeColor="text2"/>
                <w:sz w:val="18"/>
                <w:szCs w:val="18"/>
              </w:rPr>
              <w:t>.</w:t>
            </w:r>
          </w:p>
          <w:p w14:paraId="565AB3E1"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Pr>
                <w:rFonts w:ascii="Tahoma" w:hAnsi="Tahoma" w:cs="Tahoma"/>
                <w:snapToGrid w:val="0"/>
                <w:color w:val="365F91"/>
                <w:sz w:val="18"/>
                <w:szCs w:val="18"/>
              </w:rPr>
              <w:t>Información variable: Impresión en</w:t>
            </w:r>
            <w:r w:rsidRPr="00436F0C">
              <w:rPr>
                <w:rFonts w:ascii="Tahoma" w:hAnsi="Tahoma" w:cs="Tahoma"/>
                <w:snapToGrid w:val="0"/>
                <w:color w:val="365F91"/>
                <w:sz w:val="18"/>
                <w:szCs w:val="18"/>
              </w:rPr>
              <w:t xml:space="preserve"> alta resolución.</w:t>
            </w:r>
          </w:p>
          <w:p w14:paraId="70B3B1FA"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proofErr w:type="spellStart"/>
            <w:r w:rsidRPr="00436F0C">
              <w:rPr>
                <w:rFonts w:ascii="Tahoma" w:hAnsi="Tahoma" w:cs="Tahoma"/>
                <w:snapToGrid w:val="0"/>
                <w:color w:val="365F91"/>
                <w:sz w:val="18"/>
                <w:szCs w:val="18"/>
              </w:rPr>
              <w:t>Scratch</w:t>
            </w:r>
            <w:proofErr w:type="spellEnd"/>
            <w:r w:rsidRPr="00436F0C">
              <w:rPr>
                <w:rFonts w:ascii="Tahoma" w:hAnsi="Tahoma" w:cs="Tahoma"/>
                <w:snapToGrid w:val="0"/>
                <w:color w:val="365F91"/>
                <w:sz w:val="18"/>
                <w:szCs w:val="18"/>
              </w:rPr>
              <w:t xml:space="preserve">-off: Tipo </w:t>
            </w:r>
            <w:proofErr w:type="spellStart"/>
            <w:r w:rsidRPr="00436F0C">
              <w:rPr>
                <w:rFonts w:ascii="Tahoma" w:hAnsi="Tahoma" w:cs="Tahoma"/>
                <w:snapToGrid w:val="0"/>
                <w:color w:val="365F91"/>
                <w:sz w:val="18"/>
                <w:szCs w:val="18"/>
              </w:rPr>
              <w:t>label</w:t>
            </w:r>
            <w:proofErr w:type="spellEnd"/>
            <w:r w:rsidRPr="00436F0C">
              <w:rPr>
                <w:rFonts w:ascii="Tahoma" w:hAnsi="Tahoma" w:cs="Tahoma"/>
                <w:snapToGrid w:val="0"/>
                <w:color w:val="365F91"/>
                <w:sz w:val="18"/>
                <w:szCs w:val="18"/>
              </w:rPr>
              <w:t xml:space="preserve"> autoadhesivo, Hot </w:t>
            </w:r>
            <w:proofErr w:type="spellStart"/>
            <w:r w:rsidRPr="00436F0C">
              <w:rPr>
                <w:rFonts w:ascii="Tahoma" w:hAnsi="Tahoma" w:cs="Tahoma"/>
                <w:snapToGrid w:val="0"/>
                <w:color w:val="365F91"/>
                <w:sz w:val="18"/>
                <w:szCs w:val="18"/>
              </w:rPr>
              <w:t>Estamping</w:t>
            </w:r>
            <w:proofErr w:type="spellEnd"/>
            <w:r w:rsidRPr="00436F0C">
              <w:rPr>
                <w:rFonts w:ascii="Tahoma" w:hAnsi="Tahoma" w:cs="Tahoma"/>
                <w:snapToGrid w:val="0"/>
                <w:color w:val="365F91"/>
                <w:sz w:val="18"/>
                <w:szCs w:val="18"/>
              </w:rPr>
              <w:t xml:space="preserve">  o Hot </w:t>
            </w:r>
            <w:proofErr w:type="spellStart"/>
            <w:r w:rsidRPr="00436F0C">
              <w:rPr>
                <w:rFonts w:ascii="Tahoma" w:hAnsi="Tahoma" w:cs="Tahoma"/>
                <w:snapToGrid w:val="0"/>
                <w:color w:val="365F91"/>
                <w:sz w:val="18"/>
                <w:szCs w:val="18"/>
              </w:rPr>
              <w:t>Foil</w:t>
            </w:r>
            <w:proofErr w:type="spellEnd"/>
            <w:r w:rsidRPr="00436F0C">
              <w:rPr>
                <w:rFonts w:ascii="Tahoma" w:hAnsi="Tahoma" w:cs="Tahoma"/>
                <w:snapToGrid w:val="0"/>
                <w:color w:val="365F91"/>
                <w:sz w:val="18"/>
                <w:szCs w:val="18"/>
              </w:rPr>
              <w:t xml:space="preserve">. </w:t>
            </w:r>
          </w:p>
          <w:p w14:paraId="38BFAB99" w14:textId="77777777" w:rsidR="00086F83"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El </w:t>
            </w:r>
            <w:proofErr w:type="spellStart"/>
            <w:r w:rsidRPr="00436F0C">
              <w:rPr>
                <w:rFonts w:ascii="Tahoma" w:hAnsi="Tahoma" w:cs="Tahoma"/>
                <w:snapToGrid w:val="0"/>
                <w:color w:val="365F91"/>
                <w:sz w:val="18"/>
                <w:szCs w:val="18"/>
              </w:rPr>
              <w:t>scratch</w:t>
            </w:r>
            <w:proofErr w:type="spellEnd"/>
            <w:r w:rsidRPr="00436F0C">
              <w:rPr>
                <w:rFonts w:ascii="Tahoma" w:hAnsi="Tahoma" w:cs="Tahoma"/>
                <w:snapToGrid w:val="0"/>
                <w:color w:val="365F91"/>
                <w:sz w:val="18"/>
                <w:szCs w:val="18"/>
              </w:rPr>
              <w:t xml:space="preserve"> deberá estar homologado por Entel S.A., el oferente debe presentar una fotocopia de certificado de Homologación.</w:t>
            </w:r>
          </w:p>
          <w:p w14:paraId="2C26D617"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En el reverso de cada tarjeta debe llevar un número de PIN de 14 dígitos oculto con una película de </w:t>
            </w:r>
            <w:proofErr w:type="spellStart"/>
            <w:r w:rsidRPr="00436F0C">
              <w:rPr>
                <w:rFonts w:ascii="Tahoma" w:hAnsi="Tahoma" w:cs="Tahoma"/>
                <w:snapToGrid w:val="0"/>
                <w:color w:val="365F91"/>
                <w:sz w:val="18"/>
                <w:szCs w:val="18"/>
              </w:rPr>
              <w:t>Scratch</w:t>
            </w:r>
            <w:proofErr w:type="spellEnd"/>
            <w:r w:rsidRPr="00436F0C">
              <w:rPr>
                <w:rFonts w:ascii="Tahoma" w:hAnsi="Tahoma" w:cs="Tahoma"/>
                <w:snapToGrid w:val="0"/>
                <w:color w:val="365F91"/>
                <w:sz w:val="18"/>
                <w:szCs w:val="18"/>
              </w:rPr>
              <w:t>, un número serial de 11 dígitos (en la parte inferior) y dosificación de facturas de un número serial de hasta 8 dígitos según diseño e información proporcionada por Entel S.A.</w:t>
            </w:r>
          </w:p>
          <w:p w14:paraId="68EFEB19"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Al borrarse el </w:t>
            </w:r>
            <w:proofErr w:type="spellStart"/>
            <w:r w:rsidRPr="00436F0C">
              <w:rPr>
                <w:rFonts w:ascii="Tahoma" w:hAnsi="Tahoma" w:cs="Tahoma"/>
                <w:snapToGrid w:val="0"/>
                <w:color w:val="365F91"/>
                <w:sz w:val="18"/>
                <w:szCs w:val="18"/>
              </w:rPr>
              <w:t>Scratch</w:t>
            </w:r>
            <w:proofErr w:type="spellEnd"/>
            <w:r w:rsidRPr="00436F0C">
              <w:rPr>
                <w:rFonts w:ascii="Tahoma" w:hAnsi="Tahoma" w:cs="Tahoma"/>
                <w:snapToGrid w:val="0"/>
                <w:color w:val="365F91"/>
                <w:sz w:val="18"/>
                <w:szCs w:val="18"/>
              </w:rPr>
              <w:t xml:space="preserve"> debe destruirse (evitar las manchas), no debe borrarse el número de PIN (quedando totalmente legible).</w:t>
            </w:r>
          </w:p>
          <w:p w14:paraId="571B0781"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Los números de pin</w:t>
            </w:r>
            <w:r>
              <w:rPr>
                <w:rFonts w:ascii="Tahoma" w:hAnsi="Tahoma" w:cs="Tahoma"/>
                <w:snapToGrid w:val="0"/>
                <w:color w:val="365F91"/>
                <w:sz w:val="18"/>
                <w:szCs w:val="18"/>
              </w:rPr>
              <w:t>es</w:t>
            </w:r>
            <w:r w:rsidRPr="00436F0C">
              <w:rPr>
                <w:rFonts w:ascii="Tahoma" w:hAnsi="Tahoma" w:cs="Tahoma"/>
                <w:snapToGrid w:val="0"/>
                <w:color w:val="365F91"/>
                <w:sz w:val="18"/>
                <w:szCs w:val="18"/>
              </w:rPr>
              <w:t xml:space="preserve">, seriales y correlativos de facturas son suministrados por Entel S.A. y enviados en un medio </w:t>
            </w:r>
            <w:r w:rsidRPr="00436F0C">
              <w:rPr>
                <w:rFonts w:ascii="Tahoma" w:hAnsi="Tahoma" w:cs="Tahoma"/>
                <w:snapToGrid w:val="0"/>
                <w:color w:val="365F91"/>
                <w:sz w:val="18"/>
                <w:szCs w:val="18"/>
              </w:rPr>
              <w:lastRenderedPageBreak/>
              <w:t>electrónico, en un archivo comprimido y con contraseña de seguridad; una vez descomprimido el o los archivos incluidos tendrán contraseña de lectura y escritura. El proveedor asume toda responsabilidad del manejo de la información de los PINES.</w:t>
            </w:r>
          </w:p>
          <w:p w14:paraId="42FBCF82" w14:textId="77777777" w:rsidR="00086F83"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El Proveedor debe remitir el Protocolo de Seguridad de PINES (donde se incluya la seguridad en el proceso de producción y transporte).</w:t>
            </w:r>
          </w:p>
          <w:p w14:paraId="51547A6E"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Pr>
                <w:rFonts w:ascii="Tahoma" w:hAnsi="Tahoma" w:cs="Tahoma"/>
                <w:snapToGrid w:val="0"/>
                <w:color w:val="365F91"/>
                <w:sz w:val="18"/>
                <w:szCs w:val="18"/>
              </w:rPr>
              <w:t xml:space="preserve">La información debe ser impresa con tipo de fuente </w:t>
            </w:r>
            <w:proofErr w:type="spellStart"/>
            <w:r>
              <w:rPr>
                <w:rFonts w:ascii="Tahoma" w:hAnsi="Tahoma" w:cs="Tahoma"/>
                <w:snapToGrid w:val="0"/>
                <w:color w:val="365F91"/>
                <w:sz w:val="18"/>
                <w:szCs w:val="18"/>
              </w:rPr>
              <w:t>Tahoma</w:t>
            </w:r>
            <w:proofErr w:type="spellEnd"/>
            <w:r>
              <w:rPr>
                <w:rFonts w:ascii="Tahoma" w:hAnsi="Tahoma" w:cs="Tahoma"/>
                <w:snapToGrid w:val="0"/>
                <w:color w:val="365F91"/>
                <w:sz w:val="18"/>
                <w:szCs w:val="18"/>
              </w:rPr>
              <w:t xml:space="preserve"> (recomendable) o cualquier otra que permita diferenciar claramente las letras de los números, con un tamaño mínimo de 8 puntos para la información requerida por la Administración Tributaria, excepto para las leyendas establecidas y para la Modalidad de Facturación </w:t>
            </w:r>
            <w:proofErr w:type="spellStart"/>
            <w:r>
              <w:rPr>
                <w:rFonts w:ascii="Tahoma" w:hAnsi="Tahoma" w:cs="Tahoma"/>
                <w:snapToGrid w:val="0"/>
                <w:color w:val="365F91"/>
                <w:sz w:val="18"/>
                <w:szCs w:val="18"/>
              </w:rPr>
              <w:t>Prevalorada</w:t>
            </w:r>
            <w:proofErr w:type="spellEnd"/>
            <w:r>
              <w:rPr>
                <w:rFonts w:ascii="Tahoma" w:hAnsi="Tahoma" w:cs="Tahoma"/>
                <w:snapToGrid w:val="0"/>
                <w:color w:val="365F91"/>
                <w:sz w:val="18"/>
                <w:szCs w:val="18"/>
              </w:rPr>
              <w:t xml:space="preserve"> cuyo mínimo será 6 puntos.</w:t>
            </w:r>
          </w:p>
          <w:p w14:paraId="30E99D63"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La altura de los números de PIN debe ser de 4mm (tipo de letra “Arial”</w:t>
            </w:r>
            <w:r>
              <w:rPr>
                <w:rFonts w:ascii="Tahoma" w:hAnsi="Tahoma" w:cs="Tahoma"/>
                <w:snapToGrid w:val="0"/>
                <w:color w:val="365F91"/>
                <w:sz w:val="18"/>
                <w:szCs w:val="18"/>
              </w:rPr>
              <w:t xml:space="preserve"> o cualquier otra que permita visualizar claramente los números.</w:t>
            </w:r>
            <w:r w:rsidRPr="00436F0C">
              <w:rPr>
                <w:rFonts w:ascii="Tahoma" w:hAnsi="Tahoma" w:cs="Tahoma"/>
                <w:snapToGrid w:val="0"/>
                <w:color w:val="365F91"/>
                <w:sz w:val="18"/>
                <w:szCs w:val="18"/>
              </w:rPr>
              <w:t>).</w:t>
            </w:r>
          </w:p>
          <w:p w14:paraId="0D47A720"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El Proveedor debe remitir el protocolo de estandarización de  Calidad de Producción de Tarjetas y protocolo de destrucción del material inutilizado.</w:t>
            </w:r>
          </w:p>
          <w:p w14:paraId="10E32708" w14:textId="77777777" w:rsidR="00086F83" w:rsidRPr="00E35D82" w:rsidRDefault="00086F83" w:rsidP="00A72C42">
            <w:pPr>
              <w:contextualSpacing/>
              <w:rPr>
                <w:rFonts w:ascii="Tahoma" w:hAnsi="Tahoma" w:cs="Tahoma"/>
                <w:b/>
                <w:color w:val="365F91"/>
                <w:sz w:val="6"/>
                <w:szCs w:val="18"/>
              </w:rPr>
            </w:pPr>
          </w:p>
          <w:p w14:paraId="755D1E6B" w14:textId="77777777" w:rsidR="00086F83" w:rsidRPr="00436F0C" w:rsidRDefault="00086F83" w:rsidP="00A72C42">
            <w:pPr>
              <w:contextualSpacing/>
              <w:rPr>
                <w:rFonts w:ascii="Tahoma" w:hAnsi="Tahoma" w:cs="Tahoma"/>
                <w:b/>
                <w:color w:val="365F91"/>
                <w:sz w:val="18"/>
                <w:szCs w:val="18"/>
              </w:rPr>
            </w:pPr>
            <w:r w:rsidRPr="00436F0C">
              <w:rPr>
                <w:rFonts w:ascii="Tahoma" w:hAnsi="Tahoma" w:cs="Tahoma"/>
                <w:b/>
                <w:color w:val="365F91"/>
                <w:sz w:val="18"/>
                <w:szCs w:val="18"/>
              </w:rPr>
              <w:t>Empaque (caja menores)</w:t>
            </w:r>
          </w:p>
          <w:p w14:paraId="1064D7C6" w14:textId="77777777" w:rsidR="00086F83" w:rsidRPr="006648A4"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Pr>
                <w:rFonts w:ascii="Tahoma" w:hAnsi="Tahoma" w:cs="Tahoma"/>
                <w:snapToGrid w:val="0"/>
                <w:color w:val="365F91"/>
                <w:sz w:val="18"/>
                <w:szCs w:val="18"/>
              </w:rPr>
              <w:t>El empaque de las cajas menores debe ser:</w:t>
            </w:r>
          </w:p>
          <w:p w14:paraId="07B685CC" w14:textId="77777777" w:rsidR="00086F83" w:rsidRPr="006648A4" w:rsidRDefault="00086F83" w:rsidP="00086F83">
            <w:pPr>
              <w:pStyle w:val="Prrafodelista"/>
              <w:numPr>
                <w:ilvl w:val="0"/>
                <w:numId w:val="88"/>
              </w:numPr>
              <w:spacing w:line="240" w:lineRule="atLeast"/>
              <w:ind w:left="781" w:hanging="425"/>
              <w:jc w:val="both"/>
              <w:rPr>
                <w:rFonts w:ascii="Tahoma" w:hAnsi="Tahoma" w:cs="Tahoma"/>
                <w:b/>
                <w:snapToGrid w:val="0"/>
                <w:color w:val="365F91"/>
                <w:sz w:val="18"/>
                <w:szCs w:val="18"/>
              </w:rPr>
            </w:pPr>
            <w:r w:rsidRPr="006648A4">
              <w:rPr>
                <w:rFonts w:ascii="Tahoma" w:hAnsi="Tahoma" w:cs="Tahoma"/>
                <w:b/>
                <w:snapToGrid w:val="0"/>
                <w:color w:val="365F91"/>
                <w:sz w:val="18"/>
                <w:szCs w:val="18"/>
              </w:rPr>
              <w:t xml:space="preserve">Tipo </w:t>
            </w:r>
            <w:proofErr w:type="spellStart"/>
            <w:r w:rsidRPr="006648A4">
              <w:rPr>
                <w:rFonts w:ascii="Tahoma" w:hAnsi="Tahoma" w:cs="Tahoma"/>
                <w:b/>
                <w:snapToGrid w:val="0"/>
                <w:color w:val="365F91"/>
                <w:sz w:val="18"/>
                <w:szCs w:val="18"/>
              </w:rPr>
              <w:t>fanfold</w:t>
            </w:r>
            <w:proofErr w:type="spellEnd"/>
            <w:r w:rsidRPr="006648A4">
              <w:rPr>
                <w:rFonts w:ascii="Tahoma" w:hAnsi="Tahoma" w:cs="Tahoma"/>
                <w:b/>
                <w:snapToGrid w:val="0"/>
                <w:color w:val="365F91"/>
                <w:sz w:val="18"/>
                <w:szCs w:val="18"/>
              </w:rPr>
              <w:t xml:space="preserve"> (cajas de 1.000 unidades).</w:t>
            </w:r>
          </w:p>
          <w:p w14:paraId="0037A5CD" w14:textId="77777777" w:rsidR="00086F83" w:rsidRPr="006648A4"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726C0C">
              <w:rPr>
                <w:rFonts w:ascii="Tahoma" w:hAnsi="Tahoma" w:cs="Tahoma"/>
                <w:snapToGrid w:val="0"/>
                <w:color w:val="365F91"/>
                <w:sz w:val="18"/>
                <w:szCs w:val="18"/>
              </w:rPr>
              <w:t>Caja de toma de muestra:</w:t>
            </w:r>
          </w:p>
          <w:p w14:paraId="71E04FE8" w14:textId="77777777" w:rsidR="00086F83" w:rsidRPr="006648A4" w:rsidRDefault="00086F83" w:rsidP="00086F83">
            <w:pPr>
              <w:pStyle w:val="Prrafodelista"/>
              <w:numPr>
                <w:ilvl w:val="0"/>
                <w:numId w:val="88"/>
              </w:numPr>
              <w:spacing w:line="240" w:lineRule="atLeast"/>
              <w:ind w:left="781" w:hanging="425"/>
              <w:jc w:val="both"/>
              <w:rPr>
                <w:rFonts w:ascii="Tahoma" w:hAnsi="Tahoma" w:cs="Tahoma"/>
                <w:b/>
                <w:snapToGrid w:val="0"/>
                <w:color w:val="365F91"/>
                <w:sz w:val="18"/>
                <w:szCs w:val="18"/>
              </w:rPr>
            </w:pPr>
            <w:r w:rsidRPr="006648A4">
              <w:rPr>
                <w:rFonts w:ascii="Tahoma" w:hAnsi="Tahoma" w:cs="Tahoma"/>
                <w:b/>
                <w:snapToGrid w:val="0"/>
                <w:color w:val="365F91"/>
                <w:sz w:val="18"/>
                <w:szCs w:val="18"/>
              </w:rPr>
              <w:t xml:space="preserve">Tipo </w:t>
            </w:r>
            <w:proofErr w:type="spellStart"/>
            <w:r w:rsidRPr="006648A4">
              <w:rPr>
                <w:rFonts w:ascii="Tahoma" w:hAnsi="Tahoma" w:cs="Tahoma"/>
                <w:b/>
                <w:snapToGrid w:val="0"/>
                <w:color w:val="365F91"/>
                <w:sz w:val="18"/>
                <w:szCs w:val="18"/>
              </w:rPr>
              <w:t>fanfold</w:t>
            </w:r>
            <w:proofErr w:type="spellEnd"/>
            <w:r w:rsidRPr="006648A4">
              <w:rPr>
                <w:rFonts w:ascii="Tahoma" w:hAnsi="Tahoma" w:cs="Tahoma"/>
                <w:b/>
                <w:snapToGrid w:val="0"/>
                <w:color w:val="365F91"/>
                <w:sz w:val="18"/>
                <w:szCs w:val="18"/>
              </w:rPr>
              <w:t xml:space="preserve"> (caja de 999 unidades).</w:t>
            </w:r>
          </w:p>
          <w:p w14:paraId="45667E74"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Material de las cajas</w:t>
            </w:r>
            <w:r>
              <w:rPr>
                <w:rFonts w:ascii="Tahoma" w:hAnsi="Tahoma" w:cs="Tahoma"/>
                <w:snapToGrid w:val="0"/>
                <w:color w:val="365F91"/>
                <w:sz w:val="18"/>
                <w:szCs w:val="18"/>
              </w:rPr>
              <w:t xml:space="preserve"> menores</w:t>
            </w:r>
            <w:r w:rsidRPr="00436F0C">
              <w:rPr>
                <w:rFonts w:ascii="Tahoma" w:hAnsi="Tahoma" w:cs="Tahoma"/>
                <w:snapToGrid w:val="0"/>
                <w:color w:val="365F91"/>
                <w:sz w:val="18"/>
                <w:szCs w:val="18"/>
              </w:rPr>
              <w:t xml:space="preserve">: cartulina </w:t>
            </w:r>
            <w:r>
              <w:rPr>
                <w:rFonts w:ascii="Tahoma" w:hAnsi="Tahoma" w:cs="Tahoma"/>
                <w:snapToGrid w:val="0"/>
                <w:color w:val="365F91"/>
                <w:sz w:val="18"/>
                <w:szCs w:val="18"/>
              </w:rPr>
              <w:t xml:space="preserve">de color </w:t>
            </w:r>
            <w:r w:rsidRPr="00436F0C">
              <w:rPr>
                <w:rFonts w:ascii="Tahoma" w:hAnsi="Tahoma" w:cs="Tahoma"/>
                <w:snapToGrid w:val="0"/>
                <w:color w:val="365F91"/>
                <w:sz w:val="18"/>
                <w:szCs w:val="18"/>
              </w:rPr>
              <w:t>blanc</w:t>
            </w:r>
            <w:r>
              <w:rPr>
                <w:rFonts w:ascii="Tahoma" w:hAnsi="Tahoma" w:cs="Tahoma"/>
                <w:snapToGrid w:val="0"/>
                <w:color w:val="365F91"/>
                <w:sz w:val="18"/>
                <w:szCs w:val="18"/>
              </w:rPr>
              <w:t>o dúplex de 250 gr., para la</w:t>
            </w:r>
            <w:r w:rsidRPr="00436F0C">
              <w:rPr>
                <w:rFonts w:ascii="Tahoma" w:hAnsi="Tahoma" w:cs="Tahoma"/>
                <w:snapToGrid w:val="0"/>
                <w:color w:val="365F91"/>
                <w:sz w:val="18"/>
                <w:szCs w:val="18"/>
              </w:rPr>
              <w:t xml:space="preserve"> caja que cont</w:t>
            </w:r>
            <w:r>
              <w:rPr>
                <w:rFonts w:ascii="Tahoma" w:hAnsi="Tahoma" w:cs="Tahoma"/>
                <w:snapToGrid w:val="0"/>
                <w:color w:val="365F91"/>
                <w:sz w:val="18"/>
                <w:szCs w:val="18"/>
              </w:rPr>
              <w:t>enga las 999</w:t>
            </w:r>
            <w:r w:rsidRPr="00436F0C">
              <w:rPr>
                <w:rFonts w:ascii="Tahoma" w:hAnsi="Tahoma" w:cs="Tahoma"/>
                <w:snapToGrid w:val="0"/>
                <w:color w:val="365F91"/>
                <w:sz w:val="18"/>
                <w:szCs w:val="18"/>
              </w:rPr>
              <w:t xml:space="preserve"> unidades</w:t>
            </w:r>
            <w:r>
              <w:rPr>
                <w:rFonts w:ascii="Tahoma" w:hAnsi="Tahoma" w:cs="Tahoma"/>
                <w:snapToGrid w:val="0"/>
                <w:color w:val="365F91"/>
                <w:sz w:val="18"/>
                <w:szCs w:val="18"/>
              </w:rPr>
              <w:t xml:space="preserve">  tipo </w:t>
            </w:r>
            <w:proofErr w:type="spellStart"/>
            <w:r>
              <w:rPr>
                <w:rFonts w:ascii="Tahoma" w:hAnsi="Tahoma" w:cs="Tahoma"/>
                <w:snapToGrid w:val="0"/>
                <w:color w:val="365F91"/>
                <w:sz w:val="18"/>
                <w:szCs w:val="18"/>
              </w:rPr>
              <w:t>fanfold</w:t>
            </w:r>
            <w:proofErr w:type="spellEnd"/>
            <w:r>
              <w:rPr>
                <w:rFonts w:ascii="Tahoma" w:hAnsi="Tahoma" w:cs="Tahoma"/>
                <w:snapToGrid w:val="0"/>
                <w:color w:val="365F91"/>
                <w:sz w:val="18"/>
                <w:szCs w:val="18"/>
              </w:rPr>
              <w:t>.</w:t>
            </w:r>
          </w:p>
          <w:p w14:paraId="080E0415"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Etiqueta en cada caja menor con la siguiente información:</w:t>
            </w:r>
          </w:p>
          <w:p w14:paraId="1CBF483D"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Nombre del Arte que contienen las tarjetas</w:t>
            </w:r>
          </w:p>
          <w:p w14:paraId="7142FEE2"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Indicadores de numeración correlativa.</w:t>
            </w:r>
          </w:p>
          <w:p w14:paraId="3239232E"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Descripción de cortes de tarjetas.</w:t>
            </w:r>
          </w:p>
          <w:p w14:paraId="550777F2"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Número de Autorización.</w:t>
            </w:r>
          </w:p>
          <w:p w14:paraId="1A916FC2"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Número de lote.</w:t>
            </w:r>
          </w:p>
          <w:p w14:paraId="58792E15"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Cantidad de Tarjetas.</w:t>
            </w:r>
          </w:p>
          <w:p w14:paraId="3BE9B5D8"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Numeración serial contenida en la caja mayor (desde, hasta).</w:t>
            </w:r>
          </w:p>
          <w:p w14:paraId="0FF1ED9F"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Numeración factura contenida en la caja mayor (desde, hasta).</w:t>
            </w:r>
          </w:p>
          <w:p w14:paraId="4F35B18C"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Fecha límite de emisión.</w:t>
            </w:r>
          </w:p>
          <w:p w14:paraId="59E917F5"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Fecha de Despacho (referencial).</w:t>
            </w:r>
          </w:p>
          <w:p w14:paraId="5E48F283"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Código de Barras que contenga números de series y factura.</w:t>
            </w:r>
          </w:p>
          <w:p w14:paraId="2F8C63A2" w14:textId="77777777" w:rsidR="00086F83" w:rsidRPr="00436F0C" w:rsidRDefault="00086F83" w:rsidP="00A72C42">
            <w:pPr>
              <w:pStyle w:val="Prrafodelista"/>
              <w:spacing w:line="240" w:lineRule="atLeast"/>
              <w:ind w:left="360"/>
              <w:jc w:val="both"/>
              <w:rPr>
                <w:rFonts w:ascii="Tahoma" w:hAnsi="Tahoma" w:cs="Tahoma"/>
                <w:snapToGrid w:val="0"/>
                <w:color w:val="365F91"/>
                <w:sz w:val="18"/>
                <w:szCs w:val="18"/>
              </w:rPr>
            </w:pPr>
            <w:r w:rsidRPr="00436F0C">
              <w:rPr>
                <w:rFonts w:ascii="Tahoma" w:hAnsi="Tahoma" w:cs="Tahoma"/>
                <w:snapToGrid w:val="0"/>
                <w:color w:val="365F91"/>
                <w:sz w:val="18"/>
                <w:szCs w:val="18"/>
              </w:rPr>
              <w:t>- Cinta de seguridad</w:t>
            </w:r>
            <w:r>
              <w:rPr>
                <w:rFonts w:ascii="Tahoma" w:hAnsi="Tahoma" w:cs="Tahoma"/>
                <w:snapToGrid w:val="0"/>
                <w:color w:val="365F91"/>
                <w:sz w:val="18"/>
                <w:szCs w:val="18"/>
              </w:rPr>
              <w:t xml:space="preserve"> </w:t>
            </w:r>
            <w:r w:rsidRPr="00AC387A">
              <w:rPr>
                <w:rFonts w:ascii="Tahoma" w:hAnsi="Tahoma" w:cs="Tahoma"/>
                <w:b/>
                <w:snapToGrid w:val="0"/>
                <w:color w:val="365F91"/>
                <w:sz w:val="18"/>
                <w:szCs w:val="18"/>
              </w:rPr>
              <w:t xml:space="preserve">(en la parte superior e inferior de la caja) </w:t>
            </w:r>
            <w:r w:rsidRPr="00436F0C">
              <w:rPr>
                <w:rFonts w:ascii="Tahoma" w:hAnsi="Tahoma" w:cs="Tahoma"/>
                <w:snapToGrid w:val="0"/>
                <w:color w:val="365F91"/>
                <w:sz w:val="18"/>
                <w:szCs w:val="18"/>
              </w:rPr>
              <w:t>con el logotipo de la empresa proveedora, misma que deberá permitir la visualización de la información de la etiqueta.</w:t>
            </w:r>
          </w:p>
          <w:p w14:paraId="37D701BD" w14:textId="77777777" w:rsidR="00086F83" w:rsidRPr="00E35D82" w:rsidRDefault="00086F83" w:rsidP="00A72C42">
            <w:pPr>
              <w:spacing w:line="240" w:lineRule="atLeast"/>
              <w:contextualSpacing/>
              <w:jc w:val="both"/>
              <w:rPr>
                <w:rFonts w:ascii="Tahoma" w:hAnsi="Tahoma" w:cs="Tahoma"/>
                <w:b/>
                <w:snapToGrid w:val="0"/>
                <w:color w:val="365F91"/>
                <w:sz w:val="2"/>
                <w:szCs w:val="18"/>
              </w:rPr>
            </w:pPr>
          </w:p>
          <w:p w14:paraId="4E6A78DD" w14:textId="77777777" w:rsidR="00086F83" w:rsidRPr="00436F0C" w:rsidRDefault="00086F83" w:rsidP="00A72C42">
            <w:pPr>
              <w:spacing w:line="240" w:lineRule="atLeast"/>
              <w:contextualSpacing/>
              <w:jc w:val="both"/>
              <w:rPr>
                <w:rFonts w:ascii="Tahoma" w:hAnsi="Tahoma" w:cs="Tahoma"/>
                <w:b/>
                <w:snapToGrid w:val="0"/>
                <w:color w:val="365F91"/>
                <w:sz w:val="18"/>
                <w:szCs w:val="18"/>
              </w:rPr>
            </w:pPr>
            <w:r w:rsidRPr="00436F0C">
              <w:rPr>
                <w:rFonts w:ascii="Tahoma" w:hAnsi="Tahoma" w:cs="Tahoma"/>
                <w:b/>
                <w:snapToGrid w:val="0"/>
                <w:color w:val="365F91"/>
                <w:sz w:val="18"/>
                <w:szCs w:val="18"/>
              </w:rPr>
              <w:t xml:space="preserve">Embalaje (caja mayor) con las siguientes </w:t>
            </w:r>
            <w:r w:rsidRPr="00436F0C">
              <w:rPr>
                <w:rFonts w:ascii="Tahoma" w:hAnsi="Tahoma" w:cs="Tahoma"/>
                <w:b/>
                <w:snapToGrid w:val="0"/>
                <w:color w:val="365F91"/>
                <w:sz w:val="18"/>
                <w:szCs w:val="18"/>
              </w:rPr>
              <w:lastRenderedPageBreak/>
              <w:t>características:</w:t>
            </w:r>
          </w:p>
          <w:p w14:paraId="65ABA1E1"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Pr>
                <w:rFonts w:ascii="Tahoma" w:hAnsi="Tahoma" w:cs="Tahoma"/>
                <w:snapToGrid w:val="0"/>
                <w:color w:val="365F91"/>
                <w:sz w:val="18"/>
                <w:szCs w:val="18"/>
              </w:rPr>
              <w:t xml:space="preserve">Cajas de 10 unidades (empaques) de tarjetas </w:t>
            </w:r>
            <w:r w:rsidRPr="006648A4">
              <w:rPr>
                <w:rFonts w:ascii="Tahoma" w:hAnsi="Tahoma" w:cs="Tahoma"/>
                <w:b/>
                <w:snapToGrid w:val="0"/>
                <w:color w:val="365F91"/>
                <w:sz w:val="18"/>
                <w:szCs w:val="18"/>
              </w:rPr>
              <w:t xml:space="preserve">tipo </w:t>
            </w:r>
            <w:proofErr w:type="spellStart"/>
            <w:r w:rsidRPr="006648A4">
              <w:rPr>
                <w:rFonts w:ascii="Tahoma" w:hAnsi="Tahoma" w:cs="Tahoma"/>
                <w:b/>
                <w:snapToGrid w:val="0"/>
                <w:color w:val="365F91"/>
                <w:sz w:val="18"/>
                <w:szCs w:val="18"/>
              </w:rPr>
              <w:t>fanfold</w:t>
            </w:r>
            <w:proofErr w:type="spellEnd"/>
            <w:r w:rsidRPr="006648A4">
              <w:rPr>
                <w:rFonts w:ascii="Tahoma" w:hAnsi="Tahoma" w:cs="Tahoma"/>
                <w:b/>
                <w:snapToGrid w:val="0"/>
                <w:color w:val="365F91"/>
                <w:sz w:val="18"/>
                <w:szCs w:val="18"/>
              </w:rPr>
              <w:t>.</w:t>
            </w:r>
          </w:p>
          <w:p w14:paraId="046E2EA7" w14:textId="77777777" w:rsidR="00086F83" w:rsidRPr="00436F0C" w:rsidRDefault="00086F83" w:rsidP="00086F83">
            <w:pPr>
              <w:pStyle w:val="Prrafodelista"/>
              <w:numPr>
                <w:ilvl w:val="0"/>
                <w:numId w:val="11"/>
              </w:numPr>
              <w:tabs>
                <w:tab w:val="num" w:pos="1644"/>
              </w:tabs>
              <w:jc w:val="both"/>
              <w:rPr>
                <w:rFonts w:ascii="Tahoma" w:hAnsi="Tahoma" w:cs="Tahoma"/>
                <w:snapToGrid w:val="0"/>
                <w:color w:val="365F91"/>
                <w:sz w:val="18"/>
                <w:szCs w:val="18"/>
              </w:rPr>
            </w:pPr>
            <w:r w:rsidRPr="00436F0C">
              <w:rPr>
                <w:rFonts w:ascii="Tahoma" w:hAnsi="Tahoma" w:cs="Tahoma"/>
                <w:snapToGrid w:val="0"/>
                <w:color w:val="365F91"/>
                <w:sz w:val="18"/>
                <w:szCs w:val="18"/>
              </w:rPr>
              <w:t>Material de las cajas: Tipo de cartón corrugado de 4.7 mm, de espesor.</w:t>
            </w:r>
          </w:p>
          <w:p w14:paraId="12005E17"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Etiqueta en cada caja mayor con la siguiente información:</w:t>
            </w:r>
          </w:p>
          <w:p w14:paraId="33264C48"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Nombre del Arte que contienen las cajas menores.</w:t>
            </w:r>
          </w:p>
          <w:p w14:paraId="5F493B46"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Indicadores de numeración correlativa.</w:t>
            </w:r>
          </w:p>
          <w:p w14:paraId="1773D375"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Descripción de cortes de tarjetas.</w:t>
            </w:r>
          </w:p>
          <w:p w14:paraId="5183FFFA"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Pedido de compra.</w:t>
            </w:r>
          </w:p>
          <w:p w14:paraId="4FFFF6CE"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Número de Autorización.</w:t>
            </w:r>
          </w:p>
          <w:p w14:paraId="29AC26A3"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Número del lote.</w:t>
            </w:r>
          </w:p>
          <w:p w14:paraId="4C5300F9"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Cantidad de Tarjetas. </w:t>
            </w:r>
          </w:p>
          <w:p w14:paraId="27592E6B"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Numeración serial contenida en la caja mayor (desde, hasta).</w:t>
            </w:r>
          </w:p>
          <w:p w14:paraId="2356902C"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Numeración factura contenida en la caja mayor (desde, hasta).</w:t>
            </w:r>
          </w:p>
          <w:p w14:paraId="4AE59E88"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Fecha límite de emisión.</w:t>
            </w:r>
          </w:p>
          <w:p w14:paraId="65FFAA3C"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Fecha de Despacho (referencial).</w:t>
            </w:r>
          </w:p>
          <w:p w14:paraId="1C32B00B"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Cinta de seguridad con el logotipo de la empresa proveedora, misma que deberá permitir la visualización de la información de la etiqueta.</w:t>
            </w:r>
          </w:p>
          <w:p w14:paraId="5F984D37" w14:textId="77777777" w:rsidR="00086F83" w:rsidRPr="00436F0C" w:rsidRDefault="00086F83" w:rsidP="00086F83">
            <w:pPr>
              <w:pStyle w:val="Prrafodelista"/>
              <w:numPr>
                <w:ilvl w:val="1"/>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Códigos de barras con la siguiente información:</w:t>
            </w:r>
          </w:p>
          <w:p w14:paraId="70D73229" w14:textId="77777777" w:rsidR="00086F83" w:rsidRPr="00436F0C" w:rsidRDefault="00086F83" w:rsidP="00086F83">
            <w:pPr>
              <w:pStyle w:val="Prrafodelista"/>
              <w:numPr>
                <w:ilvl w:val="0"/>
                <w:numId w:val="11"/>
              </w:numPr>
              <w:spacing w:line="240" w:lineRule="atLeast"/>
              <w:contextualSpacing/>
              <w:jc w:val="both"/>
              <w:rPr>
                <w:rFonts w:ascii="Tahoma" w:hAnsi="Tahoma" w:cs="Tahoma"/>
                <w:snapToGrid w:val="0"/>
                <w:color w:val="365F91"/>
                <w:sz w:val="18"/>
                <w:szCs w:val="18"/>
              </w:rPr>
            </w:pPr>
            <w:r w:rsidRPr="00436F0C">
              <w:rPr>
                <w:rFonts w:ascii="Tahoma" w:hAnsi="Tahoma" w:cs="Tahoma"/>
                <w:snapToGrid w:val="0"/>
                <w:color w:val="365F91"/>
                <w:sz w:val="18"/>
                <w:szCs w:val="18"/>
              </w:rPr>
              <w:t>Cantidad de cajas menores que contiene la caja mayor.</w:t>
            </w:r>
          </w:p>
          <w:p w14:paraId="0AAC406A" w14:textId="77777777" w:rsidR="00086F83" w:rsidRPr="00436F0C" w:rsidRDefault="00086F83" w:rsidP="00086F83">
            <w:pPr>
              <w:pStyle w:val="Prrafodelista"/>
              <w:numPr>
                <w:ilvl w:val="0"/>
                <w:numId w:val="11"/>
              </w:numPr>
              <w:spacing w:line="240" w:lineRule="atLeast"/>
              <w:contextualSpacing/>
              <w:jc w:val="both"/>
              <w:rPr>
                <w:rFonts w:ascii="Tahoma" w:hAnsi="Tahoma" w:cs="Tahoma"/>
                <w:snapToGrid w:val="0"/>
                <w:color w:val="365F91"/>
                <w:sz w:val="18"/>
                <w:szCs w:val="18"/>
              </w:rPr>
            </w:pPr>
            <w:r w:rsidRPr="00436F0C">
              <w:rPr>
                <w:rFonts w:ascii="Tahoma" w:hAnsi="Tahoma" w:cs="Tahoma"/>
                <w:snapToGrid w:val="0"/>
                <w:color w:val="365F91"/>
                <w:sz w:val="18"/>
                <w:szCs w:val="18"/>
              </w:rPr>
              <w:t>Números de serie de las cajas menores.</w:t>
            </w:r>
          </w:p>
          <w:p w14:paraId="0D2FDD2E" w14:textId="77777777" w:rsidR="00086F83" w:rsidRPr="00436F0C" w:rsidRDefault="00086F83" w:rsidP="00086F83">
            <w:pPr>
              <w:pStyle w:val="Prrafodelista"/>
              <w:numPr>
                <w:ilvl w:val="0"/>
                <w:numId w:val="11"/>
              </w:numPr>
              <w:spacing w:line="240" w:lineRule="atLeast"/>
              <w:contextualSpacing/>
              <w:jc w:val="both"/>
              <w:rPr>
                <w:rFonts w:ascii="Tahoma" w:hAnsi="Tahoma" w:cs="Tahoma"/>
                <w:snapToGrid w:val="0"/>
                <w:color w:val="365F91"/>
                <w:sz w:val="18"/>
                <w:szCs w:val="18"/>
              </w:rPr>
            </w:pPr>
            <w:r w:rsidRPr="00436F0C">
              <w:rPr>
                <w:rFonts w:ascii="Tahoma" w:hAnsi="Tahoma" w:cs="Tahoma"/>
                <w:snapToGrid w:val="0"/>
                <w:color w:val="365F91"/>
                <w:sz w:val="18"/>
                <w:szCs w:val="18"/>
              </w:rPr>
              <w:t>Cantidad de tarjetas que contiene el total de la caja mayor.</w:t>
            </w:r>
          </w:p>
          <w:p w14:paraId="0044E9CF" w14:textId="77777777" w:rsidR="00086F83" w:rsidRDefault="00086F83" w:rsidP="00A72C42">
            <w:pPr>
              <w:spacing w:line="240" w:lineRule="atLeast"/>
              <w:contextualSpacing/>
              <w:jc w:val="both"/>
              <w:rPr>
                <w:rFonts w:ascii="Tahoma" w:hAnsi="Tahoma" w:cs="Tahoma"/>
                <w:b/>
                <w:snapToGrid w:val="0"/>
                <w:color w:val="365F91"/>
                <w:sz w:val="8"/>
                <w:szCs w:val="18"/>
              </w:rPr>
            </w:pPr>
          </w:p>
          <w:p w14:paraId="6ECA513C" w14:textId="77777777" w:rsidR="00086F83" w:rsidRPr="00E35D82" w:rsidRDefault="00086F83" w:rsidP="00A72C42">
            <w:pPr>
              <w:spacing w:line="240" w:lineRule="atLeast"/>
              <w:contextualSpacing/>
              <w:jc w:val="both"/>
              <w:rPr>
                <w:rFonts w:ascii="Tahoma" w:hAnsi="Tahoma" w:cs="Tahoma"/>
                <w:b/>
                <w:snapToGrid w:val="0"/>
                <w:color w:val="365F91"/>
                <w:sz w:val="8"/>
                <w:szCs w:val="18"/>
              </w:rPr>
            </w:pPr>
          </w:p>
          <w:p w14:paraId="629B5CFD" w14:textId="77777777" w:rsidR="00086F83" w:rsidRPr="00436F0C" w:rsidRDefault="00086F83" w:rsidP="00A72C42">
            <w:pPr>
              <w:spacing w:line="240" w:lineRule="atLeast"/>
              <w:contextualSpacing/>
              <w:jc w:val="both"/>
              <w:rPr>
                <w:rFonts w:ascii="Tahoma" w:hAnsi="Tahoma" w:cs="Tahoma"/>
                <w:b/>
                <w:snapToGrid w:val="0"/>
                <w:color w:val="365F91"/>
                <w:sz w:val="18"/>
                <w:szCs w:val="18"/>
              </w:rPr>
            </w:pPr>
            <w:r w:rsidRPr="00436F0C">
              <w:rPr>
                <w:rFonts w:ascii="Tahoma" w:hAnsi="Tahoma" w:cs="Tahoma"/>
                <w:b/>
                <w:snapToGrid w:val="0"/>
                <w:color w:val="365F91"/>
                <w:sz w:val="18"/>
                <w:szCs w:val="18"/>
              </w:rPr>
              <w:t>Muestras de tarjetas para control de especificaciones técnicas:</w:t>
            </w:r>
          </w:p>
          <w:p w14:paraId="7D4B373D" w14:textId="77777777" w:rsidR="00086F83" w:rsidRPr="00E35D82" w:rsidRDefault="00086F83" w:rsidP="00A72C42">
            <w:p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La cantidad de muestras necesarias por cada producción se detalla en el cuadro siguiente:</w:t>
            </w:r>
          </w:p>
          <w:p w14:paraId="49931D7D" w14:textId="77777777" w:rsidR="00086F83" w:rsidRPr="00436F0C" w:rsidRDefault="00086F83" w:rsidP="00A72C42">
            <w:pPr>
              <w:spacing w:line="240" w:lineRule="atLeast"/>
              <w:rPr>
                <w:rFonts w:ascii="Tahoma" w:hAnsi="Tahoma" w:cs="Tahoma"/>
                <w:snapToGrid w:val="0"/>
                <w:color w:val="365F91"/>
                <w:sz w:val="18"/>
                <w:szCs w:val="18"/>
              </w:rPr>
            </w:pPr>
            <w:r w:rsidRPr="00436F0C">
              <w:rPr>
                <w:rFonts w:ascii="Tahoma" w:hAnsi="Tahoma" w:cs="Tahoma"/>
                <w:noProof/>
                <w:color w:val="365F91"/>
                <w:sz w:val="18"/>
                <w:szCs w:val="18"/>
                <w:lang w:val="es-BO" w:eastAsia="es-BO"/>
              </w:rPr>
              <w:drawing>
                <wp:inline distT="0" distB="0" distL="0" distR="0" wp14:anchorId="185F9609" wp14:editId="260BA7BF">
                  <wp:extent cx="3117342" cy="634781"/>
                  <wp:effectExtent l="19050" t="0" r="6858"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125182" cy="636377"/>
                          </a:xfrm>
                          <a:prstGeom prst="rect">
                            <a:avLst/>
                          </a:prstGeom>
                          <a:noFill/>
                          <a:ln w="9525">
                            <a:noFill/>
                            <a:miter lim="800000"/>
                            <a:headEnd/>
                            <a:tailEnd/>
                          </a:ln>
                        </pic:spPr>
                      </pic:pic>
                    </a:graphicData>
                  </a:graphic>
                </wp:inline>
              </w:drawing>
            </w:r>
          </w:p>
          <w:p w14:paraId="2BDF27B1" w14:textId="77777777" w:rsidR="00086F83" w:rsidRPr="00436F0C" w:rsidRDefault="00086F83" w:rsidP="00A72C42">
            <w:pPr>
              <w:spacing w:line="240" w:lineRule="atLeast"/>
              <w:jc w:val="both"/>
              <w:rPr>
                <w:rFonts w:ascii="Tahoma" w:hAnsi="Tahoma" w:cs="Tahoma"/>
                <w:i/>
                <w:snapToGrid w:val="0"/>
                <w:color w:val="365F91"/>
              </w:rPr>
            </w:pPr>
            <w:r w:rsidRPr="00436F0C">
              <w:rPr>
                <w:rFonts w:ascii="Tahoma" w:hAnsi="Tahoma" w:cs="Tahoma"/>
                <w:b/>
                <w:snapToGrid w:val="0"/>
                <w:color w:val="365F91"/>
                <w:sz w:val="18"/>
                <w:szCs w:val="18"/>
              </w:rPr>
              <w:t>Nota.-</w:t>
            </w:r>
            <w:r w:rsidRPr="00436F0C">
              <w:rPr>
                <w:rFonts w:ascii="Tahoma" w:hAnsi="Tahoma" w:cs="Tahoma"/>
                <w:snapToGrid w:val="0"/>
                <w:color w:val="365F91"/>
                <w:sz w:val="18"/>
                <w:szCs w:val="18"/>
              </w:rPr>
              <w:t xml:space="preserve"> </w:t>
            </w:r>
            <w:r w:rsidRPr="00436F0C">
              <w:rPr>
                <w:rFonts w:ascii="Tahoma" w:hAnsi="Tahoma" w:cs="Tahoma"/>
                <w:i/>
                <w:snapToGrid w:val="0"/>
                <w:color w:val="365F91"/>
              </w:rPr>
              <w:t>Para la toma de muestra, previo aviso, Entel S.A. enviará la metodología para la selección de las muestras.</w:t>
            </w:r>
          </w:p>
          <w:p w14:paraId="2B027EA1" w14:textId="77777777" w:rsidR="00086F83" w:rsidRPr="00436F0C" w:rsidRDefault="00086F83" w:rsidP="00A72C42">
            <w:pPr>
              <w:spacing w:line="240" w:lineRule="atLeast"/>
              <w:jc w:val="both"/>
              <w:rPr>
                <w:rFonts w:ascii="Tahoma" w:hAnsi="Tahoma" w:cs="Tahoma"/>
                <w:snapToGrid w:val="0"/>
                <w:color w:val="365F91"/>
                <w:sz w:val="18"/>
                <w:szCs w:val="18"/>
              </w:rPr>
            </w:pPr>
          </w:p>
          <w:p w14:paraId="19C0AB5A"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Empaque de la caja o del sobre de las muestras :</w:t>
            </w:r>
          </w:p>
          <w:p w14:paraId="0F7A4C67" w14:textId="77777777" w:rsidR="00086F83" w:rsidRPr="00680680"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Material de la caja o del sobre: debe contar con la seguridad correspondiente para el traslado en cualquier medio de transporte, conservando la integridad.</w:t>
            </w:r>
          </w:p>
          <w:p w14:paraId="61D1C171"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Dentro de la caja o del sobre de las muestras, deberá contener una hoja detallando la siguiente información:</w:t>
            </w:r>
          </w:p>
          <w:p w14:paraId="46F6E477"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Nombre de los Artes que contienen las tarjetas</w:t>
            </w:r>
          </w:p>
          <w:p w14:paraId="08A78FF6"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Indicadores de numeración.</w:t>
            </w:r>
          </w:p>
          <w:p w14:paraId="1F4A84F8"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Descripción de cortes de tarjetas.</w:t>
            </w:r>
          </w:p>
          <w:p w14:paraId="08DBE534"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Número de Autorización.</w:t>
            </w:r>
          </w:p>
          <w:p w14:paraId="76F4BDD3"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Números de lotes.</w:t>
            </w:r>
          </w:p>
          <w:p w14:paraId="262341DD"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lastRenderedPageBreak/>
              <w:t>Cantidad de Tarjetas.</w:t>
            </w:r>
          </w:p>
          <w:p w14:paraId="31A278A7"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Numeración de seriales contenidos en la caja o sobre.</w:t>
            </w:r>
          </w:p>
          <w:p w14:paraId="40FB6F71"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Numeración de facturas contenidas en la caja o sobre.</w:t>
            </w:r>
          </w:p>
          <w:p w14:paraId="08EF148D"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Fecha límite de emisión.</w:t>
            </w:r>
          </w:p>
          <w:p w14:paraId="56F4182C" w14:textId="77777777" w:rsidR="00086F83" w:rsidRPr="00436F0C" w:rsidRDefault="00086F83" w:rsidP="00086F83">
            <w:pPr>
              <w:pStyle w:val="Prrafodelista"/>
              <w:numPr>
                <w:ilvl w:val="1"/>
                <w:numId w:val="11"/>
              </w:numPr>
              <w:ind w:left="781" w:hanging="425"/>
              <w:jc w:val="both"/>
              <w:rPr>
                <w:rFonts w:ascii="Tahoma" w:hAnsi="Tahoma" w:cs="Tahoma"/>
                <w:snapToGrid w:val="0"/>
                <w:color w:val="365F91"/>
                <w:sz w:val="18"/>
                <w:szCs w:val="18"/>
              </w:rPr>
            </w:pPr>
            <w:r w:rsidRPr="00436F0C">
              <w:rPr>
                <w:rFonts w:ascii="Tahoma" w:hAnsi="Tahoma" w:cs="Tahoma"/>
                <w:snapToGrid w:val="0"/>
                <w:color w:val="365F91"/>
                <w:sz w:val="18"/>
                <w:szCs w:val="18"/>
              </w:rPr>
              <w:t>Fecha de Despacho (referencial).</w:t>
            </w:r>
          </w:p>
          <w:p w14:paraId="6D503D9A"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Cinta de seguridad con el logotipo de la empresa proveedora, misma que deberá permitir la visualización de la información de la etiqueta.</w:t>
            </w:r>
          </w:p>
          <w:p w14:paraId="3A58332F" w14:textId="77777777" w:rsidR="00086F83"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El envío de la caja con las tarjetas de muestra se realizará a Planificación y Control Logístico dependiente de la Jefatura de Logística.</w:t>
            </w:r>
          </w:p>
          <w:p w14:paraId="64B05DAD" w14:textId="77777777" w:rsidR="00086F83" w:rsidRDefault="00086F83" w:rsidP="00A72C42">
            <w:pPr>
              <w:pStyle w:val="Prrafodelista"/>
              <w:ind w:left="360"/>
              <w:jc w:val="both"/>
              <w:rPr>
                <w:rFonts w:ascii="Tahoma" w:hAnsi="Tahoma" w:cs="Tahoma"/>
                <w:snapToGrid w:val="0"/>
                <w:color w:val="365F91"/>
                <w:sz w:val="18"/>
                <w:szCs w:val="18"/>
              </w:rPr>
            </w:pPr>
          </w:p>
          <w:p w14:paraId="5D069A40" w14:textId="77777777" w:rsidR="00086F83" w:rsidRPr="00A11A5A" w:rsidRDefault="00086F83" w:rsidP="00A72C42">
            <w:pPr>
              <w:jc w:val="both"/>
              <w:rPr>
                <w:rFonts w:ascii="Tahoma" w:hAnsi="Tahoma" w:cs="Tahoma"/>
                <w:snapToGrid w:val="0"/>
                <w:color w:val="365F91"/>
                <w:sz w:val="18"/>
                <w:szCs w:val="18"/>
              </w:rPr>
            </w:pPr>
            <w:r w:rsidRPr="00041D0A">
              <w:rPr>
                <w:rFonts w:ascii="Tahoma" w:hAnsi="Tahoma" w:cs="Tahoma"/>
                <w:b/>
                <w:snapToGrid w:val="0"/>
                <w:color w:val="365F91"/>
                <w:sz w:val="18"/>
                <w:szCs w:val="18"/>
              </w:rPr>
              <w:t>Nota.</w:t>
            </w:r>
            <w:r>
              <w:rPr>
                <w:rFonts w:ascii="Tahoma" w:hAnsi="Tahoma" w:cs="Tahoma"/>
                <w:b/>
                <w:snapToGrid w:val="0"/>
                <w:color w:val="365F91"/>
                <w:sz w:val="18"/>
                <w:szCs w:val="18"/>
              </w:rPr>
              <w:t xml:space="preserve"> </w:t>
            </w:r>
            <w:r>
              <w:rPr>
                <w:rFonts w:ascii="Tahoma" w:hAnsi="Tahoma" w:cs="Tahoma"/>
                <w:snapToGrid w:val="0"/>
                <w:color w:val="365F91"/>
                <w:sz w:val="18"/>
                <w:szCs w:val="18"/>
              </w:rPr>
              <w:t xml:space="preserve">Las muestras son valorables </w:t>
            </w:r>
            <w:r w:rsidRPr="00111311">
              <w:rPr>
                <w:rFonts w:ascii="Tahoma" w:hAnsi="Tahoma" w:cs="Tahoma"/>
                <w:snapToGrid w:val="0"/>
                <w:color w:val="365F91"/>
                <w:sz w:val="18"/>
                <w:szCs w:val="18"/>
                <w:u w:val="single"/>
              </w:rPr>
              <w:t>únicamente</w:t>
            </w:r>
            <w:r>
              <w:rPr>
                <w:rFonts w:ascii="Tahoma" w:hAnsi="Tahoma" w:cs="Tahoma"/>
                <w:snapToGrid w:val="0"/>
                <w:color w:val="365F91"/>
                <w:sz w:val="18"/>
                <w:szCs w:val="18"/>
              </w:rPr>
              <w:t xml:space="preserve"> en cuanto a la seguridad del </w:t>
            </w:r>
            <w:proofErr w:type="spellStart"/>
            <w:r>
              <w:rPr>
                <w:rFonts w:ascii="Tahoma" w:hAnsi="Tahoma" w:cs="Tahoma"/>
                <w:snapToGrid w:val="0"/>
                <w:color w:val="365F91"/>
                <w:sz w:val="18"/>
                <w:szCs w:val="18"/>
              </w:rPr>
              <w:t>Scratch</w:t>
            </w:r>
            <w:proofErr w:type="spellEnd"/>
            <w:r>
              <w:rPr>
                <w:rFonts w:ascii="Tahoma" w:hAnsi="Tahoma" w:cs="Tahoma"/>
                <w:snapToGrid w:val="0"/>
                <w:color w:val="365F91"/>
                <w:sz w:val="18"/>
                <w:szCs w:val="18"/>
              </w:rPr>
              <w:t xml:space="preserve"> y la Imagen impresa en las tarjetas; no se valorará: el tipo de material (gramaje), dimensiones, tintas offset (información fija y variable) y barnices, mismos que deberán estar plenamente verificados al momento de realizar la Homologación o se podrán valorar éstas características en muestras enviadas por el Proveedor adjuntas a su propuesta.</w:t>
            </w:r>
          </w:p>
          <w:p w14:paraId="6158725F" w14:textId="77777777" w:rsidR="00086F83" w:rsidRPr="00436F0C" w:rsidRDefault="00086F83" w:rsidP="00A72C42">
            <w:pPr>
              <w:pStyle w:val="Ttulo2"/>
              <w:numPr>
                <w:ilvl w:val="0"/>
                <w:numId w:val="0"/>
              </w:numPr>
              <w:spacing w:before="240" w:after="60"/>
              <w:rPr>
                <w:rFonts w:ascii="Tahoma" w:hAnsi="Tahoma" w:cs="Tahoma"/>
                <w:b w:val="0"/>
                <w:bCs/>
                <w:color w:val="365F91"/>
                <w:kern w:val="32"/>
                <w:sz w:val="18"/>
                <w:szCs w:val="18"/>
                <w:u w:val="none"/>
              </w:rPr>
            </w:pPr>
            <w:r w:rsidRPr="00436F0C">
              <w:rPr>
                <w:rFonts w:ascii="Tahoma" w:hAnsi="Tahoma" w:cs="Tahoma"/>
                <w:color w:val="365F91"/>
                <w:kern w:val="32"/>
                <w:sz w:val="18"/>
                <w:szCs w:val="18"/>
                <w:u w:val="none"/>
              </w:rPr>
              <w:t>INPUTS PARA LA PRODUCCIÓN DE TARJETAS</w:t>
            </w:r>
          </w:p>
          <w:p w14:paraId="1928A0A6" w14:textId="77777777" w:rsidR="00086F83" w:rsidRPr="00436F0C" w:rsidRDefault="00086F83" w:rsidP="00A72C42">
            <w:pPr>
              <w:pStyle w:val="Ttulo2"/>
              <w:numPr>
                <w:ilvl w:val="0"/>
                <w:numId w:val="0"/>
              </w:numPr>
              <w:spacing w:before="240" w:after="60"/>
              <w:rPr>
                <w:rFonts w:ascii="Tahoma" w:hAnsi="Tahoma" w:cs="Tahoma"/>
                <w:b w:val="0"/>
                <w:bCs/>
                <w:color w:val="365F91"/>
                <w:kern w:val="32"/>
                <w:sz w:val="18"/>
                <w:szCs w:val="18"/>
              </w:rPr>
            </w:pPr>
            <w:r w:rsidRPr="00436F0C">
              <w:rPr>
                <w:rFonts w:ascii="Tahoma" w:hAnsi="Tahoma" w:cs="Tahoma"/>
                <w:color w:val="365F91"/>
                <w:kern w:val="32"/>
                <w:sz w:val="18"/>
                <w:szCs w:val="18"/>
                <w:u w:val="none"/>
              </w:rPr>
              <w:t>Artes de las tarjetas</w:t>
            </w:r>
            <w:bookmarkEnd w:id="50"/>
            <w:bookmarkEnd w:id="51"/>
            <w:bookmarkEnd w:id="52"/>
            <w:bookmarkEnd w:id="53"/>
            <w:bookmarkEnd w:id="54"/>
          </w:p>
          <w:p w14:paraId="46A7B6A1"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Se requerirán varios artes por el pedido global.</w:t>
            </w:r>
          </w:p>
          <w:p w14:paraId="2B160C6A" w14:textId="77777777" w:rsidR="00086F83" w:rsidRPr="00436F0C" w:rsidRDefault="00086F83" w:rsidP="00086F83">
            <w:pPr>
              <w:pStyle w:val="Prrafodelista"/>
              <w:numPr>
                <w:ilvl w:val="0"/>
                <w:numId w:val="11"/>
              </w:num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Se enviará al proveedor el o los artes en formato .</w:t>
            </w:r>
            <w:proofErr w:type="spellStart"/>
            <w:r w:rsidRPr="00436F0C">
              <w:rPr>
                <w:rFonts w:ascii="Tahoma" w:hAnsi="Tahoma" w:cs="Tahoma"/>
                <w:snapToGrid w:val="0"/>
                <w:color w:val="365F91"/>
                <w:sz w:val="18"/>
                <w:szCs w:val="18"/>
              </w:rPr>
              <w:t>ai</w:t>
            </w:r>
            <w:proofErr w:type="spellEnd"/>
            <w:r w:rsidRPr="00436F0C">
              <w:rPr>
                <w:rFonts w:ascii="Tahoma" w:hAnsi="Tahoma" w:cs="Tahoma"/>
                <w:snapToGrid w:val="0"/>
                <w:color w:val="365F91"/>
                <w:sz w:val="18"/>
                <w:szCs w:val="18"/>
              </w:rPr>
              <w:t xml:space="preserve"> (Adobe </w:t>
            </w:r>
            <w:proofErr w:type="spellStart"/>
            <w:r w:rsidRPr="00436F0C">
              <w:rPr>
                <w:rFonts w:ascii="Tahoma" w:hAnsi="Tahoma" w:cs="Tahoma"/>
                <w:snapToGrid w:val="0"/>
                <w:color w:val="365F91"/>
                <w:sz w:val="18"/>
                <w:szCs w:val="18"/>
              </w:rPr>
              <w:t>Ilustrator</w:t>
            </w:r>
            <w:proofErr w:type="spellEnd"/>
            <w:r w:rsidRPr="00436F0C">
              <w:rPr>
                <w:rFonts w:ascii="Tahoma" w:hAnsi="Tahoma" w:cs="Tahoma"/>
                <w:snapToGrid w:val="0"/>
                <w:color w:val="365F91"/>
                <w:sz w:val="18"/>
                <w:szCs w:val="18"/>
              </w:rPr>
              <w:t>) o .</w:t>
            </w:r>
            <w:proofErr w:type="spellStart"/>
            <w:r w:rsidRPr="00436F0C">
              <w:rPr>
                <w:rFonts w:ascii="Tahoma" w:hAnsi="Tahoma" w:cs="Tahoma"/>
                <w:snapToGrid w:val="0"/>
                <w:color w:val="365F91"/>
                <w:sz w:val="18"/>
                <w:szCs w:val="18"/>
              </w:rPr>
              <w:t>psd</w:t>
            </w:r>
            <w:proofErr w:type="spellEnd"/>
            <w:r w:rsidRPr="00436F0C">
              <w:rPr>
                <w:rFonts w:ascii="Tahoma" w:hAnsi="Tahoma" w:cs="Tahoma"/>
                <w:snapToGrid w:val="0"/>
                <w:color w:val="365F91"/>
                <w:sz w:val="18"/>
                <w:szCs w:val="18"/>
              </w:rPr>
              <w:t xml:space="preserve"> (Photoshop).</w:t>
            </w:r>
          </w:p>
          <w:p w14:paraId="07E714C1" w14:textId="77777777" w:rsidR="00086F83" w:rsidRPr="00436F0C" w:rsidRDefault="00086F83" w:rsidP="00086F83">
            <w:pPr>
              <w:pStyle w:val="Prrafodelista"/>
              <w:numPr>
                <w:ilvl w:val="0"/>
                <w:numId w:val="11"/>
              </w:numPr>
              <w:spacing w:line="240" w:lineRule="atLeast"/>
              <w:jc w:val="both"/>
              <w:rPr>
                <w:rFonts w:ascii="Tahoma" w:hAnsi="Tahoma" w:cs="Tahoma"/>
                <w:color w:val="365F91"/>
                <w:sz w:val="18"/>
                <w:szCs w:val="18"/>
              </w:rPr>
            </w:pPr>
            <w:r w:rsidRPr="00436F0C">
              <w:rPr>
                <w:rFonts w:ascii="Tahoma" w:hAnsi="Tahoma" w:cs="Tahoma"/>
                <w:snapToGrid w:val="0"/>
                <w:color w:val="365F91"/>
                <w:sz w:val="18"/>
                <w:szCs w:val="18"/>
              </w:rPr>
              <w:t>El proveedor deberá reenviar el diseño final del arte, para la aprobación de las áreas involucradas en el</w:t>
            </w:r>
            <w:r w:rsidRPr="00436F0C">
              <w:rPr>
                <w:rFonts w:ascii="Tahoma" w:hAnsi="Tahoma" w:cs="Tahoma"/>
                <w:color w:val="365F91"/>
                <w:sz w:val="18"/>
                <w:szCs w:val="18"/>
              </w:rPr>
              <w:t xml:space="preserve"> proceso de compra, en un plazo no mayor a </w:t>
            </w:r>
            <w:r w:rsidRPr="00436F0C">
              <w:rPr>
                <w:rFonts w:ascii="Tahoma" w:hAnsi="Tahoma" w:cs="Tahoma"/>
                <w:b/>
                <w:color w:val="365F91"/>
                <w:sz w:val="18"/>
                <w:szCs w:val="18"/>
              </w:rPr>
              <w:t>24</w:t>
            </w:r>
            <w:r w:rsidRPr="00436F0C">
              <w:rPr>
                <w:rFonts w:ascii="Tahoma" w:hAnsi="Tahoma" w:cs="Tahoma"/>
                <w:color w:val="365F91"/>
                <w:sz w:val="18"/>
                <w:szCs w:val="18"/>
              </w:rPr>
              <w:t xml:space="preserve"> horas (días hábiles) de recibidos los artes propuestos.</w:t>
            </w:r>
          </w:p>
          <w:p w14:paraId="4713E636" w14:textId="77777777" w:rsidR="00086F83" w:rsidRPr="00436F0C" w:rsidRDefault="00086F83" w:rsidP="00A72C42">
            <w:pPr>
              <w:contextualSpacing/>
              <w:jc w:val="both"/>
              <w:rPr>
                <w:rFonts w:ascii="Tahoma" w:hAnsi="Tahoma" w:cs="Tahoma"/>
                <w:b/>
                <w:bCs/>
                <w:color w:val="365F91"/>
                <w:kern w:val="32"/>
                <w:sz w:val="18"/>
                <w:szCs w:val="18"/>
              </w:rPr>
            </w:pPr>
          </w:p>
          <w:p w14:paraId="61738500" w14:textId="77777777" w:rsidR="00086F83" w:rsidRPr="00436F0C" w:rsidRDefault="00086F83" w:rsidP="00A72C42">
            <w:pPr>
              <w:contextualSpacing/>
              <w:jc w:val="both"/>
              <w:rPr>
                <w:rFonts w:ascii="Tahoma" w:hAnsi="Tahoma" w:cs="Tahoma"/>
                <w:color w:val="365F91"/>
                <w:sz w:val="18"/>
                <w:szCs w:val="18"/>
              </w:rPr>
            </w:pPr>
            <w:r w:rsidRPr="00436F0C">
              <w:rPr>
                <w:rFonts w:ascii="Tahoma" w:hAnsi="Tahoma" w:cs="Tahoma"/>
                <w:b/>
                <w:bCs/>
                <w:color w:val="365F91"/>
                <w:kern w:val="32"/>
                <w:sz w:val="18"/>
                <w:szCs w:val="18"/>
              </w:rPr>
              <w:t>Dosificación</w:t>
            </w:r>
          </w:p>
          <w:p w14:paraId="27C2339C" w14:textId="77777777" w:rsidR="00086F83" w:rsidRDefault="00086F83" w:rsidP="00A72C42">
            <w:pPr>
              <w:jc w:val="both"/>
              <w:rPr>
                <w:rFonts w:ascii="Tahoma" w:hAnsi="Tahoma" w:cs="Tahoma"/>
                <w:color w:val="365F91"/>
                <w:sz w:val="18"/>
                <w:szCs w:val="18"/>
                <w:lang w:val="es-BO"/>
              </w:rPr>
            </w:pPr>
            <w:r w:rsidRPr="00436F0C">
              <w:rPr>
                <w:rFonts w:ascii="Tahoma" w:hAnsi="Tahoma" w:cs="Tahoma"/>
                <w:color w:val="365F91"/>
                <w:sz w:val="18"/>
                <w:szCs w:val="18"/>
                <w:lang w:val="es-BO"/>
              </w:rPr>
              <w:t>La dosificación se enviará hasta la fecha programada de cada producción parcial.</w:t>
            </w:r>
          </w:p>
          <w:p w14:paraId="60429CA5" w14:textId="77777777" w:rsidR="00086F83" w:rsidRPr="00436F0C" w:rsidRDefault="00086F83" w:rsidP="00A72C42">
            <w:pPr>
              <w:jc w:val="both"/>
              <w:rPr>
                <w:rFonts w:ascii="Tahoma" w:hAnsi="Tahoma" w:cs="Tahoma"/>
                <w:color w:val="365F91"/>
                <w:sz w:val="18"/>
                <w:szCs w:val="18"/>
                <w:lang w:val="es-BO"/>
              </w:rPr>
            </w:pPr>
          </w:p>
          <w:p w14:paraId="76804FE3" w14:textId="77777777" w:rsidR="00086F83" w:rsidRPr="00436F0C" w:rsidRDefault="00086F83" w:rsidP="00A72C42">
            <w:pPr>
              <w:contextualSpacing/>
              <w:jc w:val="both"/>
              <w:rPr>
                <w:rFonts w:ascii="Tahoma" w:hAnsi="Tahoma" w:cs="Tahoma"/>
                <w:b/>
                <w:bCs/>
                <w:color w:val="365F91"/>
                <w:kern w:val="32"/>
                <w:sz w:val="18"/>
                <w:szCs w:val="18"/>
              </w:rPr>
            </w:pPr>
            <w:r w:rsidRPr="00436F0C">
              <w:rPr>
                <w:rFonts w:ascii="Tahoma" w:hAnsi="Tahoma" w:cs="Tahoma"/>
                <w:b/>
                <w:bCs/>
                <w:color w:val="365F91"/>
                <w:kern w:val="32"/>
                <w:sz w:val="18"/>
                <w:szCs w:val="18"/>
              </w:rPr>
              <w:t>Pines</w:t>
            </w:r>
          </w:p>
          <w:p w14:paraId="3385B186" w14:textId="77777777" w:rsidR="00086F83" w:rsidRDefault="00086F83" w:rsidP="00A72C42">
            <w:pPr>
              <w:contextualSpacing/>
              <w:jc w:val="both"/>
              <w:rPr>
                <w:rFonts w:ascii="Tahoma" w:hAnsi="Tahoma" w:cs="Tahoma"/>
                <w:color w:val="365F91"/>
                <w:sz w:val="18"/>
                <w:szCs w:val="18"/>
                <w:lang w:val="es-BO"/>
              </w:rPr>
            </w:pPr>
            <w:r w:rsidRPr="00436F0C">
              <w:rPr>
                <w:rFonts w:ascii="Tahoma" w:hAnsi="Tahoma" w:cs="Tahoma"/>
                <w:color w:val="365F91"/>
                <w:sz w:val="18"/>
                <w:szCs w:val="18"/>
                <w:lang w:val="es-BO"/>
              </w:rPr>
              <w:t>El envío de Pines se realizará hasta la fecha programada de cada producción parcial.</w:t>
            </w:r>
          </w:p>
          <w:p w14:paraId="2AF83779" w14:textId="77777777" w:rsidR="00086F83" w:rsidRDefault="00086F83" w:rsidP="00A72C42">
            <w:pPr>
              <w:contextualSpacing/>
              <w:jc w:val="both"/>
              <w:rPr>
                <w:rFonts w:ascii="Tahoma" w:hAnsi="Tahoma" w:cs="Tahoma"/>
                <w:color w:val="365F91"/>
                <w:sz w:val="18"/>
                <w:szCs w:val="18"/>
                <w:lang w:val="es-BO"/>
              </w:rPr>
            </w:pPr>
          </w:p>
          <w:p w14:paraId="0F74F5FA" w14:textId="77777777" w:rsidR="00086F83" w:rsidRPr="006648A4" w:rsidRDefault="00086F83" w:rsidP="00A72C42">
            <w:pPr>
              <w:contextualSpacing/>
              <w:jc w:val="both"/>
              <w:rPr>
                <w:rFonts w:ascii="Tahoma" w:hAnsi="Tahoma" w:cs="Tahoma"/>
                <w:b/>
                <w:color w:val="365F91"/>
                <w:sz w:val="18"/>
                <w:szCs w:val="18"/>
                <w:lang w:val="es-BO"/>
              </w:rPr>
            </w:pPr>
            <w:r w:rsidRPr="006648A4">
              <w:rPr>
                <w:rFonts w:ascii="Tahoma" w:hAnsi="Tahoma" w:cs="Tahoma"/>
                <w:b/>
                <w:color w:val="365F91"/>
                <w:sz w:val="18"/>
                <w:szCs w:val="18"/>
                <w:lang w:val="es-BO"/>
              </w:rPr>
              <w:t>Nota:</w:t>
            </w:r>
            <w:r>
              <w:rPr>
                <w:rFonts w:ascii="Tahoma" w:hAnsi="Tahoma" w:cs="Tahoma"/>
                <w:b/>
                <w:color w:val="365F91"/>
                <w:sz w:val="18"/>
                <w:szCs w:val="18"/>
                <w:lang w:val="es-BO"/>
              </w:rPr>
              <w:t xml:space="preserve"> </w:t>
            </w:r>
            <w:r>
              <w:rPr>
                <w:rFonts w:ascii="Tahoma" w:hAnsi="Tahoma" w:cs="Tahoma"/>
                <w:color w:val="365F91"/>
                <w:sz w:val="18"/>
                <w:szCs w:val="18"/>
                <w:lang w:val="es-BO"/>
              </w:rPr>
              <w:t xml:space="preserve">La Producción iniciará indefectiblemente cuando se complete la validación de los 3 inputs anteriores citados mediante confirmación por correo electrónico de la unidad de Logística; por lo que </w:t>
            </w:r>
            <w:r>
              <w:rPr>
                <w:rFonts w:ascii="Tahoma" w:hAnsi="Tahoma" w:cs="Tahoma"/>
                <w:b/>
                <w:color w:val="365F91"/>
                <w:sz w:val="18"/>
                <w:szCs w:val="18"/>
                <w:lang w:val="es-BO"/>
              </w:rPr>
              <w:t>no será necesaria ninguna revalidación posterior u orden de producción para el inicio de la misma.</w:t>
            </w:r>
          </w:p>
          <w:p w14:paraId="150D2335" w14:textId="77777777" w:rsidR="00086F83" w:rsidRDefault="00086F83" w:rsidP="00A72C42">
            <w:pPr>
              <w:contextualSpacing/>
              <w:jc w:val="both"/>
              <w:rPr>
                <w:rFonts w:ascii="Tahoma" w:hAnsi="Tahoma" w:cs="Tahoma"/>
                <w:color w:val="365F91"/>
                <w:sz w:val="8"/>
                <w:szCs w:val="18"/>
                <w:lang w:val="es-BO"/>
              </w:rPr>
            </w:pPr>
          </w:p>
          <w:p w14:paraId="340C6240" w14:textId="77777777" w:rsidR="00086F83" w:rsidRDefault="00086F83" w:rsidP="00A72C42">
            <w:pPr>
              <w:jc w:val="both"/>
              <w:rPr>
                <w:rFonts w:ascii="Tahoma" w:hAnsi="Tahoma" w:cs="Tahoma"/>
                <w:b/>
                <w:color w:val="365F91"/>
                <w:sz w:val="18"/>
                <w:szCs w:val="18"/>
                <w:u w:val="single"/>
              </w:rPr>
            </w:pPr>
            <w:r w:rsidRPr="00892A87">
              <w:rPr>
                <w:rFonts w:ascii="Tahoma" w:hAnsi="Tahoma" w:cs="Tahoma"/>
                <w:b/>
                <w:color w:val="365F91"/>
                <w:sz w:val="18"/>
                <w:szCs w:val="18"/>
                <w:u w:val="single"/>
              </w:rPr>
              <w:t xml:space="preserve">CRONOGRAMA DE ENTREGAS </w:t>
            </w:r>
          </w:p>
          <w:p w14:paraId="5A21FB5A" w14:textId="77777777" w:rsidR="00086F83" w:rsidRPr="006648A4" w:rsidRDefault="00086F83" w:rsidP="00A72C42">
            <w:pPr>
              <w:jc w:val="both"/>
              <w:rPr>
                <w:rFonts w:ascii="Tahoma" w:hAnsi="Tahoma" w:cs="Tahoma"/>
                <w:b/>
                <w:color w:val="365F91"/>
                <w:sz w:val="4"/>
                <w:szCs w:val="18"/>
                <w:u w:val="single"/>
              </w:rPr>
            </w:pPr>
          </w:p>
          <w:p w14:paraId="64B49E2F" w14:textId="77777777" w:rsidR="00086F83" w:rsidRDefault="00086F83" w:rsidP="00A72C42">
            <w:pPr>
              <w:jc w:val="both"/>
              <w:rPr>
                <w:rFonts w:ascii="Tahoma" w:hAnsi="Tahoma" w:cs="Tahoma"/>
                <w:b/>
                <w:color w:val="365F91"/>
                <w:sz w:val="18"/>
                <w:szCs w:val="18"/>
                <w:u w:val="single"/>
              </w:rPr>
            </w:pPr>
            <w:r>
              <w:rPr>
                <w:rFonts w:ascii="Tahoma" w:hAnsi="Tahoma" w:cs="Tahoma"/>
                <w:b/>
                <w:color w:val="365F91"/>
                <w:sz w:val="18"/>
                <w:szCs w:val="18"/>
                <w:u w:val="single"/>
              </w:rPr>
              <w:t>DDP (PARA PROVEEDORES NACIONALES)</w:t>
            </w:r>
          </w:p>
          <w:p w14:paraId="00255FE6" w14:textId="77777777" w:rsidR="00086F83" w:rsidRPr="0067518D" w:rsidRDefault="00086F83" w:rsidP="00A72C42">
            <w:pPr>
              <w:pStyle w:val="Ttulo2"/>
              <w:numPr>
                <w:ilvl w:val="0"/>
                <w:numId w:val="0"/>
              </w:numPr>
              <w:spacing w:before="240" w:after="60"/>
              <w:rPr>
                <w:rFonts w:ascii="Tahoma" w:hAnsi="Tahoma" w:cs="Tahoma"/>
                <w:b w:val="0"/>
                <w:bCs/>
                <w:color w:val="365F91"/>
                <w:sz w:val="18"/>
                <w:szCs w:val="18"/>
                <w:u w:val="none"/>
              </w:rPr>
            </w:pPr>
            <w:r w:rsidRPr="0067518D">
              <w:rPr>
                <w:rFonts w:ascii="Tahoma" w:hAnsi="Tahoma" w:cs="Tahoma"/>
                <w:color w:val="365F91"/>
                <w:sz w:val="18"/>
                <w:szCs w:val="18"/>
                <w:u w:val="none"/>
              </w:rPr>
              <w:t>Entrega en 19 Almacenes Regionales de Entel S.A.</w:t>
            </w:r>
          </w:p>
          <w:p w14:paraId="34DCA078" w14:textId="77777777" w:rsidR="00086F83" w:rsidRDefault="00086F83" w:rsidP="00A72C42">
            <w:pPr>
              <w:jc w:val="both"/>
              <w:rPr>
                <w:rFonts w:ascii="Tahoma" w:hAnsi="Tahoma" w:cs="Tahoma"/>
                <w:bCs/>
                <w:color w:val="365F91"/>
                <w:sz w:val="18"/>
                <w:szCs w:val="18"/>
              </w:rPr>
            </w:pPr>
            <w:r w:rsidRPr="0067518D">
              <w:rPr>
                <w:rFonts w:ascii="Tahoma" w:hAnsi="Tahoma" w:cs="Tahoma"/>
                <w:bCs/>
                <w:color w:val="365F91"/>
                <w:sz w:val="18"/>
                <w:szCs w:val="18"/>
              </w:rPr>
              <w:t>Los plazos de entrega se tomaran en cuenta a partir del envió de todos los Inputs</w:t>
            </w:r>
            <w:r>
              <w:rPr>
                <w:rFonts w:ascii="Tahoma" w:hAnsi="Tahoma" w:cs="Tahoma"/>
                <w:bCs/>
                <w:color w:val="365F91"/>
                <w:sz w:val="18"/>
                <w:szCs w:val="18"/>
              </w:rPr>
              <w:t xml:space="preserve"> una vez suscrito el Contrato o enviado el Pedido de Compra</w:t>
            </w:r>
            <w:r w:rsidRPr="0067518D">
              <w:rPr>
                <w:rFonts w:ascii="Tahoma" w:hAnsi="Tahoma" w:cs="Tahoma"/>
                <w:bCs/>
                <w:color w:val="365F91"/>
                <w:sz w:val="18"/>
                <w:szCs w:val="18"/>
              </w:rPr>
              <w:t>.</w:t>
            </w:r>
          </w:p>
          <w:p w14:paraId="0F04F1FE" w14:textId="77777777" w:rsidR="00086F83" w:rsidRPr="0067518D" w:rsidRDefault="00086F83" w:rsidP="00A72C42">
            <w:pPr>
              <w:jc w:val="both"/>
              <w:rPr>
                <w:rFonts w:ascii="Tahoma" w:hAnsi="Tahoma" w:cs="Tahoma"/>
                <w:bCs/>
                <w:color w:val="365F91"/>
                <w:sz w:val="18"/>
                <w:szCs w:val="18"/>
              </w:rPr>
            </w:pPr>
          </w:p>
          <w:p w14:paraId="4BC44955" w14:textId="77777777" w:rsidR="00086F83" w:rsidRPr="0067518D" w:rsidRDefault="00086F83" w:rsidP="00A72C42">
            <w:pPr>
              <w:tabs>
                <w:tab w:val="left" w:pos="1560"/>
              </w:tabs>
              <w:contextualSpacing/>
              <w:jc w:val="both"/>
              <w:rPr>
                <w:rFonts w:ascii="Tahoma" w:hAnsi="Tahoma" w:cs="Tahoma"/>
                <w:b/>
                <w:snapToGrid w:val="0"/>
                <w:color w:val="365F91"/>
                <w:sz w:val="18"/>
                <w:szCs w:val="18"/>
              </w:rPr>
            </w:pPr>
            <w:r w:rsidRPr="0067518D">
              <w:rPr>
                <w:rFonts w:ascii="Tahoma" w:hAnsi="Tahoma" w:cs="Tahoma"/>
                <w:b/>
                <w:snapToGrid w:val="0"/>
                <w:color w:val="365F91"/>
                <w:sz w:val="18"/>
                <w:szCs w:val="18"/>
              </w:rPr>
              <w:lastRenderedPageBreak/>
              <w:t>Información de las entregas</w:t>
            </w:r>
          </w:p>
          <w:p w14:paraId="443E143A" w14:textId="77777777" w:rsidR="00086F83" w:rsidRPr="0067518D" w:rsidRDefault="00086F83" w:rsidP="00A72C42">
            <w:pPr>
              <w:tabs>
                <w:tab w:val="left" w:pos="1560"/>
              </w:tabs>
              <w:jc w:val="both"/>
              <w:rPr>
                <w:rFonts w:ascii="Tahoma" w:hAnsi="Tahoma" w:cs="Tahoma"/>
                <w:snapToGrid w:val="0"/>
                <w:color w:val="365F91"/>
                <w:sz w:val="18"/>
                <w:szCs w:val="18"/>
              </w:rPr>
            </w:pPr>
            <w:r w:rsidRPr="0067518D">
              <w:rPr>
                <w:rFonts w:ascii="Tahoma" w:hAnsi="Tahoma" w:cs="Tahoma"/>
                <w:snapToGrid w:val="0"/>
                <w:color w:val="365F91"/>
                <w:sz w:val="18"/>
                <w:szCs w:val="18"/>
              </w:rPr>
              <w:t xml:space="preserve">Una vez recibidas las tarjetas en los almacenes, el proveedor deberá enviar en un archivo </w:t>
            </w:r>
            <w:r>
              <w:rPr>
                <w:rFonts w:ascii="Tahoma" w:hAnsi="Tahoma" w:cs="Tahoma"/>
                <w:snapToGrid w:val="0"/>
                <w:color w:val="365F91"/>
                <w:sz w:val="18"/>
                <w:szCs w:val="18"/>
              </w:rPr>
              <w:t>(.</w:t>
            </w:r>
            <w:proofErr w:type="spellStart"/>
            <w:r>
              <w:rPr>
                <w:rFonts w:ascii="Tahoma" w:hAnsi="Tahoma" w:cs="Tahoma"/>
                <w:snapToGrid w:val="0"/>
                <w:color w:val="365F91"/>
                <w:sz w:val="18"/>
                <w:szCs w:val="18"/>
              </w:rPr>
              <w:t>xls</w:t>
            </w:r>
            <w:proofErr w:type="spellEnd"/>
            <w:r>
              <w:rPr>
                <w:rFonts w:ascii="Tahoma" w:hAnsi="Tahoma" w:cs="Tahoma"/>
                <w:snapToGrid w:val="0"/>
                <w:color w:val="365F91"/>
                <w:sz w:val="18"/>
                <w:szCs w:val="18"/>
              </w:rPr>
              <w:t xml:space="preserve">) </w:t>
            </w:r>
            <w:r w:rsidRPr="0067518D">
              <w:rPr>
                <w:rFonts w:ascii="Tahoma" w:hAnsi="Tahoma" w:cs="Tahoma"/>
                <w:snapToGrid w:val="0"/>
                <w:color w:val="365F91"/>
                <w:sz w:val="18"/>
                <w:szCs w:val="18"/>
              </w:rPr>
              <w:t>Excel la siguiente información de distribución:</w:t>
            </w:r>
          </w:p>
          <w:p w14:paraId="1C9AC073"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No. correlativo</w:t>
            </w:r>
          </w:p>
          <w:p w14:paraId="77D5CB46"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Destino</w:t>
            </w:r>
          </w:p>
          <w:p w14:paraId="5FE431EA"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Fecha</w:t>
            </w:r>
          </w:p>
          <w:p w14:paraId="505BD704"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Lote</w:t>
            </w:r>
          </w:p>
          <w:p w14:paraId="6E549BB4"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Cantidad</w:t>
            </w:r>
          </w:p>
          <w:p w14:paraId="3EE62DC5"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 xml:space="preserve">Número Serial Del XXXXXXXX </w:t>
            </w:r>
          </w:p>
          <w:p w14:paraId="1F76AF44"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Número Serial  Al XXXXXXXX</w:t>
            </w:r>
          </w:p>
          <w:p w14:paraId="272E8F3C"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 xml:space="preserve">Número Factura Del XXXXXXXX </w:t>
            </w:r>
          </w:p>
          <w:p w14:paraId="4039A7DF"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Número Factura  Al XXXXXXXX</w:t>
            </w:r>
          </w:p>
          <w:p w14:paraId="7EE9DCE4"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 xml:space="preserve">Vía (nombre del </w:t>
            </w:r>
            <w:proofErr w:type="spellStart"/>
            <w:r w:rsidRPr="0067518D">
              <w:rPr>
                <w:rFonts w:ascii="Tahoma" w:hAnsi="Tahoma" w:cs="Tahoma"/>
                <w:snapToGrid w:val="0"/>
                <w:color w:val="365F91"/>
                <w:sz w:val="18"/>
                <w:szCs w:val="18"/>
              </w:rPr>
              <w:t>Courrier</w:t>
            </w:r>
            <w:proofErr w:type="spellEnd"/>
            <w:r w:rsidRPr="0067518D">
              <w:rPr>
                <w:rFonts w:ascii="Tahoma" w:hAnsi="Tahoma" w:cs="Tahoma"/>
                <w:snapToGrid w:val="0"/>
                <w:color w:val="365F91"/>
                <w:sz w:val="18"/>
                <w:szCs w:val="18"/>
              </w:rPr>
              <w:t>)</w:t>
            </w:r>
          </w:p>
          <w:p w14:paraId="6CCC1096"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No. de Guía</w:t>
            </w:r>
          </w:p>
          <w:p w14:paraId="6BA52AC6"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Nombre del Responsable del almacén de destino.</w:t>
            </w:r>
          </w:p>
          <w:p w14:paraId="3A66D781"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Fecha límite de emisión.</w:t>
            </w:r>
          </w:p>
          <w:p w14:paraId="16664728"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Corte</w:t>
            </w:r>
          </w:p>
          <w:p w14:paraId="6CC49475" w14:textId="77777777" w:rsidR="00086F83" w:rsidRPr="0067518D" w:rsidRDefault="00086F83" w:rsidP="00086F83">
            <w:pPr>
              <w:pStyle w:val="Prrafodelista"/>
              <w:numPr>
                <w:ilvl w:val="0"/>
                <w:numId w:val="48"/>
              </w:numPr>
              <w:ind w:hanging="357"/>
              <w:jc w:val="both"/>
              <w:rPr>
                <w:rFonts w:ascii="Tahoma" w:hAnsi="Tahoma" w:cs="Tahoma"/>
                <w:snapToGrid w:val="0"/>
                <w:color w:val="365F91"/>
                <w:sz w:val="18"/>
                <w:szCs w:val="18"/>
              </w:rPr>
            </w:pPr>
            <w:r w:rsidRPr="0067518D">
              <w:rPr>
                <w:rFonts w:ascii="Tahoma" w:hAnsi="Tahoma" w:cs="Tahoma"/>
                <w:snapToGrid w:val="0"/>
                <w:color w:val="365F91"/>
                <w:sz w:val="18"/>
                <w:szCs w:val="18"/>
              </w:rPr>
              <w:t>Diseño</w:t>
            </w:r>
          </w:p>
          <w:p w14:paraId="4C803EEB" w14:textId="77777777" w:rsidR="00086F83" w:rsidRPr="0067518D" w:rsidRDefault="00086F83" w:rsidP="00A72C42">
            <w:pPr>
              <w:jc w:val="both"/>
              <w:rPr>
                <w:rFonts w:ascii="Tahoma" w:hAnsi="Tahoma" w:cs="Tahoma"/>
                <w:snapToGrid w:val="0"/>
                <w:color w:val="365F91"/>
                <w:sz w:val="18"/>
                <w:szCs w:val="18"/>
              </w:rPr>
            </w:pPr>
            <w:r w:rsidRPr="0067518D">
              <w:rPr>
                <w:rFonts w:ascii="Tahoma" w:hAnsi="Tahoma" w:cs="Tahoma"/>
                <w:snapToGrid w:val="0"/>
                <w:color w:val="365F91"/>
                <w:sz w:val="18"/>
                <w:szCs w:val="18"/>
              </w:rPr>
              <w:t>Los lotes de rangos seriales y factura deben estar distribuidos en 10.000 unidades,  si existen lotes menores a 300 unidades, solicitados por Planificación y Control Logístico, se debe tomar de un lote de 10.000 para realizar la distribución solicitada de acuerdo al Modelo de Distribución que se le proveerá.</w:t>
            </w:r>
          </w:p>
          <w:p w14:paraId="6EFAA54B" w14:textId="77777777" w:rsidR="00086F83" w:rsidRPr="005E4A0D" w:rsidRDefault="00086F83" w:rsidP="00A72C42">
            <w:pPr>
              <w:jc w:val="both"/>
              <w:rPr>
                <w:rFonts w:ascii="Tahoma" w:hAnsi="Tahoma" w:cs="Tahoma"/>
                <w:b/>
                <w:bCs/>
                <w:color w:val="365F91"/>
                <w:kern w:val="32"/>
                <w:sz w:val="12"/>
                <w:szCs w:val="18"/>
              </w:rPr>
            </w:pPr>
          </w:p>
          <w:p w14:paraId="20A42BFA" w14:textId="77777777" w:rsidR="00086F83" w:rsidRPr="0067518D" w:rsidRDefault="00086F83" w:rsidP="00A72C42">
            <w:pPr>
              <w:jc w:val="both"/>
              <w:rPr>
                <w:rFonts w:ascii="Tahoma" w:hAnsi="Tahoma" w:cs="Tahoma"/>
                <w:snapToGrid w:val="0"/>
                <w:color w:val="365F91"/>
                <w:sz w:val="18"/>
                <w:szCs w:val="18"/>
              </w:rPr>
            </w:pPr>
            <w:r w:rsidRPr="0067518D">
              <w:rPr>
                <w:rFonts w:ascii="Tahoma" w:hAnsi="Tahoma" w:cs="Tahoma"/>
                <w:b/>
                <w:bCs/>
                <w:color w:val="365F91"/>
                <w:kern w:val="32"/>
                <w:sz w:val="18"/>
                <w:szCs w:val="18"/>
              </w:rPr>
              <w:t>Recepción de tarjetas en almacenes de Entel.SA.</w:t>
            </w:r>
          </w:p>
          <w:p w14:paraId="5537E7B7" w14:textId="77777777" w:rsidR="00086F83" w:rsidRPr="0067518D" w:rsidRDefault="00086F83" w:rsidP="00A72C42">
            <w:pPr>
              <w:contextualSpacing/>
              <w:jc w:val="both"/>
              <w:rPr>
                <w:rFonts w:ascii="Tahoma" w:hAnsi="Tahoma" w:cs="Tahoma"/>
                <w:snapToGrid w:val="0"/>
                <w:color w:val="365F91"/>
                <w:sz w:val="18"/>
                <w:szCs w:val="18"/>
              </w:rPr>
            </w:pPr>
            <w:r w:rsidRPr="0067518D">
              <w:rPr>
                <w:rFonts w:ascii="Tahoma" w:hAnsi="Tahoma" w:cs="Tahoma"/>
                <w:snapToGrid w:val="0"/>
                <w:color w:val="365F91"/>
                <w:sz w:val="18"/>
                <w:szCs w:val="18"/>
              </w:rPr>
              <w:t xml:space="preserve">La recepción será válida en el momento que las cajas sean </w:t>
            </w:r>
            <w:proofErr w:type="spellStart"/>
            <w:r w:rsidRPr="0067518D">
              <w:rPr>
                <w:rFonts w:ascii="Tahoma" w:hAnsi="Tahoma" w:cs="Tahoma"/>
                <w:snapToGrid w:val="0"/>
                <w:color w:val="365F91"/>
                <w:sz w:val="18"/>
                <w:szCs w:val="18"/>
              </w:rPr>
              <w:t>recepcionadas</w:t>
            </w:r>
            <w:proofErr w:type="spellEnd"/>
            <w:r w:rsidRPr="0067518D">
              <w:rPr>
                <w:rFonts w:ascii="Tahoma" w:hAnsi="Tahoma" w:cs="Tahoma"/>
                <w:snapToGrid w:val="0"/>
                <w:color w:val="365F91"/>
                <w:sz w:val="18"/>
                <w:szCs w:val="18"/>
              </w:rPr>
              <w:t xml:space="preserve"> en los almacenes de ENTEL S.A. La entrega de las tarjetas deberá ser en los 19 almacenes regionales.</w:t>
            </w:r>
          </w:p>
          <w:bookmarkEnd w:id="55"/>
          <w:bookmarkEnd w:id="56"/>
          <w:bookmarkEnd w:id="57"/>
          <w:bookmarkEnd w:id="58"/>
          <w:bookmarkEnd w:id="59"/>
          <w:bookmarkEnd w:id="60"/>
          <w:bookmarkEnd w:id="61"/>
          <w:bookmarkEnd w:id="62"/>
          <w:bookmarkEnd w:id="63"/>
          <w:p w14:paraId="5CC145C6" w14:textId="77777777" w:rsidR="00086F83" w:rsidRPr="005E4A0D" w:rsidRDefault="00086F83" w:rsidP="00A72C42">
            <w:pPr>
              <w:jc w:val="both"/>
              <w:rPr>
                <w:rFonts w:ascii="Tahoma" w:hAnsi="Tahoma" w:cs="Tahoma"/>
                <w:b/>
                <w:color w:val="365F91"/>
                <w:sz w:val="12"/>
                <w:szCs w:val="18"/>
                <w:u w:val="single"/>
              </w:rPr>
            </w:pPr>
          </w:p>
          <w:p w14:paraId="7D9EA527" w14:textId="77777777" w:rsidR="00086F83" w:rsidRPr="00892A87" w:rsidRDefault="00086F83" w:rsidP="00A72C42">
            <w:pPr>
              <w:jc w:val="both"/>
              <w:rPr>
                <w:rFonts w:ascii="Tahoma" w:hAnsi="Tahoma" w:cs="Tahoma"/>
                <w:color w:val="365F91"/>
                <w:sz w:val="18"/>
                <w:szCs w:val="18"/>
                <w:u w:val="single"/>
              </w:rPr>
            </w:pPr>
            <w:r>
              <w:rPr>
                <w:rFonts w:ascii="Tahoma" w:hAnsi="Tahoma" w:cs="Tahoma"/>
                <w:b/>
                <w:color w:val="365F91"/>
                <w:sz w:val="18"/>
                <w:szCs w:val="18"/>
                <w:u w:val="single"/>
              </w:rPr>
              <w:t>CIP (</w:t>
            </w:r>
            <w:r w:rsidRPr="00892A87">
              <w:rPr>
                <w:rFonts w:ascii="Tahoma" w:hAnsi="Tahoma" w:cs="Tahoma"/>
                <w:b/>
                <w:color w:val="365F91"/>
                <w:sz w:val="18"/>
                <w:szCs w:val="18"/>
                <w:u w:val="single"/>
              </w:rPr>
              <w:t>PARA PROVEEDORES EXTRANJEROS)</w:t>
            </w:r>
          </w:p>
          <w:p w14:paraId="4A32BC68" w14:textId="77777777" w:rsidR="00086F83" w:rsidRPr="00436F0C" w:rsidRDefault="00086F83" w:rsidP="00A72C42">
            <w:pPr>
              <w:jc w:val="both"/>
              <w:rPr>
                <w:rFonts w:ascii="Tahoma" w:hAnsi="Tahoma" w:cs="Tahoma"/>
                <w:bCs/>
                <w:color w:val="365F91"/>
                <w:sz w:val="18"/>
                <w:szCs w:val="18"/>
              </w:rPr>
            </w:pPr>
            <w:r w:rsidRPr="00436F0C">
              <w:rPr>
                <w:rFonts w:ascii="Tahoma" w:hAnsi="Tahoma" w:cs="Tahoma"/>
                <w:bCs/>
                <w:color w:val="365F91"/>
                <w:sz w:val="18"/>
                <w:szCs w:val="18"/>
                <w:lang w:val="es-MX"/>
              </w:rPr>
              <w:t>L</w:t>
            </w:r>
            <w:r w:rsidRPr="00436F0C">
              <w:rPr>
                <w:rFonts w:ascii="Tahoma" w:hAnsi="Tahoma" w:cs="Tahoma"/>
                <w:bCs/>
                <w:color w:val="365F91"/>
                <w:sz w:val="18"/>
                <w:szCs w:val="18"/>
              </w:rPr>
              <w:t>os plazos de entrega se tomarán en cuenta a partir de la suscripción del Contrato entre Entel S.A. y el proveedor</w:t>
            </w:r>
            <w:r>
              <w:rPr>
                <w:rFonts w:ascii="Tahoma" w:hAnsi="Tahoma" w:cs="Tahoma"/>
                <w:bCs/>
                <w:color w:val="365F91"/>
                <w:sz w:val="18"/>
                <w:szCs w:val="18"/>
              </w:rPr>
              <w:t xml:space="preserve"> o envío del Pedido de Compra</w:t>
            </w:r>
            <w:r w:rsidRPr="00436F0C">
              <w:rPr>
                <w:rFonts w:ascii="Tahoma" w:hAnsi="Tahoma" w:cs="Tahoma"/>
                <w:bCs/>
                <w:color w:val="365F91"/>
                <w:sz w:val="18"/>
                <w:szCs w:val="18"/>
              </w:rPr>
              <w:t>, para el envío de los Inputs para cada producción.</w:t>
            </w:r>
          </w:p>
          <w:p w14:paraId="1772C98F" w14:textId="77777777" w:rsidR="00086F83" w:rsidRPr="00E35D82" w:rsidRDefault="00086F83" w:rsidP="00A72C42">
            <w:pPr>
              <w:tabs>
                <w:tab w:val="left" w:pos="1560"/>
              </w:tabs>
              <w:contextualSpacing/>
              <w:jc w:val="both"/>
              <w:rPr>
                <w:rFonts w:ascii="Tahoma" w:hAnsi="Tahoma" w:cs="Tahoma"/>
                <w:b/>
                <w:snapToGrid w:val="0"/>
                <w:color w:val="365F91"/>
                <w:sz w:val="8"/>
                <w:szCs w:val="18"/>
              </w:rPr>
            </w:pPr>
          </w:p>
          <w:p w14:paraId="29AB3C61" w14:textId="77777777" w:rsidR="00086F83" w:rsidRPr="00436F0C" w:rsidRDefault="00086F83" w:rsidP="00A72C42">
            <w:pPr>
              <w:tabs>
                <w:tab w:val="left" w:pos="1560"/>
              </w:tabs>
              <w:contextualSpacing/>
              <w:jc w:val="both"/>
              <w:rPr>
                <w:rFonts w:ascii="Tahoma" w:hAnsi="Tahoma" w:cs="Tahoma"/>
                <w:b/>
                <w:snapToGrid w:val="0"/>
                <w:color w:val="365F91"/>
                <w:sz w:val="18"/>
                <w:szCs w:val="18"/>
              </w:rPr>
            </w:pPr>
            <w:r w:rsidRPr="00436F0C">
              <w:rPr>
                <w:rFonts w:ascii="Tahoma" w:hAnsi="Tahoma" w:cs="Tahoma"/>
                <w:b/>
                <w:snapToGrid w:val="0"/>
                <w:color w:val="365F91"/>
                <w:sz w:val="18"/>
                <w:szCs w:val="18"/>
              </w:rPr>
              <w:t>Información de las entregas</w:t>
            </w:r>
          </w:p>
          <w:p w14:paraId="29382F61" w14:textId="77777777" w:rsidR="00086F83" w:rsidRPr="00436F0C" w:rsidRDefault="00086F83" w:rsidP="00A72C42">
            <w:pPr>
              <w:tabs>
                <w:tab w:val="left" w:pos="1560"/>
              </w:tabs>
              <w:jc w:val="both"/>
              <w:rPr>
                <w:rFonts w:ascii="Tahoma" w:hAnsi="Tahoma" w:cs="Tahoma"/>
                <w:snapToGrid w:val="0"/>
                <w:color w:val="365F91"/>
                <w:sz w:val="18"/>
                <w:szCs w:val="18"/>
              </w:rPr>
            </w:pPr>
            <w:r w:rsidRPr="00436F0C">
              <w:rPr>
                <w:rFonts w:ascii="Tahoma" w:hAnsi="Tahoma" w:cs="Tahoma"/>
                <w:snapToGrid w:val="0"/>
                <w:color w:val="365F91"/>
                <w:sz w:val="18"/>
                <w:szCs w:val="18"/>
              </w:rPr>
              <w:t>Una vez recibido el material, el proveedor deberá enviar al referente de Planificación y Control Logístico y Almacén Virtual un archivo Excel con la siguiente información de distribución:</w:t>
            </w:r>
          </w:p>
          <w:p w14:paraId="6B7E636B"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No. correlativo</w:t>
            </w:r>
          </w:p>
          <w:p w14:paraId="6AB8EF23"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Destino</w:t>
            </w:r>
          </w:p>
          <w:p w14:paraId="53BB07E0"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Fecha</w:t>
            </w:r>
          </w:p>
          <w:p w14:paraId="492A075F"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Lote</w:t>
            </w:r>
          </w:p>
          <w:p w14:paraId="6C69B009"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Cantidad</w:t>
            </w:r>
          </w:p>
          <w:p w14:paraId="2D933205"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Número Serial Del XXXXXXXX </w:t>
            </w:r>
          </w:p>
          <w:p w14:paraId="02F2C11D"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Número Serial  Al XXXXXXXX</w:t>
            </w:r>
          </w:p>
          <w:p w14:paraId="35E71A1A"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Número Factura Del XXXXXXXX </w:t>
            </w:r>
          </w:p>
          <w:p w14:paraId="7DE1237F"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Número Factura  Al XXXXXXXX</w:t>
            </w:r>
          </w:p>
          <w:p w14:paraId="411BBDFE"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Vía (nombre del </w:t>
            </w:r>
            <w:proofErr w:type="spellStart"/>
            <w:r w:rsidRPr="00436F0C">
              <w:rPr>
                <w:rFonts w:ascii="Tahoma" w:hAnsi="Tahoma" w:cs="Tahoma"/>
                <w:snapToGrid w:val="0"/>
                <w:color w:val="365F91"/>
                <w:sz w:val="18"/>
                <w:szCs w:val="18"/>
              </w:rPr>
              <w:t>Courrier</w:t>
            </w:r>
            <w:proofErr w:type="spellEnd"/>
            <w:r w:rsidRPr="00436F0C">
              <w:rPr>
                <w:rFonts w:ascii="Tahoma" w:hAnsi="Tahoma" w:cs="Tahoma"/>
                <w:snapToGrid w:val="0"/>
                <w:color w:val="365F91"/>
                <w:sz w:val="18"/>
                <w:szCs w:val="18"/>
              </w:rPr>
              <w:t>)</w:t>
            </w:r>
          </w:p>
          <w:p w14:paraId="605480AE"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No. de Guía</w:t>
            </w:r>
          </w:p>
          <w:p w14:paraId="24D97106"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Nombre del Responsable del almacén de destino.</w:t>
            </w:r>
          </w:p>
          <w:p w14:paraId="44D1B68A"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Fecha límite de emisión.</w:t>
            </w:r>
          </w:p>
          <w:p w14:paraId="3C54B149"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Corte</w:t>
            </w:r>
          </w:p>
          <w:p w14:paraId="18221F9A" w14:textId="77777777" w:rsidR="00086F83" w:rsidRPr="00436F0C" w:rsidRDefault="00086F83" w:rsidP="00086F83">
            <w:pPr>
              <w:pStyle w:val="Prrafodelista"/>
              <w:numPr>
                <w:ilvl w:val="0"/>
                <w:numId w:val="11"/>
              </w:numPr>
              <w:jc w:val="both"/>
              <w:rPr>
                <w:rFonts w:ascii="Tahoma" w:hAnsi="Tahoma" w:cs="Tahoma"/>
                <w:snapToGrid w:val="0"/>
                <w:color w:val="365F91"/>
                <w:sz w:val="18"/>
                <w:szCs w:val="18"/>
              </w:rPr>
            </w:pPr>
            <w:r w:rsidRPr="00436F0C">
              <w:rPr>
                <w:rFonts w:ascii="Tahoma" w:hAnsi="Tahoma" w:cs="Tahoma"/>
                <w:snapToGrid w:val="0"/>
                <w:color w:val="365F91"/>
                <w:sz w:val="18"/>
                <w:szCs w:val="18"/>
              </w:rPr>
              <w:t>Diseño</w:t>
            </w:r>
          </w:p>
          <w:p w14:paraId="702327DE" w14:textId="77777777" w:rsidR="00086F83" w:rsidRPr="00E23F4E" w:rsidRDefault="00086F83" w:rsidP="00A72C42">
            <w:pPr>
              <w:jc w:val="both"/>
              <w:rPr>
                <w:rFonts w:ascii="Tahoma" w:hAnsi="Tahoma" w:cs="Tahoma"/>
                <w:snapToGrid w:val="0"/>
                <w:color w:val="365F91"/>
                <w:sz w:val="18"/>
                <w:szCs w:val="18"/>
              </w:rPr>
            </w:pPr>
            <w:r w:rsidRPr="00436F0C">
              <w:rPr>
                <w:rFonts w:ascii="Tahoma" w:hAnsi="Tahoma" w:cs="Tahoma"/>
                <w:snapToGrid w:val="0"/>
                <w:color w:val="365F91"/>
                <w:sz w:val="18"/>
                <w:szCs w:val="18"/>
              </w:rPr>
              <w:t>Los lotes de rangos seriales y factura deben estar distribuidos en 10.000 unidades</w:t>
            </w:r>
            <w:r>
              <w:rPr>
                <w:rFonts w:ascii="Tahoma" w:hAnsi="Tahoma" w:cs="Tahoma"/>
                <w:snapToGrid w:val="0"/>
                <w:color w:val="365F91"/>
                <w:sz w:val="18"/>
                <w:szCs w:val="18"/>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BD5016" w14:textId="77777777" w:rsidR="00086F83" w:rsidRPr="00436F0C" w:rsidRDefault="00086F83" w:rsidP="00A72C42">
            <w:pPr>
              <w:jc w:val="center"/>
              <w:rPr>
                <w:b/>
                <w:color w:val="365F91"/>
                <w:sz w:val="20"/>
                <w:szCs w:val="20"/>
              </w:rPr>
            </w:pPr>
            <w:r w:rsidRPr="00436F0C">
              <w:rPr>
                <w:b/>
                <w:color w:val="365F91"/>
                <w:sz w:val="20"/>
                <w:szCs w:val="20"/>
              </w:rPr>
              <w:lastRenderedPageBreak/>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B606C6" w14:textId="77777777" w:rsidR="00086F83" w:rsidRPr="00436F0C" w:rsidRDefault="00086F83" w:rsidP="00A72C42">
            <w:pPr>
              <w:jc w:val="center"/>
              <w:rPr>
                <w:rFonts w:ascii="Tahoma" w:hAnsi="Tahoma" w:cs="Tahoma"/>
                <w:color w:val="365F91"/>
                <w:sz w:val="18"/>
                <w:szCs w:val="18"/>
                <w:lang w:eastAsia="es-BO"/>
              </w:rPr>
            </w:pPr>
          </w:p>
          <w:p w14:paraId="1E2ECF45"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D24EC8"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val="en-GB" w:eastAsia="es-BO"/>
              </w:rPr>
              <w:t> </w:t>
            </w:r>
          </w:p>
        </w:tc>
      </w:tr>
      <w:tr w:rsidR="00086F83" w:rsidRPr="00436F0C" w14:paraId="7CD871CA" w14:textId="77777777" w:rsidTr="00A72C42">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4EA0DE"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lastRenderedPageBreak/>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7E15F3" w14:textId="77777777" w:rsidR="00086F83" w:rsidRDefault="00086F83" w:rsidP="00A72C42">
            <w:pPr>
              <w:jc w:val="both"/>
              <w:rPr>
                <w:rFonts w:ascii="Tahoma" w:hAnsi="Tahoma" w:cs="Tahoma"/>
                <w:b/>
                <w:color w:val="365F91"/>
                <w:sz w:val="18"/>
                <w:szCs w:val="18"/>
                <w:u w:val="single"/>
                <w:lang w:eastAsia="es-BO"/>
              </w:rPr>
            </w:pPr>
            <w:r w:rsidRPr="00436F0C">
              <w:rPr>
                <w:rFonts w:ascii="Tahoma" w:hAnsi="Tahoma" w:cs="Tahoma"/>
                <w:b/>
                <w:color w:val="365F91"/>
                <w:sz w:val="18"/>
                <w:szCs w:val="18"/>
                <w:u w:val="single"/>
                <w:lang w:eastAsia="es-BO"/>
              </w:rPr>
              <w:t>Lugar de Entrega</w:t>
            </w:r>
          </w:p>
          <w:p w14:paraId="1A1CF90D" w14:textId="77777777" w:rsidR="00086F83" w:rsidRPr="005E4A0D" w:rsidRDefault="00086F83" w:rsidP="00A72C42">
            <w:pPr>
              <w:jc w:val="both"/>
              <w:rPr>
                <w:rFonts w:ascii="Tahoma" w:hAnsi="Tahoma" w:cs="Tahoma"/>
                <w:b/>
                <w:color w:val="365F91"/>
                <w:sz w:val="4"/>
                <w:szCs w:val="18"/>
                <w:u w:val="single"/>
                <w:lang w:eastAsia="es-BO"/>
              </w:rPr>
            </w:pPr>
          </w:p>
          <w:p w14:paraId="648B1F2B" w14:textId="77777777" w:rsidR="00086F83" w:rsidRDefault="00086F83" w:rsidP="00A72C42">
            <w:pPr>
              <w:jc w:val="both"/>
              <w:rPr>
                <w:rFonts w:ascii="Tahoma" w:hAnsi="Tahoma" w:cs="Tahoma"/>
                <w:b/>
                <w:color w:val="365F91"/>
                <w:sz w:val="18"/>
                <w:szCs w:val="18"/>
                <w:u w:val="single"/>
                <w:lang w:eastAsia="es-BO"/>
              </w:rPr>
            </w:pPr>
            <w:r>
              <w:rPr>
                <w:rFonts w:ascii="Tahoma" w:hAnsi="Tahoma" w:cs="Tahoma"/>
                <w:b/>
                <w:color w:val="365F91"/>
                <w:sz w:val="18"/>
                <w:szCs w:val="18"/>
                <w:u w:val="single"/>
                <w:lang w:eastAsia="es-BO"/>
              </w:rPr>
              <w:t>Proveedores Nacionales</w:t>
            </w:r>
          </w:p>
          <w:p w14:paraId="48379E58" w14:textId="77777777" w:rsidR="00086F83" w:rsidRPr="005E4A0D" w:rsidRDefault="00086F83" w:rsidP="00A72C42">
            <w:pPr>
              <w:jc w:val="both"/>
              <w:rPr>
                <w:rFonts w:ascii="Tahoma" w:hAnsi="Tahoma" w:cs="Tahoma"/>
                <w:b/>
                <w:color w:val="365F91"/>
                <w:sz w:val="4"/>
                <w:szCs w:val="18"/>
                <w:u w:val="single"/>
                <w:lang w:eastAsia="es-BO"/>
              </w:rPr>
            </w:pPr>
          </w:p>
          <w:p w14:paraId="18C27B20" w14:textId="77777777" w:rsidR="00086F83" w:rsidRPr="0067518D" w:rsidRDefault="00086F83" w:rsidP="00A72C42">
            <w:pPr>
              <w:jc w:val="both"/>
              <w:rPr>
                <w:rFonts w:ascii="Tahoma" w:hAnsi="Tahoma" w:cs="Tahoma"/>
                <w:color w:val="365F91"/>
                <w:sz w:val="18"/>
                <w:szCs w:val="18"/>
              </w:rPr>
            </w:pPr>
            <w:r w:rsidRPr="0067518D">
              <w:rPr>
                <w:rFonts w:ascii="Tahoma" w:hAnsi="Tahoma" w:cs="Tahoma"/>
                <w:color w:val="365F91"/>
                <w:sz w:val="18"/>
                <w:szCs w:val="18"/>
              </w:rPr>
              <w:t xml:space="preserve">Entrega DDP, el proveedor se encargará de distribuir puerta a puerta en los diferentes almacenes acordados en cada regional, todos los pedidos de tarjetas deberán ser enviados mediante </w:t>
            </w:r>
            <w:proofErr w:type="spellStart"/>
            <w:r w:rsidRPr="0067518D">
              <w:rPr>
                <w:rFonts w:ascii="Tahoma" w:hAnsi="Tahoma" w:cs="Tahoma"/>
                <w:color w:val="365F91"/>
                <w:sz w:val="18"/>
                <w:szCs w:val="18"/>
              </w:rPr>
              <w:t>courrier</w:t>
            </w:r>
            <w:proofErr w:type="spellEnd"/>
            <w:r w:rsidRPr="0067518D">
              <w:rPr>
                <w:rFonts w:ascii="Tahoma" w:hAnsi="Tahoma" w:cs="Tahoma"/>
                <w:color w:val="365F91"/>
                <w:sz w:val="18"/>
                <w:szCs w:val="18"/>
              </w:rPr>
              <w:t>, el mismo deberá utilizar el transporte aéreo en los lugares de acceso de las líneas aéreas comerciales.</w:t>
            </w:r>
          </w:p>
          <w:p w14:paraId="77FA3657" w14:textId="77777777" w:rsidR="00086F83" w:rsidRDefault="00086F83" w:rsidP="00A72C42">
            <w:pPr>
              <w:jc w:val="both"/>
              <w:rPr>
                <w:rFonts w:ascii="Tahoma" w:hAnsi="Tahoma" w:cs="Tahoma"/>
                <w:color w:val="365F91"/>
                <w:sz w:val="18"/>
                <w:szCs w:val="18"/>
              </w:rPr>
            </w:pPr>
            <w:r w:rsidRPr="0067518D">
              <w:rPr>
                <w:rFonts w:ascii="Tahoma" w:hAnsi="Tahoma" w:cs="Tahoma"/>
                <w:color w:val="365F91"/>
                <w:sz w:val="18"/>
                <w:szCs w:val="18"/>
              </w:rPr>
              <w:t>Es de total responsabilidad del proveedor el transporte hasta los almacenes de ENTEL S.A.</w:t>
            </w:r>
          </w:p>
          <w:p w14:paraId="55039EE4" w14:textId="77777777" w:rsidR="00086F83" w:rsidRPr="0067518D" w:rsidRDefault="00086F83" w:rsidP="00A72C42">
            <w:pPr>
              <w:jc w:val="both"/>
              <w:rPr>
                <w:rFonts w:ascii="Tahoma" w:hAnsi="Tahoma" w:cs="Tahoma"/>
                <w:color w:val="365F91"/>
                <w:sz w:val="18"/>
                <w:szCs w:val="18"/>
              </w:rPr>
            </w:pPr>
          </w:p>
          <w:p w14:paraId="06F37144" w14:textId="77777777" w:rsidR="00086F83" w:rsidRPr="005E4A0D" w:rsidRDefault="00086F83" w:rsidP="00A72C42">
            <w:pPr>
              <w:jc w:val="both"/>
              <w:rPr>
                <w:rFonts w:ascii="Tahoma" w:hAnsi="Tahoma" w:cs="Tahoma"/>
                <w:color w:val="365F91"/>
                <w:sz w:val="4"/>
                <w:szCs w:val="18"/>
                <w:highlight w:val="yellow"/>
              </w:rPr>
            </w:pPr>
          </w:p>
          <w:tbl>
            <w:tblPr>
              <w:tblW w:w="0" w:type="auto"/>
              <w:jc w:val="center"/>
              <w:tblLayout w:type="fixed"/>
              <w:tblCellMar>
                <w:left w:w="70" w:type="dxa"/>
                <w:right w:w="70" w:type="dxa"/>
              </w:tblCellMar>
              <w:tblLook w:val="04A0" w:firstRow="1" w:lastRow="0" w:firstColumn="1" w:lastColumn="0" w:noHBand="0" w:noVBand="1"/>
            </w:tblPr>
            <w:tblGrid>
              <w:gridCol w:w="988"/>
              <w:gridCol w:w="1483"/>
            </w:tblGrid>
            <w:tr w:rsidR="00086F83" w:rsidRPr="005E4A0D" w14:paraId="35707AC9" w14:textId="77777777" w:rsidTr="00A72C42">
              <w:trPr>
                <w:trHeight w:val="555"/>
                <w:jc w:val="center"/>
              </w:trPr>
              <w:tc>
                <w:tcPr>
                  <w:tcW w:w="988" w:type="dxa"/>
                  <w:vMerge w:val="restart"/>
                  <w:tcBorders>
                    <w:top w:val="single" w:sz="8" w:space="0" w:color="auto"/>
                    <w:left w:val="single" w:sz="8" w:space="0" w:color="auto"/>
                    <w:bottom w:val="single" w:sz="8" w:space="0" w:color="000000"/>
                    <w:right w:val="single" w:sz="8" w:space="0" w:color="000000"/>
                  </w:tcBorders>
                  <w:shd w:val="clear" w:color="000000" w:fill="A5A5A5"/>
                  <w:vAlign w:val="center"/>
                  <w:hideMark/>
                </w:tcPr>
                <w:p w14:paraId="444CE86A" w14:textId="77777777" w:rsidR="00086F83" w:rsidRPr="005E4A0D" w:rsidRDefault="00086F83" w:rsidP="00A72C42">
                  <w:pPr>
                    <w:jc w:val="center"/>
                    <w:rPr>
                      <w:rFonts w:ascii="Calibri" w:hAnsi="Calibri"/>
                      <w:b/>
                      <w:bCs/>
                      <w:color w:val="365F91"/>
                      <w:lang w:val="es-BO" w:eastAsia="es-BO"/>
                    </w:rPr>
                  </w:pPr>
                  <w:r w:rsidRPr="005E4A0D">
                    <w:rPr>
                      <w:rFonts w:ascii="Calibri" w:hAnsi="Calibri"/>
                      <w:b/>
                      <w:bCs/>
                      <w:color w:val="365F91"/>
                      <w:lang w:val="es-BO" w:eastAsia="es-BO"/>
                    </w:rPr>
                    <w:t>REGIONAL</w:t>
                  </w:r>
                </w:p>
              </w:tc>
              <w:tc>
                <w:tcPr>
                  <w:tcW w:w="1483" w:type="dxa"/>
                  <w:tcBorders>
                    <w:top w:val="single" w:sz="8" w:space="0" w:color="auto"/>
                    <w:left w:val="nil"/>
                    <w:bottom w:val="single" w:sz="8" w:space="0" w:color="auto"/>
                    <w:right w:val="single" w:sz="8" w:space="0" w:color="auto"/>
                  </w:tcBorders>
                  <w:shd w:val="clear" w:color="000000" w:fill="A5A5A5"/>
                  <w:vAlign w:val="center"/>
                  <w:hideMark/>
                </w:tcPr>
                <w:p w14:paraId="557CF283" w14:textId="77777777" w:rsidR="00086F83" w:rsidRPr="005E4A0D" w:rsidRDefault="00086F83" w:rsidP="00A72C42">
                  <w:pPr>
                    <w:jc w:val="center"/>
                    <w:rPr>
                      <w:rFonts w:ascii="Calibri" w:hAnsi="Calibri"/>
                      <w:b/>
                      <w:bCs/>
                      <w:color w:val="365F91"/>
                      <w:lang w:val="es-BO" w:eastAsia="es-BO"/>
                    </w:rPr>
                  </w:pPr>
                  <w:r w:rsidRPr="005E4A0D">
                    <w:rPr>
                      <w:rFonts w:ascii="Calibri" w:hAnsi="Calibri"/>
                      <w:b/>
                      <w:bCs/>
                      <w:color w:val="365F91"/>
                      <w:lang w:val="es-BO" w:eastAsia="es-BO"/>
                    </w:rPr>
                    <w:t>% de DISTRIBUCIÓN POR REGIONAL</w:t>
                  </w:r>
                </w:p>
              </w:tc>
            </w:tr>
            <w:tr w:rsidR="00086F83" w:rsidRPr="005E4A0D" w14:paraId="1E3C708A" w14:textId="77777777" w:rsidTr="00A72C42">
              <w:trPr>
                <w:trHeight w:val="315"/>
                <w:jc w:val="center"/>
              </w:trPr>
              <w:tc>
                <w:tcPr>
                  <w:tcW w:w="988" w:type="dxa"/>
                  <w:vMerge/>
                  <w:tcBorders>
                    <w:top w:val="single" w:sz="8" w:space="0" w:color="auto"/>
                    <w:left w:val="single" w:sz="8" w:space="0" w:color="auto"/>
                    <w:bottom w:val="single" w:sz="8" w:space="0" w:color="000000"/>
                    <w:right w:val="single" w:sz="8" w:space="0" w:color="000000"/>
                  </w:tcBorders>
                  <w:vAlign w:val="center"/>
                  <w:hideMark/>
                </w:tcPr>
                <w:p w14:paraId="372339C7" w14:textId="77777777" w:rsidR="00086F83" w:rsidRPr="005E4A0D" w:rsidRDefault="00086F83" w:rsidP="00A72C42">
                  <w:pPr>
                    <w:rPr>
                      <w:rFonts w:ascii="Calibri" w:hAnsi="Calibri"/>
                      <w:b/>
                      <w:bCs/>
                      <w:color w:val="365F91"/>
                      <w:lang w:val="es-BO" w:eastAsia="es-BO"/>
                    </w:rPr>
                  </w:pPr>
                </w:p>
              </w:tc>
              <w:tc>
                <w:tcPr>
                  <w:tcW w:w="1483" w:type="dxa"/>
                  <w:tcBorders>
                    <w:top w:val="nil"/>
                    <w:left w:val="nil"/>
                    <w:bottom w:val="nil"/>
                    <w:right w:val="single" w:sz="8" w:space="0" w:color="auto"/>
                  </w:tcBorders>
                  <w:shd w:val="clear" w:color="000000" w:fill="D8D8D8"/>
                  <w:vAlign w:val="center"/>
                  <w:hideMark/>
                </w:tcPr>
                <w:p w14:paraId="5D6C4914" w14:textId="77777777" w:rsidR="00086F83" w:rsidRPr="005E4A0D" w:rsidRDefault="00086F83" w:rsidP="00A72C42">
                  <w:pPr>
                    <w:jc w:val="center"/>
                    <w:rPr>
                      <w:rFonts w:ascii="Calibri" w:hAnsi="Calibri"/>
                      <w:b/>
                      <w:bCs/>
                      <w:color w:val="365F91"/>
                      <w:lang w:val="es-BO" w:eastAsia="es-BO"/>
                    </w:rPr>
                  </w:pPr>
                  <w:r w:rsidRPr="005E4A0D">
                    <w:rPr>
                      <w:rFonts w:ascii="Calibri" w:hAnsi="Calibri"/>
                      <w:b/>
                      <w:bCs/>
                      <w:color w:val="365F91"/>
                      <w:lang w:val="es-BO" w:eastAsia="es-BO"/>
                    </w:rPr>
                    <w:t>HOLA</w:t>
                  </w:r>
                </w:p>
              </w:tc>
            </w:tr>
            <w:tr w:rsidR="00086F83" w:rsidRPr="005E4A0D" w14:paraId="16763C03" w14:textId="77777777" w:rsidTr="00A72C42">
              <w:trPr>
                <w:trHeight w:val="66"/>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0FB623AB"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La Paz</w:t>
                  </w:r>
                </w:p>
              </w:tc>
              <w:tc>
                <w:tcPr>
                  <w:tcW w:w="1483" w:type="dxa"/>
                  <w:tcBorders>
                    <w:top w:val="single" w:sz="8" w:space="0" w:color="auto"/>
                    <w:left w:val="nil"/>
                    <w:bottom w:val="single" w:sz="8" w:space="0" w:color="auto"/>
                    <w:right w:val="single" w:sz="8" w:space="0" w:color="auto"/>
                  </w:tcBorders>
                  <w:shd w:val="clear" w:color="auto" w:fill="auto"/>
                  <w:vAlign w:val="center"/>
                  <w:hideMark/>
                </w:tcPr>
                <w:p w14:paraId="5983202D"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14,50%</w:t>
                  </w:r>
                </w:p>
              </w:tc>
            </w:tr>
            <w:tr w:rsidR="00086F83" w:rsidRPr="005E4A0D" w14:paraId="5A25CEE1" w14:textId="77777777" w:rsidTr="00A72C42">
              <w:trPr>
                <w:trHeight w:val="139"/>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50E8F483"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Santa Cruz</w:t>
                  </w:r>
                </w:p>
              </w:tc>
              <w:tc>
                <w:tcPr>
                  <w:tcW w:w="1483" w:type="dxa"/>
                  <w:tcBorders>
                    <w:top w:val="nil"/>
                    <w:left w:val="nil"/>
                    <w:bottom w:val="single" w:sz="8" w:space="0" w:color="auto"/>
                    <w:right w:val="single" w:sz="8" w:space="0" w:color="auto"/>
                  </w:tcBorders>
                  <w:shd w:val="clear" w:color="auto" w:fill="auto"/>
                  <w:vAlign w:val="center"/>
                  <w:hideMark/>
                </w:tcPr>
                <w:p w14:paraId="13F932FD"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29,24%</w:t>
                  </w:r>
                </w:p>
              </w:tc>
            </w:tr>
            <w:tr w:rsidR="00086F83" w:rsidRPr="005E4A0D" w14:paraId="6117CCE2" w14:textId="77777777" w:rsidTr="00A72C42">
              <w:trPr>
                <w:trHeight w:val="57"/>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777E65B3"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Cochabamba</w:t>
                  </w:r>
                </w:p>
              </w:tc>
              <w:tc>
                <w:tcPr>
                  <w:tcW w:w="1483" w:type="dxa"/>
                  <w:tcBorders>
                    <w:top w:val="nil"/>
                    <w:left w:val="nil"/>
                    <w:bottom w:val="single" w:sz="8" w:space="0" w:color="auto"/>
                    <w:right w:val="single" w:sz="8" w:space="0" w:color="auto"/>
                  </w:tcBorders>
                  <w:shd w:val="clear" w:color="auto" w:fill="auto"/>
                  <w:vAlign w:val="center"/>
                  <w:hideMark/>
                </w:tcPr>
                <w:p w14:paraId="47108DAC"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15,84%</w:t>
                  </w:r>
                </w:p>
              </w:tc>
            </w:tr>
            <w:tr w:rsidR="00086F83" w:rsidRPr="005E4A0D" w14:paraId="3D5A5090" w14:textId="77777777" w:rsidTr="00A72C42">
              <w:trPr>
                <w:trHeight w:val="132"/>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691BEC4A"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Chuquisaca</w:t>
                  </w:r>
                </w:p>
              </w:tc>
              <w:tc>
                <w:tcPr>
                  <w:tcW w:w="1483" w:type="dxa"/>
                  <w:tcBorders>
                    <w:top w:val="nil"/>
                    <w:left w:val="nil"/>
                    <w:bottom w:val="single" w:sz="8" w:space="0" w:color="auto"/>
                    <w:right w:val="single" w:sz="8" w:space="0" w:color="auto"/>
                  </w:tcBorders>
                  <w:shd w:val="clear" w:color="auto" w:fill="auto"/>
                  <w:vAlign w:val="center"/>
                  <w:hideMark/>
                </w:tcPr>
                <w:p w14:paraId="6F44CC30"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4,79%</w:t>
                  </w:r>
                </w:p>
              </w:tc>
            </w:tr>
            <w:tr w:rsidR="00086F83" w:rsidRPr="005E4A0D" w14:paraId="446517B6" w14:textId="77777777" w:rsidTr="00A72C42">
              <w:trPr>
                <w:trHeight w:val="63"/>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4CD17935"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Tarija</w:t>
                  </w:r>
                </w:p>
              </w:tc>
              <w:tc>
                <w:tcPr>
                  <w:tcW w:w="1483" w:type="dxa"/>
                  <w:tcBorders>
                    <w:top w:val="nil"/>
                    <w:left w:val="nil"/>
                    <w:bottom w:val="single" w:sz="8" w:space="0" w:color="auto"/>
                    <w:right w:val="single" w:sz="8" w:space="0" w:color="auto"/>
                  </w:tcBorders>
                  <w:shd w:val="clear" w:color="auto" w:fill="auto"/>
                  <w:vAlign w:val="center"/>
                  <w:hideMark/>
                </w:tcPr>
                <w:p w14:paraId="1B23B861"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4,16%</w:t>
                  </w:r>
                </w:p>
              </w:tc>
            </w:tr>
            <w:tr w:rsidR="00086F83" w:rsidRPr="005E4A0D" w14:paraId="4F17235C"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754B7CFA"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Oruro</w:t>
                  </w:r>
                </w:p>
              </w:tc>
              <w:tc>
                <w:tcPr>
                  <w:tcW w:w="1483" w:type="dxa"/>
                  <w:tcBorders>
                    <w:top w:val="nil"/>
                    <w:left w:val="nil"/>
                    <w:bottom w:val="single" w:sz="8" w:space="0" w:color="auto"/>
                    <w:right w:val="single" w:sz="8" w:space="0" w:color="auto"/>
                  </w:tcBorders>
                  <w:shd w:val="clear" w:color="auto" w:fill="auto"/>
                  <w:vAlign w:val="center"/>
                  <w:hideMark/>
                </w:tcPr>
                <w:p w14:paraId="6C06772E"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5,93%</w:t>
                  </w:r>
                </w:p>
              </w:tc>
            </w:tr>
            <w:tr w:rsidR="00086F83" w:rsidRPr="005E4A0D" w14:paraId="3E6A7E64"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45B45FCE"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Potosí</w:t>
                  </w:r>
                </w:p>
              </w:tc>
              <w:tc>
                <w:tcPr>
                  <w:tcW w:w="1483" w:type="dxa"/>
                  <w:tcBorders>
                    <w:top w:val="nil"/>
                    <w:left w:val="nil"/>
                    <w:bottom w:val="single" w:sz="8" w:space="0" w:color="auto"/>
                    <w:right w:val="single" w:sz="8" w:space="0" w:color="auto"/>
                  </w:tcBorders>
                  <w:shd w:val="clear" w:color="auto" w:fill="auto"/>
                  <w:vAlign w:val="center"/>
                  <w:hideMark/>
                </w:tcPr>
                <w:p w14:paraId="33CC4471"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2,39%</w:t>
                  </w:r>
                </w:p>
              </w:tc>
            </w:tr>
            <w:tr w:rsidR="00086F83" w:rsidRPr="005E4A0D" w14:paraId="21B6101C" w14:textId="77777777" w:rsidTr="00A72C42">
              <w:trPr>
                <w:trHeight w:val="115"/>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167F85EB"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Trinidad</w:t>
                  </w:r>
                </w:p>
              </w:tc>
              <w:tc>
                <w:tcPr>
                  <w:tcW w:w="1483" w:type="dxa"/>
                  <w:tcBorders>
                    <w:top w:val="nil"/>
                    <w:left w:val="nil"/>
                    <w:bottom w:val="single" w:sz="8" w:space="0" w:color="auto"/>
                    <w:right w:val="single" w:sz="8" w:space="0" w:color="auto"/>
                  </w:tcBorders>
                  <w:shd w:val="clear" w:color="auto" w:fill="auto"/>
                  <w:vAlign w:val="center"/>
                  <w:hideMark/>
                </w:tcPr>
                <w:p w14:paraId="354135B4"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2,19%</w:t>
                  </w:r>
                </w:p>
              </w:tc>
            </w:tr>
            <w:tr w:rsidR="00086F83" w:rsidRPr="005E4A0D" w14:paraId="79C57D99"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6094D437"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Cobija</w:t>
                  </w:r>
                </w:p>
              </w:tc>
              <w:tc>
                <w:tcPr>
                  <w:tcW w:w="1483" w:type="dxa"/>
                  <w:tcBorders>
                    <w:top w:val="nil"/>
                    <w:left w:val="nil"/>
                    <w:bottom w:val="single" w:sz="8" w:space="0" w:color="auto"/>
                    <w:right w:val="single" w:sz="8" w:space="0" w:color="auto"/>
                  </w:tcBorders>
                  <w:shd w:val="clear" w:color="auto" w:fill="auto"/>
                  <w:vAlign w:val="center"/>
                  <w:hideMark/>
                </w:tcPr>
                <w:p w14:paraId="489E3E36"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2,23%</w:t>
                  </w:r>
                </w:p>
              </w:tc>
            </w:tr>
            <w:tr w:rsidR="00086F83" w:rsidRPr="005E4A0D" w14:paraId="7C3CA982"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28704A93"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Yacuiba</w:t>
                  </w:r>
                </w:p>
              </w:tc>
              <w:tc>
                <w:tcPr>
                  <w:tcW w:w="1483" w:type="dxa"/>
                  <w:tcBorders>
                    <w:top w:val="nil"/>
                    <w:left w:val="nil"/>
                    <w:bottom w:val="single" w:sz="8" w:space="0" w:color="auto"/>
                    <w:right w:val="single" w:sz="8" w:space="0" w:color="auto"/>
                  </w:tcBorders>
                  <w:shd w:val="clear" w:color="auto" w:fill="auto"/>
                  <w:vAlign w:val="center"/>
                  <w:hideMark/>
                </w:tcPr>
                <w:p w14:paraId="76E9A3C5"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1,62%</w:t>
                  </w:r>
                </w:p>
              </w:tc>
            </w:tr>
            <w:tr w:rsidR="00086F83" w:rsidRPr="005E4A0D" w14:paraId="399C2F35"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3E3FE47A" w14:textId="77777777" w:rsidR="00086F83" w:rsidRPr="005E4A0D" w:rsidRDefault="00086F83" w:rsidP="00A72C42">
                  <w:pPr>
                    <w:rPr>
                      <w:rFonts w:ascii="Calibri" w:hAnsi="Calibri"/>
                      <w:color w:val="365F91"/>
                      <w:lang w:val="es-BO" w:eastAsia="es-BO"/>
                    </w:rPr>
                  </w:pPr>
                  <w:proofErr w:type="spellStart"/>
                  <w:r w:rsidRPr="005E4A0D">
                    <w:rPr>
                      <w:rFonts w:ascii="Calibri" w:hAnsi="Calibri"/>
                      <w:color w:val="365F91"/>
                      <w:lang w:eastAsia="es-BO"/>
                    </w:rPr>
                    <w:t>Villamontes</w:t>
                  </w:r>
                  <w:proofErr w:type="spellEnd"/>
                </w:p>
              </w:tc>
              <w:tc>
                <w:tcPr>
                  <w:tcW w:w="1483" w:type="dxa"/>
                  <w:tcBorders>
                    <w:top w:val="nil"/>
                    <w:left w:val="nil"/>
                    <w:bottom w:val="single" w:sz="8" w:space="0" w:color="auto"/>
                    <w:right w:val="single" w:sz="8" w:space="0" w:color="auto"/>
                  </w:tcBorders>
                  <w:shd w:val="clear" w:color="auto" w:fill="auto"/>
                  <w:vAlign w:val="center"/>
                  <w:hideMark/>
                </w:tcPr>
                <w:p w14:paraId="342CE6BA"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0,36%</w:t>
                  </w:r>
                </w:p>
              </w:tc>
            </w:tr>
            <w:tr w:rsidR="00086F83" w:rsidRPr="005E4A0D" w14:paraId="2C467729" w14:textId="77777777" w:rsidTr="00A72C42">
              <w:trPr>
                <w:trHeight w:val="11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37CBE297" w14:textId="77777777" w:rsidR="00086F83" w:rsidRPr="005E4A0D" w:rsidRDefault="00086F83" w:rsidP="00A72C42">
                  <w:pPr>
                    <w:rPr>
                      <w:rFonts w:ascii="Calibri" w:hAnsi="Calibri"/>
                      <w:color w:val="365F91"/>
                      <w:lang w:val="es-BO" w:eastAsia="es-BO"/>
                    </w:rPr>
                  </w:pPr>
                  <w:proofErr w:type="spellStart"/>
                  <w:r w:rsidRPr="005E4A0D">
                    <w:rPr>
                      <w:rFonts w:ascii="Calibri" w:hAnsi="Calibri"/>
                      <w:color w:val="365F91"/>
                      <w:lang w:eastAsia="es-BO"/>
                    </w:rPr>
                    <w:t>Riberalta</w:t>
                  </w:r>
                  <w:proofErr w:type="spellEnd"/>
                </w:p>
              </w:tc>
              <w:tc>
                <w:tcPr>
                  <w:tcW w:w="1483" w:type="dxa"/>
                  <w:tcBorders>
                    <w:top w:val="nil"/>
                    <w:left w:val="nil"/>
                    <w:bottom w:val="single" w:sz="8" w:space="0" w:color="auto"/>
                    <w:right w:val="single" w:sz="8" w:space="0" w:color="auto"/>
                  </w:tcBorders>
                  <w:shd w:val="clear" w:color="auto" w:fill="auto"/>
                  <w:vAlign w:val="center"/>
                  <w:hideMark/>
                </w:tcPr>
                <w:p w14:paraId="23C088A2"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0,64%</w:t>
                  </w:r>
                </w:p>
              </w:tc>
            </w:tr>
            <w:tr w:rsidR="00086F83" w:rsidRPr="005E4A0D" w14:paraId="4079DF9C"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26561E3D" w14:textId="77777777" w:rsidR="00086F83" w:rsidRPr="005E4A0D" w:rsidRDefault="00086F83" w:rsidP="00A72C42">
                  <w:pPr>
                    <w:rPr>
                      <w:rFonts w:ascii="Calibri" w:hAnsi="Calibri"/>
                      <w:color w:val="365F91"/>
                      <w:lang w:val="es-BO" w:eastAsia="es-BO"/>
                    </w:rPr>
                  </w:pPr>
                  <w:proofErr w:type="spellStart"/>
                  <w:r w:rsidRPr="005E4A0D">
                    <w:rPr>
                      <w:rFonts w:ascii="Calibri" w:hAnsi="Calibri"/>
                      <w:color w:val="365F91"/>
                      <w:lang w:eastAsia="es-BO"/>
                    </w:rPr>
                    <w:t>Yapacaní</w:t>
                  </w:r>
                  <w:proofErr w:type="spellEnd"/>
                </w:p>
              </w:tc>
              <w:tc>
                <w:tcPr>
                  <w:tcW w:w="1483" w:type="dxa"/>
                  <w:tcBorders>
                    <w:top w:val="nil"/>
                    <w:left w:val="nil"/>
                    <w:bottom w:val="single" w:sz="8" w:space="0" w:color="auto"/>
                    <w:right w:val="single" w:sz="8" w:space="0" w:color="auto"/>
                  </w:tcBorders>
                  <w:shd w:val="clear" w:color="auto" w:fill="auto"/>
                  <w:vAlign w:val="center"/>
                  <w:hideMark/>
                </w:tcPr>
                <w:p w14:paraId="50D2C26E"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1,50%</w:t>
                  </w:r>
                </w:p>
              </w:tc>
            </w:tr>
            <w:tr w:rsidR="00086F83" w:rsidRPr="005E4A0D" w14:paraId="5CC38D63" w14:textId="77777777" w:rsidTr="00A72C42">
              <w:trPr>
                <w:trHeight w:val="106"/>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1E8441DC" w14:textId="77777777" w:rsidR="00086F83" w:rsidRPr="005E4A0D" w:rsidRDefault="00086F83" w:rsidP="00A72C42">
                  <w:pPr>
                    <w:rPr>
                      <w:rFonts w:ascii="Calibri" w:hAnsi="Calibri"/>
                      <w:color w:val="365F91"/>
                      <w:lang w:val="es-BO" w:eastAsia="es-BO"/>
                    </w:rPr>
                  </w:pPr>
                  <w:proofErr w:type="spellStart"/>
                  <w:r w:rsidRPr="005E4A0D">
                    <w:rPr>
                      <w:rFonts w:ascii="Calibri" w:hAnsi="Calibri"/>
                      <w:color w:val="365F91"/>
                      <w:lang w:eastAsia="es-BO"/>
                    </w:rPr>
                    <w:t>Ivirgarzama</w:t>
                  </w:r>
                  <w:proofErr w:type="spellEnd"/>
                </w:p>
              </w:tc>
              <w:tc>
                <w:tcPr>
                  <w:tcW w:w="1483" w:type="dxa"/>
                  <w:tcBorders>
                    <w:top w:val="nil"/>
                    <w:left w:val="nil"/>
                    <w:bottom w:val="single" w:sz="8" w:space="0" w:color="auto"/>
                    <w:right w:val="single" w:sz="8" w:space="0" w:color="auto"/>
                  </w:tcBorders>
                  <w:shd w:val="clear" w:color="auto" w:fill="auto"/>
                  <w:vAlign w:val="center"/>
                  <w:hideMark/>
                </w:tcPr>
                <w:p w14:paraId="52DF54C3"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1,80%</w:t>
                  </w:r>
                </w:p>
              </w:tc>
            </w:tr>
            <w:tr w:rsidR="00086F83" w:rsidRPr="005E4A0D" w14:paraId="342A43DB" w14:textId="77777777" w:rsidTr="00A72C42">
              <w:trPr>
                <w:trHeight w:val="165"/>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5513F2EB"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El Alto</w:t>
                  </w:r>
                </w:p>
              </w:tc>
              <w:tc>
                <w:tcPr>
                  <w:tcW w:w="1483" w:type="dxa"/>
                  <w:tcBorders>
                    <w:top w:val="nil"/>
                    <w:left w:val="nil"/>
                    <w:bottom w:val="single" w:sz="8" w:space="0" w:color="auto"/>
                    <w:right w:val="single" w:sz="8" w:space="0" w:color="auto"/>
                  </w:tcBorders>
                  <w:shd w:val="clear" w:color="auto" w:fill="auto"/>
                  <w:vAlign w:val="center"/>
                  <w:hideMark/>
                </w:tcPr>
                <w:p w14:paraId="795B070C"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7,14%</w:t>
                  </w:r>
                </w:p>
              </w:tc>
            </w:tr>
            <w:tr w:rsidR="00086F83" w:rsidRPr="005E4A0D" w14:paraId="77B30C15" w14:textId="77777777" w:rsidTr="00A72C42">
              <w:trPr>
                <w:trHeight w:val="97"/>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547A02FF"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Uyuni</w:t>
                  </w:r>
                </w:p>
              </w:tc>
              <w:tc>
                <w:tcPr>
                  <w:tcW w:w="1483" w:type="dxa"/>
                  <w:tcBorders>
                    <w:top w:val="nil"/>
                    <w:left w:val="nil"/>
                    <w:bottom w:val="single" w:sz="8" w:space="0" w:color="auto"/>
                    <w:right w:val="single" w:sz="8" w:space="0" w:color="auto"/>
                  </w:tcBorders>
                  <w:shd w:val="clear" w:color="auto" w:fill="auto"/>
                  <w:vAlign w:val="center"/>
                  <w:hideMark/>
                </w:tcPr>
                <w:p w14:paraId="67D1D3B1"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1,02%</w:t>
                  </w:r>
                </w:p>
              </w:tc>
            </w:tr>
            <w:tr w:rsidR="00086F83" w:rsidRPr="005E4A0D" w14:paraId="76992CAF"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2AE37937" w14:textId="77777777" w:rsidR="00086F83" w:rsidRPr="005E4A0D" w:rsidRDefault="00086F83" w:rsidP="00A72C42">
                  <w:pPr>
                    <w:rPr>
                      <w:rFonts w:ascii="Calibri" w:hAnsi="Calibri"/>
                      <w:color w:val="365F91"/>
                      <w:lang w:val="es-BO" w:eastAsia="es-BO"/>
                    </w:rPr>
                  </w:pPr>
                  <w:proofErr w:type="spellStart"/>
                  <w:r w:rsidRPr="005E4A0D">
                    <w:rPr>
                      <w:rFonts w:ascii="Calibri" w:hAnsi="Calibri"/>
                      <w:color w:val="365F91"/>
                      <w:lang w:eastAsia="es-BO"/>
                    </w:rPr>
                    <w:t>Caranavi</w:t>
                  </w:r>
                  <w:proofErr w:type="spellEnd"/>
                </w:p>
              </w:tc>
              <w:tc>
                <w:tcPr>
                  <w:tcW w:w="1483" w:type="dxa"/>
                  <w:tcBorders>
                    <w:top w:val="nil"/>
                    <w:left w:val="nil"/>
                    <w:bottom w:val="single" w:sz="8" w:space="0" w:color="auto"/>
                    <w:right w:val="single" w:sz="8" w:space="0" w:color="auto"/>
                  </w:tcBorders>
                  <w:shd w:val="clear" w:color="auto" w:fill="auto"/>
                  <w:vAlign w:val="center"/>
                  <w:hideMark/>
                </w:tcPr>
                <w:p w14:paraId="73AE08EC"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0,97%</w:t>
                  </w:r>
                </w:p>
              </w:tc>
            </w:tr>
            <w:tr w:rsidR="00086F83" w:rsidRPr="005E4A0D" w14:paraId="732C64E6" w14:textId="77777777" w:rsidTr="00A72C42">
              <w:trPr>
                <w:trHeight w:val="103"/>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6D542571" w14:textId="77777777" w:rsidR="00086F83" w:rsidRPr="005E4A0D" w:rsidRDefault="00086F83" w:rsidP="00A72C42">
                  <w:pPr>
                    <w:rPr>
                      <w:rFonts w:ascii="Calibri" w:hAnsi="Calibri"/>
                      <w:color w:val="365F91"/>
                      <w:lang w:val="es-BO" w:eastAsia="es-BO"/>
                    </w:rPr>
                  </w:pPr>
                  <w:r w:rsidRPr="005E4A0D">
                    <w:rPr>
                      <w:rFonts w:ascii="Calibri" w:hAnsi="Calibri"/>
                      <w:color w:val="365F91"/>
                      <w:lang w:eastAsia="es-BO"/>
                    </w:rPr>
                    <w:t>Tupiza</w:t>
                  </w:r>
                </w:p>
              </w:tc>
              <w:tc>
                <w:tcPr>
                  <w:tcW w:w="1483" w:type="dxa"/>
                  <w:tcBorders>
                    <w:top w:val="nil"/>
                    <w:left w:val="nil"/>
                    <w:bottom w:val="single" w:sz="8" w:space="0" w:color="auto"/>
                    <w:right w:val="single" w:sz="8" w:space="0" w:color="auto"/>
                  </w:tcBorders>
                  <w:shd w:val="clear" w:color="auto" w:fill="auto"/>
                  <w:vAlign w:val="center"/>
                  <w:hideMark/>
                </w:tcPr>
                <w:p w14:paraId="502D413B"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1,67%</w:t>
                  </w:r>
                </w:p>
              </w:tc>
            </w:tr>
            <w:tr w:rsidR="00086F83" w:rsidRPr="005E4A0D" w14:paraId="62EA1033" w14:textId="77777777" w:rsidTr="00A72C42">
              <w:trPr>
                <w:trHeight w:val="74"/>
                <w:jc w:val="center"/>
              </w:trPr>
              <w:tc>
                <w:tcPr>
                  <w:tcW w:w="988" w:type="dxa"/>
                  <w:tcBorders>
                    <w:top w:val="nil"/>
                    <w:left w:val="single" w:sz="8" w:space="0" w:color="auto"/>
                    <w:bottom w:val="single" w:sz="8" w:space="0" w:color="auto"/>
                    <w:right w:val="single" w:sz="8" w:space="0" w:color="auto"/>
                  </w:tcBorders>
                  <w:shd w:val="clear" w:color="auto" w:fill="auto"/>
                  <w:vAlign w:val="center"/>
                  <w:hideMark/>
                </w:tcPr>
                <w:p w14:paraId="0927BE0C" w14:textId="77777777" w:rsidR="00086F83" w:rsidRPr="005E4A0D" w:rsidRDefault="00086F83" w:rsidP="00A72C42">
                  <w:pPr>
                    <w:rPr>
                      <w:rFonts w:ascii="Calibri" w:hAnsi="Calibri"/>
                      <w:color w:val="365F91"/>
                      <w:lang w:val="es-BO" w:eastAsia="es-BO"/>
                    </w:rPr>
                  </w:pPr>
                  <w:proofErr w:type="spellStart"/>
                  <w:r w:rsidRPr="005E4A0D">
                    <w:rPr>
                      <w:rFonts w:ascii="Calibri" w:hAnsi="Calibri"/>
                      <w:color w:val="365F91"/>
                      <w:lang w:eastAsia="es-BO"/>
                    </w:rPr>
                    <w:t>Shinahota</w:t>
                  </w:r>
                  <w:proofErr w:type="spellEnd"/>
                </w:p>
              </w:tc>
              <w:tc>
                <w:tcPr>
                  <w:tcW w:w="1483" w:type="dxa"/>
                  <w:tcBorders>
                    <w:top w:val="nil"/>
                    <w:left w:val="nil"/>
                    <w:bottom w:val="single" w:sz="8" w:space="0" w:color="auto"/>
                    <w:right w:val="single" w:sz="8" w:space="0" w:color="auto"/>
                  </w:tcBorders>
                  <w:shd w:val="clear" w:color="auto" w:fill="auto"/>
                  <w:vAlign w:val="center"/>
                  <w:hideMark/>
                </w:tcPr>
                <w:p w14:paraId="54B29AD0" w14:textId="77777777" w:rsidR="00086F83" w:rsidRPr="005E4A0D" w:rsidRDefault="00086F83" w:rsidP="00A72C42">
                  <w:pPr>
                    <w:jc w:val="right"/>
                    <w:rPr>
                      <w:rFonts w:ascii="Calibri" w:hAnsi="Calibri"/>
                      <w:color w:val="365F91"/>
                      <w:lang w:val="es-BO" w:eastAsia="es-BO"/>
                    </w:rPr>
                  </w:pPr>
                  <w:r w:rsidRPr="005E4A0D">
                    <w:rPr>
                      <w:rFonts w:ascii="Calibri" w:hAnsi="Calibri"/>
                      <w:color w:val="365F91"/>
                      <w:lang w:val="es-BO" w:eastAsia="es-BO"/>
                    </w:rPr>
                    <w:t>2,01%</w:t>
                  </w:r>
                </w:p>
              </w:tc>
            </w:tr>
            <w:tr w:rsidR="00086F83" w:rsidRPr="005E4A0D" w14:paraId="0F983BBB" w14:textId="77777777" w:rsidTr="00A72C42">
              <w:trPr>
                <w:trHeight w:val="54"/>
                <w:jc w:val="center"/>
              </w:trPr>
              <w:tc>
                <w:tcPr>
                  <w:tcW w:w="988" w:type="dxa"/>
                  <w:tcBorders>
                    <w:top w:val="nil"/>
                    <w:left w:val="single" w:sz="8" w:space="0" w:color="auto"/>
                    <w:bottom w:val="single" w:sz="8" w:space="0" w:color="auto"/>
                    <w:right w:val="single" w:sz="8" w:space="0" w:color="auto"/>
                  </w:tcBorders>
                  <w:shd w:val="clear" w:color="000000" w:fill="D8D8D8"/>
                  <w:vAlign w:val="center"/>
                  <w:hideMark/>
                </w:tcPr>
                <w:p w14:paraId="487C7148" w14:textId="77777777" w:rsidR="00086F83" w:rsidRPr="005E4A0D" w:rsidRDefault="00086F83" w:rsidP="00A72C42">
                  <w:pPr>
                    <w:jc w:val="center"/>
                    <w:rPr>
                      <w:rFonts w:ascii="Calibri" w:hAnsi="Calibri"/>
                      <w:b/>
                      <w:bCs/>
                      <w:color w:val="365F91"/>
                      <w:lang w:val="es-BO" w:eastAsia="es-BO"/>
                    </w:rPr>
                  </w:pPr>
                  <w:r w:rsidRPr="005E4A0D">
                    <w:rPr>
                      <w:rFonts w:ascii="Calibri" w:hAnsi="Calibri"/>
                      <w:b/>
                      <w:bCs/>
                      <w:color w:val="365F91"/>
                      <w:lang w:val="es-BO" w:eastAsia="es-BO"/>
                    </w:rPr>
                    <w:t>TOTAL</w:t>
                  </w:r>
                </w:p>
              </w:tc>
              <w:tc>
                <w:tcPr>
                  <w:tcW w:w="1483" w:type="dxa"/>
                  <w:tcBorders>
                    <w:top w:val="nil"/>
                    <w:left w:val="nil"/>
                    <w:bottom w:val="single" w:sz="8" w:space="0" w:color="auto"/>
                    <w:right w:val="single" w:sz="8" w:space="0" w:color="auto"/>
                  </w:tcBorders>
                  <w:shd w:val="clear" w:color="000000" w:fill="D8D8D8"/>
                  <w:vAlign w:val="center"/>
                  <w:hideMark/>
                </w:tcPr>
                <w:p w14:paraId="6912C18D" w14:textId="77777777" w:rsidR="00086F83" w:rsidRPr="005E4A0D" w:rsidRDefault="00086F83" w:rsidP="00A72C42">
                  <w:pPr>
                    <w:jc w:val="right"/>
                    <w:rPr>
                      <w:rFonts w:ascii="Calibri" w:hAnsi="Calibri"/>
                      <w:b/>
                      <w:bCs/>
                      <w:color w:val="365F91"/>
                      <w:lang w:val="es-BO" w:eastAsia="es-BO"/>
                    </w:rPr>
                  </w:pPr>
                  <w:r w:rsidRPr="005E4A0D">
                    <w:rPr>
                      <w:rFonts w:ascii="Calibri" w:hAnsi="Calibri"/>
                      <w:b/>
                      <w:bCs/>
                      <w:color w:val="365F91"/>
                      <w:lang w:val="es-BO" w:eastAsia="es-BO"/>
                    </w:rPr>
                    <w:t>100,00%</w:t>
                  </w:r>
                </w:p>
              </w:tc>
            </w:tr>
          </w:tbl>
          <w:p w14:paraId="5E3831EC" w14:textId="77777777" w:rsidR="00086F83" w:rsidRPr="005E4A0D" w:rsidRDefault="00086F83" w:rsidP="00A72C42">
            <w:pPr>
              <w:jc w:val="both"/>
              <w:rPr>
                <w:rFonts w:ascii="Tahoma" w:hAnsi="Tahoma" w:cs="Tahoma"/>
                <w:b/>
                <w:bCs/>
                <w:color w:val="365F91"/>
                <w:sz w:val="8"/>
                <w:szCs w:val="14"/>
                <w:highlight w:val="yellow"/>
              </w:rPr>
            </w:pPr>
          </w:p>
          <w:p w14:paraId="2CE02565" w14:textId="77777777" w:rsidR="00086F83" w:rsidRPr="0067518D" w:rsidRDefault="00086F83" w:rsidP="00A72C42">
            <w:pPr>
              <w:jc w:val="both"/>
              <w:rPr>
                <w:rFonts w:ascii="Tahoma" w:hAnsi="Tahoma" w:cs="Tahoma"/>
                <w:b/>
                <w:bCs/>
                <w:color w:val="365F91"/>
                <w:sz w:val="14"/>
                <w:szCs w:val="14"/>
              </w:rPr>
            </w:pPr>
            <w:r w:rsidRPr="0067518D">
              <w:rPr>
                <w:rFonts w:ascii="Tahoma" w:hAnsi="Tahoma" w:cs="Tahoma"/>
                <w:b/>
                <w:bCs/>
                <w:color w:val="365F91"/>
                <w:sz w:val="14"/>
                <w:szCs w:val="14"/>
              </w:rPr>
              <w:t>Nota: ENTEL S.A. se reserva el derecho modificar los porcentajes de distribución.</w:t>
            </w:r>
          </w:p>
          <w:p w14:paraId="2E07546E" w14:textId="77777777" w:rsidR="00086F83" w:rsidRPr="00436F0C" w:rsidRDefault="00086F83" w:rsidP="00A72C42">
            <w:pPr>
              <w:contextualSpacing/>
              <w:rPr>
                <w:rStyle w:val="Ttulo3Car"/>
                <w:rFonts w:cs="Tahoma"/>
                <w:b/>
                <w:color w:val="365F91"/>
                <w:kern w:val="32"/>
                <w:sz w:val="18"/>
                <w:szCs w:val="18"/>
              </w:rPr>
            </w:pPr>
            <w:r w:rsidRPr="00436F0C">
              <w:rPr>
                <w:rStyle w:val="Ttulo3Car"/>
                <w:rFonts w:cs="Tahoma"/>
                <w:b/>
                <w:color w:val="365F91"/>
                <w:kern w:val="32"/>
                <w:sz w:val="18"/>
                <w:szCs w:val="18"/>
              </w:rPr>
              <w:t>Proveedores extranjeros</w:t>
            </w:r>
          </w:p>
          <w:p w14:paraId="6A3ED766" w14:textId="77777777" w:rsidR="00086F83" w:rsidRPr="00436F0C" w:rsidRDefault="00086F83" w:rsidP="00A72C42">
            <w:pPr>
              <w:contextualSpacing/>
              <w:rPr>
                <w:rStyle w:val="Ttulo3Car"/>
                <w:rFonts w:cs="Tahoma"/>
                <w:b/>
                <w:bCs/>
                <w:color w:val="365F91"/>
                <w:sz w:val="18"/>
                <w:szCs w:val="18"/>
              </w:rPr>
            </w:pPr>
          </w:p>
          <w:p w14:paraId="07DA6349" w14:textId="77777777" w:rsidR="00086F83" w:rsidRPr="00436F0C" w:rsidRDefault="00086F83" w:rsidP="00A72C42">
            <w:pPr>
              <w:jc w:val="both"/>
              <w:rPr>
                <w:rFonts w:ascii="Tahoma" w:hAnsi="Tahoma" w:cs="Tahoma"/>
                <w:b/>
                <w:bCs/>
                <w:color w:val="365F91"/>
                <w:sz w:val="18"/>
                <w:szCs w:val="18"/>
              </w:rPr>
            </w:pPr>
            <w:r w:rsidRPr="00436F0C">
              <w:rPr>
                <w:rFonts w:ascii="Tahoma" w:hAnsi="Tahoma" w:cs="Tahoma"/>
                <w:color w:val="365F91"/>
                <w:sz w:val="18"/>
                <w:szCs w:val="18"/>
              </w:rPr>
              <w:t xml:space="preserve">Entrega CIP Aduana La Paz y/o Santa Cruz, el proveedor deberá enviar la siguiente  </w:t>
            </w:r>
            <w:r w:rsidRPr="00436F0C">
              <w:rPr>
                <w:rFonts w:ascii="Tahoma" w:hAnsi="Tahoma" w:cs="Tahoma"/>
                <w:snapToGrid w:val="0"/>
                <w:color w:val="365F91"/>
                <w:sz w:val="18"/>
                <w:szCs w:val="18"/>
              </w:rPr>
              <w:t>documentación requerida por Entel en 3 copias</w:t>
            </w:r>
            <w:r>
              <w:rPr>
                <w:rFonts w:ascii="Tahoma" w:hAnsi="Tahoma" w:cs="Tahoma"/>
                <w:snapToGrid w:val="0"/>
                <w:color w:val="365F91"/>
                <w:sz w:val="18"/>
                <w:szCs w:val="18"/>
              </w:rPr>
              <w:t xml:space="preserve"> o mínimo 2 copias</w:t>
            </w:r>
            <w:r w:rsidRPr="00436F0C">
              <w:rPr>
                <w:rFonts w:ascii="Tahoma" w:hAnsi="Tahoma" w:cs="Tahoma"/>
                <w:snapToGrid w:val="0"/>
                <w:color w:val="365F91"/>
                <w:sz w:val="18"/>
                <w:szCs w:val="18"/>
              </w:rPr>
              <w:t>:</w:t>
            </w:r>
          </w:p>
          <w:p w14:paraId="601FAB54" w14:textId="77777777" w:rsidR="00086F83" w:rsidRPr="00436F0C" w:rsidRDefault="00086F83" w:rsidP="00086F83">
            <w:pPr>
              <w:pStyle w:val="Prrafodelista"/>
              <w:numPr>
                <w:ilvl w:val="0"/>
                <w:numId w:val="12"/>
              </w:numPr>
              <w:tabs>
                <w:tab w:val="num" w:pos="864"/>
              </w:tabs>
              <w:spacing w:line="240" w:lineRule="atLeast"/>
              <w:contextualSpacing/>
              <w:rPr>
                <w:rFonts w:ascii="Tahoma" w:hAnsi="Tahoma" w:cs="Tahoma"/>
                <w:snapToGrid w:val="0"/>
                <w:color w:val="365F91"/>
                <w:sz w:val="18"/>
                <w:szCs w:val="18"/>
              </w:rPr>
            </w:pPr>
            <w:r w:rsidRPr="00436F0C">
              <w:rPr>
                <w:rFonts w:ascii="Tahoma" w:hAnsi="Tahoma" w:cs="Tahoma"/>
                <w:snapToGrid w:val="0"/>
                <w:color w:val="365F91"/>
                <w:sz w:val="18"/>
                <w:szCs w:val="18"/>
              </w:rPr>
              <w:t>Factura comercial</w:t>
            </w:r>
          </w:p>
          <w:p w14:paraId="39FC9E1E" w14:textId="77777777" w:rsidR="00086F83" w:rsidRPr="00436F0C" w:rsidRDefault="00086F83" w:rsidP="00086F83">
            <w:pPr>
              <w:pStyle w:val="Prrafodelista"/>
              <w:numPr>
                <w:ilvl w:val="0"/>
                <w:numId w:val="12"/>
              </w:numPr>
              <w:tabs>
                <w:tab w:val="num" w:pos="864"/>
              </w:tabs>
              <w:spacing w:line="240" w:lineRule="atLeast"/>
              <w:contextualSpacing/>
              <w:rPr>
                <w:rFonts w:ascii="Tahoma" w:hAnsi="Tahoma" w:cs="Tahoma"/>
                <w:snapToGrid w:val="0"/>
                <w:color w:val="365F91"/>
                <w:sz w:val="18"/>
                <w:szCs w:val="18"/>
              </w:rPr>
            </w:pPr>
            <w:proofErr w:type="spellStart"/>
            <w:r w:rsidRPr="00436F0C">
              <w:rPr>
                <w:rFonts w:ascii="Tahoma" w:hAnsi="Tahoma" w:cs="Tahoma"/>
                <w:snapToGrid w:val="0"/>
                <w:color w:val="365F91"/>
                <w:sz w:val="18"/>
                <w:szCs w:val="18"/>
              </w:rPr>
              <w:t>Packing</w:t>
            </w:r>
            <w:proofErr w:type="spellEnd"/>
            <w:r w:rsidRPr="00436F0C">
              <w:rPr>
                <w:rFonts w:ascii="Tahoma" w:hAnsi="Tahoma" w:cs="Tahoma"/>
                <w:snapToGrid w:val="0"/>
                <w:color w:val="365F91"/>
                <w:sz w:val="18"/>
                <w:szCs w:val="18"/>
              </w:rPr>
              <w:t xml:space="preserve"> </w:t>
            </w:r>
            <w:proofErr w:type="spellStart"/>
            <w:r w:rsidRPr="00436F0C">
              <w:rPr>
                <w:rFonts w:ascii="Tahoma" w:hAnsi="Tahoma" w:cs="Tahoma"/>
                <w:snapToGrid w:val="0"/>
                <w:color w:val="365F91"/>
                <w:sz w:val="18"/>
                <w:szCs w:val="18"/>
              </w:rPr>
              <w:t>list</w:t>
            </w:r>
            <w:proofErr w:type="spellEnd"/>
          </w:p>
          <w:p w14:paraId="2B4AAE41" w14:textId="77777777" w:rsidR="00086F83" w:rsidRPr="00436F0C" w:rsidRDefault="00086F83" w:rsidP="00086F83">
            <w:pPr>
              <w:pStyle w:val="Prrafodelista"/>
              <w:numPr>
                <w:ilvl w:val="0"/>
                <w:numId w:val="12"/>
              </w:numPr>
              <w:tabs>
                <w:tab w:val="num" w:pos="864"/>
              </w:tabs>
              <w:spacing w:line="240" w:lineRule="atLeast"/>
              <w:contextualSpacing/>
              <w:rPr>
                <w:rFonts w:ascii="Tahoma" w:hAnsi="Tahoma" w:cs="Tahoma"/>
                <w:snapToGrid w:val="0"/>
                <w:color w:val="365F91"/>
                <w:sz w:val="18"/>
                <w:szCs w:val="18"/>
              </w:rPr>
            </w:pPr>
            <w:r w:rsidRPr="00436F0C">
              <w:rPr>
                <w:rFonts w:ascii="Tahoma" w:hAnsi="Tahoma" w:cs="Tahoma"/>
                <w:snapToGrid w:val="0"/>
                <w:color w:val="365F91"/>
                <w:sz w:val="18"/>
                <w:szCs w:val="18"/>
              </w:rPr>
              <w:t>Certificado de Origen</w:t>
            </w:r>
          </w:p>
          <w:p w14:paraId="6B0BC6C8" w14:textId="77777777" w:rsidR="00086F83" w:rsidRPr="00436F0C" w:rsidRDefault="00086F83" w:rsidP="00086F83">
            <w:pPr>
              <w:pStyle w:val="Prrafodelista"/>
              <w:numPr>
                <w:ilvl w:val="0"/>
                <w:numId w:val="12"/>
              </w:numPr>
              <w:tabs>
                <w:tab w:val="num" w:pos="864"/>
              </w:tabs>
              <w:spacing w:line="240" w:lineRule="atLeast"/>
              <w:contextualSpacing/>
              <w:rPr>
                <w:rFonts w:ascii="Tahoma" w:hAnsi="Tahoma" w:cs="Tahoma"/>
                <w:snapToGrid w:val="0"/>
                <w:color w:val="365F91"/>
                <w:sz w:val="18"/>
                <w:szCs w:val="18"/>
              </w:rPr>
            </w:pPr>
            <w:r w:rsidRPr="00436F0C">
              <w:rPr>
                <w:rFonts w:ascii="Tahoma" w:hAnsi="Tahoma" w:cs="Tahoma"/>
                <w:snapToGrid w:val="0"/>
                <w:color w:val="365F91"/>
                <w:sz w:val="18"/>
                <w:szCs w:val="18"/>
              </w:rPr>
              <w:t>Guía aérea</w:t>
            </w:r>
            <w:r>
              <w:rPr>
                <w:rFonts w:ascii="Tahoma" w:hAnsi="Tahoma" w:cs="Tahoma"/>
                <w:snapToGrid w:val="0"/>
                <w:color w:val="365F91"/>
                <w:sz w:val="18"/>
                <w:szCs w:val="18"/>
              </w:rPr>
              <w:t xml:space="preserve"> o CRT</w:t>
            </w:r>
          </w:p>
          <w:p w14:paraId="3DD5D853" w14:textId="77777777" w:rsidR="00086F83" w:rsidRDefault="00086F83" w:rsidP="00086F83">
            <w:pPr>
              <w:pStyle w:val="Prrafodelista"/>
              <w:numPr>
                <w:ilvl w:val="0"/>
                <w:numId w:val="12"/>
              </w:numPr>
              <w:tabs>
                <w:tab w:val="num" w:pos="864"/>
              </w:tabs>
              <w:spacing w:line="240" w:lineRule="atLeast"/>
              <w:contextualSpacing/>
              <w:rPr>
                <w:rFonts w:ascii="Tahoma" w:hAnsi="Tahoma" w:cs="Tahoma"/>
                <w:snapToGrid w:val="0"/>
                <w:color w:val="365F91"/>
                <w:sz w:val="18"/>
                <w:szCs w:val="18"/>
              </w:rPr>
            </w:pPr>
            <w:r w:rsidRPr="00436F0C">
              <w:rPr>
                <w:rFonts w:ascii="Tahoma" w:hAnsi="Tahoma" w:cs="Tahoma"/>
                <w:snapToGrid w:val="0"/>
                <w:color w:val="365F91"/>
                <w:sz w:val="18"/>
                <w:szCs w:val="18"/>
              </w:rPr>
              <w:t>Certificado de Seguro</w:t>
            </w:r>
          </w:p>
          <w:p w14:paraId="4FD8B0C2" w14:textId="77777777" w:rsidR="00086F83" w:rsidRPr="00ED3F72" w:rsidRDefault="00086F83" w:rsidP="00086F83">
            <w:pPr>
              <w:pStyle w:val="Prrafodelista"/>
              <w:numPr>
                <w:ilvl w:val="0"/>
                <w:numId w:val="12"/>
              </w:numPr>
              <w:tabs>
                <w:tab w:val="num" w:pos="864"/>
              </w:tabs>
              <w:spacing w:line="240" w:lineRule="atLeast"/>
              <w:contextualSpacing/>
              <w:rPr>
                <w:rFonts w:ascii="Tahoma" w:hAnsi="Tahoma" w:cs="Tahoma"/>
                <w:snapToGrid w:val="0"/>
                <w:color w:val="365F91"/>
                <w:sz w:val="18"/>
                <w:szCs w:val="18"/>
              </w:rPr>
            </w:pPr>
            <w:r>
              <w:rPr>
                <w:rFonts w:ascii="Tahoma" w:hAnsi="Tahoma" w:cs="Tahoma"/>
                <w:snapToGrid w:val="0"/>
                <w:color w:val="365F91"/>
                <w:sz w:val="18"/>
                <w:szCs w:val="18"/>
              </w:rPr>
              <w:t>DUS (Documento de Salida) o Certificado de Exportación.</w:t>
            </w:r>
          </w:p>
          <w:p w14:paraId="4701DCB1" w14:textId="77777777" w:rsidR="00086F83" w:rsidRPr="00ED3F72" w:rsidRDefault="00086F83" w:rsidP="00A72C42">
            <w:pPr>
              <w:pStyle w:val="Prrafodelista"/>
              <w:tabs>
                <w:tab w:val="num" w:pos="864"/>
              </w:tabs>
              <w:spacing w:line="240" w:lineRule="atLeast"/>
              <w:ind w:left="1590"/>
              <w:contextualSpacing/>
              <w:rPr>
                <w:rFonts w:ascii="Tahoma" w:hAnsi="Tahoma" w:cs="Tahoma"/>
                <w:snapToGrid w:val="0"/>
                <w:color w:val="365F91"/>
                <w:sz w:val="18"/>
                <w:szCs w:val="18"/>
              </w:rPr>
            </w:pPr>
          </w:p>
          <w:p w14:paraId="2D7C4074" w14:textId="77777777" w:rsidR="00086F83" w:rsidRPr="00436F0C" w:rsidRDefault="00086F83" w:rsidP="00A72C42">
            <w:pPr>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 xml:space="preserve">Esta documentación deberá ser enviada al momento que salga el </w:t>
            </w:r>
            <w:r>
              <w:rPr>
                <w:rFonts w:ascii="Tahoma" w:hAnsi="Tahoma" w:cs="Tahoma"/>
                <w:snapToGrid w:val="0"/>
                <w:color w:val="365F91"/>
                <w:sz w:val="18"/>
                <w:szCs w:val="18"/>
              </w:rPr>
              <w:t>producto de fábrica excepto la Guía A</w:t>
            </w:r>
            <w:r w:rsidRPr="00436F0C">
              <w:rPr>
                <w:rFonts w:ascii="Tahoma" w:hAnsi="Tahoma" w:cs="Tahoma"/>
                <w:snapToGrid w:val="0"/>
                <w:color w:val="365F91"/>
                <w:sz w:val="18"/>
                <w:szCs w:val="18"/>
              </w:rPr>
              <w:t>érea</w:t>
            </w:r>
            <w:r>
              <w:rPr>
                <w:rFonts w:ascii="Tahoma" w:hAnsi="Tahoma" w:cs="Tahoma"/>
                <w:snapToGrid w:val="0"/>
                <w:color w:val="365F91"/>
                <w:sz w:val="18"/>
                <w:szCs w:val="18"/>
              </w:rPr>
              <w:t xml:space="preserve"> o MIC (Manifiesto Internacional de Carga)</w:t>
            </w:r>
            <w:r w:rsidRPr="00436F0C">
              <w:rPr>
                <w:rFonts w:ascii="Tahoma" w:hAnsi="Tahoma" w:cs="Tahoma"/>
                <w:snapToGrid w:val="0"/>
                <w:color w:val="365F91"/>
                <w:sz w:val="18"/>
                <w:szCs w:val="18"/>
              </w:rPr>
              <w:t xml:space="preserve"> que será enviada una vez que se realice el embarque de la carga.</w:t>
            </w:r>
          </w:p>
          <w:p w14:paraId="12C166EE" w14:textId="77777777" w:rsidR="00086F83" w:rsidRDefault="00086F83" w:rsidP="00A72C42">
            <w:pPr>
              <w:tabs>
                <w:tab w:val="num" w:pos="864"/>
              </w:tabs>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lastRenderedPageBreak/>
              <w:t>Por cada parcial de carga despachada, previamente se deberá coordinar con Logística de Entel S.A. el número de guías a enviar.</w:t>
            </w:r>
          </w:p>
          <w:p w14:paraId="20966233" w14:textId="77777777" w:rsidR="00086F83" w:rsidRDefault="00086F83" w:rsidP="00A72C42">
            <w:pPr>
              <w:tabs>
                <w:tab w:val="num" w:pos="864"/>
              </w:tabs>
              <w:spacing w:line="240" w:lineRule="atLeast"/>
              <w:jc w:val="both"/>
              <w:rPr>
                <w:rFonts w:ascii="Tahoma" w:hAnsi="Tahoma" w:cs="Tahoma"/>
                <w:snapToGrid w:val="0"/>
                <w:color w:val="365F91"/>
                <w:sz w:val="18"/>
                <w:szCs w:val="18"/>
              </w:rPr>
            </w:pPr>
          </w:p>
          <w:p w14:paraId="4441F8AC" w14:textId="77777777" w:rsidR="00086F83" w:rsidRDefault="00086F83" w:rsidP="00A72C42">
            <w:pPr>
              <w:tabs>
                <w:tab w:val="num" w:pos="864"/>
              </w:tabs>
              <w:spacing w:line="240" w:lineRule="atLeast"/>
              <w:jc w:val="both"/>
              <w:rPr>
                <w:rFonts w:ascii="Tahoma" w:hAnsi="Tahoma" w:cs="Tahoma"/>
                <w:snapToGrid w:val="0"/>
                <w:color w:val="365F91"/>
                <w:sz w:val="18"/>
                <w:szCs w:val="18"/>
              </w:rPr>
            </w:pPr>
            <w:r w:rsidRPr="001B18CF">
              <w:rPr>
                <w:rFonts w:ascii="Tahoma" w:hAnsi="Tahoma" w:cs="Tahoma"/>
                <w:b/>
                <w:snapToGrid w:val="0"/>
                <w:color w:val="365F91"/>
                <w:sz w:val="18"/>
                <w:szCs w:val="18"/>
              </w:rPr>
              <w:t>Nota.</w:t>
            </w:r>
            <w:r>
              <w:rPr>
                <w:rFonts w:ascii="Tahoma" w:hAnsi="Tahoma" w:cs="Tahoma"/>
                <w:snapToGrid w:val="0"/>
                <w:color w:val="365F91"/>
                <w:sz w:val="18"/>
                <w:szCs w:val="18"/>
              </w:rPr>
              <w:t xml:space="preserve"> La Unidad Solicitante podrá requerir a Logística las gestiones para el despacho anticipado de la carga.</w:t>
            </w:r>
          </w:p>
          <w:p w14:paraId="31EDB687" w14:textId="77777777" w:rsidR="00086F83" w:rsidRDefault="00086F83" w:rsidP="00A72C42">
            <w:pPr>
              <w:tabs>
                <w:tab w:val="num" w:pos="864"/>
              </w:tabs>
              <w:spacing w:line="240" w:lineRule="atLeast"/>
              <w:jc w:val="both"/>
              <w:rPr>
                <w:rFonts w:ascii="Tahoma" w:hAnsi="Tahoma" w:cs="Tahoma"/>
                <w:snapToGrid w:val="0"/>
                <w:color w:val="365F91"/>
                <w:sz w:val="18"/>
                <w:szCs w:val="18"/>
              </w:rPr>
            </w:pPr>
          </w:p>
          <w:p w14:paraId="07801CEF" w14:textId="77777777" w:rsidR="00086F83" w:rsidRPr="00436F0C" w:rsidRDefault="00086F83" w:rsidP="00A72C42">
            <w:pPr>
              <w:tabs>
                <w:tab w:val="num" w:pos="864"/>
              </w:tabs>
              <w:spacing w:line="240" w:lineRule="atLeast"/>
              <w:jc w:val="both"/>
              <w:rPr>
                <w:rFonts w:ascii="Tahoma" w:hAnsi="Tahoma" w:cs="Tahoma"/>
                <w:snapToGrid w:val="0"/>
                <w:color w:val="365F91"/>
                <w:sz w:val="18"/>
                <w:szCs w:val="18"/>
              </w:rPr>
            </w:pPr>
            <w:r w:rsidRPr="00436F0C">
              <w:rPr>
                <w:rFonts w:ascii="Tahoma" w:hAnsi="Tahoma" w:cs="Tahoma"/>
                <w:snapToGrid w:val="0"/>
                <w:color w:val="365F91"/>
                <w:sz w:val="18"/>
                <w:szCs w:val="18"/>
              </w:rPr>
              <w:t>La distribución será de acuerdo al cuadro siguiente:</w:t>
            </w:r>
          </w:p>
          <w:p w14:paraId="58E29FAA" w14:textId="77777777" w:rsidR="00086F83" w:rsidRPr="00436F0C" w:rsidRDefault="00086F83" w:rsidP="00A72C42">
            <w:pPr>
              <w:tabs>
                <w:tab w:val="num" w:pos="864"/>
              </w:tabs>
              <w:spacing w:line="240" w:lineRule="atLeast"/>
              <w:jc w:val="both"/>
              <w:rPr>
                <w:rFonts w:ascii="Tahoma" w:hAnsi="Tahoma" w:cs="Tahoma"/>
                <w:snapToGrid w:val="0"/>
                <w:color w:val="365F91"/>
                <w:sz w:val="18"/>
                <w:szCs w:val="18"/>
              </w:rPr>
            </w:pPr>
          </w:p>
          <w:p w14:paraId="0914285C" w14:textId="77777777" w:rsidR="00086F83" w:rsidRDefault="00086F83" w:rsidP="00A72C42">
            <w:pPr>
              <w:jc w:val="both"/>
              <w:rPr>
                <w:noProof/>
                <w:color w:val="365F91"/>
                <w:szCs w:val="20"/>
                <w:lang w:val="es-BO" w:eastAsia="es-BO"/>
              </w:rPr>
            </w:pPr>
            <w:r w:rsidRPr="00436F0C">
              <w:rPr>
                <w:noProof/>
                <w:color w:val="365F91"/>
                <w:szCs w:val="20"/>
                <w:lang w:val="es-BO" w:eastAsia="es-BO"/>
              </w:rPr>
              <w:t xml:space="preserve">               </w:t>
            </w:r>
            <w:r w:rsidRPr="00436F0C">
              <w:rPr>
                <w:noProof/>
                <w:color w:val="365F91"/>
                <w:szCs w:val="20"/>
                <w:lang w:val="es-BO" w:eastAsia="es-BO"/>
              </w:rPr>
              <w:drawing>
                <wp:inline distT="0" distB="0" distL="0" distR="0" wp14:anchorId="282F0103" wp14:editId="2E469387">
                  <wp:extent cx="2057400" cy="1200954"/>
                  <wp:effectExtent l="19050" t="0" r="0" b="0"/>
                  <wp:docPr id="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2057400" cy="1200954"/>
                          </a:xfrm>
                          <a:prstGeom prst="rect">
                            <a:avLst/>
                          </a:prstGeom>
                          <a:noFill/>
                          <a:ln w="9525">
                            <a:noFill/>
                            <a:miter lim="800000"/>
                            <a:headEnd/>
                            <a:tailEnd/>
                          </a:ln>
                        </pic:spPr>
                      </pic:pic>
                    </a:graphicData>
                  </a:graphic>
                </wp:inline>
              </w:drawing>
            </w:r>
          </w:p>
          <w:p w14:paraId="655CFE9A" w14:textId="77777777" w:rsidR="00086F83" w:rsidRDefault="00086F83" w:rsidP="00A72C42">
            <w:pPr>
              <w:jc w:val="both"/>
              <w:rPr>
                <w:noProof/>
                <w:color w:val="365F91"/>
                <w:szCs w:val="20"/>
                <w:lang w:val="es-BO" w:eastAsia="es-BO"/>
              </w:rPr>
            </w:pPr>
          </w:p>
          <w:p w14:paraId="3BA04817" w14:textId="77777777" w:rsidR="00086F83" w:rsidRPr="00E23F4E" w:rsidRDefault="00086F83" w:rsidP="00A72C42">
            <w:pPr>
              <w:jc w:val="both"/>
              <w:rPr>
                <w:rFonts w:ascii="Tahoma" w:hAnsi="Tahoma" w:cs="Tahoma"/>
                <w:b/>
                <w:bCs/>
                <w:color w:val="365F91"/>
                <w:sz w:val="14"/>
                <w:szCs w:val="14"/>
              </w:rPr>
            </w:pPr>
            <w:r w:rsidRPr="00436F0C">
              <w:rPr>
                <w:rFonts w:ascii="Tahoma" w:hAnsi="Tahoma" w:cs="Tahoma"/>
                <w:b/>
                <w:bCs/>
                <w:color w:val="365F91"/>
                <w:sz w:val="14"/>
                <w:szCs w:val="14"/>
              </w:rPr>
              <w:t>Nota: ENTEL S.A. se reserva el derecho modificar los porcentajes de distribución.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FA74A6" w14:textId="77777777" w:rsidR="00086F83" w:rsidRPr="00436F0C" w:rsidRDefault="00086F83" w:rsidP="00A72C42">
            <w:pPr>
              <w:jc w:val="center"/>
              <w:rPr>
                <w:b/>
                <w:color w:val="365F91"/>
                <w:sz w:val="20"/>
                <w:szCs w:val="20"/>
              </w:rP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59B310"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372D7A" w14:textId="77777777" w:rsidR="00086F83" w:rsidRPr="00436F0C" w:rsidRDefault="00086F83" w:rsidP="00A72C42">
            <w:pPr>
              <w:jc w:val="center"/>
              <w:rPr>
                <w:rFonts w:ascii="Tahoma" w:hAnsi="Tahoma" w:cs="Tahoma"/>
                <w:color w:val="365F91"/>
                <w:sz w:val="18"/>
                <w:szCs w:val="18"/>
                <w:lang w:eastAsia="es-BO"/>
              </w:rPr>
            </w:pPr>
          </w:p>
        </w:tc>
      </w:tr>
      <w:tr w:rsidR="00086F83" w:rsidRPr="00436F0C" w14:paraId="56D4634F" w14:textId="77777777" w:rsidTr="00A72C42">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9255BC"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lastRenderedPageBreak/>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EFD0D0" w14:textId="77777777" w:rsidR="00086F83" w:rsidRPr="00436F0C" w:rsidRDefault="00086F83" w:rsidP="00A72C42">
            <w:pPr>
              <w:jc w:val="both"/>
              <w:rPr>
                <w:rFonts w:ascii="Tahoma" w:hAnsi="Tahoma" w:cs="Tahoma"/>
                <w:color w:val="365F91"/>
                <w:sz w:val="18"/>
              </w:rPr>
            </w:pPr>
            <w:r w:rsidRPr="00436F0C">
              <w:rPr>
                <w:rFonts w:ascii="Tahoma" w:hAnsi="Tahoma" w:cs="Tahoma"/>
                <w:color w:val="365F91"/>
                <w:sz w:val="18"/>
              </w:rPr>
              <w:t>Si se identifican tarjetas, falladas, faltantes o mal impresas sin data variable, a causa del proceso de producción o entrega del Proveedor. El Proveedor debe pagar el valor comercial de las mismas.</w:t>
            </w:r>
            <w:r>
              <w:rPr>
                <w:rFonts w:ascii="Tahoma" w:hAnsi="Tahoma" w:cs="Tahoma"/>
                <w:color w:val="365F91"/>
                <w:sz w:val="18"/>
              </w:rPr>
              <w:t xml:space="preserve"> En caso de identificar una cantidad considerable de tarjetas falladas o de mala calidad, se procederá a penalizar considerando el daño ocasionado a Entel 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2A61ED" w14:textId="77777777" w:rsidR="00086F83" w:rsidRPr="00436F0C" w:rsidRDefault="00086F83" w:rsidP="00A72C42">
            <w:pPr>
              <w:jc w:val="center"/>
              <w:rPr>
                <w:b/>
                <w:color w:val="365F91"/>
                <w:sz w:val="20"/>
                <w:szCs w:val="20"/>
              </w:rPr>
            </w:pPr>
            <w:r w:rsidRPr="00436F0C">
              <w:rPr>
                <w:b/>
                <w:color w:val="365F91"/>
                <w:sz w:val="20"/>
                <w:szCs w:val="20"/>
              </w:rPr>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FB9AF0"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473BADC"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 </w:t>
            </w:r>
          </w:p>
        </w:tc>
      </w:tr>
      <w:tr w:rsidR="00086F83" w:rsidRPr="00436F0C" w14:paraId="0D71B55D"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F2C24A"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145CA2" w14:textId="77777777" w:rsidR="00086F83" w:rsidRPr="00436F0C" w:rsidRDefault="00086F83" w:rsidP="00A72C42">
            <w:pPr>
              <w:jc w:val="both"/>
              <w:rPr>
                <w:rFonts w:ascii="Tahoma" w:hAnsi="Tahoma" w:cs="Tahoma"/>
                <w:color w:val="365F91"/>
                <w:sz w:val="18"/>
              </w:rPr>
            </w:pPr>
            <w:r w:rsidRPr="00436F0C">
              <w:rPr>
                <w:rFonts w:ascii="Tahoma" w:hAnsi="Tahoma" w:cs="Tahoma"/>
                <w:color w:val="365F91"/>
                <w:sz w:val="18"/>
              </w:rPr>
              <w:t xml:space="preserve">Si se identifican tarjetas </w:t>
            </w:r>
            <w:proofErr w:type="spellStart"/>
            <w:r w:rsidRPr="00436F0C">
              <w:rPr>
                <w:rFonts w:ascii="Tahoma" w:hAnsi="Tahoma" w:cs="Tahoma"/>
                <w:color w:val="365F91"/>
                <w:sz w:val="18"/>
              </w:rPr>
              <w:t>perdidas</w:t>
            </w:r>
            <w:proofErr w:type="spellEnd"/>
            <w:r w:rsidRPr="00436F0C">
              <w:rPr>
                <w:rFonts w:ascii="Tahoma" w:hAnsi="Tahoma" w:cs="Tahoma"/>
                <w:color w:val="365F91"/>
                <w:sz w:val="18"/>
              </w:rPr>
              <w:t xml:space="preserve"> o robadas no </w:t>
            </w:r>
            <w:proofErr w:type="spellStart"/>
            <w:r w:rsidRPr="00436F0C">
              <w:rPr>
                <w:rFonts w:ascii="Tahoma" w:hAnsi="Tahoma" w:cs="Tahoma"/>
                <w:color w:val="365F91"/>
                <w:sz w:val="18"/>
              </w:rPr>
              <w:t>recepcionadas</w:t>
            </w:r>
            <w:proofErr w:type="spellEnd"/>
            <w:r w:rsidRPr="00436F0C">
              <w:rPr>
                <w:rFonts w:ascii="Tahoma" w:hAnsi="Tahoma" w:cs="Tahoma"/>
                <w:color w:val="365F91"/>
                <w:sz w:val="18"/>
              </w:rPr>
              <w:t xml:space="preserve"> en almacenes de ENTEL S.A., a causa del proceso de producción o transporte del proveedor, el proveedor debe  pagar el costo de producción más impuestos </w:t>
            </w:r>
            <w:proofErr w:type="gramStart"/>
            <w:r w:rsidRPr="00436F0C">
              <w:rPr>
                <w:rFonts w:ascii="Tahoma" w:hAnsi="Tahoma" w:cs="Tahoma"/>
                <w:color w:val="365F91"/>
                <w:sz w:val="18"/>
              </w:rPr>
              <w:t>( IVA</w:t>
            </w:r>
            <w:proofErr w:type="gramEnd"/>
            <w:r w:rsidRPr="00436F0C">
              <w:rPr>
                <w:rFonts w:ascii="Tahoma" w:hAnsi="Tahoma" w:cs="Tahoma"/>
                <w:color w:val="365F91"/>
                <w:sz w:val="18"/>
              </w:rPr>
              <w:t xml:space="preserve"> e IT)</w:t>
            </w:r>
            <w:r>
              <w:rPr>
                <w:rFonts w:ascii="Tahoma" w:hAnsi="Tahoma" w:cs="Tahoma"/>
                <w:color w:val="365F91"/>
                <w:sz w:val="18"/>
              </w:rPr>
              <w:t xml:space="preserve">, costos de las formalidades de denuncia de robo o extravío de tarjetas.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32A531" w14:textId="77777777" w:rsidR="00086F83" w:rsidRPr="00436F0C" w:rsidRDefault="00086F83" w:rsidP="00A72C42">
            <w:pPr>
              <w:jc w:val="center"/>
              <w:rPr>
                <w:b/>
                <w:color w:val="365F91"/>
                <w:sz w:val="20"/>
                <w:szCs w:val="20"/>
              </w:rPr>
            </w:pPr>
            <w:r w:rsidRPr="00436F0C">
              <w:rPr>
                <w:b/>
                <w:color w:val="365F91"/>
                <w:sz w:val="20"/>
                <w:szCs w:val="20"/>
              </w:rPr>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F829AE"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63F318"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 </w:t>
            </w:r>
          </w:p>
        </w:tc>
      </w:tr>
      <w:tr w:rsidR="00086F83" w:rsidRPr="00436F0C" w14:paraId="51734E8F"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477BDD"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67A745" w14:textId="77777777" w:rsidR="00086F83" w:rsidRPr="00436F0C" w:rsidRDefault="00086F83" w:rsidP="00A72C42">
            <w:pPr>
              <w:jc w:val="both"/>
              <w:rPr>
                <w:rFonts w:ascii="Tahoma" w:hAnsi="Tahoma" w:cs="Tahoma"/>
                <w:color w:val="365F91"/>
                <w:sz w:val="18"/>
              </w:rPr>
            </w:pPr>
            <w:r w:rsidRPr="00436F0C">
              <w:rPr>
                <w:rFonts w:ascii="Tahoma" w:hAnsi="Tahoma" w:cs="Tahoma"/>
                <w:color w:val="365F91"/>
                <w:sz w:val="18"/>
              </w:rPr>
              <w:t xml:space="preserve">Si se identifican tarjetas en circulación que no hayan sido comercializas por Entel y la causa se deba a que el proveedor no haya cumplido el protocolo de seguridad y pines, por el mal proceso de producción o que no haya cumplido con el </w:t>
            </w:r>
            <w:r w:rsidRPr="00436F0C">
              <w:rPr>
                <w:rFonts w:ascii="Tahoma" w:hAnsi="Tahoma" w:cs="Tahoma"/>
                <w:snapToGrid w:val="0"/>
                <w:color w:val="365F91"/>
                <w:sz w:val="18"/>
                <w:szCs w:val="18"/>
              </w:rPr>
              <w:t>protocolo de destrucción del material inutilizado y/o</w:t>
            </w:r>
            <w:r w:rsidRPr="00436F0C">
              <w:rPr>
                <w:rFonts w:ascii="Tahoma" w:hAnsi="Tahoma" w:cs="Tahoma"/>
                <w:color w:val="365F91"/>
                <w:sz w:val="18"/>
              </w:rPr>
              <w:t xml:space="preserve"> estándares de destrucción de material, el proveedor deberá pagar el costo de producción de las mismas más el IVA y el IT.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890809" w14:textId="77777777" w:rsidR="00086F83" w:rsidRPr="00436F0C" w:rsidRDefault="00086F83" w:rsidP="00A72C42">
            <w:pPr>
              <w:jc w:val="center"/>
              <w:rPr>
                <w:b/>
                <w:color w:val="365F91"/>
                <w:sz w:val="20"/>
                <w:szCs w:val="20"/>
              </w:rPr>
            </w:pPr>
            <w:r w:rsidRPr="00436F0C">
              <w:rPr>
                <w:b/>
                <w:color w:val="365F91"/>
                <w:sz w:val="20"/>
                <w:szCs w:val="20"/>
              </w:rPr>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0638C8"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BD1FA1" w14:textId="77777777" w:rsidR="00086F83" w:rsidRPr="00436F0C" w:rsidRDefault="00086F83" w:rsidP="00A72C42">
            <w:pPr>
              <w:jc w:val="center"/>
              <w:rPr>
                <w:rFonts w:ascii="Tahoma" w:hAnsi="Tahoma" w:cs="Tahoma"/>
                <w:color w:val="365F91"/>
                <w:sz w:val="18"/>
                <w:szCs w:val="18"/>
                <w:lang w:eastAsia="es-BO"/>
              </w:rPr>
            </w:pPr>
          </w:p>
        </w:tc>
      </w:tr>
      <w:tr w:rsidR="00086F83" w:rsidRPr="00436F0C" w14:paraId="6B972BE1"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99B384"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88BA8D" w14:textId="77777777" w:rsidR="00086F83" w:rsidRPr="00436F0C" w:rsidRDefault="00086F83" w:rsidP="00A72C42">
            <w:pPr>
              <w:jc w:val="both"/>
              <w:rPr>
                <w:rFonts w:ascii="Tahoma" w:hAnsi="Tahoma" w:cs="Tahoma"/>
                <w:color w:val="365F91"/>
                <w:sz w:val="18"/>
              </w:rPr>
            </w:pPr>
            <w:r w:rsidRPr="00436F0C">
              <w:rPr>
                <w:rFonts w:ascii="Tahoma" w:hAnsi="Tahoma" w:cs="Tahoma"/>
                <w:color w:val="365F91"/>
                <w:sz w:val="18"/>
              </w:rPr>
              <w:t>El proveedor debe tener la capacidad de comunicación y coordinación (medios), con Entel S.A. para establecer y ajustar diferentes aspectos y puntos importantes que se generan como consecuencia de las diferentes actividades (documentos, reportes, etc.).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6986C4" w14:textId="77777777" w:rsidR="00086F83" w:rsidRPr="00436F0C" w:rsidRDefault="00086F83" w:rsidP="00A72C42">
            <w:pPr>
              <w:jc w:val="center"/>
              <w:rPr>
                <w:b/>
                <w:color w:val="365F91"/>
                <w:sz w:val="20"/>
                <w:szCs w:val="20"/>
              </w:rPr>
            </w:pPr>
            <w:r w:rsidRPr="00436F0C">
              <w:rPr>
                <w:b/>
                <w:color w:val="365F91"/>
                <w:sz w:val="20"/>
                <w:szCs w:val="20"/>
              </w:rPr>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63FB59"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AE5F9E"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 </w:t>
            </w:r>
          </w:p>
        </w:tc>
      </w:tr>
      <w:tr w:rsidR="00086F83" w:rsidRPr="00436F0C" w14:paraId="399B74EC"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B3DC4"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FD58C1" w14:textId="77777777" w:rsidR="00086F83" w:rsidRPr="00436F0C" w:rsidRDefault="00086F83" w:rsidP="00A72C42">
            <w:pPr>
              <w:jc w:val="both"/>
              <w:rPr>
                <w:rFonts w:ascii="Tahoma" w:hAnsi="Tahoma" w:cs="Tahoma"/>
                <w:color w:val="365F91"/>
                <w:sz w:val="18"/>
              </w:rPr>
            </w:pPr>
            <w:r w:rsidRPr="00436F0C">
              <w:rPr>
                <w:rFonts w:ascii="Tahoma" w:hAnsi="Tahoma" w:cs="Tahoma"/>
                <w:color w:val="365F91"/>
                <w:sz w:val="18"/>
              </w:rPr>
              <w:t>De acuerdo con los requerimientos y promociones, el proveedor deberá tener la flexibilidad necesaria en el cambio de diseño y características de las necesidades que podrían surgir.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42A1B5" w14:textId="77777777" w:rsidR="00086F83" w:rsidRPr="00436F0C" w:rsidRDefault="00086F83" w:rsidP="00A72C42">
            <w:pPr>
              <w:jc w:val="center"/>
              <w:rPr>
                <w:b/>
                <w:color w:val="365F91"/>
                <w:sz w:val="20"/>
                <w:szCs w:val="20"/>
              </w:rPr>
            </w:pPr>
            <w:r w:rsidRPr="00436F0C">
              <w:rPr>
                <w:b/>
                <w:color w:val="365F91"/>
                <w:sz w:val="20"/>
                <w:szCs w:val="20"/>
              </w:rPr>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425C11"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D2E4AC" w14:textId="77777777" w:rsidR="00086F83" w:rsidRPr="00436F0C" w:rsidRDefault="00086F83" w:rsidP="00A72C42">
            <w:pPr>
              <w:jc w:val="center"/>
              <w:rPr>
                <w:rFonts w:ascii="Tahoma" w:hAnsi="Tahoma" w:cs="Tahoma"/>
                <w:color w:val="365F91"/>
                <w:sz w:val="18"/>
                <w:szCs w:val="18"/>
                <w:lang w:eastAsia="es-BO"/>
              </w:rPr>
            </w:pPr>
          </w:p>
        </w:tc>
      </w:tr>
      <w:tr w:rsidR="00086F83" w:rsidRPr="00436F0C" w14:paraId="6DA628F7"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BE164CB"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E4782B" w14:textId="77777777" w:rsidR="00086F83" w:rsidRDefault="00086F83" w:rsidP="00A72C42">
            <w:pPr>
              <w:jc w:val="both"/>
              <w:rPr>
                <w:rFonts w:ascii="Tahoma" w:hAnsi="Tahoma" w:cs="Tahoma"/>
                <w:color w:val="365F91"/>
                <w:sz w:val="18"/>
              </w:rPr>
            </w:pPr>
            <w:r w:rsidRPr="00436F0C">
              <w:rPr>
                <w:rFonts w:ascii="Tahoma" w:hAnsi="Tahoma" w:cs="Tahoma"/>
                <w:b/>
                <w:color w:val="365F91"/>
                <w:sz w:val="18"/>
                <w:u w:val="single"/>
              </w:rPr>
              <w:t>Certificado de Homologación:</w:t>
            </w:r>
            <w:r w:rsidRPr="00436F0C">
              <w:rPr>
                <w:rFonts w:ascii="Tahoma" w:hAnsi="Tahoma" w:cs="Tahoma"/>
                <w:b/>
                <w:color w:val="365F91"/>
                <w:sz w:val="18"/>
              </w:rPr>
              <w:t xml:space="preserve"> </w:t>
            </w:r>
            <w:r w:rsidRPr="00436F0C">
              <w:rPr>
                <w:rFonts w:ascii="Tahoma" w:hAnsi="Tahoma" w:cs="Tahoma"/>
                <w:color w:val="365F91"/>
                <w:sz w:val="18"/>
              </w:rPr>
              <w:t>Los proveedores que se encuentren Homologados por Entel deberán presentar fotocopia simple del Certificado de Homologación vigente.</w:t>
            </w:r>
          </w:p>
          <w:p w14:paraId="47E2DAD8" w14:textId="77777777" w:rsidR="00086F83" w:rsidRPr="004206EE" w:rsidRDefault="00086F83" w:rsidP="00A72C42">
            <w:pPr>
              <w:jc w:val="both"/>
              <w:rPr>
                <w:rFonts w:ascii="Tahoma" w:hAnsi="Tahoma" w:cs="Tahoma"/>
                <w:b/>
                <w:color w:val="365F91"/>
                <w:sz w:val="18"/>
              </w:rPr>
            </w:pPr>
            <w:r w:rsidRPr="004206EE">
              <w:rPr>
                <w:rFonts w:ascii="Tahoma" w:hAnsi="Tahoma" w:cs="Tahoma"/>
                <w:b/>
                <w:color w:val="365F91"/>
                <w:sz w:val="18"/>
              </w:rPr>
              <w:t>La propuesta deberá estar acompañada con muestras que se someterán a las siguientes validaciones:</w:t>
            </w:r>
          </w:p>
          <w:p w14:paraId="64F26669" w14:textId="77777777" w:rsidR="00086F83" w:rsidRDefault="00086F83" w:rsidP="00A72C42">
            <w:pPr>
              <w:pStyle w:val="Prrafodelista"/>
              <w:jc w:val="both"/>
              <w:rPr>
                <w:rFonts w:ascii="Tahoma" w:hAnsi="Tahoma" w:cs="Tahoma"/>
                <w:color w:val="365F91"/>
                <w:sz w:val="18"/>
              </w:rPr>
            </w:pPr>
          </w:p>
          <w:tbl>
            <w:tblPr>
              <w:tblW w:w="4842" w:type="dxa"/>
              <w:jc w:val="center"/>
              <w:tblLayout w:type="fixed"/>
              <w:tblCellMar>
                <w:left w:w="70" w:type="dxa"/>
                <w:right w:w="70" w:type="dxa"/>
              </w:tblCellMar>
              <w:tblLook w:val="04A0" w:firstRow="1" w:lastRow="0" w:firstColumn="1" w:lastColumn="0" w:noHBand="0" w:noVBand="1"/>
            </w:tblPr>
            <w:tblGrid>
              <w:gridCol w:w="3485"/>
              <w:gridCol w:w="1357"/>
            </w:tblGrid>
            <w:tr w:rsidR="00086F83" w:rsidRPr="002A63F8" w14:paraId="13B72302" w14:textId="77777777" w:rsidTr="00A72C42">
              <w:trPr>
                <w:trHeight w:val="300"/>
                <w:jc w:val="center"/>
              </w:trPr>
              <w:tc>
                <w:tcPr>
                  <w:tcW w:w="34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B119" w14:textId="77777777" w:rsidR="00086F83" w:rsidRPr="002A63F8" w:rsidRDefault="00086F83" w:rsidP="00A72C42">
                  <w:pPr>
                    <w:jc w:val="both"/>
                    <w:rPr>
                      <w:rFonts w:ascii="Tahoma" w:hAnsi="Tahoma" w:cs="Tahoma"/>
                      <w:color w:val="365F91"/>
                      <w:sz w:val="18"/>
                      <w:szCs w:val="18"/>
                      <w:lang w:val="es-BO" w:eastAsia="es-BO"/>
                    </w:rPr>
                  </w:pPr>
                  <w:r w:rsidRPr="002A63F8">
                    <w:rPr>
                      <w:rFonts w:ascii="Tahoma" w:hAnsi="Tahoma" w:cs="Tahoma"/>
                      <w:color w:val="365F91"/>
                      <w:sz w:val="18"/>
                      <w:szCs w:val="18"/>
                      <w:lang w:eastAsia="es-BO"/>
                    </w:rPr>
                    <w:t>Tipo de material (gramaje).</w:t>
                  </w:r>
                </w:p>
              </w:tc>
              <w:tc>
                <w:tcPr>
                  <w:tcW w:w="135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649D597" w14:textId="77777777" w:rsidR="00086F83" w:rsidRPr="00CF19F8" w:rsidRDefault="00086F83" w:rsidP="00A72C42">
                  <w:pPr>
                    <w:jc w:val="center"/>
                    <w:rPr>
                      <w:rFonts w:ascii="Tahoma" w:hAnsi="Tahoma" w:cs="Tahoma"/>
                      <w:color w:val="365F91"/>
                      <w:szCs w:val="18"/>
                      <w:lang w:val="es-BO" w:eastAsia="es-BO"/>
                    </w:rPr>
                  </w:pPr>
                  <w:r w:rsidRPr="00CF19F8">
                    <w:rPr>
                      <w:rFonts w:ascii="Tahoma" w:hAnsi="Tahoma" w:cs="Tahoma"/>
                      <w:color w:val="365F91"/>
                      <w:szCs w:val="18"/>
                      <w:lang w:val="es-BO" w:eastAsia="es-BO"/>
                    </w:rPr>
                    <w:t xml:space="preserve">Requerimientos </w:t>
                  </w:r>
                  <w:r w:rsidRPr="00CF19F8">
                    <w:rPr>
                      <w:rFonts w:ascii="Tahoma" w:hAnsi="Tahoma" w:cs="Tahoma"/>
                      <w:color w:val="365F91"/>
                      <w:szCs w:val="18"/>
                      <w:lang w:val="es-BO" w:eastAsia="es-BO"/>
                    </w:rPr>
                    <w:lastRenderedPageBreak/>
                    <w:t>Técnicos</w:t>
                  </w:r>
                </w:p>
                <w:p w14:paraId="5993BC99" w14:textId="77777777" w:rsidR="00086F83" w:rsidRPr="002A63F8" w:rsidRDefault="00086F83" w:rsidP="00A72C42">
                  <w:pPr>
                    <w:jc w:val="center"/>
                    <w:rPr>
                      <w:rFonts w:ascii="Tahoma" w:hAnsi="Tahoma" w:cs="Tahoma"/>
                      <w:color w:val="365F91"/>
                      <w:sz w:val="18"/>
                      <w:szCs w:val="18"/>
                      <w:lang w:val="es-BO" w:eastAsia="es-BO"/>
                    </w:rPr>
                  </w:pPr>
                  <w:r w:rsidRPr="00CF19F8">
                    <w:rPr>
                      <w:rFonts w:ascii="Tahoma" w:hAnsi="Tahoma" w:cs="Tahoma"/>
                      <w:color w:val="365F91"/>
                      <w:szCs w:val="18"/>
                      <w:lang w:val="es-BO" w:eastAsia="es-BO"/>
                    </w:rPr>
                    <w:t>Punto N°</w:t>
                  </w:r>
                  <w:r>
                    <w:rPr>
                      <w:rFonts w:ascii="Tahoma" w:hAnsi="Tahoma" w:cs="Tahoma"/>
                      <w:color w:val="365F91"/>
                      <w:szCs w:val="18"/>
                      <w:lang w:val="es-BO" w:eastAsia="es-BO"/>
                    </w:rPr>
                    <w:t>1</w:t>
                  </w:r>
                </w:p>
              </w:tc>
            </w:tr>
            <w:tr w:rsidR="00086F83" w:rsidRPr="002A63F8" w14:paraId="7FF226F5" w14:textId="77777777" w:rsidTr="00A72C42">
              <w:trPr>
                <w:trHeight w:val="300"/>
                <w:jc w:val="center"/>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14:paraId="73C6CD01" w14:textId="77777777" w:rsidR="00086F83" w:rsidRPr="002A63F8" w:rsidRDefault="00086F83" w:rsidP="00A72C42">
                  <w:pPr>
                    <w:jc w:val="both"/>
                    <w:rPr>
                      <w:rFonts w:ascii="Tahoma" w:hAnsi="Tahoma" w:cs="Tahoma"/>
                      <w:color w:val="365F91"/>
                      <w:sz w:val="18"/>
                      <w:szCs w:val="18"/>
                      <w:lang w:val="es-BO" w:eastAsia="es-BO"/>
                    </w:rPr>
                  </w:pPr>
                  <w:r w:rsidRPr="002A63F8">
                    <w:rPr>
                      <w:rFonts w:ascii="Tahoma" w:hAnsi="Tahoma" w:cs="Tahoma"/>
                      <w:color w:val="365F91"/>
                      <w:sz w:val="18"/>
                      <w:szCs w:val="18"/>
                      <w:lang w:eastAsia="es-BO"/>
                    </w:rPr>
                    <w:lastRenderedPageBreak/>
                    <w:t xml:space="preserve">Dimensiones. </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2CB391EE" w14:textId="77777777" w:rsidR="00086F83" w:rsidRPr="002A63F8" w:rsidRDefault="00086F83" w:rsidP="00A72C42">
                  <w:pPr>
                    <w:rPr>
                      <w:rFonts w:ascii="Tahoma" w:hAnsi="Tahoma" w:cs="Tahoma"/>
                      <w:color w:val="365F91"/>
                      <w:sz w:val="18"/>
                      <w:szCs w:val="18"/>
                      <w:lang w:val="es-BO" w:eastAsia="es-BO"/>
                    </w:rPr>
                  </w:pPr>
                </w:p>
              </w:tc>
            </w:tr>
            <w:tr w:rsidR="00086F83" w:rsidRPr="002A63F8" w14:paraId="03C01E20" w14:textId="77777777" w:rsidTr="00A72C42">
              <w:trPr>
                <w:trHeight w:val="300"/>
                <w:jc w:val="center"/>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14:paraId="07CD7A7F" w14:textId="77777777" w:rsidR="00086F83" w:rsidRPr="002A63F8" w:rsidRDefault="00086F83" w:rsidP="00A72C42">
                  <w:pPr>
                    <w:jc w:val="both"/>
                    <w:rPr>
                      <w:rFonts w:ascii="Tahoma" w:hAnsi="Tahoma" w:cs="Tahoma"/>
                      <w:color w:val="365F91"/>
                      <w:sz w:val="18"/>
                      <w:szCs w:val="18"/>
                      <w:lang w:val="es-BO" w:eastAsia="es-BO"/>
                    </w:rPr>
                  </w:pPr>
                  <w:r w:rsidRPr="002A63F8">
                    <w:rPr>
                      <w:rFonts w:ascii="Tahoma" w:hAnsi="Tahoma" w:cs="Tahoma"/>
                      <w:color w:val="365F91"/>
                      <w:sz w:val="18"/>
                      <w:szCs w:val="18"/>
                      <w:lang w:eastAsia="es-BO"/>
                    </w:rPr>
                    <w:lastRenderedPageBreak/>
                    <w:t>Tintas offset (información fija y variable).</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70E1066B" w14:textId="77777777" w:rsidR="00086F83" w:rsidRPr="002A63F8" w:rsidRDefault="00086F83" w:rsidP="00A72C42">
                  <w:pPr>
                    <w:rPr>
                      <w:rFonts w:ascii="Tahoma" w:hAnsi="Tahoma" w:cs="Tahoma"/>
                      <w:color w:val="365F91"/>
                      <w:sz w:val="18"/>
                      <w:szCs w:val="18"/>
                      <w:lang w:val="es-BO" w:eastAsia="es-BO"/>
                    </w:rPr>
                  </w:pPr>
                </w:p>
              </w:tc>
            </w:tr>
            <w:tr w:rsidR="00086F83" w:rsidRPr="002A63F8" w14:paraId="1259D374" w14:textId="77777777" w:rsidTr="00A72C42">
              <w:trPr>
                <w:trHeight w:val="300"/>
                <w:jc w:val="center"/>
              </w:trPr>
              <w:tc>
                <w:tcPr>
                  <w:tcW w:w="3485" w:type="dxa"/>
                  <w:tcBorders>
                    <w:top w:val="nil"/>
                    <w:left w:val="single" w:sz="4" w:space="0" w:color="auto"/>
                    <w:bottom w:val="single" w:sz="4" w:space="0" w:color="auto"/>
                    <w:right w:val="single" w:sz="4" w:space="0" w:color="auto"/>
                  </w:tcBorders>
                  <w:shd w:val="clear" w:color="auto" w:fill="auto"/>
                  <w:noWrap/>
                  <w:vAlign w:val="center"/>
                  <w:hideMark/>
                </w:tcPr>
                <w:p w14:paraId="7C5070A3" w14:textId="77777777" w:rsidR="00086F83" w:rsidRPr="002A63F8" w:rsidRDefault="00086F83" w:rsidP="00A72C42">
                  <w:pPr>
                    <w:jc w:val="both"/>
                    <w:rPr>
                      <w:rFonts w:ascii="Tahoma" w:hAnsi="Tahoma" w:cs="Tahoma"/>
                      <w:color w:val="365F91"/>
                      <w:sz w:val="18"/>
                      <w:szCs w:val="18"/>
                      <w:lang w:val="es-BO" w:eastAsia="es-BO"/>
                    </w:rPr>
                  </w:pPr>
                  <w:r w:rsidRPr="002A63F8">
                    <w:rPr>
                      <w:rFonts w:ascii="Tahoma" w:hAnsi="Tahoma" w:cs="Tahoma"/>
                      <w:color w:val="365F91"/>
                      <w:sz w:val="18"/>
                      <w:szCs w:val="18"/>
                      <w:lang w:eastAsia="es-BO"/>
                    </w:rPr>
                    <w:t>Barnices.</w:t>
                  </w:r>
                </w:p>
              </w:tc>
              <w:tc>
                <w:tcPr>
                  <w:tcW w:w="1357" w:type="dxa"/>
                  <w:vMerge/>
                  <w:tcBorders>
                    <w:top w:val="single" w:sz="4" w:space="0" w:color="auto"/>
                    <w:left w:val="single" w:sz="4" w:space="0" w:color="auto"/>
                    <w:bottom w:val="single" w:sz="4" w:space="0" w:color="000000"/>
                    <w:right w:val="single" w:sz="4" w:space="0" w:color="auto"/>
                  </w:tcBorders>
                  <w:vAlign w:val="center"/>
                  <w:hideMark/>
                </w:tcPr>
                <w:p w14:paraId="34FE1434" w14:textId="77777777" w:rsidR="00086F83" w:rsidRPr="002A63F8" w:rsidRDefault="00086F83" w:rsidP="00A72C42">
                  <w:pPr>
                    <w:rPr>
                      <w:rFonts w:ascii="Tahoma" w:hAnsi="Tahoma" w:cs="Tahoma"/>
                      <w:color w:val="365F91"/>
                      <w:sz w:val="18"/>
                      <w:szCs w:val="18"/>
                      <w:lang w:val="es-BO" w:eastAsia="es-BO"/>
                    </w:rPr>
                  </w:pPr>
                </w:p>
              </w:tc>
            </w:tr>
          </w:tbl>
          <w:p w14:paraId="1B11C456" w14:textId="77777777" w:rsidR="00086F83" w:rsidRDefault="00086F83" w:rsidP="00A72C42">
            <w:pPr>
              <w:jc w:val="both"/>
              <w:rPr>
                <w:rFonts w:ascii="Tahoma" w:hAnsi="Tahoma" w:cs="Tahoma"/>
                <w:color w:val="365F91"/>
                <w:sz w:val="18"/>
              </w:rPr>
            </w:pPr>
          </w:p>
          <w:p w14:paraId="13A5DDC1" w14:textId="77777777" w:rsidR="00086F83" w:rsidRPr="00CF19F8" w:rsidRDefault="00086F83" w:rsidP="00A72C42">
            <w:pPr>
              <w:jc w:val="both"/>
              <w:rPr>
                <w:rFonts w:ascii="Tahoma" w:hAnsi="Tahoma" w:cs="Tahoma"/>
                <w:color w:val="365F91"/>
                <w:sz w:val="18"/>
              </w:rPr>
            </w:pPr>
            <w:r w:rsidRPr="00CF19F8">
              <w:rPr>
                <w:rFonts w:ascii="Tahoma" w:hAnsi="Tahoma" w:cs="Tahoma"/>
                <w:color w:val="365F91"/>
                <w:sz w:val="18"/>
              </w:rPr>
              <w:t>Si las características de las muestras difieren a los parámetros solicitados, se descalificará la propuesta</w:t>
            </w:r>
          </w:p>
          <w:p w14:paraId="5D38E5AA" w14:textId="77777777" w:rsidR="00086F83" w:rsidRDefault="00086F83" w:rsidP="00A72C42">
            <w:pPr>
              <w:jc w:val="both"/>
              <w:rPr>
                <w:rFonts w:ascii="Tahoma" w:hAnsi="Tahoma" w:cs="Tahoma"/>
                <w:color w:val="365F91"/>
                <w:sz w:val="18"/>
              </w:rPr>
            </w:pPr>
            <w:r w:rsidRPr="00436F0C">
              <w:rPr>
                <w:rFonts w:ascii="Tahoma" w:hAnsi="Tahoma" w:cs="Tahoma"/>
                <w:b/>
                <w:color w:val="365F91"/>
                <w:sz w:val="18"/>
              </w:rPr>
              <w:t>Nota:</w:t>
            </w:r>
            <w:r w:rsidRPr="00436F0C">
              <w:rPr>
                <w:rFonts w:ascii="Tahoma" w:hAnsi="Tahoma" w:cs="Tahoma"/>
                <w:color w:val="365F91"/>
                <w:sz w:val="18"/>
              </w:rPr>
              <w:t xml:space="preserve"> Se aclara que el proveedor que presente medidas adicionales de seguridad solicitadas </w:t>
            </w:r>
            <w:r>
              <w:rPr>
                <w:rFonts w:ascii="Tahoma" w:hAnsi="Tahoma" w:cs="Tahoma"/>
                <w:color w:val="365F91"/>
                <w:sz w:val="18"/>
              </w:rPr>
              <w:t>en los</w:t>
            </w:r>
            <w:r w:rsidRPr="00436F0C">
              <w:rPr>
                <w:rFonts w:ascii="Tahoma" w:hAnsi="Tahoma" w:cs="Tahoma"/>
                <w:color w:val="365F91"/>
                <w:sz w:val="18"/>
              </w:rPr>
              <w:t xml:space="preserve"> Criterios calificables, </w:t>
            </w:r>
            <w:r>
              <w:rPr>
                <w:rFonts w:ascii="Tahoma" w:hAnsi="Tahoma" w:cs="Tahoma"/>
                <w:color w:val="365F91"/>
                <w:sz w:val="18"/>
              </w:rPr>
              <w:t>podrá estar</w:t>
            </w:r>
            <w:r w:rsidRPr="00436F0C">
              <w:rPr>
                <w:rFonts w:ascii="Tahoma" w:hAnsi="Tahoma" w:cs="Tahoma"/>
                <w:color w:val="365F91"/>
                <w:sz w:val="18"/>
              </w:rPr>
              <w:t xml:space="preserve"> sujeto a pruebas de homologación.</w:t>
            </w:r>
          </w:p>
          <w:p w14:paraId="01CB0E52" w14:textId="133E7190" w:rsidR="008932EE" w:rsidRPr="008932EE" w:rsidRDefault="008932EE" w:rsidP="00A72C42">
            <w:pPr>
              <w:jc w:val="both"/>
              <w:rPr>
                <w:rFonts w:ascii="Tahoma" w:hAnsi="Tahoma" w:cs="Tahoma"/>
                <w:b/>
                <w:color w:val="365F91"/>
                <w:sz w:val="18"/>
              </w:rPr>
            </w:pPr>
            <w:r w:rsidRPr="008932EE">
              <w:rPr>
                <w:rFonts w:ascii="Tahoma" w:hAnsi="Tahoma" w:cs="Tahoma"/>
                <w:b/>
                <w:color w:val="365F91"/>
                <w:sz w:val="18"/>
              </w:rPr>
              <w:t xml:space="preserve">En caso de que el Proveedor </w:t>
            </w:r>
            <w:r>
              <w:rPr>
                <w:rFonts w:ascii="Tahoma" w:hAnsi="Tahoma" w:cs="Tahoma"/>
                <w:b/>
                <w:color w:val="365F91"/>
                <w:sz w:val="18"/>
              </w:rPr>
              <w:t xml:space="preserve">proponente </w:t>
            </w:r>
            <w:r w:rsidRPr="008932EE">
              <w:rPr>
                <w:rFonts w:ascii="Tahoma" w:hAnsi="Tahoma" w:cs="Tahoma"/>
                <w:b/>
                <w:color w:val="365F91"/>
                <w:sz w:val="18"/>
              </w:rPr>
              <w:t xml:space="preserve">no se haya homologado con muestras hechas con la cartulina de 300 </w:t>
            </w:r>
            <w:proofErr w:type="spellStart"/>
            <w:r w:rsidRPr="008932EE">
              <w:rPr>
                <w:rFonts w:ascii="Tahoma" w:hAnsi="Tahoma" w:cs="Tahoma"/>
                <w:b/>
                <w:color w:val="365F91"/>
                <w:sz w:val="18"/>
              </w:rPr>
              <w:t>grs</w:t>
            </w:r>
            <w:proofErr w:type="spellEnd"/>
            <w:r w:rsidRPr="008932EE">
              <w:rPr>
                <w:rFonts w:ascii="Tahoma" w:hAnsi="Tahoma" w:cs="Tahoma"/>
                <w:b/>
                <w:color w:val="365F91"/>
                <w:sz w:val="18"/>
              </w:rPr>
              <w:t xml:space="preserve">. como mínimo, deberán adjuntar 35 muestras, </w:t>
            </w:r>
            <w:r w:rsidR="0058195E">
              <w:rPr>
                <w:rFonts w:ascii="Tahoma" w:hAnsi="Tahoma" w:cs="Tahoma"/>
                <w:b/>
                <w:color w:val="365F91"/>
                <w:sz w:val="18"/>
              </w:rPr>
              <w:t>las cuales</w:t>
            </w:r>
            <w:r w:rsidRPr="008932EE">
              <w:rPr>
                <w:rFonts w:ascii="Tahoma" w:hAnsi="Tahoma" w:cs="Tahoma"/>
                <w:b/>
                <w:color w:val="365F91"/>
                <w:sz w:val="18"/>
              </w:rPr>
              <w:t xml:space="preserve"> serán sujetas a una nueva homologación.</w:t>
            </w:r>
          </w:p>
          <w:p w14:paraId="6ACF9F92" w14:textId="77777777" w:rsidR="00086F83" w:rsidRPr="008932EE" w:rsidRDefault="00086F83" w:rsidP="00A72C42">
            <w:pPr>
              <w:jc w:val="both"/>
              <w:rPr>
                <w:rFonts w:ascii="Tahoma" w:hAnsi="Tahoma" w:cs="Tahoma"/>
                <w:color w:val="365F91"/>
                <w:sz w:val="18"/>
              </w:rPr>
            </w:pPr>
            <w:r w:rsidRPr="008932EE">
              <w:rPr>
                <w:rFonts w:ascii="Tahoma" w:hAnsi="Tahoma" w:cs="Tahoma"/>
                <w:color w:val="365F91"/>
                <w:sz w:val="18"/>
              </w:rPr>
              <w:t>La Unidad Solicitante podrá solicitar a Logística muestras tomadas aleatoriamente para someterlas a las validaciones correspondientes en cualquier producción. No será necesaria la validación de gramaje, dimensiones, tintas y barnices en todas las producciones.</w:t>
            </w:r>
          </w:p>
          <w:p w14:paraId="3A2984B2" w14:textId="77777777" w:rsidR="00086F83" w:rsidRPr="00492650" w:rsidRDefault="00086F83" w:rsidP="00A72C42">
            <w:pPr>
              <w:jc w:val="both"/>
              <w:rPr>
                <w:rFonts w:ascii="Tahoma" w:hAnsi="Tahoma" w:cs="Tahoma"/>
                <w:color w:val="365F91"/>
                <w:sz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D486A4" w14:textId="77777777" w:rsidR="00086F83" w:rsidRPr="00436F0C" w:rsidRDefault="00086F83" w:rsidP="00A72C42">
            <w:pPr>
              <w:jc w:val="center"/>
              <w:rPr>
                <w:b/>
                <w:color w:val="365F91"/>
                <w:sz w:val="20"/>
                <w:szCs w:val="20"/>
              </w:rPr>
            </w:pPr>
            <w:r w:rsidRPr="00436F0C">
              <w:rPr>
                <w:b/>
                <w:color w:val="365F91"/>
                <w:sz w:val="20"/>
                <w:szCs w:val="20"/>
              </w:rPr>
              <w:lastRenderedPageBreak/>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3E2396"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E7FB72" w14:textId="77777777" w:rsidR="00086F83" w:rsidRPr="00436F0C" w:rsidRDefault="00086F83" w:rsidP="00A72C42">
            <w:pPr>
              <w:jc w:val="center"/>
              <w:rPr>
                <w:rFonts w:ascii="Tahoma" w:hAnsi="Tahoma" w:cs="Tahoma"/>
                <w:color w:val="365F91"/>
                <w:sz w:val="18"/>
                <w:szCs w:val="18"/>
                <w:lang w:eastAsia="es-BO"/>
              </w:rPr>
            </w:pPr>
          </w:p>
        </w:tc>
      </w:tr>
      <w:tr w:rsidR="00086F83" w:rsidRPr="00436F0C" w14:paraId="19FF8F16"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7E82CB" w14:textId="77777777" w:rsidR="00086F83" w:rsidRPr="00436F0C" w:rsidRDefault="00086F83" w:rsidP="00A72C42">
            <w:pPr>
              <w:jc w:val="center"/>
              <w:rPr>
                <w:rFonts w:ascii="Tahoma" w:hAnsi="Tahoma" w:cs="Tahoma"/>
                <w:color w:val="365F91"/>
                <w:sz w:val="18"/>
                <w:szCs w:val="18"/>
                <w:lang w:eastAsia="es-BO"/>
              </w:rPr>
            </w:pPr>
          </w:p>
          <w:p w14:paraId="026C715A"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4547BD" w14:textId="77777777" w:rsidR="00086F83" w:rsidRPr="00436F0C" w:rsidRDefault="00086F83" w:rsidP="00A72C42">
            <w:pPr>
              <w:jc w:val="both"/>
              <w:rPr>
                <w:rFonts w:ascii="Tahoma" w:hAnsi="Tahoma" w:cs="Tahoma"/>
                <w:color w:val="365F91"/>
                <w:sz w:val="18"/>
                <w:szCs w:val="18"/>
              </w:rPr>
            </w:pPr>
            <w:r w:rsidRPr="00436F0C">
              <w:rPr>
                <w:rFonts w:ascii="Tahoma" w:hAnsi="Tahoma" w:cs="Tahoma"/>
                <w:color w:val="365F91"/>
                <w:sz w:val="18"/>
              </w:rPr>
              <w:t xml:space="preserve">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 El oferente que se presente a esta </w:t>
            </w:r>
            <w:r>
              <w:rPr>
                <w:rFonts w:ascii="Tahoma" w:hAnsi="Tahoma" w:cs="Tahoma"/>
                <w:color w:val="365F91"/>
                <w:sz w:val="18"/>
              </w:rPr>
              <w:t>Invitación</w:t>
            </w:r>
            <w:r w:rsidRPr="00436F0C">
              <w:rPr>
                <w:rFonts w:ascii="Tahoma" w:hAnsi="Tahoma" w:cs="Tahoma"/>
                <w:color w:val="365F91"/>
                <w:sz w:val="18"/>
              </w:rPr>
              <w:t xml:space="preserve"> deberá demostrar capacidad de producción certificada.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DE06D" w14:textId="77777777" w:rsidR="00086F83" w:rsidRPr="00436F0C" w:rsidRDefault="00086F83" w:rsidP="00A72C42">
            <w:pPr>
              <w:jc w:val="center"/>
              <w:rPr>
                <w:b/>
                <w:color w:val="365F91"/>
                <w:sz w:val="20"/>
                <w:szCs w:val="20"/>
              </w:rPr>
            </w:pPr>
            <w:r w:rsidRPr="00436F0C">
              <w:rPr>
                <w:b/>
                <w:color w:val="365F91"/>
                <w:sz w:val="20"/>
                <w:szCs w:val="20"/>
              </w:rPr>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F77A01"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107259" w14:textId="77777777" w:rsidR="00086F83" w:rsidRPr="00436F0C" w:rsidRDefault="00086F83" w:rsidP="00A72C42">
            <w:pPr>
              <w:jc w:val="center"/>
              <w:rPr>
                <w:rFonts w:ascii="Tahoma" w:hAnsi="Tahoma" w:cs="Tahoma"/>
                <w:color w:val="365F91"/>
                <w:sz w:val="18"/>
                <w:szCs w:val="18"/>
                <w:lang w:eastAsia="es-BO"/>
              </w:rPr>
            </w:pPr>
          </w:p>
        </w:tc>
      </w:tr>
      <w:tr w:rsidR="00086F83" w:rsidRPr="00436F0C" w14:paraId="67360FE2"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C20EECB" w14:textId="77777777" w:rsidR="00086F83" w:rsidRPr="00436F0C" w:rsidRDefault="00086F83" w:rsidP="00A72C42">
            <w:pPr>
              <w:jc w:val="center"/>
              <w:rPr>
                <w:rFonts w:ascii="Tahoma" w:hAnsi="Tahoma" w:cs="Tahoma"/>
                <w:color w:val="365F91"/>
                <w:sz w:val="18"/>
                <w:szCs w:val="18"/>
                <w:lang w:eastAsia="es-BO"/>
              </w:rPr>
            </w:pPr>
            <w:r>
              <w:rPr>
                <w:rFonts w:ascii="Tahoma" w:hAnsi="Tahoma" w:cs="Tahoma"/>
                <w:color w:val="365F91"/>
                <w:sz w:val="18"/>
                <w:szCs w:val="18"/>
                <w:lang w:eastAsia="es-BO"/>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75DD9B" w14:textId="77777777" w:rsidR="00086F83" w:rsidRPr="00436F0C" w:rsidRDefault="00086F83" w:rsidP="00A72C42">
            <w:pPr>
              <w:jc w:val="both"/>
              <w:rPr>
                <w:rFonts w:ascii="Tahoma" w:hAnsi="Tahoma" w:cs="Tahoma"/>
                <w:color w:val="365F91"/>
                <w:sz w:val="18"/>
              </w:rPr>
            </w:pPr>
            <w:r w:rsidRPr="00C165F4">
              <w:rPr>
                <w:rFonts w:ascii="Tahoma" w:hAnsi="Tahoma" w:cs="Tahoma"/>
                <w:color w:val="004990"/>
                <w:sz w:val="18"/>
                <w:szCs w:val="18"/>
                <w:lang w:val="es-BO" w:eastAsia="es-BO"/>
              </w:rPr>
              <w:t xml:space="preserve">La empresa deberá contar con experiencia en </w:t>
            </w:r>
            <w:r>
              <w:rPr>
                <w:rFonts w:ascii="Tahoma" w:hAnsi="Tahoma" w:cs="Tahoma"/>
                <w:color w:val="004990"/>
                <w:sz w:val="18"/>
                <w:szCs w:val="18"/>
                <w:lang w:val="es-BO" w:eastAsia="es-BO"/>
              </w:rPr>
              <w:t>este tipo de trabajo</w:t>
            </w:r>
            <w:r w:rsidRPr="00C165F4">
              <w:rPr>
                <w:rFonts w:ascii="Tahoma" w:hAnsi="Tahoma" w:cs="Tahoma"/>
                <w:color w:val="004990"/>
                <w:sz w:val="18"/>
                <w:szCs w:val="18"/>
                <w:lang w:val="es-BO" w:eastAsia="es-BO"/>
              </w:rPr>
              <w:t>, debiendo presentar documentación de al menos 3 contratos similares al objeto de este proceso.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C34086" w14:textId="77777777" w:rsidR="00086F83" w:rsidRPr="00436F0C" w:rsidRDefault="00086F83" w:rsidP="00A72C42">
            <w:pPr>
              <w:jc w:val="center"/>
              <w:rPr>
                <w:b/>
                <w:color w:val="365F91"/>
                <w:sz w:val="20"/>
                <w:szCs w:val="20"/>
              </w:rPr>
            </w:pPr>
            <w:r w:rsidRPr="00436F0C">
              <w:rPr>
                <w:b/>
                <w:color w:val="365F91"/>
                <w:sz w:val="20"/>
                <w:szCs w:val="20"/>
              </w:rPr>
              <w:fldChar w:fldCharType="begin">
                <w:ffData>
                  <w:name w:val="Casilla1"/>
                  <w:enabled/>
                  <w:calcOnExit w:val="0"/>
                  <w:checkBox>
                    <w:sizeAuto/>
                    <w:default w:val="1"/>
                  </w:checkBox>
                </w:ffData>
              </w:fldChar>
            </w:r>
            <w:r w:rsidRPr="00436F0C">
              <w:rPr>
                <w:b/>
                <w:color w:val="365F91"/>
                <w:sz w:val="20"/>
                <w:szCs w:val="20"/>
              </w:rPr>
              <w:instrText xml:space="preserve"> FORMCHECKBOX </w:instrText>
            </w:r>
            <w:r w:rsidR="00B967ED">
              <w:rPr>
                <w:b/>
                <w:color w:val="365F91"/>
                <w:sz w:val="20"/>
                <w:szCs w:val="20"/>
              </w:rPr>
            </w:r>
            <w:r w:rsidR="00B967ED">
              <w:rPr>
                <w:b/>
                <w:color w:val="365F91"/>
                <w:sz w:val="20"/>
                <w:szCs w:val="20"/>
              </w:rPr>
              <w:fldChar w:fldCharType="separate"/>
            </w:r>
            <w:r w:rsidRPr="00436F0C">
              <w:rPr>
                <w:b/>
                <w:color w:val="365F91"/>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8F3DE1"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45BB7A" w14:textId="77777777" w:rsidR="00086F83" w:rsidRPr="00436F0C" w:rsidRDefault="00086F83" w:rsidP="00A72C42">
            <w:pPr>
              <w:jc w:val="center"/>
              <w:rPr>
                <w:rFonts w:ascii="Tahoma" w:hAnsi="Tahoma" w:cs="Tahoma"/>
                <w:color w:val="365F91"/>
                <w:sz w:val="18"/>
                <w:szCs w:val="18"/>
                <w:lang w:eastAsia="es-BO"/>
              </w:rPr>
            </w:pPr>
          </w:p>
        </w:tc>
      </w:tr>
      <w:tr w:rsidR="00086F83" w:rsidRPr="00436F0C" w14:paraId="47F836EA" w14:textId="77777777" w:rsidTr="00A72C4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0C45C4" w14:textId="77777777" w:rsidR="00086F83" w:rsidRDefault="00086F83" w:rsidP="00A72C42">
            <w:pPr>
              <w:jc w:val="center"/>
              <w:rPr>
                <w:rFonts w:ascii="Tahoma" w:hAnsi="Tahoma" w:cs="Tahoma"/>
                <w:color w:val="365F91"/>
                <w:sz w:val="18"/>
                <w:szCs w:val="18"/>
                <w:lang w:eastAsia="es-BO"/>
              </w:rPr>
            </w:pPr>
            <w:r>
              <w:rPr>
                <w:rFonts w:ascii="Tahoma" w:hAnsi="Tahoma" w:cs="Tahoma"/>
                <w:color w:val="365F91"/>
                <w:sz w:val="18"/>
                <w:szCs w:val="18"/>
                <w:lang w:eastAsia="es-BO"/>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DD42ED" w14:textId="77777777" w:rsidR="00086F83" w:rsidRPr="00436F0C" w:rsidRDefault="00086F83" w:rsidP="00A72C42">
            <w:pPr>
              <w:rPr>
                <w:rFonts w:ascii="Tahoma" w:hAnsi="Tahoma" w:cs="Tahoma"/>
                <w:color w:val="365F91"/>
                <w:sz w:val="18"/>
                <w:szCs w:val="18"/>
                <w:u w:val="single"/>
                <w:lang w:eastAsia="es-BO"/>
              </w:rPr>
            </w:pPr>
            <w:r w:rsidRPr="00436F0C">
              <w:rPr>
                <w:rFonts w:ascii="Tahoma" w:hAnsi="Tahoma" w:cs="Tahoma"/>
                <w:b/>
                <w:color w:val="365F91"/>
                <w:sz w:val="18"/>
                <w:szCs w:val="18"/>
                <w:u w:val="single"/>
                <w:lang w:eastAsia="es-BO"/>
              </w:rPr>
              <w:t>Tiempo de entrega</w:t>
            </w:r>
          </w:p>
          <w:p w14:paraId="705D45F4" w14:textId="31214FC0" w:rsidR="00086F83" w:rsidRPr="00436F0C" w:rsidRDefault="00086F83" w:rsidP="00A72C42">
            <w:pPr>
              <w:jc w:val="both"/>
              <w:rPr>
                <w:rFonts w:ascii="Tahoma" w:hAnsi="Tahoma" w:cs="Tahoma"/>
                <w:color w:val="365F91"/>
                <w:sz w:val="18"/>
                <w:szCs w:val="18"/>
                <w:lang w:eastAsia="es-BO"/>
              </w:rPr>
            </w:pPr>
            <w:r w:rsidRPr="00436F0C">
              <w:rPr>
                <w:rFonts w:ascii="Tahoma" w:hAnsi="Tahoma" w:cs="Tahoma"/>
                <w:color w:val="365F91"/>
                <w:sz w:val="18"/>
                <w:szCs w:val="18"/>
                <w:lang w:eastAsia="es-BO"/>
              </w:rPr>
              <w:t>El máximo requerido es de 4 semanas para cada producción</w:t>
            </w:r>
            <w:r>
              <w:rPr>
                <w:rFonts w:ascii="Tahoma" w:hAnsi="Tahoma" w:cs="Tahoma"/>
                <w:color w:val="365F91"/>
                <w:sz w:val="18"/>
                <w:szCs w:val="18"/>
                <w:lang w:eastAsia="es-BO"/>
              </w:rPr>
              <w:t>,</w:t>
            </w:r>
            <w:r w:rsidRPr="00436F0C">
              <w:rPr>
                <w:rFonts w:ascii="Tahoma" w:hAnsi="Tahoma" w:cs="Tahoma"/>
                <w:color w:val="365F91"/>
                <w:sz w:val="18"/>
                <w:szCs w:val="18"/>
                <w:lang w:eastAsia="es-BO"/>
              </w:rPr>
              <w:t xml:space="preserve"> por lo tanto el plazo máximo para el total es de </w:t>
            </w:r>
            <w:r w:rsidRPr="00C134C9">
              <w:rPr>
                <w:rFonts w:ascii="Tahoma" w:hAnsi="Tahoma" w:cs="Tahoma"/>
                <w:b/>
                <w:color w:val="365F91"/>
                <w:sz w:val="18"/>
                <w:szCs w:val="18"/>
                <w:lang w:eastAsia="es-BO"/>
              </w:rPr>
              <w:t>2</w:t>
            </w:r>
            <w:r w:rsidR="00060A84" w:rsidRPr="00C134C9">
              <w:rPr>
                <w:rFonts w:ascii="Tahoma" w:hAnsi="Tahoma" w:cs="Tahoma"/>
                <w:b/>
                <w:color w:val="365F91"/>
                <w:sz w:val="18"/>
                <w:szCs w:val="18"/>
                <w:lang w:eastAsia="es-BO"/>
              </w:rPr>
              <w:t>0</w:t>
            </w:r>
            <w:r w:rsidRPr="00C134C9">
              <w:rPr>
                <w:rFonts w:ascii="Tahoma" w:hAnsi="Tahoma" w:cs="Tahoma"/>
                <w:b/>
                <w:color w:val="365F91"/>
                <w:sz w:val="18"/>
                <w:szCs w:val="18"/>
                <w:lang w:eastAsia="es-BO"/>
              </w:rPr>
              <w:t xml:space="preserve"> semanas</w:t>
            </w:r>
            <w:r w:rsidRPr="00436F0C">
              <w:rPr>
                <w:rFonts w:ascii="Tahoma" w:hAnsi="Tahoma" w:cs="Tahoma"/>
                <w:color w:val="365F91"/>
                <w:sz w:val="18"/>
                <w:szCs w:val="18"/>
                <w:lang w:eastAsia="es-BO"/>
              </w:rPr>
              <w:t>. (Propuestas con mayores plazos no serán considerados y se los descalificará).</w:t>
            </w:r>
          </w:p>
          <w:p w14:paraId="455182E6" w14:textId="77777777" w:rsidR="00086F83" w:rsidRPr="00436F0C" w:rsidRDefault="00086F83" w:rsidP="00A72C42">
            <w:pPr>
              <w:jc w:val="both"/>
              <w:rPr>
                <w:rFonts w:ascii="Tahoma" w:hAnsi="Tahoma" w:cs="Tahoma"/>
                <w:color w:val="365F91"/>
                <w:sz w:val="18"/>
                <w:szCs w:val="18"/>
                <w:lang w:eastAsia="es-BO"/>
              </w:rPr>
            </w:pPr>
          </w:p>
          <w:p w14:paraId="6317828D" w14:textId="77777777" w:rsidR="00086F83" w:rsidRDefault="00086F83" w:rsidP="00A72C42">
            <w:pPr>
              <w:jc w:val="both"/>
              <w:rPr>
                <w:rFonts w:ascii="Tahoma" w:hAnsi="Tahoma" w:cs="Tahoma"/>
                <w:color w:val="365F91"/>
                <w:sz w:val="18"/>
                <w:szCs w:val="18"/>
                <w:lang w:eastAsia="es-BO"/>
              </w:rPr>
            </w:pPr>
            <w:r w:rsidRPr="00436F0C">
              <w:rPr>
                <w:rFonts w:ascii="Tahoma" w:hAnsi="Tahoma" w:cs="Tahoma"/>
                <w:color w:val="365F91"/>
                <w:sz w:val="18"/>
                <w:szCs w:val="18"/>
                <w:lang w:eastAsia="es-BO"/>
              </w:rPr>
              <w:t>Entel S.A. se reserva el derecho de acortar o prolongar el tiempo para cada producción y</w:t>
            </w:r>
            <w:r>
              <w:rPr>
                <w:rFonts w:ascii="Tahoma" w:hAnsi="Tahoma" w:cs="Tahoma"/>
                <w:color w:val="365F91"/>
                <w:sz w:val="18"/>
                <w:szCs w:val="18"/>
                <w:lang w:eastAsia="es-BO"/>
              </w:rPr>
              <w:t>/o</w:t>
            </w:r>
            <w:r w:rsidRPr="00436F0C">
              <w:rPr>
                <w:rFonts w:ascii="Tahoma" w:hAnsi="Tahoma" w:cs="Tahoma"/>
                <w:color w:val="365F91"/>
                <w:sz w:val="18"/>
                <w:szCs w:val="18"/>
                <w:lang w:eastAsia="es-BO"/>
              </w:rPr>
              <w:t xml:space="preserve"> modificar cantida</w:t>
            </w:r>
            <w:bookmarkStart w:id="64" w:name="_GoBack"/>
            <w:bookmarkEnd w:id="64"/>
            <w:r w:rsidRPr="00436F0C">
              <w:rPr>
                <w:rFonts w:ascii="Tahoma" w:hAnsi="Tahoma" w:cs="Tahoma"/>
                <w:color w:val="365F91"/>
                <w:sz w:val="18"/>
                <w:szCs w:val="18"/>
                <w:lang w:eastAsia="es-BO"/>
              </w:rPr>
              <w:t>des de las mismas al proveedor adjudicado.</w:t>
            </w:r>
          </w:p>
          <w:p w14:paraId="17F842A0" w14:textId="77777777" w:rsidR="00086F83" w:rsidRDefault="00086F83" w:rsidP="00A72C42">
            <w:pPr>
              <w:jc w:val="both"/>
              <w:rPr>
                <w:rFonts w:ascii="Tahoma" w:hAnsi="Tahoma" w:cs="Tahoma"/>
                <w:color w:val="365F91"/>
                <w:sz w:val="18"/>
                <w:szCs w:val="18"/>
                <w:lang w:eastAsia="es-BO"/>
              </w:rPr>
            </w:pPr>
          </w:p>
          <w:p w14:paraId="2A20C114" w14:textId="77777777" w:rsidR="00086F83" w:rsidRDefault="00086F83" w:rsidP="00A72C42">
            <w:pPr>
              <w:jc w:val="both"/>
              <w:rPr>
                <w:rFonts w:ascii="Tahoma" w:hAnsi="Tahoma" w:cs="Tahoma"/>
                <w:color w:val="365F91"/>
                <w:sz w:val="18"/>
                <w:szCs w:val="18"/>
                <w:lang w:eastAsia="es-BO"/>
              </w:rPr>
            </w:pPr>
            <w:r w:rsidRPr="00436F0C">
              <w:rPr>
                <w:rFonts w:ascii="Tahoma" w:hAnsi="Tahoma" w:cs="Tahoma"/>
                <w:color w:val="365F91"/>
                <w:sz w:val="18"/>
                <w:szCs w:val="18"/>
                <w:lang w:eastAsia="es-BO"/>
              </w:rPr>
              <w:t>Las cantidades mínimas por producción a entregar son las siguientes:</w:t>
            </w:r>
          </w:p>
          <w:p w14:paraId="459BE4A5" w14:textId="77777777" w:rsidR="00086F83" w:rsidRDefault="00086F83" w:rsidP="00A72C42">
            <w:pPr>
              <w:jc w:val="both"/>
              <w:rPr>
                <w:rFonts w:ascii="Tahoma" w:hAnsi="Tahoma" w:cs="Tahoma"/>
                <w:color w:val="365F91"/>
                <w:sz w:val="18"/>
                <w:szCs w:val="18"/>
                <w:lang w:eastAsia="es-BO"/>
              </w:rPr>
            </w:pPr>
          </w:p>
          <w:tbl>
            <w:tblPr>
              <w:tblW w:w="3600" w:type="dxa"/>
              <w:jc w:val="center"/>
              <w:tblLayout w:type="fixed"/>
              <w:tblCellMar>
                <w:left w:w="70" w:type="dxa"/>
                <w:right w:w="70" w:type="dxa"/>
              </w:tblCellMar>
              <w:tblLook w:val="04A0" w:firstRow="1" w:lastRow="0" w:firstColumn="1" w:lastColumn="0" w:noHBand="0" w:noVBand="1"/>
            </w:tblPr>
            <w:tblGrid>
              <w:gridCol w:w="1200"/>
              <w:gridCol w:w="1200"/>
              <w:gridCol w:w="1200"/>
            </w:tblGrid>
            <w:tr w:rsidR="00086F83" w:rsidRPr="00435E74" w14:paraId="052912C5" w14:textId="77777777" w:rsidTr="00A72C42">
              <w:trPr>
                <w:trHeight w:val="315"/>
                <w:jc w:val="center"/>
              </w:trPr>
              <w:tc>
                <w:tcPr>
                  <w:tcW w:w="1200" w:type="dxa"/>
                  <w:tcBorders>
                    <w:top w:val="single" w:sz="8" w:space="0" w:color="auto"/>
                    <w:left w:val="single" w:sz="8" w:space="0" w:color="auto"/>
                    <w:bottom w:val="single" w:sz="8" w:space="0" w:color="auto"/>
                    <w:right w:val="single" w:sz="8" w:space="0" w:color="auto"/>
                  </w:tcBorders>
                  <w:shd w:val="clear" w:color="000000" w:fill="EEECE1"/>
                  <w:vAlign w:val="center"/>
                  <w:hideMark/>
                </w:tcPr>
                <w:p w14:paraId="089F799E" w14:textId="77777777" w:rsidR="00086F83" w:rsidRPr="00435E74" w:rsidRDefault="00086F83" w:rsidP="00A72C42">
                  <w:pPr>
                    <w:jc w:val="center"/>
                    <w:rPr>
                      <w:rFonts w:ascii="Calibri" w:hAnsi="Calibri"/>
                      <w:b/>
                      <w:bCs/>
                      <w:color w:val="000000"/>
                      <w:sz w:val="18"/>
                      <w:szCs w:val="18"/>
                      <w:lang w:val="es-BO" w:eastAsia="es-BO"/>
                    </w:rPr>
                  </w:pPr>
                  <w:proofErr w:type="spellStart"/>
                  <w:r w:rsidRPr="00435E74">
                    <w:rPr>
                      <w:rFonts w:ascii="Calibri" w:hAnsi="Calibri"/>
                      <w:b/>
                      <w:bCs/>
                      <w:color w:val="000000"/>
                      <w:sz w:val="18"/>
                      <w:szCs w:val="18"/>
                      <w:lang w:eastAsia="es-BO"/>
                    </w:rPr>
                    <w:t>Prod</w:t>
                  </w:r>
                  <w:proofErr w:type="spellEnd"/>
                  <w:r w:rsidRPr="00435E74">
                    <w:rPr>
                      <w:rFonts w:ascii="Calibri" w:hAnsi="Calibri"/>
                      <w:b/>
                      <w:bCs/>
                      <w:color w:val="000000"/>
                      <w:sz w:val="18"/>
                      <w:szCs w:val="18"/>
                      <w:lang w:eastAsia="es-BO"/>
                    </w:rPr>
                    <w:t>.</w:t>
                  </w:r>
                </w:p>
              </w:tc>
              <w:tc>
                <w:tcPr>
                  <w:tcW w:w="1200" w:type="dxa"/>
                  <w:tcBorders>
                    <w:top w:val="single" w:sz="8" w:space="0" w:color="auto"/>
                    <w:left w:val="nil"/>
                    <w:bottom w:val="single" w:sz="8" w:space="0" w:color="auto"/>
                    <w:right w:val="single" w:sz="8" w:space="0" w:color="auto"/>
                  </w:tcBorders>
                  <w:shd w:val="clear" w:color="000000" w:fill="EEECE1"/>
                  <w:noWrap/>
                  <w:vAlign w:val="center"/>
                  <w:hideMark/>
                </w:tcPr>
                <w:p w14:paraId="6909568C" w14:textId="77777777" w:rsidR="00086F83" w:rsidRPr="00435E74" w:rsidRDefault="00086F83" w:rsidP="00A72C42">
                  <w:pPr>
                    <w:jc w:val="center"/>
                    <w:rPr>
                      <w:rFonts w:ascii="Calibri" w:hAnsi="Calibri"/>
                      <w:b/>
                      <w:bCs/>
                      <w:color w:val="000000"/>
                      <w:sz w:val="18"/>
                      <w:szCs w:val="18"/>
                      <w:lang w:val="es-BO" w:eastAsia="es-BO"/>
                    </w:rPr>
                  </w:pPr>
                  <w:r w:rsidRPr="00435E74">
                    <w:rPr>
                      <w:rFonts w:ascii="Calibri" w:hAnsi="Calibri"/>
                      <w:b/>
                      <w:bCs/>
                      <w:color w:val="000000"/>
                      <w:sz w:val="18"/>
                      <w:szCs w:val="18"/>
                      <w:lang w:val="es-BO" w:eastAsia="es-BO"/>
                    </w:rPr>
                    <w:t>H-10</w:t>
                  </w:r>
                </w:p>
              </w:tc>
              <w:tc>
                <w:tcPr>
                  <w:tcW w:w="1200" w:type="dxa"/>
                  <w:tcBorders>
                    <w:top w:val="single" w:sz="8" w:space="0" w:color="auto"/>
                    <w:left w:val="nil"/>
                    <w:bottom w:val="single" w:sz="8" w:space="0" w:color="auto"/>
                    <w:right w:val="single" w:sz="8" w:space="0" w:color="auto"/>
                  </w:tcBorders>
                  <w:shd w:val="clear" w:color="000000" w:fill="EEECE1"/>
                  <w:noWrap/>
                  <w:vAlign w:val="center"/>
                  <w:hideMark/>
                </w:tcPr>
                <w:p w14:paraId="264A22E3" w14:textId="77777777" w:rsidR="00086F83" w:rsidRPr="00435E74" w:rsidRDefault="00086F83" w:rsidP="00A72C42">
                  <w:pPr>
                    <w:jc w:val="center"/>
                    <w:rPr>
                      <w:rFonts w:ascii="Calibri" w:hAnsi="Calibri"/>
                      <w:b/>
                      <w:bCs/>
                      <w:color w:val="000000"/>
                      <w:sz w:val="18"/>
                      <w:szCs w:val="18"/>
                      <w:lang w:val="es-BO" w:eastAsia="es-BO"/>
                    </w:rPr>
                  </w:pPr>
                  <w:r w:rsidRPr="00435E74">
                    <w:rPr>
                      <w:rFonts w:ascii="Calibri" w:hAnsi="Calibri"/>
                      <w:b/>
                      <w:bCs/>
                      <w:color w:val="000000"/>
                      <w:sz w:val="18"/>
                      <w:szCs w:val="18"/>
                      <w:lang w:val="es-BO" w:eastAsia="es-BO"/>
                    </w:rPr>
                    <w:t>H-15</w:t>
                  </w:r>
                </w:p>
              </w:tc>
            </w:tr>
            <w:tr w:rsidR="00086F83" w:rsidRPr="00435E74" w14:paraId="749D2C82" w14:textId="77777777" w:rsidTr="00A72C4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13C1BACE"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1ra.</w:t>
                  </w:r>
                </w:p>
              </w:tc>
              <w:tc>
                <w:tcPr>
                  <w:tcW w:w="1200" w:type="dxa"/>
                  <w:tcBorders>
                    <w:top w:val="nil"/>
                    <w:left w:val="nil"/>
                    <w:bottom w:val="single" w:sz="8" w:space="0" w:color="auto"/>
                    <w:right w:val="single" w:sz="8" w:space="0" w:color="auto"/>
                  </w:tcBorders>
                  <w:shd w:val="clear" w:color="auto" w:fill="auto"/>
                  <w:noWrap/>
                  <w:vAlign w:val="center"/>
                  <w:hideMark/>
                </w:tcPr>
                <w:p w14:paraId="0A281CE6"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36.000.000</w:t>
                  </w:r>
                </w:p>
              </w:tc>
              <w:tc>
                <w:tcPr>
                  <w:tcW w:w="1200" w:type="dxa"/>
                  <w:tcBorders>
                    <w:top w:val="nil"/>
                    <w:left w:val="nil"/>
                    <w:bottom w:val="single" w:sz="8" w:space="0" w:color="auto"/>
                    <w:right w:val="single" w:sz="8" w:space="0" w:color="auto"/>
                  </w:tcBorders>
                  <w:shd w:val="clear" w:color="auto" w:fill="auto"/>
                  <w:noWrap/>
                  <w:vAlign w:val="center"/>
                  <w:hideMark/>
                </w:tcPr>
                <w:p w14:paraId="3FE94F8A"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4.000.000</w:t>
                  </w:r>
                </w:p>
              </w:tc>
            </w:tr>
            <w:tr w:rsidR="00086F83" w:rsidRPr="00435E74" w14:paraId="3A0FAEA8" w14:textId="77777777" w:rsidTr="00A72C4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CC16D17"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2da.</w:t>
                  </w:r>
                </w:p>
              </w:tc>
              <w:tc>
                <w:tcPr>
                  <w:tcW w:w="1200" w:type="dxa"/>
                  <w:tcBorders>
                    <w:top w:val="nil"/>
                    <w:left w:val="nil"/>
                    <w:bottom w:val="single" w:sz="8" w:space="0" w:color="auto"/>
                    <w:right w:val="single" w:sz="8" w:space="0" w:color="auto"/>
                  </w:tcBorders>
                  <w:shd w:val="clear" w:color="auto" w:fill="auto"/>
                  <w:noWrap/>
                  <w:vAlign w:val="center"/>
                  <w:hideMark/>
                </w:tcPr>
                <w:p w14:paraId="3382DA8E"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36.000.000</w:t>
                  </w:r>
                </w:p>
              </w:tc>
              <w:tc>
                <w:tcPr>
                  <w:tcW w:w="1200" w:type="dxa"/>
                  <w:tcBorders>
                    <w:top w:val="nil"/>
                    <w:left w:val="nil"/>
                    <w:bottom w:val="single" w:sz="8" w:space="0" w:color="auto"/>
                    <w:right w:val="single" w:sz="8" w:space="0" w:color="auto"/>
                  </w:tcBorders>
                  <w:shd w:val="clear" w:color="auto" w:fill="auto"/>
                  <w:noWrap/>
                  <w:vAlign w:val="center"/>
                  <w:hideMark/>
                </w:tcPr>
                <w:p w14:paraId="3E075333"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4.000.000</w:t>
                  </w:r>
                </w:p>
              </w:tc>
            </w:tr>
            <w:tr w:rsidR="00086F83" w:rsidRPr="00435E74" w14:paraId="334B7432" w14:textId="77777777" w:rsidTr="00A72C4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06AC48CA"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3ra.</w:t>
                  </w:r>
                </w:p>
              </w:tc>
              <w:tc>
                <w:tcPr>
                  <w:tcW w:w="1200" w:type="dxa"/>
                  <w:tcBorders>
                    <w:top w:val="nil"/>
                    <w:left w:val="nil"/>
                    <w:bottom w:val="single" w:sz="8" w:space="0" w:color="auto"/>
                    <w:right w:val="single" w:sz="8" w:space="0" w:color="auto"/>
                  </w:tcBorders>
                  <w:shd w:val="clear" w:color="auto" w:fill="auto"/>
                  <w:noWrap/>
                  <w:vAlign w:val="center"/>
                  <w:hideMark/>
                </w:tcPr>
                <w:p w14:paraId="1A711420"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24.000.000</w:t>
                  </w:r>
                </w:p>
              </w:tc>
              <w:tc>
                <w:tcPr>
                  <w:tcW w:w="1200" w:type="dxa"/>
                  <w:tcBorders>
                    <w:top w:val="nil"/>
                    <w:left w:val="nil"/>
                    <w:bottom w:val="single" w:sz="8" w:space="0" w:color="auto"/>
                    <w:right w:val="single" w:sz="8" w:space="0" w:color="auto"/>
                  </w:tcBorders>
                  <w:shd w:val="clear" w:color="auto" w:fill="auto"/>
                  <w:noWrap/>
                  <w:vAlign w:val="center"/>
                  <w:hideMark/>
                </w:tcPr>
                <w:p w14:paraId="7F1DBF93"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10.000.000</w:t>
                  </w:r>
                </w:p>
              </w:tc>
            </w:tr>
            <w:tr w:rsidR="00086F83" w:rsidRPr="00435E74" w14:paraId="5562B3C0" w14:textId="77777777" w:rsidTr="00A72C4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70B57D80"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4ta.</w:t>
                  </w:r>
                </w:p>
              </w:tc>
              <w:tc>
                <w:tcPr>
                  <w:tcW w:w="1200" w:type="dxa"/>
                  <w:tcBorders>
                    <w:top w:val="nil"/>
                    <w:left w:val="nil"/>
                    <w:bottom w:val="single" w:sz="8" w:space="0" w:color="auto"/>
                    <w:right w:val="single" w:sz="8" w:space="0" w:color="auto"/>
                  </w:tcBorders>
                  <w:shd w:val="clear" w:color="auto" w:fill="auto"/>
                  <w:noWrap/>
                  <w:vAlign w:val="center"/>
                  <w:hideMark/>
                </w:tcPr>
                <w:p w14:paraId="7D9C8172"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22.000.000</w:t>
                  </w:r>
                </w:p>
              </w:tc>
              <w:tc>
                <w:tcPr>
                  <w:tcW w:w="1200" w:type="dxa"/>
                  <w:tcBorders>
                    <w:top w:val="nil"/>
                    <w:left w:val="nil"/>
                    <w:bottom w:val="single" w:sz="8" w:space="0" w:color="auto"/>
                    <w:right w:val="single" w:sz="8" w:space="0" w:color="auto"/>
                  </w:tcBorders>
                  <w:shd w:val="clear" w:color="auto" w:fill="auto"/>
                  <w:noWrap/>
                  <w:vAlign w:val="center"/>
                  <w:hideMark/>
                </w:tcPr>
                <w:p w14:paraId="781EEC78"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10.000.000</w:t>
                  </w:r>
                </w:p>
              </w:tc>
            </w:tr>
            <w:tr w:rsidR="00086F83" w:rsidRPr="00435E74" w14:paraId="2ABE5286" w14:textId="77777777" w:rsidTr="00A72C4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center"/>
                  <w:hideMark/>
                </w:tcPr>
                <w:p w14:paraId="4696A5D7"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5ta.</w:t>
                  </w:r>
                </w:p>
              </w:tc>
              <w:tc>
                <w:tcPr>
                  <w:tcW w:w="1200" w:type="dxa"/>
                  <w:tcBorders>
                    <w:top w:val="nil"/>
                    <w:left w:val="nil"/>
                    <w:bottom w:val="single" w:sz="8" w:space="0" w:color="auto"/>
                    <w:right w:val="single" w:sz="8" w:space="0" w:color="auto"/>
                  </w:tcBorders>
                  <w:shd w:val="clear" w:color="auto" w:fill="auto"/>
                  <w:noWrap/>
                  <w:vAlign w:val="center"/>
                  <w:hideMark/>
                </w:tcPr>
                <w:p w14:paraId="1C6501D3"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22.000.000</w:t>
                  </w:r>
                </w:p>
              </w:tc>
              <w:tc>
                <w:tcPr>
                  <w:tcW w:w="1200" w:type="dxa"/>
                  <w:tcBorders>
                    <w:top w:val="nil"/>
                    <w:left w:val="nil"/>
                    <w:bottom w:val="single" w:sz="8" w:space="0" w:color="auto"/>
                    <w:right w:val="single" w:sz="8" w:space="0" w:color="auto"/>
                  </w:tcBorders>
                  <w:shd w:val="clear" w:color="auto" w:fill="auto"/>
                  <w:noWrap/>
                  <w:vAlign w:val="center"/>
                  <w:hideMark/>
                </w:tcPr>
                <w:p w14:paraId="6A03B186" w14:textId="77777777" w:rsidR="00086F83" w:rsidRPr="00435E74" w:rsidRDefault="00086F83" w:rsidP="00A72C42">
                  <w:pPr>
                    <w:jc w:val="center"/>
                    <w:rPr>
                      <w:rFonts w:ascii="Calibri" w:hAnsi="Calibri"/>
                      <w:color w:val="000000"/>
                      <w:lang w:val="es-BO" w:eastAsia="es-BO"/>
                    </w:rPr>
                  </w:pPr>
                  <w:r w:rsidRPr="00435E74">
                    <w:rPr>
                      <w:rFonts w:ascii="Calibri" w:hAnsi="Calibri"/>
                      <w:color w:val="000000"/>
                      <w:lang w:val="es-BO" w:eastAsia="es-BO"/>
                    </w:rPr>
                    <w:t>7.000.000</w:t>
                  </w:r>
                </w:p>
              </w:tc>
            </w:tr>
            <w:tr w:rsidR="00086F83" w:rsidRPr="00435E74" w14:paraId="2D97AF90" w14:textId="77777777" w:rsidTr="00A72C42">
              <w:trPr>
                <w:trHeight w:val="315"/>
                <w:jc w:val="center"/>
              </w:trPr>
              <w:tc>
                <w:tcPr>
                  <w:tcW w:w="1200" w:type="dxa"/>
                  <w:vMerge w:val="restart"/>
                  <w:tcBorders>
                    <w:top w:val="nil"/>
                    <w:left w:val="single" w:sz="8" w:space="0" w:color="auto"/>
                    <w:bottom w:val="single" w:sz="8" w:space="0" w:color="000000"/>
                    <w:right w:val="single" w:sz="8" w:space="0" w:color="auto"/>
                  </w:tcBorders>
                  <w:shd w:val="clear" w:color="000000" w:fill="D9D9D9"/>
                  <w:noWrap/>
                  <w:vAlign w:val="center"/>
                  <w:hideMark/>
                </w:tcPr>
                <w:p w14:paraId="6270A749"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TOTAL</w:t>
                  </w:r>
                </w:p>
              </w:tc>
              <w:tc>
                <w:tcPr>
                  <w:tcW w:w="1200" w:type="dxa"/>
                  <w:tcBorders>
                    <w:top w:val="nil"/>
                    <w:left w:val="nil"/>
                    <w:bottom w:val="nil"/>
                    <w:right w:val="single" w:sz="8" w:space="0" w:color="auto"/>
                  </w:tcBorders>
                  <w:shd w:val="clear" w:color="000000" w:fill="D9D9D9"/>
                  <w:noWrap/>
                  <w:vAlign w:val="center"/>
                  <w:hideMark/>
                </w:tcPr>
                <w:p w14:paraId="16CE75BC"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140.000.000</w:t>
                  </w:r>
                </w:p>
              </w:tc>
              <w:tc>
                <w:tcPr>
                  <w:tcW w:w="1200" w:type="dxa"/>
                  <w:tcBorders>
                    <w:top w:val="nil"/>
                    <w:left w:val="nil"/>
                    <w:bottom w:val="nil"/>
                    <w:right w:val="single" w:sz="8" w:space="0" w:color="auto"/>
                  </w:tcBorders>
                  <w:shd w:val="clear" w:color="000000" w:fill="D9D9D9"/>
                  <w:noWrap/>
                  <w:vAlign w:val="center"/>
                  <w:hideMark/>
                </w:tcPr>
                <w:p w14:paraId="09877B73"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35.000.000</w:t>
                  </w:r>
                </w:p>
              </w:tc>
            </w:tr>
            <w:tr w:rsidR="00086F83" w:rsidRPr="00435E74" w14:paraId="233579B6" w14:textId="77777777" w:rsidTr="00A72C42">
              <w:trPr>
                <w:trHeight w:val="315"/>
                <w:jc w:val="center"/>
              </w:trPr>
              <w:tc>
                <w:tcPr>
                  <w:tcW w:w="1200" w:type="dxa"/>
                  <w:vMerge/>
                  <w:tcBorders>
                    <w:top w:val="nil"/>
                    <w:left w:val="single" w:sz="8" w:space="0" w:color="auto"/>
                    <w:bottom w:val="single" w:sz="8" w:space="0" w:color="000000"/>
                    <w:right w:val="single" w:sz="8" w:space="0" w:color="auto"/>
                  </w:tcBorders>
                  <w:vAlign w:val="center"/>
                  <w:hideMark/>
                </w:tcPr>
                <w:p w14:paraId="2F36F76A" w14:textId="77777777" w:rsidR="00086F83" w:rsidRPr="00435E74" w:rsidRDefault="00086F83" w:rsidP="00A72C42">
                  <w:pPr>
                    <w:rPr>
                      <w:rFonts w:ascii="Calibri" w:hAnsi="Calibri"/>
                      <w:b/>
                      <w:bCs/>
                      <w:color w:val="000000"/>
                      <w:lang w:val="es-BO" w:eastAsia="es-BO"/>
                    </w:rPr>
                  </w:pPr>
                </w:p>
              </w:tc>
              <w:tc>
                <w:tcPr>
                  <w:tcW w:w="240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ABE57A6" w14:textId="77777777" w:rsidR="00086F83" w:rsidRPr="00435E74" w:rsidRDefault="00086F83" w:rsidP="00A72C42">
                  <w:pPr>
                    <w:jc w:val="center"/>
                    <w:rPr>
                      <w:rFonts w:ascii="Calibri" w:hAnsi="Calibri"/>
                      <w:b/>
                      <w:bCs/>
                      <w:color w:val="000000"/>
                      <w:lang w:val="es-BO" w:eastAsia="es-BO"/>
                    </w:rPr>
                  </w:pPr>
                  <w:r w:rsidRPr="00435E74">
                    <w:rPr>
                      <w:rFonts w:ascii="Calibri" w:hAnsi="Calibri"/>
                      <w:b/>
                      <w:bCs/>
                      <w:color w:val="000000"/>
                      <w:lang w:val="es-BO" w:eastAsia="es-BO"/>
                    </w:rPr>
                    <w:t>175.000.000</w:t>
                  </w:r>
                </w:p>
              </w:tc>
            </w:tr>
          </w:tbl>
          <w:p w14:paraId="558AFF00" w14:textId="77777777" w:rsidR="00086F83" w:rsidRDefault="00086F83" w:rsidP="00A72C42">
            <w:pPr>
              <w:jc w:val="both"/>
              <w:rPr>
                <w:rFonts w:ascii="Tahoma" w:hAnsi="Tahoma" w:cs="Tahoma"/>
                <w:color w:val="365F91"/>
                <w:sz w:val="18"/>
                <w:szCs w:val="18"/>
                <w:lang w:eastAsia="es-BO"/>
              </w:rPr>
            </w:pPr>
          </w:p>
          <w:p w14:paraId="50659291" w14:textId="77777777" w:rsidR="00086F83" w:rsidRPr="00436F0C" w:rsidRDefault="00086F83" w:rsidP="00A72C42">
            <w:pPr>
              <w:jc w:val="both"/>
              <w:rPr>
                <w:rFonts w:ascii="Tahoma" w:hAnsi="Tahoma" w:cs="Tahoma"/>
                <w:color w:val="365F91"/>
                <w:sz w:val="18"/>
                <w:szCs w:val="18"/>
                <w:lang w:val="es-BO" w:eastAsia="en-US" w:bidi="en-US"/>
              </w:rPr>
            </w:pPr>
          </w:p>
          <w:p w14:paraId="63B4B045" w14:textId="77777777" w:rsidR="00086F83" w:rsidRPr="00C165F4" w:rsidRDefault="00086F83" w:rsidP="00A72C42">
            <w:pPr>
              <w:jc w:val="both"/>
              <w:rPr>
                <w:rFonts w:ascii="Tahoma" w:hAnsi="Tahoma" w:cs="Tahoma"/>
                <w:color w:val="004990"/>
                <w:sz w:val="18"/>
                <w:szCs w:val="18"/>
                <w:lang w:val="es-BO" w:eastAsia="es-BO"/>
              </w:rPr>
            </w:pPr>
            <w:r w:rsidRPr="00436F0C">
              <w:rPr>
                <w:rFonts w:ascii="Tahoma" w:hAnsi="Tahoma" w:cs="Tahoma"/>
                <w:b/>
                <w:i/>
                <w:color w:val="365F91"/>
                <w:sz w:val="18"/>
                <w:szCs w:val="18"/>
                <w:lang w:val="es-BO" w:eastAsia="en-US" w:bidi="en-US"/>
              </w:rPr>
              <w:t>Los tiempos de entrega se tomarán en cuenta a partir de la aprobación de todos los inputs de producción</w:t>
            </w:r>
            <w:r>
              <w:rPr>
                <w:rFonts w:ascii="Tahoma" w:hAnsi="Tahoma" w:cs="Tahoma"/>
                <w:b/>
                <w:i/>
                <w:color w:val="365F91"/>
                <w:sz w:val="18"/>
                <w:szCs w:val="18"/>
                <w:lang w:val="es-BO" w:eastAsia="en-US" w:bidi="en-US"/>
              </w:rPr>
              <w:t xml:space="preserve"> (una vez suscrito el contrato)</w:t>
            </w:r>
            <w:r w:rsidRPr="00436F0C">
              <w:rPr>
                <w:rFonts w:ascii="Tahoma" w:hAnsi="Tahoma" w:cs="Tahoma"/>
                <w:b/>
                <w:i/>
                <w:color w:val="365F91"/>
                <w:sz w:val="18"/>
                <w:szCs w:val="18"/>
                <w:lang w:val="es-BO" w:eastAsia="en-US" w:bidi="en-US"/>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DB40FA" w14:textId="77777777" w:rsidR="00086F83" w:rsidRPr="00436F0C" w:rsidRDefault="00086F83" w:rsidP="00A72C42">
            <w:pPr>
              <w:jc w:val="center"/>
              <w:rPr>
                <w:b/>
                <w:color w:val="365F91"/>
                <w:sz w:val="20"/>
                <w:szCs w:val="20"/>
              </w:rPr>
            </w:pP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587E99" w14:textId="77777777" w:rsidR="00086F83" w:rsidRPr="00436F0C" w:rsidRDefault="00086F83" w:rsidP="00A72C42">
            <w:pPr>
              <w:jc w:val="center"/>
              <w:rPr>
                <w:rFonts w:ascii="Tahoma" w:hAnsi="Tahoma" w:cs="Tahoma"/>
                <w:color w:val="365F91"/>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8FDB43C" w14:textId="77777777" w:rsidR="00086F83" w:rsidRPr="00436F0C" w:rsidRDefault="00086F83" w:rsidP="00A72C42">
            <w:pPr>
              <w:jc w:val="center"/>
              <w:rPr>
                <w:rFonts w:ascii="Tahoma" w:hAnsi="Tahoma" w:cs="Tahoma"/>
                <w:color w:val="365F91"/>
                <w:sz w:val="18"/>
                <w:szCs w:val="18"/>
                <w:lang w:eastAsia="es-BO"/>
              </w:rPr>
            </w:pPr>
          </w:p>
        </w:tc>
      </w:tr>
    </w:tbl>
    <w:p w14:paraId="50C44112" w14:textId="77777777" w:rsidR="00EC685E" w:rsidRDefault="00EC685E" w:rsidP="00EC685E">
      <w:pPr>
        <w:rPr>
          <w:lang w:val="es-BO"/>
        </w:rPr>
      </w:pPr>
    </w:p>
    <w:p w14:paraId="07794D9B" w14:textId="77777777" w:rsidR="00086F83" w:rsidRDefault="00086F83" w:rsidP="00EC685E">
      <w:pPr>
        <w:rPr>
          <w:lang w:val="es-BO"/>
        </w:rPr>
      </w:pPr>
    </w:p>
    <w:p w14:paraId="53A2E429" w14:textId="77777777" w:rsidR="00086F83" w:rsidRPr="009B764A" w:rsidRDefault="00086F83" w:rsidP="00EC685E">
      <w:pPr>
        <w:rPr>
          <w:lang w:val="es-BO"/>
        </w:rPr>
      </w:pPr>
    </w:p>
    <w:p w14:paraId="6129E833" w14:textId="4E337889" w:rsidR="00086F83" w:rsidRDefault="00086F83" w:rsidP="00820ABA">
      <w:pPr>
        <w:pStyle w:val="TITULOS"/>
        <w:numPr>
          <w:ilvl w:val="0"/>
          <w:numId w:val="9"/>
        </w:numPr>
        <w:spacing w:after="0"/>
        <w:ind w:left="426" w:hanging="426"/>
        <w:rPr>
          <w:rFonts w:ascii="Tahoma" w:hAnsi="Tahoma" w:cs="Tahoma"/>
          <w:color w:val="004990"/>
          <w:sz w:val="22"/>
          <w:szCs w:val="22"/>
        </w:rPr>
      </w:pPr>
      <w:r>
        <w:rPr>
          <w:rFonts w:ascii="Tahoma" w:hAnsi="Tahoma" w:cs="Tahoma"/>
          <w:color w:val="004990"/>
          <w:sz w:val="22"/>
          <w:szCs w:val="22"/>
        </w:rPr>
        <w:t>MEDIDAS ADICIONALES DE SEGURIDAD</w:t>
      </w:r>
    </w:p>
    <w:p w14:paraId="1FBDC4CC" w14:textId="77777777" w:rsidR="00086F83" w:rsidRDefault="00086F83" w:rsidP="00086F83">
      <w:pPr>
        <w:rPr>
          <w:lang w:val="es-BO" w:eastAsia="en-US"/>
        </w:rPr>
      </w:pPr>
    </w:p>
    <w:tbl>
      <w:tblPr>
        <w:tblW w:w="99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02"/>
        <w:gridCol w:w="5458"/>
        <w:gridCol w:w="1276"/>
        <w:gridCol w:w="1134"/>
        <w:gridCol w:w="1275"/>
      </w:tblGrid>
      <w:tr w:rsidR="00086F83" w:rsidRPr="00436F0C" w14:paraId="199C267B" w14:textId="77777777" w:rsidTr="00A72C42">
        <w:trPr>
          <w:trHeight w:val="367"/>
          <w:tblHeader/>
          <w:jc w:val="center"/>
        </w:trPr>
        <w:tc>
          <w:tcPr>
            <w:tcW w:w="7536" w:type="dxa"/>
            <w:gridSpan w:val="3"/>
            <w:tcBorders>
              <w:top w:val="single" w:sz="4" w:space="0" w:color="004990"/>
              <w:left w:val="single" w:sz="4" w:space="0" w:color="004990"/>
              <w:bottom w:val="single" w:sz="4" w:space="0" w:color="FFFFFF"/>
              <w:right w:val="single" w:sz="4" w:space="0" w:color="FFFFFF"/>
            </w:tcBorders>
            <w:shd w:val="clear" w:color="auto" w:fill="004990"/>
          </w:tcPr>
          <w:p w14:paraId="003FD387" w14:textId="77777777" w:rsidR="00086F83" w:rsidRPr="00436F0C" w:rsidRDefault="00086F83" w:rsidP="00A72C42">
            <w:pPr>
              <w:jc w:val="center"/>
              <w:rPr>
                <w:rFonts w:ascii="Tahoma" w:hAnsi="Tahoma" w:cs="Tahoma"/>
                <w:b/>
                <w:bCs/>
                <w:color w:val="FFFFFF" w:themeColor="background1"/>
                <w:sz w:val="18"/>
                <w:szCs w:val="18"/>
                <w:lang w:eastAsia="es-BO"/>
              </w:rPr>
            </w:pPr>
            <w:r w:rsidRPr="00436F0C">
              <w:rPr>
                <w:rFonts w:ascii="Tahoma" w:hAnsi="Tahoma" w:cs="Tahoma"/>
                <w:b/>
                <w:bCs/>
                <w:color w:val="FFFFFF" w:themeColor="background1"/>
                <w:sz w:val="18"/>
                <w:szCs w:val="18"/>
                <w:lang w:eastAsia="es-BO"/>
              </w:rPr>
              <w:t>REQUERIMIENTO DE ENTEL S.A.</w:t>
            </w:r>
          </w:p>
        </w:tc>
        <w:tc>
          <w:tcPr>
            <w:tcW w:w="240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BA2A4E1" w14:textId="77777777" w:rsidR="00086F83" w:rsidRPr="00436F0C" w:rsidRDefault="00086F83" w:rsidP="00A72C42">
            <w:pPr>
              <w:jc w:val="center"/>
              <w:rPr>
                <w:rFonts w:ascii="Tahoma" w:hAnsi="Tahoma" w:cs="Tahoma"/>
                <w:b/>
                <w:bCs/>
                <w:color w:val="FFFFFF" w:themeColor="background1"/>
                <w:sz w:val="18"/>
                <w:szCs w:val="18"/>
                <w:lang w:eastAsia="es-BO"/>
              </w:rPr>
            </w:pPr>
            <w:r w:rsidRPr="00436F0C">
              <w:rPr>
                <w:rFonts w:ascii="Tahoma" w:hAnsi="Tahoma" w:cs="Tahoma"/>
                <w:b/>
                <w:bCs/>
                <w:color w:val="FFFFFF" w:themeColor="background1"/>
                <w:sz w:val="18"/>
                <w:szCs w:val="18"/>
                <w:lang w:eastAsia="es-BO"/>
              </w:rPr>
              <w:t>RESPUESTA DEL OFERENTE</w:t>
            </w:r>
          </w:p>
        </w:tc>
      </w:tr>
      <w:tr w:rsidR="00086F83" w:rsidRPr="00436F0C" w14:paraId="0133C7E4" w14:textId="77777777" w:rsidTr="00A72C42">
        <w:trPr>
          <w:trHeight w:val="384"/>
          <w:tblHeader/>
          <w:jc w:val="center"/>
        </w:trPr>
        <w:tc>
          <w:tcPr>
            <w:tcW w:w="626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67CFD46" w14:textId="77777777" w:rsidR="00086F83" w:rsidRPr="00436F0C" w:rsidRDefault="00086F83" w:rsidP="00A72C42">
            <w:pPr>
              <w:jc w:val="center"/>
              <w:rPr>
                <w:rFonts w:ascii="Tahoma" w:hAnsi="Tahoma" w:cs="Tahoma"/>
                <w:color w:val="FFFFFF" w:themeColor="background1"/>
                <w:sz w:val="18"/>
                <w:szCs w:val="18"/>
                <w:lang w:eastAsia="es-BO"/>
              </w:rPr>
            </w:pPr>
            <w:r w:rsidRPr="00436F0C">
              <w:rPr>
                <w:rFonts w:ascii="Tahoma" w:hAnsi="Tahoma" w:cs="Tahoma"/>
                <w:b/>
                <w:bCs/>
                <w:color w:val="FFFFFF" w:themeColor="background1"/>
                <w:sz w:val="18"/>
                <w:szCs w:val="18"/>
                <w:lang w:eastAsia="es-BO"/>
              </w:rPr>
              <w:t>TIEMPO DE ENTREGA Y MEDIDAS ADICIONALES DE SEGURIDAD</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0D2FEF" w14:textId="77777777" w:rsidR="00086F83" w:rsidRPr="00436F0C" w:rsidRDefault="00086F83" w:rsidP="00A72C42">
            <w:pPr>
              <w:jc w:val="center"/>
              <w:rPr>
                <w:rFonts w:ascii="Tahoma" w:hAnsi="Tahoma" w:cs="Tahoma"/>
                <w:b/>
                <w:bCs/>
                <w:color w:val="FFFFFF" w:themeColor="background1"/>
                <w:sz w:val="18"/>
                <w:szCs w:val="18"/>
                <w:lang w:eastAsia="es-BO"/>
              </w:rPr>
            </w:pPr>
            <w:r w:rsidRPr="00436F0C">
              <w:rPr>
                <w:rFonts w:ascii="Tahoma" w:hAnsi="Tahoma" w:cs="Tahoma"/>
                <w:b/>
                <w:bCs/>
                <w:color w:val="FFFFFF" w:themeColor="background1"/>
                <w:sz w:val="18"/>
                <w:szCs w:val="18"/>
                <w:lang w:val="en-GB" w:eastAsia="es-BO"/>
              </w:rPr>
              <w:t>CONDICIÓN</w:t>
            </w:r>
          </w:p>
        </w:tc>
        <w:tc>
          <w:tcPr>
            <w:tcW w:w="240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8F4C4EF" w14:textId="77777777" w:rsidR="00086F83" w:rsidRPr="00436F0C" w:rsidRDefault="00086F83" w:rsidP="00A72C42">
            <w:pPr>
              <w:jc w:val="center"/>
              <w:rPr>
                <w:rFonts w:ascii="Tahoma" w:hAnsi="Tahoma" w:cs="Tahoma"/>
                <w:color w:val="FFFFFF" w:themeColor="background1"/>
                <w:sz w:val="18"/>
                <w:szCs w:val="18"/>
                <w:lang w:eastAsia="es-BO"/>
              </w:rPr>
            </w:pPr>
            <w:r w:rsidRPr="00436F0C">
              <w:rPr>
                <w:rFonts w:ascii="Tahoma" w:hAnsi="Tahoma" w:cs="Tahoma"/>
                <w:b/>
                <w:bCs/>
                <w:color w:val="FFFFFF" w:themeColor="background1"/>
                <w:sz w:val="18"/>
                <w:szCs w:val="18"/>
                <w:lang w:eastAsia="es-BO"/>
              </w:rPr>
              <w:t>(Llenado Obligatorio)</w:t>
            </w:r>
            <w:r w:rsidRPr="00436F0C">
              <w:rPr>
                <w:rFonts w:ascii="Tahoma" w:hAnsi="Tahoma" w:cs="Tahoma"/>
                <w:color w:val="FFFFFF" w:themeColor="background1"/>
                <w:sz w:val="18"/>
                <w:szCs w:val="18"/>
                <w:lang w:val="en-GB" w:eastAsia="es-BO"/>
              </w:rPr>
              <w:t> </w:t>
            </w:r>
          </w:p>
        </w:tc>
      </w:tr>
      <w:tr w:rsidR="00086F83" w:rsidRPr="00436F0C" w14:paraId="6517A6EA" w14:textId="77777777" w:rsidTr="00A72C42">
        <w:trPr>
          <w:trHeight w:val="46"/>
          <w:tblHeader/>
          <w:jc w:val="center"/>
        </w:trPr>
        <w:tc>
          <w:tcPr>
            <w:tcW w:w="802"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A8818BF" w14:textId="77777777" w:rsidR="00086F83" w:rsidRPr="00436F0C" w:rsidRDefault="00086F83" w:rsidP="00A72C42">
            <w:pPr>
              <w:jc w:val="center"/>
              <w:rPr>
                <w:rFonts w:ascii="Tahoma" w:hAnsi="Tahoma" w:cs="Tahoma"/>
                <w:b/>
                <w:bCs/>
                <w:color w:val="FFFFFF" w:themeColor="background1"/>
                <w:sz w:val="18"/>
                <w:szCs w:val="18"/>
                <w:lang w:eastAsia="es-BO"/>
              </w:rPr>
            </w:pPr>
            <w:r w:rsidRPr="00436F0C">
              <w:rPr>
                <w:rFonts w:ascii="Tahoma" w:hAnsi="Tahoma" w:cs="Tahoma"/>
                <w:b/>
                <w:bCs/>
                <w:color w:val="FFFFFF" w:themeColor="background1"/>
                <w:sz w:val="18"/>
                <w:szCs w:val="18"/>
                <w:lang w:eastAsia="es-BO"/>
              </w:rPr>
              <w:t>No</w:t>
            </w:r>
          </w:p>
        </w:tc>
        <w:tc>
          <w:tcPr>
            <w:tcW w:w="5458"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22A2398" w14:textId="77777777" w:rsidR="00086F83" w:rsidRPr="00436F0C" w:rsidRDefault="00086F83" w:rsidP="00A72C42">
            <w:pPr>
              <w:jc w:val="center"/>
              <w:rPr>
                <w:rFonts w:ascii="Tahoma" w:hAnsi="Tahoma" w:cs="Tahoma"/>
                <w:b/>
                <w:color w:val="FFFFFF" w:themeColor="background1"/>
                <w:sz w:val="18"/>
                <w:szCs w:val="18"/>
                <w:lang w:eastAsia="es-BO"/>
              </w:rPr>
            </w:pPr>
            <w:r w:rsidRPr="00436F0C">
              <w:rPr>
                <w:rFonts w:ascii="Tahoma" w:hAnsi="Tahoma" w:cs="Tahoma"/>
                <w:b/>
                <w:color w:val="FFFFFF" w:themeColor="background1"/>
                <w:sz w:val="18"/>
                <w:szCs w:val="18"/>
                <w:lang w:eastAsia="es-BO"/>
              </w:rPr>
              <w:t>DESCRIPCIÓN</w:t>
            </w:r>
          </w:p>
        </w:tc>
        <w:tc>
          <w:tcPr>
            <w:tcW w:w="127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5A432BE" w14:textId="77777777" w:rsidR="00086F83" w:rsidRPr="00436F0C" w:rsidRDefault="00086F83" w:rsidP="00A72C42">
            <w:pPr>
              <w:jc w:val="center"/>
              <w:rPr>
                <w:rFonts w:ascii="Tahoma" w:hAnsi="Tahoma" w:cs="Tahoma"/>
                <w:b/>
                <w:bCs/>
                <w:color w:val="FFFFFF" w:themeColor="background1"/>
                <w:sz w:val="13"/>
                <w:szCs w:val="10"/>
                <w:lang w:eastAsia="es-BO"/>
              </w:rPr>
            </w:pPr>
            <w:r w:rsidRPr="00436F0C">
              <w:rPr>
                <w:rFonts w:ascii="Tahoma" w:hAnsi="Tahoma" w:cs="Tahoma"/>
                <w:b/>
                <w:bCs/>
                <w:color w:val="FFFFFF" w:themeColor="background1"/>
                <w:sz w:val="13"/>
                <w:szCs w:val="10"/>
                <w:lang w:val="en-GB" w:eastAsia="es-BO"/>
              </w:rPr>
              <w:t>CALIFICABLE</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73B8987" w14:textId="77777777" w:rsidR="00086F83" w:rsidRPr="00436F0C" w:rsidRDefault="00086F83" w:rsidP="00A72C42">
            <w:pPr>
              <w:jc w:val="center"/>
              <w:rPr>
                <w:rFonts w:ascii="Tahoma" w:hAnsi="Tahoma" w:cs="Tahoma"/>
                <w:b/>
                <w:bCs/>
                <w:color w:val="FFFFFF" w:themeColor="background1"/>
                <w:sz w:val="13"/>
                <w:szCs w:val="10"/>
                <w:lang w:eastAsia="es-BO"/>
              </w:rPr>
            </w:pPr>
            <w:r w:rsidRPr="00436F0C">
              <w:rPr>
                <w:rFonts w:ascii="Tahoma" w:hAnsi="Tahoma" w:cs="Tahoma"/>
                <w:b/>
                <w:bCs/>
                <w:color w:val="FFFFFF" w:themeColor="background1"/>
                <w:sz w:val="13"/>
                <w:szCs w:val="10"/>
                <w:lang w:val="en-GB" w:eastAsia="es-BO"/>
              </w:rPr>
              <w:t>CALIFICABLE</w:t>
            </w:r>
          </w:p>
        </w:tc>
        <w:tc>
          <w:tcPr>
            <w:tcW w:w="1275"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217C61B" w14:textId="77777777" w:rsidR="00086F83" w:rsidRPr="00436F0C" w:rsidRDefault="00086F83" w:rsidP="00A72C42">
            <w:pPr>
              <w:jc w:val="center"/>
              <w:rPr>
                <w:rFonts w:ascii="Tahoma" w:hAnsi="Tahoma" w:cs="Tahoma"/>
                <w:b/>
                <w:bCs/>
                <w:color w:val="FFFFFF" w:themeColor="background1"/>
                <w:sz w:val="13"/>
                <w:szCs w:val="10"/>
                <w:lang w:eastAsia="es-BO"/>
              </w:rPr>
            </w:pPr>
            <w:r w:rsidRPr="00436F0C">
              <w:rPr>
                <w:rFonts w:ascii="Tahoma" w:hAnsi="Tahoma" w:cs="Tahoma"/>
                <w:b/>
                <w:bCs/>
                <w:color w:val="FFFFFF" w:themeColor="background1"/>
                <w:sz w:val="13"/>
                <w:szCs w:val="10"/>
                <w:lang w:val="en-GB" w:eastAsia="es-BO"/>
              </w:rPr>
              <w:t>DOCUMENTO, PÁGINA, REFERENCIA</w:t>
            </w:r>
          </w:p>
        </w:tc>
      </w:tr>
      <w:tr w:rsidR="00086F83" w:rsidRPr="00436F0C" w14:paraId="0FDC9D67" w14:textId="77777777" w:rsidTr="00A72C42">
        <w:trPr>
          <w:trHeight w:val="77"/>
          <w:tblHeader/>
          <w:jc w:val="center"/>
        </w:trPr>
        <w:tc>
          <w:tcPr>
            <w:tcW w:w="802" w:type="dxa"/>
            <w:vMerge/>
            <w:tcBorders>
              <w:top w:val="single" w:sz="4" w:space="0" w:color="FFFFFF"/>
              <w:left w:val="single" w:sz="4" w:space="0" w:color="004990"/>
              <w:bottom w:val="single" w:sz="4" w:space="0" w:color="FFFFFF"/>
              <w:right w:val="single" w:sz="4" w:space="0" w:color="FFFFFF"/>
            </w:tcBorders>
            <w:vAlign w:val="center"/>
          </w:tcPr>
          <w:p w14:paraId="576B462F" w14:textId="77777777" w:rsidR="00086F83" w:rsidRPr="00436F0C" w:rsidRDefault="00086F83" w:rsidP="00A72C42">
            <w:pPr>
              <w:jc w:val="center"/>
              <w:rPr>
                <w:rFonts w:ascii="Tahoma" w:hAnsi="Tahoma" w:cs="Tahoma"/>
                <w:b/>
                <w:bCs/>
                <w:color w:val="365F91"/>
                <w:sz w:val="18"/>
                <w:szCs w:val="18"/>
                <w:lang w:eastAsia="es-BO"/>
              </w:rPr>
            </w:pPr>
          </w:p>
        </w:tc>
        <w:tc>
          <w:tcPr>
            <w:tcW w:w="5458"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9706E7D" w14:textId="77777777" w:rsidR="00086F83" w:rsidRPr="00436F0C" w:rsidRDefault="00086F83" w:rsidP="00A72C42">
            <w:pPr>
              <w:jc w:val="center"/>
              <w:rPr>
                <w:rFonts w:ascii="Tahoma" w:hAnsi="Tahoma" w:cs="Tahoma"/>
                <w:b/>
                <w:bCs/>
                <w:color w:val="365F91"/>
                <w:sz w:val="18"/>
                <w:szCs w:val="18"/>
                <w:lang w:eastAsia="es-BO"/>
              </w:rPr>
            </w:pPr>
          </w:p>
        </w:tc>
        <w:tc>
          <w:tcPr>
            <w:tcW w:w="127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94B7D16" w14:textId="77777777" w:rsidR="00086F83" w:rsidRPr="00436F0C" w:rsidRDefault="00086F83" w:rsidP="00A72C42">
            <w:pPr>
              <w:jc w:val="center"/>
              <w:rPr>
                <w:rFonts w:ascii="Tahoma" w:hAnsi="Tahoma" w:cs="Tahoma"/>
                <w:b/>
                <w:bCs/>
                <w:color w:val="365F91"/>
                <w:sz w:val="11"/>
                <w:szCs w:val="18"/>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00AA05D" w14:textId="77777777" w:rsidR="00086F83" w:rsidRPr="00436F0C" w:rsidRDefault="00086F83" w:rsidP="00A72C42">
            <w:pPr>
              <w:jc w:val="center"/>
              <w:rPr>
                <w:rFonts w:ascii="Tahoma" w:hAnsi="Tahoma" w:cs="Tahoma"/>
                <w:b/>
                <w:color w:val="FFFFFF" w:themeColor="background1"/>
                <w:sz w:val="13"/>
                <w:szCs w:val="12"/>
                <w:lang w:eastAsia="es-BO"/>
              </w:rPr>
            </w:pPr>
            <w:r w:rsidRPr="00436F0C">
              <w:rPr>
                <w:rFonts w:ascii="Tahoma" w:hAnsi="Tahoma" w:cs="Tahoma"/>
                <w:b/>
                <w:color w:val="FFFFFF" w:themeColor="background1"/>
                <w:sz w:val="13"/>
                <w:szCs w:val="12"/>
                <w:lang w:eastAsia="es-BO"/>
              </w:rPr>
              <w:t>Cumple / No cumple</w:t>
            </w:r>
          </w:p>
        </w:tc>
        <w:tc>
          <w:tcPr>
            <w:tcW w:w="1275" w:type="dxa"/>
            <w:vMerge/>
            <w:tcBorders>
              <w:top w:val="single" w:sz="4" w:space="0" w:color="FFFFFF"/>
              <w:left w:val="single" w:sz="4" w:space="0" w:color="FFFFFF"/>
            </w:tcBorders>
            <w:shd w:val="clear" w:color="auto" w:fill="auto"/>
            <w:vAlign w:val="center"/>
          </w:tcPr>
          <w:p w14:paraId="12B6F4DE" w14:textId="77777777" w:rsidR="00086F83" w:rsidRPr="00436F0C" w:rsidRDefault="00086F83" w:rsidP="00A72C42">
            <w:pPr>
              <w:jc w:val="center"/>
              <w:rPr>
                <w:rFonts w:ascii="Tahoma" w:hAnsi="Tahoma" w:cs="Tahoma"/>
                <w:b/>
                <w:bCs/>
                <w:color w:val="365F91"/>
                <w:sz w:val="18"/>
                <w:szCs w:val="18"/>
                <w:lang w:eastAsia="es-BO"/>
              </w:rPr>
            </w:pPr>
          </w:p>
        </w:tc>
      </w:tr>
      <w:tr w:rsidR="00086F83" w:rsidRPr="00436F0C" w14:paraId="5AB38794" w14:textId="77777777" w:rsidTr="00A72C42">
        <w:trPr>
          <w:trHeight w:val="5519"/>
          <w:jc w:val="center"/>
        </w:trPr>
        <w:tc>
          <w:tcPr>
            <w:tcW w:w="802" w:type="dxa"/>
            <w:tcBorders>
              <w:top w:val="single" w:sz="4" w:space="0" w:color="auto"/>
            </w:tcBorders>
            <w:vAlign w:val="center"/>
          </w:tcPr>
          <w:p w14:paraId="1D8F271A" w14:textId="77777777" w:rsidR="00086F83" w:rsidRPr="00436F0C" w:rsidRDefault="00086F83" w:rsidP="00A72C42">
            <w:pPr>
              <w:jc w:val="center"/>
              <w:rPr>
                <w:color w:val="365F91"/>
              </w:rPr>
            </w:pPr>
            <w:r>
              <w:rPr>
                <w:color w:val="365F91"/>
              </w:rPr>
              <w:t>1</w:t>
            </w:r>
          </w:p>
        </w:tc>
        <w:tc>
          <w:tcPr>
            <w:tcW w:w="5458" w:type="dxa"/>
            <w:tcBorders>
              <w:top w:val="single" w:sz="4" w:space="0" w:color="auto"/>
            </w:tcBorders>
            <w:shd w:val="clear" w:color="auto" w:fill="auto"/>
            <w:vAlign w:val="center"/>
          </w:tcPr>
          <w:p w14:paraId="17DBCA25" w14:textId="77777777" w:rsidR="00086F83" w:rsidRPr="00436F0C" w:rsidRDefault="00086F83" w:rsidP="00A72C42">
            <w:pPr>
              <w:jc w:val="both"/>
              <w:rPr>
                <w:rFonts w:ascii="Tahoma" w:hAnsi="Tahoma" w:cs="Tahoma"/>
                <w:b/>
                <w:color w:val="365F91"/>
                <w:sz w:val="18"/>
                <w:u w:val="single"/>
              </w:rPr>
            </w:pPr>
            <w:r w:rsidRPr="00436F0C">
              <w:rPr>
                <w:rFonts w:ascii="Tahoma" w:hAnsi="Tahoma" w:cs="Tahoma"/>
                <w:b/>
                <w:color w:val="365F91"/>
                <w:sz w:val="18"/>
                <w:u w:val="single"/>
              </w:rPr>
              <w:t>Medidas adicionales de Seguridad</w:t>
            </w:r>
          </w:p>
          <w:p w14:paraId="65E69BAC" w14:textId="77777777" w:rsidR="00086F83" w:rsidRDefault="00086F83" w:rsidP="00A72C42">
            <w:pPr>
              <w:jc w:val="both"/>
              <w:rPr>
                <w:rFonts w:ascii="Tahoma" w:hAnsi="Tahoma" w:cs="Tahoma"/>
                <w:color w:val="365F91"/>
                <w:sz w:val="18"/>
              </w:rPr>
            </w:pPr>
            <w:r w:rsidRPr="00436F0C">
              <w:rPr>
                <w:rFonts w:ascii="Tahoma" w:hAnsi="Tahoma" w:cs="Tahoma"/>
                <w:color w:val="365F91"/>
                <w:sz w:val="18"/>
              </w:rPr>
              <w:t xml:space="preserve">El proponente deberá presentar medidas de seguridad adicionales al </w:t>
            </w:r>
            <w:proofErr w:type="spellStart"/>
            <w:r w:rsidRPr="00436F0C">
              <w:rPr>
                <w:rFonts w:ascii="Tahoma" w:hAnsi="Tahoma" w:cs="Tahoma"/>
                <w:color w:val="365F91"/>
                <w:sz w:val="18"/>
              </w:rPr>
              <w:t>scratch</w:t>
            </w:r>
            <w:proofErr w:type="spellEnd"/>
            <w:r w:rsidRPr="00436F0C">
              <w:rPr>
                <w:rFonts w:ascii="Tahoma" w:hAnsi="Tahoma" w:cs="Tahoma"/>
                <w:color w:val="365F91"/>
                <w:sz w:val="18"/>
              </w:rPr>
              <w:t xml:space="preserve"> homologado </w:t>
            </w:r>
            <w:r>
              <w:rPr>
                <w:rFonts w:ascii="Tahoma" w:hAnsi="Tahoma" w:cs="Tahoma"/>
                <w:color w:val="365F91"/>
                <w:sz w:val="18"/>
              </w:rPr>
              <w:t>como ser</w:t>
            </w:r>
            <w:r w:rsidRPr="00436F0C">
              <w:rPr>
                <w:rFonts w:ascii="Tahoma" w:hAnsi="Tahoma" w:cs="Tahoma"/>
                <w:color w:val="365F91"/>
                <w:sz w:val="18"/>
              </w:rPr>
              <w:t xml:space="preserve">: </w:t>
            </w:r>
          </w:p>
          <w:p w14:paraId="5AEEF218" w14:textId="77777777" w:rsidR="00086F83" w:rsidRDefault="00086F83" w:rsidP="00A72C42">
            <w:pPr>
              <w:pStyle w:val="Prrafodelista"/>
              <w:jc w:val="both"/>
            </w:pPr>
          </w:p>
          <w:p w14:paraId="1BCA700B" w14:textId="77777777" w:rsidR="00086F83" w:rsidRDefault="00086F83" w:rsidP="00086F83">
            <w:pPr>
              <w:pStyle w:val="Prrafodelista"/>
              <w:numPr>
                <w:ilvl w:val="0"/>
                <w:numId w:val="89"/>
              </w:numPr>
              <w:jc w:val="both"/>
              <w:rPr>
                <w:rFonts w:ascii="Tahoma" w:hAnsi="Tahoma" w:cs="Tahoma"/>
                <w:color w:val="365F91"/>
                <w:sz w:val="18"/>
              </w:rPr>
            </w:pPr>
            <w:r w:rsidRPr="00E35A66">
              <w:rPr>
                <w:rFonts w:ascii="Tahoma" w:hAnsi="Tahoma" w:cs="Tahoma"/>
                <w:color w:val="365F91"/>
                <w:sz w:val="18"/>
              </w:rPr>
              <w:t>M</w:t>
            </w:r>
            <w:r>
              <w:rPr>
                <w:rFonts w:ascii="Tahoma" w:hAnsi="Tahoma" w:cs="Tahoma"/>
                <w:color w:val="365F91"/>
                <w:sz w:val="18"/>
              </w:rPr>
              <w:t>arca de agua,</w:t>
            </w:r>
          </w:p>
          <w:p w14:paraId="403909FF" w14:textId="77777777" w:rsidR="00086F83" w:rsidRPr="0001644D" w:rsidRDefault="00086F83" w:rsidP="00086F83">
            <w:pPr>
              <w:pStyle w:val="Prrafodelista"/>
              <w:numPr>
                <w:ilvl w:val="0"/>
                <w:numId w:val="89"/>
              </w:numPr>
              <w:jc w:val="both"/>
              <w:rPr>
                <w:rFonts w:ascii="Tahoma" w:hAnsi="Tahoma" w:cs="Tahoma"/>
                <w:color w:val="365F91"/>
                <w:sz w:val="18"/>
              </w:rPr>
            </w:pPr>
            <w:r>
              <w:rPr>
                <w:rFonts w:ascii="Tahoma" w:hAnsi="Tahoma" w:cs="Tahoma"/>
                <w:color w:val="365F91"/>
                <w:sz w:val="18"/>
              </w:rPr>
              <w:t>Código Braille (alto relieve),</w:t>
            </w:r>
          </w:p>
          <w:p w14:paraId="674157B9" w14:textId="77777777" w:rsidR="00086F83" w:rsidRPr="00E35A66" w:rsidRDefault="00086F83" w:rsidP="00086F83">
            <w:pPr>
              <w:pStyle w:val="Prrafodelista"/>
              <w:numPr>
                <w:ilvl w:val="0"/>
                <w:numId w:val="89"/>
              </w:numPr>
              <w:jc w:val="both"/>
              <w:rPr>
                <w:rFonts w:ascii="Tahoma" w:hAnsi="Tahoma" w:cs="Tahoma"/>
                <w:color w:val="365F91"/>
                <w:sz w:val="18"/>
              </w:rPr>
            </w:pPr>
            <w:r w:rsidRPr="00E35A66">
              <w:rPr>
                <w:rFonts w:ascii="Tahoma" w:hAnsi="Tahoma" w:cs="Tahoma"/>
                <w:color w:val="365F91"/>
                <w:sz w:val="18"/>
              </w:rPr>
              <w:t>H</w:t>
            </w:r>
            <w:r>
              <w:rPr>
                <w:rFonts w:ascii="Tahoma" w:hAnsi="Tahoma" w:cs="Tahoma"/>
                <w:color w:val="365F91"/>
                <w:sz w:val="18"/>
              </w:rPr>
              <w:t>ilo de seguridad,</w:t>
            </w:r>
          </w:p>
          <w:p w14:paraId="50CF371D" w14:textId="77777777" w:rsidR="00086F83" w:rsidRPr="00E35A66" w:rsidRDefault="00086F83" w:rsidP="00086F83">
            <w:pPr>
              <w:pStyle w:val="Prrafodelista"/>
              <w:numPr>
                <w:ilvl w:val="0"/>
                <w:numId w:val="89"/>
              </w:numPr>
              <w:jc w:val="both"/>
              <w:rPr>
                <w:rFonts w:ascii="Tahoma" w:hAnsi="Tahoma" w:cs="Tahoma"/>
                <w:color w:val="365F91"/>
                <w:sz w:val="18"/>
              </w:rPr>
            </w:pPr>
            <w:r w:rsidRPr="00E35A66">
              <w:rPr>
                <w:rFonts w:ascii="Tahoma" w:hAnsi="Tahoma" w:cs="Tahoma"/>
                <w:color w:val="365F91"/>
                <w:sz w:val="18"/>
              </w:rPr>
              <w:t>C</w:t>
            </w:r>
            <w:r>
              <w:rPr>
                <w:rFonts w:ascii="Tahoma" w:hAnsi="Tahoma" w:cs="Tahoma"/>
                <w:color w:val="365F91"/>
                <w:sz w:val="18"/>
              </w:rPr>
              <w:t>ecografía,</w:t>
            </w:r>
          </w:p>
          <w:p w14:paraId="38822462" w14:textId="77777777" w:rsidR="00086F83" w:rsidRPr="00E35A66" w:rsidRDefault="00086F83" w:rsidP="00086F83">
            <w:pPr>
              <w:pStyle w:val="Prrafodelista"/>
              <w:numPr>
                <w:ilvl w:val="0"/>
                <w:numId w:val="89"/>
              </w:numPr>
              <w:jc w:val="both"/>
              <w:rPr>
                <w:rFonts w:ascii="Tahoma" w:hAnsi="Tahoma" w:cs="Tahoma"/>
                <w:color w:val="365F91"/>
                <w:sz w:val="18"/>
              </w:rPr>
            </w:pPr>
            <w:r w:rsidRPr="00E35A66">
              <w:rPr>
                <w:rFonts w:ascii="Tahoma" w:hAnsi="Tahoma" w:cs="Tahoma"/>
                <w:color w:val="365F91"/>
                <w:sz w:val="18"/>
              </w:rPr>
              <w:t>M</w:t>
            </w:r>
            <w:r>
              <w:rPr>
                <w:rFonts w:ascii="Tahoma" w:hAnsi="Tahoma" w:cs="Tahoma"/>
                <w:color w:val="365F91"/>
                <w:sz w:val="18"/>
              </w:rPr>
              <w:t>otivo coincidente,</w:t>
            </w:r>
          </w:p>
          <w:p w14:paraId="73BA9D10" w14:textId="77777777" w:rsidR="00086F83" w:rsidRPr="0001644D" w:rsidRDefault="00086F83" w:rsidP="00086F83">
            <w:pPr>
              <w:pStyle w:val="Prrafodelista"/>
              <w:numPr>
                <w:ilvl w:val="0"/>
                <w:numId w:val="89"/>
              </w:numPr>
              <w:jc w:val="both"/>
              <w:rPr>
                <w:rFonts w:ascii="Tahoma" w:hAnsi="Tahoma" w:cs="Tahoma"/>
                <w:color w:val="365F91"/>
                <w:sz w:val="18"/>
              </w:rPr>
            </w:pPr>
            <w:r w:rsidRPr="0001644D">
              <w:rPr>
                <w:rFonts w:ascii="Tahoma" w:hAnsi="Tahoma" w:cs="Tahoma"/>
                <w:color w:val="365F91"/>
                <w:sz w:val="18"/>
              </w:rPr>
              <w:t>M</w:t>
            </w:r>
            <w:r>
              <w:rPr>
                <w:rFonts w:ascii="Tahoma" w:hAnsi="Tahoma" w:cs="Tahoma"/>
                <w:color w:val="365F91"/>
                <w:sz w:val="18"/>
              </w:rPr>
              <w:t>otivo holográfico,</w:t>
            </w:r>
          </w:p>
          <w:p w14:paraId="59286A5E" w14:textId="77777777" w:rsidR="00086F83" w:rsidRPr="0001644D" w:rsidRDefault="00086F83" w:rsidP="00086F83">
            <w:pPr>
              <w:pStyle w:val="Prrafodelista"/>
              <w:numPr>
                <w:ilvl w:val="0"/>
                <w:numId w:val="89"/>
              </w:numPr>
              <w:jc w:val="both"/>
              <w:rPr>
                <w:rFonts w:ascii="Tahoma" w:hAnsi="Tahoma" w:cs="Tahoma"/>
                <w:color w:val="365F91"/>
                <w:sz w:val="18"/>
              </w:rPr>
            </w:pPr>
            <w:r w:rsidRPr="0001644D">
              <w:rPr>
                <w:rFonts w:ascii="Tahoma" w:hAnsi="Tahoma" w:cs="Tahoma"/>
                <w:color w:val="365F91"/>
                <w:sz w:val="18"/>
              </w:rPr>
              <w:t>P</w:t>
            </w:r>
            <w:r>
              <w:rPr>
                <w:rFonts w:ascii="Tahoma" w:hAnsi="Tahoma" w:cs="Tahoma"/>
                <w:color w:val="365F91"/>
                <w:sz w:val="18"/>
              </w:rPr>
              <w:t>unteado,</w:t>
            </w:r>
          </w:p>
          <w:p w14:paraId="7E858637" w14:textId="77777777" w:rsidR="00086F83" w:rsidRDefault="00086F83" w:rsidP="00086F83">
            <w:pPr>
              <w:pStyle w:val="Prrafodelista"/>
              <w:numPr>
                <w:ilvl w:val="0"/>
                <w:numId w:val="89"/>
              </w:numPr>
              <w:jc w:val="both"/>
              <w:rPr>
                <w:rFonts w:ascii="Tahoma" w:hAnsi="Tahoma" w:cs="Tahoma"/>
                <w:color w:val="365F91"/>
                <w:sz w:val="18"/>
              </w:rPr>
            </w:pPr>
            <w:r w:rsidRPr="0001644D">
              <w:rPr>
                <w:rFonts w:ascii="Tahoma" w:hAnsi="Tahoma" w:cs="Tahoma"/>
                <w:color w:val="365F91"/>
                <w:sz w:val="18"/>
              </w:rPr>
              <w:t>T</w:t>
            </w:r>
            <w:r>
              <w:rPr>
                <w:rFonts w:ascii="Tahoma" w:hAnsi="Tahoma" w:cs="Tahoma"/>
                <w:color w:val="365F91"/>
                <w:sz w:val="18"/>
              </w:rPr>
              <w:t>inta ultravioleta,</w:t>
            </w:r>
          </w:p>
          <w:p w14:paraId="637AE5AA" w14:textId="77777777" w:rsidR="00086F83" w:rsidRPr="0001644D" w:rsidRDefault="00086F83" w:rsidP="00086F83">
            <w:pPr>
              <w:pStyle w:val="Prrafodelista"/>
              <w:numPr>
                <w:ilvl w:val="0"/>
                <w:numId w:val="89"/>
              </w:numPr>
              <w:jc w:val="both"/>
              <w:rPr>
                <w:rFonts w:ascii="Tahoma" w:hAnsi="Tahoma" w:cs="Tahoma"/>
                <w:color w:val="365F91"/>
                <w:sz w:val="18"/>
              </w:rPr>
            </w:pPr>
            <w:r>
              <w:rPr>
                <w:rFonts w:ascii="Tahoma" w:hAnsi="Tahoma" w:cs="Tahoma"/>
                <w:color w:val="365F91"/>
                <w:sz w:val="18"/>
              </w:rPr>
              <w:t>Barniz de protección a impresión numérica variable,</w:t>
            </w:r>
          </w:p>
          <w:p w14:paraId="7CC983FE" w14:textId="77777777" w:rsidR="00086F83" w:rsidRDefault="00086F83" w:rsidP="00A72C42">
            <w:pPr>
              <w:jc w:val="both"/>
            </w:pPr>
          </w:p>
          <w:p w14:paraId="59D9B44A" w14:textId="77777777" w:rsidR="00086F83" w:rsidRPr="00E35A66" w:rsidRDefault="00086F83" w:rsidP="00A72C42">
            <w:pPr>
              <w:jc w:val="both"/>
              <w:rPr>
                <w:rFonts w:ascii="Tahoma" w:hAnsi="Tahoma" w:cs="Tahoma"/>
                <w:color w:val="365F91"/>
                <w:sz w:val="18"/>
              </w:rPr>
            </w:pPr>
            <w:r>
              <w:rPr>
                <w:rFonts w:ascii="Tahoma" w:hAnsi="Tahoma" w:cs="Tahoma"/>
                <w:color w:val="365F91"/>
                <w:sz w:val="18"/>
              </w:rPr>
              <w:t>U</w:t>
            </w:r>
            <w:r w:rsidRPr="00E35A66">
              <w:rPr>
                <w:rFonts w:ascii="Tahoma" w:hAnsi="Tahoma" w:cs="Tahoma"/>
                <w:color w:val="365F91"/>
                <w:sz w:val="18"/>
              </w:rPr>
              <w:t xml:space="preserve"> otras medidas que proponga el proveedor.</w:t>
            </w:r>
          </w:p>
          <w:p w14:paraId="0FE64EE1" w14:textId="77777777" w:rsidR="00086F83" w:rsidRPr="00436F0C" w:rsidRDefault="00086F83" w:rsidP="00A72C42">
            <w:pPr>
              <w:jc w:val="both"/>
              <w:rPr>
                <w:rFonts w:ascii="Tahoma" w:hAnsi="Tahoma" w:cs="Tahoma"/>
                <w:color w:val="365F91"/>
                <w:sz w:val="18"/>
              </w:rPr>
            </w:pPr>
          </w:p>
          <w:p w14:paraId="116CD8F8" w14:textId="77777777" w:rsidR="00086F83" w:rsidRPr="00436F0C" w:rsidRDefault="00086F83" w:rsidP="00A72C42">
            <w:pPr>
              <w:jc w:val="both"/>
              <w:rPr>
                <w:rFonts w:ascii="Tahoma" w:hAnsi="Tahoma" w:cs="Tahoma"/>
                <w:color w:val="365F91"/>
                <w:sz w:val="18"/>
              </w:rPr>
            </w:pPr>
            <w:r w:rsidRPr="00436F0C">
              <w:rPr>
                <w:rFonts w:ascii="Tahoma" w:hAnsi="Tahoma" w:cs="Tahoma"/>
                <w:color w:val="365F91"/>
                <w:sz w:val="18"/>
              </w:rPr>
              <w:t xml:space="preserve">Nota: El proveedor </w:t>
            </w:r>
            <w:r>
              <w:rPr>
                <w:rFonts w:ascii="Tahoma" w:hAnsi="Tahoma" w:cs="Tahoma"/>
                <w:color w:val="365F91"/>
                <w:sz w:val="18"/>
              </w:rPr>
              <w:t xml:space="preserve">que </w:t>
            </w:r>
            <w:r w:rsidRPr="00436F0C">
              <w:rPr>
                <w:rFonts w:ascii="Tahoma" w:hAnsi="Tahoma" w:cs="Tahoma"/>
                <w:color w:val="365F91"/>
                <w:sz w:val="18"/>
              </w:rPr>
              <w:t>ofrezca medidas de seguridad adicionales a las ya homologadas deberá adjuntar en su propuesta técnica al menos 5 ejemplares de tarjetas con las mencionadas medidas de seguridad</w:t>
            </w:r>
            <w:r>
              <w:rPr>
                <w:rFonts w:ascii="Tahoma" w:hAnsi="Tahoma" w:cs="Tahoma"/>
                <w:color w:val="365F91"/>
                <w:sz w:val="18"/>
              </w:rPr>
              <w:t xml:space="preserve">, que podrán </w:t>
            </w:r>
            <w:r w:rsidRPr="00436F0C">
              <w:rPr>
                <w:rFonts w:ascii="Tahoma" w:hAnsi="Tahoma" w:cs="Tahoma"/>
                <w:color w:val="365F91"/>
                <w:sz w:val="18"/>
              </w:rPr>
              <w:t xml:space="preserve">ser sujetas a pruebas </w:t>
            </w:r>
            <w:r>
              <w:rPr>
                <w:rFonts w:ascii="Tahoma" w:hAnsi="Tahoma" w:cs="Tahoma"/>
                <w:color w:val="365F91"/>
                <w:sz w:val="18"/>
              </w:rPr>
              <w:t>de validación.</w:t>
            </w:r>
          </w:p>
          <w:p w14:paraId="17CC63A9" w14:textId="77777777" w:rsidR="00086F83" w:rsidRPr="00AC387A" w:rsidRDefault="00086F83" w:rsidP="00A72C42">
            <w:pPr>
              <w:jc w:val="both"/>
              <w:rPr>
                <w:rFonts w:ascii="Tahoma" w:hAnsi="Tahoma" w:cs="Tahoma"/>
                <w:color w:val="365F91"/>
                <w:sz w:val="8"/>
              </w:rPr>
            </w:pPr>
          </w:p>
          <w:p w14:paraId="1717FB67" w14:textId="77777777" w:rsidR="00086F83" w:rsidRPr="00436F0C" w:rsidRDefault="00086F83" w:rsidP="00A72C42">
            <w:pPr>
              <w:jc w:val="both"/>
              <w:rPr>
                <w:rFonts w:ascii="Tahoma" w:hAnsi="Tahoma" w:cs="Tahoma"/>
                <w:b/>
                <w:i/>
                <w:color w:val="365F91"/>
                <w:sz w:val="18"/>
              </w:rPr>
            </w:pPr>
            <w:r w:rsidRPr="00436F0C">
              <w:rPr>
                <w:rFonts w:ascii="Tahoma" w:hAnsi="Tahoma" w:cs="Tahoma"/>
                <w:color w:val="365F91"/>
                <w:sz w:val="18"/>
              </w:rPr>
              <w:t>Se brindar</w:t>
            </w:r>
            <w:r>
              <w:rPr>
                <w:rFonts w:ascii="Tahoma" w:hAnsi="Tahoma" w:cs="Tahoma"/>
                <w:color w:val="365F91"/>
                <w:sz w:val="18"/>
              </w:rPr>
              <w:t>á</w:t>
            </w:r>
            <w:r w:rsidRPr="00436F0C">
              <w:rPr>
                <w:rFonts w:ascii="Tahoma" w:hAnsi="Tahoma" w:cs="Tahoma"/>
                <w:color w:val="365F91"/>
                <w:sz w:val="18"/>
              </w:rPr>
              <w:t xml:space="preserve"> mayor puntaje a quien presente mayor Número de medidas de seguridad adicionales.</w:t>
            </w:r>
          </w:p>
        </w:tc>
        <w:tc>
          <w:tcPr>
            <w:tcW w:w="1276" w:type="dxa"/>
            <w:tcBorders>
              <w:top w:val="single" w:sz="4" w:space="0" w:color="auto"/>
            </w:tcBorders>
            <w:shd w:val="clear" w:color="auto" w:fill="auto"/>
            <w:vAlign w:val="center"/>
          </w:tcPr>
          <w:p w14:paraId="0E1449F4" w14:textId="77777777" w:rsidR="00086F83" w:rsidRPr="00436F0C" w:rsidRDefault="00086F83" w:rsidP="00A72C42">
            <w:pPr>
              <w:jc w:val="center"/>
              <w:rPr>
                <w:rFonts w:ascii="Tahoma" w:hAnsi="Tahoma" w:cs="Tahoma"/>
                <w:color w:val="365F91"/>
                <w:sz w:val="18"/>
                <w:szCs w:val="18"/>
              </w:rPr>
            </w:pPr>
            <w:r w:rsidRPr="00436F0C">
              <w:rPr>
                <w:rFonts w:ascii="Tahoma" w:hAnsi="Tahoma" w:cs="Tahoma"/>
                <w:color w:val="365F91"/>
                <w:sz w:val="18"/>
                <w:szCs w:val="18"/>
              </w:rPr>
              <w:fldChar w:fldCharType="begin">
                <w:ffData>
                  <w:name w:val="Casilla1"/>
                  <w:enabled/>
                  <w:calcOnExit w:val="0"/>
                  <w:checkBox>
                    <w:sizeAuto/>
                    <w:default w:val="1"/>
                  </w:checkBox>
                </w:ffData>
              </w:fldChar>
            </w:r>
            <w:r w:rsidRPr="00436F0C">
              <w:rPr>
                <w:rFonts w:ascii="Tahoma" w:hAnsi="Tahoma" w:cs="Tahoma"/>
                <w:color w:val="365F91"/>
                <w:sz w:val="18"/>
                <w:szCs w:val="18"/>
              </w:rPr>
              <w:instrText xml:space="preserve"> FORMCHECKBOX </w:instrText>
            </w:r>
            <w:r w:rsidR="00B967ED">
              <w:rPr>
                <w:rFonts w:ascii="Tahoma" w:hAnsi="Tahoma" w:cs="Tahoma"/>
                <w:color w:val="365F91"/>
                <w:sz w:val="18"/>
                <w:szCs w:val="18"/>
              </w:rPr>
            </w:r>
            <w:r w:rsidR="00B967ED">
              <w:rPr>
                <w:rFonts w:ascii="Tahoma" w:hAnsi="Tahoma" w:cs="Tahoma"/>
                <w:color w:val="365F91"/>
                <w:sz w:val="18"/>
                <w:szCs w:val="18"/>
              </w:rPr>
              <w:fldChar w:fldCharType="separate"/>
            </w:r>
            <w:r w:rsidRPr="00436F0C">
              <w:rPr>
                <w:rFonts w:ascii="Tahoma" w:hAnsi="Tahoma" w:cs="Tahoma"/>
                <w:color w:val="365F91"/>
                <w:sz w:val="18"/>
                <w:szCs w:val="18"/>
              </w:rPr>
              <w:fldChar w:fldCharType="end"/>
            </w:r>
          </w:p>
        </w:tc>
        <w:tc>
          <w:tcPr>
            <w:tcW w:w="1134" w:type="dxa"/>
            <w:tcBorders>
              <w:top w:val="single" w:sz="4" w:space="0" w:color="auto"/>
            </w:tcBorders>
            <w:shd w:val="clear" w:color="auto" w:fill="auto"/>
            <w:vAlign w:val="center"/>
          </w:tcPr>
          <w:p w14:paraId="3B65DD93" w14:textId="77777777" w:rsidR="00086F83" w:rsidRPr="00436F0C" w:rsidRDefault="00086F83" w:rsidP="00A72C42">
            <w:pPr>
              <w:jc w:val="center"/>
              <w:rPr>
                <w:rFonts w:ascii="Tahoma" w:hAnsi="Tahoma" w:cs="Tahoma"/>
                <w:color w:val="365F91"/>
                <w:sz w:val="18"/>
                <w:szCs w:val="18"/>
                <w:lang w:eastAsia="es-BO"/>
              </w:rPr>
            </w:pPr>
          </w:p>
        </w:tc>
        <w:tc>
          <w:tcPr>
            <w:tcW w:w="1275" w:type="dxa"/>
            <w:tcBorders>
              <w:top w:val="single" w:sz="4" w:space="0" w:color="auto"/>
            </w:tcBorders>
            <w:shd w:val="clear" w:color="auto" w:fill="auto"/>
            <w:vAlign w:val="center"/>
          </w:tcPr>
          <w:p w14:paraId="4DF21244" w14:textId="77777777" w:rsidR="00086F83" w:rsidRPr="00436F0C" w:rsidRDefault="00086F83" w:rsidP="00A72C42">
            <w:pPr>
              <w:jc w:val="center"/>
              <w:rPr>
                <w:rFonts w:ascii="Tahoma" w:hAnsi="Tahoma" w:cs="Tahoma"/>
                <w:b/>
                <w:bCs/>
                <w:color w:val="365F91"/>
                <w:sz w:val="18"/>
                <w:szCs w:val="18"/>
                <w:lang w:eastAsia="es-BO"/>
              </w:rPr>
            </w:pPr>
          </w:p>
        </w:tc>
      </w:tr>
    </w:tbl>
    <w:p w14:paraId="2C958C9B" w14:textId="77777777" w:rsidR="00086F83" w:rsidRPr="00086F83" w:rsidRDefault="00086F83" w:rsidP="00086F83">
      <w:pPr>
        <w:rPr>
          <w:lang w:val="es-BO" w:eastAsia="en-US"/>
        </w:rPr>
      </w:pPr>
    </w:p>
    <w:p w14:paraId="140122F0" w14:textId="77777777" w:rsidR="001E1FC9" w:rsidRPr="00607EC3" w:rsidRDefault="001E1FC9" w:rsidP="00820ABA">
      <w:pPr>
        <w:pStyle w:val="TITULOS"/>
        <w:numPr>
          <w:ilvl w:val="0"/>
          <w:numId w:val="9"/>
        </w:numPr>
        <w:spacing w:after="0"/>
        <w:ind w:left="426" w:hanging="426"/>
        <w:rPr>
          <w:rFonts w:ascii="Tahoma" w:hAnsi="Tahoma" w:cs="Tahoma"/>
          <w:color w:val="004990"/>
          <w:sz w:val="22"/>
          <w:szCs w:val="22"/>
        </w:rPr>
      </w:pPr>
      <w:r w:rsidRPr="00440A22">
        <w:rPr>
          <w:rFonts w:ascii="Tahoma" w:hAnsi="Tahoma" w:cs="Tahoma"/>
          <w:color w:val="004990"/>
          <w:sz w:val="22"/>
          <w:szCs w:val="22"/>
        </w:rPr>
        <w:t>CUADRO DE CALIFICACIÓN RESUMEN DE CRITERIOS MANDATORIOS</w:t>
      </w:r>
    </w:p>
    <w:p w14:paraId="0AA60B09" w14:textId="77777777" w:rsidR="001E1FC9" w:rsidRDefault="001E1FC9" w:rsidP="001E1FC9">
      <w:pPr>
        <w:pStyle w:val="Continuarlista"/>
        <w:spacing w:before="120" w:after="0"/>
        <w:ind w:left="426"/>
        <w:rPr>
          <w:rFonts w:ascii="Tahoma" w:hAnsi="Tahoma" w:cs="Tahoma"/>
          <w:bCs/>
          <w:color w:val="004990"/>
          <w:sz w:val="22"/>
          <w:szCs w:val="22"/>
        </w:rPr>
      </w:pPr>
      <w:r w:rsidRPr="00607EC3">
        <w:rPr>
          <w:rFonts w:ascii="Tahoma" w:hAnsi="Tahoma" w:cs="Tahoma"/>
          <w:color w:val="004990"/>
          <w:sz w:val="22"/>
          <w:szCs w:val="22"/>
          <w:lang w:val="es-ES_tradnl" w:bidi="en-US"/>
        </w:rPr>
        <w:t>El</w:t>
      </w:r>
      <w:r w:rsidRPr="006B03D2">
        <w:rPr>
          <w:rFonts w:ascii="Tahoma" w:hAnsi="Tahoma" w:cs="Tahoma"/>
          <w:bCs/>
          <w:color w:val="004990"/>
          <w:sz w:val="22"/>
          <w:szCs w:val="22"/>
        </w:rPr>
        <w:t xml:space="preserve"> oferente que no cumpla cualquier punto mandatorio, será eliminado automáticamente del proceso de Calificación Técnica.</w:t>
      </w:r>
    </w:p>
    <w:tbl>
      <w:tblPr>
        <w:tblW w:w="0" w:type="auto"/>
        <w:jc w:val="center"/>
        <w:tblCellMar>
          <w:left w:w="70" w:type="dxa"/>
          <w:right w:w="70" w:type="dxa"/>
        </w:tblCellMar>
        <w:tblLook w:val="04A0" w:firstRow="1" w:lastRow="0" w:firstColumn="1" w:lastColumn="0" w:noHBand="0" w:noVBand="1"/>
      </w:tblPr>
      <w:tblGrid>
        <w:gridCol w:w="481"/>
        <w:gridCol w:w="5234"/>
        <w:gridCol w:w="3154"/>
      </w:tblGrid>
      <w:tr w:rsidR="00086F83" w:rsidRPr="00436F0C" w14:paraId="5D0B8AB8" w14:textId="77777777" w:rsidTr="00A72C42">
        <w:trPr>
          <w:trHeight w:val="409"/>
          <w:jc w:val="center"/>
        </w:trPr>
        <w:tc>
          <w:tcPr>
            <w:tcW w:w="0" w:type="auto"/>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17C7C287" w14:textId="77777777" w:rsidR="00086F83" w:rsidRPr="00436F0C" w:rsidRDefault="00086F83" w:rsidP="00A72C42">
            <w:pPr>
              <w:jc w:val="center"/>
              <w:rPr>
                <w:rFonts w:ascii="Tahoma" w:hAnsi="Tahoma" w:cs="Tahoma"/>
                <w:b/>
                <w:bCs/>
                <w:color w:val="FFFFFF" w:themeColor="background1"/>
                <w:sz w:val="20"/>
                <w:szCs w:val="20"/>
                <w:lang w:val="es-BO" w:eastAsia="es-BO"/>
              </w:rPr>
            </w:pPr>
            <w:r w:rsidRPr="00436F0C">
              <w:rPr>
                <w:rFonts w:ascii="Tahoma" w:hAnsi="Tahoma" w:cs="Tahoma"/>
                <w:b/>
                <w:bCs/>
                <w:color w:val="FFFFFF" w:themeColor="background1"/>
                <w:sz w:val="20"/>
                <w:szCs w:val="20"/>
                <w:lang w:val="es-BO" w:eastAsia="es-BO"/>
              </w:rPr>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657E83A4" w14:textId="77777777" w:rsidR="00086F83" w:rsidRPr="00436F0C" w:rsidRDefault="00086F83" w:rsidP="00A72C42">
            <w:pPr>
              <w:jc w:val="center"/>
              <w:rPr>
                <w:rFonts w:ascii="Tahoma" w:hAnsi="Tahoma" w:cs="Tahoma"/>
                <w:b/>
                <w:bCs/>
                <w:color w:val="FFFFFF" w:themeColor="background1"/>
                <w:sz w:val="20"/>
                <w:szCs w:val="20"/>
                <w:lang w:val="es-BO" w:eastAsia="es-BO"/>
              </w:rPr>
            </w:pPr>
            <w:r w:rsidRPr="00436F0C">
              <w:rPr>
                <w:rFonts w:ascii="Tahoma" w:hAnsi="Tahoma" w:cs="Tahoma"/>
                <w:b/>
                <w:bCs/>
                <w:color w:val="FFFFFF" w:themeColor="background1"/>
                <w:sz w:val="20"/>
                <w:szCs w:val="20"/>
                <w:lang w:val="es-BO" w:eastAsia="es-BO"/>
              </w:rPr>
              <w:t>CRITERIOS MANDATORIOS (POR ITEM)</w:t>
            </w:r>
          </w:p>
        </w:tc>
        <w:tc>
          <w:tcPr>
            <w:tcW w:w="0" w:type="auto"/>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418D192C" w14:textId="77777777" w:rsidR="00086F83" w:rsidRPr="00436F0C" w:rsidRDefault="00086F83" w:rsidP="00A72C42">
            <w:pPr>
              <w:jc w:val="center"/>
              <w:rPr>
                <w:rFonts w:ascii="Tahoma" w:hAnsi="Tahoma" w:cs="Tahoma"/>
                <w:b/>
                <w:bCs/>
                <w:color w:val="FFFFFF" w:themeColor="background1"/>
                <w:sz w:val="20"/>
                <w:szCs w:val="20"/>
                <w:lang w:val="es-BO" w:eastAsia="es-BO"/>
              </w:rPr>
            </w:pPr>
            <w:r w:rsidRPr="00436F0C">
              <w:rPr>
                <w:rFonts w:ascii="Tahoma" w:hAnsi="Tahoma" w:cs="Tahoma"/>
                <w:b/>
                <w:bCs/>
                <w:color w:val="FFFFFF" w:themeColor="background1"/>
                <w:sz w:val="20"/>
                <w:szCs w:val="20"/>
                <w:lang w:val="es-BO" w:eastAsia="es-BO"/>
              </w:rPr>
              <w:t>PONDERACIÓN SOBRE (70%)</w:t>
            </w:r>
          </w:p>
        </w:tc>
      </w:tr>
      <w:tr w:rsidR="00086F83" w:rsidRPr="00436F0C" w14:paraId="1E880527" w14:textId="77777777" w:rsidTr="00A72C42">
        <w:trPr>
          <w:trHeight w:val="70"/>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1ED5979A"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1</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0325B1DC" w14:textId="77777777" w:rsidR="00086F83" w:rsidRPr="00436F0C" w:rsidRDefault="00086F83" w:rsidP="00A72C42">
            <w:pPr>
              <w:rPr>
                <w:rFonts w:ascii="Tahoma" w:hAnsi="Tahoma" w:cs="Tahoma"/>
                <w:color w:val="365F91"/>
                <w:sz w:val="20"/>
                <w:szCs w:val="20"/>
                <w:lang w:val="es-BO" w:eastAsia="es-BO"/>
              </w:rPr>
            </w:pPr>
            <w:r w:rsidRPr="00436F0C">
              <w:rPr>
                <w:rFonts w:ascii="Tahoma" w:hAnsi="Tahoma" w:cs="Tahoma"/>
                <w:color w:val="365F91"/>
                <w:sz w:val="18"/>
              </w:rPr>
              <w:t>Requerimientos técnicos, normas de calidad y seguridad.</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58250044"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7FCA72DB" w14:textId="77777777" w:rsidTr="00A72C42">
        <w:trPr>
          <w:trHeight w:val="86"/>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633A687B"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2</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52C7232E"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Lugar de entrega</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3C9D7626"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01C3D5B0" w14:textId="77777777" w:rsidTr="00A72C42">
        <w:trPr>
          <w:trHeight w:val="104"/>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14A540B6"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3</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22B0310E"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Tarjetas faltantes o falladas.</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5C569CA2"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7E010EC6" w14:textId="77777777" w:rsidTr="00A72C42">
        <w:trPr>
          <w:trHeight w:val="137"/>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50E96474"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4</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24BF93BB"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Pérdidas o Robos.</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64933264"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03E135A7" w14:textId="77777777" w:rsidTr="00A72C42">
        <w:trPr>
          <w:trHeight w:val="154"/>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09A0CA14"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lastRenderedPageBreak/>
              <w:t>5</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78751663"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Incumplimiento de Protocolo destrucción de material inutilizado.</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3EE8CBDA"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529DD225" w14:textId="77777777" w:rsidTr="00A72C42">
        <w:trPr>
          <w:trHeight w:val="173"/>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71D3F7C5"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6</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6BD531EE"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Com</w:t>
            </w:r>
            <w:r>
              <w:rPr>
                <w:rFonts w:ascii="Tahoma" w:hAnsi="Tahoma" w:cs="Tahoma"/>
                <w:color w:val="365F91"/>
                <w:sz w:val="18"/>
              </w:rPr>
              <w:t>u</w:t>
            </w:r>
            <w:r w:rsidRPr="00436F0C">
              <w:rPr>
                <w:rFonts w:ascii="Tahoma" w:hAnsi="Tahoma" w:cs="Tahoma"/>
                <w:color w:val="365F91"/>
                <w:sz w:val="18"/>
              </w:rPr>
              <w:t>nicación y Coordinación</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6CE970EB"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3AE63761" w14:textId="77777777" w:rsidTr="00A72C42">
        <w:trPr>
          <w:trHeight w:val="190"/>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0B93A924"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7</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3ACC796F"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Flexibilidad</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515B695F"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011F629F" w14:textId="77777777" w:rsidTr="00A72C42">
        <w:trPr>
          <w:trHeight w:val="81"/>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2CE76439"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8</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43FCAC55"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 xml:space="preserve">Certificado de </w:t>
            </w:r>
            <w:proofErr w:type="spellStart"/>
            <w:r w:rsidRPr="00436F0C">
              <w:rPr>
                <w:rFonts w:ascii="Tahoma" w:hAnsi="Tahoma" w:cs="Tahoma"/>
                <w:color w:val="365F91"/>
                <w:sz w:val="18"/>
              </w:rPr>
              <w:t>Homologaciòn</w:t>
            </w:r>
            <w:proofErr w:type="spellEnd"/>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4F6C199C"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39B1B0E4" w14:textId="77777777" w:rsidTr="00A72C42">
        <w:trPr>
          <w:trHeight w:val="254"/>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2C172549" w14:textId="77777777" w:rsidR="00086F83" w:rsidRPr="00436F0C" w:rsidRDefault="00086F83" w:rsidP="00A72C42">
            <w:pPr>
              <w:jc w:val="center"/>
              <w:rPr>
                <w:rFonts w:ascii="Tahoma" w:hAnsi="Tahoma" w:cs="Tahoma"/>
                <w:color w:val="365F91"/>
                <w:sz w:val="18"/>
                <w:szCs w:val="18"/>
                <w:lang w:eastAsia="es-BO"/>
              </w:rPr>
            </w:pPr>
            <w:r w:rsidRPr="00436F0C">
              <w:rPr>
                <w:rFonts w:ascii="Tahoma" w:hAnsi="Tahoma" w:cs="Tahoma"/>
                <w:color w:val="365F91"/>
                <w:sz w:val="18"/>
                <w:szCs w:val="18"/>
                <w:lang w:eastAsia="es-BO"/>
              </w:rPr>
              <w:t>9</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0EFE2BDA"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rPr>
              <w:t>Compromisos pendientes con Entel. SA.</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47E5105E"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7EDD7A7E" w14:textId="77777777" w:rsidTr="00A72C42">
        <w:trPr>
          <w:trHeight w:val="103"/>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70DBE8AD" w14:textId="77777777" w:rsidR="00086F83" w:rsidRPr="00436F0C" w:rsidRDefault="00086F83" w:rsidP="00A72C42">
            <w:pPr>
              <w:jc w:val="center"/>
              <w:rPr>
                <w:rFonts w:ascii="Tahoma" w:hAnsi="Tahoma" w:cs="Tahoma"/>
                <w:color w:val="365F91"/>
                <w:sz w:val="18"/>
                <w:szCs w:val="18"/>
                <w:lang w:eastAsia="es-BO"/>
              </w:rPr>
            </w:pPr>
            <w:r>
              <w:rPr>
                <w:rFonts w:ascii="Tahoma" w:hAnsi="Tahoma" w:cs="Tahoma"/>
                <w:color w:val="365F91"/>
                <w:sz w:val="18"/>
                <w:szCs w:val="18"/>
                <w:lang w:eastAsia="es-BO"/>
              </w:rPr>
              <w:t>10</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3F7A2A7C" w14:textId="77777777" w:rsidR="00086F83" w:rsidRPr="00436F0C" w:rsidRDefault="00086F83" w:rsidP="00A72C42">
            <w:pPr>
              <w:rPr>
                <w:rFonts w:ascii="Tahoma" w:hAnsi="Tahoma" w:cs="Tahoma"/>
                <w:color w:val="365F91"/>
                <w:sz w:val="18"/>
              </w:rPr>
            </w:pPr>
            <w:r>
              <w:rPr>
                <w:rFonts w:ascii="Tahoma" w:hAnsi="Tahoma" w:cs="Tahoma"/>
                <w:color w:val="365F91"/>
                <w:sz w:val="18"/>
              </w:rPr>
              <w:t>Experiencia</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4CBCB7A1"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39765AA1" w14:textId="77777777" w:rsidTr="00A72C42">
        <w:trPr>
          <w:trHeight w:val="103"/>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tcPr>
          <w:p w14:paraId="11B14044" w14:textId="77777777" w:rsidR="00086F83" w:rsidRDefault="00086F83" w:rsidP="00A72C42">
            <w:pPr>
              <w:jc w:val="center"/>
              <w:rPr>
                <w:rFonts w:ascii="Tahoma" w:hAnsi="Tahoma" w:cs="Tahoma"/>
                <w:color w:val="365F91"/>
                <w:sz w:val="18"/>
                <w:szCs w:val="18"/>
                <w:lang w:eastAsia="es-BO"/>
              </w:rPr>
            </w:pPr>
            <w:r>
              <w:rPr>
                <w:rFonts w:ascii="Tahoma" w:hAnsi="Tahoma" w:cs="Tahoma"/>
                <w:color w:val="365F91"/>
                <w:sz w:val="18"/>
                <w:szCs w:val="18"/>
                <w:lang w:eastAsia="es-BO"/>
              </w:rPr>
              <w:t>11</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57FB3A5B" w14:textId="77777777" w:rsidR="00086F83" w:rsidRPr="003C185A" w:rsidRDefault="00086F83" w:rsidP="00A72C42">
            <w:pPr>
              <w:rPr>
                <w:rFonts w:ascii="Tahoma" w:hAnsi="Tahoma" w:cs="Tahoma"/>
                <w:color w:val="365F91"/>
                <w:sz w:val="18"/>
              </w:rPr>
            </w:pPr>
            <w:r w:rsidRPr="003C185A">
              <w:rPr>
                <w:rFonts w:ascii="Tahoma" w:hAnsi="Tahoma" w:cs="Tahoma"/>
                <w:color w:val="365F91"/>
                <w:sz w:val="18"/>
                <w:szCs w:val="18"/>
                <w:lang w:eastAsia="es-BO"/>
              </w:rPr>
              <w:t>Tiempo de entrega</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tcPr>
          <w:p w14:paraId="5BFAA41A" w14:textId="77777777" w:rsidR="00086F83" w:rsidRPr="00436F0C" w:rsidRDefault="00086F83" w:rsidP="00A72C42">
            <w:pPr>
              <w:jc w:val="center"/>
              <w:rPr>
                <w:rFonts w:ascii="Tahoma" w:hAnsi="Tahoma" w:cs="Tahoma"/>
                <w:color w:val="365F91"/>
                <w:sz w:val="20"/>
                <w:szCs w:val="20"/>
                <w:lang w:val="es-BO" w:eastAsia="es-BO"/>
              </w:rPr>
            </w:pPr>
            <w:r w:rsidRPr="00436F0C">
              <w:rPr>
                <w:rFonts w:ascii="Tahoma" w:hAnsi="Tahoma" w:cs="Tahoma"/>
                <w:color w:val="365F91"/>
                <w:sz w:val="20"/>
                <w:szCs w:val="20"/>
                <w:lang w:val="es-BO" w:eastAsia="es-BO"/>
              </w:rPr>
              <w:t>CUMPLE / NO CUMPLE</w:t>
            </w:r>
          </w:p>
        </w:tc>
      </w:tr>
      <w:tr w:rsidR="00086F83" w:rsidRPr="00436F0C" w14:paraId="3AEF97E6" w14:textId="77777777" w:rsidTr="00A72C42">
        <w:trPr>
          <w:trHeight w:val="315"/>
          <w:jc w:val="center"/>
        </w:trPr>
        <w:tc>
          <w:tcPr>
            <w:tcW w:w="0" w:type="auto"/>
            <w:gridSpan w:val="2"/>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14:paraId="0C7F9C85" w14:textId="77777777" w:rsidR="00086F83" w:rsidRPr="00436F0C" w:rsidRDefault="00086F83" w:rsidP="00A72C42">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TOTAL CRITERIOS MANDATORIOS (A)</w:t>
            </w:r>
          </w:p>
        </w:tc>
        <w:tc>
          <w:tcPr>
            <w:tcW w:w="0" w:type="auto"/>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14:paraId="16A45F7A" w14:textId="77777777" w:rsidR="00086F83" w:rsidRPr="00436F0C" w:rsidRDefault="00086F83" w:rsidP="00A72C42">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70%</w:t>
            </w:r>
          </w:p>
        </w:tc>
      </w:tr>
      <w:tr w:rsidR="00086F83" w:rsidRPr="00436F0C" w14:paraId="25D8BBDC" w14:textId="77777777" w:rsidTr="00A72C42">
        <w:trPr>
          <w:trHeight w:val="119"/>
          <w:jc w:val="center"/>
        </w:trPr>
        <w:tc>
          <w:tcPr>
            <w:tcW w:w="0" w:type="auto"/>
            <w:tcBorders>
              <w:top w:val="single" w:sz="8" w:space="0" w:color="004990"/>
              <w:left w:val="single" w:sz="4" w:space="0" w:color="004990"/>
              <w:bottom w:val="single" w:sz="4" w:space="0" w:color="FFFFFF"/>
              <w:right w:val="single" w:sz="4" w:space="0" w:color="FFFFFF"/>
            </w:tcBorders>
            <w:shd w:val="clear" w:color="auto" w:fill="004990"/>
            <w:vAlign w:val="center"/>
            <w:hideMark/>
          </w:tcPr>
          <w:p w14:paraId="14A31E76" w14:textId="77777777" w:rsidR="00086F83" w:rsidRPr="00436F0C" w:rsidRDefault="00086F83" w:rsidP="00A72C42">
            <w:pPr>
              <w:jc w:val="center"/>
              <w:rPr>
                <w:rFonts w:ascii="Tahoma" w:hAnsi="Tahoma" w:cs="Tahoma"/>
                <w:b/>
                <w:bCs/>
                <w:color w:val="FFFFFF" w:themeColor="background1"/>
                <w:sz w:val="20"/>
                <w:szCs w:val="20"/>
                <w:lang w:val="es-BO" w:eastAsia="es-BO"/>
              </w:rPr>
            </w:pPr>
            <w:r w:rsidRPr="00436F0C">
              <w:rPr>
                <w:rFonts w:ascii="Tahoma" w:hAnsi="Tahoma" w:cs="Tahoma"/>
                <w:b/>
                <w:bCs/>
                <w:color w:val="FFFFFF" w:themeColor="background1"/>
                <w:sz w:val="20"/>
                <w:szCs w:val="20"/>
                <w:lang w:val="es-BO" w:eastAsia="es-BO"/>
              </w:rPr>
              <w:t>No.</w:t>
            </w:r>
          </w:p>
        </w:tc>
        <w:tc>
          <w:tcPr>
            <w:tcW w:w="0" w:type="auto"/>
            <w:tcBorders>
              <w:top w:val="single" w:sz="8" w:space="0" w:color="004990"/>
              <w:left w:val="single" w:sz="4" w:space="0" w:color="FFFFFF"/>
              <w:bottom w:val="single" w:sz="4" w:space="0" w:color="FFFFFF"/>
              <w:right w:val="single" w:sz="4" w:space="0" w:color="FFFFFF"/>
            </w:tcBorders>
            <w:shd w:val="clear" w:color="auto" w:fill="004990"/>
            <w:vAlign w:val="center"/>
            <w:hideMark/>
          </w:tcPr>
          <w:p w14:paraId="50D4486B" w14:textId="77777777" w:rsidR="00086F83" w:rsidRPr="00436F0C" w:rsidRDefault="00086F83" w:rsidP="00A72C42">
            <w:pPr>
              <w:jc w:val="center"/>
              <w:rPr>
                <w:rFonts w:ascii="Tahoma" w:hAnsi="Tahoma" w:cs="Tahoma"/>
                <w:b/>
                <w:bCs/>
                <w:color w:val="FFFFFF" w:themeColor="background1"/>
                <w:sz w:val="20"/>
                <w:szCs w:val="20"/>
                <w:lang w:val="es-BO" w:eastAsia="es-BO"/>
              </w:rPr>
            </w:pPr>
            <w:r w:rsidRPr="00436F0C">
              <w:rPr>
                <w:rFonts w:ascii="Tahoma" w:hAnsi="Tahoma" w:cs="Tahoma"/>
                <w:b/>
                <w:bCs/>
                <w:color w:val="FFFFFF" w:themeColor="background1"/>
                <w:sz w:val="20"/>
                <w:szCs w:val="20"/>
                <w:lang w:val="es-BO" w:eastAsia="es-BO"/>
              </w:rPr>
              <w:t>CRITERIOS CALIFICABLES (POR ITEM)</w:t>
            </w:r>
          </w:p>
        </w:tc>
        <w:tc>
          <w:tcPr>
            <w:tcW w:w="0" w:type="auto"/>
            <w:tcBorders>
              <w:top w:val="single" w:sz="8" w:space="0" w:color="004990"/>
              <w:left w:val="single" w:sz="4" w:space="0" w:color="FFFFFF"/>
              <w:bottom w:val="single" w:sz="4" w:space="0" w:color="FFFFFF"/>
              <w:right w:val="single" w:sz="4" w:space="0" w:color="004990"/>
            </w:tcBorders>
            <w:shd w:val="clear" w:color="auto" w:fill="004990"/>
            <w:vAlign w:val="center"/>
            <w:hideMark/>
          </w:tcPr>
          <w:p w14:paraId="7AEB0982" w14:textId="77777777" w:rsidR="00086F83" w:rsidRPr="00436F0C" w:rsidRDefault="00086F83" w:rsidP="00A72C42">
            <w:pPr>
              <w:jc w:val="center"/>
              <w:rPr>
                <w:rFonts w:ascii="Tahoma" w:hAnsi="Tahoma" w:cs="Tahoma"/>
                <w:b/>
                <w:bCs/>
                <w:color w:val="FFFFFF" w:themeColor="background1"/>
                <w:sz w:val="20"/>
                <w:szCs w:val="20"/>
                <w:lang w:val="es-BO" w:eastAsia="es-BO"/>
              </w:rPr>
            </w:pPr>
            <w:r w:rsidRPr="00436F0C">
              <w:rPr>
                <w:rFonts w:ascii="Tahoma" w:hAnsi="Tahoma" w:cs="Tahoma"/>
                <w:b/>
                <w:bCs/>
                <w:color w:val="FFFFFF" w:themeColor="background1"/>
                <w:sz w:val="20"/>
                <w:szCs w:val="20"/>
                <w:lang w:val="es-BO" w:eastAsia="es-BO"/>
              </w:rPr>
              <w:t>PONDERACIÓN SOBRE (30%)</w:t>
            </w:r>
          </w:p>
        </w:tc>
      </w:tr>
      <w:tr w:rsidR="00086F83" w:rsidRPr="00436F0C" w14:paraId="3C2258FF" w14:textId="77777777" w:rsidTr="00A72C42">
        <w:trPr>
          <w:trHeight w:val="315"/>
          <w:jc w:val="center"/>
        </w:trPr>
        <w:tc>
          <w:tcPr>
            <w:tcW w:w="0" w:type="auto"/>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06ABB587" w14:textId="77777777" w:rsidR="00086F83" w:rsidRPr="00436F0C" w:rsidRDefault="00086F83" w:rsidP="00A72C42">
            <w:pPr>
              <w:rPr>
                <w:rFonts w:ascii="Tahoma" w:hAnsi="Tahoma" w:cs="Tahoma"/>
                <w:color w:val="365F91"/>
                <w:sz w:val="18"/>
                <w:szCs w:val="18"/>
                <w:lang w:eastAsia="es-BO"/>
              </w:rPr>
            </w:pPr>
            <w:r w:rsidRPr="00436F0C">
              <w:rPr>
                <w:rFonts w:ascii="Tahoma" w:hAnsi="Tahoma" w:cs="Tahoma"/>
                <w:color w:val="365F91"/>
                <w:sz w:val="18"/>
                <w:szCs w:val="18"/>
                <w:lang w:eastAsia="es-BO"/>
              </w:rPr>
              <w:t xml:space="preserve">  </w:t>
            </w:r>
            <w:r>
              <w:rPr>
                <w:rFonts w:ascii="Tahoma" w:hAnsi="Tahoma" w:cs="Tahoma"/>
                <w:color w:val="365F91"/>
                <w:sz w:val="18"/>
                <w:szCs w:val="18"/>
                <w:lang w:eastAsia="es-BO"/>
              </w:rPr>
              <w:t>1</w:t>
            </w:r>
          </w:p>
        </w:tc>
        <w:tc>
          <w:tcPr>
            <w:tcW w:w="0" w:type="auto"/>
            <w:tcBorders>
              <w:top w:val="single" w:sz="4" w:space="0" w:color="FFFFFF"/>
              <w:left w:val="single" w:sz="8" w:space="0" w:color="004990"/>
              <w:bottom w:val="single" w:sz="8" w:space="0" w:color="004990"/>
              <w:right w:val="single" w:sz="8" w:space="0" w:color="004990"/>
            </w:tcBorders>
            <w:shd w:val="clear" w:color="000000" w:fill="FFFFFF"/>
            <w:vAlign w:val="center"/>
          </w:tcPr>
          <w:p w14:paraId="045F9DEA" w14:textId="77777777" w:rsidR="00086F83" w:rsidRPr="007D6A51" w:rsidRDefault="00086F83" w:rsidP="00A72C42">
            <w:pPr>
              <w:rPr>
                <w:rFonts w:ascii="Tahoma" w:hAnsi="Tahoma" w:cs="Tahoma"/>
                <w:color w:val="365F91"/>
                <w:sz w:val="18"/>
              </w:rPr>
            </w:pPr>
            <w:r w:rsidRPr="007D6A51">
              <w:rPr>
                <w:rFonts w:ascii="Tahoma" w:hAnsi="Tahoma" w:cs="Tahoma"/>
                <w:color w:val="365F91"/>
                <w:sz w:val="18"/>
              </w:rPr>
              <w:t>Medidas adicionales de Seguridad</w:t>
            </w:r>
          </w:p>
        </w:tc>
        <w:tc>
          <w:tcPr>
            <w:tcW w:w="0" w:type="auto"/>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6339D161" w14:textId="77777777" w:rsidR="00086F83" w:rsidRPr="00436F0C" w:rsidRDefault="00086F83" w:rsidP="00A72C42">
            <w:pPr>
              <w:jc w:val="center"/>
              <w:rPr>
                <w:rFonts w:ascii="Tahoma" w:hAnsi="Tahoma" w:cs="Tahoma"/>
                <w:color w:val="365F91"/>
                <w:sz w:val="20"/>
                <w:szCs w:val="20"/>
                <w:lang w:val="es-BO" w:eastAsia="es-BO"/>
              </w:rPr>
            </w:pPr>
            <w:r>
              <w:rPr>
                <w:rFonts w:ascii="Tahoma" w:hAnsi="Tahoma" w:cs="Tahoma"/>
                <w:color w:val="365F91"/>
                <w:sz w:val="20"/>
                <w:szCs w:val="20"/>
                <w:lang w:val="es-BO" w:eastAsia="es-BO"/>
              </w:rPr>
              <w:t>30</w:t>
            </w:r>
            <w:r w:rsidRPr="00436F0C">
              <w:rPr>
                <w:rFonts w:ascii="Tahoma" w:hAnsi="Tahoma" w:cs="Tahoma"/>
                <w:color w:val="365F91"/>
                <w:sz w:val="20"/>
                <w:szCs w:val="20"/>
                <w:lang w:val="es-BO" w:eastAsia="es-BO"/>
              </w:rPr>
              <w:t>%</w:t>
            </w:r>
          </w:p>
        </w:tc>
      </w:tr>
      <w:tr w:rsidR="00086F83" w:rsidRPr="00C10E4F" w14:paraId="4A5DB41F" w14:textId="77777777" w:rsidTr="00A72C42">
        <w:trPr>
          <w:trHeight w:val="315"/>
          <w:jc w:val="center"/>
        </w:trPr>
        <w:tc>
          <w:tcPr>
            <w:tcW w:w="0" w:type="auto"/>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0CBCF18D" w14:textId="77777777" w:rsidR="00086F83" w:rsidRPr="00436F0C" w:rsidRDefault="00086F83" w:rsidP="00A72C42">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TOTAL CRITERIOS CALIFICABLES (B)</w:t>
            </w:r>
          </w:p>
        </w:tc>
        <w:tc>
          <w:tcPr>
            <w:tcW w:w="0" w:type="auto"/>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478B6991" w14:textId="77777777" w:rsidR="00086F83" w:rsidRPr="00436F0C" w:rsidRDefault="00086F83" w:rsidP="00A72C42">
            <w:pPr>
              <w:jc w:val="center"/>
              <w:rPr>
                <w:rFonts w:ascii="Tahoma" w:hAnsi="Tahoma" w:cs="Tahoma"/>
                <w:b/>
                <w:bCs/>
                <w:color w:val="365F91"/>
                <w:sz w:val="20"/>
                <w:szCs w:val="20"/>
                <w:lang w:val="es-BO" w:eastAsia="es-BO"/>
              </w:rPr>
            </w:pPr>
            <w:r w:rsidRPr="00436F0C">
              <w:rPr>
                <w:rFonts w:ascii="Tahoma" w:hAnsi="Tahoma" w:cs="Tahoma"/>
                <w:b/>
                <w:bCs/>
                <w:color w:val="365F91"/>
                <w:sz w:val="20"/>
                <w:szCs w:val="20"/>
                <w:lang w:val="es-BO" w:eastAsia="es-BO"/>
              </w:rPr>
              <w:t>30%</w:t>
            </w:r>
          </w:p>
        </w:tc>
      </w:tr>
      <w:tr w:rsidR="00086F83" w:rsidRPr="00C10E4F" w14:paraId="2D466C95" w14:textId="77777777" w:rsidTr="00A72C42">
        <w:trPr>
          <w:trHeight w:val="193"/>
          <w:jc w:val="center"/>
        </w:trPr>
        <w:tc>
          <w:tcPr>
            <w:tcW w:w="0" w:type="auto"/>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07D3D7F1" w14:textId="77777777" w:rsidR="00086F83" w:rsidRPr="00FB733F" w:rsidRDefault="00086F83" w:rsidP="00A72C42">
            <w:pPr>
              <w:jc w:val="right"/>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CALIFICACIÓN TOTAL (A+B)</w:t>
            </w:r>
          </w:p>
        </w:tc>
        <w:tc>
          <w:tcPr>
            <w:tcW w:w="0" w:type="auto"/>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650FE163" w14:textId="77777777" w:rsidR="00086F83" w:rsidRPr="00FB733F" w:rsidRDefault="00086F83" w:rsidP="00A72C42">
            <w:pPr>
              <w:jc w:val="center"/>
              <w:rPr>
                <w:rFonts w:ascii="Tahoma" w:hAnsi="Tahoma" w:cs="Tahoma"/>
                <w:b/>
                <w:bCs/>
                <w:color w:val="FFFFFF" w:themeColor="background1"/>
                <w:sz w:val="20"/>
                <w:szCs w:val="20"/>
                <w:lang w:val="es-BO" w:eastAsia="es-BO"/>
              </w:rPr>
            </w:pPr>
            <w:r w:rsidRPr="00FB733F">
              <w:rPr>
                <w:rFonts w:ascii="Tahoma" w:hAnsi="Tahoma" w:cs="Tahoma"/>
                <w:b/>
                <w:bCs/>
                <w:color w:val="FFFFFF" w:themeColor="background1"/>
                <w:sz w:val="20"/>
                <w:szCs w:val="20"/>
                <w:lang w:val="es-BO" w:eastAsia="es-BO"/>
              </w:rPr>
              <w:t>100%</w:t>
            </w:r>
          </w:p>
        </w:tc>
      </w:tr>
    </w:tbl>
    <w:p w14:paraId="01C04CE6" w14:textId="77777777" w:rsidR="00086F83" w:rsidRPr="00AC387A" w:rsidRDefault="00086F83" w:rsidP="00086F83">
      <w:pPr>
        <w:pStyle w:val="Ttulo1"/>
        <w:numPr>
          <w:ilvl w:val="0"/>
          <w:numId w:val="0"/>
        </w:numPr>
        <w:jc w:val="center"/>
        <w:rPr>
          <w:rFonts w:cs="Tahoma"/>
          <w:color w:val="365F91"/>
          <w:sz w:val="18"/>
          <w:szCs w:val="18"/>
          <w:lang w:val="es-ES_tradnl"/>
        </w:rPr>
      </w:pPr>
      <w:r w:rsidRPr="00AC387A">
        <w:rPr>
          <w:rFonts w:cs="Tahoma"/>
          <w:color w:val="365F91"/>
          <w:sz w:val="18"/>
          <w:szCs w:val="18"/>
          <w:lang w:val="es-ES_tradnl"/>
        </w:rPr>
        <w:t>La nota mínima de aprobación es de 80% de la Calificación Total (A+B).</w:t>
      </w:r>
    </w:p>
    <w:p w14:paraId="1F021470" w14:textId="77777777" w:rsidR="0019611C" w:rsidRDefault="0019611C" w:rsidP="0019611C">
      <w:pPr>
        <w:pStyle w:val="Continuarlista"/>
        <w:spacing w:before="120" w:after="0"/>
        <w:rPr>
          <w:rFonts w:ascii="Tahoma" w:hAnsi="Tahoma" w:cs="Tahoma"/>
          <w:bCs/>
          <w:color w:val="004990"/>
          <w:sz w:val="22"/>
          <w:szCs w:val="22"/>
        </w:rPr>
      </w:pPr>
    </w:p>
    <w:p w14:paraId="7AF9F7C6" w14:textId="77777777" w:rsidR="00125A8B" w:rsidRDefault="00125A8B" w:rsidP="00EC685E">
      <w:pPr>
        <w:pStyle w:val="Ttulo1"/>
        <w:numPr>
          <w:ilvl w:val="0"/>
          <w:numId w:val="0"/>
        </w:numPr>
        <w:jc w:val="center"/>
        <w:rPr>
          <w:color w:val="004990"/>
          <w:sz w:val="28"/>
          <w:szCs w:val="28"/>
          <w:u w:val="none"/>
        </w:rPr>
      </w:pPr>
    </w:p>
    <w:p w14:paraId="62A36C9A" w14:textId="77777777" w:rsidR="00125A8B" w:rsidRDefault="00125A8B" w:rsidP="00125A8B">
      <w:pPr>
        <w:rPr>
          <w:lang w:val="es-MX"/>
        </w:rPr>
      </w:pPr>
    </w:p>
    <w:p w14:paraId="563E46D8" w14:textId="77777777" w:rsidR="00EC685E" w:rsidRPr="002275B2" w:rsidRDefault="00EC685E" w:rsidP="00EC685E">
      <w:pPr>
        <w:pStyle w:val="Ttulo1"/>
        <w:numPr>
          <w:ilvl w:val="0"/>
          <w:numId w:val="0"/>
        </w:numPr>
        <w:jc w:val="center"/>
        <w:rPr>
          <w:color w:val="004990"/>
          <w:sz w:val="28"/>
          <w:szCs w:val="28"/>
          <w:u w:val="none"/>
        </w:rPr>
      </w:pPr>
      <w:r w:rsidRPr="002275B2">
        <w:rPr>
          <w:color w:val="004990"/>
          <w:sz w:val="28"/>
          <w:szCs w:val="28"/>
          <w:u w:val="none"/>
        </w:rPr>
        <w:t>PARTE III</w:t>
      </w:r>
      <w:bookmarkEnd w:id="44"/>
    </w:p>
    <w:p w14:paraId="2E30A2DD" w14:textId="77777777" w:rsidR="00EC685E" w:rsidRPr="002275B2" w:rsidRDefault="00EC685E" w:rsidP="00EC685E">
      <w:pPr>
        <w:rPr>
          <w:sz w:val="28"/>
          <w:szCs w:val="28"/>
          <w:lang w:val="es-MX"/>
        </w:rPr>
      </w:pPr>
    </w:p>
    <w:p w14:paraId="1AE4BC53" w14:textId="77777777" w:rsidR="00EC685E" w:rsidRPr="002275B2" w:rsidRDefault="00EC685E" w:rsidP="00EC685E">
      <w:pPr>
        <w:jc w:val="center"/>
        <w:rPr>
          <w:rFonts w:ascii="Tahoma" w:hAnsi="Tahoma" w:cs="Tahoma"/>
          <w:b/>
          <w:color w:val="004990"/>
          <w:sz w:val="28"/>
          <w:szCs w:val="28"/>
        </w:rPr>
      </w:pPr>
      <w:r w:rsidRPr="002275B2">
        <w:rPr>
          <w:rFonts w:ascii="Tahoma" w:hAnsi="Tahoma" w:cs="Tahoma"/>
          <w:b/>
          <w:color w:val="004990"/>
          <w:sz w:val="28"/>
          <w:szCs w:val="28"/>
        </w:rPr>
        <w:t>ANEXOS</w:t>
      </w:r>
    </w:p>
    <w:p w14:paraId="54196CEE" w14:textId="77777777" w:rsidR="00EC685E" w:rsidRDefault="00EC685E" w:rsidP="00EC685E">
      <w:pPr>
        <w:rPr>
          <w:rFonts w:ascii="Arial" w:hAnsi="Arial" w:cs="Arial"/>
          <w:i/>
          <w:szCs w:val="20"/>
        </w:rPr>
      </w:pPr>
    </w:p>
    <w:p w14:paraId="6E74C9D0" w14:textId="77777777" w:rsidR="00EC685E" w:rsidRDefault="00EC685E" w:rsidP="00EC685E">
      <w:pPr>
        <w:rPr>
          <w:rFonts w:ascii="Arial" w:hAnsi="Arial" w:cs="Arial"/>
          <w:i/>
          <w:szCs w:val="20"/>
        </w:rPr>
      </w:pPr>
    </w:p>
    <w:p w14:paraId="116F2B39" w14:textId="77777777" w:rsidR="00EC685E" w:rsidRDefault="00EC685E" w:rsidP="00EC685E">
      <w:pPr>
        <w:rPr>
          <w:rFonts w:ascii="Arial" w:hAnsi="Arial" w:cs="Arial"/>
          <w:i/>
          <w:szCs w:val="20"/>
        </w:rPr>
      </w:pPr>
    </w:p>
    <w:p w14:paraId="53938D57"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1 – Consideraciones Generales del Proceso de Contratación</w:t>
      </w:r>
    </w:p>
    <w:p w14:paraId="5EA2346C"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2 – Declaración de Integridad del Personal de la Empresa proponente</w:t>
      </w:r>
    </w:p>
    <w:p w14:paraId="0FC1E9B4"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t>Anexo No. 3 – Modelo del documento de compra</w:t>
      </w:r>
    </w:p>
    <w:p w14:paraId="7306CEB9" w14:textId="1E6E37F1" w:rsidR="00EC685E" w:rsidRDefault="00EC685E" w:rsidP="00EC685E">
      <w:pPr>
        <w:rPr>
          <w:rFonts w:ascii="Tahoma" w:hAnsi="Tahoma" w:cs="Tahoma"/>
          <w:color w:val="004990"/>
          <w:sz w:val="22"/>
          <w:szCs w:val="22"/>
        </w:rPr>
      </w:pPr>
    </w:p>
    <w:p w14:paraId="67358A50" w14:textId="77777777" w:rsidR="00EC685E" w:rsidRDefault="00EC685E" w:rsidP="00EC685E">
      <w:pPr>
        <w:rPr>
          <w:rFonts w:ascii="Tahoma" w:hAnsi="Tahoma" w:cs="Tahoma"/>
          <w:color w:val="004990"/>
          <w:sz w:val="22"/>
          <w:szCs w:val="22"/>
        </w:rPr>
      </w:pPr>
    </w:p>
    <w:p w14:paraId="0C0809B0" w14:textId="77777777" w:rsidR="00EC685E" w:rsidRDefault="00EC685E" w:rsidP="00EC685E">
      <w:pPr>
        <w:rPr>
          <w:rFonts w:ascii="Tahoma" w:hAnsi="Tahoma" w:cs="Tahoma"/>
          <w:color w:val="004990"/>
          <w:sz w:val="22"/>
          <w:szCs w:val="22"/>
        </w:rPr>
      </w:pPr>
    </w:p>
    <w:p w14:paraId="2B686A9F" w14:textId="77777777" w:rsidR="00EC685E" w:rsidRDefault="00EC685E" w:rsidP="00EC685E">
      <w:pPr>
        <w:rPr>
          <w:rFonts w:ascii="Tahoma" w:hAnsi="Tahoma" w:cs="Tahoma"/>
          <w:color w:val="004990"/>
          <w:sz w:val="22"/>
          <w:szCs w:val="22"/>
        </w:rPr>
      </w:pPr>
    </w:p>
    <w:p w14:paraId="5FCF2CC0" w14:textId="77777777" w:rsidR="00EC685E" w:rsidRDefault="00EC685E" w:rsidP="00EC685E">
      <w:pPr>
        <w:rPr>
          <w:rFonts w:ascii="Tahoma" w:hAnsi="Tahoma" w:cs="Tahoma"/>
          <w:color w:val="004990"/>
          <w:sz w:val="22"/>
          <w:szCs w:val="22"/>
        </w:rPr>
      </w:pPr>
    </w:p>
    <w:p w14:paraId="29F4BD89" w14:textId="77777777" w:rsidR="00EC685E" w:rsidRDefault="00EC685E" w:rsidP="00EC685E">
      <w:pPr>
        <w:rPr>
          <w:rFonts w:ascii="Tahoma" w:hAnsi="Tahoma" w:cs="Tahoma"/>
          <w:color w:val="004990"/>
          <w:sz w:val="22"/>
          <w:szCs w:val="22"/>
        </w:rPr>
      </w:pPr>
    </w:p>
    <w:p w14:paraId="2D17E6F2" w14:textId="77777777" w:rsidR="00EC685E" w:rsidRDefault="00EC685E" w:rsidP="00EC685E">
      <w:pPr>
        <w:rPr>
          <w:rFonts w:ascii="Tahoma" w:hAnsi="Tahoma" w:cs="Tahoma"/>
          <w:color w:val="004990"/>
          <w:sz w:val="22"/>
          <w:szCs w:val="22"/>
        </w:rPr>
      </w:pPr>
    </w:p>
    <w:p w14:paraId="090391E8" w14:textId="77777777" w:rsidR="00EC685E" w:rsidRDefault="00EC685E" w:rsidP="00EC685E">
      <w:pPr>
        <w:rPr>
          <w:rFonts w:ascii="Tahoma" w:hAnsi="Tahoma" w:cs="Tahoma"/>
          <w:color w:val="004990"/>
          <w:sz w:val="22"/>
          <w:szCs w:val="22"/>
        </w:rPr>
      </w:pPr>
    </w:p>
    <w:p w14:paraId="69012966" w14:textId="77777777" w:rsidR="00EC685E" w:rsidRDefault="00EC685E" w:rsidP="00EC685E">
      <w:pPr>
        <w:rPr>
          <w:rFonts w:ascii="Tahoma" w:hAnsi="Tahoma" w:cs="Tahoma"/>
          <w:color w:val="004990"/>
          <w:sz w:val="22"/>
          <w:szCs w:val="22"/>
        </w:rPr>
      </w:pPr>
    </w:p>
    <w:p w14:paraId="6C9E3021" w14:textId="77777777" w:rsidR="00EC685E" w:rsidRDefault="00EC685E" w:rsidP="00EC685E">
      <w:pPr>
        <w:rPr>
          <w:rFonts w:ascii="Tahoma" w:hAnsi="Tahoma" w:cs="Tahoma"/>
          <w:color w:val="004990"/>
          <w:sz w:val="22"/>
          <w:szCs w:val="22"/>
        </w:rPr>
      </w:pPr>
    </w:p>
    <w:p w14:paraId="0BA9486B" w14:textId="77777777" w:rsidR="00EC685E" w:rsidRDefault="00EC685E" w:rsidP="00EC685E">
      <w:pPr>
        <w:rPr>
          <w:rFonts w:ascii="Tahoma" w:hAnsi="Tahoma" w:cs="Tahoma"/>
          <w:color w:val="004990"/>
          <w:sz w:val="22"/>
          <w:szCs w:val="22"/>
        </w:rPr>
      </w:pPr>
    </w:p>
    <w:p w14:paraId="784BF008" w14:textId="77777777" w:rsidR="00EC685E" w:rsidRDefault="00EC685E" w:rsidP="00EC685E">
      <w:pPr>
        <w:rPr>
          <w:rFonts w:ascii="Tahoma" w:hAnsi="Tahoma" w:cs="Tahoma"/>
          <w:color w:val="004990"/>
          <w:sz w:val="22"/>
          <w:szCs w:val="22"/>
        </w:rPr>
      </w:pPr>
    </w:p>
    <w:p w14:paraId="144467D5" w14:textId="77777777" w:rsidR="00EC685E" w:rsidRDefault="00EC685E" w:rsidP="00EC685E">
      <w:pPr>
        <w:rPr>
          <w:rFonts w:ascii="Tahoma" w:hAnsi="Tahoma" w:cs="Tahoma"/>
          <w:color w:val="004990"/>
          <w:sz w:val="22"/>
          <w:szCs w:val="22"/>
        </w:rPr>
      </w:pPr>
    </w:p>
    <w:p w14:paraId="1F5012D9" w14:textId="77777777" w:rsidR="00EC685E" w:rsidRDefault="00EC685E" w:rsidP="00EC685E">
      <w:pPr>
        <w:rPr>
          <w:rFonts w:ascii="Tahoma" w:hAnsi="Tahoma" w:cs="Tahoma"/>
          <w:color w:val="004990"/>
          <w:sz w:val="22"/>
          <w:szCs w:val="22"/>
        </w:rPr>
      </w:pPr>
    </w:p>
    <w:p w14:paraId="5DEFD8B6" w14:textId="77777777" w:rsidR="00EC685E" w:rsidRDefault="00EC685E" w:rsidP="00EC685E">
      <w:pPr>
        <w:rPr>
          <w:rFonts w:ascii="Tahoma" w:hAnsi="Tahoma" w:cs="Tahoma"/>
          <w:color w:val="004990"/>
          <w:sz w:val="22"/>
          <w:szCs w:val="22"/>
        </w:rPr>
      </w:pPr>
    </w:p>
    <w:p w14:paraId="55599BB4" w14:textId="77777777" w:rsidR="00EC685E" w:rsidRDefault="00EC685E" w:rsidP="00EC685E">
      <w:pPr>
        <w:rPr>
          <w:rFonts w:ascii="Tahoma" w:hAnsi="Tahoma" w:cs="Tahoma"/>
          <w:color w:val="004990"/>
          <w:sz w:val="22"/>
          <w:szCs w:val="22"/>
        </w:rPr>
      </w:pPr>
      <w:r>
        <w:rPr>
          <w:rFonts w:ascii="Tahoma" w:hAnsi="Tahoma" w:cs="Tahoma"/>
          <w:color w:val="004990"/>
          <w:sz w:val="22"/>
          <w:szCs w:val="22"/>
        </w:rPr>
        <w:br w:type="page"/>
      </w:r>
    </w:p>
    <w:p w14:paraId="5C8400DA" w14:textId="77777777" w:rsidR="008D669F" w:rsidRPr="006F7F16" w:rsidRDefault="008D669F" w:rsidP="008D669F">
      <w:pPr>
        <w:rPr>
          <w:rFonts w:ascii="Tahoma" w:hAnsi="Tahoma" w:cs="Tahoma"/>
          <w:color w:val="004990"/>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5B6D9DB0" w14:textId="77777777" w:rsidTr="003F7F61">
        <w:trPr>
          <w:trHeight w:val="617"/>
        </w:trPr>
        <w:tc>
          <w:tcPr>
            <w:tcW w:w="2410" w:type="dxa"/>
            <w:shd w:val="clear" w:color="auto" w:fill="004990"/>
            <w:vAlign w:val="center"/>
          </w:tcPr>
          <w:p w14:paraId="4F21A4BA"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19568E">
              <w:rPr>
                <w:rFonts w:ascii="Tahoma" w:hAnsi="Tahoma" w:cs="Tahoma"/>
                <w:b/>
                <w:color w:val="FFFFFF" w:themeColor="background1"/>
                <w:sz w:val="28"/>
                <w:szCs w:val="28"/>
                <w:lang w:val="pt-BR"/>
              </w:rPr>
              <w:t>ANEXO No. 1</w:t>
            </w:r>
          </w:p>
        </w:tc>
        <w:tc>
          <w:tcPr>
            <w:tcW w:w="7365" w:type="dxa"/>
            <w:vAlign w:val="center"/>
          </w:tcPr>
          <w:p w14:paraId="58B9653C" w14:textId="77777777" w:rsidR="008D669F" w:rsidRPr="006F7F16" w:rsidRDefault="008D669F" w:rsidP="003F7F61">
            <w:pPr>
              <w:ind w:left="567"/>
              <w:jc w:val="center"/>
              <w:rPr>
                <w:rFonts w:ascii="Tahoma" w:hAnsi="Tahoma" w:cs="Tahoma"/>
                <w:b/>
                <w:color w:val="004990"/>
                <w:sz w:val="28"/>
                <w:szCs w:val="28"/>
                <w:lang w:val="pt-BR"/>
              </w:rPr>
            </w:pPr>
            <w:r w:rsidRPr="006F7F16">
              <w:rPr>
                <w:rFonts w:ascii="Tahoma" w:hAnsi="Tahoma" w:cs="Tahoma"/>
                <w:b/>
                <w:color w:val="004990"/>
                <w:sz w:val="28"/>
                <w:szCs w:val="28"/>
                <w:lang w:val="pt-BR"/>
              </w:rPr>
              <w:t xml:space="preserve">CONDICIONES GENERALES DEL PROCESO </w:t>
            </w:r>
          </w:p>
        </w:tc>
      </w:tr>
    </w:tbl>
    <w:p w14:paraId="1747628D" w14:textId="77777777" w:rsidR="008D669F" w:rsidRPr="006F7F16" w:rsidRDefault="008D669F" w:rsidP="008D669F">
      <w:pPr>
        <w:jc w:val="both"/>
        <w:rPr>
          <w:rFonts w:ascii="Tahoma" w:hAnsi="Tahoma" w:cs="Tahoma"/>
          <w:b/>
          <w:color w:val="004990"/>
          <w:lang w:val="pt-BR"/>
        </w:rPr>
      </w:pPr>
    </w:p>
    <w:p w14:paraId="289C6722" w14:textId="77777777" w:rsidR="008D669F" w:rsidRPr="006F7F16" w:rsidRDefault="008D669F" w:rsidP="008D669F">
      <w:pPr>
        <w:jc w:val="both"/>
        <w:rPr>
          <w:rFonts w:ascii="Tahoma" w:hAnsi="Tahoma" w:cs="Tahoma"/>
          <w:b/>
          <w:color w:val="004990"/>
          <w:sz w:val="22"/>
          <w:szCs w:val="22"/>
        </w:rPr>
      </w:pPr>
    </w:p>
    <w:p w14:paraId="132D47C4"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Generales </w:t>
      </w:r>
    </w:p>
    <w:p w14:paraId="4B26D776" w14:textId="77777777" w:rsidR="008D669F" w:rsidRPr="006F7F16" w:rsidRDefault="008D669F" w:rsidP="008D669F">
      <w:pPr>
        <w:jc w:val="both"/>
        <w:rPr>
          <w:rFonts w:ascii="Tahoma" w:hAnsi="Tahoma" w:cs="Tahoma"/>
          <w:b/>
          <w:color w:val="004990"/>
        </w:rPr>
      </w:pPr>
    </w:p>
    <w:p w14:paraId="2C24989E"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Adjudicación:</w:t>
      </w:r>
      <w:r w:rsidRPr="006F7F16">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2FFBB92"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Naturaleza confidencial de las propuestas:</w:t>
      </w:r>
      <w:r w:rsidRPr="006F7F16">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65" w:name="_Toc130955312"/>
      <w:bookmarkStart w:id="66" w:name="_Toc130955253"/>
    </w:p>
    <w:p w14:paraId="77CB7F2A"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Confidencialidad:</w:t>
      </w:r>
      <w:bookmarkEnd w:id="65"/>
      <w:bookmarkEnd w:id="66"/>
      <w:r w:rsidRPr="006F7F16">
        <w:rPr>
          <w:rFonts w:ascii="Tahoma" w:hAnsi="Tahoma" w:cs="Tahoma"/>
          <w:color w:val="004990"/>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54DA7820"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 xml:space="preserve">Acciones legales: </w:t>
      </w:r>
      <w:r w:rsidRPr="006F7F16">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67" w:name="_Toc130955313"/>
      <w:bookmarkStart w:id="68" w:name="_Toc130955254"/>
    </w:p>
    <w:p w14:paraId="5C3F45DB"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r w:rsidRPr="006F7F16">
        <w:rPr>
          <w:rFonts w:ascii="Tahoma" w:hAnsi="Tahoma" w:cs="Tahoma"/>
          <w:b/>
          <w:color w:val="004990"/>
          <w:sz w:val="22"/>
          <w:szCs w:val="22"/>
        </w:rPr>
        <w:t>Medida Anticorrupción</w:t>
      </w:r>
      <w:bookmarkEnd w:id="67"/>
      <w:bookmarkEnd w:id="68"/>
      <w:r w:rsidRPr="006F7F16">
        <w:rPr>
          <w:rFonts w:ascii="Tahoma" w:hAnsi="Tahoma" w:cs="Tahoma"/>
          <w:b/>
          <w:color w:val="004990"/>
          <w:sz w:val="22"/>
          <w:szCs w:val="22"/>
        </w:rPr>
        <w:t>:</w:t>
      </w:r>
      <w:r w:rsidRPr="006F7F16">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0267C16C" w14:textId="77777777" w:rsidR="008D669F" w:rsidRPr="006F7F16" w:rsidRDefault="008D669F" w:rsidP="008D669F">
      <w:pPr>
        <w:numPr>
          <w:ilvl w:val="0"/>
          <w:numId w:val="73"/>
        </w:numPr>
        <w:spacing w:after="200"/>
        <w:ind w:left="567" w:hanging="567"/>
        <w:jc w:val="both"/>
        <w:rPr>
          <w:rFonts w:ascii="Tahoma" w:hAnsi="Tahoma" w:cs="Tahoma"/>
          <w:color w:val="004990"/>
          <w:sz w:val="22"/>
          <w:szCs w:val="22"/>
        </w:rPr>
      </w:pPr>
      <w:bookmarkStart w:id="69" w:name="_Toc301514304"/>
      <w:bookmarkStart w:id="70" w:name="_Toc280114083"/>
      <w:bookmarkStart w:id="71" w:name="_Toc273432959"/>
      <w:bookmarkStart w:id="72" w:name="_Toc301514303"/>
      <w:bookmarkStart w:id="73" w:name="_Toc280114082"/>
      <w:bookmarkStart w:id="74" w:name="_Toc273432958"/>
      <w:bookmarkStart w:id="75" w:name="_Toc247462134"/>
      <w:r w:rsidRPr="006F7F16">
        <w:rPr>
          <w:rFonts w:ascii="Tahoma" w:hAnsi="Tahoma" w:cs="Tahoma"/>
          <w:b/>
          <w:color w:val="004990"/>
          <w:sz w:val="22"/>
          <w:szCs w:val="22"/>
        </w:rPr>
        <w:t>Prohibición de Competencia</w:t>
      </w:r>
      <w:bookmarkEnd w:id="69"/>
      <w:bookmarkEnd w:id="70"/>
      <w:bookmarkEnd w:id="71"/>
      <w:r w:rsidRPr="006F7F16">
        <w:rPr>
          <w:rFonts w:ascii="Tahoma" w:hAnsi="Tahoma" w:cs="Tahoma"/>
          <w:b/>
          <w:color w:val="004990"/>
          <w:sz w:val="22"/>
          <w:szCs w:val="22"/>
        </w:rPr>
        <w:t>:</w:t>
      </w:r>
      <w:r w:rsidRPr="006F7F16">
        <w:rPr>
          <w:rFonts w:ascii="Tahoma" w:hAnsi="Tahoma" w:cs="Tahoma"/>
          <w:color w:val="004990"/>
          <w:sz w:val="22"/>
          <w:szCs w:val="22"/>
        </w:rPr>
        <w:t xml:space="preserve"> En contratos resultantes de la adjudicación del presente proceso se contemplará la cláusula de no competencia.</w:t>
      </w:r>
    </w:p>
    <w:p w14:paraId="6173FE0F"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9E67DA3" w14:textId="77777777" w:rsidR="008D669F" w:rsidRPr="006F7F16" w:rsidRDefault="008D669F" w:rsidP="008D669F">
      <w:pPr>
        <w:ind w:left="567"/>
        <w:jc w:val="both"/>
        <w:rPr>
          <w:rFonts w:ascii="Tahoma" w:hAnsi="Tahoma" w:cs="Tahoma"/>
          <w:color w:val="004990"/>
        </w:rPr>
      </w:pPr>
    </w:p>
    <w:p w14:paraId="5A6EAE2E" w14:textId="77777777" w:rsidR="008D669F" w:rsidRPr="006F7F16" w:rsidRDefault="008D669F" w:rsidP="008D669F">
      <w:pPr>
        <w:ind w:left="567"/>
        <w:jc w:val="both"/>
        <w:rPr>
          <w:rFonts w:ascii="Tahoma" w:hAnsi="Tahoma" w:cs="Tahoma"/>
          <w:color w:val="004990"/>
          <w:sz w:val="22"/>
          <w:szCs w:val="22"/>
        </w:rPr>
      </w:pPr>
      <w:r w:rsidRPr="006F7F16">
        <w:rPr>
          <w:rFonts w:ascii="Tahoma" w:hAnsi="Tahoma" w:cs="Tahoma"/>
          <w:color w:val="004990"/>
          <w:sz w:val="22"/>
          <w:szCs w:val="22"/>
        </w:rPr>
        <w:t>En este sentido Entel S.A. se reserva el derecho de no incluir en el proceso de selección y adjudicación al proveedor que incumpla con dicha cláusula.</w:t>
      </w:r>
    </w:p>
    <w:p w14:paraId="631CFDFD" w14:textId="77777777" w:rsidR="008D669F" w:rsidRPr="006F7F16" w:rsidRDefault="008D669F" w:rsidP="008D669F">
      <w:pPr>
        <w:ind w:left="567"/>
        <w:jc w:val="both"/>
        <w:rPr>
          <w:rFonts w:ascii="Tahoma" w:hAnsi="Tahoma" w:cs="Tahoma"/>
          <w:color w:val="004990"/>
          <w:sz w:val="22"/>
          <w:szCs w:val="22"/>
        </w:rPr>
      </w:pPr>
    </w:p>
    <w:p w14:paraId="6A48C699" w14:textId="77777777" w:rsidR="008D669F" w:rsidRPr="006F7F16" w:rsidRDefault="008D669F" w:rsidP="008D669F">
      <w:pPr>
        <w:numPr>
          <w:ilvl w:val="0"/>
          <w:numId w:val="73"/>
        </w:numPr>
        <w:ind w:left="567" w:hanging="567"/>
        <w:jc w:val="both"/>
        <w:rPr>
          <w:rFonts w:ascii="Tahoma" w:hAnsi="Tahoma" w:cs="Tahoma"/>
          <w:b/>
          <w:color w:val="004990"/>
          <w:sz w:val="22"/>
          <w:szCs w:val="22"/>
        </w:rPr>
      </w:pPr>
      <w:bookmarkStart w:id="76" w:name="_Toc301514305"/>
      <w:bookmarkStart w:id="77" w:name="_Toc280114084"/>
      <w:bookmarkStart w:id="78" w:name="_Toc278876163"/>
      <w:r w:rsidRPr="006F7F16">
        <w:rPr>
          <w:rFonts w:ascii="Tahoma" w:hAnsi="Tahoma" w:cs="Tahoma"/>
          <w:b/>
          <w:color w:val="004990"/>
          <w:sz w:val="22"/>
          <w:szCs w:val="22"/>
        </w:rPr>
        <w:t>Impedidos de Participar</w:t>
      </w:r>
      <w:bookmarkEnd w:id="76"/>
      <w:bookmarkEnd w:id="77"/>
      <w:bookmarkEnd w:id="78"/>
      <w:r w:rsidRPr="006F7F16">
        <w:rPr>
          <w:rFonts w:ascii="Tahoma" w:hAnsi="Tahoma" w:cs="Tahoma"/>
          <w:b/>
          <w:color w:val="004990"/>
          <w:sz w:val="22"/>
          <w:szCs w:val="22"/>
        </w:rPr>
        <w:t>:</w:t>
      </w:r>
      <w:r w:rsidRPr="006F7F16">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6F7F16">
        <w:rPr>
          <w:rFonts w:ascii="Tahoma" w:hAnsi="Tahoma" w:cs="Tahoma"/>
          <w:color w:val="004990"/>
          <w:sz w:val="22"/>
          <w:szCs w:val="22"/>
        </w:rPr>
        <w:lastRenderedPageBreak/>
        <w:t>judiciales con la Empresa, no podrán habilitarse, o ser consideradas como proponentes para el presente proceso.</w:t>
      </w:r>
      <w:r w:rsidRPr="006F7F16">
        <w:rPr>
          <w:rFonts w:ascii="Tahoma" w:hAnsi="Tahoma" w:cs="Tahoma"/>
          <w:iCs/>
          <w:color w:val="004990"/>
          <w:sz w:val="22"/>
          <w:szCs w:val="22"/>
          <w:lang w:val="es-BO"/>
        </w:rPr>
        <w:t xml:space="preserve"> </w:t>
      </w:r>
    </w:p>
    <w:p w14:paraId="04F7C6CF" w14:textId="77777777" w:rsidR="008D669F" w:rsidRPr="006F7F16" w:rsidRDefault="008D669F" w:rsidP="008D669F">
      <w:pPr>
        <w:ind w:left="567"/>
        <w:jc w:val="both"/>
        <w:rPr>
          <w:rFonts w:ascii="Tahoma" w:hAnsi="Tahoma" w:cs="Tahoma"/>
          <w:b/>
          <w:color w:val="004990"/>
          <w:sz w:val="22"/>
          <w:szCs w:val="22"/>
        </w:rPr>
      </w:pPr>
    </w:p>
    <w:p w14:paraId="3092A3E7" w14:textId="77777777" w:rsidR="008D669F" w:rsidRPr="006F7F16" w:rsidRDefault="008D669F" w:rsidP="008D669F">
      <w:pPr>
        <w:rPr>
          <w:rFonts w:ascii="Tahoma" w:hAnsi="Tahoma" w:cs="Tahoma"/>
          <w:b/>
          <w:color w:val="004990"/>
          <w:sz w:val="22"/>
          <w:szCs w:val="22"/>
        </w:rPr>
      </w:pPr>
      <w:bookmarkStart w:id="79" w:name="_Toc304889409"/>
      <w:bookmarkStart w:id="80" w:name="_Toc304889488"/>
      <w:bookmarkStart w:id="81" w:name="_Toc304909215"/>
      <w:bookmarkStart w:id="82" w:name="_Toc305014209"/>
      <w:r w:rsidRPr="006F7F16">
        <w:rPr>
          <w:rFonts w:ascii="Tahoma" w:hAnsi="Tahoma" w:cs="Tahoma"/>
          <w:b/>
          <w:color w:val="004990"/>
          <w:sz w:val="22"/>
          <w:szCs w:val="22"/>
        </w:rPr>
        <w:t>Consideraciones previas a la presentación de propuestas</w:t>
      </w:r>
      <w:bookmarkEnd w:id="79"/>
      <w:bookmarkEnd w:id="80"/>
      <w:bookmarkEnd w:id="81"/>
      <w:bookmarkEnd w:id="82"/>
    </w:p>
    <w:p w14:paraId="04A6B14F" w14:textId="77777777" w:rsidR="008D669F" w:rsidRPr="006F7F16" w:rsidRDefault="008D669F" w:rsidP="008D669F">
      <w:pPr>
        <w:rPr>
          <w:rFonts w:ascii="Tahoma" w:hAnsi="Tahoma" w:cs="Tahoma"/>
          <w:b/>
          <w:color w:val="004990"/>
          <w:sz w:val="22"/>
          <w:szCs w:val="22"/>
        </w:rPr>
      </w:pPr>
    </w:p>
    <w:p w14:paraId="09ECD5C1" w14:textId="77777777" w:rsidR="008D669F" w:rsidRPr="006F7F16" w:rsidRDefault="008D669F" w:rsidP="008D669F">
      <w:pPr>
        <w:numPr>
          <w:ilvl w:val="0"/>
          <w:numId w:val="73"/>
        </w:numPr>
        <w:ind w:left="567" w:hanging="567"/>
        <w:jc w:val="both"/>
        <w:rPr>
          <w:rFonts w:ascii="Tahoma" w:hAnsi="Tahoma" w:cs="Tahoma"/>
          <w:b/>
          <w:color w:val="004990"/>
          <w:sz w:val="22"/>
          <w:szCs w:val="22"/>
        </w:rPr>
      </w:pPr>
      <w:r w:rsidRPr="006F7F16">
        <w:rPr>
          <w:rFonts w:ascii="Tahoma" w:hAnsi="Tahoma" w:cs="Tahoma"/>
          <w:b/>
          <w:color w:val="004990"/>
          <w:sz w:val="22"/>
          <w:szCs w:val="22"/>
        </w:rPr>
        <w:t>Revisión y Modificación de los TBC:</w:t>
      </w:r>
      <w:r w:rsidRPr="006F7F16">
        <w:rPr>
          <w:rFonts w:ascii="Tahoma" w:hAnsi="Tahoma" w:cs="Tahoma"/>
          <w:color w:val="004990"/>
          <w:sz w:val="22"/>
          <w:szCs w:val="22"/>
        </w:rPr>
        <w:t xml:space="preserve"> Entel S.A. se reserva el derecho de revisar y modificar los TBC durante la etapa de invitación. Asimismo, la revisión y/o modificación de los TBC pueden ser realizados como consecuencia de la reunión de aclaración. De producirse estas situaciones, las modificaciones serán comunicadas a los proponentes.</w:t>
      </w:r>
    </w:p>
    <w:p w14:paraId="5DD10D7A" w14:textId="77777777" w:rsidR="008D669F" w:rsidRPr="006F7F16" w:rsidRDefault="008D669F" w:rsidP="008D669F">
      <w:pPr>
        <w:ind w:left="567" w:hanging="567"/>
        <w:jc w:val="both"/>
        <w:rPr>
          <w:rFonts w:ascii="Tahoma" w:hAnsi="Tahoma" w:cs="Tahoma"/>
          <w:b/>
          <w:color w:val="004990"/>
          <w:sz w:val="22"/>
          <w:szCs w:val="22"/>
        </w:rPr>
      </w:pPr>
    </w:p>
    <w:p w14:paraId="37FEDC49"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Solicitud </w:t>
      </w:r>
      <w:r w:rsidRPr="006F7F16">
        <w:rPr>
          <w:rFonts w:ascii="Tahoma" w:hAnsi="Tahoma" w:cs="Tahoma"/>
          <w:b/>
          <w:bCs/>
          <w:color w:val="004990"/>
          <w:sz w:val="22"/>
          <w:szCs w:val="22"/>
        </w:rPr>
        <w:t>de Ampliación del Plazo de Entrega de Ofertas:</w:t>
      </w:r>
      <w:r w:rsidRPr="006F7F16">
        <w:rPr>
          <w:rFonts w:ascii="Tahoma" w:hAnsi="Tahoma" w:cs="Tahoma"/>
          <w:bCs/>
          <w:color w:val="004990"/>
          <w:sz w:val="22"/>
          <w:szCs w:val="22"/>
        </w:rPr>
        <w:t xml:space="preserve"> </w:t>
      </w:r>
      <w:r w:rsidRPr="006F7F16">
        <w:rPr>
          <w:rFonts w:ascii="Tahoma" w:hAnsi="Tahoma" w:cs="Tahoma"/>
          <w:color w:val="004990"/>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6F7F16">
        <w:rPr>
          <w:rStyle w:val="Refdenotaalpie"/>
          <w:rFonts w:ascii="Tahoma" w:hAnsi="Tahoma" w:cs="Tahoma"/>
          <w:color w:val="004990"/>
          <w:sz w:val="22"/>
          <w:szCs w:val="22"/>
        </w:rPr>
        <w:footnoteReference w:id="2"/>
      </w:r>
      <w:r w:rsidRPr="006F7F16">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4755A3A0" w14:textId="77777777" w:rsidR="008D669F" w:rsidRPr="006F7F16" w:rsidRDefault="008D669F" w:rsidP="008D669F">
      <w:pPr>
        <w:ind w:left="567" w:hanging="567"/>
        <w:jc w:val="both"/>
        <w:rPr>
          <w:rFonts w:ascii="Tahoma" w:hAnsi="Tahoma" w:cs="Tahoma"/>
          <w:color w:val="004990"/>
          <w:sz w:val="22"/>
          <w:szCs w:val="22"/>
        </w:rPr>
      </w:pPr>
    </w:p>
    <w:p w14:paraId="3B73196D"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Rechazo de Propuestas: </w:t>
      </w:r>
      <w:r w:rsidRPr="006F7F16">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49A33E71" w14:textId="77777777" w:rsidR="008D669F" w:rsidRPr="006F7F16" w:rsidRDefault="008D669F" w:rsidP="008D669F">
      <w:pPr>
        <w:ind w:left="567" w:hanging="567"/>
        <w:jc w:val="both"/>
        <w:rPr>
          <w:rFonts w:ascii="Tahoma" w:hAnsi="Tahoma" w:cs="Tahoma"/>
          <w:color w:val="004990"/>
          <w:sz w:val="22"/>
          <w:szCs w:val="22"/>
        </w:rPr>
      </w:pPr>
    </w:p>
    <w:p w14:paraId="169F58B5"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La ausencia de cualquier documento solicitado en los TBC, determina la inhabilitación de la propuesta.</w:t>
      </w:r>
    </w:p>
    <w:p w14:paraId="7A1AE18E" w14:textId="77777777" w:rsidR="008D669F" w:rsidRPr="006F7F16" w:rsidRDefault="008D669F" w:rsidP="008D669F">
      <w:pPr>
        <w:ind w:left="720"/>
        <w:jc w:val="both"/>
        <w:rPr>
          <w:rFonts w:ascii="Tahoma" w:hAnsi="Tahoma" w:cs="Tahoma"/>
          <w:color w:val="004990"/>
          <w:sz w:val="22"/>
          <w:szCs w:val="22"/>
        </w:rPr>
      </w:pPr>
    </w:p>
    <w:bookmarkEnd w:id="72"/>
    <w:bookmarkEnd w:id="73"/>
    <w:bookmarkEnd w:id="74"/>
    <w:bookmarkEnd w:id="75"/>
    <w:p w14:paraId="744C0190" w14:textId="77777777" w:rsidR="008D669F" w:rsidRPr="006F7F16" w:rsidRDefault="008D669F" w:rsidP="008D669F">
      <w:pPr>
        <w:jc w:val="both"/>
        <w:rPr>
          <w:rFonts w:ascii="Tahoma" w:hAnsi="Tahoma" w:cs="Tahoma"/>
          <w:b/>
          <w:color w:val="004990"/>
          <w:sz w:val="22"/>
          <w:szCs w:val="22"/>
        </w:rPr>
      </w:pPr>
      <w:r w:rsidRPr="006F7F16">
        <w:rPr>
          <w:rFonts w:ascii="Tahoma" w:hAnsi="Tahoma" w:cs="Tahoma"/>
          <w:b/>
          <w:color w:val="004990"/>
          <w:sz w:val="22"/>
          <w:szCs w:val="22"/>
        </w:rPr>
        <w:t xml:space="preserve">Consideraciones durante el proceso </w:t>
      </w:r>
    </w:p>
    <w:p w14:paraId="22E4F09E" w14:textId="77777777" w:rsidR="008D669F" w:rsidRPr="006F7F16" w:rsidRDefault="008D669F" w:rsidP="008D669F">
      <w:pPr>
        <w:jc w:val="both"/>
        <w:rPr>
          <w:rFonts w:ascii="Tahoma" w:hAnsi="Tahoma" w:cs="Tahoma"/>
          <w:b/>
          <w:color w:val="004990"/>
          <w:sz w:val="22"/>
          <w:szCs w:val="22"/>
        </w:rPr>
      </w:pPr>
    </w:p>
    <w:p w14:paraId="43EFA84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 xml:space="preserve">Participan del acto representantes de los proveedores que presentaron sus propuestas y la Comisión de Calificación de Entel S.A.  </w:t>
      </w:r>
    </w:p>
    <w:p w14:paraId="5C168AB2" w14:textId="77777777" w:rsidR="008D669F" w:rsidRPr="006F7F16" w:rsidRDefault="008D669F" w:rsidP="008D669F">
      <w:pPr>
        <w:ind w:left="567" w:hanging="567"/>
        <w:jc w:val="both"/>
        <w:rPr>
          <w:rFonts w:ascii="Tahoma" w:hAnsi="Tahoma" w:cs="Tahoma"/>
          <w:color w:val="004990"/>
          <w:sz w:val="22"/>
          <w:szCs w:val="22"/>
        </w:rPr>
      </w:pPr>
    </w:p>
    <w:p w14:paraId="67D3BAA2"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No se procede a la apertura de la Oferta Técnica (s</w:t>
      </w:r>
      <w:r>
        <w:rPr>
          <w:rFonts w:ascii="Tahoma" w:hAnsi="Tahoma" w:cs="Tahoma"/>
          <w:color w:val="004990"/>
          <w:sz w:val="22"/>
          <w:szCs w:val="22"/>
        </w:rPr>
        <w:t>obre “B”) si los oferentes no presentan los</w:t>
      </w:r>
      <w:r w:rsidRPr="006F7F16">
        <w:rPr>
          <w:rFonts w:ascii="Tahoma" w:hAnsi="Tahoma" w:cs="Tahoma"/>
          <w:color w:val="004990"/>
          <w:sz w:val="22"/>
          <w:szCs w:val="22"/>
        </w:rPr>
        <w:t xml:space="preserve"> Documentos Administrativos (sobre “A”). No se procede al análisis de la Oferta Económica (sobre “C”) si el oferente no se habilita previamente en la evaluación de la Oferta Técnica (sobre “B”).</w:t>
      </w:r>
    </w:p>
    <w:p w14:paraId="40ABCF3D" w14:textId="77777777" w:rsidR="008D669F" w:rsidRPr="006F7F16" w:rsidRDefault="008D669F" w:rsidP="008D669F">
      <w:pPr>
        <w:pStyle w:val="Prrafodelista"/>
        <w:rPr>
          <w:rFonts w:ascii="Tahoma" w:hAnsi="Tahoma" w:cs="Tahoma"/>
          <w:color w:val="004990"/>
          <w:sz w:val="22"/>
          <w:szCs w:val="22"/>
        </w:rPr>
      </w:pPr>
    </w:p>
    <w:p w14:paraId="1A3A30B4"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color w:val="004990"/>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w:t>
      </w:r>
      <w:r w:rsidRPr="006F7F16">
        <w:rPr>
          <w:rFonts w:ascii="Tahoma" w:hAnsi="Tahoma" w:cs="Tahoma"/>
          <w:color w:val="004990"/>
          <w:sz w:val="22"/>
          <w:szCs w:val="22"/>
        </w:rPr>
        <w:lastRenderedPageBreak/>
        <w:t xml:space="preserve">sobres “A” y/o “B” respectivamente, ésta decisión será comunicada por escrito, adjuntando además el o los sobres que no hayan sido abiertos. </w:t>
      </w:r>
    </w:p>
    <w:p w14:paraId="456B1F30" w14:textId="77777777" w:rsidR="008D669F" w:rsidRPr="006F7F16" w:rsidRDefault="008D669F" w:rsidP="008D669F">
      <w:pPr>
        <w:pStyle w:val="Prrafodelista"/>
        <w:ind w:left="567" w:hanging="567"/>
        <w:rPr>
          <w:rFonts w:ascii="Tahoma" w:hAnsi="Tahoma" w:cs="Tahoma"/>
          <w:color w:val="004990"/>
          <w:sz w:val="22"/>
          <w:szCs w:val="22"/>
        </w:rPr>
      </w:pPr>
    </w:p>
    <w:p w14:paraId="34358AD0"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Convocatoria Desierta:</w:t>
      </w:r>
      <w:r w:rsidRPr="006F7F16">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051B198B" w14:textId="77777777" w:rsidR="008D669F" w:rsidRPr="006F7F16" w:rsidRDefault="008D669F" w:rsidP="008D669F">
      <w:pPr>
        <w:pStyle w:val="Continuarlista"/>
        <w:ind w:left="426"/>
        <w:rPr>
          <w:rFonts w:ascii="Tahoma" w:hAnsi="Tahoma" w:cs="Tahoma"/>
          <w:color w:val="004990"/>
          <w:sz w:val="22"/>
          <w:szCs w:val="22"/>
        </w:rPr>
      </w:pPr>
    </w:p>
    <w:p w14:paraId="7BAFA403" w14:textId="77777777" w:rsidR="008D669F" w:rsidRPr="006F7F16" w:rsidRDefault="008D669F" w:rsidP="008D669F">
      <w:pPr>
        <w:pStyle w:val="Prrafodelista"/>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No se hubiera recibido ninguna propuesta</w:t>
      </w:r>
    </w:p>
    <w:p w14:paraId="1C3401F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Ningún proponente hubiera cumplido con los requisitos establecidos en los Términos Básicos de Contratación.</w:t>
      </w:r>
    </w:p>
    <w:p w14:paraId="123C831A" w14:textId="77777777" w:rsidR="008D669F" w:rsidRPr="006F7F16" w:rsidRDefault="008D669F" w:rsidP="008D669F">
      <w:pPr>
        <w:numPr>
          <w:ilvl w:val="0"/>
          <w:numId w:val="77"/>
        </w:numPr>
        <w:tabs>
          <w:tab w:val="left" w:pos="1134"/>
        </w:tabs>
        <w:ind w:left="1134" w:hanging="567"/>
        <w:jc w:val="both"/>
        <w:rPr>
          <w:rFonts w:ascii="Tahoma" w:hAnsi="Tahoma" w:cs="Tahoma"/>
          <w:color w:val="004990"/>
          <w:sz w:val="22"/>
          <w:szCs w:val="22"/>
        </w:rPr>
      </w:pPr>
      <w:r w:rsidRPr="006F7F16">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367E4786" w14:textId="77777777" w:rsidR="008D669F" w:rsidRPr="006F7F16" w:rsidRDefault="008D669F" w:rsidP="008D669F">
      <w:pPr>
        <w:ind w:left="1068"/>
        <w:jc w:val="both"/>
        <w:rPr>
          <w:rFonts w:ascii="Tahoma" w:hAnsi="Tahoma" w:cs="Tahoma"/>
          <w:color w:val="004990"/>
          <w:sz w:val="22"/>
          <w:szCs w:val="22"/>
        </w:rPr>
      </w:pPr>
    </w:p>
    <w:p w14:paraId="258AB9AC"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 xml:space="preserve">Cancelación, </w:t>
      </w:r>
      <w:bookmarkStart w:id="83" w:name="_Toc130955328"/>
      <w:bookmarkStart w:id="84" w:name="_Toc130955269"/>
      <w:r w:rsidRPr="006F7F16">
        <w:rPr>
          <w:rFonts w:ascii="Tahoma" w:hAnsi="Tahoma" w:cs="Tahoma"/>
          <w:b/>
          <w:color w:val="004990"/>
          <w:sz w:val="22"/>
          <w:szCs w:val="22"/>
        </w:rPr>
        <w:t xml:space="preserve">Anulación </w:t>
      </w:r>
      <w:bookmarkEnd w:id="83"/>
      <w:bookmarkEnd w:id="84"/>
      <w:r w:rsidRPr="006F7F16">
        <w:rPr>
          <w:rFonts w:ascii="Tahoma" w:hAnsi="Tahoma" w:cs="Tahoma"/>
          <w:b/>
          <w:color w:val="004990"/>
          <w:sz w:val="22"/>
          <w:szCs w:val="22"/>
        </w:rPr>
        <w:t>y/o Suspensión:</w:t>
      </w:r>
      <w:r w:rsidRPr="006F7F16">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14:paraId="5601B4BB" w14:textId="77777777" w:rsidR="008D669F" w:rsidRPr="006F7F16" w:rsidRDefault="008D669F" w:rsidP="008D669F">
      <w:pPr>
        <w:jc w:val="both"/>
        <w:rPr>
          <w:rFonts w:ascii="Tahoma" w:hAnsi="Tahoma" w:cs="Tahoma"/>
          <w:color w:val="004990"/>
          <w:sz w:val="22"/>
          <w:szCs w:val="22"/>
        </w:rPr>
      </w:pPr>
    </w:p>
    <w:p w14:paraId="1A7F3B15" w14:textId="77777777" w:rsidR="008D669F" w:rsidRPr="006F7F16" w:rsidRDefault="008D669F" w:rsidP="008D669F">
      <w:pPr>
        <w:pStyle w:val="Prrafodelista"/>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1E0A639B"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0F9BF605" w14:textId="77777777" w:rsidR="008D669F" w:rsidRPr="006F7F16" w:rsidRDefault="008D669F" w:rsidP="008D669F">
      <w:pPr>
        <w:numPr>
          <w:ilvl w:val="0"/>
          <w:numId w:val="74"/>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las ofertas no se adecuen a sus intereses y/o a las normas y procedimientos legales vigentes. </w:t>
      </w:r>
    </w:p>
    <w:p w14:paraId="6D39E6F2" w14:textId="77777777" w:rsidR="008D669F" w:rsidRPr="006F7F16" w:rsidRDefault="008D669F" w:rsidP="008D669F">
      <w:pPr>
        <w:ind w:left="1418"/>
        <w:jc w:val="both"/>
        <w:rPr>
          <w:rFonts w:ascii="Tahoma" w:hAnsi="Tahoma" w:cs="Tahoma"/>
          <w:color w:val="004990"/>
          <w:sz w:val="22"/>
          <w:szCs w:val="22"/>
        </w:rPr>
      </w:pPr>
    </w:p>
    <w:p w14:paraId="615DB68B" w14:textId="77777777" w:rsidR="008D669F" w:rsidRPr="006F7F16" w:rsidRDefault="008D669F" w:rsidP="008D669F">
      <w:pPr>
        <w:numPr>
          <w:ilvl w:val="0"/>
          <w:numId w:val="73"/>
        </w:numPr>
        <w:ind w:left="567" w:hanging="567"/>
        <w:jc w:val="both"/>
        <w:rPr>
          <w:rFonts w:ascii="Tahoma" w:hAnsi="Tahoma" w:cs="Tahoma"/>
          <w:color w:val="004990"/>
          <w:sz w:val="22"/>
          <w:szCs w:val="22"/>
        </w:rPr>
      </w:pPr>
      <w:r w:rsidRPr="006F7F16">
        <w:rPr>
          <w:rFonts w:ascii="Tahoma" w:hAnsi="Tahoma" w:cs="Tahoma"/>
          <w:b/>
          <w:color w:val="004990"/>
          <w:sz w:val="22"/>
          <w:szCs w:val="22"/>
        </w:rPr>
        <w:t>Rechazo de propuestas:</w:t>
      </w:r>
      <w:r w:rsidRPr="006F7F16">
        <w:rPr>
          <w:rFonts w:ascii="Tahoma" w:hAnsi="Tahoma" w:cs="Tahoma"/>
          <w:color w:val="004990"/>
          <w:sz w:val="22"/>
          <w:szCs w:val="22"/>
        </w:rPr>
        <w:t xml:space="preserve"> </w:t>
      </w:r>
      <w:r w:rsidRPr="006F7F16">
        <w:rPr>
          <w:rFonts w:ascii="Tahoma" w:hAnsi="Tahoma" w:cs="Tahoma"/>
          <w:color w:val="004990"/>
          <w:sz w:val="22"/>
          <w:szCs w:val="22"/>
          <w:lang w:eastAsia="en-US"/>
        </w:rPr>
        <w:t>Entel S.A. puede rechazar las propuestas, de acuerdo a las siguientes causales:</w:t>
      </w:r>
    </w:p>
    <w:p w14:paraId="6330CA3C" w14:textId="77777777" w:rsidR="008D669F" w:rsidRPr="006F7F16" w:rsidRDefault="008D669F" w:rsidP="008D669F">
      <w:pPr>
        <w:ind w:left="567"/>
        <w:jc w:val="both"/>
        <w:rPr>
          <w:rFonts w:ascii="Tahoma" w:hAnsi="Tahoma" w:cs="Tahoma"/>
          <w:color w:val="004990"/>
          <w:sz w:val="22"/>
          <w:szCs w:val="22"/>
        </w:rPr>
      </w:pPr>
    </w:p>
    <w:p w14:paraId="61CB548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presentadas fuera de fecha y hora establecidas en los TBC; exceptuando los casos fortuitos o de fuerza mayor aprobados por el Comité de Evaluación. </w:t>
      </w:r>
    </w:p>
    <w:p w14:paraId="5076E575"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Ofertas que tengan raspaduras, alteraciones o enmiendas.</w:t>
      </w:r>
    </w:p>
    <w:p w14:paraId="7C4DA399"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Ofertas que no cumplan con cualquiera de las especificaciones descritas en los TBC. </w:t>
      </w:r>
    </w:p>
    <w:p w14:paraId="498A2C94"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 xml:space="preserve">Cuando a juicio de Entel S.A., los precios ofertados no guarden relación con el mercado. </w:t>
      </w:r>
    </w:p>
    <w:p w14:paraId="54DCF751" w14:textId="77777777" w:rsidR="008D669F" w:rsidRPr="006F7F16" w:rsidRDefault="008D669F" w:rsidP="008D669F">
      <w:pPr>
        <w:pStyle w:val="Prrafodelista"/>
        <w:numPr>
          <w:ilvl w:val="0"/>
          <w:numId w:val="75"/>
        </w:numPr>
        <w:ind w:left="1134" w:hanging="567"/>
        <w:jc w:val="both"/>
        <w:rPr>
          <w:rFonts w:ascii="Tahoma" w:hAnsi="Tahoma" w:cs="Tahoma"/>
          <w:color w:val="004990"/>
          <w:sz w:val="22"/>
          <w:szCs w:val="22"/>
        </w:rPr>
      </w:pPr>
      <w:r w:rsidRPr="006F7F16">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14:paraId="3C08B831" w14:textId="77777777" w:rsidR="008D669F" w:rsidRPr="006F7F16" w:rsidRDefault="008D669F" w:rsidP="008D669F">
      <w:pPr>
        <w:pStyle w:val="Prrafodelista"/>
        <w:numPr>
          <w:ilvl w:val="0"/>
          <w:numId w:val="75"/>
        </w:numPr>
        <w:tabs>
          <w:tab w:val="left" w:pos="1418"/>
        </w:tabs>
        <w:ind w:left="1134" w:hanging="567"/>
        <w:jc w:val="both"/>
        <w:rPr>
          <w:rFonts w:ascii="Tahoma" w:hAnsi="Tahoma" w:cs="Tahoma"/>
          <w:color w:val="004990"/>
          <w:sz w:val="22"/>
          <w:szCs w:val="22"/>
        </w:rPr>
      </w:pPr>
      <w:r w:rsidRPr="006F7F16">
        <w:rPr>
          <w:rFonts w:ascii="Tahoma" w:hAnsi="Tahoma" w:cs="Tahoma"/>
          <w:color w:val="004990"/>
          <w:sz w:val="22"/>
          <w:szCs w:val="22"/>
        </w:rPr>
        <w:t>Cuando el proponente presente dos o más propuestas alternativas de diferentes marcas en una misma propuesta. </w:t>
      </w:r>
    </w:p>
    <w:p w14:paraId="358EFA81" w14:textId="77777777" w:rsidR="008D669F" w:rsidRPr="006F7F16" w:rsidRDefault="008D669F" w:rsidP="008D669F">
      <w:pPr>
        <w:jc w:val="both"/>
        <w:rPr>
          <w:rFonts w:ascii="Tahoma" w:hAnsi="Tahoma" w:cs="Tahoma"/>
          <w:color w:val="004990"/>
          <w:sz w:val="22"/>
          <w:szCs w:val="22"/>
        </w:rPr>
      </w:pPr>
    </w:p>
    <w:p w14:paraId="492D0460" w14:textId="77777777" w:rsidR="008D669F" w:rsidRPr="006F7F16" w:rsidRDefault="008D669F" w:rsidP="008D669F">
      <w:pPr>
        <w:numPr>
          <w:ilvl w:val="0"/>
          <w:numId w:val="73"/>
        </w:numPr>
        <w:ind w:hanging="720"/>
        <w:jc w:val="both"/>
        <w:rPr>
          <w:rFonts w:ascii="Tahoma" w:hAnsi="Tahoma" w:cs="Tahoma"/>
          <w:color w:val="004990"/>
          <w:sz w:val="22"/>
          <w:szCs w:val="22"/>
        </w:rPr>
      </w:pPr>
      <w:r w:rsidRPr="006F7F16">
        <w:rPr>
          <w:rFonts w:ascii="Tahoma" w:hAnsi="Tahoma" w:cs="Tahoma"/>
          <w:b/>
          <w:color w:val="004990"/>
          <w:sz w:val="22"/>
          <w:szCs w:val="22"/>
        </w:rPr>
        <w:t>Desistimiento y Nueva Adjudicación:</w:t>
      </w:r>
      <w:r w:rsidRPr="006F7F16">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5F0DA4B9" w14:textId="77777777" w:rsidR="008D669F" w:rsidRPr="006F7F16" w:rsidRDefault="008D669F" w:rsidP="008D669F">
      <w:pPr>
        <w:rPr>
          <w:rFonts w:ascii="Tahoma" w:hAnsi="Tahoma" w:cs="Tahoma"/>
          <w:color w:val="004990"/>
          <w:sz w:val="22"/>
          <w:szCs w:val="22"/>
        </w:rPr>
      </w:pPr>
      <w:r w:rsidRPr="006F7F16">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0EA386BC" w14:textId="77777777" w:rsidTr="003F7F61">
        <w:trPr>
          <w:trHeight w:val="617"/>
        </w:trPr>
        <w:tc>
          <w:tcPr>
            <w:tcW w:w="2410" w:type="dxa"/>
            <w:shd w:val="clear" w:color="auto" w:fill="004990"/>
            <w:vAlign w:val="center"/>
          </w:tcPr>
          <w:p w14:paraId="297542D9"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EA055F">
              <w:rPr>
                <w:rFonts w:ascii="Tahoma" w:hAnsi="Tahoma" w:cs="Tahoma"/>
                <w:b/>
                <w:color w:val="FFFFFF" w:themeColor="background1"/>
                <w:sz w:val="28"/>
                <w:szCs w:val="28"/>
                <w:lang w:val="pt-BR"/>
              </w:rPr>
              <w:lastRenderedPageBreak/>
              <w:t>ANEXO No. 2</w:t>
            </w:r>
          </w:p>
        </w:tc>
        <w:tc>
          <w:tcPr>
            <w:tcW w:w="7365" w:type="dxa"/>
            <w:vAlign w:val="center"/>
          </w:tcPr>
          <w:p w14:paraId="1292390E" w14:textId="77777777" w:rsidR="008D669F" w:rsidRPr="006F7F16" w:rsidRDefault="008D669F" w:rsidP="003F7F61">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DECLARACIÓN DE INTEGRIDAD DEL PERSONAL DE LA EMPRESA PROPONENTE</w:t>
            </w:r>
          </w:p>
        </w:tc>
      </w:tr>
    </w:tbl>
    <w:p w14:paraId="32749A10" w14:textId="77777777" w:rsidR="008D669F" w:rsidRPr="006F7F16" w:rsidRDefault="008D669F" w:rsidP="008D669F">
      <w:pPr>
        <w:jc w:val="both"/>
        <w:rPr>
          <w:rFonts w:ascii="Tahoma" w:hAnsi="Tahoma" w:cs="Tahoma"/>
          <w:b/>
          <w:color w:val="004990"/>
          <w:lang w:val="pt-BR"/>
        </w:rPr>
      </w:pPr>
    </w:p>
    <w:p w14:paraId="3E472164" w14:textId="77777777" w:rsidR="008D669F" w:rsidRPr="006F7F16" w:rsidRDefault="008D669F" w:rsidP="008D669F">
      <w:pPr>
        <w:jc w:val="both"/>
        <w:rPr>
          <w:rFonts w:ascii="Tahoma" w:hAnsi="Tahoma" w:cs="Tahoma"/>
          <w:b/>
          <w:color w:val="00499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8D669F" w:rsidRPr="006F7F16" w14:paraId="158ED9EA" w14:textId="77777777" w:rsidTr="003F7F61">
        <w:trPr>
          <w:trHeight w:val="261"/>
        </w:trPr>
        <w:tc>
          <w:tcPr>
            <w:tcW w:w="2691" w:type="dxa"/>
            <w:tcBorders>
              <w:top w:val="nil"/>
              <w:left w:val="nil"/>
              <w:bottom w:val="nil"/>
              <w:right w:val="nil"/>
            </w:tcBorders>
            <w:tcMar>
              <w:left w:w="0" w:type="dxa"/>
              <w:right w:w="0" w:type="dxa"/>
            </w:tcMar>
            <w:vAlign w:val="center"/>
          </w:tcPr>
          <w:p w14:paraId="49D8E167"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Razón Social</w:t>
            </w:r>
          </w:p>
        </w:tc>
        <w:tc>
          <w:tcPr>
            <w:tcW w:w="193" w:type="dxa"/>
            <w:tcBorders>
              <w:top w:val="nil"/>
              <w:left w:val="nil"/>
              <w:bottom w:val="nil"/>
              <w:right w:val="nil"/>
            </w:tcBorders>
            <w:vAlign w:val="center"/>
          </w:tcPr>
          <w:p w14:paraId="204C11B9"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150AFDD"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F7779F8" w14:textId="77777777" w:rsidR="008D669F" w:rsidRPr="006F7F16" w:rsidRDefault="008D669F" w:rsidP="003F7F61">
            <w:pPr>
              <w:rPr>
                <w:rFonts w:ascii="Tahoma" w:hAnsi="Tahoma" w:cs="Tahoma"/>
                <w:color w:val="004990"/>
                <w:sz w:val="22"/>
                <w:szCs w:val="22"/>
              </w:rPr>
            </w:pPr>
          </w:p>
        </w:tc>
      </w:tr>
      <w:tr w:rsidR="008D669F" w:rsidRPr="006F7F16" w14:paraId="1D99BB01" w14:textId="77777777" w:rsidTr="003F7F61">
        <w:trPr>
          <w:trHeight w:val="246"/>
        </w:trPr>
        <w:tc>
          <w:tcPr>
            <w:tcW w:w="2691" w:type="dxa"/>
            <w:tcBorders>
              <w:top w:val="nil"/>
              <w:left w:val="nil"/>
              <w:bottom w:val="nil"/>
              <w:right w:val="nil"/>
            </w:tcBorders>
            <w:tcMar>
              <w:left w:w="0" w:type="dxa"/>
              <w:right w:w="0" w:type="dxa"/>
            </w:tcMar>
            <w:vAlign w:val="center"/>
          </w:tcPr>
          <w:p w14:paraId="244AB0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Objeto del Proceso</w:t>
            </w:r>
          </w:p>
        </w:tc>
        <w:tc>
          <w:tcPr>
            <w:tcW w:w="193" w:type="dxa"/>
            <w:tcBorders>
              <w:top w:val="nil"/>
              <w:left w:val="nil"/>
              <w:bottom w:val="nil"/>
              <w:right w:val="nil"/>
            </w:tcBorders>
            <w:vAlign w:val="center"/>
          </w:tcPr>
          <w:p w14:paraId="605034CA"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00061C54"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79680F" w14:textId="77777777" w:rsidR="008D669F" w:rsidRPr="006F7F16" w:rsidRDefault="008D669F" w:rsidP="003F7F61">
            <w:pPr>
              <w:rPr>
                <w:rFonts w:ascii="Tahoma" w:hAnsi="Tahoma" w:cs="Tahoma"/>
                <w:color w:val="004990"/>
                <w:sz w:val="22"/>
                <w:szCs w:val="22"/>
              </w:rPr>
            </w:pPr>
          </w:p>
        </w:tc>
      </w:tr>
      <w:tr w:rsidR="008D669F" w:rsidRPr="006F7F16" w14:paraId="039E9046" w14:textId="77777777" w:rsidTr="003F7F61">
        <w:trPr>
          <w:trHeight w:val="261"/>
        </w:trPr>
        <w:tc>
          <w:tcPr>
            <w:tcW w:w="2691" w:type="dxa"/>
            <w:tcBorders>
              <w:top w:val="nil"/>
              <w:left w:val="nil"/>
              <w:bottom w:val="nil"/>
              <w:right w:val="nil"/>
            </w:tcBorders>
            <w:tcMar>
              <w:left w:w="0" w:type="dxa"/>
              <w:right w:w="0" w:type="dxa"/>
            </w:tcMar>
            <w:vAlign w:val="center"/>
          </w:tcPr>
          <w:p w14:paraId="2DA7D54C"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N° de Convocatoria</w:t>
            </w:r>
          </w:p>
        </w:tc>
        <w:tc>
          <w:tcPr>
            <w:tcW w:w="193" w:type="dxa"/>
            <w:tcBorders>
              <w:top w:val="nil"/>
              <w:left w:val="nil"/>
              <w:bottom w:val="nil"/>
              <w:right w:val="nil"/>
            </w:tcBorders>
            <w:vAlign w:val="center"/>
          </w:tcPr>
          <w:p w14:paraId="1AAE9443"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67A850A"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54E9B0A"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……/201</w:t>
            </w:r>
            <w:proofErr w:type="gramStart"/>
            <w:r w:rsidRPr="006F7F16">
              <w:rPr>
                <w:rFonts w:ascii="Tahoma" w:hAnsi="Tahoma" w:cs="Tahoma"/>
                <w:color w:val="004990"/>
                <w:sz w:val="22"/>
                <w:szCs w:val="22"/>
              </w:rPr>
              <w:t>..</w:t>
            </w:r>
            <w:proofErr w:type="gramEnd"/>
          </w:p>
        </w:tc>
      </w:tr>
      <w:tr w:rsidR="008D669F" w:rsidRPr="006F7F16" w14:paraId="79BB3206" w14:textId="77777777" w:rsidTr="003F7F61">
        <w:trPr>
          <w:trHeight w:val="261"/>
        </w:trPr>
        <w:tc>
          <w:tcPr>
            <w:tcW w:w="2691" w:type="dxa"/>
            <w:tcBorders>
              <w:top w:val="nil"/>
              <w:left w:val="nil"/>
              <w:bottom w:val="nil"/>
              <w:right w:val="nil"/>
            </w:tcBorders>
            <w:tcMar>
              <w:left w:w="0" w:type="dxa"/>
              <w:right w:w="0" w:type="dxa"/>
            </w:tcMar>
            <w:vAlign w:val="center"/>
          </w:tcPr>
          <w:p w14:paraId="75118566" w14:textId="77777777" w:rsidR="008D669F" w:rsidRPr="006F7F16" w:rsidRDefault="008D669F" w:rsidP="003F7F61">
            <w:pPr>
              <w:rPr>
                <w:rFonts w:ascii="Tahoma" w:hAnsi="Tahoma" w:cs="Tahoma"/>
                <w:color w:val="004990"/>
                <w:sz w:val="22"/>
                <w:szCs w:val="22"/>
              </w:rPr>
            </w:pPr>
            <w:r w:rsidRPr="006F7F16">
              <w:rPr>
                <w:rFonts w:ascii="Tahoma" w:hAnsi="Tahoma" w:cs="Tahoma"/>
                <w:color w:val="004990"/>
                <w:sz w:val="22"/>
                <w:szCs w:val="22"/>
              </w:rPr>
              <w:t>Lugar y Fecha</w:t>
            </w:r>
          </w:p>
        </w:tc>
        <w:tc>
          <w:tcPr>
            <w:tcW w:w="193" w:type="dxa"/>
            <w:tcBorders>
              <w:top w:val="nil"/>
              <w:left w:val="nil"/>
              <w:bottom w:val="nil"/>
              <w:right w:val="nil"/>
            </w:tcBorders>
            <w:vAlign w:val="center"/>
          </w:tcPr>
          <w:p w14:paraId="3C378E32" w14:textId="77777777" w:rsidR="008D669F" w:rsidRPr="006F7F16" w:rsidRDefault="008D669F" w:rsidP="003F7F61">
            <w:pPr>
              <w:jc w:val="center"/>
              <w:rPr>
                <w:rFonts w:ascii="Tahoma" w:hAnsi="Tahoma" w:cs="Tahoma"/>
                <w:color w:val="004990"/>
                <w:sz w:val="22"/>
                <w:szCs w:val="22"/>
              </w:rPr>
            </w:pPr>
            <w:r w:rsidRPr="006F7F16">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3A56DC9F" w14:textId="77777777" w:rsidR="008D669F" w:rsidRPr="006F7F16" w:rsidRDefault="008D669F" w:rsidP="003F7F61">
            <w:pPr>
              <w:rPr>
                <w:rFonts w:ascii="Arial" w:hAnsi="Arial" w:cs="Arial"/>
                <w:color w:val="004990"/>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15A8C0A" w14:textId="77777777" w:rsidR="008D669F" w:rsidRPr="006F7F16" w:rsidRDefault="008D669F" w:rsidP="003F7F61">
            <w:pPr>
              <w:rPr>
                <w:rFonts w:ascii="Tahoma" w:hAnsi="Tahoma" w:cs="Tahoma"/>
                <w:color w:val="004990"/>
                <w:sz w:val="22"/>
                <w:szCs w:val="22"/>
              </w:rPr>
            </w:pPr>
          </w:p>
        </w:tc>
      </w:tr>
    </w:tbl>
    <w:p w14:paraId="1D7AFA95" w14:textId="77777777" w:rsidR="008D669F" w:rsidRPr="006F7F16" w:rsidRDefault="008D669F" w:rsidP="008D669F">
      <w:pPr>
        <w:jc w:val="both"/>
        <w:rPr>
          <w:rFonts w:ascii="Tahoma" w:hAnsi="Tahoma" w:cs="Tahoma"/>
          <w:color w:val="004990"/>
          <w:lang w:val="es-ES_tradnl"/>
        </w:rPr>
      </w:pPr>
    </w:p>
    <w:p w14:paraId="11EBD6E9" w14:textId="77777777" w:rsidR="008D669F" w:rsidRPr="006F7F16" w:rsidRDefault="008D669F" w:rsidP="008D669F">
      <w:pPr>
        <w:jc w:val="both"/>
        <w:rPr>
          <w:rFonts w:ascii="Tahoma" w:hAnsi="Tahoma" w:cs="Tahoma"/>
          <w:color w:val="004990"/>
          <w:lang w:val="es-ES_tradnl"/>
        </w:rPr>
      </w:pPr>
    </w:p>
    <w:p w14:paraId="1FA065A3"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De mi consideración:</w:t>
      </w:r>
    </w:p>
    <w:p w14:paraId="6767F282" w14:textId="77777777" w:rsidR="008D669F" w:rsidRPr="006F7F16" w:rsidRDefault="008D669F" w:rsidP="008D669F">
      <w:pPr>
        <w:jc w:val="both"/>
        <w:rPr>
          <w:rFonts w:ascii="Tahoma" w:hAnsi="Tahoma" w:cs="Tahoma"/>
          <w:color w:val="004990"/>
          <w:sz w:val="22"/>
          <w:szCs w:val="22"/>
          <w:lang w:val="es-ES_tradnl"/>
        </w:rPr>
      </w:pPr>
    </w:p>
    <w:p w14:paraId="19CF4C55"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40B009F5" w14:textId="77777777" w:rsidR="008D669F" w:rsidRPr="006F7F16" w:rsidRDefault="008D669F" w:rsidP="008D669F">
      <w:pPr>
        <w:jc w:val="both"/>
        <w:rPr>
          <w:rFonts w:ascii="Tahoma" w:hAnsi="Tahoma" w:cs="Tahoma"/>
          <w:color w:val="004990"/>
          <w:sz w:val="22"/>
          <w:szCs w:val="22"/>
          <w:lang w:val="es-ES_tradnl"/>
        </w:rPr>
      </w:pPr>
    </w:p>
    <w:p w14:paraId="3C7AD4DF" w14:textId="77777777" w:rsidR="008D669F" w:rsidRPr="006F7F16" w:rsidRDefault="008D669F" w:rsidP="008D669F">
      <w:pPr>
        <w:suppressAutoHyphens/>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 De las Condiciones del Proceso</w:t>
      </w:r>
    </w:p>
    <w:p w14:paraId="4F4532D2" w14:textId="77777777" w:rsidR="008D669F" w:rsidRPr="006F7F16" w:rsidRDefault="008D669F" w:rsidP="008D669F">
      <w:pPr>
        <w:suppressAutoHyphens/>
        <w:jc w:val="both"/>
        <w:rPr>
          <w:rFonts w:ascii="Tahoma" w:hAnsi="Tahoma" w:cs="Tahoma"/>
          <w:color w:val="004990"/>
          <w:sz w:val="22"/>
          <w:szCs w:val="22"/>
          <w:lang w:val="es-ES_tradnl"/>
        </w:rPr>
      </w:pPr>
    </w:p>
    <w:p w14:paraId="2CBB8AE4"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31CC162F"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7D7BDC3E"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3BD2831" w14:textId="77777777" w:rsidR="008D669F" w:rsidRPr="006F7F16" w:rsidRDefault="008D669F" w:rsidP="008D669F">
      <w:pPr>
        <w:tabs>
          <w:tab w:val="num" w:pos="709"/>
        </w:tabs>
        <w:ind w:left="709" w:hanging="425"/>
        <w:jc w:val="both"/>
        <w:rPr>
          <w:rFonts w:ascii="Tahoma" w:hAnsi="Tahoma" w:cs="Tahoma"/>
          <w:color w:val="004990"/>
          <w:sz w:val="22"/>
          <w:szCs w:val="22"/>
          <w:lang w:val="es-ES_tradnl"/>
        </w:rPr>
      </w:pPr>
    </w:p>
    <w:p w14:paraId="5ABBA868" w14:textId="77777777" w:rsidR="008D669F" w:rsidRPr="006F7F16" w:rsidRDefault="008D669F" w:rsidP="008D669F">
      <w:pPr>
        <w:numPr>
          <w:ilvl w:val="0"/>
          <w:numId w:val="6"/>
        </w:numPr>
        <w:tabs>
          <w:tab w:val="clear" w:pos="360"/>
          <w:tab w:val="num" w:pos="709"/>
        </w:tabs>
        <w:ind w:left="709" w:hanging="425"/>
        <w:jc w:val="both"/>
        <w:rPr>
          <w:rFonts w:ascii="Tahoma" w:hAnsi="Tahoma" w:cs="Tahoma"/>
          <w:color w:val="004990"/>
          <w:sz w:val="22"/>
          <w:szCs w:val="22"/>
          <w:lang w:val="es-ES_tradnl"/>
        </w:rPr>
      </w:pPr>
      <w:r w:rsidRPr="006F7F16">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6C3877FE" w14:textId="77777777" w:rsidR="008D669F" w:rsidRPr="006F7F16" w:rsidRDefault="008D669F" w:rsidP="008D669F">
      <w:pPr>
        <w:jc w:val="both"/>
        <w:rPr>
          <w:rFonts w:ascii="Tahoma" w:hAnsi="Tahoma" w:cs="Tahoma"/>
          <w:color w:val="004990"/>
          <w:sz w:val="22"/>
          <w:szCs w:val="22"/>
          <w:lang w:val="es-ES_tradnl"/>
        </w:rPr>
      </w:pPr>
    </w:p>
    <w:p w14:paraId="4D603FC9" w14:textId="77777777" w:rsidR="008D669F" w:rsidRPr="006F7F16" w:rsidRDefault="008D669F" w:rsidP="008D669F">
      <w:pPr>
        <w:jc w:val="both"/>
        <w:rPr>
          <w:rFonts w:ascii="Tahoma" w:hAnsi="Tahoma" w:cs="Tahoma"/>
          <w:b/>
          <w:color w:val="004990"/>
          <w:sz w:val="22"/>
          <w:szCs w:val="22"/>
          <w:lang w:val="es-ES_tradnl"/>
        </w:rPr>
      </w:pPr>
      <w:r w:rsidRPr="006F7F16">
        <w:rPr>
          <w:rFonts w:ascii="Tahoma" w:hAnsi="Tahoma" w:cs="Tahoma"/>
          <w:b/>
          <w:color w:val="004990"/>
          <w:sz w:val="22"/>
          <w:szCs w:val="22"/>
          <w:lang w:val="es-ES_tradnl"/>
        </w:rPr>
        <w:t>II.- Declaración Jurada</w:t>
      </w:r>
    </w:p>
    <w:p w14:paraId="007BED3F" w14:textId="77777777" w:rsidR="008D669F" w:rsidRDefault="008D669F" w:rsidP="008D669F">
      <w:pPr>
        <w:jc w:val="both"/>
        <w:rPr>
          <w:rFonts w:ascii="Tahoma" w:hAnsi="Tahoma" w:cs="Tahoma"/>
          <w:color w:val="004990"/>
          <w:sz w:val="22"/>
          <w:szCs w:val="22"/>
          <w:lang w:val="es-ES_tradnl"/>
        </w:rPr>
      </w:pPr>
    </w:p>
    <w:p w14:paraId="4343DCD7" w14:textId="77777777" w:rsidR="00C2605A" w:rsidRDefault="00C2605A" w:rsidP="00C2605A">
      <w:pPr>
        <w:pStyle w:val="Prrafodelista"/>
        <w:numPr>
          <w:ilvl w:val="0"/>
          <w:numId w:val="7"/>
        </w:numPr>
        <w:jc w:val="both"/>
        <w:rPr>
          <w:rFonts w:ascii="Tahoma" w:hAnsi="Tahoma" w:cs="Tahoma"/>
          <w:color w:val="004990"/>
          <w:sz w:val="22"/>
          <w:szCs w:val="22"/>
          <w:lang w:val="es-ES_tradnl"/>
        </w:rPr>
      </w:pPr>
      <w:r w:rsidRPr="00C2605A">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D7C085D"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ningún propietario, socio, representante legal o personal dependiente de nuestra empresa tiene relación directa, indirecta, comercial, vinculación matrimonial o parentesco hasta el cuarto grado de consanguinidad, tercero de afinidad o el derivado de vínculos de adopción, con personal de ENTEL S.A.</w:t>
      </w:r>
    </w:p>
    <w:p w14:paraId="3A598C9C"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ningún propietario, socio, representante legal o personal ejecutivo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187418B0"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lastRenderedPageBreak/>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38E3CD83" w14:textId="77777777" w:rsidR="00C2605A" w:rsidRPr="009031BB" w:rsidRDefault="00C2605A" w:rsidP="00C2605A">
      <w:pPr>
        <w:pStyle w:val="Prrafodelista"/>
        <w:numPr>
          <w:ilvl w:val="0"/>
          <w:numId w:val="7"/>
        </w:numPr>
        <w:jc w:val="both"/>
        <w:rPr>
          <w:rFonts w:ascii="Tahoma" w:hAnsi="Tahoma" w:cs="Tahoma"/>
          <w:color w:val="004990"/>
          <w:sz w:val="22"/>
          <w:szCs w:val="22"/>
          <w:lang w:val="es-ES_tradnl"/>
        </w:rPr>
      </w:pPr>
      <w:r w:rsidRPr="009031B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2DDE4683" w14:textId="77777777" w:rsidR="00C2605A" w:rsidRPr="006F7F16" w:rsidRDefault="00C2605A" w:rsidP="008D669F">
      <w:pPr>
        <w:jc w:val="both"/>
        <w:rPr>
          <w:rFonts w:ascii="Tahoma" w:hAnsi="Tahoma" w:cs="Tahoma"/>
          <w:color w:val="004990"/>
          <w:sz w:val="22"/>
          <w:szCs w:val="22"/>
          <w:lang w:val="es-ES_tradnl"/>
        </w:rPr>
      </w:pPr>
    </w:p>
    <w:p w14:paraId="4CEAA01F" w14:textId="77777777" w:rsidR="008D669F" w:rsidRPr="006F7F16" w:rsidRDefault="008D669F" w:rsidP="00C2605A">
      <w:pPr>
        <w:tabs>
          <w:tab w:val="right" w:pos="6663"/>
        </w:tabs>
        <w:rPr>
          <w:rFonts w:ascii="Tahoma" w:hAnsi="Tahoma" w:cs="Tahoma"/>
          <w:color w:val="004990"/>
          <w:sz w:val="22"/>
          <w:szCs w:val="22"/>
          <w:lang w:val="es-ES_tradnl"/>
        </w:rPr>
      </w:pPr>
    </w:p>
    <w:p w14:paraId="600DB0A2" w14:textId="77777777" w:rsidR="008D669F" w:rsidRPr="006F7F16" w:rsidRDefault="008D669F" w:rsidP="008D669F">
      <w:pPr>
        <w:ind w:left="284"/>
        <w:jc w:val="both"/>
        <w:rPr>
          <w:rFonts w:ascii="Tahoma" w:hAnsi="Tahoma" w:cs="Tahoma"/>
          <w:color w:val="004990"/>
          <w:sz w:val="22"/>
          <w:szCs w:val="22"/>
          <w:lang w:val="es-ES_tradnl"/>
        </w:rPr>
      </w:pPr>
      <w:r w:rsidRPr="006F7F16">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83E1BDC"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51BF74B4" w14:textId="77777777" w:rsidR="008D669F" w:rsidRPr="006F7F16" w:rsidRDefault="008D669F" w:rsidP="008D669F">
      <w:pPr>
        <w:tabs>
          <w:tab w:val="right" w:pos="6663"/>
        </w:tabs>
        <w:jc w:val="center"/>
        <w:rPr>
          <w:rFonts w:ascii="Tahoma" w:hAnsi="Tahoma" w:cs="Tahoma"/>
          <w:color w:val="004990"/>
          <w:sz w:val="22"/>
          <w:szCs w:val="22"/>
          <w:lang w:val="es-ES_tradnl"/>
        </w:rPr>
      </w:pPr>
    </w:p>
    <w:p w14:paraId="38ECF68E" w14:textId="77777777" w:rsidR="008D669F" w:rsidRPr="006F7F16" w:rsidRDefault="008D669F" w:rsidP="008D669F">
      <w:pPr>
        <w:jc w:val="center"/>
        <w:rPr>
          <w:rFonts w:ascii="Tahoma" w:hAnsi="Tahoma" w:cs="Tahoma"/>
          <w:b/>
          <w:color w:val="004990"/>
          <w:sz w:val="22"/>
          <w:szCs w:val="22"/>
          <w:lang w:val="es-ES_tradnl"/>
        </w:rPr>
      </w:pPr>
      <w:r w:rsidRPr="006F7F16">
        <w:rPr>
          <w:rFonts w:ascii="Tahoma" w:hAnsi="Tahoma" w:cs="Tahoma"/>
          <w:b/>
          <w:color w:val="004990"/>
          <w:sz w:val="22"/>
          <w:szCs w:val="22"/>
          <w:lang w:val="es-ES_tradnl"/>
        </w:rPr>
        <w:t>Representante Legal</w:t>
      </w:r>
    </w:p>
    <w:p w14:paraId="75BB8544" w14:textId="77777777" w:rsidR="008D669F" w:rsidRPr="006F7F16" w:rsidRDefault="008D669F" w:rsidP="008D669F">
      <w:pPr>
        <w:jc w:val="center"/>
        <w:rPr>
          <w:rFonts w:ascii="Tahoma" w:hAnsi="Tahoma" w:cs="Tahoma"/>
          <w:b/>
          <w:color w:val="004990"/>
          <w:sz w:val="22"/>
          <w:szCs w:val="22"/>
          <w:lang w:val="es-ES_tradnl"/>
        </w:rPr>
      </w:pPr>
    </w:p>
    <w:p w14:paraId="35F4802F" w14:textId="77777777" w:rsidR="008D669F" w:rsidRPr="006F7F16" w:rsidRDefault="008D669F" w:rsidP="008D669F">
      <w:pPr>
        <w:jc w:val="center"/>
        <w:rPr>
          <w:rFonts w:ascii="Tahoma" w:hAnsi="Tahoma" w:cs="Tahoma"/>
          <w:b/>
          <w:color w:val="004990"/>
          <w:sz w:val="22"/>
          <w:szCs w:val="22"/>
          <w:lang w:val="es-ES_tradnl"/>
        </w:rPr>
      </w:pPr>
    </w:p>
    <w:p w14:paraId="7FE655ED" w14:textId="77777777" w:rsidR="008D669F" w:rsidRPr="006F7F16" w:rsidRDefault="008D669F" w:rsidP="008D669F">
      <w:pPr>
        <w:jc w:val="center"/>
        <w:rPr>
          <w:rFonts w:ascii="Tahoma" w:hAnsi="Tahoma" w:cs="Tahoma"/>
          <w:b/>
          <w:color w:val="004990"/>
          <w:sz w:val="22"/>
          <w:szCs w:val="22"/>
          <w:lang w:val="es-ES_tradnl"/>
        </w:rPr>
      </w:pPr>
    </w:p>
    <w:p w14:paraId="427B508C"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Firma:</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0FCDD09F" w14:textId="77777777" w:rsidR="008D669F" w:rsidRPr="006F7F16" w:rsidRDefault="008D669F" w:rsidP="008D669F">
      <w:pPr>
        <w:jc w:val="both"/>
        <w:rPr>
          <w:rFonts w:ascii="Tahoma" w:hAnsi="Tahoma" w:cs="Tahoma"/>
          <w:color w:val="004990"/>
          <w:sz w:val="22"/>
          <w:szCs w:val="22"/>
          <w:lang w:val="es-ES_tradnl"/>
        </w:rPr>
      </w:pPr>
    </w:p>
    <w:p w14:paraId="65C91B5B"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Nombre Completo:</w:t>
      </w:r>
      <w:r w:rsidRPr="006F7F16">
        <w:rPr>
          <w:rFonts w:ascii="Tahoma" w:hAnsi="Tahoma" w:cs="Tahoma"/>
          <w:color w:val="004990"/>
          <w:sz w:val="22"/>
          <w:szCs w:val="22"/>
          <w:lang w:val="es-ES_tradnl"/>
        </w:rPr>
        <w:tab/>
        <w:t>………………………………………………………………………………………………</w:t>
      </w:r>
    </w:p>
    <w:p w14:paraId="6F2B69B7" w14:textId="77777777" w:rsidR="008D669F" w:rsidRPr="006F7F16" w:rsidRDefault="008D669F" w:rsidP="008D669F">
      <w:pPr>
        <w:jc w:val="both"/>
        <w:rPr>
          <w:rFonts w:ascii="Tahoma" w:hAnsi="Tahoma" w:cs="Tahoma"/>
          <w:color w:val="004990"/>
          <w:sz w:val="22"/>
          <w:szCs w:val="22"/>
          <w:lang w:val="es-ES_tradnl"/>
        </w:rPr>
      </w:pPr>
    </w:p>
    <w:p w14:paraId="6F8394C1" w14:textId="77777777" w:rsidR="008D669F" w:rsidRPr="006F7F16"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 xml:space="preserve">C.I.: </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25EE92F2" w14:textId="77777777" w:rsidR="008D669F" w:rsidRPr="006F7F16" w:rsidRDefault="008D669F" w:rsidP="008D669F">
      <w:pPr>
        <w:jc w:val="both"/>
        <w:rPr>
          <w:rFonts w:ascii="Tahoma" w:hAnsi="Tahoma" w:cs="Tahoma"/>
          <w:color w:val="004990"/>
          <w:sz w:val="22"/>
          <w:szCs w:val="22"/>
          <w:lang w:val="es-ES_tradnl"/>
        </w:rPr>
      </w:pPr>
    </w:p>
    <w:p w14:paraId="4C8817DE" w14:textId="77777777" w:rsidR="008D669F" w:rsidRDefault="008D669F" w:rsidP="008D669F">
      <w:pPr>
        <w:jc w:val="both"/>
        <w:rPr>
          <w:rFonts w:ascii="Tahoma" w:hAnsi="Tahoma" w:cs="Tahoma"/>
          <w:color w:val="004990"/>
          <w:sz w:val="22"/>
          <w:szCs w:val="22"/>
          <w:lang w:val="es-ES_tradnl"/>
        </w:rPr>
      </w:pPr>
      <w:r w:rsidRPr="006F7F16">
        <w:rPr>
          <w:rFonts w:ascii="Tahoma" w:hAnsi="Tahoma" w:cs="Tahoma"/>
          <w:color w:val="004990"/>
          <w:sz w:val="22"/>
          <w:szCs w:val="22"/>
          <w:lang w:val="es-ES_tradnl"/>
        </w:rPr>
        <w:t>Domicilio:</w:t>
      </w:r>
      <w:r w:rsidRPr="006F7F16">
        <w:rPr>
          <w:rFonts w:ascii="Tahoma" w:hAnsi="Tahoma" w:cs="Tahoma"/>
          <w:color w:val="004990"/>
          <w:sz w:val="22"/>
          <w:szCs w:val="22"/>
          <w:lang w:val="es-ES_tradnl"/>
        </w:rPr>
        <w:tab/>
      </w:r>
      <w:r w:rsidRPr="006F7F16">
        <w:rPr>
          <w:rFonts w:ascii="Tahoma" w:hAnsi="Tahoma" w:cs="Tahoma"/>
          <w:color w:val="004990"/>
          <w:sz w:val="22"/>
          <w:szCs w:val="22"/>
          <w:lang w:val="es-ES_tradnl"/>
        </w:rPr>
        <w:tab/>
        <w:t>………………………………………………………………………………………………</w:t>
      </w:r>
    </w:p>
    <w:p w14:paraId="1C088434" w14:textId="77777777" w:rsidR="008D669F" w:rsidRDefault="008D669F" w:rsidP="008D669F">
      <w:pPr>
        <w:jc w:val="both"/>
        <w:rPr>
          <w:rFonts w:ascii="Tahoma" w:hAnsi="Tahoma" w:cs="Tahoma"/>
          <w:color w:val="004990"/>
          <w:sz w:val="22"/>
          <w:szCs w:val="22"/>
          <w:lang w:val="es-ES_tradnl"/>
        </w:rPr>
      </w:pPr>
    </w:p>
    <w:p w14:paraId="0DC48F97" w14:textId="77777777" w:rsidR="008D669F" w:rsidRPr="006F7F16" w:rsidRDefault="008D669F" w:rsidP="008D669F">
      <w:pPr>
        <w:jc w:val="both"/>
        <w:rPr>
          <w:rFonts w:ascii="Tahoma" w:hAnsi="Tahoma" w:cs="Tahoma"/>
          <w:color w:val="004990"/>
          <w:sz w:val="22"/>
          <w:szCs w:val="22"/>
          <w:lang w:val="es-ES_tradnl"/>
        </w:rPr>
      </w:pPr>
      <w:r>
        <w:rPr>
          <w:rFonts w:ascii="Tahoma" w:hAnsi="Tahoma" w:cs="Tahoma"/>
          <w:color w:val="004990"/>
          <w:sz w:val="22"/>
          <w:szCs w:val="22"/>
          <w:lang w:val="es-ES_tradnl"/>
        </w:rPr>
        <w:t>Lugar y Fecha:</w:t>
      </w:r>
      <w:r>
        <w:rPr>
          <w:rFonts w:ascii="Tahoma" w:hAnsi="Tahoma" w:cs="Tahoma"/>
          <w:color w:val="004990"/>
          <w:sz w:val="22"/>
          <w:szCs w:val="22"/>
          <w:lang w:val="es-ES_tradnl"/>
        </w:rPr>
        <w:tab/>
      </w:r>
      <w:r w:rsidRPr="006F7F16">
        <w:rPr>
          <w:rFonts w:ascii="Tahoma" w:hAnsi="Tahoma" w:cs="Tahoma"/>
          <w:color w:val="004990"/>
          <w:sz w:val="22"/>
          <w:szCs w:val="22"/>
          <w:lang w:val="es-ES_tradnl"/>
        </w:rPr>
        <w:t>………………………………………………………………………………………………</w:t>
      </w:r>
    </w:p>
    <w:p w14:paraId="48C55F62" w14:textId="77777777" w:rsidR="008D669F" w:rsidRPr="006F7F16" w:rsidRDefault="008D669F" w:rsidP="008D669F">
      <w:pPr>
        <w:jc w:val="both"/>
        <w:rPr>
          <w:rFonts w:ascii="Tahoma" w:hAnsi="Tahoma" w:cs="Tahoma"/>
          <w:color w:val="004990"/>
          <w:sz w:val="22"/>
          <w:szCs w:val="22"/>
          <w:lang w:val="es-ES_tradnl"/>
        </w:rPr>
      </w:pPr>
    </w:p>
    <w:p w14:paraId="56E91009" w14:textId="77777777" w:rsidR="008D669F" w:rsidRPr="006F7F16" w:rsidRDefault="008D669F" w:rsidP="008D669F">
      <w:pPr>
        <w:jc w:val="both"/>
        <w:rPr>
          <w:rFonts w:ascii="Tahoma" w:hAnsi="Tahoma" w:cs="Tahoma"/>
          <w:color w:val="004990"/>
          <w:sz w:val="22"/>
          <w:szCs w:val="22"/>
          <w:lang w:val="es-ES_tradnl"/>
        </w:rPr>
      </w:pPr>
    </w:p>
    <w:p w14:paraId="46191684" w14:textId="77777777" w:rsidR="008D669F" w:rsidRPr="006F7F16" w:rsidRDefault="008D669F" w:rsidP="008D669F">
      <w:pPr>
        <w:rPr>
          <w:rFonts w:ascii="Tahoma" w:hAnsi="Tahoma" w:cs="Tahoma"/>
          <w:color w:val="004990"/>
          <w:sz w:val="22"/>
          <w:szCs w:val="22"/>
          <w:lang w:val="es-ES_tradnl"/>
        </w:rPr>
        <w:sectPr w:rsidR="008D669F" w:rsidRPr="006F7F16" w:rsidSect="004C3D81">
          <w:headerReference w:type="default" r:id="rId21"/>
          <w:footerReference w:type="default" r:id="rId22"/>
          <w:pgSz w:w="12240" w:h="15840"/>
          <w:pgMar w:top="238" w:right="1418" w:bottom="244" w:left="1418" w:header="709" w:footer="709" w:gutter="0"/>
          <w:pgNumType w:start="1"/>
          <w:cols w:space="708"/>
          <w:docGrid w:linePitch="360"/>
        </w:sectPr>
      </w:pPr>
    </w:p>
    <w:p w14:paraId="4B819959" w14:textId="77777777" w:rsidR="008D669F" w:rsidRPr="006F7F16" w:rsidRDefault="008D669F" w:rsidP="008D669F">
      <w:pPr>
        <w:pStyle w:val="Normal2"/>
        <w:jc w:val="center"/>
        <w:rPr>
          <w:rFonts w:ascii="Verdana" w:hAnsi="Verdana" w:cs="Arial"/>
          <w:b/>
          <w:i/>
          <w:color w:val="004990"/>
          <w:sz w:val="18"/>
          <w:szCs w:val="18"/>
          <w:lang w:val="es-BO"/>
        </w:rPr>
      </w:pPr>
    </w:p>
    <w:tbl>
      <w:tblPr>
        <w:tblpPr w:leftFromText="141" w:rightFromText="141" w:vertAnchor="text" w:horzAnchor="margin" w:tblpY="2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8D669F" w:rsidRPr="006F7F16" w14:paraId="313A0121" w14:textId="77777777" w:rsidTr="003F7F61">
        <w:trPr>
          <w:trHeight w:val="617"/>
        </w:trPr>
        <w:tc>
          <w:tcPr>
            <w:tcW w:w="2410" w:type="dxa"/>
            <w:shd w:val="clear" w:color="auto" w:fill="004990"/>
            <w:vAlign w:val="center"/>
          </w:tcPr>
          <w:p w14:paraId="45E4CB8A" w14:textId="77777777" w:rsidR="008D669F" w:rsidRPr="006F7F16" w:rsidRDefault="008D669F" w:rsidP="003F7F61">
            <w:pPr>
              <w:pStyle w:val="Textoindependiente3"/>
              <w:spacing w:after="0"/>
              <w:jc w:val="center"/>
              <w:rPr>
                <w:rFonts w:ascii="Tahoma" w:hAnsi="Tahoma" w:cs="Tahoma"/>
                <w:b/>
                <w:color w:val="004990"/>
                <w:sz w:val="28"/>
                <w:szCs w:val="28"/>
                <w:lang w:val="pt-BR"/>
              </w:rPr>
            </w:pPr>
            <w:r w:rsidRPr="00EA055F">
              <w:rPr>
                <w:rFonts w:ascii="Tahoma" w:hAnsi="Tahoma" w:cs="Tahoma"/>
                <w:b/>
                <w:color w:val="FFFFFF" w:themeColor="background1"/>
                <w:sz w:val="28"/>
                <w:szCs w:val="28"/>
                <w:lang w:val="pt-BR"/>
              </w:rPr>
              <w:t>ANEXO No. 3</w:t>
            </w:r>
          </w:p>
        </w:tc>
        <w:tc>
          <w:tcPr>
            <w:tcW w:w="7365" w:type="dxa"/>
            <w:vAlign w:val="center"/>
          </w:tcPr>
          <w:p w14:paraId="75614FA9" w14:textId="1A279103" w:rsidR="008D669F" w:rsidRPr="006F7F16" w:rsidRDefault="008D669F" w:rsidP="008D669F">
            <w:pPr>
              <w:ind w:left="567"/>
              <w:jc w:val="center"/>
              <w:rPr>
                <w:rFonts w:ascii="Tahoma" w:hAnsi="Tahoma" w:cs="Tahoma"/>
                <w:b/>
                <w:color w:val="004990"/>
                <w:sz w:val="22"/>
                <w:szCs w:val="22"/>
                <w:lang w:val="pt-BR"/>
              </w:rPr>
            </w:pPr>
            <w:r w:rsidRPr="006F7F16">
              <w:rPr>
                <w:rFonts w:ascii="Tahoma" w:hAnsi="Tahoma" w:cs="Tahoma"/>
                <w:b/>
                <w:color w:val="004990"/>
                <w:sz w:val="22"/>
                <w:szCs w:val="22"/>
                <w:lang w:val="pt-BR"/>
              </w:rPr>
              <w:t>MODELO DE CONTRATO</w:t>
            </w:r>
            <w:r>
              <w:rPr>
                <w:rFonts w:ascii="Tahoma" w:hAnsi="Tahoma" w:cs="Tahoma"/>
                <w:b/>
                <w:color w:val="004990"/>
                <w:sz w:val="22"/>
                <w:szCs w:val="22"/>
                <w:lang w:val="pt-BR"/>
              </w:rPr>
              <w:t xml:space="preserve"> </w:t>
            </w:r>
          </w:p>
        </w:tc>
      </w:tr>
    </w:tbl>
    <w:p w14:paraId="194A16D9" w14:textId="77777777" w:rsidR="008D669F" w:rsidRPr="006F7F16" w:rsidRDefault="008D669F" w:rsidP="008D669F">
      <w:pPr>
        <w:rPr>
          <w:color w:val="004990"/>
          <w:lang w:val="es-BO"/>
        </w:rPr>
      </w:pPr>
    </w:p>
    <w:p w14:paraId="4A5B3DBA" w14:textId="77777777" w:rsidR="008D669F" w:rsidRPr="006F7F16" w:rsidRDefault="008D669F" w:rsidP="008D669F">
      <w:pPr>
        <w:rPr>
          <w:color w:val="004990"/>
          <w:lang w:val="es-BO"/>
        </w:rPr>
      </w:pPr>
    </w:p>
    <w:p w14:paraId="295BD992" w14:textId="77777777" w:rsidR="008D669F" w:rsidRPr="006F7F16" w:rsidRDefault="008D669F" w:rsidP="008D669F">
      <w:pPr>
        <w:contextualSpacing/>
        <w:jc w:val="center"/>
        <w:rPr>
          <w:rFonts w:ascii="Tahoma" w:hAnsi="Tahoma" w:cs="Tahoma"/>
          <w:b/>
          <w:i/>
          <w:color w:val="004990"/>
          <w:sz w:val="22"/>
          <w:szCs w:val="22"/>
          <w:u w:val="single"/>
        </w:rPr>
      </w:pPr>
      <w:r w:rsidRPr="006F7F16">
        <w:rPr>
          <w:rFonts w:ascii="Tahoma" w:hAnsi="Tahoma" w:cs="Tahoma"/>
          <w:b/>
          <w:color w:val="004990"/>
          <w:sz w:val="22"/>
          <w:szCs w:val="22"/>
          <w:u w:val="single"/>
          <w:lang w:val="es-BO"/>
        </w:rPr>
        <w:t>CONTRATO PRIVADO</w:t>
      </w:r>
    </w:p>
    <w:p w14:paraId="43B6771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 xml:space="preserve">Conste por el presente documento, relativo a un Contrato Privado para la contratación de servicios de  </w:t>
      </w:r>
      <w:proofErr w:type="gramStart"/>
      <w:r w:rsidRPr="006F7F16">
        <w:rPr>
          <w:rFonts w:ascii="Tahoma" w:hAnsi="Tahoma" w:cs="Tahoma"/>
          <w:color w:val="004990"/>
          <w:sz w:val="22"/>
          <w:szCs w:val="22"/>
        </w:rPr>
        <w:t>“ …</w:t>
      </w:r>
      <w:proofErr w:type="gramEnd"/>
      <w:r w:rsidRPr="006F7F16">
        <w:rPr>
          <w:rFonts w:ascii="Tahoma" w:hAnsi="Tahoma" w:cs="Tahoma"/>
          <w:color w:val="004990"/>
          <w:sz w:val="22"/>
          <w:szCs w:val="22"/>
        </w:rPr>
        <w:t>…………………………….” elaborado en el marco de lo dispuesto por los Arts. 519 y 1297 del Código Civil Boliviano, que será elevado a instrumento público con el reconocimiento de firmas y rúbricas, al tenor de las siguientes cláusulas:</w:t>
      </w:r>
    </w:p>
    <w:p w14:paraId="4A030737"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PRIMERA: PARTES CONTRATANTES</w:t>
      </w:r>
      <w:r w:rsidRPr="006F7F16">
        <w:rPr>
          <w:rFonts w:ascii="Tahoma" w:hAnsi="Tahoma" w:cs="Tahoma"/>
          <w:color w:val="004990"/>
          <w:sz w:val="22"/>
          <w:szCs w:val="22"/>
        </w:rPr>
        <w:t>.- Intervienen en la suscripción del presente Contrato:</w:t>
      </w:r>
    </w:p>
    <w:p w14:paraId="7138B7B9"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 xml:space="preserve">La </w:t>
      </w:r>
      <w:r w:rsidRPr="006F7F16">
        <w:rPr>
          <w:rFonts w:ascii="Tahoma" w:hAnsi="Tahoma" w:cs="Tahoma"/>
          <w:b/>
          <w:color w:val="004990"/>
          <w:sz w:val="22"/>
          <w:szCs w:val="22"/>
        </w:rPr>
        <w:t>EMPRESA NACIONAL DE TELECOMUNICACIONES SOCIEDAD ANÓNIMA - ENTEL S.A.</w:t>
      </w:r>
      <w:r w:rsidRPr="006F7F16">
        <w:rPr>
          <w:rFonts w:ascii="Tahoma" w:hAnsi="Tahoma" w:cs="Tahoma"/>
          <w:color w:val="004990"/>
          <w:sz w:val="22"/>
          <w:szCs w:val="22"/>
        </w:rPr>
        <w:t xml:space="preserve">, con Matrícula de Comercio N° 00013290 expedida por FUNDEMPRESA, NIT 1020703023, representada legalmente por ……………………….............., ………………………….,  en virtud del Poder ………………………………………… N° …./….de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 otorgado ante Notaría de Fe Pública N° …. a cargo de ………………………………, del Distrito Judicial de ……………, que a los efectos del presente contrato se denominará </w:t>
      </w:r>
      <w:r w:rsidRPr="006F7F16">
        <w:rPr>
          <w:rFonts w:ascii="Tahoma" w:hAnsi="Tahoma" w:cs="Tahoma"/>
          <w:b/>
          <w:color w:val="004990"/>
          <w:sz w:val="22"/>
          <w:szCs w:val="22"/>
        </w:rPr>
        <w:t>ENTEL S.A.</w:t>
      </w:r>
      <w:r w:rsidRPr="006F7F16">
        <w:rPr>
          <w:rFonts w:ascii="Tahoma" w:hAnsi="Tahoma" w:cs="Tahoma"/>
          <w:color w:val="004990"/>
          <w:sz w:val="22"/>
          <w:szCs w:val="22"/>
        </w:rPr>
        <w:t>, y por otra parte;</w:t>
      </w:r>
    </w:p>
    <w:p w14:paraId="27ED1FE1" w14:textId="77777777" w:rsidR="008D669F" w:rsidRPr="006F7F16" w:rsidRDefault="008D669F" w:rsidP="008D669F">
      <w:pPr>
        <w:pStyle w:val="Prrafodelista"/>
        <w:numPr>
          <w:ilvl w:val="1"/>
          <w:numId w:val="78"/>
        </w:numPr>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La</w:t>
      </w:r>
      <w:r w:rsidRPr="006F7F16">
        <w:rPr>
          <w:rFonts w:ascii="Tahoma" w:hAnsi="Tahoma" w:cs="Tahoma"/>
          <w:b/>
          <w:color w:val="004990"/>
          <w:sz w:val="22"/>
          <w:szCs w:val="22"/>
        </w:rPr>
        <w:t xml:space="preserve"> </w:t>
      </w:r>
      <w:r w:rsidRPr="006F7F16">
        <w:rPr>
          <w:rFonts w:ascii="Tahoma" w:hAnsi="Tahoma" w:cs="Tahoma"/>
          <w:color w:val="004990"/>
          <w:sz w:val="22"/>
          <w:szCs w:val="22"/>
        </w:rPr>
        <w:t>empresa</w:t>
      </w:r>
      <w:r w:rsidRPr="006F7F16">
        <w:rPr>
          <w:rFonts w:ascii="Tahoma" w:hAnsi="Tahoma" w:cs="Tahoma"/>
          <w:b/>
          <w:color w:val="004990"/>
          <w:sz w:val="22"/>
          <w:szCs w:val="22"/>
        </w:rPr>
        <w:t xml:space="preserve"> </w:t>
      </w:r>
      <w:r w:rsidRPr="006F7F16">
        <w:rPr>
          <w:rFonts w:ascii="Tahoma" w:hAnsi="Tahoma" w:cs="Tahoma"/>
          <w:color w:val="004990"/>
          <w:sz w:val="22"/>
          <w:szCs w:val="22"/>
        </w:rPr>
        <w:t>………………………………………………… con Matrícula de Comercio N° 00…………. expedida por FUNDEMPRESA, NIT ………………………., representada legalmente por ………………………………, en virtud del Poder ………………………………. N°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/….de fecha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w:t>
      </w:r>
      <w:r w:rsidRPr="006F7F16">
        <w:rPr>
          <w:rFonts w:ascii="Tahoma" w:hAnsi="Tahoma" w:cs="Tahoma"/>
          <w:color w:val="004990"/>
          <w:sz w:val="22"/>
          <w:szCs w:val="22"/>
          <w:lang w:val="es-MX"/>
        </w:rPr>
        <w:t xml:space="preserve">, otorgado ante Notaría de Fe Pública N° … a cargo ……………………., del Distrito Judicial de ……………………….., que </w:t>
      </w:r>
      <w:r w:rsidRPr="006F7F16">
        <w:rPr>
          <w:rFonts w:ascii="Tahoma" w:hAnsi="Tahoma" w:cs="Tahoma"/>
          <w:color w:val="004990"/>
          <w:sz w:val="22"/>
          <w:szCs w:val="22"/>
        </w:rPr>
        <w:t xml:space="preserve">a los efectos del presente contrato se denominará </w:t>
      </w:r>
      <w:r w:rsidRPr="006F7F16">
        <w:rPr>
          <w:rFonts w:ascii="Tahoma" w:hAnsi="Tahoma" w:cs="Tahoma"/>
          <w:b/>
          <w:color w:val="004990"/>
          <w:sz w:val="22"/>
          <w:szCs w:val="22"/>
        </w:rPr>
        <w:t>PROVEEDOR</w:t>
      </w:r>
      <w:r w:rsidRPr="006F7F16">
        <w:rPr>
          <w:rFonts w:ascii="Tahoma" w:hAnsi="Tahoma" w:cs="Tahoma"/>
          <w:color w:val="004990"/>
          <w:sz w:val="22"/>
          <w:szCs w:val="22"/>
        </w:rPr>
        <w:t>.</w:t>
      </w:r>
    </w:p>
    <w:p w14:paraId="4EECD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A los efectos del presente documento se podrá denominar a ENTEL S.A. y al PROVEEDOR de manera individual como “Parte” o “Partes” cuando la mención relacione a dichas empresas en forma conjunta.</w:t>
      </w:r>
    </w:p>
    <w:p w14:paraId="6EC0C224" w14:textId="77777777" w:rsidR="008D669F" w:rsidRPr="006F7F16" w:rsidRDefault="008D669F" w:rsidP="008D669F">
      <w:pPr>
        <w:pStyle w:val="Prrafodelista"/>
        <w:ind w:left="0"/>
        <w:contextualSpacing/>
        <w:jc w:val="both"/>
        <w:rPr>
          <w:rFonts w:ascii="Tahoma" w:hAnsi="Tahoma" w:cs="Tahoma"/>
          <w:color w:val="004990"/>
          <w:sz w:val="22"/>
          <w:szCs w:val="22"/>
          <w:lang w:val="es-BO"/>
        </w:rPr>
      </w:pPr>
      <w:r w:rsidRPr="006F7F16">
        <w:rPr>
          <w:rFonts w:ascii="Tahoma" w:hAnsi="Tahoma" w:cs="Tahoma"/>
          <w:b/>
          <w:color w:val="004990"/>
          <w:sz w:val="22"/>
          <w:szCs w:val="22"/>
          <w:u w:val="single"/>
        </w:rPr>
        <w:t>SEGUNDA: ANTECEDENTES</w:t>
      </w:r>
      <w:r w:rsidRPr="006F7F16">
        <w:rPr>
          <w:rFonts w:ascii="Tahoma" w:hAnsi="Tahoma" w:cs="Tahoma"/>
          <w:color w:val="004990"/>
          <w:sz w:val="22"/>
          <w:szCs w:val="22"/>
        </w:rPr>
        <w:t>.-</w:t>
      </w:r>
      <w:r w:rsidRPr="006F7F16">
        <w:rPr>
          <w:rFonts w:ascii="Tahoma" w:hAnsi="Tahoma" w:cs="Tahoma"/>
          <w:b/>
          <w:color w:val="004990"/>
          <w:sz w:val="22"/>
          <w:szCs w:val="22"/>
        </w:rPr>
        <w:t xml:space="preserve"> </w:t>
      </w:r>
      <w:r w:rsidRPr="006F7F16">
        <w:rPr>
          <w:rFonts w:ascii="Tahoma" w:hAnsi="Tahoma" w:cs="Tahoma"/>
          <w:color w:val="004990"/>
          <w:sz w:val="22"/>
          <w:szCs w:val="22"/>
        </w:rPr>
        <w:t xml:space="preserve">La Gerencia o Subgerencia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mediante </w:t>
      </w:r>
      <w:proofErr w:type="gramStart"/>
      <w:r w:rsidRPr="006F7F16">
        <w:rPr>
          <w:rFonts w:ascii="Tahoma" w:hAnsi="Tahoma" w:cs="Tahoma"/>
          <w:color w:val="004990"/>
          <w:sz w:val="22"/>
          <w:szCs w:val="22"/>
          <w:lang w:val="es-BO"/>
        </w:rPr>
        <w:t>nota …</w:t>
      </w:r>
      <w:proofErr w:type="gramEnd"/>
      <w:r w:rsidRPr="006F7F16">
        <w:rPr>
          <w:rFonts w:ascii="Tahoma" w:hAnsi="Tahoma" w:cs="Tahoma"/>
          <w:color w:val="004990"/>
          <w:sz w:val="22"/>
          <w:szCs w:val="22"/>
          <w:lang w:val="es-BO"/>
        </w:rPr>
        <w:t>………………….. de</w:t>
      </w:r>
      <w:r w:rsidRPr="006F7F16">
        <w:rPr>
          <w:rFonts w:ascii="Tahoma" w:hAnsi="Tahoma" w:cs="Tahoma"/>
          <w:iCs/>
          <w:color w:val="004990"/>
          <w:sz w:val="22"/>
          <w:szCs w:val="22"/>
          <w:lang w:val="es-BO"/>
        </w:rPr>
        <w:t xml:space="preserve"> fecha ……………….</w:t>
      </w:r>
      <w:r w:rsidRPr="006F7F16">
        <w:rPr>
          <w:rFonts w:ascii="Tahoma" w:hAnsi="Tahoma" w:cs="Tahoma"/>
          <w:color w:val="004990"/>
          <w:sz w:val="22"/>
          <w:szCs w:val="22"/>
          <w:lang w:val="es-BO"/>
        </w:rPr>
        <w:t xml:space="preserve"> solicitó a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la autorización para el inicio de proceso …………………………………… para la adquisición de </w:t>
      </w:r>
      <w:r w:rsidRPr="006F7F16">
        <w:rPr>
          <w:rFonts w:ascii="Tahoma" w:hAnsi="Tahoma" w:cs="Tahoma"/>
          <w:color w:val="004990"/>
          <w:sz w:val="22"/>
          <w:szCs w:val="22"/>
          <w:lang w:val="es-ES_tradnl"/>
        </w:rPr>
        <w:t>…………………………</w:t>
      </w:r>
      <w:r w:rsidRPr="006F7F16">
        <w:rPr>
          <w:rFonts w:ascii="Tahoma" w:hAnsi="Tahoma" w:cs="Tahoma"/>
          <w:color w:val="004990"/>
          <w:sz w:val="22"/>
          <w:szCs w:val="22"/>
          <w:lang w:val="es-BO"/>
        </w:rPr>
        <w:t xml:space="preserve">, adjuntando para este efecto los Términos Básicos de Contratación o las Especificaciones Técnicas </w:t>
      </w:r>
      <w:r w:rsidRPr="006F7F16">
        <w:rPr>
          <w:rFonts w:ascii="Tahoma" w:hAnsi="Tahoma" w:cs="Tahoma"/>
          <w:i/>
          <w:color w:val="004990"/>
          <w:sz w:val="22"/>
          <w:szCs w:val="22"/>
        </w:rPr>
        <w:t>(según corresponda)</w:t>
      </w:r>
      <w:r w:rsidRPr="006F7F16">
        <w:rPr>
          <w:rFonts w:ascii="Tahoma" w:hAnsi="Tahoma" w:cs="Tahoma"/>
          <w:color w:val="004990"/>
          <w:sz w:val="22"/>
          <w:szCs w:val="22"/>
          <w:lang w:val="es-BO"/>
        </w:rPr>
        <w:t xml:space="preserve">, solicitud autorizada por Gerencia General o Gerencia Nacional de Administración y Finanzas </w:t>
      </w:r>
      <w:r w:rsidRPr="006F7F16">
        <w:rPr>
          <w:rFonts w:ascii="Tahoma" w:hAnsi="Tahoma" w:cs="Tahoma"/>
          <w:i/>
          <w:color w:val="004990"/>
          <w:sz w:val="22"/>
          <w:szCs w:val="22"/>
          <w:lang w:val="es-BO"/>
        </w:rPr>
        <w:t>(de acuerdo a la cuantía)</w:t>
      </w:r>
      <w:r w:rsidRPr="006F7F16">
        <w:rPr>
          <w:rFonts w:ascii="Tahoma" w:hAnsi="Tahoma" w:cs="Tahoma"/>
          <w:color w:val="004990"/>
          <w:sz w:val="22"/>
          <w:szCs w:val="22"/>
          <w:lang w:val="es-BO"/>
        </w:rPr>
        <w:t xml:space="preserve"> mediante Hoja de Ruta - Correspondencia Interna/Externa con Correlativo Interno No…………. de fecha …………….. </w:t>
      </w:r>
    </w:p>
    <w:p w14:paraId="73E4DBFB" w14:textId="77777777" w:rsidR="008D669F" w:rsidRPr="006F7F16" w:rsidRDefault="008D669F" w:rsidP="008D669F">
      <w:pPr>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Con la verificación de la Certificación Presupuestaria, ENTEL S.A. mediante publicación en prensa o nota externa </w:t>
      </w:r>
      <w:r w:rsidRPr="006F7F16">
        <w:rPr>
          <w:rFonts w:ascii="Tahoma" w:hAnsi="Tahoma" w:cs="Tahoma"/>
          <w:i/>
          <w:color w:val="004990"/>
          <w:sz w:val="22"/>
          <w:szCs w:val="22"/>
        </w:rPr>
        <w:t>(según corresponda)</w:t>
      </w:r>
      <w:r w:rsidRPr="006F7F16">
        <w:rPr>
          <w:rFonts w:ascii="Tahoma" w:hAnsi="Tahoma" w:cs="Tahoma"/>
          <w:color w:val="004990"/>
          <w:sz w:val="22"/>
          <w:szCs w:val="22"/>
        </w:rPr>
        <w:t xml:space="preserve"> </w:t>
      </w:r>
      <w:r w:rsidRPr="006F7F16">
        <w:rPr>
          <w:rFonts w:ascii="Tahoma" w:hAnsi="Tahoma" w:cs="Tahoma"/>
          <w:color w:val="004990"/>
          <w:sz w:val="22"/>
          <w:szCs w:val="22"/>
          <w:lang w:val="es-BO"/>
        </w:rPr>
        <w:t>invitó a las empresas ………………… a presentar sus ofertas para participar del proceso de contratación ………………………………, hasta el día ………………… a horas ………………</w:t>
      </w:r>
    </w:p>
    <w:p w14:paraId="2DD8249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 término hábil y oportuno presentaron sus propuestas las empresas: …………………………</w:t>
      </w:r>
    </w:p>
    <w:p w14:paraId="5800B129"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2D9958D9" w14:textId="77777777" w:rsidR="008D669F" w:rsidRPr="006F7F16" w:rsidRDefault="008D669F" w:rsidP="008D669F">
      <w:pPr>
        <w:pStyle w:val="Sinespaciado"/>
        <w:contextualSpacing/>
        <w:jc w:val="both"/>
        <w:rPr>
          <w:rFonts w:ascii="Tahoma" w:hAnsi="Tahoma" w:cs="Tahoma"/>
          <w:bCs/>
          <w:color w:val="004990"/>
          <w:lang w:val="es-BO"/>
        </w:rPr>
      </w:pPr>
      <w:r w:rsidRPr="006F7F16">
        <w:rPr>
          <w:rFonts w:ascii="Tahoma" w:hAnsi="Tahoma" w:cs="Tahoma"/>
          <w:bCs/>
          <w:color w:val="004990"/>
          <w:lang w:val="es-BO"/>
        </w:rPr>
        <w:t xml:space="preserve">En fecha …………….., la Subgerencia de Inspectoría Empresarial y Auditoria, emite la Evaluación del Proceso de Contratación </w:t>
      </w:r>
      <w:r w:rsidRPr="006F7F16">
        <w:rPr>
          <w:rFonts w:ascii="Tahoma" w:hAnsi="Tahoma" w:cs="Tahoma"/>
          <w:color w:val="004990"/>
          <w:lang w:val="es-BO"/>
        </w:rPr>
        <w:t xml:space="preserve">…………………………..……….. </w:t>
      </w:r>
      <w:r w:rsidRPr="006F7F16">
        <w:rPr>
          <w:rFonts w:ascii="Tahoma" w:hAnsi="Tahoma" w:cs="Tahoma"/>
          <w:bCs/>
          <w:color w:val="004990"/>
          <w:lang w:val="es-BO"/>
        </w:rPr>
        <w:t xml:space="preserve">mediante nota </w:t>
      </w:r>
      <w:r w:rsidRPr="006F7F16">
        <w:rPr>
          <w:rFonts w:ascii="Tahoma" w:hAnsi="Tahoma" w:cs="Tahoma"/>
          <w:bCs/>
          <w:color w:val="004990"/>
          <w:lang w:val="es-BO"/>
        </w:rPr>
        <w:lastRenderedPageBreak/>
        <w:t>………….., que concluye que el proceso se ha llevado a cabo conforme a la Política y Procedimiento para la Adquisición de Bienes y Contratación de Servicios (ENT.ML.GBS.001 – Versión 7.00 y ENT.MP.GBS.002 – Versión 11, respectivamente).</w:t>
      </w:r>
    </w:p>
    <w:p w14:paraId="6EF2465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Mediante Carta R-DIR …………… de ……………….., el Directorio de ENTEL S.A. da a conocer al Gerente General que en su reunión de fecha ………………… resolvió entre otros:</w:t>
      </w:r>
    </w:p>
    <w:p w14:paraId="5F813259"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 xml:space="preserve">Autorizar la Adquisición y Servicios </w:t>
      </w:r>
      <w:proofErr w:type="gramStart"/>
      <w:r w:rsidRPr="006F7F16">
        <w:rPr>
          <w:rFonts w:ascii="Tahoma" w:hAnsi="Tahoma" w:cs="Tahoma"/>
          <w:bCs/>
          <w:color w:val="004990"/>
          <w:sz w:val="22"/>
          <w:szCs w:val="22"/>
        </w:rPr>
        <w:t>de …</w:t>
      </w:r>
      <w:proofErr w:type="gramEnd"/>
      <w:r w:rsidRPr="006F7F16">
        <w:rPr>
          <w:rFonts w:ascii="Tahoma" w:hAnsi="Tahoma" w:cs="Tahoma"/>
          <w:bCs/>
          <w:color w:val="004990"/>
          <w:sz w:val="22"/>
          <w:szCs w:val="22"/>
        </w:rPr>
        <w:t>………………. bajo la modalidad de …………………………de acuerdo a las especificaciones contenidas en el proceso  ……………..</w:t>
      </w:r>
    </w:p>
    <w:p w14:paraId="7A7569C1" w14:textId="77777777" w:rsidR="008D669F" w:rsidRPr="006F7F16" w:rsidRDefault="008D669F" w:rsidP="008D669F">
      <w:pPr>
        <w:pStyle w:val="Prrafodelista"/>
        <w:numPr>
          <w:ilvl w:val="0"/>
          <w:numId w:val="81"/>
        </w:numPr>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Autorizar al Gerente General  y a la Gerente de Administración y Finanzas la suscripción conjunta del respectivo contrato con el proveedor……………. por el monto de ………………………</w:t>
      </w:r>
      <w:r w:rsidRPr="006F7F16">
        <w:rPr>
          <w:rFonts w:ascii="Tahoma" w:hAnsi="Tahoma" w:cs="Tahoma"/>
          <w:color w:val="004990"/>
          <w:sz w:val="22"/>
          <w:szCs w:val="22"/>
          <w:lang w:val="es-BO"/>
        </w:rPr>
        <w:t xml:space="preserve"> </w:t>
      </w:r>
      <w:r w:rsidRPr="006F7F16">
        <w:rPr>
          <w:rFonts w:ascii="Tahoma" w:hAnsi="Tahoma" w:cs="Tahoma"/>
          <w:bCs/>
          <w:color w:val="004990"/>
          <w:sz w:val="22"/>
          <w:szCs w:val="22"/>
        </w:rPr>
        <w:t>que incluye los impuestos de ley.</w:t>
      </w:r>
    </w:p>
    <w:p w14:paraId="056700C3"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2"/>
          <w:szCs w:val="22"/>
          <w:lang w:val="es-BO"/>
        </w:rPr>
        <w:t xml:space="preserve">ENTEL S.A. mediante nota ………………………… de fecha …………………. notificada en la misma fecha adjudica el </w:t>
      </w:r>
      <w:r w:rsidRPr="006F7F16">
        <w:rPr>
          <w:rFonts w:ascii="Tahoma" w:hAnsi="Tahoma" w:cs="Tahoma"/>
          <w:bCs/>
          <w:color w:val="004990"/>
          <w:sz w:val="22"/>
          <w:szCs w:val="22"/>
          <w:lang w:val="es-BO"/>
        </w:rPr>
        <w:t>Proceso de Contratación ……………………….,</w:t>
      </w:r>
      <w:r w:rsidRPr="006F7F16">
        <w:rPr>
          <w:rFonts w:ascii="Tahoma" w:hAnsi="Tahoma" w:cs="Tahoma"/>
          <w:color w:val="004990"/>
          <w:sz w:val="22"/>
          <w:szCs w:val="22"/>
          <w:lang w:val="es-BO"/>
        </w:rPr>
        <w:t xml:space="preserve"> a la empresa </w:t>
      </w:r>
      <w:r w:rsidRPr="006F7F16">
        <w:rPr>
          <w:rFonts w:ascii="Tahoma" w:hAnsi="Tahoma" w:cs="Tahoma"/>
          <w:bCs/>
          <w:color w:val="004990"/>
          <w:sz w:val="22"/>
          <w:szCs w:val="22"/>
        </w:rPr>
        <w:t xml:space="preserve">……………………….. </w:t>
      </w:r>
      <w:proofErr w:type="gramStart"/>
      <w:r w:rsidRPr="006F7F16">
        <w:rPr>
          <w:rFonts w:ascii="Tahoma" w:hAnsi="Tahoma" w:cs="Tahoma"/>
          <w:color w:val="004990"/>
          <w:sz w:val="22"/>
          <w:szCs w:val="22"/>
          <w:lang w:val="es-BO"/>
        </w:rPr>
        <w:t>y</w:t>
      </w:r>
      <w:proofErr w:type="gramEnd"/>
      <w:r w:rsidRPr="006F7F16">
        <w:rPr>
          <w:rFonts w:ascii="Tahoma" w:hAnsi="Tahoma" w:cs="Tahoma"/>
          <w:color w:val="004990"/>
          <w:sz w:val="22"/>
          <w:szCs w:val="22"/>
          <w:lang w:val="es-BO"/>
        </w:rPr>
        <w:t xml:space="preserve"> aceptada por esta mediante nota …………………………...</w:t>
      </w:r>
      <w:r w:rsidRPr="006F7F16">
        <w:rPr>
          <w:rFonts w:ascii="Tahoma" w:hAnsi="Tahoma" w:cs="Tahoma"/>
          <w:color w:val="004990"/>
          <w:sz w:val="21"/>
          <w:szCs w:val="21"/>
          <w:lang w:val="es-BO"/>
        </w:rPr>
        <w:t>.</w:t>
      </w:r>
    </w:p>
    <w:p w14:paraId="5B94DED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TERCERA: DOCUMENTOS INTEGRANTES</w:t>
      </w:r>
      <w:r w:rsidRPr="006F7F16">
        <w:rPr>
          <w:rFonts w:ascii="Tahoma" w:hAnsi="Tahoma" w:cs="Tahoma"/>
          <w:b/>
          <w:color w:val="004990"/>
          <w:sz w:val="22"/>
          <w:szCs w:val="22"/>
        </w:rPr>
        <w:t>.</w:t>
      </w:r>
      <w:r w:rsidRPr="006F7F16">
        <w:rPr>
          <w:rFonts w:ascii="Tahoma" w:hAnsi="Tahoma" w:cs="Tahoma"/>
          <w:color w:val="004990"/>
          <w:sz w:val="22"/>
          <w:szCs w:val="22"/>
        </w:rPr>
        <w:t>- Forman parte integrante e indivisible del presente contrato, los siguientes documentos:</w:t>
      </w:r>
    </w:p>
    <w:p w14:paraId="79354860"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1.</w:t>
      </w:r>
      <w:r w:rsidRPr="006F7F16">
        <w:rPr>
          <w:rFonts w:ascii="Tahoma" w:hAnsi="Tahoma" w:cs="Tahoma"/>
          <w:color w:val="004990"/>
          <w:sz w:val="22"/>
          <w:szCs w:val="22"/>
        </w:rPr>
        <w:tab/>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p>
    <w:p w14:paraId="0C267128" w14:textId="77777777" w:rsidR="008D669F" w:rsidRPr="006F7F16" w:rsidRDefault="008D669F" w:rsidP="008D669F">
      <w:pPr>
        <w:spacing w:before="120"/>
        <w:ind w:left="284" w:hanging="284"/>
        <w:contextualSpacing/>
        <w:jc w:val="both"/>
        <w:rPr>
          <w:rFonts w:ascii="Tahoma" w:hAnsi="Tahoma" w:cs="Tahoma"/>
          <w:i/>
          <w:color w:val="004990"/>
          <w:sz w:val="22"/>
          <w:szCs w:val="22"/>
        </w:rPr>
      </w:pPr>
      <w:r w:rsidRPr="006F7F16">
        <w:rPr>
          <w:rFonts w:ascii="Tahoma" w:hAnsi="Tahoma" w:cs="Tahoma"/>
          <w:color w:val="004990"/>
          <w:sz w:val="22"/>
          <w:szCs w:val="22"/>
        </w:rPr>
        <w:t>2.</w:t>
      </w:r>
      <w:r w:rsidRPr="006F7F16">
        <w:rPr>
          <w:rFonts w:ascii="Tahoma" w:hAnsi="Tahoma" w:cs="Tahoma"/>
          <w:color w:val="004990"/>
          <w:sz w:val="22"/>
          <w:szCs w:val="22"/>
        </w:rPr>
        <w:tab/>
        <w:t>Propuesta Técnica y Económica del PROVEEDOR y aceptada por ENTEL S.A.</w:t>
      </w:r>
    </w:p>
    <w:p w14:paraId="39CFBCC3" w14:textId="77777777" w:rsidR="008D669F" w:rsidRPr="006F7F16" w:rsidRDefault="008D669F" w:rsidP="008D669F">
      <w:pPr>
        <w:ind w:left="284" w:hanging="284"/>
        <w:contextualSpacing/>
        <w:jc w:val="both"/>
        <w:rPr>
          <w:rFonts w:ascii="Tahoma" w:hAnsi="Tahoma" w:cs="Tahoma"/>
          <w:color w:val="004990"/>
          <w:sz w:val="22"/>
          <w:szCs w:val="22"/>
        </w:rPr>
      </w:pPr>
      <w:r w:rsidRPr="006F7F16">
        <w:rPr>
          <w:rFonts w:ascii="Tahoma" w:hAnsi="Tahoma" w:cs="Tahoma"/>
          <w:color w:val="004990"/>
          <w:sz w:val="22"/>
          <w:szCs w:val="22"/>
        </w:rPr>
        <w:t>3.</w:t>
      </w:r>
      <w:r w:rsidRPr="006F7F16">
        <w:rPr>
          <w:rFonts w:ascii="Tahoma" w:hAnsi="Tahoma" w:cs="Tahoma"/>
          <w:color w:val="004990"/>
          <w:sz w:val="22"/>
          <w:szCs w:val="22"/>
        </w:rPr>
        <w:tab/>
        <w:t>Carta de Adjudicación ………./….</w:t>
      </w:r>
      <w:r w:rsidRPr="006F7F16">
        <w:rPr>
          <w:rFonts w:ascii="Tahoma" w:hAnsi="Tahoma" w:cs="Tahoma"/>
          <w:color w:val="004990"/>
          <w:sz w:val="22"/>
          <w:szCs w:val="22"/>
          <w:lang w:val="es-BO"/>
        </w:rPr>
        <w:t xml:space="preserve">de fecha </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w:t>
      </w:r>
    </w:p>
    <w:p w14:paraId="71894547" w14:textId="77777777" w:rsidR="008D669F" w:rsidRPr="006F7F16" w:rsidRDefault="008D669F" w:rsidP="008D669F">
      <w:pPr>
        <w:ind w:left="284" w:hanging="284"/>
        <w:contextualSpacing/>
        <w:jc w:val="both"/>
        <w:rPr>
          <w:rFonts w:ascii="Tahoma" w:hAnsi="Tahoma" w:cs="Tahoma"/>
          <w:iCs/>
          <w:color w:val="004990"/>
          <w:sz w:val="22"/>
          <w:szCs w:val="22"/>
          <w:lang w:val="es-BO"/>
        </w:rPr>
      </w:pPr>
      <w:r w:rsidRPr="006F7F16">
        <w:rPr>
          <w:rFonts w:ascii="Tahoma" w:hAnsi="Tahoma" w:cs="Tahoma"/>
          <w:color w:val="004990"/>
          <w:sz w:val="22"/>
          <w:szCs w:val="22"/>
        </w:rPr>
        <w:t>4.</w:t>
      </w:r>
      <w:r w:rsidRPr="006F7F16">
        <w:rPr>
          <w:rFonts w:ascii="Tahoma" w:hAnsi="Tahoma" w:cs="Tahoma"/>
          <w:color w:val="004990"/>
          <w:sz w:val="22"/>
          <w:szCs w:val="22"/>
        </w:rPr>
        <w:tab/>
        <w:t>Carta de Aceptación a la Adjudicación  ….../….</w:t>
      </w:r>
      <w:r w:rsidRPr="006F7F16">
        <w:rPr>
          <w:rFonts w:ascii="Tahoma" w:hAnsi="Tahoma" w:cs="Tahoma"/>
          <w:iCs/>
          <w:color w:val="004990"/>
          <w:sz w:val="22"/>
          <w:szCs w:val="22"/>
          <w:lang w:val="es-BO"/>
        </w:rPr>
        <w:t xml:space="preserve"> de fecha </w:t>
      </w:r>
      <w:proofErr w:type="gramStart"/>
      <w:r w:rsidRPr="006F7F16">
        <w:rPr>
          <w:rFonts w:ascii="Tahoma" w:hAnsi="Tahoma" w:cs="Tahoma"/>
          <w:iCs/>
          <w:color w:val="004990"/>
          <w:sz w:val="22"/>
          <w:szCs w:val="22"/>
          <w:lang w:val="es-BO"/>
        </w:rPr>
        <w:t>..</w:t>
      </w:r>
      <w:proofErr w:type="gramEnd"/>
      <w:r w:rsidRPr="006F7F16">
        <w:rPr>
          <w:rFonts w:ascii="Tahoma" w:hAnsi="Tahoma" w:cs="Tahoma"/>
          <w:iCs/>
          <w:color w:val="004990"/>
          <w:sz w:val="22"/>
          <w:szCs w:val="22"/>
          <w:lang w:val="es-BO"/>
        </w:rPr>
        <w:t>/../..</w:t>
      </w:r>
    </w:p>
    <w:p w14:paraId="3A3396BA" w14:textId="77777777" w:rsidR="008D669F" w:rsidRPr="006F7F16" w:rsidRDefault="008D669F" w:rsidP="008D669F">
      <w:pPr>
        <w:spacing w:before="120"/>
        <w:contextualSpacing/>
        <w:jc w:val="both"/>
        <w:rPr>
          <w:rFonts w:ascii="Tahoma" w:eastAsia="Calibri" w:hAnsi="Tahoma" w:cs="Tahoma"/>
          <w:color w:val="004990"/>
          <w:sz w:val="22"/>
          <w:szCs w:val="22"/>
          <w:lang w:val="es-BO" w:eastAsia="en-US"/>
        </w:rPr>
      </w:pPr>
      <w:r w:rsidRPr="006F7F16">
        <w:rPr>
          <w:rFonts w:ascii="Tahoma" w:hAnsi="Tahoma" w:cs="Tahoma"/>
          <w:b/>
          <w:color w:val="004990"/>
          <w:sz w:val="22"/>
          <w:szCs w:val="22"/>
          <w:u w:val="single"/>
        </w:rPr>
        <w:t>CUARTA: OBJETO</w:t>
      </w:r>
      <w:r w:rsidRPr="006F7F16">
        <w:rPr>
          <w:rFonts w:ascii="Tahoma" w:hAnsi="Tahoma" w:cs="Tahoma"/>
          <w:color w:val="004990"/>
          <w:sz w:val="22"/>
          <w:szCs w:val="22"/>
        </w:rPr>
        <w:t xml:space="preserve">.- El presente contrato tiene por objeto </w:t>
      </w:r>
      <w:proofErr w:type="gramStart"/>
      <w:r w:rsidRPr="006F7F16">
        <w:rPr>
          <w:rFonts w:ascii="Tahoma" w:eastAsia="Calibri" w:hAnsi="Tahoma" w:cs="Tahoma"/>
          <w:color w:val="004990"/>
          <w:sz w:val="22"/>
          <w:szCs w:val="22"/>
          <w:lang w:val="es-BO" w:eastAsia="en-US"/>
        </w:rPr>
        <w:t>la …</w:t>
      </w:r>
      <w:proofErr w:type="gramEnd"/>
      <w:r w:rsidRPr="006F7F16">
        <w:rPr>
          <w:rFonts w:ascii="Tahoma" w:eastAsia="Calibri" w:hAnsi="Tahoma" w:cs="Tahoma"/>
          <w:color w:val="004990"/>
          <w:sz w:val="22"/>
          <w:szCs w:val="22"/>
          <w:lang w:val="es-BO" w:eastAsia="en-US"/>
        </w:rPr>
        <w:t xml:space="preserve">………………………………………………………… que el PROVEEDOR se obliga a proporcionar en estricto cumplimiento a lo establecido en este documento y </w:t>
      </w:r>
      <w:r w:rsidRPr="006F7F16">
        <w:rPr>
          <w:rFonts w:ascii="Tahoma" w:hAnsi="Tahoma" w:cs="Tahoma"/>
          <w:color w:val="004990"/>
          <w:sz w:val="22"/>
          <w:szCs w:val="22"/>
          <w:lang w:val="es-BO"/>
        </w:rPr>
        <w:t xml:space="preserve">Términos Básicos de Contratación o las Especificaciones Técnicas </w:t>
      </w:r>
      <w:r w:rsidRPr="006F7F16">
        <w:rPr>
          <w:rFonts w:ascii="Tahoma" w:hAnsi="Tahoma" w:cs="Tahoma"/>
          <w:i/>
          <w:color w:val="004990"/>
          <w:sz w:val="22"/>
          <w:szCs w:val="22"/>
        </w:rPr>
        <w:t>(según corresponda)</w:t>
      </w:r>
      <w:r w:rsidRPr="006F7F16">
        <w:rPr>
          <w:rFonts w:ascii="Tahoma" w:eastAsia="Calibri" w:hAnsi="Tahoma" w:cs="Tahoma"/>
          <w:color w:val="004990"/>
          <w:sz w:val="22"/>
          <w:szCs w:val="22"/>
          <w:lang w:val="es-BO" w:eastAsia="en-US"/>
        </w:rPr>
        <w:t>.</w:t>
      </w:r>
    </w:p>
    <w:p w14:paraId="682A20A1"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b/>
          <w:color w:val="004990"/>
          <w:sz w:val="22"/>
          <w:szCs w:val="22"/>
          <w:u w:val="single"/>
        </w:rPr>
        <w:t>QUINTA: PRECIO E IMPUESTOS</w:t>
      </w:r>
      <w:r w:rsidRPr="006F7F16">
        <w:rPr>
          <w:rFonts w:ascii="Tahoma" w:hAnsi="Tahoma" w:cs="Tahoma"/>
          <w:b/>
          <w:color w:val="004990"/>
          <w:sz w:val="22"/>
          <w:szCs w:val="22"/>
        </w:rPr>
        <w:t>.-</w:t>
      </w:r>
      <w:r w:rsidRPr="006F7F16">
        <w:rPr>
          <w:rFonts w:ascii="Tahoma" w:hAnsi="Tahoma" w:cs="Tahoma"/>
          <w:color w:val="004990"/>
          <w:sz w:val="22"/>
          <w:szCs w:val="22"/>
        </w:rPr>
        <w:t xml:space="preserve"> El precio establecido para la provisión de servicios objeto del presente Contrato es de </w:t>
      </w:r>
      <w:r w:rsidRPr="006F7F16">
        <w:rPr>
          <w:rFonts w:ascii="Tahoma" w:hAnsi="Tahoma" w:cs="Tahoma"/>
          <w:b/>
          <w:color w:val="004990"/>
          <w:sz w:val="22"/>
          <w:szCs w:val="22"/>
        </w:rPr>
        <w:t xml:space="preserve">USD/Bs…………………… (……………………………………00/100 Dólares Americanos/Bolivianos) </w:t>
      </w:r>
      <w:r w:rsidRPr="006F7F16">
        <w:rPr>
          <w:rFonts w:ascii="Tahoma" w:hAnsi="Tahoma" w:cs="Tahoma"/>
          <w:color w:val="004990"/>
          <w:sz w:val="22"/>
          <w:szCs w:val="22"/>
        </w:rPr>
        <w:t>de acuerdo al siguiente detalle:</w:t>
      </w:r>
    </w:p>
    <w:p w14:paraId="3332B022" w14:textId="77777777" w:rsidR="008D669F" w:rsidRPr="006F7F16" w:rsidRDefault="008D669F" w:rsidP="008D669F">
      <w:pPr>
        <w:spacing w:before="120"/>
        <w:jc w:val="both"/>
        <w:rPr>
          <w:rFonts w:ascii="Tahoma" w:hAnsi="Tahoma" w:cs="Tahoma"/>
          <w:color w:val="004990"/>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8D669F" w:rsidRPr="006F7F16" w14:paraId="71E0928B" w14:textId="77777777" w:rsidTr="003F7F61">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3A9BD48E"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07361B04"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41B70A3F"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610E9A8"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PRECIO TOTAL  (USD/BS)</w:t>
            </w:r>
          </w:p>
        </w:tc>
      </w:tr>
      <w:tr w:rsidR="008D669F" w:rsidRPr="006F7F16" w14:paraId="22208014" w14:textId="77777777" w:rsidTr="003F7F61">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4F62C765" w14:textId="77777777" w:rsidR="008D669F" w:rsidRPr="006F7F16" w:rsidRDefault="008D669F" w:rsidP="003F7F61">
            <w:pPr>
              <w:jc w:val="center"/>
              <w:rPr>
                <w:rFonts w:ascii="Tahoma" w:hAnsi="Tahoma" w:cs="Tahoma"/>
                <w:color w:val="004990"/>
              </w:rPr>
            </w:pPr>
            <w:r w:rsidRPr="006F7F16">
              <w:rPr>
                <w:rFonts w:ascii="Tahoma" w:hAnsi="Tahoma" w:cs="Tahoma"/>
                <w:color w:val="00499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B8852EC" w14:textId="77777777" w:rsidR="008D669F" w:rsidRPr="006F7F16" w:rsidRDefault="008D669F" w:rsidP="003F7F61">
            <w:pPr>
              <w:jc w:val="center"/>
              <w:rPr>
                <w:rFonts w:ascii="Tahoma" w:hAnsi="Tahoma" w:cs="Tahoma"/>
                <w:color w:val="00499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7E1EA6B" w14:textId="77777777" w:rsidR="008D669F" w:rsidRPr="006F7F16" w:rsidRDefault="008D669F" w:rsidP="003F7F61">
            <w:pPr>
              <w:jc w:val="center"/>
              <w:rPr>
                <w:rFonts w:ascii="Tahoma" w:hAnsi="Tahoma" w:cs="Tahoma"/>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10EAFE0A" w14:textId="77777777" w:rsidR="008D669F" w:rsidRPr="006F7F16" w:rsidRDefault="008D669F" w:rsidP="003F7F61">
            <w:pPr>
              <w:jc w:val="right"/>
              <w:rPr>
                <w:rFonts w:ascii="Tahoma" w:hAnsi="Tahoma" w:cs="Tahoma"/>
                <w:color w:val="004990"/>
              </w:rPr>
            </w:pPr>
          </w:p>
        </w:tc>
      </w:tr>
      <w:tr w:rsidR="008D669F" w:rsidRPr="006F7F16" w14:paraId="477FAFE0" w14:textId="77777777" w:rsidTr="003F7F61">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E4CD1" w14:textId="77777777" w:rsidR="008D669F" w:rsidRPr="006F7F16" w:rsidRDefault="008D669F" w:rsidP="003F7F61">
            <w:pPr>
              <w:jc w:val="center"/>
              <w:rPr>
                <w:rFonts w:ascii="Tahoma" w:hAnsi="Tahoma" w:cs="Tahoma"/>
                <w:b/>
                <w:bCs/>
                <w:color w:val="004990"/>
              </w:rPr>
            </w:pPr>
            <w:r w:rsidRPr="006F7F16">
              <w:rPr>
                <w:rFonts w:ascii="Tahoma" w:hAnsi="Tahoma" w:cs="Tahoma"/>
                <w:b/>
                <w:bCs/>
                <w:color w:val="00499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5C7B1" w14:textId="77777777" w:rsidR="008D669F" w:rsidRPr="006F7F16" w:rsidRDefault="008D669F" w:rsidP="003F7F61">
            <w:pPr>
              <w:jc w:val="center"/>
              <w:rPr>
                <w:rFonts w:ascii="Tahoma" w:hAnsi="Tahoma" w:cs="Tahoma"/>
                <w:b/>
                <w:bCs/>
                <w:color w:val="00499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A9C01" w14:textId="77777777" w:rsidR="008D669F" w:rsidRPr="006F7F16" w:rsidRDefault="008D669F" w:rsidP="003F7F61">
            <w:pPr>
              <w:jc w:val="right"/>
              <w:rPr>
                <w:rFonts w:ascii="Tahoma" w:hAnsi="Tahoma" w:cs="Tahoma"/>
                <w:b/>
                <w:bCs/>
                <w:color w:val="004990"/>
              </w:rPr>
            </w:pPr>
          </w:p>
        </w:tc>
      </w:tr>
      <w:tr w:rsidR="008D669F" w:rsidRPr="006F7F16" w14:paraId="557B6A58" w14:textId="77777777" w:rsidTr="003F7F61">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88AF23B" w14:textId="77777777" w:rsidR="008D669F" w:rsidRPr="006F7F16" w:rsidRDefault="008D669F" w:rsidP="003F7F61">
            <w:pPr>
              <w:rPr>
                <w:rFonts w:ascii="Tahoma" w:hAnsi="Tahoma" w:cs="Tahoma"/>
                <w:b/>
                <w:bCs/>
                <w:color w:val="004990"/>
              </w:rPr>
            </w:pPr>
            <w:r w:rsidRPr="006F7F16">
              <w:rPr>
                <w:rFonts w:ascii="Tahoma" w:hAnsi="Tahoma" w:cs="Tahoma"/>
                <w:b/>
                <w:bCs/>
                <w:color w:val="004990"/>
              </w:rPr>
              <w:t xml:space="preserve">(…………………………………………………………… 00/100 Dólares Americanos/ Bolivianos) </w:t>
            </w:r>
          </w:p>
        </w:tc>
      </w:tr>
      <w:tr w:rsidR="008D669F" w:rsidRPr="006F7F16" w14:paraId="23220A3C" w14:textId="77777777" w:rsidTr="003F7F61">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AAB928C" w14:textId="77777777" w:rsidR="008D669F" w:rsidRPr="006F7F16" w:rsidRDefault="008D669F" w:rsidP="003F7F61">
            <w:pPr>
              <w:rPr>
                <w:rFonts w:ascii="Tahoma" w:hAnsi="Tahoma" w:cs="Tahoma"/>
                <w:b/>
                <w:bCs/>
                <w:color w:val="004990"/>
              </w:rPr>
            </w:pPr>
            <w:r w:rsidRPr="006F7F16">
              <w:rPr>
                <w:rFonts w:ascii="Tahoma" w:hAnsi="Tahoma" w:cs="Tahoma"/>
                <w:color w:val="004990"/>
              </w:rPr>
              <w:t>El precio incluye los  impuestos de Ley.</w:t>
            </w:r>
          </w:p>
        </w:tc>
      </w:tr>
    </w:tbl>
    <w:p w14:paraId="6BEF5F8F"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color w:val="004990"/>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931E0E4" w14:textId="77777777" w:rsidR="008D669F" w:rsidRPr="006F7F16" w:rsidRDefault="008D669F" w:rsidP="008D669F">
      <w:pPr>
        <w:spacing w:before="120"/>
        <w:jc w:val="both"/>
        <w:rPr>
          <w:rFonts w:ascii="Tahoma" w:hAnsi="Tahoma" w:cs="Tahoma"/>
          <w:color w:val="004990"/>
          <w:sz w:val="22"/>
          <w:szCs w:val="22"/>
        </w:rPr>
      </w:pPr>
      <w:r w:rsidRPr="006F7F16">
        <w:rPr>
          <w:rFonts w:ascii="Tahoma" w:hAnsi="Tahoma" w:cs="Tahoma"/>
          <w:color w:val="004990"/>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98D730D" w14:textId="77777777" w:rsidR="008D669F" w:rsidRPr="006F7F16" w:rsidRDefault="008D669F" w:rsidP="008D669F">
      <w:pPr>
        <w:spacing w:before="120"/>
        <w:ind w:right="-1"/>
        <w:jc w:val="both"/>
        <w:rPr>
          <w:rFonts w:ascii="Tahoma" w:hAnsi="Tahoma" w:cs="Tahoma"/>
          <w:color w:val="004990"/>
          <w:sz w:val="22"/>
          <w:szCs w:val="22"/>
        </w:rPr>
      </w:pPr>
      <w:r w:rsidRPr="006F7F16">
        <w:rPr>
          <w:rFonts w:ascii="Tahoma" w:hAnsi="Tahoma" w:cs="Tahoma"/>
          <w:b/>
          <w:color w:val="004990"/>
          <w:sz w:val="22"/>
          <w:szCs w:val="22"/>
          <w:u w:val="single"/>
        </w:rPr>
        <w:lastRenderedPageBreak/>
        <w:t>SEXTA: MONEDA Y FORMA DE PAGO</w:t>
      </w:r>
      <w:r w:rsidRPr="006F7F16">
        <w:rPr>
          <w:rFonts w:ascii="Tahoma" w:hAnsi="Tahoma" w:cs="Tahoma"/>
          <w:color w:val="004990"/>
          <w:sz w:val="22"/>
          <w:szCs w:val="22"/>
        </w:rPr>
        <w:t xml:space="preserve">.- La moneda de pago del presente contrato será </w:t>
      </w:r>
      <w:proofErr w:type="gramStart"/>
      <w:r w:rsidRPr="006F7F16">
        <w:rPr>
          <w:rFonts w:ascii="Tahoma" w:hAnsi="Tahoma" w:cs="Tahoma"/>
          <w:color w:val="004990"/>
          <w:sz w:val="22"/>
          <w:szCs w:val="22"/>
        </w:rPr>
        <w:t>el …</w:t>
      </w:r>
      <w:proofErr w:type="gramEnd"/>
      <w:r w:rsidRPr="006F7F16">
        <w:rPr>
          <w:rFonts w:ascii="Tahoma" w:hAnsi="Tahoma" w:cs="Tahoma"/>
          <w:color w:val="004990"/>
          <w:sz w:val="22"/>
          <w:szCs w:val="22"/>
        </w:rPr>
        <w:t>…………………………….., de acuerdo a los siguientes términos:</w:t>
      </w:r>
    </w:p>
    <w:p w14:paraId="7283ACF6" w14:textId="77777777" w:rsidR="008D669F" w:rsidRPr="006F7F16" w:rsidRDefault="008D669F" w:rsidP="008D669F">
      <w:pPr>
        <w:spacing w:before="120"/>
        <w:jc w:val="both"/>
        <w:rPr>
          <w:rFonts w:ascii="Tahoma" w:hAnsi="Tahoma" w:cs="Tahoma"/>
          <w:color w:val="004990"/>
          <w:sz w:val="22"/>
          <w:szCs w:val="22"/>
        </w:rPr>
      </w:pPr>
    </w:p>
    <w:p w14:paraId="408F4125"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Servicios sin Garantía (Pagos Totales 100%):</w:t>
      </w:r>
      <w:r w:rsidRPr="006F7F16">
        <w:rPr>
          <w:rFonts w:ascii="Tahoma" w:hAnsi="Tahoma" w:cs="Tahoma"/>
          <w:color w:val="004990"/>
          <w:sz w:val="22"/>
          <w:szCs w:val="22"/>
        </w:rPr>
        <w:t xml:space="preserve"> ENTEL S.A. pagará a favor del PROVEEDOR el 100% contra entrega de todo el servicio, en el plazo de treinta (30) días </w:t>
      </w:r>
      <w:proofErr w:type="gramStart"/>
      <w:r w:rsidRPr="006F7F16">
        <w:rPr>
          <w:rFonts w:ascii="Tahoma" w:hAnsi="Tahoma" w:cs="Tahoma"/>
          <w:color w:val="004990"/>
          <w:sz w:val="22"/>
          <w:szCs w:val="22"/>
        </w:rPr>
        <w:t>calendario posteriores</w:t>
      </w:r>
      <w:proofErr w:type="gramEnd"/>
      <w:r w:rsidRPr="006F7F16">
        <w:rPr>
          <w:rFonts w:ascii="Tahoma" w:hAnsi="Tahoma" w:cs="Tahoma"/>
          <w:color w:val="004990"/>
          <w:sz w:val="22"/>
          <w:szCs w:val="22"/>
        </w:rPr>
        <w:t xml:space="preserve"> a la emisión del Certificado de Control de Calidad por parte de ENTEL S.A. y presentación de factura fiscal por el PROVEEDOR. </w:t>
      </w:r>
    </w:p>
    <w:p w14:paraId="52C2F1F2" w14:textId="77777777" w:rsidR="008D669F" w:rsidRPr="006F7F16" w:rsidRDefault="008D669F" w:rsidP="008D669F">
      <w:pPr>
        <w:numPr>
          <w:ilvl w:val="0"/>
          <w:numId w:val="83"/>
        </w:numPr>
        <w:spacing w:before="120" w:after="120"/>
        <w:ind w:left="426" w:hanging="284"/>
        <w:jc w:val="both"/>
        <w:rPr>
          <w:rFonts w:ascii="Tahoma" w:hAnsi="Tahoma" w:cs="Tahoma"/>
          <w:b/>
          <w:color w:val="004990"/>
          <w:sz w:val="22"/>
          <w:szCs w:val="22"/>
        </w:rPr>
      </w:pPr>
      <w:r w:rsidRPr="006F7F16">
        <w:rPr>
          <w:rFonts w:ascii="Tahoma" w:hAnsi="Tahoma" w:cs="Tahoma"/>
          <w:b/>
          <w:color w:val="004990"/>
          <w:sz w:val="22"/>
          <w:szCs w:val="22"/>
        </w:rPr>
        <w:t xml:space="preserve">Prestación de Servicios con Garantía (Pagos Totales 100%): </w:t>
      </w:r>
      <w:r w:rsidRPr="006F7F16">
        <w:rPr>
          <w:rFonts w:ascii="Tahoma" w:hAnsi="Tahoma" w:cs="Tahoma"/>
          <w:color w:val="004990"/>
          <w:sz w:val="22"/>
          <w:szCs w:val="22"/>
        </w:rPr>
        <w:t xml:space="preserve">ENTEL S.A. pagará a favor del PROVEEDOR el 100% contra entrega de todo el servicio, en el plazo de treinta (30) días calendario posteriores a la emisión del Certificado de Control de Calidad y el Certificado de Aceptación Provisional por parte de ENTEL S.A. y presentación de factura fiscal por el PROVEEDOR. </w:t>
      </w:r>
    </w:p>
    <w:p w14:paraId="1BC8B206" w14:textId="77777777" w:rsidR="008D669F" w:rsidRPr="006F7F16" w:rsidRDefault="008D669F" w:rsidP="008D669F">
      <w:pPr>
        <w:numPr>
          <w:ilvl w:val="0"/>
          <w:numId w:val="83"/>
        </w:numPr>
        <w:tabs>
          <w:tab w:val="left" w:pos="426"/>
        </w:tabs>
        <w:spacing w:after="120"/>
        <w:ind w:left="426" w:hanging="284"/>
        <w:jc w:val="both"/>
        <w:rPr>
          <w:rFonts w:ascii="Tahoma" w:hAnsi="Tahoma" w:cs="Tahoma"/>
          <w:b/>
          <w:color w:val="004990"/>
          <w:sz w:val="22"/>
          <w:szCs w:val="22"/>
        </w:rPr>
      </w:pPr>
      <w:r w:rsidRPr="006F7F16">
        <w:rPr>
          <w:rFonts w:ascii="Tahoma" w:hAnsi="Tahoma" w:cs="Tahoma"/>
          <w:b/>
          <w:color w:val="004990"/>
          <w:sz w:val="22"/>
          <w:szCs w:val="22"/>
        </w:rPr>
        <w:t>Prestación de Servicio de Mantenimiento con Extra Canon:</w:t>
      </w:r>
    </w:p>
    <w:p w14:paraId="7D62533D" w14:textId="77777777" w:rsidR="008D669F" w:rsidRPr="006F7F16" w:rsidRDefault="008D669F" w:rsidP="008D669F">
      <w:pPr>
        <w:numPr>
          <w:ilvl w:val="0"/>
          <w:numId w:val="84"/>
        </w:numPr>
        <w:spacing w:before="120" w:after="120"/>
        <w:jc w:val="both"/>
        <w:rPr>
          <w:rFonts w:ascii="Tahoma" w:hAnsi="Tahoma" w:cs="Tahoma"/>
          <w:b/>
          <w:color w:val="004990"/>
          <w:sz w:val="22"/>
          <w:szCs w:val="22"/>
        </w:rPr>
      </w:pPr>
      <w:r w:rsidRPr="006F7F16">
        <w:rPr>
          <w:rFonts w:ascii="Tahoma" w:hAnsi="Tahoma" w:cs="Tahoma"/>
          <w:color w:val="004990"/>
          <w:sz w:val="22"/>
          <w:szCs w:val="22"/>
        </w:rPr>
        <w:t xml:space="preserve">ENTEL S.A. pagará al PROVEEDOR el canon fijo establecido en el cuadro precedente en pagos parciales de forma mensual, en el plazo de treinta (30) días </w:t>
      </w:r>
      <w:proofErr w:type="gramStart"/>
      <w:r w:rsidRPr="006F7F16">
        <w:rPr>
          <w:rFonts w:ascii="Tahoma" w:hAnsi="Tahoma" w:cs="Tahoma"/>
          <w:color w:val="004990"/>
          <w:sz w:val="22"/>
          <w:szCs w:val="22"/>
        </w:rPr>
        <w:t>calendario posteriores</w:t>
      </w:r>
      <w:proofErr w:type="gramEnd"/>
      <w:r w:rsidRPr="006F7F16">
        <w:rPr>
          <w:rFonts w:ascii="Tahoma" w:hAnsi="Tahoma" w:cs="Tahoma"/>
          <w:color w:val="004990"/>
          <w:sz w:val="22"/>
          <w:szCs w:val="22"/>
        </w:rPr>
        <w:t xml:space="preserve"> a la </w:t>
      </w:r>
      <w:r w:rsidRPr="006F7F16">
        <w:rPr>
          <w:rFonts w:ascii="Tahoma" w:hAnsi="Tahoma" w:cs="Tahoma"/>
          <w:color w:val="004990"/>
          <w:sz w:val="22"/>
          <w:szCs w:val="22"/>
          <w:lang w:val="es-BO"/>
        </w:rPr>
        <w:t xml:space="preserve">certificación del cumplimiento del servicio con </w:t>
      </w:r>
      <w:r w:rsidRPr="006F7F16">
        <w:rPr>
          <w:rFonts w:ascii="Tahoma" w:hAnsi="Tahoma" w:cs="Tahoma"/>
          <w:color w:val="004990"/>
          <w:sz w:val="22"/>
          <w:szCs w:val="22"/>
        </w:rPr>
        <w:t>emisión el Certificado de Control de Calidad por parte de ENTEL S.A. y la presentación de la factura fiscal por parte del PROVEEDOR.</w:t>
      </w:r>
    </w:p>
    <w:p w14:paraId="40203ACE"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Cualquier tributo, emergente del presente contrato, pagadero fuera y dentro del territorio boliviano estará a cargo del PROVEEDOR.</w:t>
      </w:r>
    </w:p>
    <w:p w14:paraId="2F7CBD30"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El PROVEEDOR manera expresa, asume la responsabilidad absoluta y total por el pago recibido de ENTEL S.A., deslindando a ENTEL S.A. de cualquier responsabilidad y/o reclamo que pudieran efectuar terceras personas naturales o jurídicas, nacionales y/o extranjeras.</w:t>
      </w:r>
    </w:p>
    <w:p w14:paraId="5F72B7CC"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SÉPTIMA: VIGENCIA</w:t>
      </w:r>
      <w:r w:rsidRPr="006F7F16">
        <w:rPr>
          <w:rFonts w:ascii="Tahoma" w:hAnsi="Tahoma" w:cs="Tahoma"/>
          <w:b/>
          <w:color w:val="004990"/>
          <w:sz w:val="22"/>
          <w:szCs w:val="22"/>
        </w:rPr>
        <w:t>.-</w:t>
      </w:r>
      <w:r w:rsidRPr="006F7F16">
        <w:rPr>
          <w:rFonts w:ascii="Tahoma" w:hAnsi="Tahoma" w:cs="Tahoma"/>
          <w:color w:val="004990"/>
          <w:sz w:val="22"/>
          <w:szCs w:val="22"/>
        </w:rPr>
        <w:t xml:space="preserve"> El presente contrato entrará en vigencia a partir de la fecha de su suscripción y se extenderá hasta que ambas partes hayan dado cumplimiento a todas las condiciones y estipulaciones contenidas en el mismo.</w:t>
      </w:r>
    </w:p>
    <w:p w14:paraId="4F01F363" w14:textId="77777777" w:rsidR="008D669F" w:rsidRPr="006F7F16" w:rsidRDefault="008D669F" w:rsidP="008D669F">
      <w:pPr>
        <w:spacing w:before="120"/>
        <w:contextualSpacing/>
        <w:jc w:val="both"/>
        <w:rPr>
          <w:rFonts w:ascii="Tahoma" w:hAnsi="Tahoma" w:cs="Tahoma"/>
          <w:color w:val="004990"/>
          <w:sz w:val="22"/>
          <w:szCs w:val="22"/>
          <w:lang w:val="es-BO" w:eastAsia="en-US"/>
        </w:rPr>
      </w:pPr>
      <w:r w:rsidRPr="006F7F16">
        <w:rPr>
          <w:rFonts w:ascii="Tahoma" w:hAnsi="Tahoma" w:cs="Tahoma"/>
          <w:b/>
          <w:color w:val="004990"/>
          <w:sz w:val="22"/>
          <w:szCs w:val="22"/>
          <w:u w:val="single"/>
        </w:rPr>
        <w:t>OCTAVA: PLAZO Y FORMA DE ENTREGA</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2"/>
          <w:szCs w:val="22"/>
          <w:lang w:val="es-BO" w:eastAsia="en-US"/>
        </w:rPr>
        <w:t xml:space="preserve">El PROVEEDOR </w:t>
      </w:r>
      <w:proofErr w:type="gramStart"/>
      <w:r w:rsidRPr="006F7F16">
        <w:rPr>
          <w:rFonts w:ascii="Tahoma" w:hAnsi="Tahoma" w:cs="Tahoma"/>
          <w:color w:val="004990"/>
          <w:sz w:val="22"/>
          <w:szCs w:val="22"/>
          <w:lang w:val="es-BO" w:eastAsia="en-US"/>
        </w:rPr>
        <w:t>entregará</w:t>
      </w:r>
      <w:proofErr w:type="gramEnd"/>
      <w:r w:rsidRPr="006F7F16">
        <w:rPr>
          <w:rFonts w:ascii="Tahoma" w:hAnsi="Tahoma" w:cs="Tahoma"/>
          <w:color w:val="004990"/>
          <w:sz w:val="22"/>
          <w:szCs w:val="22"/>
          <w:lang w:val="es-BO" w:eastAsia="en-US"/>
        </w:rPr>
        <w:t xml:space="preserve"> a ENTEL S.A. la totalidad de los servicios ejecutados de acuerdo a las condiciones:</w:t>
      </w:r>
    </w:p>
    <w:p w14:paraId="18E2F47C" w14:textId="77777777" w:rsidR="008D669F" w:rsidRPr="006F7F16" w:rsidRDefault="008D669F" w:rsidP="008D669F">
      <w:pPr>
        <w:spacing w:before="120"/>
        <w:contextualSpacing/>
        <w:jc w:val="both"/>
        <w:rPr>
          <w:rFonts w:ascii="Tahoma" w:hAnsi="Tahoma" w:cs="Tahoma"/>
          <w:b/>
          <w:color w:val="004990"/>
          <w:sz w:val="22"/>
          <w:szCs w:val="22"/>
        </w:rPr>
      </w:pPr>
      <w:r w:rsidRPr="006F7F16">
        <w:rPr>
          <w:rFonts w:ascii="Tahoma" w:hAnsi="Tahoma" w:cs="Tahoma"/>
          <w:b/>
          <w:color w:val="004990"/>
          <w:sz w:val="22"/>
          <w:szCs w:val="22"/>
        </w:rPr>
        <w:t>(ESTO VARÍA DE CONFORMIDAD A LO ESTABLECIDO EN TERMINOS BASICOS DE CONTRATACIÓN  Y LA CARTA DE ADJUDICACIÓN).</w:t>
      </w:r>
    </w:p>
    <w:p w14:paraId="55C9F284"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color w:val="004990"/>
          <w:sz w:val="22"/>
          <w:szCs w:val="22"/>
        </w:rPr>
        <w:t>Se consignará como fecha de entrega aquélla en la que los servicios sean entregados sin observaciones y se encuentren a disposición de ENTEL S.A. para su uso, asimismo hayan cumplido con las inspecciones técnicas y cuenten con el Certificado de Control de Calidad.</w:t>
      </w:r>
    </w:p>
    <w:p w14:paraId="3F699801"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lang w:val="es-BO"/>
        </w:rPr>
        <w:t>NOVENA</w:t>
      </w:r>
      <w:r w:rsidRPr="006F7F16">
        <w:rPr>
          <w:rFonts w:ascii="Tahoma" w:hAnsi="Tahoma" w:cs="Tahoma"/>
          <w:b/>
          <w:color w:val="004990"/>
          <w:sz w:val="22"/>
          <w:szCs w:val="22"/>
          <w:u w:val="single"/>
        </w:rPr>
        <w:t>: GARANTÍAS Y SEGUROS</w:t>
      </w:r>
      <w:r w:rsidRPr="006F7F16">
        <w:rPr>
          <w:rFonts w:ascii="Tahoma" w:hAnsi="Tahoma" w:cs="Tahoma"/>
          <w:color w:val="004990"/>
          <w:sz w:val="22"/>
          <w:szCs w:val="22"/>
        </w:rPr>
        <w:t xml:space="preserve">.- Las garantías señaladas en la presente cláusula, </w:t>
      </w:r>
      <w:r w:rsidRPr="006F7F16">
        <w:rPr>
          <w:rFonts w:ascii="Tahoma" w:hAnsi="Tahoma" w:cs="Tahoma"/>
          <w:color w:val="004990"/>
          <w:sz w:val="22"/>
          <w:szCs w:val="22"/>
          <w:lang w:val="es-BO"/>
        </w:rPr>
        <w:t>será exigible y ejecutable de acuerdo a las leyes bolivianas</w:t>
      </w:r>
      <w:r w:rsidRPr="006F7F16">
        <w:rPr>
          <w:rFonts w:ascii="Tahoma" w:hAnsi="Tahoma" w:cs="Tahoma"/>
          <w:color w:val="004990"/>
          <w:sz w:val="22"/>
          <w:szCs w:val="22"/>
        </w:rPr>
        <w:t xml:space="preserve">, si </w:t>
      </w:r>
      <w:r w:rsidRPr="006F7F16">
        <w:rPr>
          <w:rFonts w:ascii="Tahoma" w:hAnsi="Tahoma" w:cs="Tahoma"/>
          <w:color w:val="004990"/>
          <w:sz w:val="22"/>
          <w:szCs w:val="22"/>
          <w:lang w:val="es-BO"/>
        </w:rPr>
        <w:t>el PROVEEDOR</w:t>
      </w:r>
      <w:r w:rsidRPr="006F7F16">
        <w:rPr>
          <w:rFonts w:ascii="Tahoma" w:hAnsi="Tahoma" w:cs="Tahoma"/>
          <w:color w:val="004990"/>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50F94756" w14:textId="77777777" w:rsidR="008D669F" w:rsidRPr="006F7F16" w:rsidRDefault="008D669F" w:rsidP="008D669F">
      <w:pPr>
        <w:spacing w:before="120"/>
        <w:contextualSpacing/>
        <w:jc w:val="both"/>
        <w:rPr>
          <w:rFonts w:ascii="Tahoma" w:hAnsi="Tahoma" w:cs="Tahoma"/>
          <w:color w:val="004990"/>
          <w:sz w:val="22"/>
          <w:szCs w:val="22"/>
        </w:rPr>
      </w:pPr>
    </w:p>
    <w:p w14:paraId="06329A71" w14:textId="77777777" w:rsidR="008D669F" w:rsidRPr="006F7F16" w:rsidRDefault="008D669F" w:rsidP="008D669F">
      <w:pPr>
        <w:pStyle w:val="Prrafodelista"/>
        <w:numPr>
          <w:ilvl w:val="0"/>
          <w:numId w:val="85"/>
        </w:numPr>
        <w:jc w:val="both"/>
        <w:rPr>
          <w:rFonts w:ascii="Tahoma" w:hAnsi="Tahoma" w:cs="Tahoma"/>
          <w:color w:val="004990"/>
          <w:sz w:val="22"/>
          <w:szCs w:val="22"/>
        </w:rPr>
      </w:pPr>
      <w:r w:rsidRPr="006F7F16">
        <w:rPr>
          <w:rFonts w:ascii="Tahoma" w:hAnsi="Tahoma" w:cs="Tahoma"/>
          <w:b/>
          <w:bCs/>
          <w:color w:val="004990"/>
          <w:sz w:val="22"/>
          <w:szCs w:val="22"/>
          <w:u w:val="single"/>
        </w:rPr>
        <w:t>Garantía de Cumplimiento de Contrato</w:t>
      </w:r>
      <w:r w:rsidRPr="006F7F16">
        <w:rPr>
          <w:rFonts w:ascii="Tahoma" w:hAnsi="Tahoma" w:cs="Tahoma"/>
          <w:b/>
          <w:color w:val="004990"/>
          <w:sz w:val="22"/>
          <w:szCs w:val="22"/>
        </w:rPr>
        <w:t>.-</w:t>
      </w:r>
      <w:r w:rsidRPr="006F7F16">
        <w:rPr>
          <w:rFonts w:ascii="Tahoma" w:hAnsi="Tahoma" w:cs="Tahoma"/>
          <w:color w:val="004990"/>
          <w:sz w:val="22"/>
          <w:szCs w:val="22"/>
        </w:rPr>
        <w:t xml:space="preserve"> Para garantizar el cumplimiento del presente contrato, el</w:t>
      </w:r>
      <w:r w:rsidRPr="006F7F16">
        <w:rPr>
          <w:rFonts w:ascii="Tahoma" w:hAnsi="Tahoma" w:cs="Tahoma"/>
          <w:b/>
          <w:color w:val="004990"/>
          <w:sz w:val="22"/>
          <w:szCs w:val="22"/>
        </w:rPr>
        <w:t xml:space="preserve"> </w:t>
      </w:r>
      <w:r w:rsidRPr="006F7F16">
        <w:rPr>
          <w:rFonts w:ascii="Tahoma" w:hAnsi="Tahoma" w:cs="Tahoma"/>
          <w:color w:val="004990"/>
          <w:sz w:val="22"/>
          <w:szCs w:val="22"/>
        </w:rPr>
        <w:t xml:space="preserve">PROVEEDOR presentó a ENTEL S.A. la Boleta/Póliza de Garantía N° ……. emitida por el Banco……………………………….. por la suma </w:t>
      </w:r>
      <w:proofErr w:type="gramStart"/>
      <w:r w:rsidRPr="006F7F16">
        <w:rPr>
          <w:rFonts w:ascii="Tahoma" w:hAnsi="Tahoma" w:cs="Tahoma"/>
          <w:color w:val="004990"/>
          <w:sz w:val="22"/>
          <w:szCs w:val="22"/>
        </w:rPr>
        <w:t>de …</w:t>
      </w:r>
      <w:proofErr w:type="gramEnd"/>
      <w:r w:rsidRPr="006F7F16">
        <w:rPr>
          <w:rFonts w:ascii="Tahoma" w:hAnsi="Tahoma" w:cs="Tahoma"/>
          <w:color w:val="004990"/>
          <w:sz w:val="22"/>
          <w:szCs w:val="22"/>
        </w:rPr>
        <w:t>…………………… (…………………………………… 00/</w:t>
      </w:r>
      <w:proofErr w:type="gramStart"/>
      <w:r w:rsidRPr="006F7F16">
        <w:rPr>
          <w:rFonts w:ascii="Tahoma" w:hAnsi="Tahoma" w:cs="Tahoma"/>
          <w:color w:val="004990"/>
          <w:sz w:val="22"/>
          <w:szCs w:val="22"/>
        </w:rPr>
        <w:t>100 …</w:t>
      </w:r>
      <w:proofErr w:type="gramEnd"/>
      <w:r w:rsidRPr="006F7F16">
        <w:rPr>
          <w:rFonts w:ascii="Tahoma" w:hAnsi="Tahoma" w:cs="Tahoma"/>
          <w:color w:val="004990"/>
          <w:sz w:val="22"/>
          <w:szCs w:val="22"/>
        </w:rPr>
        <w:t xml:space="preserve">………………..) con vigencia a partir del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 al </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w:t>
      </w:r>
      <w:proofErr w:type="gramStart"/>
      <w:r w:rsidRPr="006F7F16">
        <w:rPr>
          <w:rFonts w:ascii="Tahoma" w:hAnsi="Tahoma" w:cs="Tahoma"/>
          <w:color w:val="004990"/>
          <w:sz w:val="22"/>
          <w:szCs w:val="22"/>
        </w:rPr>
        <w:t>,</w:t>
      </w:r>
      <w:proofErr w:type="gramEnd"/>
      <w:r w:rsidRPr="006F7F16">
        <w:rPr>
          <w:rFonts w:ascii="Tahoma" w:hAnsi="Tahoma" w:cs="Tahoma"/>
          <w:color w:val="004990"/>
          <w:sz w:val="22"/>
          <w:szCs w:val="22"/>
        </w:rPr>
        <w:t xml:space="preserve"> con la característica de renovable, irrevocable de </w:t>
      </w:r>
      <w:r w:rsidRPr="006F7F16">
        <w:rPr>
          <w:rFonts w:ascii="Tahoma" w:hAnsi="Tahoma" w:cs="Tahoma"/>
          <w:color w:val="004990"/>
          <w:sz w:val="22"/>
          <w:szCs w:val="22"/>
        </w:rPr>
        <w:lastRenderedPageBreak/>
        <w:t>ejecución inmediata</w:t>
      </w:r>
      <w:r w:rsidRPr="006F7F16">
        <w:rPr>
          <w:rFonts w:ascii="Tahoma" w:hAnsi="Tahoma" w:cs="Tahoma"/>
          <w:bCs/>
          <w:color w:val="004990"/>
          <w:sz w:val="22"/>
          <w:szCs w:val="22"/>
        </w:rPr>
        <w:t xml:space="preserve"> y a primer requerimiento, </w:t>
      </w:r>
      <w:r w:rsidRPr="006F7F16">
        <w:rPr>
          <w:rFonts w:ascii="Tahoma" w:hAnsi="Tahoma" w:cs="Tahoma"/>
          <w:color w:val="004990"/>
          <w:sz w:val="22"/>
          <w:szCs w:val="22"/>
        </w:rPr>
        <w:t>equivalente al diez por ciento (10%) del valor total del presente contrato.</w:t>
      </w:r>
    </w:p>
    <w:p w14:paraId="5E5B9F9D" w14:textId="77777777" w:rsidR="008D669F" w:rsidRPr="006F7F16" w:rsidRDefault="008D669F" w:rsidP="008D669F">
      <w:pPr>
        <w:spacing w:before="120"/>
        <w:ind w:left="709" w:hanging="1"/>
        <w:contextualSpacing/>
        <w:jc w:val="both"/>
        <w:rPr>
          <w:rFonts w:ascii="Tahoma" w:hAnsi="Tahoma" w:cs="Tahoma"/>
          <w:color w:val="004990"/>
          <w:sz w:val="22"/>
          <w:szCs w:val="22"/>
          <w:lang w:val="es-BO"/>
        </w:rPr>
      </w:pPr>
      <w:r w:rsidRPr="00A2561A">
        <w:rPr>
          <w:rFonts w:ascii="Tahoma" w:hAnsi="Tahoma" w:cs="Tahoma"/>
          <w:color w:val="004990"/>
          <w:sz w:val="22"/>
          <w:szCs w:val="22"/>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7C073D92"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t>Garantía de Cumplimiento de Contrato</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Para garantizar el cumplimiento del presente contrato, el</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 xml:space="preserve">PROVEEDOR presentó a ENTEL S.A. la Boleta/Póliza de Garantía N° ……. emitida por el Banco……………………………….. por la suma </w:t>
      </w:r>
      <w:proofErr w:type="gramStart"/>
      <w:r w:rsidRPr="006F7F16">
        <w:rPr>
          <w:rFonts w:ascii="Tahoma" w:hAnsi="Tahoma" w:cs="Tahoma"/>
          <w:color w:val="004990"/>
          <w:sz w:val="22"/>
          <w:szCs w:val="22"/>
          <w:lang w:val="es-BO"/>
        </w:rPr>
        <w:t>de …</w:t>
      </w:r>
      <w:proofErr w:type="gramEnd"/>
      <w:r w:rsidRPr="006F7F16">
        <w:rPr>
          <w:rFonts w:ascii="Tahoma" w:hAnsi="Tahoma" w:cs="Tahoma"/>
          <w:color w:val="004990"/>
          <w:sz w:val="22"/>
          <w:szCs w:val="22"/>
          <w:lang w:val="es-BO"/>
        </w:rPr>
        <w:t>…………………… (…………………………………… 00/</w:t>
      </w:r>
      <w:proofErr w:type="gramStart"/>
      <w:r w:rsidRPr="006F7F16">
        <w:rPr>
          <w:rFonts w:ascii="Tahoma" w:hAnsi="Tahoma" w:cs="Tahoma"/>
          <w:color w:val="004990"/>
          <w:sz w:val="22"/>
          <w:szCs w:val="22"/>
          <w:lang w:val="es-BO"/>
        </w:rPr>
        <w:t>100 …</w:t>
      </w:r>
      <w:proofErr w:type="gramEnd"/>
      <w:r w:rsidRPr="006F7F16">
        <w:rPr>
          <w:rFonts w:ascii="Tahoma" w:hAnsi="Tahoma" w:cs="Tahoma"/>
          <w:color w:val="004990"/>
          <w:sz w:val="22"/>
          <w:szCs w:val="22"/>
          <w:lang w:val="es-BO"/>
        </w:rPr>
        <w:t xml:space="preserve">………………..) con vigencia a partir del </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 xml:space="preserve">/../.. al </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w:t>
      </w:r>
      <w:proofErr w:type="gramStart"/>
      <w:r w:rsidRPr="006F7F16">
        <w:rPr>
          <w:rFonts w:ascii="Tahoma" w:hAnsi="Tahoma" w:cs="Tahoma"/>
          <w:color w:val="004990"/>
          <w:sz w:val="22"/>
          <w:szCs w:val="22"/>
          <w:lang w:val="es-BO"/>
        </w:rPr>
        <w:t>,</w:t>
      </w:r>
      <w:proofErr w:type="gramEnd"/>
      <w:r w:rsidRPr="006F7F16">
        <w:rPr>
          <w:rFonts w:ascii="Tahoma" w:hAnsi="Tahoma" w:cs="Tahoma"/>
          <w:color w:val="004990"/>
          <w:sz w:val="22"/>
          <w:szCs w:val="22"/>
          <w:lang w:val="es-BO"/>
        </w:rPr>
        <w:t xml:space="preserve"> con la característica de renovable, irrevocable de ejecución inmediata</w:t>
      </w:r>
      <w:r w:rsidRPr="006F7F16">
        <w:rPr>
          <w:rFonts w:ascii="Tahoma" w:hAnsi="Tahoma" w:cs="Tahoma"/>
          <w:bCs/>
          <w:color w:val="004990"/>
          <w:sz w:val="22"/>
          <w:szCs w:val="22"/>
          <w:lang w:val="es-BO"/>
        </w:rPr>
        <w:t xml:space="preserve"> y a primer requerimiento, </w:t>
      </w:r>
      <w:r w:rsidRPr="006F7F16">
        <w:rPr>
          <w:rFonts w:ascii="Tahoma" w:hAnsi="Tahoma" w:cs="Tahoma"/>
          <w:color w:val="004990"/>
          <w:sz w:val="22"/>
          <w:szCs w:val="22"/>
          <w:lang w:val="es-BO"/>
        </w:rPr>
        <w:t>equivalente al diez por ciento (10%) del valor total del presente contrato.</w:t>
      </w:r>
    </w:p>
    <w:p w14:paraId="3CD20DB0" w14:textId="77777777" w:rsidR="008D669F" w:rsidRPr="006F7F16" w:rsidRDefault="008D669F" w:rsidP="008D669F">
      <w:pPr>
        <w:pStyle w:val="Prrafodelista"/>
        <w:numPr>
          <w:ilvl w:val="0"/>
          <w:numId w:val="79"/>
        </w:num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Garantía de Calidad de Servicios</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El PROVEEDOR garantiza la calidad de los servicios ejecutados objeto del presente contrato por el periodo </w:t>
      </w:r>
      <w:proofErr w:type="gramStart"/>
      <w:r w:rsidRPr="006F7F16">
        <w:rPr>
          <w:rFonts w:ascii="Tahoma" w:hAnsi="Tahoma" w:cs="Tahoma"/>
          <w:color w:val="004990"/>
          <w:sz w:val="22"/>
          <w:szCs w:val="22"/>
          <w:lang w:val="es-BO"/>
        </w:rPr>
        <w:t>de ….</w:t>
      </w:r>
      <w:proofErr w:type="gramEnd"/>
      <w:r w:rsidRPr="006F7F16">
        <w:rPr>
          <w:rFonts w:ascii="Tahoma" w:hAnsi="Tahoma" w:cs="Tahoma"/>
          <w:color w:val="004990"/>
          <w:sz w:val="22"/>
          <w:szCs w:val="22"/>
          <w:lang w:val="es-BO"/>
        </w:rPr>
        <w:t xml:space="preserve"> (…) año/S computable a partir de la emisión del Certificado de Aceptación Provisional</w:t>
      </w:r>
      <w:r w:rsidRPr="006F7F16">
        <w:rPr>
          <w:rFonts w:ascii="Tahoma" w:hAnsi="Tahoma" w:cs="Tahoma"/>
          <w:b/>
          <w:color w:val="004990"/>
          <w:sz w:val="22"/>
          <w:szCs w:val="22"/>
          <w:lang w:val="es-BO"/>
        </w:rPr>
        <w:t>.(ESTO DEBERÁ ESTAR EXPRESAMENTE DETALLADO EN LOS TERMINOS BASICOS DE CONTRATACIÓN, CASO CONTRARIO NO SE INCLUIRÁ)</w:t>
      </w:r>
    </w:p>
    <w:p w14:paraId="6163F852"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color w:val="004990"/>
          <w:spacing w:val="-3"/>
          <w:sz w:val="22"/>
          <w:szCs w:val="22"/>
        </w:rPr>
        <w:t>Póliza de Responsabilidad Civil.-</w:t>
      </w:r>
      <w:r w:rsidRPr="006F7F16">
        <w:rPr>
          <w:rFonts w:ascii="Tahoma" w:hAnsi="Tahoma" w:cs="Tahoma"/>
          <w:iCs/>
          <w:color w:val="00499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533A4465" w14:textId="77777777" w:rsidR="008D669F" w:rsidRPr="006F7F16" w:rsidRDefault="008D669F" w:rsidP="008D669F">
      <w:pPr>
        <w:pStyle w:val="Prrafodelista"/>
        <w:numPr>
          <w:ilvl w:val="0"/>
          <w:numId w:val="80"/>
        </w:numPr>
        <w:suppressAutoHyphens/>
        <w:spacing w:before="120"/>
        <w:contextualSpacing/>
        <w:jc w:val="both"/>
        <w:rPr>
          <w:rFonts w:ascii="Tahoma" w:hAnsi="Tahoma" w:cs="Tahoma"/>
          <w:color w:val="004990"/>
          <w:spacing w:val="-3"/>
          <w:sz w:val="22"/>
          <w:szCs w:val="22"/>
        </w:rPr>
      </w:pPr>
      <w:r w:rsidRPr="006F7F16">
        <w:rPr>
          <w:rFonts w:ascii="Tahoma" w:hAnsi="Tahoma" w:cs="Tahoma"/>
          <w:b/>
          <w:bCs/>
          <w:iCs/>
          <w:color w:val="004990"/>
          <w:sz w:val="22"/>
          <w:szCs w:val="22"/>
        </w:rPr>
        <w:t>Póliza de Seguro Contra Accidentes.-</w:t>
      </w:r>
      <w:r w:rsidRPr="006F7F16">
        <w:rPr>
          <w:rFonts w:ascii="Tahoma" w:hAnsi="Tahoma" w:cs="Tahoma"/>
          <w:iCs/>
          <w:color w:val="004990"/>
          <w:sz w:val="22"/>
          <w:szCs w:val="22"/>
        </w:rPr>
        <w:t xml:space="preserve"> El</w:t>
      </w:r>
      <w:r w:rsidRPr="006F7F16">
        <w:rPr>
          <w:rFonts w:ascii="Tahoma" w:hAnsi="Tahoma" w:cs="Tahoma"/>
          <w:b/>
          <w:iCs/>
          <w:color w:val="004990"/>
          <w:sz w:val="22"/>
          <w:szCs w:val="22"/>
        </w:rPr>
        <w:t xml:space="preserve"> </w:t>
      </w:r>
      <w:r w:rsidRPr="006F7F16">
        <w:rPr>
          <w:rFonts w:ascii="Tahoma" w:hAnsi="Tahoma" w:cs="Tahoma"/>
          <w:iCs/>
          <w:color w:val="004990"/>
          <w:sz w:val="22"/>
          <w:szCs w:val="22"/>
        </w:rPr>
        <w:t>PROVEEDOR, durante la vigencia del presente Contrato cubrirá los riesgos por accidentes de su personal, con una Póliza de Seguro Contra Accidentes de Trabajo.</w:t>
      </w:r>
    </w:p>
    <w:p w14:paraId="7D5EB207"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b/>
          <w:color w:val="004990"/>
          <w:sz w:val="22"/>
          <w:szCs w:val="22"/>
          <w:u w:val="single"/>
          <w:lang w:val="es-BO"/>
        </w:rPr>
        <w:t xml:space="preserve">DÉCIMA: </w:t>
      </w:r>
      <w:r w:rsidRPr="006F7F16">
        <w:rPr>
          <w:rFonts w:ascii="Tahoma" w:hAnsi="Tahoma" w:cs="Tahoma"/>
          <w:b/>
          <w:color w:val="004990"/>
          <w:sz w:val="21"/>
          <w:szCs w:val="21"/>
          <w:u w:val="single"/>
        </w:rPr>
        <w:t>CALIDAD DEL SERVICIO</w:t>
      </w:r>
      <w:r w:rsidRPr="006F7F16">
        <w:rPr>
          <w:rFonts w:ascii="Tahoma" w:hAnsi="Tahoma" w:cs="Tahoma"/>
          <w:b/>
          <w:color w:val="004990"/>
          <w:sz w:val="21"/>
          <w:szCs w:val="21"/>
        </w:rPr>
        <w:t xml:space="preserve">.- </w:t>
      </w:r>
      <w:r w:rsidRPr="006F7F16">
        <w:rPr>
          <w:rFonts w:ascii="Tahoma" w:hAnsi="Tahoma" w:cs="Tahoma"/>
          <w:color w:val="004990"/>
          <w:sz w:val="21"/>
          <w:szCs w:val="21"/>
        </w:rPr>
        <w:t>El PROVEEDOR será responsable de la calidad del servicio que provee, de acuerdo a los siguientes términos:</w:t>
      </w:r>
    </w:p>
    <w:p w14:paraId="34E0A07E"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10.1</w:t>
      </w:r>
      <w:r w:rsidRPr="006F7F16">
        <w:rPr>
          <w:rFonts w:ascii="Tahoma" w:hAnsi="Tahoma" w:cs="Tahoma"/>
          <w:color w:val="004990"/>
          <w:sz w:val="21"/>
          <w:szCs w:val="21"/>
        </w:rPr>
        <w:tab/>
        <w:t>El PROVEEDOR deberá presentar a ENTEL S.A. un reporte mensual por los servicios prestados, hasta el día cinco (5) del mes siguiente, con el objeto que la unidad solicitante y responsable de la supervisión del contrato, emita el Certificado de Control de Calidad, documento que le permitirá solicitar el pago correspondiente.</w:t>
      </w:r>
    </w:p>
    <w:p w14:paraId="2879D59F"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10.2</w:t>
      </w:r>
      <w:r w:rsidRPr="006F7F16">
        <w:rPr>
          <w:rFonts w:ascii="Tahoma" w:hAnsi="Tahoma" w:cs="Tahoma"/>
          <w:color w:val="004990"/>
          <w:sz w:val="21"/>
          <w:szCs w:val="21"/>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14:paraId="6504F20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rPr>
        <w:t>10.3</w:t>
      </w:r>
      <w:r w:rsidRPr="006F7F16">
        <w:rPr>
          <w:rFonts w:ascii="Tahoma" w:hAnsi="Tahoma" w:cs="Tahoma"/>
          <w:color w:val="004990"/>
          <w:sz w:val="21"/>
          <w:szCs w:val="21"/>
        </w:rPr>
        <w:tab/>
        <w:t>Si se presentaran observaciones en los servicios contratados o estos no cumplieran con lo requerido por ENTEL S.A. de acuerdo a lo establecido en los Términos Básicos de Contratación y el presente contrato, ENTEL S.A. podrá rechazarlos en todo o en parte, debiendo el PROVEEDOR subsanar a su costo todas las observaciones en un plazo no mayor a las cuarenta y ocho (48) horas a partir de la notificación por parte de ENTEL S.A.</w:t>
      </w:r>
    </w:p>
    <w:p w14:paraId="09C6CCE5" w14:textId="77777777" w:rsidR="008D669F" w:rsidRPr="006F7F16" w:rsidRDefault="008D669F" w:rsidP="008D669F">
      <w:pPr>
        <w:spacing w:before="120"/>
        <w:contextualSpacing/>
        <w:jc w:val="both"/>
        <w:rPr>
          <w:rFonts w:ascii="Tahoma" w:hAnsi="Tahoma" w:cs="Tahoma"/>
          <w:color w:val="004990"/>
          <w:sz w:val="21"/>
          <w:szCs w:val="21"/>
        </w:rPr>
      </w:pPr>
      <w:r w:rsidRPr="006F7F16">
        <w:rPr>
          <w:rFonts w:ascii="Tahoma" w:hAnsi="Tahoma" w:cs="Tahoma"/>
          <w:color w:val="004990"/>
          <w:sz w:val="21"/>
          <w:szCs w:val="21"/>
        </w:rPr>
        <w:t>10.4</w:t>
      </w:r>
      <w:r w:rsidRPr="006F7F16">
        <w:rPr>
          <w:rFonts w:ascii="Tahoma" w:hAnsi="Tahoma" w:cs="Tahoma"/>
          <w:color w:val="004990"/>
          <w:sz w:val="21"/>
          <w:szCs w:val="21"/>
        </w:rPr>
        <w:tab/>
        <w:t>Solucionados todos los reclamos y observaciones, ENTEL S.A. emitirá el Certificado de Control de Calidad, documento indispensable para efectuar los pagos en favor del PROVEEDOR</w:t>
      </w:r>
    </w:p>
    <w:p w14:paraId="2AAF1D72" w14:textId="77777777" w:rsidR="008D669F" w:rsidRPr="006F7F16" w:rsidRDefault="008D669F" w:rsidP="008D669F">
      <w:pPr>
        <w:spacing w:before="120"/>
        <w:contextualSpacing/>
        <w:jc w:val="both"/>
        <w:rPr>
          <w:rFonts w:ascii="Tahoma" w:hAnsi="Tahoma" w:cs="Tahoma"/>
          <w:color w:val="004990"/>
          <w:sz w:val="22"/>
          <w:szCs w:val="22"/>
        </w:rPr>
      </w:pPr>
      <w:r w:rsidRPr="006F7F16">
        <w:rPr>
          <w:rFonts w:ascii="Tahoma" w:hAnsi="Tahoma" w:cs="Tahoma"/>
          <w:b/>
          <w:color w:val="004990"/>
          <w:sz w:val="22"/>
          <w:szCs w:val="22"/>
          <w:u w:val="single"/>
        </w:rPr>
        <w:t>DÉCIMA PRIMERA: OBLIGACIONES</w:t>
      </w:r>
      <w:r w:rsidRPr="006F7F16">
        <w:rPr>
          <w:rFonts w:ascii="Tahoma" w:hAnsi="Tahoma" w:cs="Tahoma"/>
          <w:b/>
          <w:color w:val="004990"/>
          <w:sz w:val="22"/>
          <w:szCs w:val="22"/>
        </w:rPr>
        <w:t>.</w:t>
      </w:r>
      <w:r w:rsidRPr="006F7F16">
        <w:rPr>
          <w:rFonts w:ascii="Tahoma" w:hAnsi="Tahoma" w:cs="Tahoma"/>
          <w:color w:val="004990"/>
          <w:sz w:val="22"/>
          <w:szCs w:val="22"/>
        </w:rPr>
        <w:t>- Al margen de las obligaciones establecidas en las cláusulas precedentes, las Partes se comprometen a cumplir las siguientes:</w:t>
      </w:r>
    </w:p>
    <w:p w14:paraId="1B09775B"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color w:val="004990"/>
          <w:sz w:val="21"/>
          <w:szCs w:val="21"/>
        </w:rPr>
        <w:t xml:space="preserve">11.1. </w:t>
      </w:r>
      <w:r w:rsidRPr="006F7F16">
        <w:rPr>
          <w:rFonts w:ascii="Tahoma" w:hAnsi="Tahoma" w:cs="Tahoma"/>
          <w:color w:val="004990"/>
          <w:sz w:val="21"/>
          <w:szCs w:val="21"/>
          <w:lang w:val="es-BO"/>
        </w:rPr>
        <w:t>El PROVEEDOR:</w:t>
      </w:r>
    </w:p>
    <w:p w14:paraId="5534A8D6"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lastRenderedPageBreak/>
        <w:t>En caso de existir dudas sobre los servicios objeto del presente contrato, consultar en forma inmediata y oportunamente a la supervisión de ENTEL S.A.</w:t>
      </w:r>
    </w:p>
    <w:p w14:paraId="603DFE3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Custodiar y resguardar la integridad de los accesorios en todo momento mediante el uso de herramientas, métodos adecuados de conservación.</w:t>
      </w:r>
    </w:p>
    <w:p w14:paraId="454E9A70"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Contar con garantías y seguros para el cumplimiento del presente contrato en previsión y resguardo de su personal o daño a terceros.</w:t>
      </w:r>
    </w:p>
    <w:p w14:paraId="73878A5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Presentar y entregar toda la documentación técnica solicitada de acuerdo a lo requerido por ENTEL S.A.</w:t>
      </w:r>
    </w:p>
    <w:p w14:paraId="31D2E24E"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Durante la ejecución del contrato, deberá contar con el suficiente personal técnico calificado y con experiencia certificada para cumplir con el objeto del presente contrato.</w:t>
      </w:r>
    </w:p>
    <w:p w14:paraId="024094E5"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029CBE68"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52414B83"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Su personal en tanto y cuanto se encuentre en ambientes, vehículos, predios, etc. de ENTEL S.A. deberá cumplir con todos los procedimientos y normas de seguridad establecidas por ENTEL S.A.</w:t>
      </w:r>
    </w:p>
    <w:p w14:paraId="2DFAC61D" w14:textId="77777777" w:rsidR="008D669F" w:rsidRPr="006F7F16" w:rsidRDefault="008D669F" w:rsidP="008D669F">
      <w:pPr>
        <w:pStyle w:val="Prrafodelista"/>
        <w:numPr>
          <w:ilvl w:val="2"/>
          <w:numId w:val="82"/>
        </w:numPr>
        <w:spacing w:before="120"/>
        <w:ind w:left="1418" w:hanging="862"/>
        <w:contextualSpacing/>
        <w:jc w:val="both"/>
        <w:rPr>
          <w:rFonts w:ascii="Tahoma" w:eastAsia="Calibri" w:hAnsi="Tahoma" w:cs="Tahoma"/>
          <w:color w:val="004990"/>
          <w:sz w:val="21"/>
          <w:szCs w:val="21"/>
        </w:rPr>
      </w:pPr>
      <w:r w:rsidRPr="006F7F16">
        <w:rPr>
          <w:rFonts w:ascii="Tahoma" w:hAnsi="Tahoma" w:cs="Tahoma"/>
          <w:color w:val="004990"/>
          <w:sz w:val="21"/>
          <w:szCs w:val="21"/>
        </w:rPr>
        <w:t xml:space="preserve">Durante la ejecución del contrato y el periodo de garantía proporcionará un </w:t>
      </w:r>
      <w:proofErr w:type="spellStart"/>
      <w:r w:rsidRPr="006F7F16">
        <w:rPr>
          <w:rFonts w:ascii="Tahoma" w:hAnsi="Tahoma" w:cs="Tahoma"/>
          <w:color w:val="004990"/>
          <w:sz w:val="21"/>
          <w:szCs w:val="21"/>
        </w:rPr>
        <w:t>toll</w:t>
      </w:r>
      <w:proofErr w:type="spellEnd"/>
      <w:r w:rsidRPr="006F7F16">
        <w:rPr>
          <w:rFonts w:ascii="Tahoma" w:hAnsi="Tahoma" w:cs="Tahoma"/>
          <w:color w:val="004990"/>
          <w:sz w:val="21"/>
          <w:szCs w:val="21"/>
        </w:rPr>
        <w:t xml:space="preserve"> free para que ENTEL S.A. efectúe cualquier consulta que requiera.</w:t>
      </w:r>
    </w:p>
    <w:p w14:paraId="088F1D75" w14:textId="77777777" w:rsidR="008D669F" w:rsidRPr="006F7F16" w:rsidRDefault="008D669F" w:rsidP="008D669F">
      <w:pPr>
        <w:tabs>
          <w:tab w:val="num" w:pos="-1985"/>
        </w:tabs>
        <w:spacing w:before="120"/>
        <w:ind w:left="567" w:hanging="567"/>
        <w:contextualSpacing/>
        <w:jc w:val="both"/>
        <w:rPr>
          <w:rFonts w:ascii="Tahoma" w:hAnsi="Tahoma" w:cs="Tahoma"/>
          <w:color w:val="004990"/>
          <w:sz w:val="22"/>
          <w:szCs w:val="22"/>
        </w:rPr>
      </w:pPr>
      <w:r w:rsidRPr="006F7F16">
        <w:rPr>
          <w:rFonts w:ascii="Tahoma" w:hAnsi="Tahoma" w:cs="Tahoma"/>
          <w:color w:val="004990"/>
          <w:sz w:val="22"/>
          <w:szCs w:val="22"/>
        </w:rPr>
        <w:t>11.2</w:t>
      </w:r>
      <w:r w:rsidRPr="006F7F16">
        <w:rPr>
          <w:rFonts w:ascii="Tahoma" w:hAnsi="Tahoma" w:cs="Tahoma"/>
          <w:color w:val="004990"/>
          <w:sz w:val="22"/>
          <w:szCs w:val="22"/>
        </w:rPr>
        <w:tab/>
        <w:t>ENTEL S.A.:</w:t>
      </w:r>
    </w:p>
    <w:p w14:paraId="7569B996" w14:textId="77777777" w:rsidR="008D669F" w:rsidRPr="006F7F16" w:rsidRDefault="008D669F" w:rsidP="008D669F">
      <w:pPr>
        <w:spacing w:before="120"/>
        <w:ind w:left="1418" w:hanging="851"/>
        <w:contextualSpacing/>
        <w:jc w:val="both"/>
        <w:rPr>
          <w:rFonts w:ascii="Tahoma" w:hAnsi="Tahoma" w:cs="Tahoma"/>
          <w:color w:val="004990"/>
          <w:sz w:val="22"/>
          <w:szCs w:val="22"/>
          <w:lang w:val="es-BO"/>
        </w:rPr>
      </w:pPr>
      <w:r w:rsidRPr="006F7F16">
        <w:rPr>
          <w:rFonts w:ascii="Tahoma" w:hAnsi="Tahoma" w:cs="Tahoma"/>
          <w:color w:val="004990"/>
          <w:sz w:val="22"/>
          <w:szCs w:val="22"/>
        </w:rPr>
        <w:t>11.2.1</w:t>
      </w:r>
      <w:r w:rsidRPr="006F7F16">
        <w:rPr>
          <w:rFonts w:ascii="Tahoma" w:hAnsi="Tahoma" w:cs="Tahoma"/>
          <w:color w:val="004990"/>
          <w:sz w:val="22"/>
          <w:szCs w:val="22"/>
        </w:rPr>
        <w:tab/>
      </w:r>
      <w:r w:rsidRPr="006F7F16">
        <w:rPr>
          <w:rFonts w:ascii="Tahoma" w:hAnsi="Tahoma" w:cs="Tahoma"/>
          <w:color w:val="004990"/>
          <w:sz w:val="22"/>
          <w:szCs w:val="22"/>
          <w:lang w:val="es-BO"/>
        </w:rPr>
        <w:t>Efectuar a favor del PROVEEDOR, el/los correspondiente/s pago/s por el objeto del presente contrato.</w:t>
      </w:r>
    </w:p>
    <w:p w14:paraId="7401B683" w14:textId="77777777" w:rsidR="008D669F" w:rsidRPr="006F7F16" w:rsidRDefault="008D669F" w:rsidP="008D669F">
      <w:pPr>
        <w:tabs>
          <w:tab w:val="num" w:pos="-1985"/>
        </w:tabs>
        <w:spacing w:before="120"/>
        <w:ind w:left="1418" w:hanging="851"/>
        <w:contextualSpacing/>
        <w:jc w:val="both"/>
        <w:rPr>
          <w:rFonts w:ascii="Tahoma" w:hAnsi="Tahoma" w:cs="Tahoma"/>
          <w:color w:val="004990"/>
          <w:sz w:val="22"/>
          <w:szCs w:val="22"/>
        </w:rPr>
      </w:pPr>
      <w:r w:rsidRPr="006F7F16">
        <w:rPr>
          <w:rFonts w:ascii="Tahoma" w:hAnsi="Tahoma" w:cs="Tahoma"/>
          <w:color w:val="004990"/>
          <w:sz w:val="22"/>
          <w:szCs w:val="22"/>
        </w:rPr>
        <w:t>11.2.2</w:t>
      </w:r>
      <w:r w:rsidRPr="006F7F16">
        <w:rPr>
          <w:rFonts w:ascii="Tahoma" w:hAnsi="Tahoma" w:cs="Tahoma"/>
          <w:color w:val="004990"/>
          <w:sz w:val="22"/>
          <w:szCs w:val="22"/>
        </w:rPr>
        <w:tab/>
        <w:t>Proporcionar al personal del PROVEEDOR las autorizaciones para el ingreso y uso de ambientes, si corresponde.</w:t>
      </w:r>
    </w:p>
    <w:p w14:paraId="00C3A5B9" w14:textId="77777777" w:rsidR="008D669F" w:rsidRPr="006F7F16" w:rsidRDefault="008D669F" w:rsidP="008D669F">
      <w:pPr>
        <w:pStyle w:val="Ttulo1"/>
        <w:spacing w:before="120"/>
        <w:ind w:right="-1"/>
        <w:contextualSpacing/>
        <w:jc w:val="both"/>
        <w:rPr>
          <w:rFonts w:cs="Tahoma"/>
          <w:b w:val="0"/>
          <w:iCs/>
          <w:color w:val="004990"/>
          <w:spacing w:val="-3"/>
          <w:lang w:val="es-BO"/>
        </w:rPr>
      </w:pPr>
      <w:r w:rsidRPr="006F7F16">
        <w:rPr>
          <w:rFonts w:cs="Tahoma"/>
          <w:color w:val="004990"/>
        </w:rPr>
        <w:t xml:space="preserve">DÉCIMA SEGUNDA: SUPERVISIÓN.- </w:t>
      </w:r>
      <w:r w:rsidRPr="006F7F16">
        <w:rPr>
          <w:rFonts w:cs="Tahoma"/>
          <w:b w:val="0"/>
          <w:iCs/>
          <w:color w:val="004990"/>
          <w:spacing w:val="-3"/>
          <w:lang w:val="es-BO"/>
        </w:rPr>
        <w:t xml:space="preserve">La responsabilidad de supervisión, fiscalización y verificación del cumplimiento del presente contrato por parte de ENTEL S.A. estará a cargo de la Subgerencia </w:t>
      </w:r>
      <w:proofErr w:type="gramStart"/>
      <w:r w:rsidRPr="006F7F16">
        <w:rPr>
          <w:rFonts w:cs="Tahoma"/>
          <w:b w:val="0"/>
          <w:iCs/>
          <w:color w:val="004990"/>
          <w:spacing w:val="-3"/>
          <w:lang w:val="es-BO"/>
        </w:rPr>
        <w:t>de …</w:t>
      </w:r>
      <w:proofErr w:type="gramEnd"/>
      <w:r w:rsidRPr="006F7F16">
        <w:rPr>
          <w:rFonts w:cs="Tahoma"/>
          <w:b w:val="0"/>
          <w:iCs/>
          <w:color w:val="004990"/>
          <w:spacing w:val="-3"/>
          <w:lang w:val="es-BO"/>
        </w:rPr>
        <w:t xml:space="preserve">…………………… dependiente de la Gerencia Nacional </w:t>
      </w:r>
      <w:proofErr w:type="gramStart"/>
      <w:r w:rsidRPr="006F7F16">
        <w:rPr>
          <w:rFonts w:cs="Tahoma"/>
          <w:b w:val="0"/>
          <w:iCs/>
          <w:color w:val="004990"/>
          <w:spacing w:val="-3"/>
          <w:lang w:val="es-BO"/>
        </w:rPr>
        <w:t>de …</w:t>
      </w:r>
      <w:proofErr w:type="gramEnd"/>
      <w:r w:rsidRPr="006F7F16">
        <w:rPr>
          <w:rFonts w:cs="Tahoma"/>
          <w:b w:val="0"/>
          <w:iCs/>
          <w:color w:val="004990"/>
          <w:spacing w:val="-3"/>
          <w:lang w:val="es-BO"/>
        </w:rPr>
        <w:t>………………</w:t>
      </w:r>
    </w:p>
    <w:p w14:paraId="6CB94D7F" w14:textId="77777777" w:rsidR="008D669F" w:rsidRPr="006F7F16" w:rsidRDefault="008D669F" w:rsidP="008D669F">
      <w:pPr>
        <w:spacing w:before="120"/>
        <w:contextualSpacing/>
        <w:jc w:val="both"/>
        <w:rPr>
          <w:rFonts w:ascii="Tahoma" w:hAnsi="Tahoma" w:cs="Tahoma"/>
          <w:color w:val="004990"/>
          <w:sz w:val="21"/>
          <w:szCs w:val="21"/>
          <w:lang w:val="es-BO"/>
        </w:rPr>
      </w:pPr>
      <w:r w:rsidRPr="006F7F16">
        <w:rPr>
          <w:rFonts w:ascii="Tahoma" w:hAnsi="Tahoma" w:cs="Tahoma"/>
          <w:b/>
          <w:color w:val="004990"/>
          <w:sz w:val="22"/>
          <w:szCs w:val="22"/>
          <w:u w:val="single"/>
        </w:rPr>
        <w:t>DÉCIMA TERCERA: MULTAS</w:t>
      </w:r>
      <w:r w:rsidRPr="006F7F16">
        <w:rPr>
          <w:rFonts w:ascii="Tahoma" w:hAnsi="Tahoma" w:cs="Tahoma"/>
          <w:b/>
          <w:color w:val="004990"/>
          <w:sz w:val="22"/>
          <w:szCs w:val="22"/>
        </w:rPr>
        <w:t>.-</w:t>
      </w:r>
      <w:r w:rsidRPr="006F7F16">
        <w:rPr>
          <w:rFonts w:ascii="Tahoma" w:hAnsi="Tahoma" w:cs="Tahoma"/>
          <w:color w:val="004990"/>
          <w:sz w:val="22"/>
          <w:szCs w:val="22"/>
        </w:rPr>
        <w:t xml:space="preserve"> </w:t>
      </w:r>
      <w:r w:rsidRPr="006F7F16">
        <w:rPr>
          <w:rFonts w:ascii="Tahoma" w:hAnsi="Tahoma" w:cs="Tahoma"/>
          <w:color w:val="004990"/>
          <w:sz w:val="21"/>
          <w:szCs w:val="21"/>
          <w:lang w:val="es-BO"/>
        </w:rPr>
        <w:t>En casos de incumplimiento de plazos del PROVEEDOR en la entrega de los servicios objeto del presente contrato, ENTEL S.A. aplicará las siguientes multas:</w:t>
      </w:r>
    </w:p>
    <w:p w14:paraId="1BDEF02F"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13.1</w:t>
      </w:r>
      <w:r w:rsidRPr="006F7F16">
        <w:rPr>
          <w:rFonts w:ascii="Tahoma" w:hAnsi="Tahoma" w:cs="Tahoma"/>
          <w:color w:val="004990"/>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2B1016E" w14:textId="77777777" w:rsidR="008D669F" w:rsidRPr="006F7F16" w:rsidRDefault="008D669F" w:rsidP="008D669F">
      <w:pPr>
        <w:spacing w:before="120"/>
        <w:ind w:left="567" w:hanging="567"/>
        <w:contextualSpacing/>
        <w:jc w:val="both"/>
        <w:rPr>
          <w:rFonts w:ascii="Tahoma" w:hAnsi="Tahoma" w:cs="Tahoma"/>
          <w:color w:val="004990"/>
          <w:sz w:val="21"/>
          <w:szCs w:val="21"/>
          <w:lang w:val="es-BO"/>
        </w:rPr>
      </w:pPr>
      <w:r w:rsidRPr="006F7F16">
        <w:rPr>
          <w:rFonts w:ascii="Tahoma" w:hAnsi="Tahoma" w:cs="Tahoma"/>
          <w:color w:val="004990"/>
          <w:sz w:val="21"/>
          <w:szCs w:val="21"/>
          <w:lang w:val="es-BO"/>
        </w:rPr>
        <w:t>13.2</w:t>
      </w:r>
      <w:r w:rsidRPr="006F7F16">
        <w:rPr>
          <w:rFonts w:ascii="Tahoma" w:hAnsi="Tahoma" w:cs="Tahoma"/>
          <w:color w:val="004990"/>
          <w:sz w:val="21"/>
          <w:szCs w:val="21"/>
          <w:lang w:val="es-BO"/>
        </w:rPr>
        <w:tab/>
        <w:t xml:space="preserve">ENTEL S.A., notificará al PROVEEDOR, de manera oficial sobre la aplicación de multas. El PROVEEDOR, podrá presentar los descargos que considere necesarios dentro del plazo de tres (3) días hábiles de recibida la notificación. Los descargos serán considerados o </w:t>
      </w:r>
      <w:r w:rsidRPr="006F7F16">
        <w:rPr>
          <w:rFonts w:ascii="Tahoma" w:hAnsi="Tahoma" w:cs="Tahoma"/>
          <w:color w:val="004990"/>
          <w:sz w:val="21"/>
          <w:szCs w:val="21"/>
          <w:lang w:val="es-BO"/>
        </w:rPr>
        <w:lastRenderedPageBreak/>
        <w:t>desestimados por ENTEL S.A., en caso de improcedencia se aplicarán las multas notificadas al Proveedor. Es atribución de ENTEL SA considerar o rechazar los descargos presentados por el proveedor por falta de prueba.</w:t>
      </w:r>
    </w:p>
    <w:p w14:paraId="6B90C84D" w14:textId="77777777" w:rsidR="008D669F" w:rsidRPr="006F7F16" w:rsidRDefault="008D669F" w:rsidP="008D669F">
      <w:pPr>
        <w:spacing w:before="120"/>
        <w:ind w:left="567" w:hanging="567"/>
        <w:contextualSpacing/>
        <w:jc w:val="both"/>
        <w:rPr>
          <w:rFonts w:ascii="Tahoma" w:hAnsi="Tahoma" w:cs="Tahoma"/>
          <w:color w:val="004990"/>
          <w:sz w:val="21"/>
          <w:szCs w:val="21"/>
        </w:rPr>
      </w:pPr>
      <w:r w:rsidRPr="006F7F16">
        <w:rPr>
          <w:rFonts w:ascii="Tahoma" w:hAnsi="Tahoma" w:cs="Tahoma"/>
          <w:color w:val="004990"/>
          <w:sz w:val="21"/>
          <w:szCs w:val="21"/>
          <w:lang w:val="es-BO"/>
        </w:rPr>
        <w:t>13.3</w:t>
      </w:r>
      <w:r w:rsidRPr="006F7F16">
        <w:rPr>
          <w:rFonts w:ascii="Tahoma" w:hAnsi="Tahoma" w:cs="Tahoma"/>
          <w:color w:val="004990"/>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2C612F08"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t>DÉCIMA CUARTA:</w:t>
      </w:r>
      <w:r w:rsidRPr="006F7F16">
        <w:rPr>
          <w:rFonts w:ascii="Tahoma" w:hAnsi="Tahoma" w:cs="Tahoma"/>
          <w:b/>
          <w:bCs/>
          <w:color w:val="004990"/>
          <w:sz w:val="22"/>
          <w:szCs w:val="22"/>
          <w:u w:val="single"/>
          <w:lang w:val="es-BO"/>
        </w:rPr>
        <w:t xml:space="preserve"> SOLUCIÓN DE CONTROVERSIAS</w:t>
      </w:r>
      <w:r w:rsidRPr="006F7F16">
        <w:rPr>
          <w:rFonts w:ascii="Tahoma" w:hAnsi="Tahoma" w:cs="Tahoma"/>
          <w:color w:val="004990"/>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2755FF87"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2938ABAC"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b/>
          <w:bCs/>
          <w:color w:val="004990"/>
          <w:sz w:val="22"/>
          <w:szCs w:val="22"/>
          <w:u w:val="single"/>
        </w:rPr>
        <w:t>DÉCIMA QUINTA: NORMAS SOCIO LABORALES</w:t>
      </w:r>
      <w:r w:rsidRPr="006F7F16">
        <w:rPr>
          <w:rFonts w:ascii="Tahoma" w:hAnsi="Tahoma" w:cs="Tahoma"/>
          <w:bCs/>
          <w:color w:val="004990"/>
          <w:sz w:val="22"/>
          <w:szCs w:val="22"/>
        </w:rPr>
        <w:t xml:space="preserve">.- </w:t>
      </w:r>
      <w:r w:rsidRPr="006F7F16">
        <w:rPr>
          <w:rFonts w:ascii="Tahoma" w:hAnsi="Tahoma" w:cs="Tahoma"/>
          <w:color w:val="004990"/>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7E1E9FDA"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7E75B23"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eastAsia="Calibri" w:hAnsi="Tahoma" w:cs="Tahoma"/>
          <w:color w:val="004990"/>
          <w:sz w:val="21"/>
          <w:szCs w:val="21"/>
        </w:rPr>
      </w:pPr>
      <w:r w:rsidRPr="006F7F16">
        <w:rPr>
          <w:rFonts w:ascii="Tahoma" w:eastAsia="Calibri" w:hAnsi="Tahoma" w:cs="Tahoma"/>
          <w:color w:val="004990"/>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01A0521E"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eastAsia="Calibri" w:hAnsi="Tahoma" w:cs="Tahoma"/>
          <w:color w:val="004990"/>
          <w:sz w:val="21"/>
          <w:szCs w:val="21"/>
        </w:rPr>
        <w:t>ENTEL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7E7AFADF" w14:textId="77777777" w:rsidR="008D669F" w:rsidRPr="006F7F16" w:rsidRDefault="008D669F" w:rsidP="008D669F">
      <w:pPr>
        <w:widowControl w:val="0"/>
        <w:suppressLineNumbers/>
        <w:tabs>
          <w:tab w:val="decimal" w:pos="-2835"/>
          <w:tab w:val="left" w:pos="851"/>
        </w:tabs>
        <w:suppressAutoHyphens/>
        <w:spacing w:before="120"/>
        <w:contextualSpacing/>
        <w:jc w:val="both"/>
        <w:rPr>
          <w:rFonts w:ascii="Tahoma" w:hAnsi="Tahoma" w:cs="Tahoma"/>
          <w:color w:val="004990"/>
          <w:spacing w:val="-3"/>
          <w:sz w:val="22"/>
          <w:szCs w:val="22"/>
        </w:rPr>
      </w:pPr>
      <w:r w:rsidRPr="006F7F16">
        <w:rPr>
          <w:rFonts w:ascii="Tahoma" w:hAnsi="Tahoma" w:cs="Tahoma"/>
          <w:color w:val="004990"/>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EF74322"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SEXTA: NORMAS DE SEGURIDAD Y MEDIO AMBIENTE</w:t>
      </w:r>
      <w:r w:rsidRPr="006F7F16">
        <w:rPr>
          <w:rFonts w:ascii="Tahoma" w:hAnsi="Tahoma" w:cs="Tahoma"/>
          <w:bCs/>
          <w:color w:val="004990"/>
          <w:sz w:val="22"/>
          <w:szCs w:val="22"/>
        </w:rPr>
        <w:t xml:space="preserve">.- El PROVEEDOR se compromete a cumplir estrictamente con todas las disposiciones sobre Higiene, Seguridad Ocupacional y Bienestar. </w:t>
      </w:r>
    </w:p>
    <w:p w14:paraId="7ED759F9"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Cs/>
          <w:color w:val="004990"/>
          <w:sz w:val="22"/>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26A39181" w14:textId="77777777" w:rsidR="008D669F" w:rsidRPr="006F7F16" w:rsidRDefault="008D669F" w:rsidP="008D669F">
      <w:pPr>
        <w:spacing w:before="120"/>
        <w:contextualSpacing/>
        <w:jc w:val="both"/>
        <w:rPr>
          <w:rFonts w:ascii="Tahoma" w:hAnsi="Tahoma" w:cs="Tahoma"/>
          <w:bCs/>
          <w:color w:val="004990"/>
          <w:sz w:val="22"/>
          <w:szCs w:val="22"/>
        </w:rPr>
      </w:pPr>
      <w:r w:rsidRPr="006F7F16">
        <w:rPr>
          <w:rFonts w:ascii="Tahoma" w:hAnsi="Tahoma" w:cs="Tahoma"/>
          <w:b/>
          <w:bCs/>
          <w:color w:val="004990"/>
          <w:sz w:val="22"/>
          <w:szCs w:val="22"/>
          <w:u w:val="single"/>
        </w:rPr>
        <w:t>DÉCIMA SÉPTIMA: CASO FORTUITO O FUERZA MAYOR</w:t>
      </w:r>
      <w:r w:rsidRPr="006F7F16">
        <w:rPr>
          <w:rFonts w:ascii="Tahoma" w:hAnsi="Tahoma" w:cs="Tahoma"/>
          <w:b/>
          <w:bCs/>
          <w:color w:val="004990"/>
          <w:sz w:val="22"/>
          <w:szCs w:val="22"/>
        </w:rPr>
        <w:t>.-</w:t>
      </w:r>
      <w:r w:rsidRPr="006F7F16">
        <w:rPr>
          <w:rFonts w:ascii="Tahoma" w:hAnsi="Tahoma" w:cs="Tahoma"/>
          <w:bCs/>
          <w:color w:val="004990"/>
          <w:sz w:val="22"/>
          <w:szCs w:val="22"/>
        </w:rPr>
        <w:t xml:space="preserve"> Ninguna de las partes será considerada como responsable, ni estará sujeta a la imposición de sanciones, por incumplimiento o demora en la ejecución de sus obligaciones contractuales, cuando dicho </w:t>
      </w:r>
      <w:r w:rsidRPr="006F7F16">
        <w:rPr>
          <w:rFonts w:ascii="Tahoma" w:hAnsi="Tahoma" w:cs="Tahoma"/>
          <w:bCs/>
          <w:color w:val="004990"/>
          <w:sz w:val="22"/>
          <w:szCs w:val="22"/>
        </w:rPr>
        <w:lastRenderedPageBreak/>
        <w:t xml:space="preserve">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6C11D901"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1"/>
          <w:szCs w:val="21"/>
        </w:rPr>
      </w:pPr>
      <w:r w:rsidRPr="006F7F16">
        <w:rPr>
          <w:rFonts w:ascii="Tahoma" w:hAnsi="Tahoma" w:cs="Tahoma"/>
          <w:bCs/>
          <w:color w:val="004990"/>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3BEDEB9" w14:textId="77777777" w:rsidR="008D669F" w:rsidRPr="006F7F16" w:rsidRDefault="008D669F" w:rsidP="008D669F">
      <w:pPr>
        <w:autoSpaceDE w:val="0"/>
        <w:autoSpaceDN w:val="0"/>
        <w:adjustRightInd w:val="0"/>
        <w:spacing w:before="120"/>
        <w:contextualSpacing/>
        <w:jc w:val="both"/>
        <w:rPr>
          <w:rFonts w:ascii="Tahoma" w:hAnsi="Tahoma" w:cs="Tahoma"/>
          <w:iCs/>
          <w:color w:val="004990"/>
          <w:sz w:val="22"/>
          <w:szCs w:val="22"/>
          <w:lang w:val="es-BO" w:eastAsia="es-BO"/>
        </w:rPr>
      </w:pPr>
      <w:r w:rsidRPr="006F7F16">
        <w:rPr>
          <w:rFonts w:ascii="Tahoma" w:hAnsi="Tahoma" w:cs="Tahoma"/>
          <w:b/>
          <w:bCs/>
          <w:color w:val="004990"/>
          <w:sz w:val="22"/>
          <w:szCs w:val="22"/>
          <w:u w:val="single"/>
        </w:rPr>
        <w:t>DÉCIMA OCTAVA: PROHIBICIÓN DE COMPETENCIA</w:t>
      </w:r>
      <w:r w:rsidRPr="006F7F16">
        <w:rPr>
          <w:rFonts w:ascii="Tahoma" w:hAnsi="Tahoma" w:cs="Tahoma"/>
          <w:bCs/>
          <w:color w:val="004990"/>
          <w:sz w:val="22"/>
          <w:szCs w:val="22"/>
        </w:rPr>
        <w:t xml:space="preserve">.- </w:t>
      </w:r>
      <w:r w:rsidRPr="006F7F16">
        <w:rPr>
          <w:rFonts w:ascii="Tahoma" w:hAnsi="Tahoma" w:cs="Tahoma"/>
          <w:color w:val="004990"/>
          <w:sz w:val="22"/>
          <w:szCs w:val="22"/>
          <w:lang w:val="es-BO" w:eastAsia="es-BO"/>
        </w:rPr>
        <w:t>El PROVEEDOR</w:t>
      </w:r>
      <w:r w:rsidRPr="006F7F16">
        <w:rPr>
          <w:rFonts w:ascii="Tahoma" w:hAnsi="Tahoma" w:cs="Tahoma"/>
          <w:iCs/>
          <w:color w:val="00499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6F7F16">
        <w:rPr>
          <w:rFonts w:ascii="Tahoma" w:hAnsi="Tahoma" w:cs="Tahoma"/>
          <w:b/>
          <w:iCs/>
          <w:color w:val="004990"/>
          <w:sz w:val="22"/>
          <w:szCs w:val="22"/>
          <w:lang w:val="es-BO" w:eastAsia="es-BO"/>
        </w:rPr>
        <w:t>(ESTA CLÁUSULA SOLO APLICA A PROVEEDORES DE BIENES Y SERVICIOS RELACIONADOS CON EL RUBRO DE ENTEL S.A., NO APLICA PARA OTROS).</w:t>
      </w:r>
    </w:p>
    <w:p w14:paraId="4C730D4A" w14:textId="77777777" w:rsidR="008D669F" w:rsidRPr="006F7F16" w:rsidRDefault="008D669F" w:rsidP="008D669F">
      <w:pPr>
        <w:spacing w:before="120"/>
        <w:contextualSpacing/>
        <w:jc w:val="both"/>
        <w:rPr>
          <w:rFonts w:ascii="Tahoma" w:hAnsi="Tahoma" w:cs="Tahoma"/>
          <w:iCs/>
          <w:color w:val="004990"/>
          <w:sz w:val="22"/>
          <w:szCs w:val="22"/>
          <w:lang w:val="es-BO"/>
        </w:rPr>
      </w:pPr>
      <w:r w:rsidRPr="006F7F16">
        <w:rPr>
          <w:rFonts w:ascii="Tahoma" w:hAnsi="Tahoma" w:cs="Tahoma"/>
          <w:b/>
          <w:color w:val="004990"/>
          <w:sz w:val="22"/>
          <w:szCs w:val="22"/>
          <w:u w:val="single"/>
          <w:lang w:val="es-BO" w:eastAsia="es-BO"/>
        </w:rPr>
        <w:t>DÉCIMA NOVENA: ENMIENDAS COMPLEMENTARIAS Y MODIFICACIONES</w:t>
      </w:r>
      <w:r w:rsidRPr="006F7F16">
        <w:rPr>
          <w:rFonts w:ascii="Tahoma" w:hAnsi="Tahoma" w:cs="Tahoma"/>
          <w:b/>
          <w:color w:val="004990"/>
          <w:sz w:val="22"/>
          <w:szCs w:val="22"/>
          <w:lang w:val="es-BO" w:eastAsia="es-BO"/>
        </w:rPr>
        <w:t xml:space="preserve">.- </w:t>
      </w:r>
      <w:r w:rsidRPr="006F7F16">
        <w:rPr>
          <w:rFonts w:ascii="Tahoma" w:hAnsi="Tahoma" w:cs="Tahoma"/>
          <w:iCs/>
          <w:color w:val="00499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74D19E8E"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color w:val="004990"/>
          <w:sz w:val="22"/>
          <w:szCs w:val="22"/>
          <w:u w:val="single"/>
          <w:lang w:val="es-BO" w:eastAsia="es-BO"/>
        </w:rPr>
        <w:t>VIGÉSIMA: PROHIBICIÓN DE TRANSFERENCIA O SUBROGACIÓN</w:t>
      </w:r>
      <w:r w:rsidRPr="006F7F16">
        <w:rPr>
          <w:rFonts w:ascii="Tahoma" w:hAnsi="Tahoma" w:cs="Tahoma"/>
          <w:b/>
          <w:color w:val="004990"/>
          <w:sz w:val="22"/>
          <w:szCs w:val="22"/>
          <w:lang w:val="es-BO" w:eastAsia="es-BO"/>
        </w:rPr>
        <w:t>.-</w:t>
      </w:r>
      <w:r w:rsidRPr="006F7F16">
        <w:rPr>
          <w:rFonts w:ascii="Tahoma" w:hAnsi="Tahoma" w:cs="Tahoma"/>
          <w:color w:val="004990"/>
          <w:sz w:val="22"/>
          <w:szCs w:val="22"/>
          <w:lang w:val="es-BO" w:eastAsia="es-BO"/>
        </w:rPr>
        <w:t xml:space="preserve"> </w:t>
      </w:r>
      <w:r w:rsidRPr="006F7F16">
        <w:rPr>
          <w:rFonts w:ascii="Tahoma" w:hAnsi="Tahoma" w:cs="Tahoma"/>
          <w:iCs/>
          <w:color w:val="00499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6F7F16">
        <w:rPr>
          <w:rFonts w:ascii="Tahoma" w:hAnsi="Tahoma" w:cs="Tahoma"/>
          <w:color w:val="004990"/>
          <w:sz w:val="22"/>
          <w:szCs w:val="22"/>
          <w:lang w:val="es-BO" w:eastAsia="es-BO"/>
        </w:rPr>
        <w:t xml:space="preserve"> y el inicio de las acciones legales respectivas.</w:t>
      </w:r>
    </w:p>
    <w:p w14:paraId="28BCA326" w14:textId="77777777" w:rsidR="008D669F" w:rsidRPr="006F7F16" w:rsidRDefault="008D669F" w:rsidP="008D669F">
      <w:pPr>
        <w:tabs>
          <w:tab w:val="left" w:pos="-2977"/>
        </w:tabs>
        <w:spacing w:before="120"/>
        <w:contextualSpacing/>
        <w:jc w:val="both"/>
        <w:rPr>
          <w:rFonts w:ascii="Tahoma" w:hAnsi="Tahoma" w:cs="Tahoma"/>
          <w:b/>
          <w:color w:val="004990"/>
          <w:sz w:val="22"/>
          <w:szCs w:val="22"/>
          <w:lang w:val="es-BO"/>
        </w:rPr>
      </w:pPr>
      <w:r w:rsidRPr="006F7F16">
        <w:rPr>
          <w:rFonts w:ascii="Tahoma" w:hAnsi="Tahoma" w:cs="Tahoma"/>
          <w:b/>
          <w:color w:val="004990"/>
          <w:sz w:val="22"/>
          <w:szCs w:val="22"/>
          <w:u w:val="single"/>
          <w:lang w:val="es-BO"/>
        </w:rPr>
        <w:t>VIGÉSIMA PRIMERA: RESOLUCIÓN</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presente contrato podrá ser resuelto por las siguientes causales:</w:t>
      </w:r>
    </w:p>
    <w:p w14:paraId="67CBC27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w:t>
      </w:r>
      <w:r w:rsidRPr="006F7F16">
        <w:rPr>
          <w:rFonts w:ascii="Tahoma" w:hAnsi="Tahoma" w:cs="Tahoma"/>
          <w:color w:val="004990"/>
          <w:sz w:val="22"/>
          <w:szCs w:val="22"/>
          <w:lang w:val="es-BO"/>
        </w:rPr>
        <w:tab/>
        <w:t>Por ENTEL S.A.:</w:t>
      </w:r>
    </w:p>
    <w:p w14:paraId="0EF145E0"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21.1.1</w:t>
      </w:r>
      <w:r w:rsidRPr="006F7F16">
        <w:rPr>
          <w:rFonts w:ascii="Tahoma" w:hAnsi="Tahoma" w:cs="Tahoma"/>
          <w:color w:val="004990"/>
          <w:sz w:val="22"/>
          <w:szCs w:val="22"/>
          <w:lang w:val="es-BO"/>
        </w:rPr>
        <w:tab/>
        <w:t>Cuando el PROVEEDOR, incurra en negligencia o cometa incumplimiento de sus obligaciones objeto del presente contrato.</w:t>
      </w:r>
    </w:p>
    <w:p w14:paraId="59125DA4"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21.1.2</w:t>
      </w:r>
      <w:r w:rsidRPr="006F7F16">
        <w:rPr>
          <w:rFonts w:ascii="Tahoma" w:hAnsi="Tahoma" w:cs="Tahoma"/>
          <w:color w:val="004990"/>
          <w:sz w:val="22"/>
          <w:szCs w:val="22"/>
          <w:lang w:val="es-BO"/>
        </w:rPr>
        <w:tab/>
        <w:t>Quiebra declarada del PROVEEDOR.</w:t>
      </w:r>
    </w:p>
    <w:p w14:paraId="309F506B"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21.1.3</w:t>
      </w:r>
      <w:r w:rsidRPr="006F7F16">
        <w:rPr>
          <w:rFonts w:ascii="Tahoma" w:hAnsi="Tahoma" w:cs="Tahoma"/>
          <w:color w:val="004990"/>
          <w:sz w:val="22"/>
          <w:szCs w:val="22"/>
          <w:lang w:val="es-BO"/>
        </w:rPr>
        <w:tab/>
        <w:t>Si el PROVEEDOR se disuelve como sociedad.</w:t>
      </w:r>
    </w:p>
    <w:p w14:paraId="6ADCEBAA" w14:textId="77777777" w:rsidR="008D669F" w:rsidRPr="006F7F16" w:rsidRDefault="008D669F" w:rsidP="008D669F">
      <w:pPr>
        <w:spacing w:before="120"/>
        <w:ind w:left="1418" w:hanging="84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21.1.4</w:t>
      </w:r>
      <w:r w:rsidRPr="006F7F16">
        <w:rPr>
          <w:rFonts w:ascii="Tahoma" w:hAnsi="Tahoma" w:cs="Tahoma"/>
          <w:color w:val="004990"/>
          <w:sz w:val="22"/>
          <w:szCs w:val="22"/>
          <w:lang w:val="es-BO"/>
        </w:rPr>
        <w:tab/>
        <w:t>Facultativamente si la aplicación de sanciones alcanza al porcentaje de multas expresado en el presente contrato.</w:t>
      </w:r>
    </w:p>
    <w:p w14:paraId="3849CDF2"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21.2</w:t>
      </w:r>
      <w:r w:rsidRPr="006F7F16">
        <w:rPr>
          <w:rFonts w:ascii="Tahoma" w:hAnsi="Tahoma" w:cs="Tahoma"/>
          <w:color w:val="004990"/>
          <w:sz w:val="22"/>
          <w:szCs w:val="22"/>
          <w:lang w:val="es-BO"/>
        </w:rPr>
        <w:tab/>
        <w:t>Por el PROVEEDOR.</w:t>
      </w:r>
    </w:p>
    <w:p w14:paraId="026E9A0E" w14:textId="77777777" w:rsidR="008D669F" w:rsidRPr="006F7F16" w:rsidRDefault="008D669F" w:rsidP="008D669F">
      <w:pPr>
        <w:autoSpaceDE w:val="0"/>
        <w:autoSpaceDN w:val="0"/>
        <w:adjustRightInd w:val="0"/>
        <w:spacing w:before="120"/>
        <w:ind w:left="1416" w:hanging="850"/>
        <w:contextualSpacing/>
        <w:jc w:val="both"/>
        <w:rPr>
          <w:rFonts w:ascii="Tahoma" w:hAnsi="Tahoma" w:cs="Tahoma"/>
          <w:bCs/>
          <w:color w:val="004990"/>
          <w:sz w:val="22"/>
          <w:szCs w:val="22"/>
          <w:lang w:val="es-BO"/>
        </w:rPr>
      </w:pPr>
      <w:r w:rsidRPr="006F7F16">
        <w:rPr>
          <w:rFonts w:ascii="Tahoma" w:hAnsi="Tahoma" w:cs="Tahoma"/>
          <w:bCs/>
          <w:color w:val="004990"/>
          <w:sz w:val="22"/>
          <w:szCs w:val="22"/>
          <w:lang w:val="es-BO"/>
        </w:rPr>
        <w:t>21.2.1</w:t>
      </w:r>
      <w:r w:rsidRPr="006F7F16">
        <w:rPr>
          <w:rFonts w:ascii="Tahoma" w:hAnsi="Tahoma" w:cs="Tahoma"/>
          <w:bCs/>
          <w:color w:val="004990"/>
          <w:sz w:val="22"/>
          <w:szCs w:val="22"/>
          <w:lang w:val="es-BO"/>
        </w:rPr>
        <w:tab/>
        <w:t>Si ENTEL S.A. demora injustificadamente en los pagos acordados.</w:t>
      </w:r>
    </w:p>
    <w:p w14:paraId="6818B61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realizará la evaluación del incumplimiento y podrá definir si es aplicable la resolución del contrato ya sea parcial o total, sin que el PROVEEDOR, tenga la posibilidad de impugnar tal decisión.</w:t>
      </w:r>
    </w:p>
    <w:p w14:paraId="170E9A9A"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264DD54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Si la resolución es por causa imputable a ENTEL S.A. se realizará la liquidación del contrato evaluando los servicios entregados y no pagados, y los gastos efectivos en los </w:t>
      </w:r>
      <w:r w:rsidRPr="006F7F16">
        <w:rPr>
          <w:rFonts w:ascii="Tahoma" w:hAnsi="Tahoma" w:cs="Tahoma"/>
          <w:color w:val="004990"/>
          <w:sz w:val="22"/>
          <w:szCs w:val="22"/>
          <w:lang w:val="es-BO"/>
        </w:rPr>
        <w:lastRenderedPageBreak/>
        <w:t>que hubiese incurrido el PROVEEDOR, los que serán pagados por ENTEL S.A. y procederá con la devolución de la garantía de cumplimiento de contrato.</w:t>
      </w:r>
    </w:p>
    <w:p w14:paraId="12FC85CD"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CA5BDFE"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7D76C623" w14:textId="77777777" w:rsidR="008D669F" w:rsidRPr="006F7F16" w:rsidRDefault="008D669F" w:rsidP="008D669F">
      <w:pPr>
        <w:spacing w:before="120"/>
        <w:contextualSpacing/>
        <w:jc w:val="both"/>
        <w:rPr>
          <w:rFonts w:ascii="Tahoma" w:hAnsi="Tahoma" w:cs="Tahoma"/>
          <w:color w:val="004990"/>
          <w:sz w:val="22"/>
          <w:szCs w:val="22"/>
          <w:lang w:val="es-BO" w:eastAsia="es-BO"/>
        </w:rPr>
      </w:pPr>
      <w:r w:rsidRPr="006F7F16">
        <w:rPr>
          <w:rFonts w:ascii="Tahoma" w:hAnsi="Tahoma" w:cs="Tahoma"/>
          <w:b/>
          <w:bCs/>
          <w:color w:val="004990"/>
          <w:sz w:val="22"/>
          <w:szCs w:val="22"/>
          <w:u w:val="single"/>
        </w:rPr>
        <w:t>VIGÉSIMA SEGUNDA: CONCLUSIÓN ANTICIPADA</w:t>
      </w:r>
      <w:r w:rsidRPr="006F7F16">
        <w:rPr>
          <w:rFonts w:ascii="Tahoma" w:hAnsi="Tahoma" w:cs="Tahoma"/>
          <w:bCs/>
          <w:color w:val="004990"/>
          <w:sz w:val="22"/>
          <w:szCs w:val="22"/>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509C1923" w14:textId="77777777" w:rsidR="008D669F" w:rsidRPr="006F7F16" w:rsidRDefault="008D669F" w:rsidP="008D669F">
      <w:pPr>
        <w:spacing w:before="120"/>
        <w:contextualSpacing/>
        <w:jc w:val="both"/>
        <w:rPr>
          <w:rFonts w:ascii="Tahoma" w:hAnsi="Tahoma" w:cs="Tahoma"/>
          <w:snapToGrid w:val="0"/>
          <w:color w:val="004990"/>
          <w:sz w:val="22"/>
          <w:szCs w:val="22"/>
          <w:lang w:val="es-BO"/>
        </w:rPr>
      </w:pPr>
      <w:r w:rsidRPr="006F7F16">
        <w:rPr>
          <w:rFonts w:ascii="Tahoma" w:hAnsi="Tahoma" w:cs="Tahoma"/>
          <w:b/>
          <w:bCs/>
          <w:color w:val="004990"/>
          <w:sz w:val="22"/>
          <w:szCs w:val="22"/>
          <w:u w:val="single"/>
          <w:lang w:val="es-BO"/>
        </w:rPr>
        <w:t>VIGÉSIMA TERCERA:</w:t>
      </w:r>
      <w:r w:rsidRPr="006F7F16">
        <w:rPr>
          <w:rFonts w:ascii="Tahoma" w:hAnsi="Tahoma" w:cs="Tahoma"/>
          <w:b/>
          <w:snapToGrid w:val="0"/>
          <w:color w:val="004990"/>
          <w:sz w:val="22"/>
          <w:szCs w:val="22"/>
          <w:u w:val="single"/>
          <w:lang w:val="es-BO"/>
        </w:rPr>
        <w:t xml:space="preserve"> AUDITAJE</w:t>
      </w:r>
      <w:r w:rsidRPr="006F7F16">
        <w:rPr>
          <w:rFonts w:ascii="Tahoma" w:hAnsi="Tahoma" w:cs="Tahoma"/>
          <w:b/>
          <w:snapToGrid w:val="0"/>
          <w:color w:val="004990"/>
          <w:sz w:val="22"/>
          <w:szCs w:val="22"/>
          <w:lang w:val="es-BO"/>
        </w:rPr>
        <w:t xml:space="preserve">.- </w:t>
      </w:r>
      <w:r w:rsidRPr="006F7F16">
        <w:rPr>
          <w:rFonts w:ascii="Tahoma" w:hAnsi="Tahoma" w:cs="Tahoma"/>
          <w:snapToGrid w:val="0"/>
          <w:color w:val="00499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F7D274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CUARTA: PROPIEDAD INTELECTUAL</w:t>
      </w:r>
      <w:r w:rsidRPr="006F7F16">
        <w:rPr>
          <w:rFonts w:ascii="Tahoma" w:hAnsi="Tahoma" w:cs="Tahoma"/>
          <w:b/>
          <w:color w:val="004990"/>
          <w:sz w:val="22"/>
          <w:szCs w:val="22"/>
          <w:lang w:val="es-BO"/>
        </w:rPr>
        <w:t>.-</w:t>
      </w:r>
      <w:r w:rsidRPr="006F7F16">
        <w:rPr>
          <w:rFonts w:ascii="Tahoma" w:hAnsi="Tahoma" w:cs="Tahoma"/>
          <w:color w:val="004990"/>
          <w:sz w:val="22"/>
          <w:szCs w:val="22"/>
          <w:lang w:val="es-BO"/>
        </w:rPr>
        <w:t xml:space="preserve"> ENTEL S.A. reconoce todos los derechos de propiedad intelectual e industrial en los sistemas, servidores, infraestructura y materiales objeto del presente contrato, del PROVEEDOR. </w:t>
      </w:r>
    </w:p>
    <w:p w14:paraId="4F57FD1F"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7D96688C"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ENTEL S.A. no podrá registrar las patentes del PROVEEDOR o su diseño industrial, tampoco podrá demandar ningún derecho o interés, cualquiera del copyright del PROVEEDOR dentro o fuera del Estado Plurinacional de Bolivia.</w:t>
      </w:r>
    </w:p>
    <w:p w14:paraId="0E35BE58"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3ED3F6A2"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6F7F16">
        <w:rPr>
          <w:rFonts w:ascii="Tahoma" w:hAnsi="Tahoma" w:cs="Tahoma"/>
          <w:b/>
          <w:color w:val="004990"/>
          <w:sz w:val="22"/>
          <w:szCs w:val="22"/>
          <w:lang w:val="es-BO"/>
        </w:rPr>
        <w:t>(DEPENDIENDO DEL OBJETO DEL CONTRATO)</w:t>
      </w:r>
      <w:r w:rsidRPr="006F7F16">
        <w:rPr>
          <w:rFonts w:ascii="Tahoma" w:hAnsi="Tahoma" w:cs="Tahoma"/>
          <w:color w:val="004990"/>
          <w:sz w:val="22"/>
          <w:szCs w:val="22"/>
          <w:lang w:val="es-BO"/>
        </w:rPr>
        <w:t>.</w:t>
      </w:r>
      <w:r w:rsidRPr="006F7F16">
        <w:rPr>
          <w:rFonts w:ascii="Tahoma" w:hAnsi="Tahoma" w:cs="Tahoma"/>
          <w:b/>
          <w:iCs/>
          <w:color w:val="004990"/>
          <w:sz w:val="22"/>
          <w:szCs w:val="22"/>
          <w:lang w:val="es-BO" w:eastAsia="es-BO"/>
        </w:rPr>
        <w:t xml:space="preserve"> </w:t>
      </w:r>
    </w:p>
    <w:p w14:paraId="64A9755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VIGÉSIMA QUINTA: CONFIDENCIALIDAD</w:t>
      </w:r>
      <w:r w:rsidRPr="006F7F16">
        <w:rPr>
          <w:rFonts w:ascii="Tahoma" w:hAnsi="Tahoma" w:cs="Tahoma"/>
          <w:b/>
          <w:color w:val="004990"/>
          <w:sz w:val="22"/>
          <w:szCs w:val="22"/>
          <w:lang w:val="es-BO"/>
        </w:rPr>
        <w:t xml:space="preserve">.- </w:t>
      </w:r>
      <w:r w:rsidRPr="006F7F16">
        <w:rPr>
          <w:rFonts w:ascii="Tahoma" w:hAnsi="Tahoma" w:cs="Tahoma"/>
          <w:color w:val="004990"/>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5406CE23"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lastRenderedPageBreak/>
        <w:t>La información es de propiedad exclusiva de</w:t>
      </w:r>
      <w:r w:rsidRPr="006F7F16">
        <w:rPr>
          <w:rFonts w:ascii="Tahoma" w:hAnsi="Tahoma" w:cs="Tahoma"/>
          <w:bCs/>
          <w:color w:val="004990"/>
          <w:sz w:val="22"/>
          <w:szCs w:val="22"/>
          <w:lang w:val="es-BO"/>
        </w:rPr>
        <w:t xml:space="preserve"> ENTEL S.A., </w:t>
      </w:r>
      <w:r w:rsidRPr="006F7F16">
        <w:rPr>
          <w:rFonts w:ascii="Tahoma" w:hAnsi="Tahoma" w:cs="Tahoma"/>
          <w:color w:val="004990"/>
          <w:sz w:val="22"/>
          <w:szCs w:val="22"/>
          <w:lang w:val="es-BO"/>
        </w:rPr>
        <w:t>razón por la</w:t>
      </w:r>
      <w:r w:rsidRPr="006F7F16">
        <w:rPr>
          <w:rFonts w:ascii="Tahoma" w:hAnsi="Tahoma" w:cs="Tahoma"/>
          <w:bCs/>
          <w:color w:val="004990"/>
          <w:sz w:val="22"/>
          <w:szCs w:val="22"/>
          <w:lang w:val="es-BO"/>
        </w:rPr>
        <w:t xml:space="preserve"> </w:t>
      </w:r>
      <w:r w:rsidRPr="006F7F16">
        <w:rPr>
          <w:rFonts w:ascii="Tahoma" w:hAnsi="Tahoma" w:cs="Tahoma"/>
          <w:color w:val="004990"/>
          <w:sz w:val="22"/>
          <w:szCs w:val="22"/>
          <w:lang w:val="es-BO"/>
        </w:rPr>
        <w:t xml:space="preserve">cual el PROVEEDOR está expresamente prohibido de utilizar la misma para fines distintos a los señalados en este contrato. </w:t>
      </w:r>
    </w:p>
    <w:p w14:paraId="241EFE84"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416D3B6" w14:textId="77777777" w:rsidR="008D669F" w:rsidRPr="006F7F16" w:rsidRDefault="008D669F" w:rsidP="008D669F">
      <w:pPr>
        <w:spacing w:before="120"/>
        <w:contextualSpacing/>
        <w:jc w:val="both"/>
        <w:rPr>
          <w:rFonts w:ascii="Tahoma" w:hAnsi="Tahoma" w:cs="Tahoma"/>
          <w:color w:val="004990"/>
          <w:sz w:val="22"/>
          <w:szCs w:val="22"/>
          <w:lang w:val="es-BO"/>
        </w:rPr>
      </w:pPr>
      <w:r w:rsidRPr="006F7F16">
        <w:rPr>
          <w:rFonts w:ascii="Tahoma" w:hAnsi="Tahoma" w:cs="Tahoma"/>
          <w:b/>
          <w:bCs/>
          <w:color w:val="004990"/>
          <w:sz w:val="22"/>
          <w:szCs w:val="22"/>
          <w:u w:val="single"/>
          <w:lang w:val="es-BO"/>
        </w:rPr>
        <w:t>VIGÉSIMA SEXTA:</w:t>
      </w:r>
      <w:r w:rsidRPr="006F7F16">
        <w:rPr>
          <w:rFonts w:ascii="Tahoma" w:hAnsi="Tahoma" w:cs="Tahoma"/>
          <w:b/>
          <w:color w:val="004990"/>
          <w:sz w:val="22"/>
          <w:szCs w:val="22"/>
          <w:u w:val="single"/>
          <w:lang w:val="es-BO"/>
        </w:rPr>
        <w:t xml:space="preserve"> EXONERACIÓN DE RESPONSABILIDADES POR DAÑO A TERCEROS</w:t>
      </w:r>
      <w:r w:rsidRPr="006F7F16">
        <w:rPr>
          <w:rFonts w:ascii="Tahoma" w:hAnsi="Tahoma" w:cs="Tahoma"/>
          <w:color w:val="004990"/>
          <w:sz w:val="22"/>
          <w:szCs w:val="22"/>
          <w:lang w:val="es-BO"/>
        </w:rPr>
        <w:t>.- El PROVEEDOR se obliga tomar todas las previsiones que pudiesen surgir por daño a terceros en la provisión de sus servicios dentro de este contrato, exonerando de este tipo de obligación a ENTEL S.A.</w:t>
      </w:r>
    </w:p>
    <w:p w14:paraId="0AC4CB15" w14:textId="77777777" w:rsidR="008D669F" w:rsidRPr="006F7F16" w:rsidRDefault="008D669F" w:rsidP="008D669F">
      <w:pPr>
        <w:autoSpaceDE w:val="0"/>
        <w:autoSpaceDN w:val="0"/>
        <w:adjustRightInd w:val="0"/>
        <w:spacing w:before="120"/>
        <w:contextualSpacing/>
        <w:jc w:val="both"/>
        <w:rPr>
          <w:rFonts w:ascii="Tahoma" w:hAnsi="Tahoma" w:cs="Tahoma"/>
          <w:bCs/>
          <w:color w:val="004990"/>
          <w:sz w:val="22"/>
          <w:szCs w:val="22"/>
        </w:rPr>
      </w:pPr>
      <w:r w:rsidRPr="006F7F16">
        <w:rPr>
          <w:rFonts w:ascii="Tahoma" w:hAnsi="Tahoma" w:cs="Tahoma"/>
          <w:b/>
          <w:color w:val="004990"/>
          <w:sz w:val="22"/>
          <w:szCs w:val="22"/>
          <w:u w:val="single"/>
          <w:lang w:val="es-BO"/>
        </w:rPr>
        <w:t xml:space="preserve">VIGÉSIMA SÉPTIMA: </w:t>
      </w:r>
      <w:r w:rsidRPr="006F7F16">
        <w:rPr>
          <w:rFonts w:ascii="Tahoma" w:hAnsi="Tahoma" w:cs="Tahoma"/>
          <w:b/>
          <w:bCs/>
          <w:color w:val="004990"/>
          <w:sz w:val="22"/>
          <w:szCs w:val="22"/>
          <w:u w:val="single"/>
        </w:rPr>
        <w:t>NOTIFICACIONES</w:t>
      </w:r>
      <w:r w:rsidRPr="006F7F16">
        <w:rPr>
          <w:rFonts w:ascii="Tahoma" w:hAnsi="Tahoma" w:cs="Tahoma"/>
          <w:bCs/>
          <w:color w:val="004990"/>
          <w:sz w:val="22"/>
          <w:szCs w:val="22"/>
        </w:rPr>
        <w:t>.- Toda comunicación entre Partes emergente del presente contrato, deberán ser entregadas en los siguientes domicilios:</w:t>
      </w:r>
    </w:p>
    <w:p w14:paraId="3AAF8F90" w14:textId="77777777" w:rsidR="008D669F" w:rsidRPr="006F7F16" w:rsidRDefault="008D669F" w:rsidP="008D669F">
      <w:pPr>
        <w:autoSpaceDE w:val="0"/>
        <w:autoSpaceDN w:val="0"/>
        <w:adjustRightInd w:val="0"/>
        <w:spacing w:before="120"/>
        <w:ind w:left="567" w:hanging="567"/>
        <w:contextualSpacing/>
        <w:jc w:val="both"/>
        <w:rPr>
          <w:rFonts w:ascii="Tahoma" w:hAnsi="Tahoma" w:cs="Tahoma"/>
          <w:bCs/>
          <w:color w:val="004990"/>
          <w:sz w:val="22"/>
          <w:szCs w:val="22"/>
        </w:rPr>
      </w:pPr>
      <w:r w:rsidRPr="006F7F16">
        <w:rPr>
          <w:rFonts w:ascii="Tahoma" w:hAnsi="Tahoma" w:cs="Tahoma"/>
          <w:bCs/>
          <w:iCs/>
          <w:color w:val="004990"/>
          <w:sz w:val="22"/>
          <w:szCs w:val="22"/>
          <w:lang w:val="es-BO"/>
        </w:rPr>
        <w:t>27.1</w:t>
      </w:r>
      <w:r w:rsidRPr="006F7F16">
        <w:rPr>
          <w:rFonts w:ascii="Tahoma" w:hAnsi="Tahoma" w:cs="Tahoma"/>
          <w:bCs/>
          <w:iCs/>
          <w:color w:val="004990"/>
          <w:sz w:val="22"/>
          <w:szCs w:val="22"/>
          <w:lang w:val="es-BO"/>
        </w:rPr>
        <w:tab/>
      </w:r>
      <w:r w:rsidRPr="006F7F16">
        <w:rPr>
          <w:rFonts w:ascii="Tahoma" w:hAnsi="Tahoma" w:cs="Tahoma"/>
          <w:color w:val="004990"/>
          <w:sz w:val="22"/>
          <w:szCs w:val="22"/>
          <w:lang w:val="es-BO"/>
        </w:rPr>
        <w:t>El PROVEEDOR:</w:t>
      </w:r>
    </w:p>
    <w:p w14:paraId="7C236438"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w:t>
      </w:r>
    </w:p>
    <w:p w14:paraId="74C8C189"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Teléfonos: ………………………………. – </w:t>
      </w:r>
      <w:proofErr w:type="gramStart"/>
      <w:r w:rsidRPr="006F7F16">
        <w:rPr>
          <w:rFonts w:ascii="Tahoma" w:hAnsi="Tahoma" w:cs="Tahoma"/>
          <w:color w:val="004990"/>
          <w:sz w:val="22"/>
          <w:szCs w:val="22"/>
          <w:lang w:val="es-BO"/>
        </w:rPr>
        <w:t>Fax …</w:t>
      </w:r>
      <w:proofErr w:type="gramEnd"/>
      <w:r w:rsidRPr="006F7F16">
        <w:rPr>
          <w:rFonts w:ascii="Tahoma" w:hAnsi="Tahoma" w:cs="Tahoma"/>
          <w:color w:val="004990"/>
          <w:sz w:val="22"/>
          <w:szCs w:val="22"/>
          <w:lang w:val="es-BO"/>
        </w:rPr>
        <w:t>………………….</w:t>
      </w:r>
    </w:p>
    <w:p w14:paraId="54B59516"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Correo electrónico:………………………………………………….</w:t>
      </w:r>
    </w:p>
    <w:p w14:paraId="5525519F"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La Paz - Bolivia </w:t>
      </w:r>
    </w:p>
    <w:p w14:paraId="13B9186E"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27.2</w:t>
      </w:r>
      <w:r w:rsidRPr="006F7F16">
        <w:rPr>
          <w:rFonts w:ascii="Tahoma" w:hAnsi="Tahoma" w:cs="Tahoma"/>
          <w:color w:val="004990"/>
          <w:sz w:val="22"/>
          <w:szCs w:val="22"/>
          <w:lang w:val="es-BO"/>
        </w:rPr>
        <w:tab/>
        <w:t>A  ENTEL S.A.:</w:t>
      </w:r>
      <w:r w:rsidRPr="006F7F16">
        <w:rPr>
          <w:rFonts w:ascii="Tahoma" w:hAnsi="Tahoma" w:cs="Tahoma"/>
          <w:color w:val="004990"/>
          <w:sz w:val="22"/>
          <w:szCs w:val="22"/>
          <w:lang w:val="es-BO"/>
        </w:rPr>
        <w:tab/>
      </w:r>
    </w:p>
    <w:p w14:paraId="3EEAFB5E"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Dirección: Calle Federico Zuazo N° 1771, Edificio Tower.</w:t>
      </w:r>
    </w:p>
    <w:p w14:paraId="57BA22F5" w14:textId="77777777" w:rsidR="008D669F" w:rsidRPr="006F7F16" w:rsidRDefault="008D669F" w:rsidP="008D669F">
      <w:pPr>
        <w:ind w:left="1701" w:hanging="1134"/>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 xml:space="preserve">Teléfono: 2141111 </w:t>
      </w:r>
    </w:p>
    <w:p w14:paraId="1ADBFABB" w14:textId="77777777" w:rsidR="008D669F" w:rsidRPr="006F7F16" w:rsidRDefault="008D669F" w:rsidP="008D669F">
      <w:pPr>
        <w:ind w:left="567"/>
        <w:contextualSpacing/>
        <w:jc w:val="both"/>
        <w:rPr>
          <w:rFonts w:ascii="Tahoma" w:hAnsi="Tahoma" w:cs="Tahoma"/>
          <w:color w:val="004990"/>
          <w:sz w:val="22"/>
          <w:szCs w:val="22"/>
          <w:lang w:val="es-BO"/>
        </w:rPr>
      </w:pPr>
      <w:r w:rsidRPr="006F7F16">
        <w:rPr>
          <w:rFonts w:ascii="Tahoma" w:hAnsi="Tahoma" w:cs="Tahoma"/>
          <w:color w:val="004990"/>
          <w:sz w:val="22"/>
          <w:szCs w:val="22"/>
          <w:lang w:val="es-BO"/>
        </w:rPr>
        <w:t>La Paz – Bolivia</w:t>
      </w:r>
    </w:p>
    <w:p w14:paraId="042E96BA" w14:textId="77777777" w:rsidR="008D669F" w:rsidRPr="006F7F16" w:rsidRDefault="008D669F" w:rsidP="008D669F">
      <w:pPr>
        <w:autoSpaceDE w:val="0"/>
        <w:autoSpaceDN w:val="0"/>
        <w:adjustRightInd w:val="0"/>
        <w:spacing w:before="120"/>
        <w:contextualSpacing/>
        <w:jc w:val="both"/>
        <w:rPr>
          <w:rFonts w:ascii="Tahoma" w:hAnsi="Tahoma" w:cs="Tahoma"/>
          <w:color w:val="004990"/>
          <w:sz w:val="22"/>
          <w:szCs w:val="22"/>
          <w:lang w:val="es-BO"/>
        </w:rPr>
      </w:pPr>
      <w:r w:rsidRPr="006F7F16">
        <w:rPr>
          <w:rFonts w:ascii="Tahoma" w:hAnsi="Tahoma" w:cs="Tahoma"/>
          <w:b/>
          <w:color w:val="004990"/>
          <w:sz w:val="22"/>
          <w:szCs w:val="22"/>
          <w:u w:val="single"/>
          <w:lang w:val="es-BO"/>
        </w:rPr>
        <w:t xml:space="preserve">VIGÉSIMA OCTAVA: </w:t>
      </w:r>
      <w:r w:rsidRPr="006F7F16">
        <w:rPr>
          <w:rFonts w:ascii="Tahoma" w:hAnsi="Tahoma" w:cs="Tahoma"/>
          <w:b/>
          <w:snapToGrid w:val="0"/>
          <w:color w:val="004990"/>
          <w:sz w:val="22"/>
          <w:szCs w:val="22"/>
          <w:u w:val="single"/>
          <w:lang w:val="es-BO"/>
        </w:rPr>
        <w:t>ACEPTACIÓN Y CONFORMIDAD</w:t>
      </w:r>
      <w:r w:rsidRPr="006F7F16">
        <w:rPr>
          <w:rFonts w:ascii="Tahoma" w:hAnsi="Tahoma" w:cs="Tahoma"/>
          <w:b/>
          <w:iCs/>
          <w:color w:val="004990"/>
          <w:sz w:val="22"/>
          <w:szCs w:val="22"/>
          <w:lang w:val="es-BO"/>
        </w:rPr>
        <w:t xml:space="preserve">.- </w:t>
      </w:r>
      <w:r w:rsidRPr="006F7F16">
        <w:rPr>
          <w:rFonts w:ascii="Tahoma" w:hAnsi="Tahoma" w:cs="Tahoma"/>
          <w:color w:val="004990"/>
          <w:sz w:val="22"/>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6F7F16">
        <w:rPr>
          <w:rFonts w:ascii="Tahoma" w:hAnsi="Tahoma" w:cs="Tahoma"/>
          <w:color w:val="004990"/>
          <w:sz w:val="22"/>
          <w:szCs w:val="22"/>
          <w:lang w:val="es-BO"/>
        </w:rPr>
        <w:t>días</w:t>
      </w:r>
      <w:proofErr w:type="gramEnd"/>
      <w:r w:rsidRPr="006F7F16">
        <w:rPr>
          <w:rFonts w:ascii="Tahoma" w:hAnsi="Tahoma" w:cs="Tahoma"/>
          <w:color w:val="004990"/>
          <w:sz w:val="22"/>
          <w:szCs w:val="22"/>
          <w:lang w:val="es-BO"/>
        </w:rPr>
        <w:t xml:space="preserve"> del mes de ……………….. </w:t>
      </w:r>
      <w:proofErr w:type="gramStart"/>
      <w:r w:rsidRPr="006F7F16">
        <w:rPr>
          <w:rFonts w:ascii="Tahoma" w:hAnsi="Tahoma" w:cs="Tahoma"/>
          <w:color w:val="004990"/>
          <w:sz w:val="22"/>
          <w:szCs w:val="22"/>
          <w:lang w:val="es-BO"/>
        </w:rPr>
        <w:t>de</w:t>
      </w:r>
      <w:proofErr w:type="gramEnd"/>
      <w:r w:rsidRPr="006F7F16">
        <w:rPr>
          <w:rFonts w:ascii="Tahoma" w:hAnsi="Tahoma" w:cs="Tahoma"/>
          <w:color w:val="004990"/>
          <w:sz w:val="22"/>
          <w:szCs w:val="22"/>
          <w:lang w:val="es-BO"/>
        </w:rPr>
        <w:t xml:space="preserve"> dos mil ………………. años.</w:t>
      </w:r>
    </w:p>
    <w:p w14:paraId="0A59194B" w14:textId="77777777" w:rsidR="008D669F" w:rsidRPr="006F7F16" w:rsidRDefault="008D669F" w:rsidP="008D669F">
      <w:pPr>
        <w:spacing w:before="120"/>
        <w:contextualSpacing/>
        <w:jc w:val="both"/>
        <w:rPr>
          <w:rFonts w:ascii="Tahoma" w:hAnsi="Tahoma" w:cs="Tahoma"/>
          <w:b/>
          <w:color w:val="004990"/>
          <w:sz w:val="22"/>
          <w:szCs w:val="22"/>
          <w:lang w:val="es-BO"/>
        </w:rPr>
      </w:pPr>
      <w:r w:rsidRPr="006F7F16">
        <w:rPr>
          <w:rFonts w:ascii="Tahoma" w:hAnsi="Tahoma" w:cs="Tahoma"/>
          <w:color w:val="004990"/>
          <w:sz w:val="22"/>
          <w:szCs w:val="22"/>
          <w:lang w:val="es-BO"/>
        </w:rPr>
        <w:t xml:space="preserve"> </w:t>
      </w:r>
    </w:p>
    <w:p w14:paraId="172BFCCF" w14:textId="77777777" w:rsidR="008D669F" w:rsidRPr="006F7F16" w:rsidRDefault="008D669F" w:rsidP="008D669F">
      <w:pPr>
        <w:contextualSpacing/>
        <w:jc w:val="both"/>
        <w:rPr>
          <w:rFonts w:ascii="Tahoma" w:hAnsi="Tahoma" w:cs="Tahoma"/>
          <w:b/>
          <w:color w:val="004990"/>
          <w:sz w:val="22"/>
          <w:szCs w:val="22"/>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8D669F" w:rsidRPr="006F7F16" w14:paraId="6F875ABB" w14:textId="77777777" w:rsidTr="003F7F61">
        <w:trPr>
          <w:trHeight w:val="463"/>
        </w:trPr>
        <w:tc>
          <w:tcPr>
            <w:tcW w:w="4678" w:type="dxa"/>
          </w:tcPr>
          <w:p w14:paraId="0D8E4B46" w14:textId="77777777" w:rsidR="008D669F" w:rsidRPr="006F7F16" w:rsidRDefault="008D669F" w:rsidP="003F7F61">
            <w:pPr>
              <w:ind w:right="45"/>
              <w:contextualSpacing/>
              <w:jc w:val="center"/>
              <w:rPr>
                <w:rFonts w:ascii="Tahoma" w:hAnsi="Tahoma" w:cs="Tahoma"/>
                <w:color w:val="004990"/>
                <w:sz w:val="22"/>
                <w:szCs w:val="22"/>
              </w:rPr>
            </w:pPr>
            <w:r w:rsidRPr="006F7F16">
              <w:rPr>
                <w:rFonts w:ascii="Tahoma" w:hAnsi="Tahoma" w:cs="Tahoma"/>
                <w:color w:val="004990"/>
                <w:sz w:val="22"/>
                <w:szCs w:val="22"/>
              </w:rPr>
              <w:t>…………………………………….</w:t>
            </w:r>
          </w:p>
          <w:p w14:paraId="26EA6724"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Gerente General</w:t>
            </w:r>
          </w:p>
          <w:p w14:paraId="09839816" w14:textId="77777777" w:rsidR="008D669F" w:rsidRPr="006F7F16" w:rsidRDefault="008D669F" w:rsidP="003F7F61">
            <w:pPr>
              <w:ind w:right="45"/>
              <w:contextualSpacing/>
              <w:jc w:val="center"/>
              <w:rPr>
                <w:rFonts w:ascii="Tahoma" w:hAnsi="Tahoma" w:cs="Tahoma"/>
                <w:bCs/>
                <w:color w:val="004990"/>
                <w:sz w:val="22"/>
                <w:szCs w:val="22"/>
              </w:rPr>
            </w:pPr>
            <w:r w:rsidRPr="006F7F16">
              <w:rPr>
                <w:rFonts w:ascii="Tahoma" w:hAnsi="Tahoma" w:cs="Tahoma"/>
                <w:b/>
                <w:color w:val="004990"/>
                <w:sz w:val="22"/>
                <w:szCs w:val="22"/>
              </w:rPr>
              <w:t>ENTEL S.A.</w:t>
            </w:r>
          </w:p>
        </w:tc>
        <w:tc>
          <w:tcPr>
            <w:tcW w:w="4868" w:type="dxa"/>
          </w:tcPr>
          <w:p w14:paraId="186E4CD3"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color w:val="004990"/>
                <w:sz w:val="22"/>
                <w:szCs w:val="22"/>
              </w:rPr>
              <w:t>……………………………………………</w:t>
            </w:r>
          </w:p>
          <w:p w14:paraId="5A860368" w14:textId="77777777" w:rsidR="008D669F" w:rsidRPr="006F7F16" w:rsidRDefault="008D669F" w:rsidP="003F7F61">
            <w:pPr>
              <w:ind w:right="45"/>
              <w:contextualSpacing/>
              <w:jc w:val="center"/>
              <w:rPr>
                <w:rFonts w:ascii="Tahoma" w:hAnsi="Tahoma" w:cs="Tahoma"/>
                <w:b/>
                <w:color w:val="004990"/>
                <w:sz w:val="22"/>
                <w:szCs w:val="22"/>
              </w:rPr>
            </w:pPr>
            <w:r w:rsidRPr="006F7F16">
              <w:rPr>
                <w:rFonts w:ascii="Tahoma" w:hAnsi="Tahoma" w:cs="Tahoma"/>
                <w:b/>
                <w:color w:val="004990"/>
                <w:sz w:val="22"/>
                <w:szCs w:val="22"/>
              </w:rPr>
              <w:t>Representante Legal</w:t>
            </w:r>
          </w:p>
          <w:p w14:paraId="623D94EE" w14:textId="132AEE75" w:rsidR="008D669F" w:rsidRPr="006F7F16" w:rsidRDefault="008D669F" w:rsidP="003F7F61">
            <w:pPr>
              <w:contextualSpacing/>
              <w:jc w:val="center"/>
              <w:rPr>
                <w:rFonts w:ascii="Tahoma" w:hAnsi="Tahoma" w:cs="Tahoma"/>
                <w:b/>
                <w:color w:val="004990"/>
                <w:sz w:val="22"/>
                <w:szCs w:val="22"/>
              </w:rPr>
            </w:pPr>
          </w:p>
        </w:tc>
      </w:tr>
    </w:tbl>
    <w:p w14:paraId="36B0A3D5"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189EB6F"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1319DEFD" w14:textId="77777777" w:rsidR="008D669F" w:rsidRPr="006F7F16" w:rsidRDefault="008D669F" w:rsidP="008D669F">
      <w:pPr>
        <w:spacing w:before="120"/>
        <w:ind w:left="567" w:hanging="567"/>
        <w:contextualSpacing/>
        <w:jc w:val="both"/>
        <w:rPr>
          <w:rFonts w:ascii="Tahoma" w:hAnsi="Tahoma" w:cs="Tahoma"/>
          <w:color w:val="004990"/>
          <w:sz w:val="22"/>
          <w:szCs w:val="22"/>
          <w:lang w:val="es-BO"/>
        </w:rPr>
      </w:pPr>
    </w:p>
    <w:p w14:paraId="3A4CBB46" w14:textId="77777777" w:rsidR="008D669F" w:rsidRPr="006F7F16" w:rsidRDefault="008D669F" w:rsidP="008D669F">
      <w:pPr>
        <w:keepNext/>
        <w:keepLines/>
        <w:spacing w:before="200"/>
        <w:jc w:val="center"/>
        <w:outlineLvl w:val="1"/>
        <w:rPr>
          <w:color w:val="004990"/>
          <w:lang w:val="es-BO"/>
        </w:rPr>
      </w:pPr>
      <w:bookmarkStart w:id="85" w:name="_Toc309124152"/>
      <w:bookmarkEnd w:id="85"/>
    </w:p>
    <w:p w14:paraId="7E8CEDDF" w14:textId="77777777" w:rsidR="00EC685E" w:rsidRDefault="00EC685E" w:rsidP="001E1FC9">
      <w:pPr>
        <w:rPr>
          <w:rFonts w:ascii="Tahoma" w:hAnsi="Tahoma" w:cs="Tahoma"/>
          <w:b/>
          <w:color w:val="004990"/>
          <w:sz w:val="28"/>
          <w:szCs w:val="28"/>
          <w:lang w:val="es-BO"/>
        </w:rPr>
      </w:pPr>
    </w:p>
    <w:sectPr w:rsidR="00EC685E" w:rsidSect="003D5156">
      <w:headerReference w:type="default" r:id="rId23"/>
      <w:footerReference w:type="default" r:id="rId24"/>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09AEB" w14:textId="77777777" w:rsidR="00B967ED" w:rsidRDefault="00B967ED">
      <w:r>
        <w:separator/>
      </w:r>
    </w:p>
  </w:endnote>
  <w:endnote w:type="continuationSeparator" w:id="0">
    <w:p w14:paraId="3B648946" w14:textId="77777777" w:rsidR="00B967ED" w:rsidRDefault="00B96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7046E" w14:textId="3EC45A2D" w:rsidR="00920621" w:rsidRPr="004C3D81" w:rsidRDefault="00920621"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134C9">
      <w:rPr>
        <w:rFonts w:ascii="Tahoma" w:hAnsi="Tahoma" w:cs="Tahoma"/>
        <w:b/>
        <w:noProof/>
        <w:color w:val="004990"/>
        <w:lang w:val="es-ES_tradnl"/>
      </w:rPr>
      <w:t>21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37</w:t>
    </w:r>
  </w:p>
  <w:p w14:paraId="3371C861" w14:textId="77777777" w:rsidR="00920621" w:rsidRDefault="00920621">
    <w:pPr>
      <w:pStyle w:val="Piedepgina"/>
    </w:pPr>
  </w:p>
  <w:p w14:paraId="2F20F19A" w14:textId="77777777" w:rsidR="00920621" w:rsidRDefault="0092062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04A72" w14:textId="4A5DEEC2" w:rsidR="00920621" w:rsidRPr="004C3D81" w:rsidRDefault="00920621"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134C9">
      <w:rPr>
        <w:rFonts w:ascii="Tahoma" w:hAnsi="Tahoma" w:cs="Tahoma"/>
        <w:b/>
        <w:noProof/>
        <w:color w:val="004990"/>
        <w:lang w:val="es-ES_tradnl"/>
      </w:rPr>
      <w:t>37</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w:t>
    </w:r>
    <w:r w:rsidR="002450EC">
      <w:rPr>
        <w:rFonts w:ascii="Tahoma" w:hAnsi="Tahoma" w:cs="Tahoma"/>
        <w:b/>
        <w:color w:val="004990"/>
      </w:rPr>
      <w:t>8</w:t>
    </w:r>
  </w:p>
  <w:p w14:paraId="00E4B96E" w14:textId="77777777" w:rsidR="00920621" w:rsidRDefault="00920621">
    <w:pPr>
      <w:pStyle w:val="Piedepgina"/>
    </w:pPr>
  </w:p>
  <w:p w14:paraId="61AA6569" w14:textId="77777777" w:rsidR="00920621" w:rsidRDefault="0092062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4549B" w14:textId="77777777" w:rsidR="00B967ED" w:rsidRDefault="00B967ED">
      <w:r>
        <w:separator/>
      </w:r>
    </w:p>
  </w:footnote>
  <w:footnote w:type="continuationSeparator" w:id="0">
    <w:p w14:paraId="66E6E5F3" w14:textId="77777777" w:rsidR="00B967ED" w:rsidRDefault="00B967ED">
      <w:r>
        <w:continuationSeparator/>
      </w:r>
    </w:p>
  </w:footnote>
  <w:footnote w:id="1">
    <w:p w14:paraId="2ED2BF48" w14:textId="77777777" w:rsidR="00920621" w:rsidRPr="00C7497F" w:rsidRDefault="00920621" w:rsidP="000F351E">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CB94DC3" w14:textId="77777777" w:rsidR="00920621" w:rsidRPr="00353B1C" w:rsidRDefault="00920621" w:rsidP="008D669F">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909CE" w14:textId="77777777" w:rsidR="00920621" w:rsidRDefault="0092062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61824" behindDoc="0" locked="0" layoutInCell="1" allowOverlap="1" wp14:anchorId="6E5B60C0" wp14:editId="429B8E0D">
          <wp:simplePos x="0" y="0"/>
          <wp:positionH relativeFrom="column">
            <wp:posOffset>135890</wp:posOffset>
          </wp:positionH>
          <wp:positionV relativeFrom="paragraph">
            <wp:posOffset>-215265</wp:posOffset>
          </wp:positionV>
          <wp:extent cx="822960" cy="555625"/>
          <wp:effectExtent l="1905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162A071E" w14:textId="3B36CD50" w:rsidR="00920621" w:rsidRDefault="00920621" w:rsidP="003F7F61">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52</w:t>
    </w:r>
    <w:r w:rsidRPr="00E06CF4">
      <w:rPr>
        <w:rFonts w:ascii="Tahoma" w:hAnsi="Tahoma" w:cs="Tahoma"/>
        <w:b/>
        <w:color w:val="004990"/>
        <w:lang w:val="es-BO"/>
      </w:rPr>
      <w:t>/</w:t>
    </w:r>
    <w:r>
      <w:rPr>
        <w:rFonts w:ascii="Tahoma" w:hAnsi="Tahoma" w:cs="Tahoma"/>
        <w:b/>
        <w:color w:val="004990"/>
        <w:lang w:val="es-BO"/>
      </w:rPr>
      <w:t>2017</w:t>
    </w:r>
  </w:p>
  <w:p w14:paraId="655FD739" w14:textId="3CFCDB7C" w:rsidR="00920621" w:rsidRPr="001A7100" w:rsidRDefault="0092062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rPr>
      <w:t xml:space="preserve">Objeto: </w:t>
    </w:r>
    <w:r w:rsidRPr="003F7F61">
      <w:rPr>
        <w:rFonts w:ascii="Tahoma" w:hAnsi="Tahoma" w:cs="Tahoma"/>
        <w:b/>
        <w:color w:val="365F91"/>
        <w:szCs w:val="28"/>
      </w:rPr>
      <w:t xml:space="preserve">“ADQUISICIÓN DE </w:t>
    </w:r>
    <w:r>
      <w:rPr>
        <w:rFonts w:ascii="Tahoma" w:hAnsi="Tahoma" w:cs="Tahoma"/>
        <w:b/>
        <w:color w:val="365F91"/>
        <w:szCs w:val="28"/>
      </w:rPr>
      <w:t>TARJETAS HOLA</w:t>
    </w:r>
    <w:r w:rsidRPr="003F7F61">
      <w:rPr>
        <w:rFonts w:ascii="Tahoma" w:hAnsi="Tahoma" w:cs="Tahoma"/>
        <w:b/>
        <w:color w:val="365F91"/>
        <w:szCs w:val="28"/>
      </w:rPr>
      <w:t>“</w:t>
    </w:r>
  </w:p>
  <w:p w14:paraId="28D090EE" w14:textId="77777777" w:rsidR="00920621" w:rsidRPr="00F8211E" w:rsidRDefault="00920621">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75903" w14:textId="77777777" w:rsidR="00920621" w:rsidRDefault="0092062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43CA8580" wp14:editId="4B7050A6">
          <wp:simplePos x="0" y="0"/>
          <wp:positionH relativeFrom="column">
            <wp:posOffset>135890</wp:posOffset>
          </wp:positionH>
          <wp:positionV relativeFrom="paragraph">
            <wp:posOffset>-215265</wp:posOffset>
          </wp:positionV>
          <wp:extent cx="822960" cy="555625"/>
          <wp:effectExtent l="1905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5EF6E98C" w14:textId="449227BC" w:rsidR="00920621" w:rsidRDefault="00920621" w:rsidP="00086F8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52</w:t>
    </w:r>
    <w:r w:rsidRPr="00E06CF4">
      <w:rPr>
        <w:rFonts w:ascii="Tahoma" w:hAnsi="Tahoma" w:cs="Tahoma"/>
        <w:b/>
        <w:color w:val="004990"/>
        <w:lang w:val="es-BO"/>
      </w:rPr>
      <w:t>/</w:t>
    </w:r>
    <w:r>
      <w:rPr>
        <w:rFonts w:ascii="Tahoma" w:hAnsi="Tahoma" w:cs="Tahoma"/>
        <w:b/>
        <w:color w:val="004990"/>
        <w:lang w:val="es-BO"/>
      </w:rPr>
      <w:t>2017</w:t>
    </w:r>
  </w:p>
  <w:p w14:paraId="416A82FD" w14:textId="77777777" w:rsidR="00920621" w:rsidRPr="001A7100" w:rsidRDefault="00920621" w:rsidP="00086F8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365F91"/>
        <w:szCs w:val="28"/>
      </w:rPr>
      <w:t xml:space="preserve">Objeto: </w:t>
    </w:r>
    <w:r w:rsidRPr="003F7F61">
      <w:rPr>
        <w:rFonts w:ascii="Tahoma" w:hAnsi="Tahoma" w:cs="Tahoma"/>
        <w:b/>
        <w:color w:val="365F91"/>
        <w:szCs w:val="28"/>
      </w:rPr>
      <w:t xml:space="preserve">“ADQUISICIÓN DE </w:t>
    </w:r>
    <w:r>
      <w:rPr>
        <w:rFonts w:ascii="Tahoma" w:hAnsi="Tahoma" w:cs="Tahoma"/>
        <w:b/>
        <w:color w:val="365F91"/>
        <w:szCs w:val="28"/>
      </w:rPr>
      <w:t>TARJETAS HOLA</w:t>
    </w:r>
    <w:r w:rsidRPr="003F7F61">
      <w:rPr>
        <w:rFonts w:ascii="Tahoma" w:hAnsi="Tahoma" w:cs="Tahoma"/>
        <w:b/>
        <w:color w:val="365F91"/>
        <w:szCs w:val="28"/>
      </w:rPr>
      <w:t>“</w:t>
    </w:r>
  </w:p>
  <w:p w14:paraId="57D01FB9" w14:textId="77777777" w:rsidR="00920621" w:rsidRPr="00E079C9" w:rsidRDefault="00920621">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D813908"/>
    <w:multiLevelType w:val="hybridMultilevel"/>
    <w:tmpl w:val="98C2EC70"/>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
    <w:nsid w:val="0E0927F9"/>
    <w:multiLevelType w:val="hybridMultilevel"/>
    <w:tmpl w:val="409E821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0F9875DC"/>
    <w:multiLevelType w:val="hybridMultilevel"/>
    <w:tmpl w:val="885E12B2"/>
    <w:lvl w:ilvl="0" w:tplc="400A000B">
      <w:start w:val="1"/>
      <w:numFmt w:val="bullet"/>
      <w:lvlText w:val=""/>
      <w:lvlJc w:val="left"/>
      <w:pPr>
        <w:ind w:left="1501" w:hanging="360"/>
      </w:pPr>
      <w:rPr>
        <w:rFonts w:ascii="Wingdings" w:hAnsi="Wingdings" w:hint="default"/>
      </w:rPr>
    </w:lvl>
    <w:lvl w:ilvl="1" w:tplc="400A0019" w:tentative="1">
      <w:start w:val="1"/>
      <w:numFmt w:val="lowerLetter"/>
      <w:lvlText w:val="%2."/>
      <w:lvlJc w:val="left"/>
      <w:pPr>
        <w:ind w:left="2221" w:hanging="360"/>
      </w:pPr>
    </w:lvl>
    <w:lvl w:ilvl="2" w:tplc="400A001B" w:tentative="1">
      <w:start w:val="1"/>
      <w:numFmt w:val="lowerRoman"/>
      <w:lvlText w:val="%3."/>
      <w:lvlJc w:val="right"/>
      <w:pPr>
        <w:ind w:left="2941" w:hanging="180"/>
      </w:pPr>
    </w:lvl>
    <w:lvl w:ilvl="3" w:tplc="400A000F" w:tentative="1">
      <w:start w:val="1"/>
      <w:numFmt w:val="decimal"/>
      <w:lvlText w:val="%4."/>
      <w:lvlJc w:val="left"/>
      <w:pPr>
        <w:ind w:left="3661" w:hanging="360"/>
      </w:pPr>
    </w:lvl>
    <w:lvl w:ilvl="4" w:tplc="400A0019" w:tentative="1">
      <w:start w:val="1"/>
      <w:numFmt w:val="lowerLetter"/>
      <w:lvlText w:val="%5."/>
      <w:lvlJc w:val="left"/>
      <w:pPr>
        <w:ind w:left="4381" w:hanging="360"/>
      </w:pPr>
    </w:lvl>
    <w:lvl w:ilvl="5" w:tplc="400A001B" w:tentative="1">
      <w:start w:val="1"/>
      <w:numFmt w:val="lowerRoman"/>
      <w:lvlText w:val="%6."/>
      <w:lvlJc w:val="right"/>
      <w:pPr>
        <w:ind w:left="5101" w:hanging="180"/>
      </w:pPr>
    </w:lvl>
    <w:lvl w:ilvl="6" w:tplc="400A000F" w:tentative="1">
      <w:start w:val="1"/>
      <w:numFmt w:val="decimal"/>
      <w:lvlText w:val="%7."/>
      <w:lvlJc w:val="left"/>
      <w:pPr>
        <w:ind w:left="5821" w:hanging="360"/>
      </w:pPr>
    </w:lvl>
    <w:lvl w:ilvl="7" w:tplc="400A0019" w:tentative="1">
      <w:start w:val="1"/>
      <w:numFmt w:val="lowerLetter"/>
      <w:lvlText w:val="%8."/>
      <w:lvlJc w:val="left"/>
      <w:pPr>
        <w:ind w:left="6541" w:hanging="360"/>
      </w:pPr>
    </w:lvl>
    <w:lvl w:ilvl="8" w:tplc="400A001B" w:tentative="1">
      <w:start w:val="1"/>
      <w:numFmt w:val="lowerRoman"/>
      <w:lvlText w:val="%9."/>
      <w:lvlJc w:val="right"/>
      <w:pPr>
        <w:ind w:left="7261" w:hanging="180"/>
      </w:pPr>
    </w:lvl>
  </w:abstractNum>
  <w:abstractNum w:abstractNumId="7">
    <w:nsid w:val="10C216B4"/>
    <w:multiLevelType w:val="hybridMultilevel"/>
    <w:tmpl w:val="3C5057A0"/>
    <w:lvl w:ilvl="0" w:tplc="38A813B4">
      <w:start w:val="2"/>
      <w:numFmt w:val="bullet"/>
      <w:lvlText w:val="-"/>
      <w:lvlJc w:val="left"/>
      <w:pPr>
        <w:ind w:left="720" w:hanging="360"/>
      </w:pPr>
      <w:rPr>
        <w:rFonts w:ascii="Tahoma" w:eastAsia="Times New Roman" w:hAnsi="Tahoma" w:cs="Tahoma" w:hint="default"/>
        <w:sz w:val="2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13D32F0D"/>
    <w:multiLevelType w:val="hybridMultilevel"/>
    <w:tmpl w:val="5B263BEE"/>
    <w:lvl w:ilvl="0" w:tplc="41F2352C">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68947C5"/>
    <w:multiLevelType w:val="hybridMultilevel"/>
    <w:tmpl w:val="07CC6FAE"/>
    <w:lvl w:ilvl="0" w:tplc="607009E0">
      <w:start w:val="12"/>
      <w:numFmt w:val="decimal"/>
      <w:lvlText w:val="%1."/>
      <w:lvlJc w:val="left"/>
      <w:pPr>
        <w:ind w:left="1429"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6">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7">
    <w:nsid w:val="1AC108C1"/>
    <w:multiLevelType w:val="multilevel"/>
    <w:tmpl w:val="C4D6D654"/>
    <w:lvl w:ilvl="0">
      <w:start w:val="10"/>
      <w:numFmt w:val="decimal"/>
      <w:lvlText w:val="%1."/>
      <w:lvlJc w:val="left"/>
      <w:pPr>
        <w:ind w:left="600" w:hanging="600"/>
      </w:pPr>
      <w:rPr>
        <w:rFonts w:hint="default"/>
        <w:b/>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8">
    <w:nsid w:val="1AEB5C06"/>
    <w:multiLevelType w:val="hybridMultilevel"/>
    <w:tmpl w:val="5A4A30BE"/>
    <w:lvl w:ilvl="0" w:tplc="400A000B">
      <w:start w:val="1"/>
      <w:numFmt w:val="bullet"/>
      <w:lvlText w:val=""/>
      <w:lvlJc w:val="left"/>
      <w:pPr>
        <w:tabs>
          <w:tab w:val="num" w:pos="720"/>
        </w:tabs>
        <w:ind w:left="720" w:hanging="360"/>
      </w:pPr>
      <w:rPr>
        <w:rFonts w:ascii="Wingdings" w:hAnsi="Wingdings" w:hint="default"/>
      </w:rPr>
    </w:lvl>
    <w:lvl w:ilvl="1" w:tplc="46325DC8">
      <w:numFmt w:val="none"/>
      <w:lvlText w:val=""/>
      <w:lvlJc w:val="left"/>
      <w:pPr>
        <w:tabs>
          <w:tab w:val="num" w:pos="360"/>
        </w:tabs>
      </w:pPr>
      <w:rPr>
        <w:rFonts w:cs="Times New Roman"/>
      </w:rPr>
    </w:lvl>
    <w:lvl w:ilvl="2" w:tplc="3CBECBF4">
      <w:numFmt w:val="none"/>
      <w:lvlText w:val=""/>
      <w:lvlJc w:val="left"/>
      <w:pPr>
        <w:tabs>
          <w:tab w:val="num" w:pos="360"/>
        </w:tabs>
      </w:pPr>
      <w:rPr>
        <w:rFonts w:cs="Times New Roman"/>
      </w:rPr>
    </w:lvl>
    <w:lvl w:ilvl="3" w:tplc="D2E8991A">
      <w:numFmt w:val="none"/>
      <w:lvlText w:val=""/>
      <w:lvlJc w:val="left"/>
      <w:pPr>
        <w:tabs>
          <w:tab w:val="num" w:pos="360"/>
        </w:tabs>
      </w:pPr>
      <w:rPr>
        <w:rFonts w:cs="Times New Roman"/>
      </w:rPr>
    </w:lvl>
    <w:lvl w:ilvl="4" w:tplc="278EC4E0">
      <w:numFmt w:val="none"/>
      <w:lvlText w:val=""/>
      <w:lvlJc w:val="left"/>
      <w:pPr>
        <w:tabs>
          <w:tab w:val="num" w:pos="360"/>
        </w:tabs>
      </w:pPr>
      <w:rPr>
        <w:rFonts w:cs="Times New Roman"/>
      </w:rPr>
    </w:lvl>
    <w:lvl w:ilvl="5" w:tplc="5316FF76">
      <w:numFmt w:val="none"/>
      <w:lvlText w:val=""/>
      <w:lvlJc w:val="left"/>
      <w:pPr>
        <w:tabs>
          <w:tab w:val="num" w:pos="360"/>
        </w:tabs>
      </w:pPr>
      <w:rPr>
        <w:rFonts w:cs="Times New Roman"/>
      </w:rPr>
    </w:lvl>
    <w:lvl w:ilvl="6" w:tplc="F02E98B2">
      <w:numFmt w:val="none"/>
      <w:lvlText w:val=""/>
      <w:lvlJc w:val="left"/>
      <w:pPr>
        <w:tabs>
          <w:tab w:val="num" w:pos="360"/>
        </w:tabs>
      </w:pPr>
      <w:rPr>
        <w:rFonts w:cs="Times New Roman"/>
      </w:rPr>
    </w:lvl>
    <w:lvl w:ilvl="7" w:tplc="92680D76">
      <w:numFmt w:val="none"/>
      <w:lvlText w:val=""/>
      <w:lvlJc w:val="left"/>
      <w:pPr>
        <w:tabs>
          <w:tab w:val="num" w:pos="360"/>
        </w:tabs>
      </w:pPr>
      <w:rPr>
        <w:rFonts w:cs="Times New Roman"/>
      </w:rPr>
    </w:lvl>
    <w:lvl w:ilvl="8" w:tplc="AEDEF406">
      <w:numFmt w:val="none"/>
      <w:lvlText w:val=""/>
      <w:lvlJc w:val="left"/>
      <w:pPr>
        <w:tabs>
          <w:tab w:val="num" w:pos="360"/>
        </w:tabs>
      </w:pPr>
      <w:rPr>
        <w:rFonts w:cs="Times New Roman"/>
      </w:rPr>
    </w:lvl>
  </w:abstractNum>
  <w:abstractNum w:abstractNumId="1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1DFF6849"/>
    <w:multiLevelType w:val="hybridMultilevel"/>
    <w:tmpl w:val="1A823F90"/>
    <w:lvl w:ilvl="0" w:tplc="40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21">
    <w:nsid w:val="205B722E"/>
    <w:multiLevelType w:val="multilevel"/>
    <w:tmpl w:val="229E4A8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23286C40"/>
    <w:multiLevelType w:val="multilevel"/>
    <w:tmpl w:val="3EB64978"/>
    <w:lvl w:ilvl="0">
      <w:start w:val="10"/>
      <w:numFmt w:val="decimal"/>
      <w:lvlText w:val="%1"/>
      <w:lvlJc w:val="left"/>
      <w:pPr>
        <w:ind w:left="375" w:hanging="375"/>
      </w:pPr>
      <w:rPr>
        <w:rFonts w:hint="default"/>
      </w:rPr>
    </w:lvl>
    <w:lvl w:ilvl="1">
      <w:start w:val="1"/>
      <w:numFmt w:val="decimal"/>
      <w:lvlText w:val="%1.%2"/>
      <w:lvlJc w:val="left"/>
      <w:pPr>
        <w:ind w:left="999" w:hanging="375"/>
      </w:pPr>
      <w:rPr>
        <w:rFonts w:hint="default"/>
        <w:b/>
        <w:sz w:val="28"/>
        <w:szCs w:val="28"/>
      </w:rPr>
    </w:lvl>
    <w:lvl w:ilvl="2">
      <w:start w:val="1"/>
      <w:numFmt w:val="decimal"/>
      <w:lvlText w:val="%1.%2.%3"/>
      <w:lvlJc w:val="left"/>
      <w:pPr>
        <w:ind w:left="1968" w:hanging="720"/>
      </w:pPr>
      <w:rPr>
        <w:rFonts w:hint="default"/>
        <w:b/>
        <w:sz w:val="28"/>
        <w:szCs w:val="28"/>
      </w:rPr>
    </w:lvl>
    <w:lvl w:ilvl="3">
      <w:start w:val="1"/>
      <w:numFmt w:val="decimal"/>
      <w:lvlText w:val="%1.%2.%3.%4"/>
      <w:lvlJc w:val="left"/>
      <w:pPr>
        <w:ind w:left="2592" w:hanging="72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200" w:hanging="108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5808" w:hanging="1440"/>
      </w:pPr>
      <w:rPr>
        <w:rFonts w:hint="default"/>
      </w:rPr>
    </w:lvl>
    <w:lvl w:ilvl="8">
      <w:start w:val="1"/>
      <w:numFmt w:val="decimal"/>
      <w:lvlText w:val="%1.%2.%3.%4.%5.%6.%7.%8.%9"/>
      <w:lvlJc w:val="left"/>
      <w:pPr>
        <w:ind w:left="6432" w:hanging="1440"/>
      </w:pPr>
      <w:rPr>
        <w:rFonts w:hint="default"/>
      </w:rPr>
    </w:lvl>
  </w:abstractNum>
  <w:abstractNum w:abstractNumId="23">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2BAF1002"/>
    <w:multiLevelType w:val="hybridMultilevel"/>
    <w:tmpl w:val="AAFC217C"/>
    <w:lvl w:ilvl="0" w:tplc="400A0009">
      <w:start w:val="1"/>
      <w:numFmt w:val="bullet"/>
      <w:lvlText w:val=""/>
      <w:lvlJc w:val="left"/>
      <w:pPr>
        <w:ind w:left="1590" w:hanging="360"/>
      </w:pPr>
      <w:rPr>
        <w:rFonts w:ascii="Wingdings" w:hAnsi="Wingdings" w:hint="default"/>
      </w:rPr>
    </w:lvl>
    <w:lvl w:ilvl="1" w:tplc="400A0003" w:tentative="1">
      <w:start w:val="1"/>
      <w:numFmt w:val="bullet"/>
      <w:lvlText w:val="o"/>
      <w:lvlJc w:val="left"/>
      <w:pPr>
        <w:ind w:left="2310" w:hanging="360"/>
      </w:pPr>
      <w:rPr>
        <w:rFonts w:ascii="Courier New" w:hAnsi="Courier New" w:hint="default"/>
      </w:rPr>
    </w:lvl>
    <w:lvl w:ilvl="2" w:tplc="400A0005" w:tentative="1">
      <w:start w:val="1"/>
      <w:numFmt w:val="bullet"/>
      <w:lvlText w:val=""/>
      <w:lvlJc w:val="left"/>
      <w:pPr>
        <w:ind w:left="3030" w:hanging="360"/>
      </w:pPr>
      <w:rPr>
        <w:rFonts w:ascii="Wingdings" w:hAnsi="Wingdings" w:hint="default"/>
      </w:rPr>
    </w:lvl>
    <w:lvl w:ilvl="3" w:tplc="400A0001" w:tentative="1">
      <w:start w:val="1"/>
      <w:numFmt w:val="bullet"/>
      <w:lvlText w:val=""/>
      <w:lvlJc w:val="left"/>
      <w:pPr>
        <w:ind w:left="3750" w:hanging="360"/>
      </w:pPr>
      <w:rPr>
        <w:rFonts w:ascii="Symbol" w:hAnsi="Symbol" w:hint="default"/>
      </w:rPr>
    </w:lvl>
    <w:lvl w:ilvl="4" w:tplc="400A0003" w:tentative="1">
      <w:start w:val="1"/>
      <w:numFmt w:val="bullet"/>
      <w:lvlText w:val="o"/>
      <w:lvlJc w:val="left"/>
      <w:pPr>
        <w:ind w:left="4470" w:hanging="360"/>
      </w:pPr>
      <w:rPr>
        <w:rFonts w:ascii="Courier New" w:hAnsi="Courier New" w:hint="default"/>
      </w:rPr>
    </w:lvl>
    <w:lvl w:ilvl="5" w:tplc="400A0005" w:tentative="1">
      <w:start w:val="1"/>
      <w:numFmt w:val="bullet"/>
      <w:lvlText w:val=""/>
      <w:lvlJc w:val="left"/>
      <w:pPr>
        <w:ind w:left="5190" w:hanging="360"/>
      </w:pPr>
      <w:rPr>
        <w:rFonts w:ascii="Wingdings" w:hAnsi="Wingdings" w:hint="default"/>
      </w:rPr>
    </w:lvl>
    <w:lvl w:ilvl="6" w:tplc="400A0001" w:tentative="1">
      <w:start w:val="1"/>
      <w:numFmt w:val="bullet"/>
      <w:lvlText w:val=""/>
      <w:lvlJc w:val="left"/>
      <w:pPr>
        <w:ind w:left="5910" w:hanging="360"/>
      </w:pPr>
      <w:rPr>
        <w:rFonts w:ascii="Symbol" w:hAnsi="Symbol" w:hint="default"/>
      </w:rPr>
    </w:lvl>
    <w:lvl w:ilvl="7" w:tplc="400A0003" w:tentative="1">
      <w:start w:val="1"/>
      <w:numFmt w:val="bullet"/>
      <w:lvlText w:val="o"/>
      <w:lvlJc w:val="left"/>
      <w:pPr>
        <w:ind w:left="6630" w:hanging="360"/>
      </w:pPr>
      <w:rPr>
        <w:rFonts w:ascii="Courier New" w:hAnsi="Courier New" w:hint="default"/>
      </w:rPr>
    </w:lvl>
    <w:lvl w:ilvl="8" w:tplc="400A0005" w:tentative="1">
      <w:start w:val="1"/>
      <w:numFmt w:val="bullet"/>
      <w:lvlText w:val=""/>
      <w:lvlJc w:val="left"/>
      <w:pPr>
        <w:ind w:left="7350" w:hanging="360"/>
      </w:pPr>
      <w:rPr>
        <w:rFonts w:ascii="Wingdings" w:hAnsi="Wingdings" w:hint="default"/>
      </w:rPr>
    </w:lvl>
  </w:abstractNum>
  <w:abstractNum w:abstractNumId="25">
    <w:nsid w:val="2DD04EED"/>
    <w:multiLevelType w:val="hybridMultilevel"/>
    <w:tmpl w:val="418AE0BA"/>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2FE34A60"/>
    <w:multiLevelType w:val="hybridMultilevel"/>
    <w:tmpl w:val="04EC2C94"/>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8">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9">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0">
    <w:nsid w:val="34C94A4A"/>
    <w:multiLevelType w:val="hybridMultilevel"/>
    <w:tmpl w:val="FBE06F26"/>
    <w:lvl w:ilvl="0" w:tplc="1BFACB58">
      <w:start w:val="1"/>
      <w:numFmt w:val="decimal"/>
      <w:lvlText w:val="2.%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nsid w:val="356F13F6"/>
    <w:multiLevelType w:val="hybridMultilevel"/>
    <w:tmpl w:val="7D72149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3">
    <w:nsid w:val="363B2385"/>
    <w:multiLevelType w:val="hybridMultilevel"/>
    <w:tmpl w:val="0DA48FA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38607CCB"/>
    <w:multiLevelType w:val="hybridMultilevel"/>
    <w:tmpl w:val="70E44B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3EBA244A"/>
    <w:multiLevelType w:val="hybridMultilevel"/>
    <w:tmpl w:val="DFC28EE0"/>
    <w:lvl w:ilvl="0" w:tplc="400A0011">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3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8">
    <w:nsid w:val="41621E0D"/>
    <w:multiLevelType w:val="hybridMultilevel"/>
    <w:tmpl w:val="13005A70"/>
    <w:lvl w:ilvl="0" w:tplc="400A0009">
      <w:start w:val="1"/>
      <w:numFmt w:val="bullet"/>
      <w:lvlText w:val=""/>
      <w:lvlJc w:val="left"/>
      <w:pPr>
        <w:ind w:left="780" w:hanging="360"/>
      </w:pPr>
      <w:rPr>
        <w:rFonts w:ascii="Wingdings" w:hAnsi="Wingdings"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0">
    <w:nsid w:val="45B321AA"/>
    <w:multiLevelType w:val="hybridMultilevel"/>
    <w:tmpl w:val="702CB21C"/>
    <w:lvl w:ilvl="0" w:tplc="400A0001">
      <w:start w:val="1"/>
      <w:numFmt w:val="bullet"/>
      <w:lvlText w:val=""/>
      <w:lvlJc w:val="left"/>
      <w:pPr>
        <w:ind w:left="774" w:hanging="360"/>
      </w:pPr>
      <w:rPr>
        <w:rFonts w:ascii="Symbol" w:hAnsi="Symbol" w:hint="default"/>
      </w:rPr>
    </w:lvl>
    <w:lvl w:ilvl="1" w:tplc="400A0003" w:tentative="1">
      <w:start w:val="1"/>
      <w:numFmt w:val="bullet"/>
      <w:lvlText w:val="o"/>
      <w:lvlJc w:val="left"/>
      <w:pPr>
        <w:ind w:left="1494" w:hanging="360"/>
      </w:pPr>
      <w:rPr>
        <w:rFonts w:ascii="Courier New" w:hAnsi="Courier New" w:cs="Courier New" w:hint="default"/>
      </w:rPr>
    </w:lvl>
    <w:lvl w:ilvl="2" w:tplc="400A0005" w:tentative="1">
      <w:start w:val="1"/>
      <w:numFmt w:val="bullet"/>
      <w:lvlText w:val=""/>
      <w:lvlJc w:val="left"/>
      <w:pPr>
        <w:ind w:left="2214" w:hanging="360"/>
      </w:pPr>
      <w:rPr>
        <w:rFonts w:ascii="Wingdings" w:hAnsi="Wingdings" w:hint="default"/>
      </w:rPr>
    </w:lvl>
    <w:lvl w:ilvl="3" w:tplc="400A0001" w:tentative="1">
      <w:start w:val="1"/>
      <w:numFmt w:val="bullet"/>
      <w:lvlText w:val=""/>
      <w:lvlJc w:val="left"/>
      <w:pPr>
        <w:ind w:left="2934" w:hanging="360"/>
      </w:pPr>
      <w:rPr>
        <w:rFonts w:ascii="Symbol" w:hAnsi="Symbol" w:hint="default"/>
      </w:rPr>
    </w:lvl>
    <w:lvl w:ilvl="4" w:tplc="400A0003" w:tentative="1">
      <w:start w:val="1"/>
      <w:numFmt w:val="bullet"/>
      <w:lvlText w:val="o"/>
      <w:lvlJc w:val="left"/>
      <w:pPr>
        <w:ind w:left="3654" w:hanging="360"/>
      </w:pPr>
      <w:rPr>
        <w:rFonts w:ascii="Courier New" w:hAnsi="Courier New" w:cs="Courier New" w:hint="default"/>
      </w:rPr>
    </w:lvl>
    <w:lvl w:ilvl="5" w:tplc="400A0005" w:tentative="1">
      <w:start w:val="1"/>
      <w:numFmt w:val="bullet"/>
      <w:lvlText w:val=""/>
      <w:lvlJc w:val="left"/>
      <w:pPr>
        <w:ind w:left="4374" w:hanging="360"/>
      </w:pPr>
      <w:rPr>
        <w:rFonts w:ascii="Wingdings" w:hAnsi="Wingdings" w:hint="default"/>
      </w:rPr>
    </w:lvl>
    <w:lvl w:ilvl="6" w:tplc="400A0001" w:tentative="1">
      <w:start w:val="1"/>
      <w:numFmt w:val="bullet"/>
      <w:lvlText w:val=""/>
      <w:lvlJc w:val="left"/>
      <w:pPr>
        <w:ind w:left="5094" w:hanging="360"/>
      </w:pPr>
      <w:rPr>
        <w:rFonts w:ascii="Symbol" w:hAnsi="Symbol" w:hint="default"/>
      </w:rPr>
    </w:lvl>
    <w:lvl w:ilvl="7" w:tplc="400A0003" w:tentative="1">
      <w:start w:val="1"/>
      <w:numFmt w:val="bullet"/>
      <w:lvlText w:val="o"/>
      <w:lvlJc w:val="left"/>
      <w:pPr>
        <w:ind w:left="5814" w:hanging="360"/>
      </w:pPr>
      <w:rPr>
        <w:rFonts w:ascii="Courier New" w:hAnsi="Courier New" w:cs="Courier New" w:hint="default"/>
      </w:rPr>
    </w:lvl>
    <w:lvl w:ilvl="8" w:tplc="400A0005" w:tentative="1">
      <w:start w:val="1"/>
      <w:numFmt w:val="bullet"/>
      <w:lvlText w:val=""/>
      <w:lvlJc w:val="left"/>
      <w:pPr>
        <w:ind w:left="6534" w:hanging="360"/>
      </w:pPr>
      <w:rPr>
        <w:rFonts w:ascii="Wingdings" w:hAnsi="Wingdings" w:hint="default"/>
      </w:rPr>
    </w:lvl>
  </w:abstractNum>
  <w:abstractNum w:abstractNumId="41">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42">
    <w:nsid w:val="484671CF"/>
    <w:multiLevelType w:val="hybridMultilevel"/>
    <w:tmpl w:val="A9BAF464"/>
    <w:lvl w:ilvl="0" w:tplc="0C0A0009">
      <w:start w:val="1"/>
      <w:numFmt w:val="bullet"/>
      <w:lvlText w:val=""/>
      <w:lvlJc w:val="left"/>
      <w:pPr>
        <w:ind w:left="835" w:hanging="360"/>
      </w:pPr>
      <w:rPr>
        <w:rFonts w:ascii="Wingdings" w:hAnsi="Wingdings"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43">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4">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5">
    <w:nsid w:val="4D113C18"/>
    <w:multiLevelType w:val="hybridMultilevel"/>
    <w:tmpl w:val="26A84DF0"/>
    <w:lvl w:ilvl="0" w:tplc="65D8A074">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6">
    <w:nsid w:val="4E7364F0"/>
    <w:multiLevelType w:val="hybridMultilevel"/>
    <w:tmpl w:val="152C97CE"/>
    <w:lvl w:ilvl="0" w:tplc="400A001B">
      <w:start w:val="1"/>
      <w:numFmt w:val="lowerRoman"/>
      <w:lvlText w:val="%1."/>
      <w:lvlJc w:val="righ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7">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521821B5"/>
    <w:multiLevelType w:val="multilevel"/>
    <w:tmpl w:val="5694061A"/>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nsid w:val="535E76D1"/>
    <w:multiLevelType w:val="hybridMultilevel"/>
    <w:tmpl w:val="7932FD92"/>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2">
    <w:nsid w:val="563203DE"/>
    <w:multiLevelType w:val="hybridMultilevel"/>
    <w:tmpl w:val="20DACFA4"/>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3">
    <w:nsid w:val="5870195F"/>
    <w:multiLevelType w:val="singleLevel"/>
    <w:tmpl w:val="38C2B268"/>
    <w:lvl w:ilvl="0">
      <w:numFmt w:val="decimal"/>
      <w:pStyle w:val="Ttulo9"/>
      <w:lvlText w:val=""/>
      <w:lvlJc w:val="left"/>
    </w:lvl>
  </w:abstractNum>
  <w:abstractNum w:abstractNumId="54">
    <w:nsid w:val="59E97E93"/>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5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6">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5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5DD91A6E"/>
    <w:multiLevelType w:val="hybridMultilevel"/>
    <w:tmpl w:val="16FE67C2"/>
    <w:lvl w:ilvl="0" w:tplc="0C0A0009">
      <w:start w:val="1"/>
      <w:numFmt w:val="bullet"/>
      <w:lvlText w:val=""/>
      <w:lvlJc w:val="left"/>
      <w:pPr>
        <w:tabs>
          <w:tab w:val="num" w:pos="360"/>
        </w:tabs>
        <w:ind w:left="36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9">
    <w:nsid w:val="5E2173EA"/>
    <w:multiLevelType w:val="hybridMultilevel"/>
    <w:tmpl w:val="00005072"/>
    <w:lvl w:ilvl="0" w:tplc="400A0017">
      <w:start w:val="1"/>
      <w:numFmt w:val="lowerLetter"/>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0">
    <w:nsid w:val="5EAD6367"/>
    <w:multiLevelType w:val="multilevel"/>
    <w:tmpl w:val="BCDCED04"/>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61">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2">
    <w:nsid w:val="639179EE"/>
    <w:multiLevelType w:val="hybridMultilevel"/>
    <w:tmpl w:val="264A4B60"/>
    <w:lvl w:ilvl="0" w:tplc="FBD0DCBC">
      <w:start w:val="1"/>
      <w:numFmt w:val="decimal"/>
      <w:lvlText w:val="%1."/>
      <w:lvlJc w:val="left"/>
      <w:pPr>
        <w:ind w:left="720" w:hanging="360"/>
      </w:pPr>
      <w:rPr>
        <w:rFonts w:hint="default"/>
        <w:b/>
        <w:i w:val="0"/>
        <w:lang w:val="es-BO"/>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63">
    <w:nsid w:val="63D118E8"/>
    <w:multiLevelType w:val="hybridMultilevel"/>
    <w:tmpl w:val="4C248AA8"/>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5">
    <w:nsid w:val="66F8007C"/>
    <w:multiLevelType w:val="hybridMultilevel"/>
    <w:tmpl w:val="D19CCAF8"/>
    <w:lvl w:ilvl="0" w:tplc="400A0009">
      <w:start w:val="1"/>
      <w:numFmt w:val="bullet"/>
      <w:lvlText w:val=""/>
      <w:lvlJc w:val="left"/>
      <w:pPr>
        <w:ind w:left="821" w:hanging="360"/>
      </w:pPr>
      <w:rPr>
        <w:rFonts w:ascii="Wingdings" w:hAnsi="Wingdings" w:hint="default"/>
      </w:rPr>
    </w:lvl>
    <w:lvl w:ilvl="1" w:tplc="0C0A0003" w:tentative="1">
      <w:start w:val="1"/>
      <w:numFmt w:val="bullet"/>
      <w:lvlText w:val="o"/>
      <w:lvlJc w:val="left"/>
      <w:pPr>
        <w:ind w:left="1541" w:hanging="360"/>
      </w:pPr>
      <w:rPr>
        <w:rFonts w:ascii="Courier New" w:hAnsi="Courier New" w:cs="Courier New" w:hint="default"/>
      </w:rPr>
    </w:lvl>
    <w:lvl w:ilvl="2" w:tplc="0C0A0005" w:tentative="1">
      <w:start w:val="1"/>
      <w:numFmt w:val="bullet"/>
      <w:lvlText w:val=""/>
      <w:lvlJc w:val="left"/>
      <w:pPr>
        <w:ind w:left="2261" w:hanging="360"/>
      </w:pPr>
      <w:rPr>
        <w:rFonts w:ascii="Wingdings" w:hAnsi="Wingdings" w:hint="default"/>
      </w:rPr>
    </w:lvl>
    <w:lvl w:ilvl="3" w:tplc="0C0A0001" w:tentative="1">
      <w:start w:val="1"/>
      <w:numFmt w:val="bullet"/>
      <w:lvlText w:val=""/>
      <w:lvlJc w:val="left"/>
      <w:pPr>
        <w:ind w:left="2981" w:hanging="360"/>
      </w:pPr>
      <w:rPr>
        <w:rFonts w:ascii="Symbol" w:hAnsi="Symbol" w:hint="default"/>
      </w:rPr>
    </w:lvl>
    <w:lvl w:ilvl="4" w:tplc="0C0A0003" w:tentative="1">
      <w:start w:val="1"/>
      <w:numFmt w:val="bullet"/>
      <w:lvlText w:val="o"/>
      <w:lvlJc w:val="left"/>
      <w:pPr>
        <w:ind w:left="3701" w:hanging="360"/>
      </w:pPr>
      <w:rPr>
        <w:rFonts w:ascii="Courier New" w:hAnsi="Courier New" w:cs="Courier New" w:hint="default"/>
      </w:rPr>
    </w:lvl>
    <w:lvl w:ilvl="5" w:tplc="0C0A0005" w:tentative="1">
      <w:start w:val="1"/>
      <w:numFmt w:val="bullet"/>
      <w:lvlText w:val=""/>
      <w:lvlJc w:val="left"/>
      <w:pPr>
        <w:ind w:left="4421" w:hanging="360"/>
      </w:pPr>
      <w:rPr>
        <w:rFonts w:ascii="Wingdings" w:hAnsi="Wingdings" w:hint="default"/>
      </w:rPr>
    </w:lvl>
    <w:lvl w:ilvl="6" w:tplc="0C0A0001" w:tentative="1">
      <w:start w:val="1"/>
      <w:numFmt w:val="bullet"/>
      <w:lvlText w:val=""/>
      <w:lvlJc w:val="left"/>
      <w:pPr>
        <w:ind w:left="5141" w:hanging="360"/>
      </w:pPr>
      <w:rPr>
        <w:rFonts w:ascii="Symbol" w:hAnsi="Symbol" w:hint="default"/>
      </w:rPr>
    </w:lvl>
    <w:lvl w:ilvl="7" w:tplc="0C0A0003" w:tentative="1">
      <w:start w:val="1"/>
      <w:numFmt w:val="bullet"/>
      <w:lvlText w:val="o"/>
      <w:lvlJc w:val="left"/>
      <w:pPr>
        <w:ind w:left="5861" w:hanging="360"/>
      </w:pPr>
      <w:rPr>
        <w:rFonts w:ascii="Courier New" w:hAnsi="Courier New" w:cs="Courier New" w:hint="default"/>
      </w:rPr>
    </w:lvl>
    <w:lvl w:ilvl="8" w:tplc="0C0A0005" w:tentative="1">
      <w:start w:val="1"/>
      <w:numFmt w:val="bullet"/>
      <w:lvlText w:val=""/>
      <w:lvlJc w:val="left"/>
      <w:pPr>
        <w:ind w:left="6581" w:hanging="360"/>
      </w:pPr>
      <w:rPr>
        <w:rFonts w:ascii="Wingdings" w:hAnsi="Wingdings" w:hint="default"/>
      </w:rPr>
    </w:lvl>
  </w:abstractNum>
  <w:abstractNum w:abstractNumId="66">
    <w:nsid w:val="6884634F"/>
    <w:multiLevelType w:val="hybridMultilevel"/>
    <w:tmpl w:val="9BC8E7C2"/>
    <w:lvl w:ilvl="0" w:tplc="400A000F">
      <w:start w:val="1"/>
      <w:numFmt w:val="decimal"/>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67">
    <w:nsid w:val="68E729EB"/>
    <w:multiLevelType w:val="hybridMultilevel"/>
    <w:tmpl w:val="8E865704"/>
    <w:lvl w:ilvl="0" w:tplc="400A0017">
      <w:start w:val="1"/>
      <w:numFmt w:val="lowerLetter"/>
      <w:lvlText w:val="%1)"/>
      <w:lvlJc w:val="left"/>
      <w:pPr>
        <w:ind w:left="1146" w:hanging="360"/>
      </w:p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8">
    <w:nsid w:val="6B0F635F"/>
    <w:multiLevelType w:val="hybridMultilevel"/>
    <w:tmpl w:val="F55C6E9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6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70">
    <w:nsid w:val="6C3F0A13"/>
    <w:multiLevelType w:val="hybridMultilevel"/>
    <w:tmpl w:val="C242D51C"/>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71">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7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3">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74">
    <w:nsid w:val="6EAD3E4A"/>
    <w:multiLevelType w:val="hybridMultilevel"/>
    <w:tmpl w:val="D998530A"/>
    <w:lvl w:ilvl="0" w:tplc="4972278A">
      <w:start w:val="1"/>
      <w:numFmt w:val="lowerLetter"/>
      <w:lvlText w:val="%1)"/>
      <w:lvlJc w:val="left"/>
      <w:pPr>
        <w:ind w:left="360" w:hanging="360"/>
      </w:pPr>
      <w:rPr>
        <w:rFonts w:cs="Times New Roman"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5">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6">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7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7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80">
    <w:nsid w:val="7BF65BD4"/>
    <w:multiLevelType w:val="hybridMultilevel"/>
    <w:tmpl w:val="3FF2954A"/>
    <w:lvl w:ilvl="0" w:tplc="400A000B">
      <w:start w:val="1"/>
      <w:numFmt w:val="bullet"/>
      <w:lvlText w:val=""/>
      <w:lvlJc w:val="left"/>
      <w:pPr>
        <w:ind w:left="1429" w:hanging="360"/>
      </w:pPr>
      <w:rPr>
        <w:rFonts w:ascii="Wingdings" w:hAnsi="Wingding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81">
    <w:nsid w:val="7EBA00A1"/>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3">
    <w:nsid w:val="7F790F54"/>
    <w:multiLevelType w:val="hybridMultilevel"/>
    <w:tmpl w:val="AD2E5014"/>
    <w:lvl w:ilvl="0" w:tplc="2A6AAF9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9"/>
  </w:num>
  <w:num w:numId="2">
    <w:abstractNumId w:val="32"/>
  </w:num>
  <w:num w:numId="3">
    <w:abstractNumId w:val="55"/>
  </w:num>
  <w:num w:numId="4">
    <w:abstractNumId w:val="53"/>
  </w:num>
  <w:num w:numId="5">
    <w:abstractNumId w:val="8"/>
  </w:num>
  <w:num w:numId="6">
    <w:abstractNumId w:val="19"/>
  </w:num>
  <w:num w:numId="7">
    <w:abstractNumId w:val="25"/>
  </w:num>
  <w:num w:numId="8">
    <w:abstractNumId w:val="70"/>
  </w:num>
  <w:num w:numId="9">
    <w:abstractNumId w:val="62"/>
  </w:num>
  <w:num w:numId="10">
    <w:abstractNumId w:val="72"/>
  </w:num>
  <w:num w:numId="11">
    <w:abstractNumId w:val="58"/>
  </w:num>
  <w:num w:numId="12">
    <w:abstractNumId w:val="24"/>
  </w:num>
  <w:num w:numId="1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8"/>
  </w:num>
  <w:num w:numId="15">
    <w:abstractNumId w:val="67"/>
  </w:num>
  <w:num w:numId="16">
    <w:abstractNumId w:val="46"/>
  </w:num>
  <w:num w:numId="17">
    <w:abstractNumId w:val="52"/>
  </w:num>
  <w:num w:numId="18">
    <w:abstractNumId w:val="31"/>
  </w:num>
  <w:num w:numId="19">
    <w:abstractNumId w:val="59"/>
  </w:num>
  <w:num w:numId="20">
    <w:abstractNumId w:val="18"/>
  </w:num>
  <w:num w:numId="21">
    <w:abstractNumId w:val="63"/>
  </w:num>
  <w:num w:numId="22">
    <w:abstractNumId w:val="27"/>
  </w:num>
  <w:num w:numId="23">
    <w:abstractNumId w:val="74"/>
  </w:num>
  <w:num w:numId="24">
    <w:abstractNumId w:val="63"/>
  </w:num>
  <w:num w:numId="25">
    <w:abstractNumId w:val="27"/>
  </w:num>
  <w:num w:numId="26">
    <w:abstractNumId w:val="27"/>
  </w:num>
  <w:num w:numId="27">
    <w:abstractNumId w:val="40"/>
  </w:num>
  <w:num w:numId="28">
    <w:abstractNumId w:val="35"/>
  </w:num>
  <w:num w:numId="29">
    <w:abstractNumId w:val="39"/>
  </w:num>
  <w:num w:numId="30">
    <w:abstractNumId w:val="16"/>
  </w:num>
  <w:num w:numId="31">
    <w:abstractNumId w:val="5"/>
  </w:num>
  <w:num w:numId="32">
    <w:abstractNumId w:val="15"/>
  </w:num>
  <w:num w:numId="33">
    <w:abstractNumId w:val="51"/>
  </w:num>
  <w:num w:numId="34">
    <w:abstractNumId w:val="57"/>
  </w:num>
  <w:num w:numId="35">
    <w:abstractNumId w:val="69"/>
  </w:num>
  <w:num w:numId="36">
    <w:abstractNumId w:val="49"/>
  </w:num>
  <w:num w:numId="37">
    <w:abstractNumId w:val="37"/>
  </w:num>
  <w:num w:numId="38">
    <w:abstractNumId w:val="12"/>
  </w:num>
  <w:num w:numId="39">
    <w:abstractNumId w:val="54"/>
  </w:num>
  <w:num w:numId="40">
    <w:abstractNumId w:val="56"/>
  </w:num>
  <w:num w:numId="41">
    <w:abstractNumId w:val="0"/>
  </w:num>
  <w:num w:numId="42">
    <w:abstractNumId w:val="44"/>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65"/>
  </w:num>
  <w:num w:numId="48">
    <w:abstractNumId w:val="20"/>
  </w:num>
  <w:num w:numId="49">
    <w:abstractNumId w:val="38"/>
  </w:num>
  <w:num w:numId="50">
    <w:abstractNumId w:val="76"/>
  </w:num>
  <w:num w:numId="51">
    <w:abstractNumId w:val="77"/>
  </w:num>
  <w:num w:numId="52">
    <w:abstractNumId w:val="36"/>
  </w:num>
  <w:num w:numId="53">
    <w:abstractNumId w:val="48"/>
  </w:num>
  <w:num w:numId="54">
    <w:abstractNumId w:val="3"/>
  </w:num>
  <w:num w:numId="55">
    <w:abstractNumId w:val="30"/>
  </w:num>
  <w:num w:numId="56">
    <w:abstractNumId w:val="22"/>
  </w:num>
  <w:num w:numId="57">
    <w:abstractNumId w:val="75"/>
  </w:num>
  <w:num w:numId="58">
    <w:abstractNumId w:val="7"/>
  </w:num>
  <w:num w:numId="59">
    <w:abstractNumId w:val="83"/>
  </w:num>
  <w:num w:numId="60">
    <w:abstractNumId w:val="4"/>
  </w:num>
  <w:num w:numId="61">
    <w:abstractNumId w:val="45"/>
  </w:num>
  <w:num w:numId="62">
    <w:abstractNumId w:val="21"/>
  </w:num>
  <w:num w:numId="63">
    <w:abstractNumId w:val="33"/>
  </w:num>
  <w:num w:numId="64">
    <w:abstractNumId w:val="80"/>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num>
  <w:num w:numId="67">
    <w:abstractNumId w:val="73"/>
  </w:num>
  <w:num w:numId="68">
    <w:abstractNumId w:val="28"/>
  </w:num>
  <w:num w:numId="69">
    <w:abstractNumId w:val="60"/>
  </w:num>
  <w:num w:numId="70">
    <w:abstractNumId w:val="13"/>
  </w:num>
  <w:num w:numId="71">
    <w:abstractNumId w:val="17"/>
  </w:num>
  <w:num w:numId="72">
    <w:abstractNumId w:val="66"/>
  </w:num>
  <w:num w:numId="73">
    <w:abstractNumId w:val="78"/>
  </w:num>
  <w:num w:numId="74">
    <w:abstractNumId w:val="26"/>
  </w:num>
  <w:num w:numId="75">
    <w:abstractNumId w:val="64"/>
  </w:num>
  <w:num w:numId="76">
    <w:abstractNumId w:val="82"/>
  </w:num>
  <w:num w:numId="77">
    <w:abstractNumId w:val="79"/>
  </w:num>
  <w:num w:numId="78">
    <w:abstractNumId w:val="47"/>
  </w:num>
  <w:num w:numId="79">
    <w:abstractNumId w:val="34"/>
  </w:num>
  <w:num w:numId="80">
    <w:abstractNumId w:val="50"/>
  </w:num>
  <w:num w:numId="81">
    <w:abstractNumId w:val="2"/>
  </w:num>
  <w:num w:numId="82">
    <w:abstractNumId w:val="23"/>
  </w:num>
  <w:num w:numId="83">
    <w:abstractNumId w:val="43"/>
  </w:num>
  <w:num w:numId="84">
    <w:abstractNumId w:val="14"/>
  </w:num>
  <w:num w:numId="85">
    <w:abstractNumId w:val="61"/>
  </w:num>
  <w:num w:numId="86">
    <w:abstractNumId w:val="11"/>
  </w:num>
  <w:num w:numId="87">
    <w:abstractNumId w:val="81"/>
  </w:num>
  <w:num w:numId="88">
    <w:abstractNumId w:val="6"/>
  </w:num>
  <w:num w:numId="89">
    <w:abstractNumId w:val="10"/>
  </w:num>
  <w:numIdMacAtCleanup w:val="8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None" w15:userId="Maria Nydia Camberos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6C5"/>
    <w:rsid w:val="000045B4"/>
    <w:rsid w:val="0000580C"/>
    <w:rsid w:val="00007591"/>
    <w:rsid w:val="000078FC"/>
    <w:rsid w:val="00013010"/>
    <w:rsid w:val="000151EB"/>
    <w:rsid w:val="000162CE"/>
    <w:rsid w:val="00021992"/>
    <w:rsid w:val="00021F2C"/>
    <w:rsid w:val="000236F6"/>
    <w:rsid w:val="00025D3A"/>
    <w:rsid w:val="00027666"/>
    <w:rsid w:val="000314E4"/>
    <w:rsid w:val="00031AB6"/>
    <w:rsid w:val="00031D69"/>
    <w:rsid w:val="000378D6"/>
    <w:rsid w:val="000446D8"/>
    <w:rsid w:val="00047636"/>
    <w:rsid w:val="0004797A"/>
    <w:rsid w:val="00050C3D"/>
    <w:rsid w:val="0005679E"/>
    <w:rsid w:val="00057B37"/>
    <w:rsid w:val="00060A84"/>
    <w:rsid w:val="00063EA7"/>
    <w:rsid w:val="000643D2"/>
    <w:rsid w:val="000668BE"/>
    <w:rsid w:val="0006787D"/>
    <w:rsid w:val="00067EAC"/>
    <w:rsid w:val="0007097B"/>
    <w:rsid w:val="00071C86"/>
    <w:rsid w:val="00071FE3"/>
    <w:rsid w:val="000723A5"/>
    <w:rsid w:val="00072C1C"/>
    <w:rsid w:val="000759E8"/>
    <w:rsid w:val="000767BF"/>
    <w:rsid w:val="00077ABF"/>
    <w:rsid w:val="000829EE"/>
    <w:rsid w:val="00086388"/>
    <w:rsid w:val="00086F83"/>
    <w:rsid w:val="00091A40"/>
    <w:rsid w:val="00091C05"/>
    <w:rsid w:val="00093CE6"/>
    <w:rsid w:val="000953D1"/>
    <w:rsid w:val="0009650C"/>
    <w:rsid w:val="000966A8"/>
    <w:rsid w:val="00096898"/>
    <w:rsid w:val="000A09C9"/>
    <w:rsid w:val="000A0FBF"/>
    <w:rsid w:val="000A12EE"/>
    <w:rsid w:val="000A68EB"/>
    <w:rsid w:val="000B0193"/>
    <w:rsid w:val="000B2877"/>
    <w:rsid w:val="000B6395"/>
    <w:rsid w:val="000B65AB"/>
    <w:rsid w:val="000C17E6"/>
    <w:rsid w:val="000C4932"/>
    <w:rsid w:val="000C7B95"/>
    <w:rsid w:val="000D08D2"/>
    <w:rsid w:val="000D0AC1"/>
    <w:rsid w:val="000D11C9"/>
    <w:rsid w:val="000D1536"/>
    <w:rsid w:val="000D15D4"/>
    <w:rsid w:val="000D2FC2"/>
    <w:rsid w:val="000D3C57"/>
    <w:rsid w:val="000D6FDE"/>
    <w:rsid w:val="000E1807"/>
    <w:rsid w:val="000E20B0"/>
    <w:rsid w:val="000E708B"/>
    <w:rsid w:val="000F0A0B"/>
    <w:rsid w:val="000F2605"/>
    <w:rsid w:val="000F2EEF"/>
    <w:rsid w:val="000F351E"/>
    <w:rsid w:val="000F41EA"/>
    <w:rsid w:val="000F5038"/>
    <w:rsid w:val="000F751E"/>
    <w:rsid w:val="00100330"/>
    <w:rsid w:val="001019B4"/>
    <w:rsid w:val="00101E78"/>
    <w:rsid w:val="001044A6"/>
    <w:rsid w:val="00105D80"/>
    <w:rsid w:val="00107538"/>
    <w:rsid w:val="00107965"/>
    <w:rsid w:val="001109C9"/>
    <w:rsid w:val="00110DD5"/>
    <w:rsid w:val="0011558D"/>
    <w:rsid w:val="00117F5B"/>
    <w:rsid w:val="00122B18"/>
    <w:rsid w:val="00125A8B"/>
    <w:rsid w:val="00126034"/>
    <w:rsid w:val="00132CED"/>
    <w:rsid w:val="00136EFB"/>
    <w:rsid w:val="00140BA9"/>
    <w:rsid w:val="0014101D"/>
    <w:rsid w:val="00141FB3"/>
    <w:rsid w:val="00147AAA"/>
    <w:rsid w:val="00151D8D"/>
    <w:rsid w:val="00152E5F"/>
    <w:rsid w:val="00156266"/>
    <w:rsid w:val="001566B8"/>
    <w:rsid w:val="00157CE4"/>
    <w:rsid w:val="0016022D"/>
    <w:rsid w:val="0016265C"/>
    <w:rsid w:val="0016265F"/>
    <w:rsid w:val="00163803"/>
    <w:rsid w:val="0016534F"/>
    <w:rsid w:val="00167AA3"/>
    <w:rsid w:val="001702A0"/>
    <w:rsid w:val="00170FAA"/>
    <w:rsid w:val="0017232B"/>
    <w:rsid w:val="001733DD"/>
    <w:rsid w:val="0017367B"/>
    <w:rsid w:val="001754B0"/>
    <w:rsid w:val="001800B8"/>
    <w:rsid w:val="00180EB3"/>
    <w:rsid w:val="001818C2"/>
    <w:rsid w:val="001821CB"/>
    <w:rsid w:val="0018564F"/>
    <w:rsid w:val="00186F2B"/>
    <w:rsid w:val="001911F5"/>
    <w:rsid w:val="0019128F"/>
    <w:rsid w:val="00192B92"/>
    <w:rsid w:val="0019404D"/>
    <w:rsid w:val="00194B8E"/>
    <w:rsid w:val="0019611C"/>
    <w:rsid w:val="00196127"/>
    <w:rsid w:val="001A402E"/>
    <w:rsid w:val="001A5519"/>
    <w:rsid w:val="001A6919"/>
    <w:rsid w:val="001A7715"/>
    <w:rsid w:val="001B16F8"/>
    <w:rsid w:val="001B20E2"/>
    <w:rsid w:val="001B2591"/>
    <w:rsid w:val="001B37A6"/>
    <w:rsid w:val="001B66CE"/>
    <w:rsid w:val="001C3239"/>
    <w:rsid w:val="001C35BD"/>
    <w:rsid w:val="001C3F80"/>
    <w:rsid w:val="001C455D"/>
    <w:rsid w:val="001C5772"/>
    <w:rsid w:val="001C5E09"/>
    <w:rsid w:val="001C6005"/>
    <w:rsid w:val="001D1E18"/>
    <w:rsid w:val="001D3BF3"/>
    <w:rsid w:val="001D4A20"/>
    <w:rsid w:val="001E04B7"/>
    <w:rsid w:val="001E0ECC"/>
    <w:rsid w:val="001E147E"/>
    <w:rsid w:val="001E1FC9"/>
    <w:rsid w:val="001E2F8F"/>
    <w:rsid w:val="001E2FC8"/>
    <w:rsid w:val="001E453B"/>
    <w:rsid w:val="001E4AD4"/>
    <w:rsid w:val="001E4F0B"/>
    <w:rsid w:val="001E7518"/>
    <w:rsid w:val="001F286C"/>
    <w:rsid w:val="001F2E8B"/>
    <w:rsid w:val="001F6474"/>
    <w:rsid w:val="001F70D3"/>
    <w:rsid w:val="00200BEE"/>
    <w:rsid w:val="002014A5"/>
    <w:rsid w:val="00202D5F"/>
    <w:rsid w:val="00202EF6"/>
    <w:rsid w:val="002041AD"/>
    <w:rsid w:val="0020757C"/>
    <w:rsid w:val="00212100"/>
    <w:rsid w:val="002128D9"/>
    <w:rsid w:val="00212A0A"/>
    <w:rsid w:val="00212F70"/>
    <w:rsid w:val="002138FC"/>
    <w:rsid w:val="00214C5A"/>
    <w:rsid w:val="00215516"/>
    <w:rsid w:val="00216042"/>
    <w:rsid w:val="002178E6"/>
    <w:rsid w:val="00220F24"/>
    <w:rsid w:val="00224726"/>
    <w:rsid w:val="00224732"/>
    <w:rsid w:val="002275B2"/>
    <w:rsid w:val="002276F9"/>
    <w:rsid w:val="00230485"/>
    <w:rsid w:val="00231C20"/>
    <w:rsid w:val="00232ABF"/>
    <w:rsid w:val="00234A8A"/>
    <w:rsid w:val="002356DE"/>
    <w:rsid w:val="00235AEB"/>
    <w:rsid w:val="00235B2B"/>
    <w:rsid w:val="00237AF4"/>
    <w:rsid w:val="00240CF0"/>
    <w:rsid w:val="002412B6"/>
    <w:rsid w:val="0024258D"/>
    <w:rsid w:val="00242806"/>
    <w:rsid w:val="00242C43"/>
    <w:rsid w:val="00243D58"/>
    <w:rsid w:val="002450EC"/>
    <w:rsid w:val="00246345"/>
    <w:rsid w:val="00247013"/>
    <w:rsid w:val="00247FFD"/>
    <w:rsid w:val="00250062"/>
    <w:rsid w:val="00250C73"/>
    <w:rsid w:val="0025193A"/>
    <w:rsid w:val="00254075"/>
    <w:rsid w:val="00256562"/>
    <w:rsid w:val="00256F23"/>
    <w:rsid w:val="00257599"/>
    <w:rsid w:val="0025778B"/>
    <w:rsid w:val="002577BD"/>
    <w:rsid w:val="00260215"/>
    <w:rsid w:val="002625F4"/>
    <w:rsid w:val="00263C24"/>
    <w:rsid w:val="002705DF"/>
    <w:rsid w:val="00272CF3"/>
    <w:rsid w:val="00274960"/>
    <w:rsid w:val="0027510F"/>
    <w:rsid w:val="00276748"/>
    <w:rsid w:val="0028113B"/>
    <w:rsid w:val="0028188C"/>
    <w:rsid w:val="002837F3"/>
    <w:rsid w:val="0028399F"/>
    <w:rsid w:val="00283C75"/>
    <w:rsid w:val="00283D31"/>
    <w:rsid w:val="00285156"/>
    <w:rsid w:val="0028564C"/>
    <w:rsid w:val="00287753"/>
    <w:rsid w:val="0028799B"/>
    <w:rsid w:val="00290A02"/>
    <w:rsid w:val="002913B1"/>
    <w:rsid w:val="00291BC9"/>
    <w:rsid w:val="00294F8C"/>
    <w:rsid w:val="002973D2"/>
    <w:rsid w:val="00297954"/>
    <w:rsid w:val="002A0C10"/>
    <w:rsid w:val="002A1C2F"/>
    <w:rsid w:val="002A739A"/>
    <w:rsid w:val="002B2462"/>
    <w:rsid w:val="002B39D5"/>
    <w:rsid w:val="002B4AA4"/>
    <w:rsid w:val="002B51D8"/>
    <w:rsid w:val="002B71CD"/>
    <w:rsid w:val="002B7CE5"/>
    <w:rsid w:val="002C08FF"/>
    <w:rsid w:val="002C1074"/>
    <w:rsid w:val="002C1093"/>
    <w:rsid w:val="002C118D"/>
    <w:rsid w:val="002C11DC"/>
    <w:rsid w:val="002C149C"/>
    <w:rsid w:val="002C2677"/>
    <w:rsid w:val="002C27DE"/>
    <w:rsid w:val="002C3226"/>
    <w:rsid w:val="002C3600"/>
    <w:rsid w:val="002C47C9"/>
    <w:rsid w:val="002C4C9E"/>
    <w:rsid w:val="002C57D4"/>
    <w:rsid w:val="002D1927"/>
    <w:rsid w:val="002D1C67"/>
    <w:rsid w:val="002D3D46"/>
    <w:rsid w:val="002D45F2"/>
    <w:rsid w:val="002D622B"/>
    <w:rsid w:val="002E0590"/>
    <w:rsid w:val="002E1B04"/>
    <w:rsid w:val="002E342B"/>
    <w:rsid w:val="002E3C30"/>
    <w:rsid w:val="002E3D20"/>
    <w:rsid w:val="002E7001"/>
    <w:rsid w:val="002E7B77"/>
    <w:rsid w:val="002E7D00"/>
    <w:rsid w:val="002F1204"/>
    <w:rsid w:val="002F2DAB"/>
    <w:rsid w:val="002F30F4"/>
    <w:rsid w:val="002F32D4"/>
    <w:rsid w:val="002F3600"/>
    <w:rsid w:val="002F3D58"/>
    <w:rsid w:val="002F5037"/>
    <w:rsid w:val="002F5046"/>
    <w:rsid w:val="002F56E1"/>
    <w:rsid w:val="0030079D"/>
    <w:rsid w:val="00300D79"/>
    <w:rsid w:val="00300FA7"/>
    <w:rsid w:val="0030129A"/>
    <w:rsid w:val="003019C3"/>
    <w:rsid w:val="00301A70"/>
    <w:rsid w:val="00306913"/>
    <w:rsid w:val="00310139"/>
    <w:rsid w:val="0032170B"/>
    <w:rsid w:val="0032182A"/>
    <w:rsid w:val="00321867"/>
    <w:rsid w:val="003226BE"/>
    <w:rsid w:val="003231D5"/>
    <w:rsid w:val="00327DA0"/>
    <w:rsid w:val="0033141A"/>
    <w:rsid w:val="00331718"/>
    <w:rsid w:val="003336E7"/>
    <w:rsid w:val="0033492D"/>
    <w:rsid w:val="0033524D"/>
    <w:rsid w:val="00336F7E"/>
    <w:rsid w:val="0033701B"/>
    <w:rsid w:val="00342233"/>
    <w:rsid w:val="0034393A"/>
    <w:rsid w:val="00345FF2"/>
    <w:rsid w:val="00346824"/>
    <w:rsid w:val="00347B38"/>
    <w:rsid w:val="00353AD0"/>
    <w:rsid w:val="0036430B"/>
    <w:rsid w:val="00365802"/>
    <w:rsid w:val="00365F48"/>
    <w:rsid w:val="0036604C"/>
    <w:rsid w:val="00370549"/>
    <w:rsid w:val="00371999"/>
    <w:rsid w:val="003728BE"/>
    <w:rsid w:val="00372F37"/>
    <w:rsid w:val="00373C1B"/>
    <w:rsid w:val="0038005B"/>
    <w:rsid w:val="00380F9D"/>
    <w:rsid w:val="003822DD"/>
    <w:rsid w:val="00385BD4"/>
    <w:rsid w:val="00386738"/>
    <w:rsid w:val="00387450"/>
    <w:rsid w:val="003877F5"/>
    <w:rsid w:val="003908E5"/>
    <w:rsid w:val="00391EB6"/>
    <w:rsid w:val="00393ED2"/>
    <w:rsid w:val="003964B9"/>
    <w:rsid w:val="00397BB3"/>
    <w:rsid w:val="00397D11"/>
    <w:rsid w:val="003A093F"/>
    <w:rsid w:val="003A283A"/>
    <w:rsid w:val="003A3DA6"/>
    <w:rsid w:val="003A415B"/>
    <w:rsid w:val="003A58FE"/>
    <w:rsid w:val="003A625B"/>
    <w:rsid w:val="003B4A90"/>
    <w:rsid w:val="003C0C2D"/>
    <w:rsid w:val="003C4060"/>
    <w:rsid w:val="003C4319"/>
    <w:rsid w:val="003C46C1"/>
    <w:rsid w:val="003C509C"/>
    <w:rsid w:val="003C63F6"/>
    <w:rsid w:val="003C7E83"/>
    <w:rsid w:val="003D0298"/>
    <w:rsid w:val="003D5156"/>
    <w:rsid w:val="003D7604"/>
    <w:rsid w:val="003E1954"/>
    <w:rsid w:val="003E36AA"/>
    <w:rsid w:val="003E792A"/>
    <w:rsid w:val="003F0E1C"/>
    <w:rsid w:val="003F3499"/>
    <w:rsid w:val="003F5F0D"/>
    <w:rsid w:val="003F7DBA"/>
    <w:rsid w:val="003F7E9B"/>
    <w:rsid w:val="003F7F61"/>
    <w:rsid w:val="004023C1"/>
    <w:rsid w:val="00402415"/>
    <w:rsid w:val="004026DA"/>
    <w:rsid w:val="00402C68"/>
    <w:rsid w:val="00403334"/>
    <w:rsid w:val="00405613"/>
    <w:rsid w:val="00407CA0"/>
    <w:rsid w:val="00410FEE"/>
    <w:rsid w:val="004115F6"/>
    <w:rsid w:val="00411636"/>
    <w:rsid w:val="00411DF3"/>
    <w:rsid w:val="00412172"/>
    <w:rsid w:val="004136A9"/>
    <w:rsid w:val="00415A80"/>
    <w:rsid w:val="00415F71"/>
    <w:rsid w:val="0041662D"/>
    <w:rsid w:val="00421018"/>
    <w:rsid w:val="004238F2"/>
    <w:rsid w:val="00423D46"/>
    <w:rsid w:val="0042492C"/>
    <w:rsid w:val="00425049"/>
    <w:rsid w:val="004253D5"/>
    <w:rsid w:val="00425425"/>
    <w:rsid w:val="00425E31"/>
    <w:rsid w:val="00426CBE"/>
    <w:rsid w:val="00426F58"/>
    <w:rsid w:val="0042745F"/>
    <w:rsid w:val="004274D7"/>
    <w:rsid w:val="00435402"/>
    <w:rsid w:val="00435DFE"/>
    <w:rsid w:val="0043727C"/>
    <w:rsid w:val="00440018"/>
    <w:rsid w:val="00440A22"/>
    <w:rsid w:val="0044423C"/>
    <w:rsid w:val="00447055"/>
    <w:rsid w:val="00447A35"/>
    <w:rsid w:val="00450A1E"/>
    <w:rsid w:val="004530ED"/>
    <w:rsid w:val="00454933"/>
    <w:rsid w:val="00455394"/>
    <w:rsid w:val="00455E74"/>
    <w:rsid w:val="00455EE3"/>
    <w:rsid w:val="004571AF"/>
    <w:rsid w:val="00457737"/>
    <w:rsid w:val="004623FD"/>
    <w:rsid w:val="00462D6B"/>
    <w:rsid w:val="0046308D"/>
    <w:rsid w:val="00464FCA"/>
    <w:rsid w:val="0046662C"/>
    <w:rsid w:val="00471002"/>
    <w:rsid w:val="00471DC9"/>
    <w:rsid w:val="00473E69"/>
    <w:rsid w:val="004749D4"/>
    <w:rsid w:val="004757D0"/>
    <w:rsid w:val="00476DC8"/>
    <w:rsid w:val="00477DB8"/>
    <w:rsid w:val="0048160B"/>
    <w:rsid w:val="0048285E"/>
    <w:rsid w:val="00485200"/>
    <w:rsid w:val="00493159"/>
    <w:rsid w:val="004933D3"/>
    <w:rsid w:val="00496250"/>
    <w:rsid w:val="00497660"/>
    <w:rsid w:val="004A584C"/>
    <w:rsid w:val="004B2377"/>
    <w:rsid w:val="004B28BD"/>
    <w:rsid w:val="004B423D"/>
    <w:rsid w:val="004B5906"/>
    <w:rsid w:val="004B602A"/>
    <w:rsid w:val="004B6670"/>
    <w:rsid w:val="004B7D8A"/>
    <w:rsid w:val="004C086B"/>
    <w:rsid w:val="004C216C"/>
    <w:rsid w:val="004C2B17"/>
    <w:rsid w:val="004C38F5"/>
    <w:rsid w:val="004C3D81"/>
    <w:rsid w:val="004C4476"/>
    <w:rsid w:val="004C51E6"/>
    <w:rsid w:val="004C5AD7"/>
    <w:rsid w:val="004C6F4F"/>
    <w:rsid w:val="004D07BD"/>
    <w:rsid w:val="004D144D"/>
    <w:rsid w:val="004D6E71"/>
    <w:rsid w:val="004D7985"/>
    <w:rsid w:val="004E3B42"/>
    <w:rsid w:val="004E4A18"/>
    <w:rsid w:val="004F04D2"/>
    <w:rsid w:val="004F2531"/>
    <w:rsid w:val="004F302C"/>
    <w:rsid w:val="004F33E7"/>
    <w:rsid w:val="004F477A"/>
    <w:rsid w:val="004F4AF8"/>
    <w:rsid w:val="00503092"/>
    <w:rsid w:val="00504301"/>
    <w:rsid w:val="005059F9"/>
    <w:rsid w:val="005101FD"/>
    <w:rsid w:val="00510D3A"/>
    <w:rsid w:val="005113EF"/>
    <w:rsid w:val="0051156A"/>
    <w:rsid w:val="00511895"/>
    <w:rsid w:val="0051209F"/>
    <w:rsid w:val="00513E67"/>
    <w:rsid w:val="005157E4"/>
    <w:rsid w:val="00517194"/>
    <w:rsid w:val="00521169"/>
    <w:rsid w:val="00522850"/>
    <w:rsid w:val="005229EC"/>
    <w:rsid w:val="00523C0D"/>
    <w:rsid w:val="00524273"/>
    <w:rsid w:val="00524A15"/>
    <w:rsid w:val="00530DFC"/>
    <w:rsid w:val="0053296E"/>
    <w:rsid w:val="00533481"/>
    <w:rsid w:val="0053434D"/>
    <w:rsid w:val="00537A79"/>
    <w:rsid w:val="00537B61"/>
    <w:rsid w:val="005454EB"/>
    <w:rsid w:val="0054591C"/>
    <w:rsid w:val="00545E6C"/>
    <w:rsid w:val="00546420"/>
    <w:rsid w:val="0054703E"/>
    <w:rsid w:val="00547972"/>
    <w:rsid w:val="00552B0E"/>
    <w:rsid w:val="00555960"/>
    <w:rsid w:val="00555A58"/>
    <w:rsid w:val="00557339"/>
    <w:rsid w:val="00561143"/>
    <w:rsid w:val="0056158B"/>
    <w:rsid w:val="005649CE"/>
    <w:rsid w:val="00564BCD"/>
    <w:rsid w:val="00564F8F"/>
    <w:rsid w:val="005678A0"/>
    <w:rsid w:val="0057151D"/>
    <w:rsid w:val="00571F6D"/>
    <w:rsid w:val="005736CC"/>
    <w:rsid w:val="00575C0F"/>
    <w:rsid w:val="0057660F"/>
    <w:rsid w:val="00580FA8"/>
    <w:rsid w:val="005817F3"/>
    <w:rsid w:val="0058195E"/>
    <w:rsid w:val="005822A1"/>
    <w:rsid w:val="0058313F"/>
    <w:rsid w:val="00584D6D"/>
    <w:rsid w:val="0058525F"/>
    <w:rsid w:val="00586013"/>
    <w:rsid w:val="005904AB"/>
    <w:rsid w:val="00591092"/>
    <w:rsid w:val="00591148"/>
    <w:rsid w:val="005911CF"/>
    <w:rsid w:val="00593FC6"/>
    <w:rsid w:val="0059447A"/>
    <w:rsid w:val="00594D44"/>
    <w:rsid w:val="00594DDA"/>
    <w:rsid w:val="005A059D"/>
    <w:rsid w:val="005A05E5"/>
    <w:rsid w:val="005A0E4A"/>
    <w:rsid w:val="005A26BA"/>
    <w:rsid w:val="005A55F8"/>
    <w:rsid w:val="005A567A"/>
    <w:rsid w:val="005B3353"/>
    <w:rsid w:val="005B4B68"/>
    <w:rsid w:val="005B508D"/>
    <w:rsid w:val="005B6346"/>
    <w:rsid w:val="005C0D9C"/>
    <w:rsid w:val="005C1576"/>
    <w:rsid w:val="005C6420"/>
    <w:rsid w:val="005D06B6"/>
    <w:rsid w:val="005D1866"/>
    <w:rsid w:val="005D6CD8"/>
    <w:rsid w:val="005E0981"/>
    <w:rsid w:val="005E1529"/>
    <w:rsid w:val="005E22F3"/>
    <w:rsid w:val="005E3BAB"/>
    <w:rsid w:val="005F2484"/>
    <w:rsid w:val="005F3973"/>
    <w:rsid w:val="005F3F65"/>
    <w:rsid w:val="005F3F98"/>
    <w:rsid w:val="005F4B51"/>
    <w:rsid w:val="005F63B9"/>
    <w:rsid w:val="005F7AA6"/>
    <w:rsid w:val="006018E4"/>
    <w:rsid w:val="006027BE"/>
    <w:rsid w:val="006045EA"/>
    <w:rsid w:val="00605303"/>
    <w:rsid w:val="006056CD"/>
    <w:rsid w:val="00606985"/>
    <w:rsid w:val="00607EC3"/>
    <w:rsid w:val="0061094C"/>
    <w:rsid w:val="006114FA"/>
    <w:rsid w:val="00612356"/>
    <w:rsid w:val="006136EC"/>
    <w:rsid w:val="00614FDE"/>
    <w:rsid w:val="006155DF"/>
    <w:rsid w:val="00622021"/>
    <w:rsid w:val="00623311"/>
    <w:rsid w:val="00623FE9"/>
    <w:rsid w:val="006243B0"/>
    <w:rsid w:val="00624EB7"/>
    <w:rsid w:val="00626F7D"/>
    <w:rsid w:val="00627D7C"/>
    <w:rsid w:val="00630560"/>
    <w:rsid w:val="006306F5"/>
    <w:rsid w:val="00630CD5"/>
    <w:rsid w:val="0063284E"/>
    <w:rsid w:val="00634F10"/>
    <w:rsid w:val="00636220"/>
    <w:rsid w:val="00636BD1"/>
    <w:rsid w:val="00637143"/>
    <w:rsid w:val="006405DC"/>
    <w:rsid w:val="0064150D"/>
    <w:rsid w:val="006460F4"/>
    <w:rsid w:val="00647D41"/>
    <w:rsid w:val="00653147"/>
    <w:rsid w:val="00654BEB"/>
    <w:rsid w:val="00654E08"/>
    <w:rsid w:val="00655988"/>
    <w:rsid w:val="00655D39"/>
    <w:rsid w:val="00657CC1"/>
    <w:rsid w:val="00661419"/>
    <w:rsid w:val="00662AB4"/>
    <w:rsid w:val="00663584"/>
    <w:rsid w:val="00663A5E"/>
    <w:rsid w:val="00663E96"/>
    <w:rsid w:val="00664BF5"/>
    <w:rsid w:val="00667D29"/>
    <w:rsid w:val="00671401"/>
    <w:rsid w:val="00671FC4"/>
    <w:rsid w:val="00672500"/>
    <w:rsid w:val="00672CDD"/>
    <w:rsid w:val="006736CF"/>
    <w:rsid w:val="00675A11"/>
    <w:rsid w:val="006768BD"/>
    <w:rsid w:val="00683D36"/>
    <w:rsid w:val="00684991"/>
    <w:rsid w:val="00685D94"/>
    <w:rsid w:val="0068764A"/>
    <w:rsid w:val="00690A2D"/>
    <w:rsid w:val="006917AD"/>
    <w:rsid w:val="006920CC"/>
    <w:rsid w:val="0069280E"/>
    <w:rsid w:val="00693A8B"/>
    <w:rsid w:val="00694E4A"/>
    <w:rsid w:val="00695886"/>
    <w:rsid w:val="00696B12"/>
    <w:rsid w:val="0069719F"/>
    <w:rsid w:val="006A06AE"/>
    <w:rsid w:val="006A0E60"/>
    <w:rsid w:val="006A1827"/>
    <w:rsid w:val="006A2722"/>
    <w:rsid w:val="006A2F57"/>
    <w:rsid w:val="006A40D3"/>
    <w:rsid w:val="006A4381"/>
    <w:rsid w:val="006A52BA"/>
    <w:rsid w:val="006A5A07"/>
    <w:rsid w:val="006A5D80"/>
    <w:rsid w:val="006B03D2"/>
    <w:rsid w:val="006B0B25"/>
    <w:rsid w:val="006B421C"/>
    <w:rsid w:val="006B4CCE"/>
    <w:rsid w:val="006B4CF7"/>
    <w:rsid w:val="006C129C"/>
    <w:rsid w:val="006C59BB"/>
    <w:rsid w:val="006C5ED5"/>
    <w:rsid w:val="006C7286"/>
    <w:rsid w:val="006C7EFC"/>
    <w:rsid w:val="006D0D8C"/>
    <w:rsid w:val="006D2CFF"/>
    <w:rsid w:val="006D2E44"/>
    <w:rsid w:val="006D4C42"/>
    <w:rsid w:val="006D693B"/>
    <w:rsid w:val="006E1FF1"/>
    <w:rsid w:val="006E3071"/>
    <w:rsid w:val="006E40F9"/>
    <w:rsid w:val="006E4F38"/>
    <w:rsid w:val="006E583B"/>
    <w:rsid w:val="006E7349"/>
    <w:rsid w:val="006E7477"/>
    <w:rsid w:val="006F0C5C"/>
    <w:rsid w:val="006F30EC"/>
    <w:rsid w:val="006F611D"/>
    <w:rsid w:val="006F68F7"/>
    <w:rsid w:val="00700A64"/>
    <w:rsid w:val="00702610"/>
    <w:rsid w:val="007075E1"/>
    <w:rsid w:val="007101E8"/>
    <w:rsid w:val="0071098B"/>
    <w:rsid w:val="00710C01"/>
    <w:rsid w:val="007177B7"/>
    <w:rsid w:val="00722883"/>
    <w:rsid w:val="00723550"/>
    <w:rsid w:val="00723970"/>
    <w:rsid w:val="00724AF4"/>
    <w:rsid w:val="00724AF7"/>
    <w:rsid w:val="0072607F"/>
    <w:rsid w:val="00726610"/>
    <w:rsid w:val="007314F6"/>
    <w:rsid w:val="00731825"/>
    <w:rsid w:val="00732C3E"/>
    <w:rsid w:val="00732DAD"/>
    <w:rsid w:val="00734538"/>
    <w:rsid w:val="00734642"/>
    <w:rsid w:val="0073501F"/>
    <w:rsid w:val="00736FD3"/>
    <w:rsid w:val="00740769"/>
    <w:rsid w:val="007420AF"/>
    <w:rsid w:val="007469D8"/>
    <w:rsid w:val="007474F2"/>
    <w:rsid w:val="007523E1"/>
    <w:rsid w:val="00753655"/>
    <w:rsid w:val="00755B71"/>
    <w:rsid w:val="00755EF4"/>
    <w:rsid w:val="00762D7F"/>
    <w:rsid w:val="00763500"/>
    <w:rsid w:val="00763D74"/>
    <w:rsid w:val="00767E01"/>
    <w:rsid w:val="007714FA"/>
    <w:rsid w:val="0077198C"/>
    <w:rsid w:val="0077268D"/>
    <w:rsid w:val="00773885"/>
    <w:rsid w:val="00773EB5"/>
    <w:rsid w:val="00775B4B"/>
    <w:rsid w:val="00775CD2"/>
    <w:rsid w:val="00776C62"/>
    <w:rsid w:val="00777E0E"/>
    <w:rsid w:val="00777FAB"/>
    <w:rsid w:val="00780BA7"/>
    <w:rsid w:val="00780FD6"/>
    <w:rsid w:val="0078328B"/>
    <w:rsid w:val="00784C20"/>
    <w:rsid w:val="0079131E"/>
    <w:rsid w:val="0079312C"/>
    <w:rsid w:val="00795056"/>
    <w:rsid w:val="00795ED3"/>
    <w:rsid w:val="007978DB"/>
    <w:rsid w:val="007A1FF2"/>
    <w:rsid w:val="007A3E4E"/>
    <w:rsid w:val="007A601D"/>
    <w:rsid w:val="007B011B"/>
    <w:rsid w:val="007B0D41"/>
    <w:rsid w:val="007B0D46"/>
    <w:rsid w:val="007B1933"/>
    <w:rsid w:val="007B4D77"/>
    <w:rsid w:val="007B60A3"/>
    <w:rsid w:val="007B675E"/>
    <w:rsid w:val="007B6DB1"/>
    <w:rsid w:val="007B75FB"/>
    <w:rsid w:val="007B7AC2"/>
    <w:rsid w:val="007C11D5"/>
    <w:rsid w:val="007C1872"/>
    <w:rsid w:val="007C1A0C"/>
    <w:rsid w:val="007C3B60"/>
    <w:rsid w:val="007C6723"/>
    <w:rsid w:val="007D0454"/>
    <w:rsid w:val="007D0A76"/>
    <w:rsid w:val="007D0E26"/>
    <w:rsid w:val="007D1257"/>
    <w:rsid w:val="007D562C"/>
    <w:rsid w:val="007D63C2"/>
    <w:rsid w:val="007D640D"/>
    <w:rsid w:val="007D6653"/>
    <w:rsid w:val="007E0512"/>
    <w:rsid w:val="007E061A"/>
    <w:rsid w:val="007E0A55"/>
    <w:rsid w:val="007E1D2E"/>
    <w:rsid w:val="007E317F"/>
    <w:rsid w:val="007E4A2E"/>
    <w:rsid w:val="007E5AA1"/>
    <w:rsid w:val="007E6033"/>
    <w:rsid w:val="007F19CF"/>
    <w:rsid w:val="007F1B31"/>
    <w:rsid w:val="007F2C70"/>
    <w:rsid w:val="007F4A49"/>
    <w:rsid w:val="007F5909"/>
    <w:rsid w:val="007F6E72"/>
    <w:rsid w:val="007F6EEE"/>
    <w:rsid w:val="007F7BF2"/>
    <w:rsid w:val="008002FF"/>
    <w:rsid w:val="008019D4"/>
    <w:rsid w:val="00801B09"/>
    <w:rsid w:val="008026A5"/>
    <w:rsid w:val="00807054"/>
    <w:rsid w:val="008137A3"/>
    <w:rsid w:val="0081384E"/>
    <w:rsid w:val="00813AF6"/>
    <w:rsid w:val="0081573E"/>
    <w:rsid w:val="008172D1"/>
    <w:rsid w:val="00820ABA"/>
    <w:rsid w:val="008212F5"/>
    <w:rsid w:val="00824E01"/>
    <w:rsid w:val="008251E1"/>
    <w:rsid w:val="00825C7C"/>
    <w:rsid w:val="00826B98"/>
    <w:rsid w:val="00831091"/>
    <w:rsid w:val="00831EF4"/>
    <w:rsid w:val="00832A1C"/>
    <w:rsid w:val="00833418"/>
    <w:rsid w:val="00833AD9"/>
    <w:rsid w:val="00834F60"/>
    <w:rsid w:val="008358BD"/>
    <w:rsid w:val="00836C1B"/>
    <w:rsid w:val="00837B8A"/>
    <w:rsid w:val="00840111"/>
    <w:rsid w:val="00840A0E"/>
    <w:rsid w:val="00840EB6"/>
    <w:rsid w:val="00842B13"/>
    <w:rsid w:val="00842BE6"/>
    <w:rsid w:val="0084401D"/>
    <w:rsid w:val="00845F4B"/>
    <w:rsid w:val="008463D3"/>
    <w:rsid w:val="00846A8A"/>
    <w:rsid w:val="008475B3"/>
    <w:rsid w:val="008506EF"/>
    <w:rsid w:val="00850DE2"/>
    <w:rsid w:val="00852D41"/>
    <w:rsid w:val="008612E2"/>
    <w:rsid w:val="00861B0C"/>
    <w:rsid w:val="00862FE7"/>
    <w:rsid w:val="0086302F"/>
    <w:rsid w:val="00866814"/>
    <w:rsid w:val="00872D43"/>
    <w:rsid w:val="008735CD"/>
    <w:rsid w:val="00873E97"/>
    <w:rsid w:val="0087448E"/>
    <w:rsid w:val="00874CD7"/>
    <w:rsid w:val="008753D4"/>
    <w:rsid w:val="008757FB"/>
    <w:rsid w:val="008806CF"/>
    <w:rsid w:val="00882A3D"/>
    <w:rsid w:val="00882E79"/>
    <w:rsid w:val="00884664"/>
    <w:rsid w:val="008851E0"/>
    <w:rsid w:val="0088642C"/>
    <w:rsid w:val="00886850"/>
    <w:rsid w:val="00886CB5"/>
    <w:rsid w:val="00887B9C"/>
    <w:rsid w:val="00890D37"/>
    <w:rsid w:val="00891091"/>
    <w:rsid w:val="008913A8"/>
    <w:rsid w:val="00891DE9"/>
    <w:rsid w:val="00891E33"/>
    <w:rsid w:val="00892A87"/>
    <w:rsid w:val="00892E72"/>
    <w:rsid w:val="008932EE"/>
    <w:rsid w:val="00894BFB"/>
    <w:rsid w:val="00895377"/>
    <w:rsid w:val="00896CD7"/>
    <w:rsid w:val="00897697"/>
    <w:rsid w:val="00897B42"/>
    <w:rsid w:val="00897DF6"/>
    <w:rsid w:val="008A0BB8"/>
    <w:rsid w:val="008A1FB6"/>
    <w:rsid w:val="008A2ABB"/>
    <w:rsid w:val="008A50F9"/>
    <w:rsid w:val="008A7426"/>
    <w:rsid w:val="008B0604"/>
    <w:rsid w:val="008B1F97"/>
    <w:rsid w:val="008B3986"/>
    <w:rsid w:val="008B4286"/>
    <w:rsid w:val="008B4DF8"/>
    <w:rsid w:val="008B5C6C"/>
    <w:rsid w:val="008B618F"/>
    <w:rsid w:val="008C1CD3"/>
    <w:rsid w:val="008C4000"/>
    <w:rsid w:val="008C40E5"/>
    <w:rsid w:val="008C5004"/>
    <w:rsid w:val="008C5600"/>
    <w:rsid w:val="008C5CFC"/>
    <w:rsid w:val="008C65AB"/>
    <w:rsid w:val="008D0E9A"/>
    <w:rsid w:val="008D216A"/>
    <w:rsid w:val="008D30C1"/>
    <w:rsid w:val="008D45ED"/>
    <w:rsid w:val="008D669F"/>
    <w:rsid w:val="008D758A"/>
    <w:rsid w:val="008E4F41"/>
    <w:rsid w:val="008E52C5"/>
    <w:rsid w:val="008E57ED"/>
    <w:rsid w:val="008E5C28"/>
    <w:rsid w:val="008E61D1"/>
    <w:rsid w:val="008E6FBA"/>
    <w:rsid w:val="008E73DE"/>
    <w:rsid w:val="008E7DBF"/>
    <w:rsid w:val="008F0F0C"/>
    <w:rsid w:val="008F291D"/>
    <w:rsid w:val="008F3080"/>
    <w:rsid w:val="008F6367"/>
    <w:rsid w:val="008F71F7"/>
    <w:rsid w:val="00900DAD"/>
    <w:rsid w:val="0090438E"/>
    <w:rsid w:val="00904BD9"/>
    <w:rsid w:val="0090565A"/>
    <w:rsid w:val="00906DFD"/>
    <w:rsid w:val="00912F94"/>
    <w:rsid w:val="00914E9D"/>
    <w:rsid w:val="009166C3"/>
    <w:rsid w:val="00920621"/>
    <w:rsid w:val="009211CE"/>
    <w:rsid w:val="0092418A"/>
    <w:rsid w:val="009266C8"/>
    <w:rsid w:val="0092671A"/>
    <w:rsid w:val="0092720E"/>
    <w:rsid w:val="0092765F"/>
    <w:rsid w:val="009308E5"/>
    <w:rsid w:val="00930B80"/>
    <w:rsid w:val="00931E3E"/>
    <w:rsid w:val="00933175"/>
    <w:rsid w:val="009334D9"/>
    <w:rsid w:val="00935E01"/>
    <w:rsid w:val="00935EB6"/>
    <w:rsid w:val="00937E95"/>
    <w:rsid w:val="0094283D"/>
    <w:rsid w:val="00943D89"/>
    <w:rsid w:val="00944038"/>
    <w:rsid w:val="00944F79"/>
    <w:rsid w:val="00945432"/>
    <w:rsid w:val="00946032"/>
    <w:rsid w:val="00947288"/>
    <w:rsid w:val="0094743E"/>
    <w:rsid w:val="00950FF1"/>
    <w:rsid w:val="009562B0"/>
    <w:rsid w:val="00957958"/>
    <w:rsid w:val="00957E64"/>
    <w:rsid w:val="009610BB"/>
    <w:rsid w:val="00963C37"/>
    <w:rsid w:val="009647FF"/>
    <w:rsid w:val="00965300"/>
    <w:rsid w:val="00965744"/>
    <w:rsid w:val="009658A5"/>
    <w:rsid w:val="00965A67"/>
    <w:rsid w:val="00965CD6"/>
    <w:rsid w:val="00970FC3"/>
    <w:rsid w:val="00971024"/>
    <w:rsid w:val="00971338"/>
    <w:rsid w:val="00973758"/>
    <w:rsid w:val="00973EC8"/>
    <w:rsid w:val="0097426A"/>
    <w:rsid w:val="0097483F"/>
    <w:rsid w:val="00974DBC"/>
    <w:rsid w:val="00975F99"/>
    <w:rsid w:val="00977AD7"/>
    <w:rsid w:val="00981F80"/>
    <w:rsid w:val="00982AC2"/>
    <w:rsid w:val="009845DA"/>
    <w:rsid w:val="009864D8"/>
    <w:rsid w:val="00990B9B"/>
    <w:rsid w:val="009913BD"/>
    <w:rsid w:val="00992BDC"/>
    <w:rsid w:val="00992E3F"/>
    <w:rsid w:val="00993147"/>
    <w:rsid w:val="009945E6"/>
    <w:rsid w:val="0099461F"/>
    <w:rsid w:val="0099645F"/>
    <w:rsid w:val="00997714"/>
    <w:rsid w:val="009A06AB"/>
    <w:rsid w:val="009A1030"/>
    <w:rsid w:val="009A1D89"/>
    <w:rsid w:val="009A2A20"/>
    <w:rsid w:val="009A38DF"/>
    <w:rsid w:val="009B0729"/>
    <w:rsid w:val="009B198E"/>
    <w:rsid w:val="009B4134"/>
    <w:rsid w:val="009C080F"/>
    <w:rsid w:val="009C15E0"/>
    <w:rsid w:val="009C19E5"/>
    <w:rsid w:val="009C6B2C"/>
    <w:rsid w:val="009C6CF6"/>
    <w:rsid w:val="009D0626"/>
    <w:rsid w:val="009D1510"/>
    <w:rsid w:val="009D3D3B"/>
    <w:rsid w:val="009D785D"/>
    <w:rsid w:val="009E18C9"/>
    <w:rsid w:val="009E59A5"/>
    <w:rsid w:val="009E7D8F"/>
    <w:rsid w:val="009F0E4A"/>
    <w:rsid w:val="009F2940"/>
    <w:rsid w:val="009F369F"/>
    <w:rsid w:val="009F4713"/>
    <w:rsid w:val="009F5015"/>
    <w:rsid w:val="009F5A9E"/>
    <w:rsid w:val="009F77D5"/>
    <w:rsid w:val="00A00635"/>
    <w:rsid w:val="00A02BEC"/>
    <w:rsid w:val="00A04420"/>
    <w:rsid w:val="00A108EB"/>
    <w:rsid w:val="00A1249D"/>
    <w:rsid w:val="00A13DE0"/>
    <w:rsid w:val="00A16471"/>
    <w:rsid w:val="00A20AF1"/>
    <w:rsid w:val="00A2647C"/>
    <w:rsid w:val="00A27303"/>
    <w:rsid w:val="00A277CD"/>
    <w:rsid w:val="00A27BEE"/>
    <w:rsid w:val="00A338C1"/>
    <w:rsid w:val="00A36D00"/>
    <w:rsid w:val="00A400FC"/>
    <w:rsid w:val="00A41F46"/>
    <w:rsid w:val="00A4281F"/>
    <w:rsid w:val="00A4364F"/>
    <w:rsid w:val="00A4533F"/>
    <w:rsid w:val="00A4732E"/>
    <w:rsid w:val="00A50635"/>
    <w:rsid w:val="00A51489"/>
    <w:rsid w:val="00A52FDB"/>
    <w:rsid w:val="00A536F0"/>
    <w:rsid w:val="00A550D5"/>
    <w:rsid w:val="00A55784"/>
    <w:rsid w:val="00A567C9"/>
    <w:rsid w:val="00A60E94"/>
    <w:rsid w:val="00A61175"/>
    <w:rsid w:val="00A61BBA"/>
    <w:rsid w:val="00A61C20"/>
    <w:rsid w:val="00A62719"/>
    <w:rsid w:val="00A64D76"/>
    <w:rsid w:val="00A72C42"/>
    <w:rsid w:val="00A72EFF"/>
    <w:rsid w:val="00A72FB0"/>
    <w:rsid w:val="00A73BEE"/>
    <w:rsid w:val="00A764FB"/>
    <w:rsid w:val="00A76619"/>
    <w:rsid w:val="00A76E8C"/>
    <w:rsid w:val="00A817C8"/>
    <w:rsid w:val="00A84E32"/>
    <w:rsid w:val="00A85452"/>
    <w:rsid w:val="00A865A1"/>
    <w:rsid w:val="00A9120E"/>
    <w:rsid w:val="00A91EED"/>
    <w:rsid w:val="00A95BAC"/>
    <w:rsid w:val="00A96C3C"/>
    <w:rsid w:val="00A97AF0"/>
    <w:rsid w:val="00AA53E2"/>
    <w:rsid w:val="00AA5EC3"/>
    <w:rsid w:val="00AA695A"/>
    <w:rsid w:val="00AA69DC"/>
    <w:rsid w:val="00AB3396"/>
    <w:rsid w:val="00AB3B95"/>
    <w:rsid w:val="00AB5C36"/>
    <w:rsid w:val="00AB65A9"/>
    <w:rsid w:val="00AB66EC"/>
    <w:rsid w:val="00AB7024"/>
    <w:rsid w:val="00AB7243"/>
    <w:rsid w:val="00AC0149"/>
    <w:rsid w:val="00AC104B"/>
    <w:rsid w:val="00AC1688"/>
    <w:rsid w:val="00AC254A"/>
    <w:rsid w:val="00AC30FC"/>
    <w:rsid w:val="00AC4FE7"/>
    <w:rsid w:val="00AC5BC0"/>
    <w:rsid w:val="00AC5CE3"/>
    <w:rsid w:val="00AC7783"/>
    <w:rsid w:val="00AD07E8"/>
    <w:rsid w:val="00AD0D5E"/>
    <w:rsid w:val="00AD0E05"/>
    <w:rsid w:val="00AD1F60"/>
    <w:rsid w:val="00AD315C"/>
    <w:rsid w:val="00AD3EED"/>
    <w:rsid w:val="00AD4AF1"/>
    <w:rsid w:val="00AD57CC"/>
    <w:rsid w:val="00AD7D96"/>
    <w:rsid w:val="00AE16EC"/>
    <w:rsid w:val="00AE2406"/>
    <w:rsid w:val="00AE4FE2"/>
    <w:rsid w:val="00AE5E77"/>
    <w:rsid w:val="00AE6F94"/>
    <w:rsid w:val="00AF118F"/>
    <w:rsid w:val="00AF1A15"/>
    <w:rsid w:val="00AF4FE3"/>
    <w:rsid w:val="00AF5724"/>
    <w:rsid w:val="00AF5D20"/>
    <w:rsid w:val="00AF5D48"/>
    <w:rsid w:val="00AF65C1"/>
    <w:rsid w:val="00AF6D53"/>
    <w:rsid w:val="00AF70F5"/>
    <w:rsid w:val="00B016A6"/>
    <w:rsid w:val="00B01A87"/>
    <w:rsid w:val="00B01B87"/>
    <w:rsid w:val="00B0217E"/>
    <w:rsid w:val="00B024CD"/>
    <w:rsid w:val="00B02FA3"/>
    <w:rsid w:val="00B074EB"/>
    <w:rsid w:val="00B11FCF"/>
    <w:rsid w:val="00B1226A"/>
    <w:rsid w:val="00B12AA4"/>
    <w:rsid w:val="00B12B23"/>
    <w:rsid w:val="00B12C6E"/>
    <w:rsid w:val="00B12CEC"/>
    <w:rsid w:val="00B14237"/>
    <w:rsid w:val="00B14D44"/>
    <w:rsid w:val="00B1641D"/>
    <w:rsid w:val="00B1713F"/>
    <w:rsid w:val="00B17CC6"/>
    <w:rsid w:val="00B20171"/>
    <w:rsid w:val="00B20273"/>
    <w:rsid w:val="00B2439E"/>
    <w:rsid w:val="00B26B52"/>
    <w:rsid w:val="00B26D29"/>
    <w:rsid w:val="00B26D38"/>
    <w:rsid w:val="00B32D16"/>
    <w:rsid w:val="00B335C8"/>
    <w:rsid w:val="00B34044"/>
    <w:rsid w:val="00B34FF9"/>
    <w:rsid w:val="00B3665C"/>
    <w:rsid w:val="00B4049B"/>
    <w:rsid w:val="00B42798"/>
    <w:rsid w:val="00B42871"/>
    <w:rsid w:val="00B42C83"/>
    <w:rsid w:val="00B442B6"/>
    <w:rsid w:val="00B45BAE"/>
    <w:rsid w:val="00B50D06"/>
    <w:rsid w:val="00B5204B"/>
    <w:rsid w:val="00B52927"/>
    <w:rsid w:val="00B5376A"/>
    <w:rsid w:val="00B53B00"/>
    <w:rsid w:val="00B5789B"/>
    <w:rsid w:val="00B62B56"/>
    <w:rsid w:val="00B64271"/>
    <w:rsid w:val="00B6464F"/>
    <w:rsid w:val="00B652F1"/>
    <w:rsid w:val="00B72C54"/>
    <w:rsid w:val="00B7372A"/>
    <w:rsid w:val="00B76D25"/>
    <w:rsid w:val="00B83A21"/>
    <w:rsid w:val="00B845EC"/>
    <w:rsid w:val="00B86D68"/>
    <w:rsid w:val="00B90E02"/>
    <w:rsid w:val="00B95AF4"/>
    <w:rsid w:val="00B962D0"/>
    <w:rsid w:val="00B967ED"/>
    <w:rsid w:val="00B96C0E"/>
    <w:rsid w:val="00B9710F"/>
    <w:rsid w:val="00BA00A7"/>
    <w:rsid w:val="00BA75C0"/>
    <w:rsid w:val="00BA7CF1"/>
    <w:rsid w:val="00BB5BD7"/>
    <w:rsid w:val="00BB7C97"/>
    <w:rsid w:val="00BC0B18"/>
    <w:rsid w:val="00BC239B"/>
    <w:rsid w:val="00BC3B73"/>
    <w:rsid w:val="00BC5AE6"/>
    <w:rsid w:val="00BC6B3F"/>
    <w:rsid w:val="00BC6C95"/>
    <w:rsid w:val="00BC759E"/>
    <w:rsid w:val="00BD1333"/>
    <w:rsid w:val="00BD2975"/>
    <w:rsid w:val="00BD308E"/>
    <w:rsid w:val="00BD32B1"/>
    <w:rsid w:val="00BD4294"/>
    <w:rsid w:val="00BD5E40"/>
    <w:rsid w:val="00BD6D9B"/>
    <w:rsid w:val="00BD7261"/>
    <w:rsid w:val="00BE3CD3"/>
    <w:rsid w:val="00BE4A14"/>
    <w:rsid w:val="00BE5B28"/>
    <w:rsid w:val="00BE6976"/>
    <w:rsid w:val="00BF151C"/>
    <w:rsid w:val="00BF1618"/>
    <w:rsid w:val="00BF3095"/>
    <w:rsid w:val="00BF49DC"/>
    <w:rsid w:val="00BF555C"/>
    <w:rsid w:val="00BF6992"/>
    <w:rsid w:val="00C00CEA"/>
    <w:rsid w:val="00C017AA"/>
    <w:rsid w:val="00C01932"/>
    <w:rsid w:val="00C02198"/>
    <w:rsid w:val="00C03B9E"/>
    <w:rsid w:val="00C12D73"/>
    <w:rsid w:val="00C134C9"/>
    <w:rsid w:val="00C162C5"/>
    <w:rsid w:val="00C16A41"/>
    <w:rsid w:val="00C16A72"/>
    <w:rsid w:val="00C17ECE"/>
    <w:rsid w:val="00C2007A"/>
    <w:rsid w:val="00C204C8"/>
    <w:rsid w:val="00C219F3"/>
    <w:rsid w:val="00C2605A"/>
    <w:rsid w:val="00C27BD7"/>
    <w:rsid w:val="00C37CFE"/>
    <w:rsid w:val="00C40521"/>
    <w:rsid w:val="00C41605"/>
    <w:rsid w:val="00C436C4"/>
    <w:rsid w:val="00C4441A"/>
    <w:rsid w:val="00C44DA2"/>
    <w:rsid w:val="00C45D1D"/>
    <w:rsid w:val="00C463CD"/>
    <w:rsid w:val="00C50B13"/>
    <w:rsid w:val="00C52D1D"/>
    <w:rsid w:val="00C536E9"/>
    <w:rsid w:val="00C5560D"/>
    <w:rsid w:val="00C56190"/>
    <w:rsid w:val="00C577AF"/>
    <w:rsid w:val="00C57C5F"/>
    <w:rsid w:val="00C61025"/>
    <w:rsid w:val="00C639D6"/>
    <w:rsid w:val="00C63DD8"/>
    <w:rsid w:val="00C64260"/>
    <w:rsid w:val="00C648B4"/>
    <w:rsid w:val="00C712C0"/>
    <w:rsid w:val="00C736D3"/>
    <w:rsid w:val="00C76794"/>
    <w:rsid w:val="00C8044E"/>
    <w:rsid w:val="00C80570"/>
    <w:rsid w:val="00C846CC"/>
    <w:rsid w:val="00C8522A"/>
    <w:rsid w:val="00C86D7E"/>
    <w:rsid w:val="00C86EAF"/>
    <w:rsid w:val="00C86FA2"/>
    <w:rsid w:val="00C9127F"/>
    <w:rsid w:val="00C916E8"/>
    <w:rsid w:val="00C94D09"/>
    <w:rsid w:val="00C9547B"/>
    <w:rsid w:val="00C96E57"/>
    <w:rsid w:val="00CA160E"/>
    <w:rsid w:val="00CA22B7"/>
    <w:rsid w:val="00CA2E5F"/>
    <w:rsid w:val="00CA2F5F"/>
    <w:rsid w:val="00CA32D3"/>
    <w:rsid w:val="00CA373C"/>
    <w:rsid w:val="00CA49CA"/>
    <w:rsid w:val="00CA4A8E"/>
    <w:rsid w:val="00CA50AD"/>
    <w:rsid w:val="00CA5955"/>
    <w:rsid w:val="00CA5A40"/>
    <w:rsid w:val="00CB021A"/>
    <w:rsid w:val="00CB09AF"/>
    <w:rsid w:val="00CB0FD4"/>
    <w:rsid w:val="00CB12F0"/>
    <w:rsid w:val="00CB3438"/>
    <w:rsid w:val="00CB4BEC"/>
    <w:rsid w:val="00CB5744"/>
    <w:rsid w:val="00CB6343"/>
    <w:rsid w:val="00CB63B3"/>
    <w:rsid w:val="00CB70B7"/>
    <w:rsid w:val="00CC171C"/>
    <w:rsid w:val="00CC28B0"/>
    <w:rsid w:val="00CC2AF7"/>
    <w:rsid w:val="00CC49BB"/>
    <w:rsid w:val="00CC65B7"/>
    <w:rsid w:val="00CD2F54"/>
    <w:rsid w:val="00CD459B"/>
    <w:rsid w:val="00CE2F50"/>
    <w:rsid w:val="00CE3049"/>
    <w:rsid w:val="00CE3D9A"/>
    <w:rsid w:val="00CE46C5"/>
    <w:rsid w:val="00CE512B"/>
    <w:rsid w:val="00CE546B"/>
    <w:rsid w:val="00CF04A8"/>
    <w:rsid w:val="00CF07D6"/>
    <w:rsid w:val="00CF1C0A"/>
    <w:rsid w:val="00CF1DE6"/>
    <w:rsid w:val="00CF31B6"/>
    <w:rsid w:val="00CF34EA"/>
    <w:rsid w:val="00CF4B66"/>
    <w:rsid w:val="00CF4E22"/>
    <w:rsid w:val="00CF569F"/>
    <w:rsid w:val="00CF5788"/>
    <w:rsid w:val="00CF621E"/>
    <w:rsid w:val="00CF6347"/>
    <w:rsid w:val="00CF7568"/>
    <w:rsid w:val="00D02E9B"/>
    <w:rsid w:val="00D03F59"/>
    <w:rsid w:val="00D04BF3"/>
    <w:rsid w:val="00D04FFA"/>
    <w:rsid w:val="00D07581"/>
    <w:rsid w:val="00D07CC9"/>
    <w:rsid w:val="00D07E32"/>
    <w:rsid w:val="00D10A27"/>
    <w:rsid w:val="00D14E10"/>
    <w:rsid w:val="00D16413"/>
    <w:rsid w:val="00D16B64"/>
    <w:rsid w:val="00D20E76"/>
    <w:rsid w:val="00D20F50"/>
    <w:rsid w:val="00D21F74"/>
    <w:rsid w:val="00D2200F"/>
    <w:rsid w:val="00D22CFC"/>
    <w:rsid w:val="00D22E79"/>
    <w:rsid w:val="00D24266"/>
    <w:rsid w:val="00D2486C"/>
    <w:rsid w:val="00D24A0C"/>
    <w:rsid w:val="00D25452"/>
    <w:rsid w:val="00D26CAE"/>
    <w:rsid w:val="00D274F9"/>
    <w:rsid w:val="00D30BC1"/>
    <w:rsid w:val="00D30FD6"/>
    <w:rsid w:val="00D33725"/>
    <w:rsid w:val="00D34409"/>
    <w:rsid w:val="00D35325"/>
    <w:rsid w:val="00D3601C"/>
    <w:rsid w:val="00D4330F"/>
    <w:rsid w:val="00D4349C"/>
    <w:rsid w:val="00D46D6F"/>
    <w:rsid w:val="00D47263"/>
    <w:rsid w:val="00D54AF5"/>
    <w:rsid w:val="00D61259"/>
    <w:rsid w:val="00D62ED0"/>
    <w:rsid w:val="00D6320B"/>
    <w:rsid w:val="00D64BA8"/>
    <w:rsid w:val="00D65593"/>
    <w:rsid w:val="00D65BAD"/>
    <w:rsid w:val="00D660E3"/>
    <w:rsid w:val="00D66ED2"/>
    <w:rsid w:val="00D675A2"/>
    <w:rsid w:val="00D71528"/>
    <w:rsid w:val="00D74193"/>
    <w:rsid w:val="00D753AC"/>
    <w:rsid w:val="00D81D0F"/>
    <w:rsid w:val="00D82370"/>
    <w:rsid w:val="00D82918"/>
    <w:rsid w:val="00D82F2B"/>
    <w:rsid w:val="00D85545"/>
    <w:rsid w:val="00D86709"/>
    <w:rsid w:val="00D87023"/>
    <w:rsid w:val="00D877DE"/>
    <w:rsid w:val="00D87FE5"/>
    <w:rsid w:val="00D93F9E"/>
    <w:rsid w:val="00D968F3"/>
    <w:rsid w:val="00D96930"/>
    <w:rsid w:val="00DA02AE"/>
    <w:rsid w:val="00DA0BE5"/>
    <w:rsid w:val="00DA2496"/>
    <w:rsid w:val="00DA6385"/>
    <w:rsid w:val="00DA648E"/>
    <w:rsid w:val="00DA64C6"/>
    <w:rsid w:val="00DA72A3"/>
    <w:rsid w:val="00DB074D"/>
    <w:rsid w:val="00DB0914"/>
    <w:rsid w:val="00DB30CE"/>
    <w:rsid w:val="00DB53B0"/>
    <w:rsid w:val="00DB76A9"/>
    <w:rsid w:val="00DC0416"/>
    <w:rsid w:val="00DC0B06"/>
    <w:rsid w:val="00DC144A"/>
    <w:rsid w:val="00DC1DA3"/>
    <w:rsid w:val="00DC2B08"/>
    <w:rsid w:val="00DC5E9B"/>
    <w:rsid w:val="00DC6BF4"/>
    <w:rsid w:val="00DC76F9"/>
    <w:rsid w:val="00DC7F11"/>
    <w:rsid w:val="00DD044F"/>
    <w:rsid w:val="00DD0BBE"/>
    <w:rsid w:val="00DD228F"/>
    <w:rsid w:val="00DD2C28"/>
    <w:rsid w:val="00DD304A"/>
    <w:rsid w:val="00DD392C"/>
    <w:rsid w:val="00DD6545"/>
    <w:rsid w:val="00DE0344"/>
    <w:rsid w:val="00DE0469"/>
    <w:rsid w:val="00DE04E4"/>
    <w:rsid w:val="00DE11C2"/>
    <w:rsid w:val="00DE142D"/>
    <w:rsid w:val="00DE2DFB"/>
    <w:rsid w:val="00DE3110"/>
    <w:rsid w:val="00DE6BBD"/>
    <w:rsid w:val="00DE7F7F"/>
    <w:rsid w:val="00DF100F"/>
    <w:rsid w:val="00DF330F"/>
    <w:rsid w:val="00DF3A08"/>
    <w:rsid w:val="00DF487E"/>
    <w:rsid w:val="00DF6BEB"/>
    <w:rsid w:val="00DF7404"/>
    <w:rsid w:val="00DF7A2E"/>
    <w:rsid w:val="00DF7BF4"/>
    <w:rsid w:val="00DF7C63"/>
    <w:rsid w:val="00E02C39"/>
    <w:rsid w:val="00E03FA5"/>
    <w:rsid w:val="00E05B26"/>
    <w:rsid w:val="00E079C9"/>
    <w:rsid w:val="00E1059E"/>
    <w:rsid w:val="00E117CE"/>
    <w:rsid w:val="00E13707"/>
    <w:rsid w:val="00E156AE"/>
    <w:rsid w:val="00E21344"/>
    <w:rsid w:val="00E21539"/>
    <w:rsid w:val="00E21727"/>
    <w:rsid w:val="00E21D81"/>
    <w:rsid w:val="00E224CD"/>
    <w:rsid w:val="00E2269A"/>
    <w:rsid w:val="00E236D7"/>
    <w:rsid w:val="00E2370A"/>
    <w:rsid w:val="00E25678"/>
    <w:rsid w:val="00E26538"/>
    <w:rsid w:val="00E30070"/>
    <w:rsid w:val="00E311C7"/>
    <w:rsid w:val="00E31CA3"/>
    <w:rsid w:val="00E325B9"/>
    <w:rsid w:val="00E32D88"/>
    <w:rsid w:val="00E336FF"/>
    <w:rsid w:val="00E338D1"/>
    <w:rsid w:val="00E35256"/>
    <w:rsid w:val="00E365FA"/>
    <w:rsid w:val="00E36987"/>
    <w:rsid w:val="00E471B3"/>
    <w:rsid w:val="00E51A65"/>
    <w:rsid w:val="00E52432"/>
    <w:rsid w:val="00E527B4"/>
    <w:rsid w:val="00E529A4"/>
    <w:rsid w:val="00E537E8"/>
    <w:rsid w:val="00E537F3"/>
    <w:rsid w:val="00E54076"/>
    <w:rsid w:val="00E55452"/>
    <w:rsid w:val="00E557E2"/>
    <w:rsid w:val="00E557EF"/>
    <w:rsid w:val="00E568F1"/>
    <w:rsid w:val="00E5706B"/>
    <w:rsid w:val="00E60D44"/>
    <w:rsid w:val="00E64957"/>
    <w:rsid w:val="00E66F1C"/>
    <w:rsid w:val="00E70295"/>
    <w:rsid w:val="00E70466"/>
    <w:rsid w:val="00E73173"/>
    <w:rsid w:val="00E73C38"/>
    <w:rsid w:val="00E77AD1"/>
    <w:rsid w:val="00E807A3"/>
    <w:rsid w:val="00E81933"/>
    <w:rsid w:val="00E82F10"/>
    <w:rsid w:val="00E85C54"/>
    <w:rsid w:val="00E85CAD"/>
    <w:rsid w:val="00E90405"/>
    <w:rsid w:val="00E913B6"/>
    <w:rsid w:val="00E93472"/>
    <w:rsid w:val="00E93E2B"/>
    <w:rsid w:val="00EA2D5C"/>
    <w:rsid w:val="00EB17F8"/>
    <w:rsid w:val="00EB3600"/>
    <w:rsid w:val="00EB5EEB"/>
    <w:rsid w:val="00EB63AA"/>
    <w:rsid w:val="00EB7467"/>
    <w:rsid w:val="00EC133F"/>
    <w:rsid w:val="00EC4B39"/>
    <w:rsid w:val="00EC6557"/>
    <w:rsid w:val="00EC6769"/>
    <w:rsid w:val="00EC685E"/>
    <w:rsid w:val="00EC758A"/>
    <w:rsid w:val="00EC7963"/>
    <w:rsid w:val="00EC7BF4"/>
    <w:rsid w:val="00ED30FD"/>
    <w:rsid w:val="00ED5592"/>
    <w:rsid w:val="00ED6123"/>
    <w:rsid w:val="00ED7904"/>
    <w:rsid w:val="00EE10F3"/>
    <w:rsid w:val="00EE19F8"/>
    <w:rsid w:val="00EE1C3B"/>
    <w:rsid w:val="00EE299F"/>
    <w:rsid w:val="00EE4673"/>
    <w:rsid w:val="00EE476B"/>
    <w:rsid w:val="00EE6755"/>
    <w:rsid w:val="00EF2F5F"/>
    <w:rsid w:val="00EF3BA2"/>
    <w:rsid w:val="00EF50CE"/>
    <w:rsid w:val="00EF6D20"/>
    <w:rsid w:val="00EF6DA6"/>
    <w:rsid w:val="00F01A9B"/>
    <w:rsid w:val="00F03789"/>
    <w:rsid w:val="00F03E77"/>
    <w:rsid w:val="00F062E2"/>
    <w:rsid w:val="00F073D3"/>
    <w:rsid w:val="00F10D2B"/>
    <w:rsid w:val="00F125D8"/>
    <w:rsid w:val="00F12FFD"/>
    <w:rsid w:val="00F169A9"/>
    <w:rsid w:val="00F17940"/>
    <w:rsid w:val="00F17F84"/>
    <w:rsid w:val="00F20EFF"/>
    <w:rsid w:val="00F210BC"/>
    <w:rsid w:val="00F211B8"/>
    <w:rsid w:val="00F217D1"/>
    <w:rsid w:val="00F2253F"/>
    <w:rsid w:val="00F23E46"/>
    <w:rsid w:val="00F25606"/>
    <w:rsid w:val="00F25EE8"/>
    <w:rsid w:val="00F26F2F"/>
    <w:rsid w:val="00F2764D"/>
    <w:rsid w:val="00F3136D"/>
    <w:rsid w:val="00F318FE"/>
    <w:rsid w:val="00F31A02"/>
    <w:rsid w:val="00F32622"/>
    <w:rsid w:val="00F35E06"/>
    <w:rsid w:val="00F375A3"/>
    <w:rsid w:val="00F37CA2"/>
    <w:rsid w:val="00F408B9"/>
    <w:rsid w:val="00F40928"/>
    <w:rsid w:val="00F412D9"/>
    <w:rsid w:val="00F418A0"/>
    <w:rsid w:val="00F44604"/>
    <w:rsid w:val="00F45004"/>
    <w:rsid w:val="00F50487"/>
    <w:rsid w:val="00F55715"/>
    <w:rsid w:val="00F56F5A"/>
    <w:rsid w:val="00F60B21"/>
    <w:rsid w:val="00F63231"/>
    <w:rsid w:val="00F63C93"/>
    <w:rsid w:val="00F6699E"/>
    <w:rsid w:val="00F728B0"/>
    <w:rsid w:val="00F7515E"/>
    <w:rsid w:val="00F8211E"/>
    <w:rsid w:val="00F82734"/>
    <w:rsid w:val="00F827F6"/>
    <w:rsid w:val="00F860B7"/>
    <w:rsid w:val="00F901F3"/>
    <w:rsid w:val="00F90AB4"/>
    <w:rsid w:val="00F90C36"/>
    <w:rsid w:val="00F9115A"/>
    <w:rsid w:val="00F917F5"/>
    <w:rsid w:val="00F93D83"/>
    <w:rsid w:val="00F94CB1"/>
    <w:rsid w:val="00F960D9"/>
    <w:rsid w:val="00F97B78"/>
    <w:rsid w:val="00FA25B2"/>
    <w:rsid w:val="00FA28C0"/>
    <w:rsid w:val="00FA2E46"/>
    <w:rsid w:val="00FA3DA0"/>
    <w:rsid w:val="00FA3DA6"/>
    <w:rsid w:val="00FA65EF"/>
    <w:rsid w:val="00FA7267"/>
    <w:rsid w:val="00FB1ADB"/>
    <w:rsid w:val="00FB2B5D"/>
    <w:rsid w:val="00FB410B"/>
    <w:rsid w:val="00FB4D57"/>
    <w:rsid w:val="00FB5896"/>
    <w:rsid w:val="00FC3C28"/>
    <w:rsid w:val="00FC3DDE"/>
    <w:rsid w:val="00FD4D1C"/>
    <w:rsid w:val="00FD6485"/>
    <w:rsid w:val="00FD775B"/>
    <w:rsid w:val="00FE2A41"/>
    <w:rsid w:val="00FE49C0"/>
    <w:rsid w:val="00FE5605"/>
    <w:rsid w:val="00FE565B"/>
    <w:rsid w:val="00FE591F"/>
    <w:rsid w:val="00FE59DD"/>
    <w:rsid w:val="00FE6380"/>
    <w:rsid w:val="00FE65CB"/>
    <w:rsid w:val="00FE777B"/>
    <w:rsid w:val="00FE7EF9"/>
    <w:rsid w:val="00FF149A"/>
    <w:rsid w:val="00FF164B"/>
    <w:rsid w:val="00FF1706"/>
    <w:rsid w:val="00FF4978"/>
    <w:rsid w:val="00FF623D"/>
    <w:rsid w:val="00FF7703"/>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6C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Ttulo9Car">
    <w:name w:val="Título 9 Car"/>
    <w:link w:val="Ttulo9"/>
    <w:rsid w:val="00AF6D53"/>
    <w:rPr>
      <w:rFonts w:ascii="Tahoma" w:hAnsi="Tahoma"/>
      <w:sz w:val="28"/>
      <w:lang w:eastAsia="en-US"/>
    </w:rPr>
  </w:style>
  <w:style w:type="character" w:customStyle="1" w:styleId="PrrafodelistaCar">
    <w:name w:val="Párrafo de lista Car"/>
    <w:aliases w:val="titulo 5 Car"/>
    <w:link w:val="Prrafodelista"/>
    <w:uiPriority w:val="99"/>
    <w:rsid w:val="00B9710F"/>
    <w:rPr>
      <w:lang w:eastAsia="en-US"/>
    </w:rPr>
  </w:style>
  <w:style w:type="table" w:customStyle="1" w:styleId="Tablaconcuadrcula3">
    <w:name w:val="Tabla con cuadrícula3"/>
    <w:basedOn w:val="Tablanormal"/>
    <w:rsid w:val="000D0AC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8D669F"/>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B32D16"/>
    <w:rPr>
      <w:rFonts w:ascii="Tahoma" w:hAnsi="Tahoma"/>
      <w:sz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840111"/>
    <w:rPr>
      <w:b/>
      <w:sz w:val="22"/>
      <w:u w:val="single"/>
      <w:lang w:val="es-MX"/>
    </w:rPr>
  </w:style>
  <w:style w:type="character" w:customStyle="1" w:styleId="Ttulo9Car">
    <w:name w:val="Título 9 Car"/>
    <w:link w:val="Ttulo9"/>
    <w:rsid w:val="00AF6D53"/>
    <w:rPr>
      <w:rFonts w:ascii="Tahoma" w:hAnsi="Tahoma"/>
      <w:sz w:val="28"/>
      <w:lang w:eastAsia="en-US"/>
    </w:rPr>
  </w:style>
  <w:style w:type="character" w:customStyle="1" w:styleId="PrrafodelistaCar">
    <w:name w:val="Párrafo de lista Car"/>
    <w:aliases w:val="titulo 5 Car"/>
    <w:link w:val="Prrafodelista"/>
    <w:uiPriority w:val="99"/>
    <w:rsid w:val="00B9710F"/>
    <w:rPr>
      <w:lang w:eastAsia="en-US"/>
    </w:rPr>
  </w:style>
  <w:style w:type="table" w:customStyle="1" w:styleId="Tablaconcuadrcula3">
    <w:name w:val="Tabla con cuadrícula3"/>
    <w:basedOn w:val="Tablanormal"/>
    <w:rsid w:val="000D0AC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8D669F"/>
    <w:rPr>
      <w:rFonts w:eastAsia="MS Mincho"/>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6105">
      <w:bodyDiv w:val="1"/>
      <w:marLeft w:val="0"/>
      <w:marRight w:val="0"/>
      <w:marTop w:val="0"/>
      <w:marBottom w:val="0"/>
      <w:divBdr>
        <w:top w:val="none" w:sz="0" w:space="0" w:color="auto"/>
        <w:left w:val="none" w:sz="0" w:space="0" w:color="auto"/>
        <w:bottom w:val="none" w:sz="0" w:space="0" w:color="auto"/>
        <w:right w:val="none" w:sz="0" w:space="0" w:color="auto"/>
      </w:divBdr>
    </w:div>
    <w:div w:id="60296548">
      <w:bodyDiv w:val="1"/>
      <w:marLeft w:val="0"/>
      <w:marRight w:val="0"/>
      <w:marTop w:val="0"/>
      <w:marBottom w:val="0"/>
      <w:divBdr>
        <w:top w:val="none" w:sz="0" w:space="0" w:color="auto"/>
        <w:left w:val="none" w:sz="0" w:space="0" w:color="auto"/>
        <w:bottom w:val="none" w:sz="0" w:space="0" w:color="auto"/>
        <w:right w:val="none" w:sz="0" w:space="0" w:color="auto"/>
      </w:divBdr>
    </w:div>
    <w:div w:id="99498611">
      <w:bodyDiv w:val="1"/>
      <w:marLeft w:val="0"/>
      <w:marRight w:val="0"/>
      <w:marTop w:val="0"/>
      <w:marBottom w:val="0"/>
      <w:divBdr>
        <w:top w:val="none" w:sz="0" w:space="0" w:color="auto"/>
        <w:left w:val="none" w:sz="0" w:space="0" w:color="auto"/>
        <w:bottom w:val="none" w:sz="0" w:space="0" w:color="auto"/>
        <w:right w:val="none" w:sz="0" w:space="0" w:color="auto"/>
      </w:divBdr>
    </w:div>
    <w:div w:id="126748862">
      <w:bodyDiv w:val="1"/>
      <w:marLeft w:val="0"/>
      <w:marRight w:val="0"/>
      <w:marTop w:val="0"/>
      <w:marBottom w:val="0"/>
      <w:divBdr>
        <w:top w:val="none" w:sz="0" w:space="0" w:color="auto"/>
        <w:left w:val="none" w:sz="0" w:space="0" w:color="auto"/>
        <w:bottom w:val="none" w:sz="0" w:space="0" w:color="auto"/>
        <w:right w:val="none" w:sz="0" w:space="0" w:color="auto"/>
      </w:divBdr>
    </w:div>
    <w:div w:id="137117872">
      <w:bodyDiv w:val="1"/>
      <w:marLeft w:val="0"/>
      <w:marRight w:val="0"/>
      <w:marTop w:val="0"/>
      <w:marBottom w:val="0"/>
      <w:divBdr>
        <w:top w:val="none" w:sz="0" w:space="0" w:color="auto"/>
        <w:left w:val="none" w:sz="0" w:space="0" w:color="auto"/>
        <w:bottom w:val="none" w:sz="0" w:space="0" w:color="auto"/>
        <w:right w:val="none" w:sz="0" w:space="0" w:color="auto"/>
      </w:divBdr>
    </w:div>
    <w:div w:id="139687422">
      <w:bodyDiv w:val="1"/>
      <w:marLeft w:val="0"/>
      <w:marRight w:val="0"/>
      <w:marTop w:val="0"/>
      <w:marBottom w:val="0"/>
      <w:divBdr>
        <w:top w:val="none" w:sz="0" w:space="0" w:color="auto"/>
        <w:left w:val="none" w:sz="0" w:space="0" w:color="auto"/>
        <w:bottom w:val="none" w:sz="0" w:space="0" w:color="auto"/>
        <w:right w:val="none" w:sz="0" w:space="0" w:color="auto"/>
      </w:divBdr>
    </w:div>
    <w:div w:id="197741278">
      <w:bodyDiv w:val="1"/>
      <w:marLeft w:val="0"/>
      <w:marRight w:val="0"/>
      <w:marTop w:val="0"/>
      <w:marBottom w:val="0"/>
      <w:divBdr>
        <w:top w:val="none" w:sz="0" w:space="0" w:color="auto"/>
        <w:left w:val="none" w:sz="0" w:space="0" w:color="auto"/>
        <w:bottom w:val="none" w:sz="0" w:space="0" w:color="auto"/>
        <w:right w:val="none" w:sz="0" w:space="0" w:color="auto"/>
      </w:divBdr>
    </w:div>
    <w:div w:id="296491485">
      <w:bodyDiv w:val="1"/>
      <w:marLeft w:val="0"/>
      <w:marRight w:val="0"/>
      <w:marTop w:val="0"/>
      <w:marBottom w:val="0"/>
      <w:divBdr>
        <w:top w:val="none" w:sz="0" w:space="0" w:color="auto"/>
        <w:left w:val="none" w:sz="0" w:space="0" w:color="auto"/>
        <w:bottom w:val="none" w:sz="0" w:space="0" w:color="auto"/>
        <w:right w:val="none" w:sz="0" w:space="0" w:color="auto"/>
      </w:divBdr>
    </w:div>
    <w:div w:id="299388031">
      <w:bodyDiv w:val="1"/>
      <w:marLeft w:val="0"/>
      <w:marRight w:val="0"/>
      <w:marTop w:val="0"/>
      <w:marBottom w:val="0"/>
      <w:divBdr>
        <w:top w:val="none" w:sz="0" w:space="0" w:color="auto"/>
        <w:left w:val="none" w:sz="0" w:space="0" w:color="auto"/>
        <w:bottom w:val="none" w:sz="0" w:space="0" w:color="auto"/>
        <w:right w:val="none" w:sz="0" w:space="0" w:color="auto"/>
      </w:divBdr>
    </w:div>
    <w:div w:id="337663207">
      <w:bodyDiv w:val="1"/>
      <w:marLeft w:val="0"/>
      <w:marRight w:val="0"/>
      <w:marTop w:val="0"/>
      <w:marBottom w:val="0"/>
      <w:divBdr>
        <w:top w:val="none" w:sz="0" w:space="0" w:color="auto"/>
        <w:left w:val="none" w:sz="0" w:space="0" w:color="auto"/>
        <w:bottom w:val="none" w:sz="0" w:space="0" w:color="auto"/>
        <w:right w:val="none" w:sz="0" w:space="0" w:color="auto"/>
      </w:divBdr>
    </w:div>
    <w:div w:id="378169474">
      <w:bodyDiv w:val="1"/>
      <w:marLeft w:val="0"/>
      <w:marRight w:val="0"/>
      <w:marTop w:val="0"/>
      <w:marBottom w:val="0"/>
      <w:divBdr>
        <w:top w:val="none" w:sz="0" w:space="0" w:color="auto"/>
        <w:left w:val="none" w:sz="0" w:space="0" w:color="auto"/>
        <w:bottom w:val="none" w:sz="0" w:space="0" w:color="auto"/>
        <w:right w:val="none" w:sz="0" w:space="0" w:color="auto"/>
      </w:divBdr>
    </w:div>
    <w:div w:id="432936995">
      <w:bodyDiv w:val="1"/>
      <w:marLeft w:val="0"/>
      <w:marRight w:val="0"/>
      <w:marTop w:val="0"/>
      <w:marBottom w:val="0"/>
      <w:divBdr>
        <w:top w:val="none" w:sz="0" w:space="0" w:color="auto"/>
        <w:left w:val="none" w:sz="0" w:space="0" w:color="auto"/>
        <w:bottom w:val="none" w:sz="0" w:space="0" w:color="auto"/>
        <w:right w:val="none" w:sz="0" w:space="0" w:color="auto"/>
      </w:divBdr>
    </w:div>
    <w:div w:id="466093264">
      <w:bodyDiv w:val="1"/>
      <w:marLeft w:val="0"/>
      <w:marRight w:val="0"/>
      <w:marTop w:val="0"/>
      <w:marBottom w:val="0"/>
      <w:divBdr>
        <w:top w:val="none" w:sz="0" w:space="0" w:color="auto"/>
        <w:left w:val="none" w:sz="0" w:space="0" w:color="auto"/>
        <w:bottom w:val="none" w:sz="0" w:space="0" w:color="auto"/>
        <w:right w:val="none" w:sz="0" w:space="0" w:color="auto"/>
      </w:divBdr>
    </w:div>
    <w:div w:id="473836429">
      <w:bodyDiv w:val="1"/>
      <w:marLeft w:val="0"/>
      <w:marRight w:val="0"/>
      <w:marTop w:val="0"/>
      <w:marBottom w:val="0"/>
      <w:divBdr>
        <w:top w:val="none" w:sz="0" w:space="0" w:color="auto"/>
        <w:left w:val="none" w:sz="0" w:space="0" w:color="auto"/>
        <w:bottom w:val="none" w:sz="0" w:space="0" w:color="auto"/>
        <w:right w:val="none" w:sz="0" w:space="0" w:color="auto"/>
      </w:divBdr>
    </w:div>
    <w:div w:id="502747365">
      <w:bodyDiv w:val="1"/>
      <w:marLeft w:val="0"/>
      <w:marRight w:val="0"/>
      <w:marTop w:val="0"/>
      <w:marBottom w:val="0"/>
      <w:divBdr>
        <w:top w:val="none" w:sz="0" w:space="0" w:color="auto"/>
        <w:left w:val="none" w:sz="0" w:space="0" w:color="auto"/>
        <w:bottom w:val="none" w:sz="0" w:space="0" w:color="auto"/>
        <w:right w:val="none" w:sz="0" w:space="0" w:color="auto"/>
      </w:divBdr>
    </w:div>
    <w:div w:id="513811167">
      <w:bodyDiv w:val="1"/>
      <w:marLeft w:val="0"/>
      <w:marRight w:val="0"/>
      <w:marTop w:val="0"/>
      <w:marBottom w:val="0"/>
      <w:divBdr>
        <w:top w:val="none" w:sz="0" w:space="0" w:color="auto"/>
        <w:left w:val="none" w:sz="0" w:space="0" w:color="auto"/>
        <w:bottom w:val="none" w:sz="0" w:space="0" w:color="auto"/>
        <w:right w:val="none" w:sz="0" w:space="0" w:color="auto"/>
      </w:divBdr>
    </w:div>
    <w:div w:id="652493181">
      <w:bodyDiv w:val="1"/>
      <w:marLeft w:val="0"/>
      <w:marRight w:val="0"/>
      <w:marTop w:val="0"/>
      <w:marBottom w:val="0"/>
      <w:divBdr>
        <w:top w:val="none" w:sz="0" w:space="0" w:color="auto"/>
        <w:left w:val="none" w:sz="0" w:space="0" w:color="auto"/>
        <w:bottom w:val="none" w:sz="0" w:space="0" w:color="auto"/>
        <w:right w:val="none" w:sz="0" w:space="0" w:color="auto"/>
      </w:divBdr>
    </w:div>
    <w:div w:id="664279420">
      <w:bodyDiv w:val="1"/>
      <w:marLeft w:val="0"/>
      <w:marRight w:val="0"/>
      <w:marTop w:val="0"/>
      <w:marBottom w:val="0"/>
      <w:divBdr>
        <w:top w:val="none" w:sz="0" w:space="0" w:color="auto"/>
        <w:left w:val="none" w:sz="0" w:space="0" w:color="auto"/>
        <w:bottom w:val="none" w:sz="0" w:space="0" w:color="auto"/>
        <w:right w:val="none" w:sz="0" w:space="0" w:color="auto"/>
      </w:divBdr>
    </w:div>
    <w:div w:id="859856516">
      <w:bodyDiv w:val="1"/>
      <w:marLeft w:val="0"/>
      <w:marRight w:val="0"/>
      <w:marTop w:val="0"/>
      <w:marBottom w:val="0"/>
      <w:divBdr>
        <w:top w:val="none" w:sz="0" w:space="0" w:color="auto"/>
        <w:left w:val="none" w:sz="0" w:space="0" w:color="auto"/>
        <w:bottom w:val="none" w:sz="0" w:space="0" w:color="auto"/>
        <w:right w:val="none" w:sz="0" w:space="0" w:color="auto"/>
      </w:divBdr>
    </w:div>
    <w:div w:id="1107047141">
      <w:bodyDiv w:val="1"/>
      <w:marLeft w:val="0"/>
      <w:marRight w:val="0"/>
      <w:marTop w:val="0"/>
      <w:marBottom w:val="0"/>
      <w:divBdr>
        <w:top w:val="none" w:sz="0" w:space="0" w:color="auto"/>
        <w:left w:val="none" w:sz="0" w:space="0" w:color="auto"/>
        <w:bottom w:val="none" w:sz="0" w:space="0" w:color="auto"/>
        <w:right w:val="none" w:sz="0" w:space="0" w:color="auto"/>
      </w:divBdr>
    </w:div>
    <w:div w:id="1111824318">
      <w:bodyDiv w:val="1"/>
      <w:marLeft w:val="0"/>
      <w:marRight w:val="0"/>
      <w:marTop w:val="0"/>
      <w:marBottom w:val="0"/>
      <w:divBdr>
        <w:top w:val="none" w:sz="0" w:space="0" w:color="auto"/>
        <w:left w:val="none" w:sz="0" w:space="0" w:color="auto"/>
        <w:bottom w:val="none" w:sz="0" w:space="0" w:color="auto"/>
        <w:right w:val="none" w:sz="0" w:space="0" w:color="auto"/>
      </w:divBdr>
    </w:div>
    <w:div w:id="1131368106">
      <w:bodyDiv w:val="1"/>
      <w:marLeft w:val="0"/>
      <w:marRight w:val="0"/>
      <w:marTop w:val="0"/>
      <w:marBottom w:val="0"/>
      <w:divBdr>
        <w:top w:val="none" w:sz="0" w:space="0" w:color="auto"/>
        <w:left w:val="none" w:sz="0" w:space="0" w:color="auto"/>
        <w:bottom w:val="none" w:sz="0" w:space="0" w:color="auto"/>
        <w:right w:val="none" w:sz="0" w:space="0" w:color="auto"/>
      </w:divBdr>
    </w:div>
    <w:div w:id="1173565939">
      <w:bodyDiv w:val="1"/>
      <w:marLeft w:val="0"/>
      <w:marRight w:val="0"/>
      <w:marTop w:val="0"/>
      <w:marBottom w:val="0"/>
      <w:divBdr>
        <w:top w:val="none" w:sz="0" w:space="0" w:color="auto"/>
        <w:left w:val="none" w:sz="0" w:space="0" w:color="auto"/>
        <w:bottom w:val="none" w:sz="0" w:space="0" w:color="auto"/>
        <w:right w:val="none" w:sz="0" w:space="0" w:color="auto"/>
      </w:divBdr>
    </w:div>
    <w:div w:id="1193150159">
      <w:bodyDiv w:val="1"/>
      <w:marLeft w:val="0"/>
      <w:marRight w:val="0"/>
      <w:marTop w:val="0"/>
      <w:marBottom w:val="0"/>
      <w:divBdr>
        <w:top w:val="none" w:sz="0" w:space="0" w:color="auto"/>
        <w:left w:val="none" w:sz="0" w:space="0" w:color="auto"/>
        <w:bottom w:val="none" w:sz="0" w:space="0" w:color="auto"/>
        <w:right w:val="none" w:sz="0" w:space="0" w:color="auto"/>
      </w:divBdr>
    </w:div>
    <w:div w:id="1218475091">
      <w:bodyDiv w:val="1"/>
      <w:marLeft w:val="0"/>
      <w:marRight w:val="0"/>
      <w:marTop w:val="0"/>
      <w:marBottom w:val="0"/>
      <w:divBdr>
        <w:top w:val="none" w:sz="0" w:space="0" w:color="auto"/>
        <w:left w:val="none" w:sz="0" w:space="0" w:color="auto"/>
        <w:bottom w:val="none" w:sz="0" w:space="0" w:color="auto"/>
        <w:right w:val="none" w:sz="0" w:space="0" w:color="auto"/>
      </w:divBdr>
    </w:div>
    <w:div w:id="1226377325">
      <w:bodyDiv w:val="1"/>
      <w:marLeft w:val="0"/>
      <w:marRight w:val="0"/>
      <w:marTop w:val="0"/>
      <w:marBottom w:val="0"/>
      <w:divBdr>
        <w:top w:val="none" w:sz="0" w:space="0" w:color="auto"/>
        <w:left w:val="none" w:sz="0" w:space="0" w:color="auto"/>
        <w:bottom w:val="none" w:sz="0" w:space="0" w:color="auto"/>
        <w:right w:val="none" w:sz="0" w:space="0" w:color="auto"/>
      </w:divBdr>
    </w:div>
    <w:div w:id="1257135849">
      <w:bodyDiv w:val="1"/>
      <w:marLeft w:val="0"/>
      <w:marRight w:val="0"/>
      <w:marTop w:val="0"/>
      <w:marBottom w:val="0"/>
      <w:divBdr>
        <w:top w:val="none" w:sz="0" w:space="0" w:color="auto"/>
        <w:left w:val="none" w:sz="0" w:space="0" w:color="auto"/>
        <w:bottom w:val="none" w:sz="0" w:space="0" w:color="auto"/>
        <w:right w:val="none" w:sz="0" w:space="0" w:color="auto"/>
      </w:divBdr>
    </w:div>
    <w:div w:id="1277635479">
      <w:bodyDiv w:val="1"/>
      <w:marLeft w:val="0"/>
      <w:marRight w:val="0"/>
      <w:marTop w:val="0"/>
      <w:marBottom w:val="0"/>
      <w:divBdr>
        <w:top w:val="none" w:sz="0" w:space="0" w:color="auto"/>
        <w:left w:val="none" w:sz="0" w:space="0" w:color="auto"/>
        <w:bottom w:val="none" w:sz="0" w:space="0" w:color="auto"/>
        <w:right w:val="none" w:sz="0" w:space="0" w:color="auto"/>
      </w:divBdr>
    </w:div>
    <w:div w:id="130589364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57923418">
      <w:bodyDiv w:val="1"/>
      <w:marLeft w:val="0"/>
      <w:marRight w:val="0"/>
      <w:marTop w:val="0"/>
      <w:marBottom w:val="0"/>
      <w:divBdr>
        <w:top w:val="none" w:sz="0" w:space="0" w:color="auto"/>
        <w:left w:val="none" w:sz="0" w:space="0" w:color="auto"/>
        <w:bottom w:val="none" w:sz="0" w:space="0" w:color="auto"/>
        <w:right w:val="none" w:sz="0" w:space="0" w:color="auto"/>
      </w:divBdr>
    </w:div>
    <w:div w:id="1395740296">
      <w:bodyDiv w:val="1"/>
      <w:marLeft w:val="0"/>
      <w:marRight w:val="0"/>
      <w:marTop w:val="0"/>
      <w:marBottom w:val="0"/>
      <w:divBdr>
        <w:top w:val="none" w:sz="0" w:space="0" w:color="auto"/>
        <w:left w:val="none" w:sz="0" w:space="0" w:color="auto"/>
        <w:bottom w:val="none" w:sz="0" w:space="0" w:color="auto"/>
        <w:right w:val="none" w:sz="0" w:space="0" w:color="auto"/>
      </w:divBdr>
    </w:div>
    <w:div w:id="1477264153">
      <w:bodyDiv w:val="1"/>
      <w:marLeft w:val="0"/>
      <w:marRight w:val="0"/>
      <w:marTop w:val="0"/>
      <w:marBottom w:val="0"/>
      <w:divBdr>
        <w:top w:val="none" w:sz="0" w:space="0" w:color="auto"/>
        <w:left w:val="none" w:sz="0" w:space="0" w:color="auto"/>
        <w:bottom w:val="none" w:sz="0" w:space="0" w:color="auto"/>
        <w:right w:val="none" w:sz="0" w:space="0" w:color="auto"/>
      </w:divBdr>
    </w:div>
    <w:div w:id="1497573929">
      <w:bodyDiv w:val="1"/>
      <w:marLeft w:val="0"/>
      <w:marRight w:val="0"/>
      <w:marTop w:val="0"/>
      <w:marBottom w:val="0"/>
      <w:divBdr>
        <w:top w:val="none" w:sz="0" w:space="0" w:color="auto"/>
        <w:left w:val="none" w:sz="0" w:space="0" w:color="auto"/>
        <w:bottom w:val="none" w:sz="0" w:space="0" w:color="auto"/>
        <w:right w:val="none" w:sz="0" w:space="0" w:color="auto"/>
      </w:divBdr>
    </w:div>
    <w:div w:id="1499689583">
      <w:bodyDiv w:val="1"/>
      <w:marLeft w:val="0"/>
      <w:marRight w:val="0"/>
      <w:marTop w:val="0"/>
      <w:marBottom w:val="0"/>
      <w:divBdr>
        <w:top w:val="none" w:sz="0" w:space="0" w:color="auto"/>
        <w:left w:val="none" w:sz="0" w:space="0" w:color="auto"/>
        <w:bottom w:val="none" w:sz="0" w:space="0" w:color="auto"/>
        <w:right w:val="none" w:sz="0" w:space="0" w:color="auto"/>
      </w:divBdr>
    </w:div>
    <w:div w:id="1580482244">
      <w:bodyDiv w:val="1"/>
      <w:marLeft w:val="0"/>
      <w:marRight w:val="0"/>
      <w:marTop w:val="0"/>
      <w:marBottom w:val="0"/>
      <w:divBdr>
        <w:top w:val="none" w:sz="0" w:space="0" w:color="auto"/>
        <w:left w:val="none" w:sz="0" w:space="0" w:color="auto"/>
        <w:bottom w:val="none" w:sz="0" w:space="0" w:color="auto"/>
        <w:right w:val="none" w:sz="0" w:space="0" w:color="auto"/>
      </w:divBdr>
    </w:div>
    <w:div w:id="1625650325">
      <w:bodyDiv w:val="1"/>
      <w:marLeft w:val="0"/>
      <w:marRight w:val="0"/>
      <w:marTop w:val="0"/>
      <w:marBottom w:val="0"/>
      <w:divBdr>
        <w:top w:val="none" w:sz="0" w:space="0" w:color="auto"/>
        <w:left w:val="none" w:sz="0" w:space="0" w:color="auto"/>
        <w:bottom w:val="none" w:sz="0" w:space="0" w:color="auto"/>
        <w:right w:val="none" w:sz="0" w:space="0" w:color="auto"/>
      </w:divBdr>
    </w:div>
    <w:div w:id="1627925992">
      <w:bodyDiv w:val="1"/>
      <w:marLeft w:val="0"/>
      <w:marRight w:val="0"/>
      <w:marTop w:val="0"/>
      <w:marBottom w:val="0"/>
      <w:divBdr>
        <w:top w:val="none" w:sz="0" w:space="0" w:color="auto"/>
        <w:left w:val="none" w:sz="0" w:space="0" w:color="auto"/>
        <w:bottom w:val="none" w:sz="0" w:space="0" w:color="auto"/>
        <w:right w:val="none" w:sz="0" w:space="0" w:color="auto"/>
      </w:divBdr>
    </w:div>
    <w:div w:id="1654676252">
      <w:bodyDiv w:val="1"/>
      <w:marLeft w:val="0"/>
      <w:marRight w:val="0"/>
      <w:marTop w:val="0"/>
      <w:marBottom w:val="0"/>
      <w:divBdr>
        <w:top w:val="none" w:sz="0" w:space="0" w:color="auto"/>
        <w:left w:val="none" w:sz="0" w:space="0" w:color="auto"/>
        <w:bottom w:val="none" w:sz="0" w:space="0" w:color="auto"/>
        <w:right w:val="none" w:sz="0" w:space="0" w:color="auto"/>
      </w:divBdr>
    </w:div>
    <w:div w:id="1691493453">
      <w:bodyDiv w:val="1"/>
      <w:marLeft w:val="0"/>
      <w:marRight w:val="0"/>
      <w:marTop w:val="0"/>
      <w:marBottom w:val="0"/>
      <w:divBdr>
        <w:top w:val="none" w:sz="0" w:space="0" w:color="auto"/>
        <w:left w:val="none" w:sz="0" w:space="0" w:color="auto"/>
        <w:bottom w:val="none" w:sz="0" w:space="0" w:color="auto"/>
        <w:right w:val="none" w:sz="0" w:space="0" w:color="auto"/>
      </w:divBdr>
    </w:div>
    <w:div w:id="1695382228">
      <w:bodyDiv w:val="1"/>
      <w:marLeft w:val="0"/>
      <w:marRight w:val="0"/>
      <w:marTop w:val="0"/>
      <w:marBottom w:val="0"/>
      <w:divBdr>
        <w:top w:val="none" w:sz="0" w:space="0" w:color="auto"/>
        <w:left w:val="none" w:sz="0" w:space="0" w:color="auto"/>
        <w:bottom w:val="none" w:sz="0" w:space="0" w:color="auto"/>
        <w:right w:val="none" w:sz="0" w:space="0" w:color="auto"/>
      </w:divBdr>
    </w:div>
    <w:div w:id="1827434782">
      <w:bodyDiv w:val="1"/>
      <w:marLeft w:val="0"/>
      <w:marRight w:val="0"/>
      <w:marTop w:val="0"/>
      <w:marBottom w:val="0"/>
      <w:divBdr>
        <w:top w:val="none" w:sz="0" w:space="0" w:color="auto"/>
        <w:left w:val="none" w:sz="0" w:space="0" w:color="auto"/>
        <w:bottom w:val="none" w:sz="0" w:space="0" w:color="auto"/>
        <w:right w:val="none" w:sz="0" w:space="0" w:color="auto"/>
      </w:divBdr>
    </w:div>
    <w:div w:id="1880704689">
      <w:bodyDiv w:val="1"/>
      <w:marLeft w:val="0"/>
      <w:marRight w:val="0"/>
      <w:marTop w:val="0"/>
      <w:marBottom w:val="0"/>
      <w:divBdr>
        <w:top w:val="none" w:sz="0" w:space="0" w:color="auto"/>
        <w:left w:val="none" w:sz="0" w:space="0" w:color="auto"/>
        <w:bottom w:val="none" w:sz="0" w:space="0" w:color="auto"/>
        <w:right w:val="none" w:sz="0" w:space="0" w:color="auto"/>
      </w:divBdr>
    </w:div>
    <w:div w:id="2003921244">
      <w:bodyDiv w:val="1"/>
      <w:marLeft w:val="0"/>
      <w:marRight w:val="0"/>
      <w:marTop w:val="0"/>
      <w:marBottom w:val="0"/>
      <w:divBdr>
        <w:top w:val="none" w:sz="0" w:space="0" w:color="auto"/>
        <w:left w:val="none" w:sz="0" w:space="0" w:color="auto"/>
        <w:bottom w:val="none" w:sz="0" w:space="0" w:color="auto"/>
        <w:right w:val="none" w:sz="0" w:space="0" w:color="auto"/>
      </w:divBdr>
    </w:div>
    <w:div w:id="2021468467">
      <w:bodyDiv w:val="1"/>
      <w:marLeft w:val="0"/>
      <w:marRight w:val="0"/>
      <w:marTop w:val="0"/>
      <w:marBottom w:val="0"/>
      <w:divBdr>
        <w:top w:val="none" w:sz="0" w:space="0" w:color="auto"/>
        <w:left w:val="none" w:sz="0" w:space="0" w:color="auto"/>
        <w:bottom w:val="none" w:sz="0" w:space="0" w:color="auto"/>
        <w:right w:val="none" w:sz="0" w:space="0" w:color="auto"/>
      </w:divBdr>
    </w:div>
    <w:div w:id="20288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oter" Target="footer1.xm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F24AA6EE-C63F-4B3B-9EF1-3F56488A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13277</Words>
  <Characters>73024</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86129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Orlando Enrrique Quispe Yonima</cp:lastModifiedBy>
  <cp:revision>4</cp:revision>
  <cp:lastPrinted>2017-05-19T20:51:00Z</cp:lastPrinted>
  <dcterms:created xsi:type="dcterms:W3CDTF">2017-06-19T20:46:00Z</dcterms:created>
  <dcterms:modified xsi:type="dcterms:W3CDTF">2017-06-19T20:50:00Z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