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53F11" w14:textId="77777777" w:rsidR="00403334" w:rsidRPr="00403334" w:rsidRDefault="00403334" w:rsidP="00285156">
      <w:pPr>
        <w:pStyle w:val="Ttulo1"/>
        <w:numPr>
          <w:ilvl w:val="0"/>
          <w:numId w:val="0"/>
        </w:numPr>
      </w:pPr>
      <w:bookmarkStart w:id="0" w:name="_GoBack"/>
      <w:bookmarkEnd w:id="0"/>
    </w:p>
    <w:p w14:paraId="355114A4" w14:textId="77777777" w:rsidR="00403334" w:rsidRPr="00403334" w:rsidRDefault="00403334" w:rsidP="0025778B">
      <w:pPr>
        <w:jc w:val="center"/>
        <w:rPr>
          <w:rFonts w:ascii="Tahoma" w:hAnsi="Tahoma" w:cs="Tahoma"/>
          <w:b/>
          <w:color w:val="365F91"/>
          <w:sz w:val="22"/>
          <w:szCs w:val="22"/>
        </w:rPr>
      </w:pPr>
    </w:p>
    <w:p w14:paraId="0291AA87" w14:textId="77777777" w:rsidR="00403334" w:rsidRPr="00403334" w:rsidRDefault="00403334" w:rsidP="0025778B">
      <w:pPr>
        <w:jc w:val="center"/>
        <w:rPr>
          <w:rFonts w:ascii="Tahoma" w:hAnsi="Tahoma" w:cs="Tahoma"/>
          <w:b/>
          <w:color w:val="365F91"/>
          <w:sz w:val="22"/>
          <w:szCs w:val="22"/>
        </w:rPr>
      </w:pPr>
    </w:p>
    <w:p w14:paraId="2947B371" w14:textId="77777777" w:rsidR="00403334" w:rsidRPr="00403334" w:rsidRDefault="00403334" w:rsidP="0025778B">
      <w:pPr>
        <w:jc w:val="center"/>
        <w:rPr>
          <w:rFonts w:ascii="Tahoma" w:hAnsi="Tahoma" w:cs="Tahoma"/>
          <w:b/>
          <w:color w:val="365F91"/>
          <w:sz w:val="22"/>
          <w:szCs w:val="22"/>
        </w:rPr>
      </w:pPr>
    </w:p>
    <w:p w14:paraId="3EBBCAF3" w14:textId="77777777" w:rsidR="00403334" w:rsidRPr="00403334" w:rsidRDefault="00403334" w:rsidP="0025778B">
      <w:pPr>
        <w:jc w:val="center"/>
        <w:rPr>
          <w:rFonts w:ascii="Tahoma" w:hAnsi="Tahoma" w:cs="Tahoma"/>
          <w:b/>
          <w:color w:val="365F91"/>
          <w:sz w:val="22"/>
          <w:szCs w:val="22"/>
        </w:rPr>
      </w:pPr>
    </w:p>
    <w:p w14:paraId="45658F0A" w14:textId="77777777" w:rsidR="00914E9D" w:rsidRPr="00403334" w:rsidRDefault="00914E9D" w:rsidP="0025778B">
      <w:pPr>
        <w:jc w:val="center"/>
        <w:rPr>
          <w:rFonts w:ascii="Tahoma" w:hAnsi="Tahoma" w:cs="Tahoma"/>
          <w:b/>
          <w:color w:val="365F91"/>
          <w:sz w:val="22"/>
          <w:szCs w:val="22"/>
        </w:rPr>
      </w:pPr>
    </w:p>
    <w:p w14:paraId="642D4667" w14:textId="77777777" w:rsidR="00914E9D" w:rsidRPr="00403334" w:rsidRDefault="00914E9D" w:rsidP="0025778B">
      <w:pPr>
        <w:jc w:val="center"/>
        <w:rPr>
          <w:rFonts w:ascii="Tahoma" w:hAnsi="Tahoma" w:cs="Tahoma"/>
          <w:b/>
          <w:color w:val="365F91"/>
          <w:sz w:val="22"/>
          <w:szCs w:val="22"/>
        </w:rPr>
      </w:pPr>
    </w:p>
    <w:p w14:paraId="37F2BA1B" w14:textId="77777777" w:rsidR="00914E9D" w:rsidRPr="00403334" w:rsidRDefault="00914E9D" w:rsidP="0025778B">
      <w:pPr>
        <w:jc w:val="center"/>
        <w:rPr>
          <w:rFonts w:ascii="Tahoma" w:hAnsi="Tahoma" w:cs="Tahoma"/>
          <w:b/>
          <w:color w:val="365F91"/>
          <w:sz w:val="22"/>
          <w:szCs w:val="22"/>
        </w:rPr>
      </w:pPr>
    </w:p>
    <w:p w14:paraId="75DA6BBB"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5763E18A"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2DD047AC" w14:textId="77777777" w:rsidR="0025778B" w:rsidRDefault="0025778B" w:rsidP="0025778B">
      <w:pPr>
        <w:jc w:val="center"/>
        <w:rPr>
          <w:rFonts w:ascii="Tahoma" w:hAnsi="Tahoma" w:cs="Tahoma"/>
          <w:b/>
          <w:color w:val="365F91"/>
        </w:rPr>
      </w:pPr>
    </w:p>
    <w:p w14:paraId="2A5A517A" w14:textId="77777777" w:rsidR="0025778B" w:rsidRDefault="0025778B" w:rsidP="0025778B">
      <w:pPr>
        <w:jc w:val="center"/>
        <w:rPr>
          <w:rFonts w:ascii="Tahoma" w:hAnsi="Tahoma" w:cs="Tahoma"/>
          <w:b/>
          <w:color w:val="365F91"/>
        </w:rPr>
      </w:pPr>
    </w:p>
    <w:p w14:paraId="65F46D71" w14:textId="77777777" w:rsidR="0025778B" w:rsidRDefault="0025778B" w:rsidP="0025778B">
      <w:pPr>
        <w:jc w:val="center"/>
        <w:rPr>
          <w:rFonts w:ascii="Tahoma" w:hAnsi="Tahoma" w:cs="Tahoma"/>
          <w:b/>
          <w:color w:val="365F91"/>
        </w:rPr>
      </w:pPr>
    </w:p>
    <w:p w14:paraId="6D1763C3" w14:textId="77777777" w:rsidR="0025778B" w:rsidRDefault="0025778B" w:rsidP="0025778B">
      <w:pPr>
        <w:jc w:val="center"/>
        <w:rPr>
          <w:rFonts w:ascii="Tahoma" w:hAnsi="Tahoma" w:cs="Tahoma"/>
          <w:b/>
          <w:color w:val="365F91"/>
        </w:rPr>
      </w:pPr>
    </w:p>
    <w:p w14:paraId="355B1645" w14:textId="77777777" w:rsidR="0025778B" w:rsidRPr="003E21C0" w:rsidRDefault="0025778B" w:rsidP="0025778B">
      <w:pPr>
        <w:jc w:val="center"/>
        <w:rPr>
          <w:rFonts w:ascii="Tahoma" w:hAnsi="Tahoma" w:cs="Tahoma"/>
          <w:b/>
          <w:color w:val="365F91"/>
        </w:rPr>
      </w:pPr>
    </w:p>
    <w:p w14:paraId="0272143C"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7F8E7154" wp14:editId="169EA452">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D7EF9FE" w14:textId="77777777" w:rsidR="0025778B" w:rsidRDefault="0025778B" w:rsidP="0025778B">
      <w:pPr>
        <w:jc w:val="center"/>
        <w:rPr>
          <w:rFonts w:ascii="Tahoma" w:hAnsi="Tahoma" w:cs="Tahoma"/>
          <w:snapToGrid w:val="0"/>
          <w:color w:val="365F91"/>
        </w:rPr>
      </w:pPr>
    </w:p>
    <w:p w14:paraId="3B4967F5" w14:textId="77777777" w:rsidR="0025778B" w:rsidRDefault="0025778B" w:rsidP="0025778B">
      <w:pPr>
        <w:jc w:val="center"/>
        <w:rPr>
          <w:rFonts w:ascii="Tahoma" w:hAnsi="Tahoma" w:cs="Tahoma"/>
          <w:snapToGrid w:val="0"/>
          <w:color w:val="365F91"/>
        </w:rPr>
      </w:pPr>
    </w:p>
    <w:p w14:paraId="0A25F4F4" w14:textId="77777777" w:rsidR="0025778B" w:rsidRDefault="0025778B" w:rsidP="0025778B">
      <w:pPr>
        <w:jc w:val="center"/>
        <w:rPr>
          <w:rFonts w:ascii="Tahoma" w:hAnsi="Tahoma" w:cs="Tahoma"/>
          <w:snapToGrid w:val="0"/>
          <w:color w:val="365F91"/>
        </w:rPr>
      </w:pPr>
    </w:p>
    <w:p w14:paraId="6D32EB09" w14:textId="77777777" w:rsidR="0025778B" w:rsidRDefault="0025778B" w:rsidP="0025778B">
      <w:pPr>
        <w:jc w:val="center"/>
        <w:rPr>
          <w:rFonts w:ascii="Tahoma" w:hAnsi="Tahoma" w:cs="Tahoma"/>
          <w:snapToGrid w:val="0"/>
          <w:color w:val="365F91"/>
        </w:rPr>
      </w:pPr>
    </w:p>
    <w:p w14:paraId="556FB387" w14:textId="77777777" w:rsidR="0025778B" w:rsidRDefault="0025778B" w:rsidP="0025778B">
      <w:pPr>
        <w:jc w:val="center"/>
        <w:rPr>
          <w:rFonts w:ascii="Tahoma" w:hAnsi="Tahoma" w:cs="Tahoma"/>
          <w:snapToGrid w:val="0"/>
          <w:color w:val="365F91"/>
        </w:rPr>
      </w:pPr>
    </w:p>
    <w:p w14:paraId="3947143D" w14:textId="77777777" w:rsidR="0025778B" w:rsidRDefault="0025778B" w:rsidP="0025778B">
      <w:pPr>
        <w:jc w:val="center"/>
        <w:rPr>
          <w:rFonts w:ascii="Tahoma" w:hAnsi="Tahoma" w:cs="Tahoma"/>
          <w:snapToGrid w:val="0"/>
          <w:color w:val="365F91"/>
        </w:rPr>
      </w:pPr>
    </w:p>
    <w:p w14:paraId="76E04BF6" w14:textId="77777777" w:rsidR="0025778B" w:rsidRDefault="0025778B" w:rsidP="0025778B">
      <w:pPr>
        <w:jc w:val="center"/>
        <w:rPr>
          <w:rFonts w:ascii="Tahoma" w:hAnsi="Tahoma" w:cs="Tahoma"/>
          <w:snapToGrid w:val="0"/>
          <w:color w:val="365F91"/>
        </w:rPr>
      </w:pPr>
    </w:p>
    <w:p w14:paraId="15CF1A79" w14:textId="77777777" w:rsidR="0025778B" w:rsidRDefault="0025778B" w:rsidP="0025778B">
      <w:pPr>
        <w:jc w:val="center"/>
        <w:rPr>
          <w:rFonts w:ascii="Tahoma" w:hAnsi="Tahoma" w:cs="Tahoma"/>
          <w:snapToGrid w:val="0"/>
          <w:color w:val="365F91"/>
        </w:rPr>
      </w:pPr>
    </w:p>
    <w:p w14:paraId="45376268" w14:textId="77777777" w:rsidR="0025778B" w:rsidRDefault="0025778B" w:rsidP="0025778B">
      <w:pPr>
        <w:jc w:val="center"/>
        <w:rPr>
          <w:rFonts w:ascii="Tahoma" w:hAnsi="Tahoma" w:cs="Tahoma"/>
          <w:snapToGrid w:val="0"/>
          <w:color w:val="365F91"/>
        </w:rPr>
      </w:pPr>
    </w:p>
    <w:p w14:paraId="78C71070" w14:textId="77777777" w:rsidR="0025778B" w:rsidRDefault="0025778B" w:rsidP="0025778B">
      <w:pPr>
        <w:jc w:val="center"/>
        <w:rPr>
          <w:rFonts w:ascii="Tahoma" w:hAnsi="Tahoma" w:cs="Tahoma"/>
          <w:snapToGrid w:val="0"/>
          <w:color w:val="365F91"/>
        </w:rPr>
      </w:pPr>
    </w:p>
    <w:p w14:paraId="07CE7EAB" w14:textId="77777777" w:rsidR="0025778B" w:rsidRDefault="0025778B" w:rsidP="0025778B">
      <w:pPr>
        <w:jc w:val="center"/>
        <w:rPr>
          <w:rFonts w:ascii="Tahoma" w:hAnsi="Tahoma" w:cs="Tahoma"/>
          <w:snapToGrid w:val="0"/>
          <w:color w:val="365F91"/>
        </w:rPr>
      </w:pPr>
    </w:p>
    <w:p w14:paraId="17DE21D7" w14:textId="77777777" w:rsidR="0025778B" w:rsidRDefault="0025778B" w:rsidP="0025778B">
      <w:pPr>
        <w:jc w:val="center"/>
        <w:rPr>
          <w:rFonts w:ascii="Tahoma" w:hAnsi="Tahoma" w:cs="Tahoma"/>
          <w:snapToGrid w:val="0"/>
          <w:color w:val="365F91"/>
        </w:rPr>
      </w:pPr>
    </w:p>
    <w:p w14:paraId="3FC50607" w14:textId="77777777" w:rsidR="0025778B" w:rsidRDefault="0025778B" w:rsidP="0025778B">
      <w:pPr>
        <w:jc w:val="center"/>
        <w:rPr>
          <w:rFonts w:ascii="Tahoma" w:hAnsi="Tahoma" w:cs="Tahoma"/>
          <w:snapToGrid w:val="0"/>
          <w:color w:val="365F91"/>
        </w:rPr>
      </w:pPr>
    </w:p>
    <w:p w14:paraId="04851AFB" w14:textId="77777777" w:rsidR="0025778B" w:rsidRDefault="0025778B" w:rsidP="0025778B">
      <w:pPr>
        <w:jc w:val="center"/>
        <w:rPr>
          <w:rFonts w:ascii="Tahoma" w:hAnsi="Tahoma" w:cs="Tahoma"/>
          <w:snapToGrid w:val="0"/>
          <w:color w:val="365F91"/>
        </w:rPr>
      </w:pPr>
    </w:p>
    <w:p w14:paraId="0168B9E6" w14:textId="77777777" w:rsidR="0025778B" w:rsidRDefault="0025778B" w:rsidP="0025778B">
      <w:pPr>
        <w:jc w:val="center"/>
        <w:rPr>
          <w:rFonts w:ascii="Tahoma" w:hAnsi="Tahoma" w:cs="Tahoma"/>
          <w:snapToGrid w:val="0"/>
          <w:color w:val="365F91"/>
        </w:rPr>
      </w:pPr>
    </w:p>
    <w:p w14:paraId="29B04E33" w14:textId="77777777" w:rsidR="0025778B" w:rsidRDefault="0025778B" w:rsidP="0025778B">
      <w:pPr>
        <w:jc w:val="center"/>
        <w:rPr>
          <w:rFonts w:ascii="Tahoma" w:hAnsi="Tahoma" w:cs="Tahoma"/>
          <w:snapToGrid w:val="0"/>
          <w:color w:val="365F91"/>
        </w:rPr>
      </w:pPr>
    </w:p>
    <w:p w14:paraId="6BB4C35B" w14:textId="77777777" w:rsidR="0025778B" w:rsidRDefault="0025778B" w:rsidP="0025778B">
      <w:pPr>
        <w:jc w:val="center"/>
        <w:rPr>
          <w:rFonts w:ascii="Tahoma" w:hAnsi="Tahoma" w:cs="Tahoma"/>
          <w:snapToGrid w:val="0"/>
          <w:color w:val="365F91"/>
        </w:rPr>
      </w:pPr>
    </w:p>
    <w:p w14:paraId="10B774AF" w14:textId="77777777" w:rsidR="0025778B" w:rsidRPr="003E21C0" w:rsidRDefault="0025778B" w:rsidP="0025778B">
      <w:pPr>
        <w:jc w:val="center"/>
        <w:rPr>
          <w:rFonts w:ascii="Tahoma" w:hAnsi="Tahoma" w:cs="Tahoma"/>
          <w:snapToGrid w:val="0"/>
          <w:color w:val="365F91"/>
        </w:rPr>
      </w:pPr>
    </w:p>
    <w:p w14:paraId="690407C2" w14:textId="77777777" w:rsidR="00FA28C0" w:rsidRDefault="00FA28C0" w:rsidP="0025778B">
      <w:pPr>
        <w:jc w:val="center"/>
        <w:rPr>
          <w:rFonts w:ascii="Tahoma" w:hAnsi="Tahoma" w:cs="Tahoma"/>
          <w:b/>
          <w:color w:val="365F91"/>
        </w:rPr>
      </w:pPr>
    </w:p>
    <w:p w14:paraId="5AAA816E" w14:textId="77777777" w:rsidR="00FA28C0" w:rsidRDefault="00FA28C0" w:rsidP="0025778B">
      <w:pPr>
        <w:jc w:val="center"/>
        <w:rPr>
          <w:rFonts w:ascii="Tahoma" w:hAnsi="Tahoma" w:cs="Tahoma"/>
          <w:b/>
          <w:color w:val="365F91"/>
        </w:rPr>
      </w:pPr>
    </w:p>
    <w:p w14:paraId="5A343EA3" w14:textId="77777777" w:rsidR="00FA28C0" w:rsidRDefault="00FA28C0" w:rsidP="0025778B">
      <w:pPr>
        <w:jc w:val="center"/>
        <w:rPr>
          <w:rFonts w:ascii="Tahoma" w:hAnsi="Tahoma" w:cs="Tahoma"/>
          <w:b/>
          <w:color w:val="365F91"/>
        </w:rPr>
      </w:pPr>
    </w:p>
    <w:p w14:paraId="2153DFB7" w14:textId="77777777" w:rsidR="00FA28C0" w:rsidRDefault="00FA28C0" w:rsidP="0025778B">
      <w:pPr>
        <w:jc w:val="center"/>
        <w:rPr>
          <w:rFonts w:ascii="Tahoma" w:hAnsi="Tahoma" w:cs="Tahoma"/>
          <w:b/>
          <w:color w:val="365F91"/>
        </w:rPr>
      </w:pPr>
    </w:p>
    <w:p w14:paraId="29BA238F" w14:textId="77777777" w:rsidR="00FA28C0" w:rsidRDefault="00FA28C0" w:rsidP="0025778B">
      <w:pPr>
        <w:jc w:val="center"/>
        <w:rPr>
          <w:rFonts w:ascii="Tahoma" w:hAnsi="Tahoma" w:cs="Tahoma"/>
          <w:b/>
          <w:color w:val="365F91"/>
        </w:rPr>
      </w:pPr>
    </w:p>
    <w:p w14:paraId="64F2E1A4" w14:textId="77777777" w:rsidR="00FA28C0" w:rsidRDefault="00FA28C0" w:rsidP="0025778B">
      <w:pPr>
        <w:jc w:val="center"/>
        <w:rPr>
          <w:rFonts w:ascii="Tahoma" w:hAnsi="Tahoma" w:cs="Tahoma"/>
          <w:b/>
          <w:color w:val="365F91"/>
        </w:rPr>
      </w:pPr>
    </w:p>
    <w:p w14:paraId="54C72F5D" w14:textId="77777777" w:rsidR="0025778B" w:rsidRPr="00914E9D" w:rsidRDefault="00EC685E" w:rsidP="0025778B">
      <w:pPr>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7870D401" w14:textId="77777777" w:rsidR="0025778B" w:rsidRDefault="0025778B" w:rsidP="0025778B">
      <w:pPr>
        <w:jc w:val="center"/>
        <w:rPr>
          <w:rFonts w:ascii="Tahoma" w:hAnsi="Tahoma" w:cs="Tahoma"/>
          <w:color w:val="365F91"/>
        </w:rPr>
      </w:pPr>
    </w:p>
    <w:p w14:paraId="1B8226AC" w14:textId="77777777" w:rsidR="0025778B" w:rsidRPr="003E21C0" w:rsidRDefault="0025778B" w:rsidP="0025778B">
      <w:pPr>
        <w:jc w:val="center"/>
        <w:rPr>
          <w:rFonts w:ascii="Tahoma" w:hAnsi="Tahoma" w:cs="Tahoma"/>
          <w:color w:val="365F91"/>
        </w:rPr>
      </w:pPr>
    </w:p>
    <w:p w14:paraId="6B125525" w14:textId="77777777" w:rsidR="0025778B" w:rsidRPr="003E21C0" w:rsidRDefault="0025778B" w:rsidP="0025778B">
      <w:pPr>
        <w:jc w:val="center"/>
        <w:rPr>
          <w:rFonts w:ascii="Tahoma" w:hAnsi="Tahoma" w:cs="Tahoma"/>
          <w:color w:val="365F91"/>
        </w:rPr>
      </w:pPr>
    </w:p>
    <w:p w14:paraId="39596347" w14:textId="77777777" w:rsidR="0025778B" w:rsidRPr="003E21C0" w:rsidRDefault="0025778B" w:rsidP="0025778B">
      <w:pPr>
        <w:jc w:val="center"/>
        <w:rPr>
          <w:rFonts w:ascii="Tahoma" w:hAnsi="Tahoma" w:cs="Tahoma"/>
          <w:color w:val="365F91"/>
        </w:rPr>
      </w:pPr>
    </w:p>
    <w:p w14:paraId="354277EE" w14:textId="77777777" w:rsidR="0025778B" w:rsidRPr="003E21C0" w:rsidRDefault="0025778B" w:rsidP="0025778B">
      <w:pPr>
        <w:jc w:val="center"/>
        <w:rPr>
          <w:rFonts w:ascii="Tahoma" w:hAnsi="Tahoma" w:cs="Tahoma"/>
          <w:b/>
          <w:color w:val="365F91"/>
        </w:rPr>
      </w:pPr>
    </w:p>
    <w:p w14:paraId="51FFB6D5" w14:textId="77777777" w:rsidR="0025778B" w:rsidRDefault="0025778B" w:rsidP="0025778B">
      <w:pPr>
        <w:jc w:val="center"/>
        <w:rPr>
          <w:rFonts w:ascii="Tahoma" w:hAnsi="Tahoma" w:cs="Tahoma"/>
          <w:b/>
          <w:color w:val="365F91"/>
        </w:rPr>
      </w:pPr>
    </w:p>
    <w:p w14:paraId="5A15ED42" w14:textId="77777777" w:rsidR="0025778B" w:rsidRDefault="0025778B" w:rsidP="0025778B">
      <w:pPr>
        <w:jc w:val="center"/>
        <w:rPr>
          <w:rFonts w:ascii="Tahoma" w:hAnsi="Tahoma" w:cs="Tahoma"/>
          <w:b/>
          <w:color w:val="365F91"/>
        </w:rPr>
      </w:pPr>
    </w:p>
    <w:p w14:paraId="163BDBB0" w14:textId="77777777" w:rsidR="0025778B" w:rsidRDefault="0025778B" w:rsidP="0025778B">
      <w:pPr>
        <w:jc w:val="center"/>
        <w:rPr>
          <w:rFonts w:ascii="Tahoma" w:hAnsi="Tahoma" w:cs="Tahoma"/>
          <w:b/>
          <w:color w:val="365F91"/>
        </w:rPr>
      </w:pPr>
    </w:p>
    <w:p w14:paraId="1167B932" w14:textId="77777777" w:rsidR="0025778B" w:rsidRDefault="0025778B" w:rsidP="0025778B">
      <w:pPr>
        <w:jc w:val="center"/>
        <w:rPr>
          <w:rFonts w:ascii="Tahoma" w:hAnsi="Tahoma" w:cs="Tahoma"/>
          <w:b/>
          <w:color w:val="365F91"/>
        </w:rPr>
      </w:pPr>
    </w:p>
    <w:p w14:paraId="533866DD" w14:textId="77777777" w:rsidR="0025778B" w:rsidRDefault="0025778B" w:rsidP="0025778B">
      <w:pPr>
        <w:jc w:val="center"/>
        <w:rPr>
          <w:rFonts w:ascii="Tahoma" w:hAnsi="Tahoma" w:cs="Tahoma"/>
          <w:b/>
          <w:color w:val="365F91"/>
        </w:rPr>
      </w:pPr>
    </w:p>
    <w:p w14:paraId="35CF12DD" w14:textId="77777777" w:rsidR="0025778B" w:rsidRPr="003E21C0" w:rsidRDefault="0025778B" w:rsidP="0025778B">
      <w:pPr>
        <w:jc w:val="center"/>
        <w:rPr>
          <w:rFonts w:ascii="Tahoma" w:hAnsi="Tahoma" w:cs="Tahoma"/>
          <w:b/>
          <w:color w:val="365F91"/>
        </w:rPr>
      </w:pPr>
    </w:p>
    <w:p w14:paraId="6413754F"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6405DC" w14:paraId="149E338E"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884D69" w14:textId="24B9C81C" w:rsidR="002E3C30" w:rsidRPr="00214C5A" w:rsidRDefault="0019611C" w:rsidP="002E3C30">
            <w:pPr>
              <w:jc w:val="center"/>
              <w:rPr>
                <w:rFonts w:ascii="Tahoma" w:hAnsi="Tahoma" w:cs="Tahoma"/>
                <w:b/>
                <w:color w:val="365F91"/>
                <w:sz w:val="22"/>
              </w:rPr>
            </w:pPr>
            <w:r>
              <w:rPr>
                <w:rFonts w:ascii="Tahoma" w:hAnsi="Tahoma" w:cs="Tahoma"/>
                <w:b/>
                <w:color w:val="365F91"/>
                <w:sz w:val="22"/>
              </w:rPr>
              <w:t>LICITACIÓN PÚBLICA</w:t>
            </w:r>
            <w:r w:rsidR="00EC685E" w:rsidRPr="00EC685E">
              <w:rPr>
                <w:rFonts w:ascii="Tahoma" w:hAnsi="Tahoma" w:cs="Tahoma"/>
                <w:b/>
                <w:color w:val="365F91"/>
                <w:sz w:val="22"/>
              </w:rPr>
              <w:t xml:space="preserve"> </w:t>
            </w:r>
            <w:r w:rsidR="002E3C30" w:rsidRPr="00214C5A">
              <w:rPr>
                <w:rFonts w:ascii="Tahoma" w:hAnsi="Tahoma" w:cs="Tahoma"/>
                <w:b/>
                <w:color w:val="365F91"/>
                <w:sz w:val="22"/>
              </w:rPr>
              <w:t>N°</w:t>
            </w:r>
            <w:r w:rsidR="0081573E" w:rsidRPr="00214C5A">
              <w:rPr>
                <w:rFonts w:ascii="Tahoma" w:hAnsi="Tahoma" w:cs="Tahoma"/>
                <w:b/>
                <w:color w:val="365F91"/>
                <w:sz w:val="22"/>
              </w:rPr>
              <w:t xml:space="preserve"> </w:t>
            </w:r>
            <w:r w:rsidR="003F7F61">
              <w:rPr>
                <w:rFonts w:ascii="Tahoma" w:hAnsi="Tahoma" w:cs="Tahoma"/>
                <w:b/>
                <w:color w:val="365F91"/>
                <w:sz w:val="22"/>
              </w:rPr>
              <w:t>47</w:t>
            </w:r>
            <w:r w:rsidR="002E3C30" w:rsidRPr="00214C5A">
              <w:rPr>
                <w:rFonts w:ascii="Tahoma" w:hAnsi="Tahoma" w:cs="Tahoma"/>
                <w:b/>
                <w:color w:val="365F91"/>
                <w:sz w:val="22"/>
              </w:rPr>
              <w:t>/</w:t>
            </w:r>
            <w:r w:rsidR="000D0AC1" w:rsidRPr="00214C5A">
              <w:rPr>
                <w:rFonts w:ascii="Tahoma" w:hAnsi="Tahoma" w:cs="Tahoma"/>
                <w:b/>
                <w:color w:val="365F91"/>
                <w:sz w:val="22"/>
              </w:rPr>
              <w:t>201</w:t>
            </w:r>
            <w:r w:rsidR="00BD7261">
              <w:rPr>
                <w:rFonts w:ascii="Tahoma" w:hAnsi="Tahoma" w:cs="Tahoma"/>
                <w:b/>
                <w:color w:val="365F91"/>
                <w:sz w:val="22"/>
              </w:rPr>
              <w:t>7</w:t>
            </w:r>
          </w:p>
          <w:p w14:paraId="5D0E9CB2" w14:textId="77777777" w:rsidR="0025778B" w:rsidRPr="006405DC" w:rsidRDefault="002E3C30" w:rsidP="00A84E32">
            <w:pPr>
              <w:jc w:val="center"/>
              <w:rPr>
                <w:rFonts w:ascii="Tahoma" w:hAnsi="Tahoma" w:cs="Tahoma"/>
                <w:b/>
                <w:color w:val="365F91"/>
                <w:lang w:val="es-BO"/>
              </w:rPr>
            </w:pPr>
            <w:r w:rsidRPr="00214C5A">
              <w:rPr>
                <w:rFonts w:ascii="Tahoma" w:hAnsi="Tahoma" w:cs="Tahoma"/>
                <w:b/>
                <w:color w:val="365F91"/>
                <w:sz w:val="22"/>
              </w:rPr>
              <w:t xml:space="preserve">“ADQUISICIÓN DE </w:t>
            </w:r>
            <w:r w:rsidR="00892E72" w:rsidRPr="00214C5A">
              <w:rPr>
                <w:rFonts w:ascii="Tahoma" w:hAnsi="Tahoma" w:cs="Tahoma"/>
                <w:b/>
                <w:color w:val="365F91"/>
                <w:sz w:val="22"/>
              </w:rPr>
              <w:t>TERMINALES</w:t>
            </w:r>
            <w:r w:rsidR="00EC685E">
              <w:rPr>
                <w:rFonts w:ascii="Tahoma" w:hAnsi="Tahoma" w:cs="Tahoma"/>
                <w:b/>
                <w:color w:val="365F91"/>
                <w:sz w:val="22"/>
              </w:rPr>
              <w:t xml:space="preserve"> MÓVILES </w:t>
            </w:r>
            <w:r w:rsidR="000F5038">
              <w:rPr>
                <w:rFonts w:ascii="Tahoma" w:hAnsi="Tahoma" w:cs="Tahoma"/>
                <w:b/>
                <w:color w:val="365F91"/>
                <w:sz w:val="22"/>
              </w:rPr>
              <w:t>IPHONE</w:t>
            </w:r>
            <w:r w:rsidRPr="00214C5A">
              <w:rPr>
                <w:rFonts w:ascii="Tahoma" w:hAnsi="Tahoma" w:cs="Tahoma"/>
                <w:b/>
                <w:color w:val="365F91"/>
                <w:sz w:val="22"/>
              </w:rPr>
              <w:t>“</w:t>
            </w:r>
          </w:p>
        </w:tc>
      </w:tr>
    </w:tbl>
    <w:p w14:paraId="142C8EBA" w14:textId="77777777" w:rsidR="007F4A49" w:rsidRDefault="007F4A49" w:rsidP="00214C5A">
      <w:pPr>
        <w:outlineLvl w:val="0"/>
        <w:rPr>
          <w:lang w:val="es-BO"/>
        </w:rPr>
      </w:pPr>
    </w:p>
    <w:p w14:paraId="0C6C3BA2" w14:textId="77777777" w:rsidR="00214C5A" w:rsidRPr="006405DC" w:rsidRDefault="00214C5A" w:rsidP="00214C5A">
      <w:pPr>
        <w:outlineLvl w:val="0"/>
        <w:rPr>
          <w:rFonts w:cs="Arial"/>
          <w:b/>
          <w:sz w:val="18"/>
          <w:szCs w:val="18"/>
          <w:lang w:val="es-BO"/>
        </w:rPr>
        <w:sectPr w:rsidR="00214C5A" w:rsidRPr="006405DC" w:rsidSect="001C6005">
          <w:pgSz w:w="12240" w:h="15840"/>
          <w:pgMar w:top="238" w:right="1418" w:bottom="244" w:left="1418" w:header="709" w:footer="709" w:gutter="0"/>
          <w:cols w:space="708"/>
          <w:docGrid w:linePitch="360"/>
        </w:sectPr>
      </w:pPr>
    </w:p>
    <w:p w14:paraId="2F3862F6" w14:textId="77777777" w:rsidR="00EC685E" w:rsidRDefault="005A55F8" w:rsidP="00EC685E">
      <w:pPr>
        <w:jc w:val="center"/>
        <w:rPr>
          <w:rFonts w:ascii="Tahoma" w:hAnsi="Tahoma" w:cs="Tahoma"/>
          <w:b/>
          <w:color w:val="365F91"/>
          <w:sz w:val="32"/>
          <w:szCs w:val="32"/>
        </w:rPr>
      </w:pPr>
      <w:r>
        <w:rPr>
          <w:rFonts w:ascii="Tahoma" w:hAnsi="Tahoma" w:cs="Tahoma"/>
          <w:b/>
          <w:color w:val="365F91"/>
          <w:sz w:val="32"/>
          <w:szCs w:val="32"/>
        </w:rPr>
        <w:lastRenderedPageBreak/>
        <w:t>T</w:t>
      </w:r>
      <w:r w:rsidR="00BE5B28">
        <w:rPr>
          <w:rFonts w:ascii="Tahoma" w:hAnsi="Tahoma" w:cs="Tahoma"/>
          <w:b/>
          <w:color w:val="365F91"/>
          <w:sz w:val="32"/>
          <w:szCs w:val="32"/>
        </w:rPr>
        <w:t>É</w:t>
      </w:r>
      <w:r>
        <w:rPr>
          <w:rFonts w:ascii="Tahoma" w:hAnsi="Tahoma" w:cs="Tahoma"/>
          <w:b/>
          <w:color w:val="365F91"/>
          <w:sz w:val="32"/>
          <w:szCs w:val="32"/>
        </w:rPr>
        <w:t>RMINOS BÁSICOS DE CONTRATACIÓ</w:t>
      </w:r>
      <w:r w:rsidR="00EC685E">
        <w:rPr>
          <w:rFonts w:ascii="Tahoma" w:hAnsi="Tahoma" w:cs="Tahoma"/>
          <w:b/>
          <w:color w:val="365F91"/>
          <w:sz w:val="32"/>
          <w:szCs w:val="32"/>
        </w:rPr>
        <w:t>N</w:t>
      </w:r>
    </w:p>
    <w:p w14:paraId="2139382F" w14:textId="77777777" w:rsidR="00EC685E" w:rsidRDefault="00EC685E" w:rsidP="00EC685E"/>
    <w:p w14:paraId="2B2D1B1F" w14:textId="77777777" w:rsidR="00EC685E" w:rsidRDefault="00EC685E" w:rsidP="00EC685E"/>
    <w:p w14:paraId="7C764901" w14:textId="77777777" w:rsidR="00EC685E" w:rsidRDefault="00EC685E" w:rsidP="00EC685E"/>
    <w:p w14:paraId="60DB95E9" w14:textId="77777777" w:rsidR="00EC685E" w:rsidRDefault="00EC685E" w:rsidP="00EC685E"/>
    <w:p w14:paraId="6312F0DF" w14:textId="77777777" w:rsidR="00EC685E" w:rsidRDefault="00EC685E" w:rsidP="00EC685E"/>
    <w:p w14:paraId="68AF840F" w14:textId="77777777" w:rsidR="00EC685E" w:rsidRPr="002C3600" w:rsidRDefault="00EC685E" w:rsidP="00EC685E">
      <w:pPr>
        <w:rPr>
          <w:rFonts w:ascii="Tahoma" w:hAnsi="Tahoma" w:cs="Tahoma"/>
          <w:b/>
          <w:color w:val="004990"/>
          <w:sz w:val="28"/>
          <w:szCs w:val="28"/>
        </w:rPr>
      </w:pPr>
      <w:r w:rsidRPr="002C3600">
        <w:rPr>
          <w:rFonts w:ascii="Tahoma" w:hAnsi="Tahoma" w:cs="Tahoma"/>
          <w:b/>
          <w:color w:val="004990"/>
          <w:sz w:val="28"/>
          <w:szCs w:val="28"/>
        </w:rPr>
        <w:t>Contenido</w:t>
      </w:r>
    </w:p>
    <w:p w14:paraId="306A269E" w14:textId="77777777" w:rsidR="00EC685E" w:rsidRDefault="00EC685E" w:rsidP="00EC685E"/>
    <w:p w14:paraId="735835D7" w14:textId="77777777" w:rsidR="00EC685E" w:rsidRDefault="00EC685E" w:rsidP="00EC685E">
      <w:pPr>
        <w:pStyle w:val="TDC1"/>
        <w:rPr>
          <w:noProof/>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sidR="00411636">
          <w:rPr>
            <w:noProof/>
            <w:webHidden/>
          </w:rPr>
          <w:t>2</w:t>
        </w:r>
        <w:r>
          <w:rPr>
            <w:noProof/>
            <w:webHidden/>
          </w:rPr>
          <w:fldChar w:fldCharType="end"/>
        </w:r>
      </w:hyperlink>
    </w:p>
    <w:p w14:paraId="1A166D06" w14:textId="29E0F58D" w:rsidR="00EC685E" w:rsidRPr="006B03D2" w:rsidRDefault="00EC685E" w:rsidP="00EC685E">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w:t>
      </w:r>
      <w:r>
        <w:rPr>
          <w:rStyle w:val="Hipervnculo"/>
          <w:rFonts w:ascii="Tahoma" w:hAnsi="Tahoma" w:cs="Tahoma"/>
          <w:b/>
          <w:noProof/>
          <w:color w:val="1F497D" w:themeColor="text2"/>
          <w:sz w:val="22"/>
          <w:szCs w:val="22"/>
          <w:u w:val="none"/>
        </w:rPr>
        <w:t>…………………………………………………………………………..1</w:t>
      </w:r>
      <w:r w:rsidR="00411636">
        <w:rPr>
          <w:rStyle w:val="Hipervnculo"/>
          <w:rFonts w:ascii="Tahoma" w:hAnsi="Tahoma" w:cs="Tahoma"/>
          <w:b/>
          <w:noProof/>
          <w:color w:val="1F497D" w:themeColor="text2"/>
          <w:sz w:val="22"/>
          <w:szCs w:val="22"/>
          <w:u w:val="none"/>
        </w:rPr>
        <w:t>2</w:t>
      </w:r>
    </w:p>
    <w:p w14:paraId="696132A7" w14:textId="2319A523" w:rsidR="00EC685E" w:rsidRPr="006B03D2" w:rsidRDefault="00981ACD" w:rsidP="00EC685E">
      <w:pPr>
        <w:pStyle w:val="TDC1"/>
        <w:rPr>
          <w:rStyle w:val="Hipervnculo"/>
          <w:noProof/>
        </w:rPr>
      </w:pPr>
      <w:hyperlink w:anchor="_Toc330030632" w:history="1">
        <w:r w:rsidR="00EC685E" w:rsidRPr="00FD2722">
          <w:rPr>
            <w:rStyle w:val="Hipervnculo"/>
            <w:noProof/>
          </w:rPr>
          <w:t>PARTE III</w:t>
        </w:r>
        <w:r w:rsidR="00EC685E" w:rsidRPr="006B03D2">
          <w:rPr>
            <w:rStyle w:val="Hipervnculo"/>
            <w:noProof/>
            <w:webHidden/>
          </w:rPr>
          <w:tab/>
        </w:r>
      </w:hyperlink>
      <w:r w:rsidR="0090565A">
        <w:rPr>
          <w:noProof/>
        </w:rPr>
        <w:t>2</w:t>
      </w:r>
      <w:r w:rsidR="00411636">
        <w:rPr>
          <w:noProof/>
        </w:rPr>
        <w:t>5</w:t>
      </w:r>
    </w:p>
    <w:p w14:paraId="50E128B4" w14:textId="77777777" w:rsidR="00EC685E" w:rsidRDefault="00EC685E" w:rsidP="00EC685E">
      <w:pPr>
        <w:rPr>
          <w:b/>
          <w:color w:val="004990"/>
          <w:highlight w:val="yellow"/>
        </w:rPr>
      </w:pPr>
      <w:r w:rsidRPr="00F01617">
        <w:rPr>
          <w:b/>
          <w:color w:val="004990"/>
          <w:highlight w:val="yellow"/>
        </w:rPr>
        <w:fldChar w:fldCharType="end"/>
      </w:r>
    </w:p>
    <w:p w14:paraId="68E35AC7" w14:textId="77777777" w:rsidR="00EC685E" w:rsidRPr="00DC1DA3" w:rsidRDefault="00EC685E" w:rsidP="00EC685E">
      <w:pPr>
        <w:jc w:val="center"/>
        <w:rPr>
          <w:rFonts w:ascii="Tahoma" w:hAnsi="Tahoma" w:cs="Tahoma"/>
          <w:b/>
          <w:color w:val="004990"/>
          <w:sz w:val="28"/>
          <w:szCs w:val="28"/>
        </w:rPr>
      </w:pPr>
      <w:r>
        <w:rPr>
          <w:b/>
          <w:color w:val="004990"/>
          <w:highlight w:val="yellow"/>
        </w:rPr>
        <w:br w:type="page"/>
      </w:r>
      <w:bookmarkStart w:id="1" w:name="_Toc330030630"/>
      <w:r w:rsidRPr="00DC1DA3">
        <w:rPr>
          <w:rFonts w:ascii="Tahoma" w:hAnsi="Tahoma" w:cs="Tahoma"/>
          <w:b/>
          <w:color w:val="004990"/>
          <w:sz w:val="28"/>
          <w:szCs w:val="28"/>
        </w:rPr>
        <w:lastRenderedPageBreak/>
        <w:t>PARTE I</w:t>
      </w:r>
      <w:bookmarkEnd w:id="1"/>
    </w:p>
    <w:p w14:paraId="751E78E1" w14:textId="77777777" w:rsidR="00EC685E" w:rsidRPr="002C3600" w:rsidRDefault="00EC685E" w:rsidP="00EC685E">
      <w:pPr>
        <w:rPr>
          <w:lang w:val="es-MX"/>
        </w:rPr>
      </w:pPr>
    </w:p>
    <w:p w14:paraId="2D1041DB"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63BB3A9C" w14:textId="77777777" w:rsidR="00EC685E" w:rsidRDefault="00EC685E" w:rsidP="00285156">
      <w:pPr>
        <w:rPr>
          <w:rFonts w:cs="Arial"/>
          <w:b/>
          <w:sz w:val="18"/>
          <w:szCs w:val="18"/>
        </w:rPr>
      </w:pPr>
    </w:p>
    <w:p w14:paraId="20C45A86" w14:textId="77777777" w:rsidR="00EC685E" w:rsidRPr="006F742D"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27D19714" w14:textId="77777777" w:rsidR="00EC685E" w:rsidRDefault="00EC685E" w:rsidP="00EC685E">
      <w:pPr>
        <w:ind w:left="709"/>
        <w:jc w:val="both"/>
        <w:rPr>
          <w:rFonts w:ascii="Tahoma" w:hAnsi="Tahoma" w:cs="Tahoma"/>
          <w:color w:val="365F91"/>
          <w:sz w:val="22"/>
          <w:szCs w:val="22"/>
        </w:rPr>
      </w:pPr>
    </w:p>
    <w:p w14:paraId="2E9DB049" w14:textId="77777777" w:rsidR="00EC685E" w:rsidRPr="005A55F8" w:rsidRDefault="00EC685E" w:rsidP="00EC685E">
      <w:pPr>
        <w:ind w:left="708"/>
        <w:jc w:val="both"/>
        <w:outlineLvl w:val="2"/>
        <w:rPr>
          <w:rFonts w:ascii="Tahoma" w:hAnsi="Tahoma" w:cs="Tahoma"/>
          <w:color w:val="004990"/>
          <w:sz w:val="22"/>
          <w:szCs w:val="22"/>
        </w:rPr>
      </w:pPr>
      <w:bookmarkStart w:id="2" w:name="_Toc250620901"/>
      <w:bookmarkStart w:id="3" w:name="_Toc255494359"/>
      <w:r w:rsidRPr="005A55F8">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2"/>
      <w:bookmarkEnd w:id="3"/>
    </w:p>
    <w:p w14:paraId="7280A813" w14:textId="77777777" w:rsidR="00EC685E" w:rsidRPr="005A55F8" w:rsidRDefault="00EC685E" w:rsidP="00EC685E">
      <w:pPr>
        <w:jc w:val="both"/>
        <w:outlineLvl w:val="2"/>
        <w:rPr>
          <w:rFonts w:ascii="Tahoma" w:hAnsi="Tahoma" w:cs="Tahoma"/>
          <w:color w:val="004990"/>
          <w:sz w:val="22"/>
          <w:szCs w:val="22"/>
        </w:rPr>
      </w:pPr>
    </w:p>
    <w:p w14:paraId="4CBCCCA6" w14:textId="4E918FEB" w:rsidR="00EC685E" w:rsidRPr="005A55F8" w:rsidRDefault="00EC685E" w:rsidP="00EC685E">
      <w:pPr>
        <w:ind w:left="708"/>
        <w:jc w:val="both"/>
        <w:outlineLvl w:val="2"/>
        <w:rPr>
          <w:rFonts w:ascii="Tahoma" w:hAnsi="Tahoma" w:cs="Tahoma"/>
          <w:color w:val="004990"/>
          <w:sz w:val="22"/>
          <w:szCs w:val="22"/>
        </w:rPr>
      </w:pPr>
      <w:bookmarkStart w:id="4" w:name="_Toc250620902"/>
      <w:bookmarkStart w:id="5" w:name="_Toc255494360"/>
      <w:r w:rsidRPr="005A55F8">
        <w:rPr>
          <w:rFonts w:ascii="Tahoma" w:hAnsi="Tahoma" w:cs="Tahoma"/>
          <w:color w:val="004990"/>
          <w:sz w:val="22"/>
          <w:szCs w:val="22"/>
        </w:rPr>
        <w:t xml:space="preserve">La Empresa Nacional de Telecomunicaciones S.A. de Bolivia (ENTEL S.A.), tiene en proyecto la compra de </w:t>
      </w:r>
      <w:bookmarkEnd w:id="4"/>
      <w:bookmarkEnd w:id="5"/>
      <w:r w:rsidR="005A55F8">
        <w:rPr>
          <w:rFonts w:ascii="Tahoma" w:hAnsi="Tahoma" w:cs="Tahoma"/>
          <w:color w:val="004990"/>
          <w:sz w:val="22"/>
          <w:szCs w:val="22"/>
        </w:rPr>
        <w:t xml:space="preserve">Terminales Móviles Marca </w:t>
      </w:r>
      <w:r w:rsidR="003F7F61">
        <w:rPr>
          <w:rFonts w:ascii="Tahoma" w:hAnsi="Tahoma" w:cs="Tahoma"/>
          <w:color w:val="004990"/>
          <w:sz w:val="22"/>
          <w:szCs w:val="22"/>
        </w:rPr>
        <w:t>Apple (Iphone).</w:t>
      </w:r>
    </w:p>
    <w:p w14:paraId="0203DDF1" w14:textId="77777777" w:rsidR="00EC685E" w:rsidRPr="005A55F8" w:rsidRDefault="00EC685E" w:rsidP="00EC685E">
      <w:pPr>
        <w:jc w:val="both"/>
        <w:outlineLvl w:val="2"/>
        <w:rPr>
          <w:rFonts w:ascii="Tahoma" w:hAnsi="Tahoma" w:cs="Tahoma"/>
          <w:color w:val="004990"/>
          <w:sz w:val="22"/>
          <w:szCs w:val="22"/>
        </w:rPr>
      </w:pPr>
      <w:r w:rsidRPr="005A55F8">
        <w:rPr>
          <w:rFonts w:ascii="Tahoma" w:hAnsi="Tahoma" w:cs="Tahoma"/>
          <w:color w:val="004990"/>
          <w:sz w:val="22"/>
          <w:szCs w:val="22"/>
        </w:rPr>
        <w:t xml:space="preserve"> </w:t>
      </w:r>
    </w:p>
    <w:p w14:paraId="69660DA9" w14:textId="77777777" w:rsidR="00EC685E" w:rsidRPr="00BD7261" w:rsidRDefault="00EC685E" w:rsidP="00EC685E">
      <w:pPr>
        <w:ind w:left="708"/>
        <w:jc w:val="both"/>
        <w:outlineLvl w:val="2"/>
        <w:rPr>
          <w:rFonts w:ascii="Tahoma" w:hAnsi="Tahoma" w:cs="Tahoma"/>
          <w:color w:val="004990"/>
          <w:sz w:val="22"/>
          <w:szCs w:val="22"/>
        </w:rPr>
      </w:pPr>
      <w:bookmarkStart w:id="6" w:name="_Toc250620903"/>
      <w:bookmarkStart w:id="7" w:name="_Toc255494361"/>
      <w:r w:rsidRPr="00BD7261">
        <w:rPr>
          <w:rFonts w:ascii="Tahoma" w:hAnsi="Tahoma" w:cs="Tahoma"/>
          <w:color w:val="004990"/>
          <w:sz w:val="22"/>
          <w:szCs w:val="22"/>
        </w:rPr>
        <w:t>Requiere contratar y/o comprar</w:t>
      </w:r>
      <w:r w:rsidR="005A55F8" w:rsidRPr="00BD7261">
        <w:rPr>
          <w:rFonts w:ascii="Tahoma" w:hAnsi="Tahoma" w:cs="Tahoma"/>
          <w:color w:val="004990"/>
          <w:sz w:val="22"/>
          <w:szCs w:val="22"/>
        </w:rPr>
        <w:t xml:space="preserve"> de una empresa especializada la</w:t>
      </w:r>
      <w:r w:rsidRPr="00BD7261">
        <w:rPr>
          <w:rFonts w:ascii="Tahoma" w:hAnsi="Tahoma" w:cs="Tahoma"/>
          <w:color w:val="004990"/>
          <w:sz w:val="22"/>
          <w:szCs w:val="22"/>
        </w:rPr>
        <w:t xml:space="preserve"> cual cumpla todos los requerimientos de ENTEL S.A. en provisión, calidad de atención, tiempos de entrega, seguridad y responsabilidad para la provisión de lo requerido.</w:t>
      </w:r>
      <w:bookmarkEnd w:id="6"/>
      <w:bookmarkEnd w:id="7"/>
    </w:p>
    <w:p w14:paraId="0B27058F" w14:textId="77777777" w:rsidR="00EC685E" w:rsidRPr="00D35325" w:rsidRDefault="00EC685E" w:rsidP="005A55F8">
      <w:pPr>
        <w:jc w:val="both"/>
        <w:rPr>
          <w:rFonts w:ascii="Tahoma" w:hAnsi="Tahoma" w:cs="Tahoma"/>
          <w:sz w:val="22"/>
          <w:szCs w:val="22"/>
        </w:rPr>
      </w:pPr>
    </w:p>
    <w:p w14:paraId="730CFE69"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5488FC94" w14:textId="77777777" w:rsidR="005A55F8" w:rsidRPr="005A55F8" w:rsidRDefault="005A55F8" w:rsidP="005A55F8">
      <w:pPr>
        <w:ind w:left="708"/>
        <w:jc w:val="both"/>
        <w:outlineLvl w:val="2"/>
        <w:rPr>
          <w:rFonts w:ascii="Tahoma" w:hAnsi="Tahoma" w:cs="Tahoma"/>
          <w:color w:val="004990"/>
          <w:sz w:val="22"/>
          <w:szCs w:val="22"/>
        </w:rPr>
      </w:pPr>
    </w:p>
    <w:p w14:paraId="264E8C1D"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lastRenderedPageBreak/>
        <w:t>El objetivo de ésta contratación es</w:t>
      </w:r>
      <w:r w:rsidR="005A55F8">
        <w:rPr>
          <w:rFonts w:ascii="Tahoma" w:hAnsi="Tahoma" w:cs="Tahoma"/>
          <w:color w:val="004990"/>
          <w:sz w:val="22"/>
          <w:szCs w:val="22"/>
        </w:rPr>
        <w:t xml:space="preserve"> abastecer de Terminales Móviles a todas las regionales,</w:t>
      </w:r>
      <w:r w:rsidRPr="005A55F8">
        <w:rPr>
          <w:rFonts w:ascii="Tahoma" w:hAnsi="Tahoma" w:cs="Tahoma"/>
          <w:color w:val="004990"/>
          <w:sz w:val="22"/>
          <w:szCs w:val="22"/>
        </w:rPr>
        <w:t xml:space="preserve"> de acuerdo a las necesidades de consumo a nivel nacional.</w:t>
      </w:r>
    </w:p>
    <w:p w14:paraId="2E61FFEA" w14:textId="77777777" w:rsidR="00EC685E" w:rsidRPr="005A55F8" w:rsidRDefault="00EC685E" w:rsidP="005A55F8">
      <w:pPr>
        <w:ind w:left="708"/>
        <w:jc w:val="both"/>
        <w:outlineLvl w:val="2"/>
        <w:rPr>
          <w:rFonts w:ascii="Tahoma" w:hAnsi="Tahoma" w:cs="Tahoma"/>
          <w:color w:val="004990"/>
          <w:sz w:val="22"/>
          <w:szCs w:val="22"/>
        </w:rPr>
      </w:pPr>
    </w:p>
    <w:p w14:paraId="00A38383"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Para efectos de la contratación se pide al proponente considerar todos los puntos descritos en el Anexo N° 1 - Condiciones Generale</w:t>
      </w:r>
      <w:r w:rsidR="001566B8">
        <w:rPr>
          <w:rFonts w:ascii="Tahoma" w:hAnsi="Tahoma" w:cs="Tahoma"/>
          <w:color w:val="004990"/>
          <w:sz w:val="22"/>
          <w:szCs w:val="22"/>
        </w:rPr>
        <w:t>s del Proceso de Contratación.</w:t>
      </w:r>
    </w:p>
    <w:p w14:paraId="1BF8E15A" w14:textId="77777777" w:rsidR="00EC685E" w:rsidRPr="00D35325" w:rsidRDefault="00EC685E" w:rsidP="00EC685E">
      <w:pPr>
        <w:jc w:val="both"/>
        <w:rPr>
          <w:rFonts w:ascii="Tahoma" w:hAnsi="Tahoma" w:cs="Tahoma"/>
          <w:color w:val="365F91"/>
          <w:sz w:val="22"/>
          <w:szCs w:val="22"/>
          <w:lang w:eastAsia="en-US" w:bidi="en-US"/>
        </w:rPr>
      </w:pPr>
    </w:p>
    <w:p w14:paraId="35EA0C58"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6EE8585B" w14:textId="77777777" w:rsidR="005A55F8" w:rsidRPr="005A55F8" w:rsidRDefault="005A55F8" w:rsidP="005A55F8">
      <w:pPr>
        <w:jc w:val="both"/>
        <w:rPr>
          <w:rFonts w:ascii="Tahoma" w:hAnsi="Tahoma" w:cs="Tahoma"/>
          <w:b/>
          <w:color w:val="365F91"/>
          <w:sz w:val="22"/>
          <w:szCs w:val="28"/>
          <w:lang w:eastAsia="en-US" w:bidi="en-US"/>
        </w:rPr>
      </w:pPr>
    </w:p>
    <w:p w14:paraId="62928F0C"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Se pide al proponente considerar el </w:t>
      </w:r>
      <w:r w:rsidR="00E311C7" w:rsidRPr="003F7DBA">
        <w:rPr>
          <w:rFonts w:ascii="Tahoma" w:hAnsi="Tahoma" w:cs="Tahoma"/>
          <w:color w:val="004990"/>
          <w:sz w:val="22"/>
          <w:szCs w:val="22"/>
        </w:rPr>
        <w:t>punto</w:t>
      </w:r>
      <w:r w:rsidR="00E311C7">
        <w:rPr>
          <w:rFonts w:ascii="Tahoma" w:hAnsi="Tahoma" w:cs="Tahoma"/>
          <w:color w:val="004990"/>
          <w:sz w:val="22"/>
          <w:szCs w:val="22"/>
        </w:rPr>
        <w:t xml:space="preserve"> 11</w:t>
      </w:r>
      <w:r w:rsidRPr="005A55F8">
        <w:rPr>
          <w:rFonts w:ascii="Tahoma" w:hAnsi="Tahoma" w:cs="Tahoma"/>
          <w:color w:val="004990"/>
          <w:sz w:val="22"/>
          <w:szCs w:val="22"/>
        </w:rPr>
        <w:t xml:space="preserve"> de la Parte II Inform</w:t>
      </w:r>
      <w:r w:rsidR="005A55F8">
        <w:rPr>
          <w:rFonts w:ascii="Tahoma" w:hAnsi="Tahoma" w:cs="Tahoma"/>
          <w:color w:val="004990"/>
          <w:sz w:val="22"/>
          <w:szCs w:val="22"/>
        </w:rPr>
        <w:t>acion Técnica de la Contratación</w:t>
      </w:r>
      <w:r w:rsidRPr="005A55F8">
        <w:rPr>
          <w:rFonts w:ascii="Tahoma" w:hAnsi="Tahoma" w:cs="Tahoma"/>
          <w:color w:val="004990"/>
          <w:sz w:val="22"/>
          <w:szCs w:val="22"/>
        </w:rPr>
        <w:t>.</w:t>
      </w:r>
    </w:p>
    <w:p w14:paraId="2B86A018" w14:textId="77777777" w:rsidR="00EC685E" w:rsidRPr="00D35325" w:rsidRDefault="00EC685E" w:rsidP="00EC685E">
      <w:pPr>
        <w:jc w:val="both"/>
        <w:rPr>
          <w:rFonts w:ascii="Tahoma" w:hAnsi="Tahoma" w:cs="Tahoma"/>
          <w:color w:val="365F91"/>
          <w:sz w:val="22"/>
          <w:szCs w:val="22"/>
          <w:lang w:eastAsia="en-US" w:bidi="en-US"/>
        </w:rPr>
      </w:pPr>
    </w:p>
    <w:p w14:paraId="66B87F4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4EF88ADB" w14:textId="77777777" w:rsidR="005A55F8" w:rsidRPr="005A55F8" w:rsidRDefault="005A55F8" w:rsidP="005A55F8">
      <w:pPr>
        <w:ind w:left="708"/>
        <w:jc w:val="both"/>
        <w:outlineLvl w:val="2"/>
        <w:rPr>
          <w:rFonts w:ascii="Tahoma" w:hAnsi="Tahoma" w:cs="Tahoma"/>
          <w:color w:val="004990"/>
          <w:sz w:val="22"/>
          <w:szCs w:val="22"/>
        </w:rPr>
      </w:pPr>
    </w:p>
    <w:p w14:paraId="2FF3E441"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El presente proceso debe ser coordinado con  la SubGerencia de Adquisiciones, Posterior a su adjudicación y Firma de Contrato deberá se</w:t>
      </w:r>
      <w:r w:rsidR="005A55F8">
        <w:rPr>
          <w:rFonts w:ascii="Tahoma" w:hAnsi="Tahoma" w:cs="Tahoma"/>
          <w:color w:val="004990"/>
          <w:sz w:val="22"/>
          <w:szCs w:val="22"/>
        </w:rPr>
        <w:t>r coordinado con la Jefatura de</w:t>
      </w:r>
      <w:r w:rsidRPr="005A55F8">
        <w:rPr>
          <w:rFonts w:ascii="Tahoma" w:hAnsi="Tahoma" w:cs="Tahoma"/>
          <w:color w:val="004990"/>
          <w:sz w:val="22"/>
          <w:szCs w:val="22"/>
        </w:rPr>
        <w:t xml:space="preserve"> Ventas</w:t>
      </w:r>
      <w:r w:rsidR="005A55F8">
        <w:rPr>
          <w:rFonts w:ascii="Tahoma" w:hAnsi="Tahoma" w:cs="Tahoma"/>
          <w:color w:val="004990"/>
          <w:sz w:val="22"/>
          <w:szCs w:val="22"/>
        </w:rPr>
        <w:t>, la Jefatura de Desarrollo de Productos y la Jefatura de Logí</w:t>
      </w:r>
      <w:r w:rsidRPr="005A55F8">
        <w:rPr>
          <w:rFonts w:ascii="Tahoma" w:hAnsi="Tahoma" w:cs="Tahoma"/>
          <w:color w:val="004990"/>
          <w:sz w:val="22"/>
          <w:szCs w:val="22"/>
        </w:rPr>
        <w:t>stica.</w:t>
      </w:r>
    </w:p>
    <w:p w14:paraId="3A884C48" w14:textId="77777777" w:rsidR="00EC685E" w:rsidRPr="005A55F8" w:rsidRDefault="00EC685E" w:rsidP="00EC685E">
      <w:pPr>
        <w:jc w:val="both"/>
        <w:rPr>
          <w:rFonts w:ascii="Tahoma" w:hAnsi="Tahoma" w:cs="Tahoma"/>
          <w:b/>
          <w:color w:val="365F91"/>
          <w:sz w:val="22"/>
          <w:szCs w:val="28"/>
          <w:lang w:eastAsia="en-US" w:bidi="en-US"/>
        </w:rPr>
      </w:pPr>
    </w:p>
    <w:p w14:paraId="19E3489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3F657C70" w14:textId="77777777" w:rsidR="005A55F8" w:rsidRPr="005A55F8" w:rsidRDefault="005A55F8" w:rsidP="005A55F8">
      <w:pPr>
        <w:jc w:val="both"/>
        <w:rPr>
          <w:rFonts w:ascii="Tahoma" w:hAnsi="Tahoma" w:cs="Tahoma"/>
          <w:b/>
          <w:color w:val="365F91"/>
          <w:sz w:val="22"/>
          <w:szCs w:val="28"/>
          <w:lang w:eastAsia="en-US" w:bidi="en-US"/>
        </w:rPr>
      </w:pPr>
    </w:p>
    <w:p w14:paraId="3363A084" w14:textId="77777777" w:rsidR="00A04420" w:rsidRPr="006F7F16" w:rsidRDefault="00A04420" w:rsidP="00A0442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011BAE7"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lastRenderedPageBreak/>
        <w:t>Personas jurídicas con capacidad de contratar</w:t>
      </w:r>
    </w:p>
    <w:p w14:paraId="133BE652"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y/o extranjeras </w:t>
      </w:r>
      <w:r w:rsidRPr="006F7F16">
        <w:rPr>
          <w:rFonts w:ascii="Tahoma" w:hAnsi="Tahoma" w:cs="Tahoma"/>
          <w:color w:val="004990"/>
          <w:sz w:val="22"/>
          <w:szCs w:val="22"/>
          <w:lang w:val="x-none"/>
        </w:rPr>
        <w:t>legalmente constituidas.</w:t>
      </w:r>
    </w:p>
    <w:p w14:paraId="7BFF8651" w14:textId="77777777" w:rsidR="00A04420" w:rsidRPr="003F7F61" w:rsidRDefault="00A04420" w:rsidP="003F7F61">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14:paraId="14D0C9EA" w14:textId="77777777" w:rsidR="00A04420" w:rsidRDefault="00A04420" w:rsidP="00A04420">
      <w:pPr>
        <w:ind w:left="708"/>
        <w:jc w:val="both"/>
        <w:outlineLvl w:val="2"/>
        <w:rPr>
          <w:rFonts w:ascii="Tahoma" w:hAnsi="Tahoma" w:cs="Tahoma"/>
          <w:color w:val="004990"/>
          <w:sz w:val="22"/>
          <w:szCs w:val="22"/>
        </w:rPr>
      </w:pPr>
    </w:p>
    <w:p w14:paraId="28DECC7C" w14:textId="77777777" w:rsidR="00EC685E" w:rsidRDefault="00EC685E" w:rsidP="005A55F8">
      <w:pPr>
        <w:ind w:left="708"/>
        <w:jc w:val="both"/>
        <w:outlineLvl w:val="2"/>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0657668D" w14:textId="77777777" w:rsidR="00EC685E" w:rsidRDefault="00EC685E" w:rsidP="00E325B9">
      <w:pPr>
        <w:pStyle w:val="Prrafodelista"/>
        <w:numPr>
          <w:ilvl w:val="0"/>
          <w:numId w:val="50"/>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14:paraId="6205D6DC"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15109323"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7E957B1"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0DD60110"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w:t>
      </w:r>
      <w:r w:rsidR="005A55F8">
        <w:rPr>
          <w:rFonts w:ascii="Tahoma" w:hAnsi="Tahoma" w:cs="Tahoma"/>
          <w:color w:val="004990"/>
          <w:sz w:val="22"/>
          <w:szCs w:val="22"/>
        </w:rPr>
        <w:t>boración del contenido de los Términos Basicos de Contratació</w:t>
      </w:r>
      <w:r>
        <w:rPr>
          <w:rFonts w:ascii="Tahoma" w:hAnsi="Tahoma" w:cs="Tahoma"/>
          <w:color w:val="004990"/>
          <w:sz w:val="22"/>
          <w:szCs w:val="22"/>
        </w:rPr>
        <w:t>n, Especificaciones Técnicas o Términos de Referencias.</w:t>
      </w:r>
    </w:p>
    <w:p w14:paraId="65F37B88"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14:paraId="48D6FD80" w14:textId="7923784C"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ex trabajadores de la empresa, desvinculados hasta </w:t>
      </w:r>
      <w:r w:rsidR="00A04420">
        <w:rPr>
          <w:rFonts w:ascii="Tahoma" w:hAnsi="Tahoma" w:cs="Tahoma"/>
          <w:color w:val="004990"/>
          <w:sz w:val="22"/>
          <w:szCs w:val="22"/>
        </w:rPr>
        <w:t xml:space="preserve">dos </w:t>
      </w:r>
      <w:r>
        <w:rPr>
          <w:rFonts w:ascii="Tahoma" w:hAnsi="Tahoma" w:cs="Tahoma"/>
          <w:color w:val="004990"/>
          <w:sz w:val="22"/>
          <w:szCs w:val="22"/>
        </w:rPr>
        <w:t>(</w:t>
      </w:r>
      <w:r w:rsidR="00A04420">
        <w:rPr>
          <w:rFonts w:ascii="Tahoma" w:hAnsi="Tahoma" w:cs="Tahoma"/>
          <w:color w:val="004990"/>
          <w:sz w:val="22"/>
          <w:szCs w:val="22"/>
        </w:rPr>
        <w:t>2</w:t>
      </w:r>
      <w:r>
        <w:rPr>
          <w:rFonts w:ascii="Tahoma" w:hAnsi="Tahoma" w:cs="Tahoma"/>
          <w:color w:val="004990"/>
          <w:sz w:val="22"/>
          <w:szCs w:val="22"/>
        </w:rPr>
        <w:t>) año</w:t>
      </w:r>
      <w:r w:rsidR="00A04420">
        <w:rPr>
          <w:rFonts w:ascii="Tahoma" w:hAnsi="Tahoma" w:cs="Tahoma"/>
          <w:color w:val="004990"/>
          <w:sz w:val="22"/>
          <w:szCs w:val="22"/>
        </w:rPr>
        <w:t>s</w:t>
      </w:r>
      <w:r>
        <w:rPr>
          <w:rFonts w:ascii="Tahoma" w:hAnsi="Tahoma" w:cs="Tahoma"/>
          <w:color w:val="004990"/>
          <w:sz w:val="22"/>
          <w:szCs w:val="22"/>
        </w:rPr>
        <w:t xml:space="preserve"> antes de la publicación de la convocatoria, así como las empresas controladas por éstos.</w:t>
      </w:r>
    </w:p>
    <w:p w14:paraId="6634493D"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14:paraId="7EEA8B17" w14:textId="77777777" w:rsidR="00A04420" w:rsidRDefault="00EC685E" w:rsidP="003F7F61">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06E6DAB5" w14:textId="77777777" w:rsidR="00A04420" w:rsidRPr="003F7F61" w:rsidRDefault="00A04420" w:rsidP="003F7F61">
      <w:pPr>
        <w:pStyle w:val="Prrafodelista"/>
        <w:numPr>
          <w:ilvl w:val="0"/>
          <w:numId w:val="50"/>
        </w:numPr>
        <w:spacing w:before="120"/>
        <w:ind w:left="1701" w:hanging="283"/>
        <w:contextualSpacing/>
        <w:jc w:val="both"/>
        <w:rPr>
          <w:rFonts w:ascii="Tahoma" w:hAnsi="Tahoma" w:cs="Tahoma"/>
          <w:color w:val="004990"/>
          <w:sz w:val="22"/>
          <w:szCs w:val="22"/>
        </w:rPr>
      </w:pPr>
      <w:r w:rsidRPr="003F7F61">
        <w:rPr>
          <w:rFonts w:ascii="Tahoma" w:hAnsi="Tahoma" w:cs="Tahoma"/>
          <w:iCs/>
          <w:color w:val="004990"/>
          <w:sz w:val="22"/>
          <w:szCs w:val="22"/>
        </w:rPr>
        <w:t>Los Proveedores que tengan cuentas por pagar a ENTEL S.A.</w:t>
      </w:r>
    </w:p>
    <w:p w14:paraId="61611437" w14:textId="77777777" w:rsidR="00A04420" w:rsidRDefault="00A04420" w:rsidP="00A04420">
      <w:pPr>
        <w:pStyle w:val="Prrafodelista"/>
        <w:numPr>
          <w:ilvl w:val="0"/>
          <w:numId w:val="50"/>
        </w:numPr>
        <w:spacing w:before="120"/>
        <w:ind w:left="1701" w:hanging="283"/>
        <w:contextualSpacing/>
        <w:jc w:val="both"/>
        <w:rPr>
          <w:rFonts w:ascii="Tahoma" w:hAnsi="Tahoma" w:cs="Tahoma"/>
          <w:color w:val="004990"/>
          <w:sz w:val="22"/>
          <w:szCs w:val="22"/>
        </w:rPr>
      </w:pPr>
      <w:r w:rsidRPr="006F7F16">
        <w:rPr>
          <w:rFonts w:ascii="Tahoma" w:hAnsi="Tahoma" w:cs="Tahoma"/>
          <w:iCs/>
          <w:color w:val="004990"/>
          <w:sz w:val="22"/>
          <w:szCs w:val="22"/>
        </w:rPr>
        <w:t>Los Proveedores que tengan procesos administrativos o judiciales con ENTEL S.A.</w:t>
      </w:r>
    </w:p>
    <w:p w14:paraId="6451603D" w14:textId="77777777" w:rsidR="00A04420" w:rsidRPr="003F7F61" w:rsidRDefault="00EC685E" w:rsidP="00A04420">
      <w:pPr>
        <w:pStyle w:val="Prrafodelista"/>
        <w:numPr>
          <w:ilvl w:val="0"/>
          <w:numId w:val="50"/>
        </w:numPr>
        <w:spacing w:before="120"/>
        <w:ind w:left="1701"/>
        <w:contextualSpacing/>
        <w:jc w:val="both"/>
        <w:rPr>
          <w:rFonts w:ascii="Tahoma" w:hAnsi="Tahoma" w:cs="Tahoma"/>
          <w:color w:val="004990"/>
          <w:sz w:val="22"/>
          <w:szCs w:val="22"/>
        </w:rPr>
      </w:pPr>
      <w:r w:rsidRPr="00DF3A08">
        <w:rPr>
          <w:rFonts w:ascii="Tahoma" w:hAnsi="Tahoma" w:cs="Tahoma"/>
          <w:color w:val="004990"/>
          <w:sz w:val="22"/>
          <w:szCs w:val="22"/>
        </w:rPr>
        <w:t xml:space="preserve">Los proveedores que tengan problemas </w:t>
      </w:r>
      <w:r w:rsidR="00A04420" w:rsidRPr="006F7F16">
        <w:rPr>
          <w:rFonts w:ascii="Tahoma" w:hAnsi="Tahoma" w:cs="Tahoma"/>
          <w:iCs/>
          <w:color w:val="004990"/>
          <w:sz w:val="22"/>
          <w:szCs w:val="22"/>
        </w:rPr>
        <w:t xml:space="preserve">legales y sean </w:t>
      </w:r>
      <w:r w:rsidRPr="00DF3A08">
        <w:rPr>
          <w:rFonts w:ascii="Tahoma" w:hAnsi="Tahoma" w:cs="Tahoma"/>
          <w:color w:val="004990"/>
          <w:sz w:val="22"/>
          <w:szCs w:val="22"/>
        </w:rPr>
        <w:t>de conocimiento público.</w:t>
      </w:r>
    </w:p>
    <w:p w14:paraId="20E5F155"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socios o propietarios estén impedidos de participar en los procesos de contratación.</w:t>
      </w:r>
    </w:p>
    <w:p w14:paraId="3068164F"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que desistieron total o parcialmente la adjudicación o contrato.</w:t>
      </w:r>
    </w:p>
    <w:p w14:paraId="242C92AB" w14:textId="77777777" w:rsidR="00EC685E"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propietarios, socios o representantes legales tengan relación directa, indirecta, comercial, vinculación mat</w:t>
      </w:r>
      <w:r>
        <w:rPr>
          <w:rFonts w:ascii="Tahoma" w:hAnsi="Tahoma" w:cs="Tahoma"/>
          <w:color w:val="004990"/>
          <w:sz w:val="22"/>
          <w:szCs w:val="22"/>
        </w:rPr>
        <w:t>rimonial o parentesco hasta el cuarto</w:t>
      </w:r>
      <w:r w:rsidRPr="00A04420">
        <w:rPr>
          <w:rFonts w:ascii="Tahoma" w:hAnsi="Tahoma" w:cs="Tahoma"/>
          <w:color w:val="004990"/>
          <w:sz w:val="22"/>
          <w:szCs w:val="22"/>
        </w:rPr>
        <w:t xml:space="preserve"> grado de consanguinidad, </w:t>
      </w:r>
      <w:r>
        <w:rPr>
          <w:rFonts w:ascii="Tahoma" w:hAnsi="Tahoma" w:cs="Tahoma"/>
          <w:color w:val="004990"/>
          <w:sz w:val="22"/>
          <w:szCs w:val="22"/>
        </w:rPr>
        <w:t>tercero</w:t>
      </w:r>
      <w:r w:rsidRPr="00A04420">
        <w:rPr>
          <w:rFonts w:ascii="Tahoma" w:hAnsi="Tahoma" w:cs="Tahoma"/>
          <w:color w:val="004990"/>
          <w:sz w:val="22"/>
          <w:szCs w:val="22"/>
        </w:rPr>
        <w:t xml:space="preserve"> de afinidad o el derivado de </w:t>
      </w:r>
      <w:r w:rsidRPr="008475B3">
        <w:rPr>
          <w:rFonts w:ascii="Tahoma" w:hAnsi="Tahoma" w:cs="Tahoma"/>
          <w:color w:val="004990"/>
          <w:sz w:val="22"/>
          <w:szCs w:val="22"/>
        </w:rPr>
        <w:t>vínculos</w:t>
      </w:r>
      <w:r w:rsidRPr="00A04420">
        <w:rPr>
          <w:rFonts w:ascii="Tahoma" w:hAnsi="Tahoma" w:cs="Tahoma"/>
          <w:color w:val="004990"/>
          <w:sz w:val="22"/>
          <w:szCs w:val="22"/>
        </w:rPr>
        <w:t xml:space="preserve"> de adopción, entre dos o más empresas proponentes; y estas se presenten a un mismo proceso de contratación. En estos casos todos quedaran automáticamente descalificados e impedidos de participar en los procesos de adquisiciones durante dos (2) años</w:t>
      </w:r>
      <w:r w:rsidR="00F827F6">
        <w:rPr>
          <w:rFonts w:ascii="Tahoma" w:hAnsi="Tahoma" w:cs="Tahoma"/>
          <w:color w:val="004990"/>
          <w:sz w:val="22"/>
          <w:szCs w:val="22"/>
        </w:rPr>
        <w:t>.</w:t>
      </w:r>
    </w:p>
    <w:p w14:paraId="5D0365EA" w14:textId="206611AE" w:rsidR="00F827F6" w:rsidRPr="008475B3" w:rsidRDefault="00F827F6" w:rsidP="00A04420">
      <w:pPr>
        <w:pStyle w:val="Prrafodelista"/>
        <w:numPr>
          <w:ilvl w:val="0"/>
          <w:numId w:val="50"/>
        </w:numPr>
        <w:spacing w:before="120"/>
        <w:ind w:left="1701"/>
        <w:contextualSpacing/>
        <w:jc w:val="both"/>
        <w:rPr>
          <w:rFonts w:ascii="Tahoma" w:hAnsi="Tahoma" w:cs="Tahoma"/>
          <w:color w:val="004990"/>
          <w:sz w:val="22"/>
          <w:szCs w:val="22"/>
        </w:rPr>
      </w:pPr>
      <w:r w:rsidRPr="008475B3">
        <w:rPr>
          <w:rFonts w:ascii="Tahoma" w:hAnsi="Tahoma" w:cs="Tahoma"/>
          <w:color w:val="004990"/>
          <w:sz w:val="22"/>
          <w:szCs w:val="22"/>
        </w:rPr>
        <w:t xml:space="preserve">Los proveedores cuyos propietarios, socios, representantes legales o personal </w:t>
      </w:r>
      <w:r w:rsidR="00091A40">
        <w:rPr>
          <w:rFonts w:ascii="Tahoma" w:hAnsi="Tahoma" w:cs="Tahoma"/>
          <w:color w:val="004990"/>
          <w:sz w:val="22"/>
          <w:szCs w:val="22"/>
        </w:rPr>
        <w:t>dependiente</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 xml:space="preserve">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w:t>
      </w:r>
      <w:r w:rsidRPr="008475B3">
        <w:rPr>
          <w:rFonts w:ascii="Tahoma" w:hAnsi="Tahoma" w:cs="Tahoma"/>
          <w:color w:val="004990"/>
          <w:sz w:val="22"/>
          <w:szCs w:val="22"/>
        </w:rPr>
        <w:lastRenderedPageBreak/>
        <w:t xml:space="preserve">descalificado. En los casos que se detecte esta situación posterior a la adjudicación o una vez suscrito el contrato, de igual forma se procederá a la anulación de la adjudicación o resolución de contrato, según corresponda, y quedara impedido de participar en los procesos de adquisiciones durante dos (2) años </w:t>
      </w:r>
      <w:r w:rsidR="00091A40" w:rsidRPr="00B75D47">
        <w:rPr>
          <w:rFonts w:ascii="Tahoma" w:hAnsi="Tahoma" w:cs="Tahoma"/>
          <w:color w:val="1F497D"/>
          <w:sz w:val="22"/>
          <w:szCs w:val="22"/>
        </w:rPr>
        <w:t>sin perjuicio de resarcir los daños económicos ocasionados</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y el funcionario de ENTEL S.A. será pasible a proceso interno.</w:t>
      </w:r>
    </w:p>
    <w:p w14:paraId="666999E6" w14:textId="77777777" w:rsidR="00EC685E" w:rsidRDefault="00EC685E" w:rsidP="00EC685E">
      <w:pPr>
        <w:jc w:val="both"/>
        <w:rPr>
          <w:rFonts w:ascii="Tahoma" w:hAnsi="Tahoma" w:cs="Tahoma"/>
          <w:b/>
          <w:color w:val="365F91"/>
          <w:sz w:val="28"/>
          <w:szCs w:val="28"/>
          <w:lang w:eastAsia="en-US" w:bidi="en-US"/>
        </w:rPr>
      </w:pPr>
    </w:p>
    <w:p w14:paraId="7C41E8DD" w14:textId="77777777" w:rsidR="00EC685E" w:rsidRPr="00E338D1"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078F5E19" w14:textId="77777777" w:rsidR="00EC685E" w:rsidRPr="006F742D" w:rsidRDefault="00EC685E" w:rsidP="00EC685E">
      <w:pPr>
        <w:tabs>
          <w:tab w:val="left" w:pos="1134"/>
        </w:tabs>
        <w:jc w:val="both"/>
        <w:rPr>
          <w:rFonts w:ascii="Tahoma" w:hAnsi="Tahoma" w:cs="Tahoma"/>
          <w:color w:val="004990"/>
          <w:sz w:val="22"/>
          <w:szCs w:val="22"/>
        </w:rPr>
      </w:pPr>
    </w:p>
    <w:p w14:paraId="2219A9A5" w14:textId="77777777" w:rsidR="00EC685E" w:rsidRDefault="00EC685E" w:rsidP="00E325B9">
      <w:pPr>
        <w:pStyle w:val="Prrafodelista"/>
        <w:numPr>
          <w:ilvl w:val="0"/>
          <w:numId w:val="3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los Terminos Basicos de Contratacion</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w:t>
      </w:r>
      <w:r>
        <w:rPr>
          <w:rFonts w:ascii="Tahoma" w:hAnsi="Tahoma" w:cs="Tahoma"/>
          <w:color w:val="004990"/>
          <w:sz w:val="22"/>
          <w:szCs w:val="22"/>
        </w:rPr>
        <w:t xml:space="preserve"> de Adquisiciones,</w:t>
      </w:r>
      <w:r w:rsidR="00F827F6">
        <w:rPr>
          <w:rFonts w:ascii="Tahoma" w:hAnsi="Tahoma" w:cs="Tahoma"/>
          <w:color w:val="004990"/>
          <w:sz w:val="22"/>
          <w:szCs w:val="22"/>
        </w:rPr>
        <w:t>hasta</w:t>
      </w:r>
      <w:r w:rsidR="00F827F6" w:rsidRPr="00F827F6">
        <w:rPr>
          <w:rFonts w:ascii="Tahoma" w:hAnsi="Tahoma" w:cs="Tahoma"/>
          <w:color w:val="1F497D"/>
          <w:sz w:val="22"/>
          <w:lang w:val="es-BO"/>
        </w:rPr>
        <w:t xml:space="preserve"> </w:t>
      </w:r>
      <w:r w:rsidR="00F827F6" w:rsidRPr="00FB0605">
        <w:rPr>
          <w:rFonts w:ascii="Tahoma" w:hAnsi="Tahoma" w:cs="Tahoma"/>
          <w:color w:val="1F497D"/>
          <w:sz w:val="22"/>
          <w:lang w:val="es-BO"/>
        </w:rPr>
        <w:t xml:space="preserve">el día </w:t>
      </w:r>
      <w:r w:rsidR="00F827F6">
        <w:rPr>
          <w:rFonts w:ascii="Tahoma" w:hAnsi="Tahoma" w:cs="Tahoma"/>
          <w:color w:val="1F497D"/>
          <w:sz w:val="22"/>
          <w:lang w:val="es-BO"/>
        </w:rPr>
        <w:t>miercoles</w:t>
      </w:r>
      <w:r w:rsidR="00F827F6" w:rsidRPr="00FB0605">
        <w:rPr>
          <w:rFonts w:ascii="Tahoma" w:hAnsi="Tahoma" w:cs="Tahoma"/>
          <w:color w:val="1F497D"/>
          <w:sz w:val="22"/>
          <w:lang w:val="es-BO"/>
        </w:rPr>
        <w:t xml:space="preserve"> </w:t>
      </w:r>
      <w:r w:rsidR="00F827F6">
        <w:rPr>
          <w:rFonts w:ascii="Tahoma" w:hAnsi="Tahoma" w:cs="Tahoma"/>
          <w:color w:val="1F497D"/>
          <w:sz w:val="22"/>
          <w:lang w:val="es-BO"/>
        </w:rPr>
        <w:t>24</w:t>
      </w:r>
      <w:r w:rsidR="00F827F6" w:rsidRPr="00FB0605">
        <w:rPr>
          <w:rFonts w:ascii="Tahoma" w:hAnsi="Tahoma" w:cs="Tahoma"/>
          <w:color w:val="1F497D"/>
          <w:sz w:val="22"/>
          <w:lang w:val="es-BO"/>
        </w:rPr>
        <w:t xml:space="preserve"> de </w:t>
      </w:r>
      <w:r w:rsidR="00F827F6">
        <w:rPr>
          <w:rFonts w:ascii="Tahoma" w:hAnsi="Tahoma" w:cs="Tahoma"/>
          <w:color w:val="1F497D"/>
          <w:sz w:val="22"/>
          <w:lang w:val="es-BO"/>
        </w:rPr>
        <w:t>mayo</w:t>
      </w:r>
      <w:r w:rsidR="00F827F6" w:rsidRPr="00FB0605">
        <w:rPr>
          <w:rFonts w:ascii="Tahoma" w:hAnsi="Tahoma" w:cs="Tahoma"/>
          <w:color w:val="1F497D"/>
          <w:sz w:val="22"/>
          <w:lang w:val="es-BO"/>
        </w:rPr>
        <w:t xml:space="preserve"> de 201</w:t>
      </w:r>
      <w:r w:rsidR="00F827F6">
        <w:rPr>
          <w:rFonts w:ascii="Tahoma" w:hAnsi="Tahoma" w:cs="Tahoma"/>
          <w:color w:val="1F497D"/>
          <w:sz w:val="22"/>
          <w:lang w:val="es-BO"/>
        </w:rPr>
        <w:t>7</w:t>
      </w:r>
      <w:r w:rsidR="00F827F6" w:rsidRPr="00FB0605">
        <w:rPr>
          <w:rFonts w:ascii="Tahoma" w:hAnsi="Tahoma" w:cs="Tahoma"/>
          <w:color w:val="1F497D"/>
          <w:sz w:val="22"/>
          <w:lang w:val="es-BO"/>
        </w:rPr>
        <w:t xml:space="preserve"> hasta horas 1</w:t>
      </w:r>
      <w:r w:rsidR="00F827F6">
        <w:rPr>
          <w:rFonts w:ascii="Tahoma" w:hAnsi="Tahoma" w:cs="Tahoma"/>
          <w:color w:val="1F497D"/>
          <w:sz w:val="22"/>
          <w:lang w:val="es-BO"/>
        </w:rPr>
        <w:t>6</w:t>
      </w:r>
      <w:r w:rsidR="00F827F6" w:rsidRPr="00FB0605">
        <w:rPr>
          <w:rFonts w:ascii="Tahoma" w:hAnsi="Tahoma" w:cs="Tahoma"/>
          <w:color w:val="1F497D"/>
          <w:sz w:val="22"/>
          <w:lang w:val="es-BO"/>
        </w:rPr>
        <w:t>:00 (GMT-4)</w:t>
      </w:r>
      <w:r w:rsidR="00F827F6">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13" w:history="1">
        <w:r w:rsidRPr="00381FBB">
          <w:rPr>
            <w:rStyle w:val="Hipervnculo"/>
            <w:rFonts w:ascii="Tahoma" w:hAnsi="Tahoma" w:cs="Tahoma"/>
            <w:sz w:val="22"/>
            <w:szCs w:val="22"/>
            <w:lang w:bidi="en-US"/>
          </w:rPr>
          <w:t>worellana@entel.bo</w:t>
        </w:r>
      </w:hyperlink>
      <w:r w:rsidRPr="00976C69">
        <w:t xml:space="preserve"> </w:t>
      </w:r>
      <w:r w:rsidRPr="00976C69">
        <w:rPr>
          <w:rFonts w:ascii="Tahoma" w:hAnsi="Tahoma" w:cs="Tahoma"/>
          <w:color w:val="004990"/>
          <w:sz w:val="22"/>
          <w:szCs w:val="22"/>
          <w:lang w:bidi="en-US"/>
        </w:rPr>
        <w:t>con copia a</w:t>
      </w:r>
      <w:r w:rsidRPr="00976C69">
        <w:t xml:space="preserve"> </w:t>
      </w:r>
      <w:r>
        <w:rPr>
          <w:rStyle w:val="Hipervnculo"/>
          <w:rFonts w:ascii="Tahoma" w:hAnsi="Tahoma" w:cs="Tahoma"/>
          <w:sz w:val="22"/>
          <w:szCs w:val="22"/>
          <w:lang w:bidi="en-US"/>
        </w:rPr>
        <w:t>ncambero</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14:paraId="4D8DDA22" w14:textId="77777777" w:rsidR="00DF3A08" w:rsidRDefault="00DF3A08" w:rsidP="00DF3A08">
      <w:pPr>
        <w:pStyle w:val="Prrafodelista"/>
        <w:tabs>
          <w:tab w:val="left" w:pos="1134"/>
        </w:tabs>
        <w:ind w:left="1134"/>
        <w:jc w:val="both"/>
        <w:rPr>
          <w:rFonts w:ascii="Tahoma" w:hAnsi="Tahoma" w:cs="Tahoma"/>
          <w:color w:val="004990"/>
          <w:sz w:val="22"/>
          <w:szCs w:val="22"/>
        </w:rPr>
      </w:pPr>
    </w:p>
    <w:p w14:paraId="61B15C9F" w14:textId="77777777" w:rsidR="00F827F6" w:rsidRPr="006F7F16" w:rsidRDefault="00F827F6" w:rsidP="003F7F61">
      <w:pPr>
        <w:pStyle w:val="Prrafodelista"/>
        <w:numPr>
          <w:ilvl w:val="0"/>
          <w:numId w:val="31"/>
        </w:numPr>
        <w:tabs>
          <w:tab w:val="left" w:pos="-5670"/>
        </w:tabs>
        <w:spacing w:after="240"/>
        <w:ind w:left="1134" w:hanging="567"/>
        <w:jc w:val="both"/>
        <w:rPr>
          <w:rFonts w:ascii="Tahoma" w:hAnsi="Tahoma" w:cs="Tahoma"/>
          <w:color w:val="004990"/>
          <w:sz w:val="22"/>
          <w:szCs w:val="16"/>
          <w:lang w:eastAsia="es-ES"/>
        </w:rPr>
      </w:pPr>
      <w:r w:rsidRPr="003F7F61">
        <w:rPr>
          <w:rFonts w:ascii="Tahoma" w:hAnsi="Tahoma" w:cs="Tahoma"/>
          <w:color w:val="004990"/>
          <w:sz w:val="22"/>
          <w:szCs w:val="22"/>
          <w:lang w:eastAsia="es-ES"/>
        </w:rPr>
        <w:t>Reunión de Aclaración:</w:t>
      </w:r>
      <w:r w:rsidRPr="006F7F16">
        <w:rPr>
          <w:rFonts w:ascii="Tahoma" w:hAnsi="Tahoma" w:cs="Tahoma"/>
          <w:color w:val="004990"/>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827F6" w:rsidRPr="006F7F16" w14:paraId="210D4194" w14:textId="77777777" w:rsidTr="003F7F6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C3B3493"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65CCC10" w14:textId="77777777" w:rsidR="00F827F6" w:rsidRPr="006F7F16" w:rsidRDefault="000F351E" w:rsidP="000F351E">
            <w:pPr>
              <w:spacing w:after="240"/>
              <w:outlineLvl w:val="2"/>
              <w:rPr>
                <w:rFonts w:ascii="Tahoma" w:hAnsi="Tahoma" w:cs="Tahoma"/>
                <w:color w:val="004990"/>
                <w:sz w:val="22"/>
                <w:szCs w:val="22"/>
              </w:rPr>
            </w:pPr>
            <w:r>
              <w:rPr>
                <w:rFonts w:ascii="Tahoma" w:hAnsi="Tahoma" w:cs="Tahoma"/>
                <w:color w:val="004990"/>
                <w:sz w:val="22"/>
                <w:szCs w:val="22"/>
              </w:rPr>
              <w:t>Jueves 25 de Mayo de 2017</w:t>
            </w:r>
          </w:p>
        </w:tc>
      </w:tr>
      <w:tr w:rsidR="00F827F6" w:rsidRPr="006F7F16" w14:paraId="4DF2774C"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49994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lastRenderedPageBreak/>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2DCDC0B" w14:textId="77777777" w:rsidR="00F827F6" w:rsidRPr="006F7F16" w:rsidRDefault="000F351E" w:rsidP="003F7F61">
            <w:pPr>
              <w:spacing w:after="240"/>
              <w:outlineLvl w:val="2"/>
              <w:rPr>
                <w:rFonts w:ascii="Tahoma" w:hAnsi="Tahoma" w:cs="Tahoma"/>
                <w:color w:val="004990"/>
                <w:sz w:val="22"/>
                <w:szCs w:val="22"/>
              </w:rPr>
            </w:pPr>
            <w:r>
              <w:rPr>
                <w:rFonts w:ascii="Tahoma" w:hAnsi="Tahoma" w:cs="Tahoma"/>
                <w:color w:val="004990"/>
                <w:sz w:val="22"/>
                <w:szCs w:val="22"/>
              </w:rPr>
              <w:t>10:00 a.m</w:t>
            </w:r>
          </w:p>
        </w:tc>
      </w:tr>
      <w:tr w:rsidR="00F827F6" w:rsidRPr="006F7F16" w14:paraId="222675CE" w14:textId="77777777" w:rsidTr="003F7F6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9D78EA0"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D877F2C" w14:textId="77777777" w:rsidR="00F827F6" w:rsidRPr="006F7F16" w:rsidRDefault="00F827F6" w:rsidP="003F7F61">
            <w:pPr>
              <w:spacing w:after="240"/>
              <w:outlineLvl w:val="2"/>
              <w:rPr>
                <w:rFonts w:ascii="Tahoma" w:hAnsi="Tahoma" w:cs="Tahoma"/>
                <w:color w:val="004990"/>
                <w:sz w:val="22"/>
                <w:szCs w:val="22"/>
              </w:rPr>
            </w:pPr>
            <w:bookmarkStart w:id="8" w:name="_Toc465950527"/>
            <w:bookmarkStart w:id="9" w:name="_Toc465950552"/>
            <w:r w:rsidRPr="006F7F16">
              <w:rPr>
                <w:rFonts w:ascii="Tahoma" w:hAnsi="Tahoma" w:cs="Tahoma"/>
                <w:color w:val="004990"/>
                <w:sz w:val="22"/>
                <w:szCs w:val="22"/>
              </w:rPr>
              <w:t>ENTEL S.A., Edificio Tower, Cale Federico Zuazo N° 1771 Piso 6 (Sub Gerencia de Adquisiciones)</w:t>
            </w:r>
            <w:bookmarkEnd w:id="8"/>
            <w:bookmarkEnd w:id="9"/>
          </w:p>
        </w:tc>
      </w:tr>
      <w:tr w:rsidR="00F827F6" w:rsidRPr="006F7F16" w14:paraId="5DB247C6"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8229DE"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48CEECE" w14:textId="77777777" w:rsidR="00F827F6" w:rsidRPr="006F7F16" w:rsidRDefault="00F827F6" w:rsidP="003F7F61">
            <w:pPr>
              <w:spacing w:after="240"/>
              <w:outlineLvl w:val="2"/>
              <w:rPr>
                <w:rFonts w:ascii="Tahoma" w:hAnsi="Tahoma" w:cs="Tahoma"/>
                <w:color w:val="004990"/>
                <w:sz w:val="22"/>
                <w:szCs w:val="22"/>
              </w:rPr>
            </w:pPr>
            <w:bookmarkStart w:id="10" w:name="_Toc465950528"/>
            <w:r w:rsidRPr="006F7F16">
              <w:rPr>
                <w:rFonts w:ascii="Tahoma" w:hAnsi="Tahoma" w:cs="Tahoma"/>
                <w:color w:val="004990"/>
                <w:sz w:val="22"/>
                <w:szCs w:val="22"/>
              </w:rPr>
              <w:t>La Paz, Bolivia</w:t>
            </w:r>
            <w:bookmarkEnd w:id="10"/>
          </w:p>
        </w:tc>
      </w:tr>
      <w:tr w:rsidR="00F827F6" w:rsidRPr="006F7F16" w14:paraId="212014B0" w14:textId="77777777" w:rsidTr="003F7F6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B7869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56E3CD1" w14:textId="77777777" w:rsidR="00F827F6" w:rsidRPr="006F7F16" w:rsidRDefault="00F827F6" w:rsidP="003F7F61">
            <w:pPr>
              <w:spacing w:after="240"/>
              <w:outlineLvl w:val="2"/>
              <w:rPr>
                <w:rFonts w:ascii="Tahoma" w:hAnsi="Tahoma" w:cs="Tahoma"/>
                <w:color w:val="004990"/>
                <w:sz w:val="22"/>
                <w:szCs w:val="22"/>
              </w:rPr>
            </w:pPr>
            <w:r w:rsidRPr="006F7F16">
              <w:rPr>
                <w:rFonts w:ascii="Tahoma" w:hAnsi="Tahoma" w:cs="Tahoma"/>
                <w:color w:val="004990"/>
                <w:sz w:val="22"/>
                <w:szCs w:val="22"/>
              </w:rPr>
              <w:t>Wilson Orellana</w:t>
            </w:r>
          </w:p>
        </w:tc>
      </w:tr>
    </w:tbl>
    <w:p w14:paraId="66C67A07" w14:textId="77777777" w:rsidR="00F827F6" w:rsidRPr="006F7F16" w:rsidRDefault="00F827F6" w:rsidP="00F827F6">
      <w:pPr>
        <w:spacing w:after="240"/>
        <w:ind w:left="567"/>
        <w:jc w:val="both"/>
        <w:rPr>
          <w:rFonts w:ascii="Tahoma" w:hAnsi="Tahoma" w:cs="Tahoma"/>
          <w:color w:val="004990"/>
          <w:sz w:val="22"/>
          <w:szCs w:val="20"/>
          <w:lang w:val="es-BO" w:eastAsia="en-US"/>
        </w:rPr>
      </w:pPr>
    </w:p>
    <w:p w14:paraId="6744536E"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Las consultas por escrito y aclaraciones respectivas serán incluidas en el Acta de Reunión de Aclaración y serán publicadas en la página WEB de ENTEL S.A.</w:t>
      </w:r>
    </w:p>
    <w:p w14:paraId="43418A96"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Una vez elaborada y aprobada el Acta de Reunión, formará parte del presente documento y será de aceptación obligatoria sin modificaciones posteriores por parte de los proponentes</w:t>
      </w:r>
    </w:p>
    <w:p w14:paraId="446E7E59" w14:textId="77777777" w:rsidR="00EC685E" w:rsidRPr="003F7F61" w:rsidRDefault="00EC685E" w:rsidP="00EC685E">
      <w:pPr>
        <w:jc w:val="both"/>
        <w:rPr>
          <w:rFonts w:ascii="Tahoma" w:hAnsi="Tahoma" w:cs="Tahoma"/>
          <w:color w:val="365F91"/>
          <w:sz w:val="22"/>
          <w:szCs w:val="22"/>
          <w:lang w:val="es-BO"/>
        </w:rPr>
      </w:pPr>
    </w:p>
    <w:p w14:paraId="5DF1FEB6" w14:textId="77777777" w:rsidR="00EC685E" w:rsidRPr="00511895" w:rsidRDefault="00EC685E" w:rsidP="00E325B9">
      <w:pPr>
        <w:numPr>
          <w:ilvl w:val="0"/>
          <w:numId w:val="30"/>
        </w:numPr>
        <w:ind w:left="0" w:firstLine="0"/>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7C578EA" w14:textId="77777777" w:rsidR="00EC685E" w:rsidRDefault="00EC685E" w:rsidP="00EC685E">
      <w:pPr>
        <w:ind w:left="567"/>
        <w:jc w:val="both"/>
        <w:rPr>
          <w:rFonts w:ascii="Tahoma" w:hAnsi="Tahoma" w:cs="Tahoma"/>
          <w:color w:val="365F91"/>
        </w:rPr>
      </w:pPr>
    </w:p>
    <w:p w14:paraId="5DBC78F4" w14:textId="77777777" w:rsidR="00EC685E" w:rsidRPr="00511895" w:rsidRDefault="00EC685E" w:rsidP="00DF3A08">
      <w:pPr>
        <w:ind w:left="708"/>
        <w:jc w:val="both"/>
        <w:outlineLvl w:val="2"/>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14:paraId="22792194" w14:textId="77777777" w:rsidR="00EC685E" w:rsidRPr="00511895" w:rsidRDefault="00EC685E" w:rsidP="00EC685E">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C685E" w:rsidRPr="00511895" w14:paraId="3491642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C09E4B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296F713" w14:textId="77777777" w:rsidR="00EC685E" w:rsidRPr="003F7F61" w:rsidRDefault="000F351E" w:rsidP="00EC685E">
            <w:pPr>
              <w:ind w:left="1276" w:hanging="1276"/>
              <w:jc w:val="both"/>
              <w:rPr>
                <w:rFonts w:ascii="Tahoma" w:hAnsi="Tahoma" w:cs="Tahoma"/>
                <w:color w:val="004990"/>
                <w:sz w:val="22"/>
                <w:szCs w:val="22"/>
              </w:rPr>
            </w:pPr>
            <w:r w:rsidRPr="003F7F61">
              <w:rPr>
                <w:rFonts w:ascii="Tahoma" w:hAnsi="Tahoma" w:cs="Tahoma"/>
                <w:color w:val="004990"/>
                <w:sz w:val="22"/>
                <w:szCs w:val="22"/>
              </w:rPr>
              <w:t>Jueves 01 de Junio de 2017</w:t>
            </w:r>
          </w:p>
        </w:tc>
      </w:tr>
      <w:tr w:rsidR="00EC685E" w:rsidRPr="00511895" w14:paraId="3032B65C"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8BBF44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lastRenderedPageBreak/>
              <w:t>Hora:</w:t>
            </w:r>
          </w:p>
        </w:tc>
        <w:tc>
          <w:tcPr>
            <w:tcW w:w="3649" w:type="dxa"/>
            <w:tcBorders>
              <w:left w:val="single" w:sz="4" w:space="0" w:color="FFFFFF" w:themeColor="background1"/>
              <w:bottom w:val="single" w:sz="4" w:space="0" w:color="004990"/>
            </w:tcBorders>
          </w:tcPr>
          <w:p w14:paraId="6D960B0C" w14:textId="77777777" w:rsidR="00EC685E" w:rsidRPr="00DF330F" w:rsidRDefault="000F351E" w:rsidP="00EC685E">
            <w:pPr>
              <w:ind w:left="1276" w:hanging="1276"/>
              <w:jc w:val="both"/>
              <w:rPr>
                <w:rFonts w:ascii="Tahoma" w:hAnsi="Tahoma" w:cs="Tahoma"/>
                <w:color w:val="004990"/>
                <w:sz w:val="22"/>
                <w:szCs w:val="22"/>
                <w:highlight w:val="yellow"/>
              </w:rPr>
            </w:pPr>
            <w:r w:rsidRPr="003F7F61">
              <w:rPr>
                <w:rFonts w:ascii="Tahoma" w:hAnsi="Tahoma" w:cs="Tahoma"/>
                <w:color w:val="004990"/>
                <w:sz w:val="22"/>
                <w:szCs w:val="22"/>
              </w:rPr>
              <w:t>09:30</w:t>
            </w:r>
            <w:r>
              <w:rPr>
                <w:rFonts w:ascii="Tahoma" w:hAnsi="Tahoma" w:cs="Tahoma"/>
                <w:color w:val="004990"/>
                <w:sz w:val="22"/>
                <w:szCs w:val="22"/>
              </w:rPr>
              <w:t xml:space="preserve"> a.m.</w:t>
            </w:r>
          </w:p>
        </w:tc>
      </w:tr>
    </w:tbl>
    <w:p w14:paraId="248AA996" w14:textId="77777777" w:rsidR="00EC685E" w:rsidRPr="00511895" w:rsidRDefault="00EC685E" w:rsidP="00EC685E">
      <w:pPr>
        <w:ind w:left="1276"/>
        <w:jc w:val="both"/>
        <w:rPr>
          <w:rFonts w:ascii="Tahoma" w:hAnsi="Tahoma" w:cs="Tahoma"/>
          <w:color w:val="004990"/>
          <w:sz w:val="22"/>
          <w:szCs w:val="22"/>
        </w:rPr>
      </w:pPr>
    </w:p>
    <w:p w14:paraId="7698A1E0" w14:textId="77777777" w:rsidR="00EC685E" w:rsidRPr="00DF3A08"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58870C07" w14:textId="77777777" w:rsidR="00EC685E" w:rsidRDefault="00EC685E" w:rsidP="00EC685E">
      <w:pPr>
        <w:pStyle w:val="Prrafodelista"/>
        <w:ind w:left="567"/>
        <w:jc w:val="both"/>
        <w:rPr>
          <w:rFonts w:ascii="Tahoma" w:hAnsi="Tahoma" w:cs="Tahoma"/>
          <w:color w:val="004990"/>
          <w:sz w:val="22"/>
          <w:szCs w:val="22"/>
        </w:rPr>
      </w:pPr>
    </w:p>
    <w:p w14:paraId="4FE559E9" w14:textId="77777777" w:rsidR="00EC685E" w:rsidRPr="006E5575" w:rsidRDefault="00EC685E" w:rsidP="00EC685E">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14:paraId="2CB712AB" w14:textId="77777777" w:rsidR="00EC685E" w:rsidRPr="006E5575" w:rsidRDefault="00EC685E" w:rsidP="00EC685E">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“A” – PROPUESTA TÉCNICA (Original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 xml:space="preserve">). </w:t>
      </w:r>
    </w:p>
    <w:p w14:paraId="0653E77E" w14:textId="77777777" w:rsidR="00EC685E" w:rsidRDefault="00EC685E" w:rsidP="00EC685E">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“B” – </w:t>
      </w:r>
      <w:r>
        <w:rPr>
          <w:rFonts w:ascii="Tahoma" w:hAnsi="Tahoma" w:cs="Tahoma"/>
          <w:b/>
          <w:color w:val="1F497D"/>
          <w:sz w:val="22"/>
          <w:szCs w:val="22"/>
          <w:lang w:val="es-BO" w:eastAsia="en-US" w:bidi="en-US"/>
        </w:rPr>
        <w:t>PROPUESTA</w:t>
      </w:r>
      <w:r w:rsidRPr="006E5575">
        <w:rPr>
          <w:rFonts w:ascii="Tahoma" w:hAnsi="Tahoma" w:cs="Tahoma"/>
          <w:b/>
          <w:color w:val="1F497D"/>
          <w:sz w:val="22"/>
          <w:szCs w:val="22"/>
          <w:lang w:val="es-BO" w:eastAsia="en-US" w:bidi="en-US"/>
        </w:rPr>
        <w:t xml:space="preserve"> ECONÓMICA (</w:t>
      </w:r>
      <w:r w:rsidRPr="002A4D3E">
        <w:rPr>
          <w:rFonts w:ascii="Tahoma" w:hAnsi="Tahoma" w:cs="Tahoma"/>
          <w:b/>
          <w:color w:val="1F497D"/>
          <w:sz w:val="22"/>
          <w:szCs w:val="22"/>
          <w:lang w:val="es-BO" w:eastAsia="en-US" w:bidi="en-US"/>
        </w:rPr>
        <w:t>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14:paraId="5BE4772E" w14:textId="77777777" w:rsidR="00DF3A08" w:rsidRPr="006E5575" w:rsidRDefault="00DF3A08" w:rsidP="00EC685E">
      <w:pPr>
        <w:spacing w:before="40" w:after="40" w:line="276" w:lineRule="auto"/>
        <w:ind w:left="1418"/>
        <w:jc w:val="both"/>
        <w:outlineLvl w:val="2"/>
        <w:rPr>
          <w:rFonts w:ascii="Tahoma" w:hAnsi="Tahoma" w:cs="Tahoma"/>
          <w:b/>
          <w:color w:val="1F497D"/>
          <w:sz w:val="22"/>
          <w:szCs w:val="22"/>
          <w:lang w:val="es-BO" w:eastAsia="en-US" w:bidi="en-US"/>
        </w:rPr>
      </w:pPr>
    </w:p>
    <w:p w14:paraId="66BD1891" w14:textId="18145C6E" w:rsidR="00EC685E"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 xml:space="preserve">Cada parte será presentada en un sobre o paquete cerrado, de manera separada; </w:t>
      </w:r>
      <w:r w:rsidR="000F351E">
        <w:rPr>
          <w:rFonts w:ascii="Tahoma" w:hAnsi="Tahoma" w:cs="Tahoma"/>
          <w:color w:val="004990"/>
          <w:sz w:val="22"/>
          <w:szCs w:val="22"/>
        </w:rPr>
        <w:t xml:space="preserve">tanto </w:t>
      </w:r>
      <w:r w:rsidRPr="00DF3A08">
        <w:rPr>
          <w:rFonts w:ascii="Tahoma" w:hAnsi="Tahoma" w:cs="Tahoma"/>
          <w:color w:val="004990"/>
          <w:sz w:val="22"/>
          <w:szCs w:val="22"/>
        </w:rPr>
        <w:t xml:space="preserve">la Parte Técnica y la Parte Económica deberán contener </w:t>
      </w:r>
      <w:r w:rsidR="000F351E" w:rsidRPr="006F7F16">
        <w:rPr>
          <w:rFonts w:ascii="Tahoma" w:hAnsi="Tahoma" w:cs="Tahoma"/>
          <w:color w:val="004990"/>
          <w:sz w:val="22"/>
          <w:szCs w:val="22"/>
          <w:lang w:val="es-BO" w:bidi="en-US"/>
        </w:rPr>
        <w:t xml:space="preserve">obligatoriamente una </w:t>
      </w:r>
      <w:r w:rsidRPr="00DF3A08">
        <w:rPr>
          <w:rFonts w:ascii="Tahoma" w:hAnsi="Tahoma" w:cs="Tahoma"/>
          <w:color w:val="004990"/>
          <w:sz w:val="22"/>
          <w:szCs w:val="22"/>
        </w:rPr>
        <w:t xml:space="preserve">copia digital </w:t>
      </w:r>
      <w:r w:rsidR="000F351E" w:rsidRPr="006F7F16">
        <w:rPr>
          <w:rFonts w:ascii="Tahoma" w:hAnsi="Tahoma" w:cs="Tahoma"/>
          <w:color w:val="004990"/>
          <w:sz w:val="22"/>
          <w:szCs w:val="22"/>
          <w:lang w:val="es-BO" w:bidi="en-US"/>
        </w:rPr>
        <w:t>idéntica a la presentada de manera impresa</w:t>
      </w:r>
      <w:r w:rsidR="000F351E">
        <w:rPr>
          <w:rFonts w:ascii="Tahoma" w:hAnsi="Tahoma" w:cs="Tahoma"/>
          <w:color w:val="004990"/>
          <w:sz w:val="22"/>
          <w:szCs w:val="22"/>
          <w:lang w:val="es-BO" w:bidi="en-US"/>
        </w:rPr>
        <w:t xml:space="preserve"> </w:t>
      </w:r>
      <w:r w:rsidRPr="00DF3A08">
        <w:rPr>
          <w:rFonts w:ascii="Tahoma" w:hAnsi="Tahoma" w:cs="Tahoma"/>
          <w:color w:val="004990"/>
          <w:sz w:val="22"/>
          <w:szCs w:val="22"/>
        </w:rPr>
        <w:t>de los documentos correspondientes debidamente marcados como "ORIGINAL" y "COPIA DIGITAL" los cuales estarán foliados, sellados y presentados con la siguiente inscripción</w:t>
      </w:r>
      <w:r w:rsidRPr="00FB7E92">
        <w:rPr>
          <w:rFonts w:ascii="Tahoma" w:hAnsi="Tahoma" w:cs="Tahoma"/>
          <w:color w:val="004990"/>
          <w:sz w:val="22"/>
          <w:szCs w:val="22"/>
        </w:rPr>
        <w:t>:</w:t>
      </w:r>
    </w:p>
    <w:p w14:paraId="7F64725A" w14:textId="77777777" w:rsidR="00EC685E" w:rsidRPr="00511895" w:rsidRDefault="00EC685E" w:rsidP="00EC685E">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EC685E" w:rsidRPr="00511895" w14:paraId="6F5FFB32" w14:textId="77777777" w:rsidTr="00EC685E">
        <w:trPr>
          <w:trHeight w:val="1673"/>
          <w:jc w:val="center"/>
        </w:trPr>
        <w:tc>
          <w:tcPr>
            <w:tcW w:w="6336" w:type="dxa"/>
          </w:tcPr>
          <w:p w14:paraId="4B83D45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1B74F760" w14:textId="602AB450" w:rsidR="00EC685E" w:rsidRPr="00511895" w:rsidRDefault="00DF3A08" w:rsidP="00EC685E">
            <w:pPr>
              <w:ind w:left="133"/>
              <w:jc w:val="center"/>
              <w:rPr>
                <w:rFonts w:ascii="Tahoma" w:hAnsi="Tahoma" w:cs="Tahoma"/>
                <w:color w:val="004990"/>
                <w:sz w:val="22"/>
                <w:szCs w:val="22"/>
              </w:rPr>
            </w:pPr>
            <w:r w:rsidRPr="000A12EE">
              <w:rPr>
                <w:rFonts w:ascii="Tahoma" w:hAnsi="Tahoma" w:cs="Tahoma"/>
                <w:color w:val="004990"/>
                <w:sz w:val="22"/>
                <w:szCs w:val="22"/>
              </w:rPr>
              <w:t>LICITACIÓN PÚBLICA</w:t>
            </w:r>
            <w:r w:rsidRPr="00DF3A08">
              <w:rPr>
                <w:rFonts w:ascii="Tahoma" w:hAnsi="Tahoma" w:cs="Tahoma"/>
                <w:color w:val="004990"/>
                <w:sz w:val="22"/>
                <w:szCs w:val="22"/>
              </w:rPr>
              <w:t xml:space="preserve"> </w:t>
            </w:r>
            <w:r w:rsidR="00EC685E">
              <w:rPr>
                <w:rFonts w:ascii="Tahoma" w:hAnsi="Tahoma" w:cs="Tahoma"/>
                <w:color w:val="004990"/>
                <w:sz w:val="22"/>
                <w:szCs w:val="22"/>
              </w:rPr>
              <w:t>N° XXX</w:t>
            </w:r>
            <w:r w:rsidR="00EC685E" w:rsidRPr="00511895">
              <w:rPr>
                <w:rFonts w:ascii="Tahoma" w:hAnsi="Tahoma" w:cs="Tahoma"/>
                <w:color w:val="004990"/>
                <w:sz w:val="22"/>
                <w:szCs w:val="22"/>
              </w:rPr>
              <w:t>/201</w:t>
            </w:r>
            <w:r w:rsidR="00BD7261">
              <w:rPr>
                <w:rFonts w:ascii="Tahoma" w:hAnsi="Tahoma" w:cs="Tahoma"/>
                <w:color w:val="004990"/>
                <w:sz w:val="22"/>
                <w:szCs w:val="22"/>
              </w:rPr>
              <w:t>7</w:t>
            </w:r>
          </w:p>
          <w:p w14:paraId="7142F071"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w:t>
            </w:r>
            <w:r w:rsidR="00DF3A08" w:rsidRPr="00DF3A08">
              <w:rPr>
                <w:rFonts w:ascii="Tahoma" w:hAnsi="Tahoma" w:cs="Tahoma"/>
                <w:color w:val="004990"/>
                <w:sz w:val="22"/>
                <w:szCs w:val="22"/>
              </w:rPr>
              <w:t xml:space="preserve">ADQUISICIÓN DE TERMINALES MÓVILES </w:t>
            </w:r>
            <w:r w:rsidR="000F5038">
              <w:rPr>
                <w:rFonts w:ascii="Tahoma" w:hAnsi="Tahoma" w:cs="Tahoma"/>
                <w:color w:val="004990"/>
                <w:sz w:val="22"/>
                <w:szCs w:val="22"/>
              </w:rPr>
              <w:t>IPHONE</w:t>
            </w:r>
            <w:r w:rsidRPr="00511895">
              <w:rPr>
                <w:rFonts w:ascii="Tahoma" w:hAnsi="Tahoma" w:cs="Tahoma"/>
                <w:color w:val="004990"/>
                <w:sz w:val="22"/>
                <w:szCs w:val="22"/>
              </w:rPr>
              <w:t>”</w:t>
            </w:r>
          </w:p>
          <w:p w14:paraId="300F25B3" w14:textId="77777777" w:rsidR="00EC685E"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5026073D" w14:textId="77777777" w:rsidR="00EC685E" w:rsidRPr="00511895" w:rsidRDefault="00EC685E" w:rsidP="00EC685E">
            <w:pPr>
              <w:ind w:left="133"/>
              <w:jc w:val="center"/>
              <w:rPr>
                <w:rFonts w:ascii="Tahoma" w:hAnsi="Tahoma" w:cs="Tahoma"/>
                <w:color w:val="004990"/>
                <w:sz w:val="22"/>
                <w:szCs w:val="22"/>
              </w:rPr>
            </w:pPr>
            <w:r>
              <w:rPr>
                <w:rFonts w:ascii="Tahoma" w:hAnsi="Tahoma" w:cs="Tahoma"/>
                <w:color w:val="004990"/>
                <w:sz w:val="22"/>
                <w:szCs w:val="22"/>
              </w:rPr>
              <w:t>PERSONA DE CONTACTO:</w:t>
            </w:r>
          </w:p>
          <w:p w14:paraId="5DF08660"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lastRenderedPageBreak/>
              <w:t>ORIGINAL</w:t>
            </w:r>
          </w:p>
        </w:tc>
      </w:tr>
    </w:tbl>
    <w:p w14:paraId="5034A3B3" w14:textId="77777777" w:rsidR="00EC685E" w:rsidRDefault="00EC685E" w:rsidP="00EC685E">
      <w:pPr>
        <w:ind w:left="709"/>
        <w:jc w:val="both"/>
        <w:rPr>
          <w:rFonts w:ascii="Tahoma" w:hAnsi="Tahoma" w:cs="Tahoma"/>
          <w:color w:val="004990"/>
          <w:sz w:val="22"/>
          <w:szCs w:val="22"/>
        </w:rPr>
      </w:pPr>
      <w:bookmarkStart w:id="11" w:name="_Toc304889404"/>
      <w:bookmarkStart w:id="12" w:name="_Toc304889483"/>
      <w:bookmarkStart w:id="13" w:name="_Toc304909210"/>
      <w:bookmarkStart w:id="14" w:name="_Toc305014204"/>
      <w:bookmarkStart w:id="15" w:name="_Toc305014355"/>
    </w:p>
    <w:p w14:paraId="0E78F1A8" w14:textId="77777777" w:rsidR="00EC685E" w:rsidRPr="00071FE3" w:rsidRDefault="00EC685E" w:rsidP="00DF3A08">
      <w:pPr>
        <w:ind w:left="708"/>
        <w:jc w:val="both"/>
        <w:outlineLvl w:val="2"/>
        <w:rPr>
          <w:rFonts w:ascii="Tahoma" w:hAnsi="Tahoma" w:cs="Tahoma"/>
          <w:color w:val="004990"/>
          <w:sz w:val="22"/>
          <w:szCs w:val="22"/>
        </w:rPr>
      </w:pPr>
      <w:r w:rsidRPr="00071FE3">
        <w:rPr>
          <w:rFonts w:ascii="Tahoma" w:hAnsi="Tahoma" w:cs="Tahoma"/>
          <w:color w:val="004990"/>
          <w:sz w:val="22"/>
          <w:szCs w:val="22"/>
        </w:rPr>
        <w:t xml:space="preserve">La apertura de </w:t>
      </w:r>
      <w:r>
        <w:rPr>
          <w:rFonts w:ascii="Tahoma" w:hAnsi="Tahoma" w:cs="Tahoma"/>
          <w:color w:val="004990"/>
          <w:sz w:val="22"/>
          <w:szCs w:val="22"/>
        </w:rPr>
        <w:t>sobres se efectuará</w:t>
      </w:r>
      <w:r w:rsidRPr="00071FE3">
        <w:rPr>
          <w:rFonts w:ascii="Tahoma" w:hAnsi="Tahoma" w:cs="Tahoma"/>
          <w:color w:val="004990"/>
          <w:sz w:val="22"/>
          <w:szCs w:val="22"/>
        </w:rPr>
        <w:t xml:space="preserve"> en un acto </w:t>
      </w:r>
      <w:r>
        <w:rPr>
          <w:rFonts w:ascii="Tahoma" w:hAnsi="Tahoma" w:cs="Tahoma"/>
          <w:color w:val="004990"/>
          <w:sz w:val="22"/>
          <w:szCs w:val="22"/>
        </w:rPr>
        <w:t>privado</w:t>
      </w:r>
      <w:r w:rsidRPr="00071FE3">
        <w:rPr>
          <w:rFonts w:ascii="Tahoma" w:hAnsi="Tahoma" w:cs="Tahoma"/>
          <w:color w:val="004990"/>
          <w:sz w:val="22"/>
          <w:szCs w:val="22"/>
        </w:rPr>
        <w:t xml:space="preserve"> el día:</w:t>
      </w:r>
    </w:p>
    <w:p w14:paraId="50DB7586" w14:textId="77777777" w:rsidR="00EC685E" w:rsidRDefault="00EC685E" w:rsidP="00EC685E">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F351E" w:rsidRPr="00511895" w14:paraId="130F74D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E38781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762C43F" w14:textId="77777777" w:rsidR="000F351E" w:rsidRPr="00511895" w:rsidRDefault="000F351E" w:rsidP="000F351E">
            <w:pPr>
              <w:ind w:left="1276" w:hanging="1276"/>
              <w:jc w:val="both"/>
              <w:rPr>
                <w:rFonts w:ascii="Tahoma" w:hAnsi="Tahoma" w:cs="Tahoma"/>
                <w:color w:val="004990"/>
                <w:sz w:val="22"/>
                <w:szCs w:val="22"/>
              </w:rPr>
            </w:pPr>
            <w:r w:rsidRPr="00BD7C32">
              <w:rPr>
                <w:rFonts w:ascii="Tahoma" w:hAnsi="Tahoma" w:cs="Tahoma"/>
                <w:color w:val="004990"/>
                <w:sz w:val="22"/>
                <w:szCs w:val="22"/>
              </w:rPr>
              <w:t>Jueves 01 de Junio de 2017</w:t>
            </w:r>
          </w:p>
        </w:tc>
      </w:tr>
      <w:tr w:rsidR="000F351E" w:rsidRPr="00511895" w14:paraId="4870AA78"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5302085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005C559" w14:textId="77777777" w:rsidR="000F351E" w:rsidRPr="00511895" w:rsidRDefault="000F351E" w:rsidP="000F351E">
            <w:pPr>
              <w:ind w:left="1276" w:hanging="1276"/>
              <w:jc w:val="both"/>
              <w:rPr>
                <w:rFonts w:ascii="Tahoma" w:hAnsi="Tahoma" w:cs="Tahoma"/>
                <w:color w:val="004990"/>
                <w:sz w:val="22"/>
                <w:szCs w:val="22"/>
              </w:rPr>
            </w:pPr>
            <w:r>
              <w:rPr>
                <w:rFonts w:ascii="Tahoma" w:hAnsi="Tahoma" w:cs="Tahoma"/>
                <w:color w:val="004990"/>
                <w:sz w:val="22"/>
                <w:szCs w:val="22"/>
              </w:rPr>
              <w:t>10:00 a.m</w:t>
            </w:r>
          </w:p>
        </w:tc>
      </w:tr>
    </w:tbl>
    <w:p w14:paraId="25488DD8" w14:textId="77777777" w:rsidR="00EC685E" w:rsidRDefault="00EC685E" w:rsidP="00EC685E">
      <w:pPr>
        <w:ind w:left="567"/>
        <w:jc w:val="both"/>
        <w:rPr>
          <w:rFonts w:ascii="Tahoma" w:hAnsi="Tahoma" w:cs="Tahoma"/>
          <w:strike/>
          <w:color w:val="365F91"/>
        </w:rPr>
      </w:pPr>
    </w:p>
    <w:p w14:paraId="6B765F8C" w14:textId="77777777" w:rsidR="00EC685E" w:rsidRPr="00071FE3" w:rsidRDefault="00EC685E" w:rsidP="00EC685E">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14:paraId="373C7406" w14:textId="77777777" w:rsidR="00EC685E" w:rsidRDefault="00EC685E" w:rsidP="00EC685E">
      <w:pPr>
        <w:ind w:left="709"/>
        <w:jc w:val="both"/>
        <w:rPr>
          <w:rFonts w:ascii="Tahoma" w:hAnsi="Tahoma" w:cs="Tahoma"/>
          <w:color w:val="C00000"/>
          <w:sz w:val="22"/>
          <w:szCs w:val="22"/>
        </w:rPr>
      </w:pPr>
    </w:p>
    <w:p w14:paraId="253BCEE4" w14:textId="77777777" w:rsidR="000F351E" w:rsidRPr="006F7F16" w:rsidRDefault="000F351E" w:rsidP="000F351E">
      <w:pPr>
        <w:ind w:left="567"/>
        <w:jc w:val="both"/>
        <w:rPr>
          <w:rFonts w:ascii="Tahoma" w:hAnsi="Tahoma" w:cs="Tahoma"/>
          <w:color w:val="004990"/>
          <w:sz w:val="22"/>
          <w:szCs w:val="22"/>
        </w:rPr>
      </w:pPr>
    </w:p>
    <w:p w14:paraId="027CC9F6" w14:textId="77777777" w:rsidR="000F351E" w:rsidRPr="006F7F16" w:rsidRDefault="000F351E" w:rsidP="000F351E">
      <w:pPr>
        <w:pStyle w:val="Prrafodelista"/>
        <w:numPr>
          <w:ilvl w:val="1"/>
          <w:numId w:val="39"/>
        </w:numPr>
        <w:spacing w:before="120"/>
        <w:ind w:left="1134" w:hanging="567"/>
        <w:jc w:val="both"/>
        <w:outlineLvl w:val="2"/>
        <w:rPr>
          <w:rFonts w:ascii="Tahoma" w:hAnsi="Tahoma" w:cs="Tahoma"/>
          <w:color w:val="004990"/>
          <w:sz w:val="22"/>
          <w:szCs w:val="22"/>
          <w:lang w:val="es-BO" w:bidi="en-US"/>
        </w:rPr>
      </w:pPr>
      <w:bookmarkStart w:id="16" w:name="_Toc465950533"/>
      <w:r w:rsidRPr="006F7F16">
        <w:rPr>
          <w:rFonts w:ascii="Tahoma" w:hAnsi="Tahoma" w:cs="Tahoma"/>
          <w:b/>
          <w:color w:val="004990"/>
          <w:sz w:val="22"/>
          <w:szCs w:val="22"/>
          <w:u w:val="single"/>
          <w:lang w:val="es-BO" w:bidi="en-US"/>
        </w:rPr>
        <w:t>Sobre A:</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DOCUMENTOS ADMINISTRATIVOS</w:t>
      </w:r>
      <w:r w:rsidRPr="006F7F16">
        <w:rPr>
          <w:rFonts w:ascii="Tahoma" w:hAnsi="Tahoma" w:cs="Tahoma"/>
          <w:color w:val="004990"/>
          <w:sz w:val="22"/>
          <w:szCs w:val="22"/>
          <w:lang w:val="es-BO" w:bidi="en-US"/>
        </w:rPr>
        <w:t xml:space="preserve">” y debe contener la documentación de registro legal </w:t>
      </w:r>
      <w:r w:rsidRPr="006F7F16">
        <w:rPr>
          <w:rFonts w:ascii="Tahoma" w:hAnsi="Tahoma" w:cs="Tahoma"/>
          <w:color w:val="004990"/>
          <w:sz w:val="22"/>
          <w:szCs w:val="22"/>
          <w:u w:val="single"/>
          <w:lang w:val="es-BO" w:bidi="en-US"/>
        </w:rPr>
        <w:t>vigente</w:t>
      </w:r>
      <w:r w:rsidRPr="006F7F16">
        <w:rPr>
          <w:rFonts w:ascii="Tahoma" w:hAnsi="Tahoma" w:cs="Tahoma"/>
          <w:color w:val="004990"/>
          <w:sz w:val="22"/>
          <w:szCs w:val="22"/>
          <w:lang w:val="es-BO" w:bidi="en-US"/>
        </w:rPr>
        <w:t xml:space="preserve"> del proponente, de acuerdo a requerimiento de Entel S.A., la documentación presentada debe encontrarse foliada en su integridad, caso contrario la empresa proponente quedará inhabilitada:</w:t>
      </w:r>
      <w:bookmarkEnd w:id="16"/>
    </w:p>
    <w:p w14:paraId="085CA0A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17" w:name="_Toc465950534"/>
      <w:r w:rsidRPr="006F7F16">
        <w:rPr>
          <w:rFonts w:ascii="Tahoma" w:hAnsi="Tahoma" w:cs="Tahoma"/>
          <w:color w:val="004990"/>
          <w:sz w:val="22"/>
          <w:szCs w:val="22"/>
          <w:lang w:val="es-BO" w:bidi="en-US"/>
        </w:rPr>
        <w:t>Carta de Presentación firmada por el Representante Legal del proponente.</w:t>
      </w:r>
      <w:bookmarkEnd w:id="17"/>
    </w:p>
    <w:p w14:paraId="648B3E85"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18" w:name="_Toc465950535"/>
      <w:r w:rsidRPr="006F7F16">
        <w:rPr>
          <w:rFonts w:ascii="Tahoma" w:hAnsi="Tahoma" w:cs="Tahoma"/>
          <w:color w:val="004990"/>
          <w:sz w:val="22"/>
          <w:szCs w:val="22"/>
          <w:lang w:val="es-BO" w:bidi="en-US"/>
        </w:rPr>
        <w:t>Fotocopia simple del Testimonio de Constitución y modificaciones al mismo debidamente resellado en FUNDEMPRESA (Requisito no aplicado a empresas unipersonales).</w:t>
      </w:r>
      <w:bookmarkEnd w:id="18"/>
    </w:p>
    <w:p w14:paraId="4CEA52B7"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19" w:name="_Toc465950536"/>
      <w:r w:rsidRPr="006F7F16">
        <w:rPr>
          <w:rFonts w:ascii="Tahoma" w:hAnsi="Tahoma" w:cs="Tahoma"/>
          <w:color w:val="004990"/>
          <w:sz w:val="22"/>
          <w:szCs w:val="22"/>
          <w:lang w:val="es-BO"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9"/>
    </w:p>
    <w:p w14:paraId="5474224D"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0" w:name="_Toc465950537"/>
      <w:r w:rsidRPr="006F7F16">
        <w:rPr>
          <w:rFonts w:ascii="Tahoma" w:hAnsi="Tahoma" w:cs="Tahoma"/>
          <w:color w:val="004990"/>
          <w:sz w:val="22"/>
          <w:szCs w:val="22"/>
          <w:lang w:val="es-BO" w:bidi="en-US"/>
        </w:rPr>
        <w:t xml:space="preserve">Fotocopia simple del Certificado de Actualización de la Matrícula de Comercio ante FUNDEMPRESA debidamente actualizada y vigente a su presentación, la empresa deberá tener como objeto el rubro de las telecomunicaciones, y/o actividades inherentes al objeto del presente proceso de contratación. </w:t>
      </w:r>
      <w:bookmarkEnd w:id="20"/>
    </w:p>
    <w:p w14:paraId="0654CC6D" w14:textId="77777777" w:rsidR="000F351E" w:rsidRPr="006F7F16" w:rsidRDefault="000F351E" w:rsidP="000F351E">
      <w:pPr>
        <w:pStyle w:val="Prrafodelista"/>
        <w:numPr>
          <w:ilvl w:val="2"/>
          <w:numId w:val="67"/>
        </w:numPr>
        <w:spacing w:before="120"/>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Fotocopia simple de la certificación electrónica del Número de Identificación Tributaria (N.I.T.) vigente y actual al momento de la presentación. (El cual deberá ser impreso de la página WEB de impuestos nacionales máximo con un mes de anticipación). </w:t>
      </w:r>
    </w:p>
    <w:p w14:paraId="7E332D0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1" w:name="_Toc465950538"/>
      <w:r w:rsidRPr="006F7F16">
        <w:rPr>
          <w:rFonts w:ascii="Tahoma" w:hAnsi="Tahoma" w:cs="Tahoma"/>
          <w:color w:val="004990"/>
          <w:sz w:val="22"/>
          <w:szCs w:val="22"/>
          <w:lang w:val="es-BO" w:bidi="en-US"/>
        </w:rPr>
        <w:t>Fotocopia simple de la Cédula de Identidad o Pasaporte del Representante Legal vigente a la fecha de presentación de la propuesta.</w:t>
      </w:r>
      <w:bookmarkEnd w:id="21"/>
    </w:p>
    <w:p w14:paraId="0C52CDDE"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r w:rsidRPr="006F7F16">
        <w:rPr>
          <w:rFonts w:ascii="Tahoma" w:hAnsi="Tahoma" w:cs="Tahoma"/>
          <w:color w:val="004990"/>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FB08833" w14:textId="77777777" w:rsidR="000F351E" w:rsidRPr="006F7F16" w:rsidRDefault="000F351E" w:rsidP="000F351E">
      <w:pPr>
        <w:pStyle w:val="Prrafodelista"/>
        <w:numPr>
          <w:ilvl w:val="2"/>
          <w:numId w:val="67"/>
        </w:numPr>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lastRenderedPageBreak/>
        <w:t>Garantía de Seriedad de Propuesta, misma que debe ser Boleta de Garantía con las características de renovable, irrevocable, de ejecución inmediata y a primer requerimiento a favor de ENTEL S.A. (Cabe señalar que ENTEL S.A. no se constituye en una empresa pública, por lo que serán nulas aquellas garantías presentadas bajo este denominativo) Con una validez de 120 días calendario a partir de la fecha de presentación de propuesta. Debe ser presentada en Dólares Americanos o su equivalente en bolivianos al tipo de cambio oficial a la fecha de presentación de propuestas, de acuerdo al siguiente detalle:</w:t>
      </w:r>
    </w:p>
    <w:p w14:paraId="12660278"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p>
    <w:p w14:paraId="6E796552" w14:textId="77777777" w:rsidR="000F351E" w:rsidRPr="006F7F16" w:rsidRDefault="000F351E" w:rsidP="000F351E">
      <w:pPr>
        <w:pStyle w:val="Prrafodelista"/>
        <w:numPr>
          <w:ilvl w:val="0"/>
          <w:numId w:val="68"/>
        </w:numPr>
        <w:jc w:val="both"/>
        <w:rPr>
          <w:rFonts w:ascii="Tahoma" w:hAnsi="Tahoma" w:cs="Tahoma"/>
          <w:color w:val="004990"/>
          <w:sz w:val="22"/>
          <w:szCs w:val="22"/>
          <w:lang w:bidi="en-US"/>
        </w:rPr>
      </w:pPr>
      <w:r w:rsidRPr="006F7F16">
        <w:rPr>
          <w:rFonts w:ascii="Tahoma" w:hAnsi="Tahoma" w:cs="Tahoma"/>
          <w:color w:val="004990"/>
          <w:sz w:val="22"/>
          <w:szCs w:val="22"/>
          <w:lang w:bidi="en-US"/>
        </w:rPr>
        <w:t xml:space="preserve">Debe ser presentada por el valor de </w:t>
      </w:r>
      <w:r>
        <w:rPr>
          <w:rFonts w:ascii="Tahoma" w:hAnsi="Tahoma" w:cs="Tahoma"/>
          <w:b/>
          <w:color w:val="004990"/>
          <w:sz w:val="22"/>
          <w:szCs w:val="22"/>
          <w:lang w:bidi="en-US"/>
        </w:rPr>
        <w:t>USD 1.200,00</w:t>
      </w:r>
      <w:r w:rsidRPr="006F7F16">
        <w:rPr>
          <w:rFonts w:ascii="Tahoma" w:hAnsi="Tahoma" w:cs="Tahoma"/>
          <w:color w:val="004990"/>
          <w:sz w:val="22"/>
          <w:szCs w:val="22"/>
          <w:lang w:bidi="en-US"/>
        </w:rPr>
        <w:t xml:space="preserve"> (</w:t>
      </w:r>
      <w:r>
        <w:rPr>
          <w:rFonts w:ascii="Tahoma" w:hAnsi="Tahoma" w:cs="Tahoma"/>
          <w:color w:val="004990"/>
          <w:sz w:val="22"/>
          <w:szCs w:val="22"/>
          <w:lang w:bidi="en-US"/>
        </w:rPr>
        <w:t>Mil</w:t>
      </w:r>
      <w:r w:rsidR="000D2FC2">
        <w:rPr>
          <w:rFonts w:ascii="Tahoma" w:hAnsi="Tahoma" w:cs="Tahoma"/>
          <w:color w:val="004990"/>
          <w:sz w:val="22"/>
          <w:szCs w:val="22"/>
          <w:lang w:bidi="en-US"/>
        </w:rPr>
        <w:t xml:space="preserve"> doscientos 00</w:t>
      </w:r>
      <w:r w:rsidRPr="006F7F16">
        <w:rPr>
          <w:rFonts w:ascii="Tahoma" w:hAnsi="Tahoma" w:cs="Tahoma"/>
          <w:color w:val="004990"/>
          <w:sz w:val="22"/>
          <w:szCs w:val="22"/>
          <w:lang w:bidi="en-US"/>
        </w:rPr>
        <w:t>/100 Dólares Americanos).</w:t>
      </w:r>
    </w:p>
    <w:p w14:paraId="4230EFAD"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 </w:t>
      </w:r>
    </w:p>
    <w:p w14:paraId="6A67A779" w14:textId="77777777" w:rsidR="000F351E" w:rsidRPr="006F7F16" w:rsidRDefault="000F351E" w:rsidP="000F351E">
      <w:pPr>
        <w:pStyle w:val="Prrafodelista"/>
        <w:shd w:val="clear" w:color="auto" w:fill="FFFFFF"/>
        <w:spacing w:before="120"/>
        <w:ind w:left="2138"/>
        <w:outlineLvl w:val="2"/>
        <w:rPr>
          <w:rFonts w:ascii="Tahoma" w:hAnsi="Tahoma" w:cs="Tahoma"/>
          <w:color w:val="004990"/>
          <w:sz w:val="22"/>
          <w:szCs w:val="22"/>
          <w:lang w:val="es-BO" w:bidi="en-US"/>
        </w:rPr>
      </w:pPr>
      <w:bookmarkStart w:id="22" w:name="_Toc465950540"/>
      <w:r w:rsidRPr="006F7F16">
        <w:rPr>
          <w:rFonts w:ascii="Tahoma" w:hAnsi="Tahoma" w:cs="Tahoma"/>
          <w:color w:val="004990"/>
          <w:sz w:val="22"/>
          <w:szCs w:val="22"/>
          <w:lang w:val="es-BO" w:bidi="en-US"/>
        </w:rPr>
        <w:t>La boleta bancaria debe ser emitida por una institución bancaria y/o financiera legalmente constituida en Bolivia.</w:t>
      </w:r>
      <w:bookmarkEnd w:id="22"/>
      <w:r w:rsidRPr="006F7F16">
        <w:rPr>
          <w:rFonts w:ascii="Tahoma" w:hAnsi="Tahoma" w:cs="Tahoma"/>
          <w:color w:val="004990"/>
          <w:sz w:val="22"/>
          <w:szCs w:val="22"/>
          <w:lang w:val="es-BO" w:bidi="en-US"/>
        </w:rPr>
        <w:t xml:space="preserve"> </w:t>
      </w:r>
    </w:p>
    <w:p w14:paraId="2590AED1" w14:textId="77777777" w:rsidR="000F351E" w:rsidRPr="006F7F16" w:rsidRDefault="000F351E" w:rsidP="000F351E">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3A8F43F2" w14:textId="77777777" w:rsidR="000F351E" w:rsidRPr="006F7F16" w:rsidRDefault="000F351E" w:rsidP="000F351E">
      <w:pPr>
        <w:pStyle w:val="Prrafodelista"/>
        <w:numPr>
          <w:ilvl w:val="2"/>
          <w:numId w:val="67"/>
        </w:numPr>
        <w:spacing w:before="120"/>
        <w:jc w:val="both"/>
        <w:outlineLvl w:val="2"/>
        <w:rPr>
          <w:rFonts w:ascii="Tahoma" w:hAnsi="Tahoma" w:cs="Tahoma"/>
          <w:color w:val="004990"/>
          <w:sz w:val="22"/>
          <w:szCs w:val="22"/>
          <w:lang w:val="es-BO" w:bidi="en-US"/>
        </w:rPr>
      </w:pPr>
      <w:bookmarkStart w:id="23" w:name="_Toc465950541"/>
      <w:r w:rsidRPr="006F7F16">
        <w:rPr>
          <w:rFonts w:ascii="Tahoma" w:hAnsi="Tahoma" w:cs="Tahoma"/>
          <w:color w:val="004990"/>
          <w:sz w:val="22"/>
          <w:szCs w:val="22"/>
          <w:lang w:val="es-BO" w:bidi="en-US"/>
        </w:rPr>
        <w:lastRenderedPageBreak/>
        <w:t>Declaración de Integridad provista por Entel S.A. y firmada por el Representante Legal. (Anexo N° 2)</w:t>
      </w:r>
      <w:bookmarkEnd w:id="23"/>
    </w:p>
    <w:p w14:paraId="252E6159"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4" w:name="_Toc465950542"/>
      <w:r w:rsidRPr="006F7F16">
        <w:rPr>
          <w:rFonts w:ascii="Tahoma" w:hAnsi="Tahoma" w:cs="Tahoma"/>
          <w:color w:val="004990"/>
          <w:sz w:val="22"/>
          <w:szCs w:val="22"/>
          <w:lang w:val="es-BO" w:bidi="en-US"/>
        </w:rPr>
        <w:t>Periodo de validez de la propuesta</w:t>
      </w:r>
      <w:r w:rsidRPr="006F7F16">
        <w:rPr>
          <w:rFonts w:ascii="Tahoma" w:hAnsi="Tahoma"/>
          <w:color w:val="004990"/>
          <w:sz w:val="22"/>
          <w:szCs w:val="22"/>
          <w:vertAlign w:val="superscript"/>
          <w:lang w:val="es-BO"/>
        </w:rPr>
        <w:footnoteReference w:id="1"/>
      </w:r>
      <w:r w:rsidRPr="006F7F16">
        <w:rPr>
          <w:rFonts w:ascii="Tahoma" w:hAnsi="Tahoma" w:cs="Tahoma"/>
          <w:color w:val="004990"/>
          <w:sz w:val="22"/>
          <w:szCs w:val="22"/>
          <w:lang w:val="es-BO" w:bidi="en-US"/>
        </w:rPr>
        <w:t>, equivalente a noventa (90) días calendario, a partir de la fecha de presentación de la propuesta.</w:t>
      </w:r>
      <w:bookmarkEnd w:id="24"/>
      <w:r w:rsidRPr="006F7F16">
        <w:rPr>
          <w:rFonts w:ascii="Tahoma" w:hAnsi="Tahoma" w:cs="Tahoma"/>
          <w:color w:val="004990"/>
          <w:sz w:val="22"/>
          <w:szCs w:val="22"/>
          <w:lang w:val="es-BO" w:bidi="en-US"/>
        </w:rPr>
        <w:t xml:space="preserve"> </w:t>
      </w:r>
    </w:p>
    <w:p w14:paraId="7F596347" w14:textId="77777777" w:rsidR="000F351E" w:rsidRPr="006F7F16" w:rsidRDefault="000F351E" w:rsidP="000F351E">
      <w:pPr>
        <w:pStyle w:val="Prrafodelista"/>
        <w:tabs>
          <w:tab w:val="left" w:pos="2268"/>
        </w:tabs>
        <w:spacing w:before="120"/>
        <w:ind w:left="2138"/>
        <w:outlineLvl w:val="2"/>
        <w:rPr>
          <w:rFonts w:ascii="Tahoma" w:hAnsi="Tahoma" w:cs="Tahoma"/>
          <w:color w:val="004990"/>
          <w:sz w:val="22"/>
          <w:szCs w:val="22"/>
          <w:lang w:val="es-BO" w:bidi="en-US"/>
        </w:rPr>
      </w:pPr>
    </w:p>
    <w:p w14:paraId="234293BB" w14:textId="77777777" w:rsidR="000D2FC2" w:rsidRPr="006F7F16" w:rsidRDefault="000D2FC2" w:rsidP="000D2FC2">
      <w:pPr>
        <w:pStyle w:val="Prrafodelista"/>
        <w:tabs>
          <w:tab w:val="left" w:pos="2268"/>
        </w:tabs>
        <w:spacing w:before="120"/>
        <w:ind w:left="2138"/>
        <w:outlineLvl w:val="2"/>
        <w:rPr>
          <w:rFonts w:ascii="Tahoma" w:hAnsi="Tahoma" w:cs="Tahoma"/>
          <w:color w:val="004990"/>
          <w:sz w:val="22"/>
          <w:szCs w:val="22"/>
          <w:lang w:val="es-BO" w:bidi="en-US"/>
        </w:rPr>
      </w:pPr>
    </w:p>
    <w:p w14:paraId="4C2A2701" w14:textId="77777777" w:rsidR="000D2FC2" w:rsidRPr="006F7F16" w:rsidRDefault="000D2FC2" w:rsidP="000D2FC2">
      <w:pPr>
        <w:pStyle w:val="Prrafodelista"/>
        <w:numPr>
          <w:ilvl w:val="1"/>
          <w:numId w:val="39"/>
        </w:numPr>
        <w:tabs>
          <w:tab w:val="left" w:pos="1134"/>
        </w:tabs>
        <w:ind w:left="1134" w:hanging="567"/>
        <w:jc w:val="both"/>
        <w:outlineLvl w:val="2"/>
        <w:rPr>
          <w:rFonts w:ascii="Tahoma" w:hAnsi="Tahoma" w:cs="Tahoma"/>
          <w:color w:val="004990"/>
          <w:sz w:val="22"/>
          <w:szCs w:val="22"/>
          <w:lang w:val="es-BO" w:bidi="en-US"/>
        </w:rPr>
      </w:pPr>
      <w:bookmarkStart w:id="25" w:name="_Toc465950543"/>
      <w:r w:rsidRPr="006F7F16">
        <w:rPr>
          <w:rFonts w:ascii="Tahoma" w:hAnsi="Tahoma" w:cs="Tahoma"/>
          <w:b/>
          <w:color w:val="004990"/>
          <w:sz w:val="22"/>
          <w:szCs w:val="22"/>
          <w:u w:val="single"/>
          <w:lang w:val="es-BO" w:bidi="en-US"/>
        </w:rPr>
        <w:t>Sobre B:</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“PROPUESTA TÉCNICA”</w:t>
      </w:r>
      <w:r w:rsidRPr="006F7F16">
        <w:rPr>
          <w:rFonts w:ascii="Tahoma" w:hAnsi="Tahoma" w:cs="Tahoma"/>
          <w:color w:val="004990"/>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5"/>
      <w:r w:rsidRPr="006F7F16">
        <w:rPr>
          <w:rFonts w:ascii="Tahoma" w:hAnsi="Tahoma" w:cs="Tahoma"/>
          <w:color w:val="004990"/>
          <w:sz w:val="22"/>
          <w:szCs w:val="22"/>
          <w:lang w:val="es-BO" w:bidi="en-US"/>
        </w:rPr>
        <w:t>, la totalidad de la documentación presentada debe encontrarse foliada, caso contrario la empresa proponente quedará inhabilitada</w:t>
      </w:r>
    </w:p>
    <w:p w14:paraId="6E01EA70" w14:textId="77777777" w:rsidR="000D2FC2" w:rsidRPr="006F7F16" w:rsidRDefault="000D2FC2" w:rsidP="000D2FC2">
      <w:pPr>
        <w:pStyle w:val="Prrafodelista"/>
        <w:tabs>
          <w:tab w:val="left" w:pos="1134"/>
        </w:tabs>
        <w:ind w:left="1146"/>
        <w:outlineLvl w:val="2"/>
        <w:rPr>
          <w:rFonts w:ascii="Tahoma" w:hAnsi="Tahoma" w:cs="Tahoma"/>
          <w:color w:val="004990"/>
          <w:sz w:val="22"/>
          <w:szCs w:val="22"/>
          <w:lang w:val="es-BO" w:bidi="en-US"/>
        </w:rPr>
      </w:pPr>
    </w:p>
    <w:p w14:paraId="5A8BAAD2" w14:textId="77777777" w:rsidR="000D2FC2" w:rsidRPr="000D2FC2" w:rsidRDefault="000D2FC2" w:rsidP="000D2FC2">
      <w:pPr>
        <w:pStyle w:val="Prrafodelista"/>
        <w:numPr>
          <w:ilvl w:val="0"/>
          <w:numId w:val="69"/>
        </w:numPr>
        <w:tabs>
          <w:tab w:val="left" w:pos="1134"/>
        </w:tabs>
        <w:jc w:val="both"/>
        <w:outlineLvl w:val="2"/>
        <w:rPr>
          <w:rFonts w:ascii="Tahoma" w:hAnsi="Tahoma" w:cs="Tahoma"/>
          <w:vanish/>
          <w:color w:val="004990"/>
          <w:sz w:val="22"/>
          <w:szCs w:val="22"/>
          <w:lang w:val="es-BO" w:bidi="en-US"/>
        </w:rPr>
      </w:pPr>
    </w:p>
    <w:p w14:paraId="3B2515ED"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18C7048F"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2606A529" w14:textId="77777777" w:rsidR="000D2FC2" w:rsidRDefault="000D2FC2" w:rsidP="003F7F61">
      <w:pPr>
        <w:numPr>
          <w:ilvl w:val="1"/>
          <w:numId w:val="69"/>
        </w:numPr>
        <w:tabs>
          <w:tab w:val="left" w:pos="1134"/>
        </w:tabs>
        <w:ind w:left="1287"/>
        <w:jc w:val="both"/>
        <w:outlineLvl w:val="2"/>
        <w:rPr>
          <w:rFonts w:ascii="Tahoma" w:hAnsi="Tahoma" w:cs="Tahoma"/>
          <w:color w:val="004990"/>
          <w:sz w:val="22"/>
          <w:szCs w:val="22"/>
          <w:lang w:val="es-BO" w:eastAsia="en-US" w:bidi="en-US"/>
        </w:rPr>
      </w:pPr>
      <w:r w:rsidRPr="006F7F16">
        <w:rPr>
          <w:rFonts w:ascii="Tahoma" w:hAnsi="Tahoma" w:cs="Tahoma"/>
          <w:color w:val="004990"/>
          <w:sz w:val="22"/>
          <w:szCs w:val="22"/>
          <w:lang w:val="es-BO" w:eastAsia="en-US" w:bidi="en-US"/>
        </w:rPr>
        <w:t xml:space="preserve"> </w:t>
      </w:r>
      <w:bookmarkStart w:id="26" w:name="_Toc465950544"/>
      <w:r w:rsidRPr="006F7F16">
        <w:rPr>
          <w:rFonts w:ascii="Tahoma" w:hAnsi="Tahoma" w:cs="Tahoma"/>
          <w:b/>
          <w:color w:val="004990"/>
          <w:sz w:val="22"/>
          <w:szCs w:val="22"/>
          <w:u w:val="single"/>
          <w:lang w:val="es-BO" w:eastAsia="en-US" w:bidi="en-US"/>
        </w:rPr>
        <w:t>Sobre C</w:t>
      </w:r>
      <w:r w:rsidRPr="006F7F16">
        <w:rPr>
          <w:rFonts w:ascii="Tahoma" w:hAnsi="Tahoma" w:cs="Tahoma"/>
          <w:b/>
          <w:color w:val="004990"/>
          <w:sz w:val="22"/>
          <w:szCs w:val="22"/>
          <w:lang w:val="es-BO" w:eastAsia="en-US" w:bidi="en-US"/>
        </w:rPr>
        <w:t>:</w:t>
      </w:r>
      <w:r w:rsidRPr="006F7F16">
        <w:rPr>
          <w:rFonts w:ascii="Tahoma" w:hAnsi="Tahoma" w:cs="Tahoma"/>
          <w:color w:val="004990"/>
          <w:sz w:val="22"/>
          <w:szCs w:val="22"/>
          <w:lang w:val="es-BO" w:eastAsia="en-US" w:bidi="en-US"/>
        </w:rPr>
        <w:t xml:space="preserve"> Debe tener la inscripción </w:t>
      </w:r>
      <w:r w:rsidRPr="006F7F16">
        <w:rPr>
          <w:rFonts w:ascii="Tahoma" w:hAnsi="Tahoma" w:cs="Tahoma"/>
          <w:b/>
          <w:color w:val="004990"/>
          <w:sz w:val="22"/>
          <w:szCs w:val="22"/>
          <w:lang w:val="es-BO" w:eastAsia="en-US" w:bidi="en-US"/>
        </w:rPr>
        <w:t>“PROPUESTA ECONÓMICA”</w:t>
      </w:r>
      <w:r w:rsidRPr="006F7F16">
        <w:rPr>
          <w:rFonts w:ascii="Tahoma" w:hAnsi="Tahoma" w:cs="Tahoma"/>
          <w:color w:val="004990"/>
          <w:sz w:val="22"/>
          <w:szCs w:val="22"/>
          <w:lang w:val="es-BO" w:eastAsia="en-US" w:bidi="en-US"/>
        </w:rPr>
        <w:t xml:space="preserve"> y debe presentar un resumen global y el </w:t>
      </w:r>
      <w:r w:rsidRPr="006F7F16">
        <w:rPr>
          <w:rFonts w:ascii="Tahoma" w:hAnsi="Tahoma" w:cs="Tahoma"/>
          <w:b/>
          <w:color w:val="004990"/>
          <w:sz w:val="22"/>
          <w:szCs w:val="22"/>
          <w:lang w:val="es-BO" w:eastAsia="en-US" w:bidi="en-US"/>
        </w:rPr>
        <w:t>desglose de todos los ítems</w:t>
      </w:r>
      <w:r w:rsidRPr="006F7F16">
        <w:rPr>
          <w:rFonts w:ascii="Tahoma" w:hAnsi="Tahoma" w:cs="Tahoma"/>
          <w:color w:val="004990"/>
          <w:sz w:val="22"/>
          <w:szCs w:val="22"/>
          <w:lang w:val="es-BO" w:eastAsia="en-US" w:bidi="en-US"/>
        </w:rPr>
        <w:t>, en concordancia con la propuesta técnica, además de indicar los montos totales en numeral y literal</w:t>
      </w:r>
      <w:del w:id="27" w:author="Varinia Berdeja Torres" w:date="2017-04-27T15:05:00Z">
        <w:r w:rsidRPr="006F7F16" w:rsidDel="00895ABA">
          <w:rPr>
            <w:rFonts w:ascii="Tahoma" w:hAnsi="Tahoma" w:cs="Tahoma"/>
            <w:color w:val="004990"/>
            <w:sz w:val="22"/>
            <w:szCs w:val="22"/>
            <w:lang w:val="es-BO" w:eastAsia="en-US" w:bidi="en-US"/>
          </w:rPr>
          <w:delText>.</w:delText>
        </w:r>
      </w:del>
      <w:r w:rsidRPr="006F7F16">
        <w:rPr>
          <w:rFonts w:ascii="Tahoma" w:hAnsi="Tahoma" w:cs="Tahoma"/>
          <w:color w:val="004990"/>
          <w:sz w:val="22"/>
          <w:szCs w:val="22"/>
          <w:lang w:val="es-BO" w:eastAsia="en-US" w:bidi="en-US"/>
        </w:rPr>
        <w:t xml:space="preserve">, </w:t>
      </w:r>
      <w:bookmarkEnd w:id="26"/>
      <w:r w:rsidRPr="006F7F16">
        <w:rPr>
          <w:rFonts w:ascii="Tahoma" w:hAnsi="Tahoma" w:cs="Tahoma"/>
          <w:color w:val="004990"/>
          <w:sz w:val="22"/>
          <w:szCs w:val="22"/>
          <w:lang w:val="es-BO" w:bidi="en-US"/>
        </w:rPr>
        <w:t>la totalidad de la documentación presentada debe encontrarse foliada, caso contrario la empresa proponente quedará inhabilitada</w:t>
      </w:r>
      <w:bookmarkStart w:id="28" w:name="_Toc465950545"/>
      <w:r>
        <w:rPr>
          <w:rFonts w:ascii="Tahoma" w:hAnsi="Tahoma" w:cs="Tahoma"/>
          <w:color w:val="004990"/>
          <w:sz w:val="22"/>
          <w:szCs w:val="22"/>
          <w:lang w:val="es-BO" w:eastAsia="en-US" w:bidi="en-US"/>
        </w:rPr>
        <w:t>.</w:t>
      </w:r>
    </w:p>
    <w:p w14:paraId="67FAED1C" w14:textId="77777777" w:rsidR="000D2FC2" w:rsidRPr="003F7F61" w:rsidRDefault="000D2FC2" w:rsidP="003F7F61">
      <w:pPr>
        <w:tabs>
          <w:tab w:val="left" w:pos="1134"/>
        </w:tabs>
        <w:ind w:left="1287"/>
        <w:jc w:val="both"/>
        <w:outlineLvl w:val="2"/>
        <w:rPr>
          <w:rFonts w:ascii="Tahoma" w:hAnsi="Tahoma" w:cs="Tahoma"/>
          <w:color w:val="004990"/>
          <w:sz w:val="22"/>
          <w:szCs w:val="22"/>
          <w:lang w:val="es-BO" w:eastAsia="en-US" w:bidi="en-US"/>
        </w:rPr>
      </w:pPr>
      <w:r w:rsidRPr="000D2FC2">
        <w:rPr>
          <w:rFonts w:ascii="Tahoma" w:hAnsi="Tahoma" w:cs="Tahoma"/>
          <w:color w:val="004990"/>
          <w:sz w:val="22"/>
          <w:szCs w:val="22"/>
          <w:lang w:val="es-BO" w:bidi="en-US"/>
        </w:rPr>
        <w:lastRenderedPageBreak/>
        <w:t xml:space="preserve">No debe hacer referencia a más de una propuesta económica o presentar opciones económicas, </w:t>
      </w:r>
      <w:r w:rsidRPr="000D2FC2">
        <w:rPr>
          <w:rFonts w:ascii="Tahoma" w:hAnsi="Tahoma" w:cs="Tahoma"/>
          <w:b/>
          <w:color w:val="004990"/>
          <w:sz w:val="22"/>
          <w:szCs w:val="22"/>
          <w:lang w:val="es-BO" w:bidi="en-US"/>
        </w:rPr>
        <w:t>el mismo dará lugar a la desestimación de la oferta</w:t>
      </w:r>
      <w:r w:rsidRPr="000D2FC2">
        <w:rPr>
          <w:rFonts w:ascii="Tahoma" w:hAnsi="Tahoma" w:cs="Tahoma"/>
          <w:color w:val="004990"/>
          <w:sz w:val="22"/>
          <w:szCs w:val="22"/>
          <w:lang w:val="es-BO" w:bidi="en-US"/>
        </w:rPr>
        <w:t>.</w:t>
      </w:r>
      <w:bookmarkEnd w:id="28"/>
    </w:p>
    <w:p w14:paraId="2067357F"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F7F16">
        <w:rPr>
          <w:rFonts w:ascii="Tahoma" w:hAnsi="Tahoma" w:cs="Tahoma"/>
          <w:b/>
          <w:color w:val="004990"/>
          <w:sz w:val="22"/>
          <w:szCs w:val="22"/>
          <w:lang w:val="es-BO" w:bidi="en-US"/>
        </w:rPr>
        <w:t>incluir todos los impuestos de ley.</w:t>
      </w:r>
    </w:p>
    <w:p w14:paraId="327C1950"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El proponente puede presentar toda consideración de índole económico-financiera que considere útil y apropiada para la evaluación de su propuesta. </w:t>
      </w:r>
    </w:p>
    <w:p w14:paraId="5DE3D32C"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En caso de discrepancia entre un precio unitario y el total se considera el precio menor como el correcto. </w:t>
      </w:r>
    </w:p>
    <w:p w14:paraId="08293945" w14:textId="77777777" w:rsidR="000D2FC2" w:rsidRPr="006F7F16" w:rsidRDefault="000D2FC2" w:rsidP="000D2FC2">
      <w:pPr>
        <w:pStyle w:val="ww-textoindependiente2"/>
        <w:spacing w:before="120" w:line="240" w:lineRule="auto"/>
        <w:ind w:left="1134"/>
        <w:rPr>
          <w:rFonts w:ascii="Tahoma" w:hAnsi="Tahoma" w:cs="Tahoma"/>
          <w:b/>
          <w:color w:val="004990"/>
          <w:sz w:val="22"/>
          <w:szCs w:val="22"/>
          <w:lang w:val="es-BO" w:bidi="en-US"/>
        </w:rPr>
      </w:pPr>
      <w:r w:rsidRPr="006F7F16">
        <w:rPr>
          <w:rFonts w:ascii="Tahoma" w:hAnsi="Tahoma" w:cs="Tahoma"/>
          <w:b/>
          <w:color w:val="004990"/>
          <w:sz w:val="22"/>
          <w:szCs w:val="22"/>
          <w:lang w:val="es-BO" w:bidi="en-US"/>
        </w:rPr>
        <w:t>La omisión de cualquier ítem que corresponda a la Oferta Económica, da lugar a la desestimación de la oferta.</w:t>
      </w:r>
    </w:p>
    <w:p w14:paraId="3086D054" w14:textId="40060FB8"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En caso de ser necesario, ENTEL S.A. puede solicitar al proponente una disgregación de los precios, quien está en la obligación de suministrar oportunamente toda la información requerida.</w:t>
      </w:r>
    </w:p>
    <w:p w14:paraId="3EF2EC33"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y/o</w:t>
      </w:r>
      <w:r w:rsidRPr="006F7F16">
        <w:rPr>
          <w:rFonts w:ascii="Tahoma" w:hAnsi="Tahoma" w:cs="Tahoma"/>
          <w:color w:val="004990"/>
          <w:sz w:val="22"/>
          <w:szCs w:val="22"/>
          <w:lang w:val="es-ES"/>
        </w:rPr>
        <w:t xml:space="preserve"> </w:t>
      </w:r>
      <w:r w:rsidRPr="006F7F16">
        <w:rPr>
          <w:rFonts w:ascii="Tahoma" w:hAnsi="Tahoma" w:cs="Tahoma"/>
          <w:color w:val="004990"/>
          <w:sz w:val="22"/>
          <w:szCs w:val="22"/>
          <w:lang w:val="es-BO" w:bidi="en-US"/>
        </w:rPr>
        <w:t xml:space="preserve">nacionales que consideren en su propuesta económica pagos al extranjero que generen </w:t>
      </w:r>
      <w:r w:rsidRPr="006F7F16">
        <w:rPr>
          <w:rFonts w:ascii="Tahoma" w:hAnsi="Tahoma" w:cs="Tahoma"/>
          <w:b/>
          <w:color w:val="004990"/>
          <w:sz w:val="22"/>
          <w:szCs w:val="22"/>
          <w:lang w:val="es-BO" w:bidi="en-US"/>
        </w:rPr>
        <w:t>impuestos por remesas al exterior</w:t>
      </w:r>
      <w:r w:rsidRPr="006F7F16">
        <w:rPr>
          <w:rFonts w:ascii="Tahoma" w:hAnsi="Tahoma" w:cs="Tahoma"/>
          <w:color w:val="004990"/>
          <w:sz w:val="22"/>
          <w:szCs w:val="22"/>
          <w:lang w:val="es-BO" w:bidi="en-US"/>
        </w:rPr>
        <w:t xml:space="preserve"> ya sea por concepto de servicios, licencias de software (bienes intangibles) y otros </w:t>
      </w:r>
      <w:r w:rsidRPr="006F7F16">
        <w:rPr>
          <w:rFonts w:ascii="Tahoma" w:hAnsi="Tahoma" w:cs="Tahoma"/>
          <w:b/>
          <w:color w:val="004990"/>
          <w:sz w:val="22"/>
          <w:szCs w:val="22"/>
          <w:lang w:val="es-BO" w:bidi="en-US"/>
        </w:rPr>
        <w:t>deben incluirlos en su propuesta económica</w:t>
      </w:r>
      <w:r w:rsidRPr="006F7F16">
        <w:rPr>
          <w:rFonts w:ascii="Tahoma" w:hAnsi="Tahoma" w:cs="Tahoma"/>
          <w:color w:val="004990"/>
          <w:sz w:val="22"/>
          <w:szCs w:val="22"/>
          <w:lang w:val="es-BO" w:bidi="en-US"/>
        </w:rPr>
        <w:t xml:space="preserve"> de acuerdo a los porcentajes y/o montos que son establecidos en la normativa vigente en Bolivia.</w:t>
      </w:r>
    </w:p>
    <w:p w14:paraId="58DF6056" w14:textId="093378FE" w:rsidR="00EC685E" w:rsidRPr="00DF3A08" w:rsidRDefault="00EC685E" w:rsidP="00DF3A08">
      <w:pPr>
        <w:ind w:left="708"/>
        <w:jc w:val="both"/>
        <w:outlineLvl w:val="2"/>
        <w:rPr>
          <w:rFonts w:ascii="Tahoma" w:hAnsi="Tahoma" w:cs="Tahoma"/>
          <w:color w:val="004990"/>
          <w:sz w:val="22"/>
          <w:szCs w:val="22"/>
        </w:rPr>
      </w:pPr>
    </w:p>
    <w:p w14:paraId="0C7F9E82" w14:textId="77777777" w:rsidR="00EC685E" w:rsidRPr="00E13707" w:rsidRDefault="00EC685E" w:rsidP="00EC685E">
      <w:pPr>
        <w:pStyle w:val="Prrafodelista"/>
        <w:rPr>
          <w:rFonts w:ascii="Tahoma" w:hAnsi="Tahoma" w:cs="Tahoma"/>
          <w:color w:val="004990"/>
          <w:sz w:val="22"/>
          <w:szCs w:val="22"/>
        </w:rPr>
      </w:pPr>
    </w:p>
    <w:p w14:paraId="16F09DD9" w14:textId="77777777" w:rsidR="00EC685E" w:rsidRPr="00BD5E40" w:rsidRDefault="00EC685E" w:rsidP="00E325B9">
      <w:pPr>
        <w:numPr>
          <w:ilvl w:val="0"/>
          <w:numId w:val="30"/>
        </w:numPr>
        <w:ind w:left="0" w:firstLine="0"/>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7E43F49" w14:textId="77777777" w:rsidR="00EC685E" w:rsidRPr="00DA2496" w:rsidRDefault="00EC685E" w:rsidP="00DA2496">
      <w:pPr>
        <w:ind w:left="708"/>
        <w:jc w:val="both"/>
        <w:outlineLvl w:val="2"/>
        <w:rPr>
          <w:rFonts w:ascii="Tahoma" w:hAnsi="Tahoma" w:cs="Tahoma"/>
          <w:color w:val="004990"/>
          <w:sz w:val="22"/>
          <w:szCs w:val="22"/>
        </w:rPr>
      </w:pPr>
    </w:p>
    <w:p w14:paraId="7A5CA8DC" w14:textId="77777777" w:rsidR="00EC685E"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La(s) empresa(s) </w:t>
      </w:r>
      <w:r>
        <w:rPr>
          <w:rFonts w:ascii="Tahoma" w:hAnsi="Tahoma" w:cs="Tahoma"/>
          <w:color w:val="004990"/>
          <w:sz w:val="22"/>
          <w:szCs w:val="22"/>
        </w:rPr>
        <w:t>a</w:t>
      </w:r>
      <w:r w:rsidRPr="00BD5E40">
        <w:rPr>
          <w:rFonts w:ascii="Tahoma" w:hAnsi="Tahoma" w:cs="Tahoma"/>
          <w:color w:val="004990"/>
          <w:sz w:val="22"/>
          <w:szCs w:val="22"/>
        </w:rPr>
        <w:t>dj</w:t>
      </w:r>
      <w:r>
        <w:rPr>
          <w:rFonts w:ascii="Tahoma" w:hAnsi="Tahoma" w:cs="Tahoma"/>
          <w:color w:val="004990"/>
          <w:sz w:val="22"/>
          <w:szCs w:val="22"/>
        </w:rPr>
        <w:t>udicada(s</w:t>
      </w:r>
      <w:r w:rsidRPr="00BD5E40">
        <w:rPr>
          <w:rFonts w:ascii="Tahoma" w:hAnsi="Tahoma" w:cs="Tahoma"/>
          <w:color w:val="004990"/>
          <w:sz w:val="22"/>
          <w:szCs w:val="22"/>
        </w:rPr>
        <w:t>) debe(n) presentar la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siguiente</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garantía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p>
    <w:p w14:paraId="4FC6FBDA" w14:textId="77777777" w:rsidR="00EC685E" w:rsidRDefault="00EC685E" w:rsidP="00EC685E">
      <w:pPr>
        <w:pStyle w:val="ww-textoindependiente2"/>
        <w:spacing w:line="240" w:lineRule="auto"/>
        <w:ind w:left="567"/>
        <w:rPr>
          <w:rFonts w:ascii="Tahoma" w:hAnsi="Tahoma" w:cs="Tahoma"/>
          <w:color w:val="004990"/>
          <w:sz w:val="22"/>
          <w:szCs w:val="22"/>
          <w:lang w:val="es-ES" w:eastAsia="es-ES"/>
        </w:rPr>
      </w:pPr>
    </w:p>
    <w:p w14:paraId="1FB8C4D2" w14:textId="0A89FCB2" w:rsidR="00EC685E" w:rsidRDefault="00EC685E" w:rsidP="00E325B9">
      <w:pPr>
        <w:pStyle w:val="ww-textoindependiente2"/>
        <w:numPr>
          <w:ilvl w:val="0"/>
          <w:numId w:val="52"/>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sidRPr="00943D89">
        <w:rPr>
          <w:rFonts w:ascii="Tahoma" w:hAnsi="Tahoma" w:cs="Tahoma"/>
          <w:color w:val="004990"/>
          <w:sz w:val="22"/>
          <w:szCs w:val="22"/>
          <w:lang w:val="es-ES" w:eastAsia="es-ES"/>
        </w:rPr>
        <w:t>Irrevocable, Renovable y de Ejecución Inmediata a primer requerimiento de ENTEL S.A, equivalente al 10% del monto adjudicado</w:t>
      </w:r>
      <w:r w:rsidR="004F302C">
        <w:rPr>
          <w:rFonts w:ascii="Tahoma" w:hAnsi="Tahoma" w:cs="Tahoma"/>
          <w:color w:val="004990"/>
          <w:sz w:val="22"/>
          <w:szCs w:val="22"/>
          <w:lang w:val="es-ES" w:eastAsia="es-ES"/>
        </w:rPr>
        <w:t>.</w:t>
      </w:r>
      <w:r w:rsidRPr="00943D89">
        <w:rPr>
          <w:rFonts w:ascii="Tahoma" w:hAnsi="Tahoma" w:cs="Tahoma"/>
          <w:color w:val="004990"/>
          <w:sz w:val="22"/>
          <w:szCs w:val="22"/>
          <w:lang w:val="es-ES" w:eastAsia="es-ES"/>
        </w:rPr>
        <w:t xml:space="preserve"> </w:t>
      </w:r>
      <w:r w:rsidR="004F302C">
        <w:rPr>
          <w:rFonts w:ascii="Tahoma" w:hAnsi="Tahoma" w:cs="Tahoma"/>
          <w:color w:val="004990"/>
          <w:sz w:val="22"/>
          <w:szCs w:val="22"/>
          <w:lang w:val="es-ES"/>
        </w:rPr>
        <w:t>L</w:t>
      </w:r>
      <w:r w:rsidR="004F302C" w:rsidRPr="006F7F16">
        <w:rPr>
          <w:rFonts w:ascii="Tahoma" w:hAnsi="Tahoma" w:cs="Tahoma"/>
          <w:color w:val="004990"/>
          <w:sz w:val="22"/>
          <w:szCs w:val="22"/>
          <w:lang w:val="es-ES"/>
        </w:rPr>
        <w:t>a vigencia de la garantía debe ser computable a partir de la fecha de la entrega de la documentación para la elaboración del contrato más un mínimo de sesenta (60) días calendario adicionales a la fecha de recepción del bien o servicio</w:t>
      </w:r>
    </w:p>
    <w:p w14:paraId="0E6371FA" w14:textId="77777777" w:rsidR="00EC685E" w:rsidRPr="00BD5E40" w:rsidRDefault="00EC685E" w:rsidP="00EC685E">
      <w:pPr>
        <w:pStyle w:val="ww-textoindependiente2"/>
        <w:spacing w:line="240" w:lineRule="auto"/>
        <w:ind w:left="567"/>
        <w:rPr>
          <w:rFonts w:ascii="Tahoma" w:hAnsi="Tahoma" w:cs="Tahoma"/>
          <w:color w:val="004990"/>
          <w:sz w:val="22"/>
          <w:szCs w:val="22"/>
          <w:lang w:val="es-ES" w:eastAsia="es-ES"/>
        </w:rPr>
      </w:pPr>
    </w:p>
    <w:p w14:paraId="18183474" w14:textId="77777777" w:rsidR="00EC685E" w:rsidRPr="00BD5E40"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Los proponentes extranjeros que participen en </w:t>
      </w:r>
      <w:r>
        <w:rPr>
          <w:rFonts w:ascii="Tahoma" w:hAnsi="Tahoma" w:cs="Tahoma"/>
          <w:color w:val="004990"/>
          <w:sz w:val="22"/>
          <w:szCs w:val="22"/>
        </w:rPr>
        <w:t xml:space="preserve">el </w:t>
      </w:r>
      <w:r w:rsidRPr="00BD5E40">
        <w:rPr>
          <w:rFonts w:ascii="Tahoma" w:hAnsi="Tahoma" w:cs="Tahoma"/>
          <w:color w:val="004990"/>
          <w:sz w:val="22"/>
          <w:szCs w:val="22"/>
        </w:rPr>
        <w:t>proceso de contratación y ofrezcan la boleta de garantía</w:t>
      </w:r>
      <w:r>
        <w:rPr>
          <w:rFonts w:ascii="Tahoma" w:hAnsi="Tahoma" w:cs="Tahoma"/>
          <w:color w:val="004990"/>
          <w:sz w:val="22"/>
          <w:szCs w:val="22"/>
        </w:rPr>
        <w:t xml:space="preserve">, debe ser emitida por una entidad financiera bancaria de Bolivia </w:t>
      </w:r>
      <w:r w:rsidRPr="00BD5E40">
        <w:rPr>
          <w:rFonts w:ascii="Tahoma" w:hAnsi="Tahoma" w:cs="Tahoma"/>
          <w:color w:val="004990"/>
          <w:sz w:val="22"/>
          <w:szCs w:val="22"/>
        </w:rPr>
        <w:t xml:space="preserve">legalmente establecida </w:t>
      </w:r>
      <w:r w:rsidRPr="00DA2496">
        <w:rPr>
          <w:rFonts w:ascii="Tahoma" w:hAnsi="Tahoma" w:cs="Tahoma"/>
          <w:color w:val="004990"/>
          <w:sz w:val="22"/>
          <w:szCs w:val="22"/>
        </w:rPr>
        <w:t>y que cuenten con la autorización de operación emitida por la Autoridad reguladora correspondiente</w:t>
      </w:r>
      <w:r w:rsidRPr="00BD5E40">
        <w:rPr>
          <w:rFonts w:ascii="Tahoma" w:hAnsi="Tahoma" w:cs="Tahoma"/>
          <w:color w:val="004990"/>
          <w:sz w:val="22"/>
          <w:szCs w:val="22"/>
        </w:rPr>
        <w:t>.</w:t>
      </w:r>
    </w:p>
    <w:p w14:paraId="73A0F531" w14:textId="77777777" w:rsidR="00DA2496" w:rsidRDefault="00DA2496" w:rsidP="00DA2496">
      <w:pPr>
        <w:ind w:left="567"/>
        <w:jc w:val="both"/>
        <w:rPr>
          <w:rFonts w:ascii="Tahoma" w:hAnsi="Tahoma" w:cs="Tahoma"/>
          <w:b/>
          <w:color w:val="365F91"/>
          <w:sz w:val="22"/>
          <w:szCs w:val="28"/>
          <w:lang w:eastAsia="en-US" w:bidi="en-US"/>
        </w:rPr>
      </w:pPr>
      <w:bookmarkStart w:id="29" w:name="_Toc305051190"/>
      <w:bookmarkEnd w:id="11"/>
      <w:bookmarkEnd w:id="12"/>
      <w:bookmarkEnd w:id="13"/>
      <w:bookmarkEnd w:id="14"/>
      <w:bookmarkEnd w:id="15"/>
    </w:p>
    <w:p w14:paraId="00EB5BB4" w14:textId="77777777" w:rsidR="00EC685E" w:rsidRPr="00DA2496" w:rsidRDefault="00EC685E" w:rsidP="00E325B9">
      <w:pPr>
        <w:numPr>
          <w:ilvl w:val="0"/>
          <w:numId w:val="30"/>
        </w:numPr>
        <w:ind w:left="0" w:firstLine="0"/>
        <w:jc w:val="both"/>
        <w:rPr>
          <w:rFonts w:ascii="Tahoma" w:hAnsi="Tahoma" w:cs="Tahoma"/>
          <w:b/>
          <w:color w:val="365F91"/>
          <w:sz w:val="28"/>
          <w:szCs w:val="28"/>
          <w:lang w:eastAsia="en-US" w:bidi="en-US"/>
        </w:rPr>
      </w:pPr>
      <w:r w:rsidRPr="00DA2496">
        <w:rPr>
          <w:rFonts w:ascii="Tahoma" w:hAnsi="Tahoma" w:cs="Tahoma"/>
          <w:b/>
          <w:color w:val="365F91"/>
          <w:sz w:val="28"/>
          <w:szCs w:val="28"/>
          <w:lang w:eastAsia="en-US" w:bidi="en-US"/>
        </w:rPr>
        <w:t>Apertura de sobres</w:t>
      </w:r>
    </w:p>
    <w:p w14:paraId="6029C874" w14:textId="77777777" w:rsidR="00EC685E" w:rsidRDefault="00EC685E" w:rsidP="00EC685E">
      <w:pPr>
        <w:ind w:left="567"/>
        <w:jc w:val="both"/>
        <w:rPr>
          <w:rFonts w:ascii="Tahoma" w:hAnsi="Tahoma" w:cs="Tahoma"/>
          <w:b/>
          <w:color w:val="365F91"/>
          <w:sz w:val="22"/>
          <w:szCs w:val="28"/>
          <w:lang w:eastAsia="en-US" w:bidi="en-US"/>
        </w:rPr>
      </w:pPr>
    </w:p>
    <w:p w14:paraId="3DFBEF98" w14:textId="77777777" w:rsidR="004F302C" w:rsidRPr="006F7F16" w:rsidRDefault="004F302C" w:rsidP="004F302C">
      <w:pPr>
        <w:pStyle w:val="ww-textoindependiente2"/>
        <w:spacing w:before="120"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lastRenderedPageBreak/>
        <w:t>Se realizará simultáneamente la apertura de los sobres A y B, bajo las condiciones establecidas en los numerales 7.1, 7.2 y 7.3, la apertura del sobre C, se realizara en sesión reservada.</w:t>
      </w:r>
    </w:p>
    <w:p w14:paraId="05237D47" w14:textId="77777777" w:rsidR="004F302C" w:rsidRPr="006F7F16" w:rsidRDefault="004F302C" w:rsidP="004F302C">
      <w:pPr>
        <w:pStyle w:val="ww-textoindependiente2"/>
        <w:spacing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En el mismo acto el asesor legal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14:paraId="3D89C537"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En forma interna, posterior la apertura de los sobres A y B se procede a la apertura de los sobres C de los oferentes habilitados en el sobre A y B, bajo las condiciones establecidas en los numerales 7.3</w:t>
      </w:r>
    </w:p>
    <w:p w14:paraId="695FA033" w14:textId="77777777" w:rsidR="004F302C" w:rsidRPr="006F7F16" w:rsidRDefault="004F302C" w:rsidP="004F302C">
      <w:pPr>
        <w:pStyle w:val="Prrafodelista"/>
        <w:ind w:left="585"/>
        <w:jc w:val="both"/>
        <w:rPr>
          <w:rFonts w:ascii="Tahoma" w:hAnsi="Tahoma" w:cs="Tahoma"/>
          <w:color w:val="004990"/>
          <w:sz w:val="22"/>
          <w:szCs w:val="22"/>
        </w:rPr>
      </w:pPr>
    </w:p>
    <w:p w14:paraId="1491C0D6"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22BD9063" w14:textId="77777777" w:rsidR="00EC685E" w:rsidRDefault="00EC685E" w:rsidP="00EC685E">
      <w:pPr>
        <w:ind w:left="567"/>
        <w:jc w:val="both"/>
        <w:rPr>
          <w:rFonts w:ascii="Tahoma" w:hAnsi="Tahoma" w:cs="Tahoma"/>
          <w:b/>
          <w:color w:val="365F91"/>
          <w:sz w:val="28"/>
          <w:szCs w:val="28"/>
          <w:lang w:eastAsia="en-US" w:bidi="en-US"/>
        </w:rPr>
      </w:pPr>
    </w:p>
    <w:p w14:paraId="5D58E0B5" w14:textId="77777777" w:rsidR="00EC685E" w:rsidRDefault="00EC685E" w:rsidP="00425E31">
      <w:pPr>
        <w:numPr>
          <w:ilvl w:val="0"/>
          <w:numId w:val="30"/>
        </w:numPr>
        <w:ind w:left="0" w:firstLine="0"/>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29"/>
      <w:r w:rsidR="001566B8">
        <w:rPr>
          <w:rFonts w:ascii="Tahoma" w:hAnsi="Tahoma" w:cs="Tahoma"/>
          <w:b/>
          <w:color w:val="365F91"/>
          <w:sz w:val="28"/>
          <w:szCs w:val="28"/>
          <w:lang w:eastAsia="en-US" w:bidi="en-US"/>
        </w:rPr>
        <w:t xml:space="preserve"> (Sesió</w:t>
      </w:r>
      <w:r>
        <w:rPr>
          <w:rFonts w:ascii="Tahoma" w:hAnsi="Tahoma" w:cs="Tahoma"/>
          <w:b/>
          <w:color w:val="365F91"/>
          <w:sz w:val="28"/>
          <w:szCs w:val="28"/>
          <w:lang w:eastAsia="en-US" w:bidi="en-US"/>
        </w:rPr>
        <w:t>n Reservada)</w:t>
      </w:r>
    </w:p>
    <w:p w14:paraId="35B1692E" w14:textId="77777777" w:rsidR="00EC685E" w:rsidRPr="00D16413" w:rsidRDefault="00EC685E" w:rsidP="00EC685E">
      <w:pPr>
        <w:rPr>
          <w:lang w:eastAsia="en-US" w:bidi="en-US"/>
        </w:rPr>
      </w:pPr>
    </w:p>
    <w:p w14:paraId="721CD2FD"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La evaluación y calificación de las ofertas está a cargo de la Comisión Calificadora conformada por funcionarios de Entel S.A. y asesores que ésta designe, siendo nominada con anterioridad a la apertura de sobres.</w:t>
      </w:r>
    </w:p>
    <w:p w14:paraId="56D72679" w14:textId="77777777" w:rsidR="00EC685E" w:rsidRPr="00425E31" w:rsidRDefault="00EC685E" w:rsidP="00425E31">
      <w:pPr>
        <w:ind w:left="708"/>
        <w:jc w:val="both"/>
        <w:outlineLvl w:val="2"/>
        <w:rPr>
          <w:rFonts w:ascii="Tahoma" w:hAnsi="Tahoma" w:cs="Tahoma"/>
          <w:color w:val="004990"/>
          <w:sz w:val="22"/>
          <w:szCs w:val="22"/>
        </w:rPr>
      </w:pPr>
    </w:p>
    <w:p w14:paraId="16EBE5D2"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 xml:space="preserve">La secuencia de apertura y condiciones de evaluación es la siguiente:  </w:t>
      </w:r>
    </w:p>
    <w:p w14:paraId="72DC7869" w14:textId="77777777" w:rsidR="00425E31" w:rsidRDefault="00425E31" w:rsidP="00421018">
      <w:pPr>
        <w:pStyle w:val="ww-textoindependiente2"/>
        <w:spacing w:line="240" w:lineRule="auto"/>
        <w:rPr>
          <w:rFonts w:ascii="Tahoma" w:hAnsi="Tahoma" w:cs="Tahoma"/>
          <w:color w:val="365F91"/>
          <w:sz w:val="22"/>
          <w:szCs w:val="22"/>
          <w:lang w:val="es-ES"/>
        </w:rPr>
      </w:pPr>
    </w:p>
    <w:p w14:paraId="0F044D28" w14:textId="77777777" w:rsidR="00421018" w:rsidRDefault="00421018" w:rsidP="00421018">
      <w:pPr>
        <w:pStyle w:val="ww-textoindependiente2"/>
        <w:spacing w:line="240" w:lineRule="auto"/>
        <w:rPr>
          <w:rFonts w:ascii="Tahoma" w:hAnsi="Tahoma" w:cs="Tahoma"/>
          <w:color w:val="365F91"/>
          <w:sz w:val="22"/>
          <w:szCs w:val="22"/>
          <w:lang w:val="es-ES"/>
        </w:rPr>
      </w:pPr>
    </w:p>
    <w:p w14:paraId="3310B87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2382A61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662BBFC3"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37688723" w14:textId="77777777" w:rsidR="004F302C" w:rsidRPr="006F7F16" w:rsidRDefault="004F302C" w:rsidP="003F7F61">
      <w:pPr>
        <w:pStyle w:val="Prrafodelista"/>
        <w:numPr>
          <w:ilvl w:val="1"/>
          <w:numId w:val="67"/>
        </w:numPr>
        <w:ind w:left="1287"/>
        <w:jc w:val="both"/>
        <w:rPr>
          <w:rFonts w:ascii="Tahoma" w:hAnsi="Tahoma" w:cs="Tahoma"/>
          <w:b/>
          <w:color w:val="004990"/>
          <w:sz w:val="22"/>
          <w:szCs w:val="22"/>
        </w:rPr>
      </w:pPr>
      <w:r w:rsidRPr="006F7F16">
        <w:rPr>
          <w:rFonts w:ascii="Tahoma" w:hAnsi="Tahoma" w:cs="Tahoma"/>
          <w:b/>
          <w:color w:val="004990"/>
          <w:sz w:val="22"/>
          <w:szCs w:val="22"/>
          <w:u w:val="single"/>
        </w:rPr>
        <w:t>Sobre A - Documentos Administrativos:</w:t>
      </w:r>
      <w:r w:rsidRPr="006F7F16">
        <w:rPr>
          <w:rFonts w:ascii="Tahoma" w:hAnsi="Tahoma" w:cs="Tahoma"/>
          <w:color w:val="004990"/>
          <w:sz w:val="22"/>
          <w:szCs w:val="22"/>
        </w:rPr>
        <w:t xml:space="preserve"> La  apertura será de carácter público. La evaluación de los documentos se realiza en dos (2) días y comprende la verificación de los siguientes aspectos:</w:t>
      </w:r>
    </w:p>
    <w:p w14:paraId="401527C0" w14:textId="77777777" w:rsidR="004F302C" w:rsidRPr="006F7F16" w:rsidRDefault="004F302C" w:rsidP="004F302C">
      <w:pPr>
        <w:pStyle w:val="Prrafodelista"/>
        <w:numPr>
          <w:ilvl w:val="2"/>
          <w:numId w:val="71"/>
        </w:numPr>
        <w:tabs>
          <w:tab w:val="left" w:pos="1134"/>
          <w:tab w:val="left" w:pos="1985"/>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Verificación en acto público de documentos solicitados, de acuerdo al sistema “</w:t>
      </w:r>
      <w:r>
        <w:rPr>
          <w:rFonts w:ascii="Tahoma" w:hAnsi="Tahoma" w:cs="Tahoma"/>
          <w:color w:val="004990"/>
          <w:sz w:val="22"/>
          <w:szCs w:val="22"/>
        </w:rPr>
        <w:t>P</w:t>
      </w:r>
      <w:r w:rsidRPr="006F7F16">
        <w:rPr>
          <w:rFonts w:ascii="Tahoma" w:hAnsi="Tahoma" w:cs="Tahoma"/>
          <w:color w:val="004990"/>
          <w:sz w:val="22"/>
          <w:szCs w:val="22"/>
        </w:rPr>
        <w:t>resenta sujeto a revisión” o “No presenta”.</w:t>
      </w:r>
    </w:p>
    <w:p w14:paraId="06A2C905" w14:textId="77777777" w:rsidR="004F302C" w:rsidRPr="006F7F16" w:rsidRDefault="004F302C" w:rsidP="003F7F61">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Emisión de Informe Legal previa revisión exhaustiva de la documentación presentada, recomendando continuar con la calificación de los proponentes que hayan cumplido con todos los requerimientos de ENTEL S.A. </w:t>
      </w:r>
    </w:p>
    <w:p w14:paraId="2E06773F" w14:textId="77777777" w:rsidR="004F302C" w:rsidRPr="006F7F16" w:rsidRDefault="004F302C" w:rsidP="004F302C">
      <w:pPr>
        <w:pStyle w:val="Prrafodelista"/>
        <w:ind w:left="1134"/>
        <w:jc w:val="both"/>
        <w:rPr>
          <w:rFonts w:ascii="Tahoma" w:hAnsi="Tahoma" w:cs="Tahoma"/>
          <w:color w:val="004990"/>
          <w:sz w:val="22"/>
          <w:szCs w:val="22"/>
        </w:rPr>
      </w:pPr>
      <w:r w:rsidRPr="006F7F16">
        <w:rPr>
          <w:rFonts w:ascii="Tahoma" w:hAnsi="Tahoma" w:cs="Tahoma"/>
          <w:color w:val="004990"/>
          <w:sz w:val="22"/>
          <w:szCs w:val="22"/>
        </w:rPr>
        <w:t>El cumplimiento del 100% de los aspectos, habilitará al proponente para la apertura del sobre B y sobre C.</w:t>
      </w:r>
    </w:p>
    <w:p w14:paraId="491968BA" w14:textId="77777777" w:rsidR="004F302C" w:rsidRPr="006F7F16" w:rsidRDefault="004F302C" w:rsidP="004F302C">
      <w:pPr>
        <w:pStyle w:val="Prrafodelista"/>
        <w:ind w:left="1134"/>
        <w:jc w:val="both"/>
        <w:rPr>
          <w:rFonts w:ascii="Tahoma" w:hAnsi="Tahoma" w:cs="Tahoma"/>
          <w:color w:val="004990"/>
          <w:sz w:val="22"/>
          <w:szCs w:val="22"/>
        </w:rPr>
      </w:pPr>
    </w:p>
    <w:p w14:paraId="6ED3944A" w14:textId="77777777" w:rsidR="004F302C" w:rsidRPr="006F7F16" w:rsidRDefault="004F302C" w:rsidP="004F302C">
      <w:pPr>
        <w:numPr>
          <w:ilvl w:val="1"/>
          <w:numId w:val="71"/>
        </w:numPr>
        <w:tabs>
          <w:tab w:val="left" w:pos="1134"/>
        </w:tabs>
        <w:spacing w:before="120"/>
        <w:ind w:left="1134" w:hanging="708"/>
        <w:jc w:val="both"/>
        <w:rPr>
          <w:rFonts w:ascii="Tahoma" w:hAnsi="Tahoma" w:cs="Tahoma"/>
          <w:color w:val="004990"/>
          <w:sz w:val="22"/>
          <w:szCs w:val="22"/>
        </w:rPr>
      </w:pPr>
      <w:r w:rsidRPr="006F7F16">
        <w:rPr>
          <w:rFonts w:ascii="Tahoma" w:hAnsi="Tahoma" w:cs="Tahoma"/>
          <w:b/>
          <w:color w:val="004990"/>
          <w:sz w:val="22"/>
          <w:szCs w:val="22"/>
          <w:u w:val="single"/>
          <w:lang w:eastAsia="en-US"/>
        </w:rPr>
        <w:t>Sobre B - Propuesta Técnica</w:t>
      </w:r>
      <w:r w:rsidRPr="006F7F16">
        <w:rPr>
          <w:rFonts w:ascii="Tahoma" w:hAnsi="Tahoma" w:cs="Tahoma"/>
          <w:b/>
          <w:color w:val="004990"/>
          <w:sz w:val="22"/>
          <w:szCs w:val="22"/>
          <w:lang w:eastAsia="en-US"/>
        </w:rPr>
        <w:t>:</w:t>
      </w:r>
      <w:r w:rsidRPr="006F7F16">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45ECCA3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Entrega del Sobre B a la Comisión técnica </w:t>
      </w:r>
      <w:r>
        <w:rPr>
          <w:rFonts w:ascii="Tahoma" w:hAnsi="Tahoma" w:cs="Tahoma"/>
          <w:color w:val="004990"/>
          <w:sz w:val="22"/>
          <w:szCs w:val="22"/>
        </w:rPr>
        <w:t>por tres</w:t>
      </w:r>
      <w:r w:rsidRPr="006F7F16">
        <w:rPr>
          <w:rFonts w:ascii="Tahoma" w:hAnsi="Tahoma" w:cs="Tahoma"/>
          <w:color w:val="004990"/>
          <w:sz w:val="22"/>
          <w:szCs w:val="22"/>
        </w:rPr>
        <w:t xml:space="preserve"> (3) días para la evaluación correspondiente. </w:t>
      </w:r>
    </w:p>
    <w:p w14:paraId="2816E9E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La Comisión Técnica verificara que la Copia Digital entregada por los proponentes coincida con la documentación física presentada y que la misma se encuentre en su integridad. Análisis racional </w:t>
      </w:r>
      <w:r w:rsidRPr="006F7F16">
        <w:rPr>
          <w:rFonts w:ascii="Tahoma" w:hAnsi="Tahoma" w:cs="Tahoma"/>
          <w:color w:val="004990"/>
          <w:sz w:val="22"/>
          <w:szCs w:val="22"/>
        </w:rPr>
        <w:lastRenderedPageBreak/>
        <w:t xml:space="preserve">de los requerimientos técnicos, calificados bajo el sistema “Cumple” o “No Cumple” según éstos sean mandatorios y/o calificables. (Parte II). </w:t>
      </w:r>
    </w:p>
    <w:p w14:paraId="12187D7E" w14:textId="77777777" w:rsidR="004F302C" w:rsidRPr="006F7F16" w:rsidRDefault="004F302C" w:rsidP="004F302C">
      <w:pPr>
        <w:tabs>
          <w:tab w:val="left" w:pos="1134"/>
          <w:tab w:val="left" w:pos="1843"/>
        </w:tabs>
        <w:spacing w:before="120"/>
        <w:ind w:left="1134"/>
        <w:jc w:val="both"/>
        <w:rPr>
          <w:rFonts w:ascii="Tahoma" w:hAnsi="Tahoma" w:cs="Tahoma"/>
          <w:color w:val="004990"/>
          <w:sz w:val="22"/>
          <w:szCs w:val="22"/>
        </w:rPr>
      </w:pPr>
    </w:p>
    <w:p w14:paraId="50930930"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Mandatorios:</w:t>
      </w:r>
      <w:r w:rsidRPr="006F7F16">
        <w:rPr>
          <w:rFonts w:ascii="Tahoma" w:hAnsi="Tahoma" w:cs="Tahoma"/>
          <w:color w:val="004990"/>
          <w:sz w:val="22"/>
          <w:szCs w:val="22"/>
        </w:rPr>
        <w:t xml:space="preserve"> Son los requerimientos funcionales, técnicos y de implementación. Su calificación corresponde al setenta (70) por ciento del total de la calificación cuando existan criterios calificables, </w:t>
      </w:r>
      <w:r w:rsidRPr="006F7F16">
        <w:rPr>
          <w:rFonts w:ascii="Tahoma" w:hAnsi="Tahoma" w:cs="Tahoma"/>
          <w:b/>
          <w:color w:val="004990"/>
          <w:sz w:val="22"/>
          <w:szCs w:val="22"/>
        </w:rPr>
        <w:t>caso contrario su calificación corresponde al cien (100) por ciento</w:t>
      </w:r>
      <w:r w:rsidRPr="006F7F16">
        <w:rPr>
          <w:rFonts w:ascii="Tahoma" w:hAnsi="Tahoma" w:cs="Tahoma"/>
          <w:color w:val="004990"/>
          <w:sz w:val="22"/>
          <w:szCs w:val="22"/>
        </w:rPr>
        <w:t>. Solamente se habilitan a la siguiente etapa los proponentes que cumplan con todos los criterios mandatorios.</w:t>
      </w:r>
    </w:p>
    <w:p w14:paraId="33D45C0B"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Calificables:</w:t>
      </w:r>
      <w:r w:rsidRPr="006F7F16">
        <w:rPr>
          <w:rFonts w:ascii="Tahoma" w:hAnsi="Tahoma" w:cs="Tahoma"/>
          <w:color w:val="004990"/>
          <w:sz w:val="22"/>
          <w:szCs w:val="22"/>
        </w:rPr>
        <w:t xml:space="preserve"> Son los criterios no excluyentes que brindan un valor agregado a la oferta de cada proponente, calificados sobre un porcentaje de treinta (30) por ciento. </w:t>
      </w:r>
    </w:p>
    <w:p w14:paraId="74DBD128" w14:textId="77777777" w:rsidR="004F302C" w:rsidRPr="006F7F16" w:rsidRDefault="004F302C" w:rsidP="004F302C">
      <w:pPr>
        <w:spacing w:before="120" w:after="200"/>
        <w:ind w:left="1134"/>
        <w:jc w:val="both"/>
        <w:rPr>
          <w:rFonts w:ascii="Tahoma" w:eastAsiaTheme="minorEastAsia" w:hAnsi="Tahoma" w:cs="Tahoma"/>
          <w:color w:val="004990"/>
          <w:sz w:val="22"/>
          <w:szCs w:val="22"/>
          <w:lang w:eastAsia="en-US" w:bidi="en-US"/>
        </w:rPr>
      </w:pPr>
      <w:r w:rsidRPr="006F7F16">
        <w:rPr>
          <w:rFonts w:ascii="Tahoma" w:eastAsiaTheme="minorEastAsia" w:hAnsi="Tahoma" w:cs="Tahoma"/>
          <w:color w:val="004990"/>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FF3F075" w14:textId="77777777" w:rsidR="004F302C" w:rsidRPr="006F7F16" w:rsidRDefault="004F302C" w:rsidP="004F302C">
      <w:pPr>
        <w:numPr>
          <w:ilvl w:val="1"/>
          <w:numId w:val="71"/>
        </w:numPr>
        <w:tabs>
          <w:tab w:val="left" w:pos="1134"/>
        </w:tabs>
        <w:spacing w:before="120"/>
        <w:ind w:left="1134" w:hanging="708"/>
        <w:jc w:val="both"/>
        <w:rPr>
          <w:rFonts w:ascii="Tahoma" w:hAnsi="Tahoma" w:cs="Tahoma"/>
          <w:b/>
          <w:color w:val="004990"/>
          <w:sz w:val="22"/>
          <w:szCs w:val="22"/>
        </w:rPr>
      </w:pPr>
      <w:r w:rsidRPr="006F7F16">
        <w:rPr>
          <w:rFonts w:ascii="Tahoma" w:hAnsi="Tahoma" w:cs="Tahoma"/>
          <w:b/>
          <w:color w:val="004990"/>
          <w:sz w:val="22"/>
          <w:szCs w:val="22"/>
          <w:u w:val="single"/>
        </w:rPr>
        <w:t>Sobre C - Propuesta Económica:</w:t>
      </w:r>
      <w:r w:rsidRPr="006F7F16">
        <w:rPr>
          <w:rFonts w:ascii="Tahoma" w:hAnsi="Tahoma" w:cs="Tahoma"/>
          <w:color w:val="004990"/>
          <w:sz w:val="22"/>
          <w:szCs w:val="22"/>
        </w:rPr>
        <w:t xml:space="preserve"> Habiéndose superado la Evaluación Técnica, el criterio de calificación económico es el de Menor Costo. La Comisión Economica verificara que la Copia Digital entregada por los proponentes coincida con la documentación física presentada y que la misma se encuentre en su integridad. Para tal efecto los responsables de la Evaluación Económica tienen </w:t>
      </w:r>
      <w:r>
        <w:rPr>
          <w:rFonts w:ascii="Tahoma" w:hAnsi="Tahoma" w:cs="Tahoma"/>
          <w:color w:val="004990"/>
          <w:sz w:val="22"/>
          <w:szCs w:val="22"/>
        </w:rPr>
        <w:t>3</w:t>
      </w:r>
      <w:r w:rsidRPr="006F7F16">
        <w:rPr>
          <w:rFonts w:ascii="Tahoma" w:hAnsi="Tahoma" w:cs="Tahoma"/>
          <w:color w:val="004990"/>
          <w:sz w:val="22"/>
          <w:szCs w:val="22"/>
        </w:rPr>
        <w:t xml:space="preserve"> días hábiles para presentar sus resultados.</w:t>
      </w:r>
    </w:p>
    <w:p w14:paraId="4A9341BE"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lastRenderedPageBreak/>
        <w:t>Calificación Final:</w:t>
      </w:r>
    </w:p>
    <w:p w14:paraId="0E4DE2C1" w14:textId="77777777" w:rsidR="004F302C" w:rsidRPr="006F7F16" w:rsidRDefault="004F302C" w:rsidP="004F302C">
      <w:pPr>
        <w:spacing w:before="120"/>
        <w:ind w:left="1134"/>
        <w:jc w:val="both"/>
        <w:rPr>
          <w:rFonts w:ascii="Tahoma" w:hAnsi="Tahoma" w:cs="Tahoma"/>
          <w:color w:val="004990"/>
          <w:sz w:val="22"/>
          <w:szCs w:val="22"/>
        </w:rPr>
      </w:pPr>
      <w:r w:rsidRPr="006F7F16">
        <w:rPr>
          <w:rFonts w:ascii="Tahoma" w:hAnsi="Tahoma" w:cs="Tahoma"/>
          <w:color w:val="004990"/>
          <w:sz w:val="22"/>
          <w:szCs w:val="22"/>
        </w:rPr>
        <w:t>Es el resultado del promedio ponderado de las calificaciones obtenidas en la propuesta técnica y la propuesta económica.</w:t>
      </w:r>
    </w:p>
    <w:p w14:paraId="5D00B996"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Adjudicación:</w:t>
      </w:r>
    </w:p>
    <w:p w14:paraId="7FDCA786"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4F13BF6F" w14:textId="77777777" w:rsidR="004F302C" w:rsidRDefault="004F302C" w:rsidP="004F302C">
      <w:pPr>
        <w:spacing w:before="120"/>
        <w:ind w:left="1134"/>
        <w:contextualSpacing/>
        <w:jc w:val="both"/>
        <w:rPr>
          <w:rFonts w:ascii="Tahoma" w:hAnsi="Tahoma" w:cs="Tahoma"/>
          <w:color w:val="004990"/>
          <w:sz w:val="22"/>
          <w:szCs w:val="22"/>
        </w:rPr>
      </w:pPr>
    </w:p>
    <w:p w14:paraId="43A3D3A0"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Nacionales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7EFA73D8" w14:textId="77777777" w:rsidR="004F302C" w:rsidRPr="006F7F16" w:rsidRDefault="004F302C" w:rsidP="004F302C">
      <w:pPr>
        <w:spacing w:after="240"/>
        <w:ind w:left="1134"/>
        <w:jc w:val="both"/>
        <w:rPr>
          <w:rFonts w:ascii="Tahoma" w:hAnsi="Tahoma" w:cs="Tahoma"/>
          <w:color w:val="004990"/>
          <w:sz w:val="22"/>
          <w:szCs w:val="22"/>
        </w:rPr>
      </w:pPr>
    </w:p>
    <w:p w14:paraId="693B13B0" w14:textId="77777777" w:rsidR="004F302C" w:rsidRPr="006F7F16" w:rsidRDefault="004F302C" w:rsidP="004F302C">
      <w:pPr>
        <w:spacing w:after="240"/>
        <w:ind w:left="1134"/>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Extranjeros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se les otorgará diez </w:t>
      </w:r>
      <w:r w:rsidRPr="006F7F16">
        <w:rPr>
          <w:rFonts w:ascii="Tahoma" w:hAnsi="Tahoma" w:cs="Tahoma"/>
          <w:b/>
          <w:color w:val="004990"/>
          <w:sz w:val="22"/>
          <w:szCs w:val="22"/>
        </w:rPr>
        <w:t>(10)</w:t>
      </w:r>
      <w:r w:rsidRPr="006F7F16">
        <w:rPr>
          <w:rFonts w:ascii="Tahoma" w:hAnsi="Tahoma" w:cs="Tahoma"/>
          <w:color w:val="004990"/>
          <w:sz w:val="22"/>
          <w:szCs w:val="22"/>
        </w:rPr>
        <w:t xml:space="preserve"> </w:t>
      </w:r>
      <w:r w:rsidRPr="006F7F16">
        <w:rPr>
          <w:rFonts w:ascii="Tahoma" w:hAnsi="Tahoma" w:cs="Tahoma"/>
          <w:b/>
          <w:color w:val="004990"/>
          <w:sz w:val="22"/>
          <w:szCs w:val="22"/>
        </w:rPr>
        <w:t>días hábiles</w:t>
      </w:r>
      <w:r w:rsidRPr="006F7F16">
        <w:rPr>
          <w:rFonts w:ascii="Tahoma" w:hAnsi="Tahoma" w:cs="Tahoma"/>
          <w:color w:val="004990"/>
          <w:sz w:val="22"/>
          <w:szCs w:val="22"/>
        </w:rPr>
        <w:t xml:space="preserve"> adicionales para enviar toda la documentación solicitada en la carta de adjudicación.</w:t>
      </w:r>
    </w:p>
    <w:p w14:paraId="1A6F2846" w14:textId="77777777" w:rsidR="004F302C" w:rsidRPr="006F7F16" w:rsidRDefault="004F302C" w:rsidP="004F302C">
      <w:pPr>
        <w:spacing w:before="120"/>
        <w:ind w:left="1134"/>
        <w:jc w:val="both"/>
        <w:rPr>
          <w:rFonts w:ascii="Tahoma" w:hAnsi="Tahoma" w:cs="Tahoma"/>
          <w:b/>
          <w:color w:val="004990"/>
          <w:sz w:val="22"/>
          <w:szCs w:val="22"/>
        </w:rPr>
      </w:pPr>
      <w:r w:rsidRPr="006F7F16">
        <w:rPr>
          <w:rFonts w:ascii="Tahoma" w:hAnsi="Tahoma" w:cs="Tahoma"/>
          <w:b/>
          <w:color w:val="004990"/>
          <w:sz w:val="22"/>
          <w:szCs w:val="22"/>
        </w:rPr>
        <w:lastRenderedPageBreak/>
        <w:t>El incumplimiento a estos plazos y la falta de documentación con las características requeridas será causal de anulación de la adjudicación y ejecución de la Garantía de Seriedad de Propuesta.</w:t>
      </w:r>
    </w:p>
    <w:p w14:paraId="3568B708" w14:textId="77777777" w:rsidR="004F302C" w:rsidRPr="006F7F16" w:rsidRDefault="004F302C" w:rsidP="004F302C">
      <w:pPr>
        <w:spacing w:before="120"/>
        <w:ind w:left="1134"/>
        <w:jc w:val="both"/>
        <w:rPr>
          <w:rFonts w:ascii="Tahoma" w:hAnsi="Tahoma" w:cs="Tahoma"/>
          <w:b/>
          <w:color w:val="004990"/>
          <w:sz w:val="22"/>
          <w:szCs w:val="22"/>
        </w:rPr>
      </w:pPr>
    </w:p>
    <w:p w14:paraId="0D429131"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Formalización (Documento de Compra):</w:t>
      </w:r>
    </w:p>
    <w:p w14:paraId="4DC8ABC3"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Pr>
          <w:rFonts w:ascii="Tahoma" w:hAnsi="Tahoma" w:cs="Tahoma"/>
          <w:color w:val="004990"/>
          <w:sz w:val="22"/>
          <w:szCs w:val="22"/>
        </w:rPr>
        <w:t>Proveedor</w:t>
      </w:r>
      <w:r w:rsidRPr="006F7F16">
        <w:rPr>
          <w:rFonts w:ascii="Tahoma" w:hAnsi="Tahoma" w:cs="Tahoma"/>
          <w:color w:val="004990"/>
          <w:sz w:val="22"/>
          <w:szCs w:val="22"/>
        </w:rPr>
        <w:t xml:space="preserve"> debe remitir a Entel S.A. la documentación detallada en el siguiente punto.</w:t>
      </w:r>
    </w:p>
    <w:p w14:paraId="26724310" w14:textId="77777777" w:rsidR="004F302C" w:rsidRPr="006F7F16" w:rsidRDefault="004F302C" w:rsidP="004F302C">
      <w:pPr>
        <w:spacing w:before="120"/>
        <w:ind w:left="1134"/>
        <w:contextualSpacing/>
        <w:jc w:val="both"/>
        <w:rPr>
          <w:rFonts w:ascii="Tahoma" w:hAnsi="Tahoma" w:cs="Tahoma"/>
          <w:color w:val="004990"/>
          <w:sz w:val="22"/>
          <w:szCs w:val="22"/>
        </w:rPr>
      </w:pPr>
    </w:p>
    <w:p w14:paraId="088393E2"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b/>
          <w:color w:val="004990"/>
          <w:sz w:val="22"/>
          <w:szCs w:val="22"/>
        </w:rPr>
        <w:t>El proponente debe adherirse a los términos y condiciones establecidos en el contrato elaborado por Entel S.A.</w:t>
      </w:r>
      <w:r w:rsidRPr="006F7F16">
        <w:rPr>
          <w:rFonts w:ascii="Tahoma" w:hAnsi="Tahoma" w:cs="Tahoma"/>
          <w:color w:val="004990"/>
          <w:sz w:val="22"/>
          <w:szCs w:val="22"/>
        </w:rPr>
        <w:t xml:space="preserve"> dichos documentos son parte de los Términos Base de Contratación.</w:t>
      </w:r>
    </w:p>
    <w:p w14:paraId="3ACCFB20" w14:textId="77777777" w:rsidR="004F302C" w:rsidRPr="006F7F16" w:rsidRDefault="004F302C" w:rsidP="004F302C">
      <w:pPr>
        <w:spacing w:before="120"/>
        <w:ind w:left="1134"/>
        <w:contextualSpacing/>
        <w:jc w:val="both"/>
        <w:rPr>
          <w:rFonts w:ascii="Tahoma" w:hAnsi="Tahoma" w:cs="Tahoma"/>
          <w:color w:val="004990"/>
          <w:sz w:val="22"/>
          <w:szCs w:val="22"/>
        </w:rPr>
      </w:pPr>
    </w:p>
    <w:p w14:paraId="64CAD30A"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339FB852" w14:textId="77777777" w:rsidR="004F302C" w:rsidRPr="006F7F16" w:rsidRDefault="004F302C" w:rsidP="004F302C">
      <w:pPr>
        <w:spacing w:before="120"/>
        <w:ind w:left="1134"/>
        <w:contextualSpacing/>
        <w:jc w:val="both"/>
        <w:rPr>
          <w:rFonts w:ascii="Tahoma" w:hAnsi="Tahoma" w:cs="Tahoma"/>
          <w:color w:val="004990"/>
          <w:sz w:val="22"/>
          <w:szCs w:val="22"/>
        </w:rPr>
      </w:pPr>
    </w:p>
    <w:p w14:paraId="116EF423"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lastRenderedPageBreak/>
        <w:t>Documentos que debe Presentar el Proponente</w:t>
      </w:r>
    </w:p>
    <w:p w14:paraId="6898AE17"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45B9E38"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09D19979"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8F9633D"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2261026A"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774E40FC" w14:textId="332CB26F" w:rsidR="00EC685E" w:rsidRPr="0011558D" w:rsidRDefault="004F302C" w:rsidP="00EC685E">
      <w:pPr>
        <w:jc w:val="both"/>
        <w:rPr>
          <w:rFonts w:ascii="Tahoma" w:hAnsi="Tahoma" w:cs="Tahoma"/>
          <w:b/>
          <w:color w:val="004990"/>
          <w:sz w:val="22"/>
          <w:szCs w:val="22"/>
          <w:lang w:val="es-BO" w:eastAsia="en-US"/>
        </w:rPr>
      </w:pPr>
      <w:r w:rsidRPr="006F7F16">
        <w:rPr>
          <w:rFonts w:ascii="Tahoma" w:hAnsi="Tahoma" w:cs="Tahoma"/>
          <w:color w:val="004990"/>
          <w:sz w:val="22"/>
          <w:szCs w:val="22"/>
        </w:rPr>
        <w:t xml:space="preserve">La(s) empresa(s) adjudicada(s) debe(n) presentar la siguiente documentación para la elaboración del Documento de Compra: </w:t>
      </w:r>
    </w:p>
    <w:p w14:paraId="10200540"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37762BE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B7F644F"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7137FC4B"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0BD6C20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8DE7F41"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1AC4ABFE" w14:textId="77777777" w:rsidR="00EC685E" w:rsidRPr="0011558D" w:rsidRDefault="00EC685E" w:rsidP="000B2877">
      <w:pPr>
        <w:tabs>
          <w:tab w:val="left" w:pos="1134"/>
        </w:tabs>
        <w:ind w:left="1701" w:hanging="992"/>
        <w:jc w:val="both"/>
        <w:rPr>
          <w:rFonts w:ascii="Tahoma" w:hAnsi="Tahoma" w:cs="Tahoma"/>
          <w:color w:val="004990"/>
          <w:sz w:val="22"/>
          <w:szCs w:val="22"/>
        </w:rPr>
      </w:pPr>
    </w:p>
    <w:p w14:paraId="0606FEC7"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5568C10E"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Garantía requerida (según corresponda).</w:t>
      </w:r>
    </w:p>
    <w:p w14:paraId="2EC308BC" w14:textId="77777777" w:rsidR="00EC685E" w:rsidRPr="00F8211E" w:rsidRDefault="00EC685E" w:rsidP="000B2877">
      <w:pPr>
        <w:pStyle w:val="Prrafodelista"/>
        <w:tabs>
          <w:tab w:val="left" w:pos="1134"/>
        </w:tabs>
        <w:ind w:hanging="992"/>
        <w:rPr>
          <w:rFonts w:ascii="Tahoma" w:hAnsi="Tahoma" w:cs="Tahoma"/>
          <w:color w:val="004990"/>
          <w:sz w:val="22"/>
          <w:szCs w:val="22"/>
          <w:lang w:val="es-BO"/>
        </w:rPr>
      </w:pPr>
    </w:p>
    <w:p w14:paraId="0B32D530"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38295174" w14:textId="77777777" w:rsidR="00EC685E" w:rsidRPr="0011558D" w:rsidRDefault="00EC685E" w:rsidP="000B2877">
      <w:pPr>
        <w:pStyle w:val="Prrafodelista"/>
        <w:tabs>
          <w:tab w:val="left" w:pos="1134"/>
          <w:tab w:val="left" w:pos="2268"/>
        </w:tabs>
        <w:ind w:left="2268"/>
        <w:jc w:val="both"/>
        <w:rPr>
          <w:rFonts w:ascii="Tahoma" w:hAnsi="Tahoma" w:cs="Tahoma"/>
          <w:color w:val="004990"/>
          <w:sz w:val="22"/>
          <w:szCs w:val="22"/>
        </w:rPr>
      </w:pPr>
    </w:p>
    <w:p w14:paraId="24269FC4"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Copia legalizada de la escritura de Constitución de la Sociedad o firma comercial y con el resellado de inscripción ante Fundempresa (si corresponde).</w:t>
      </w:r>
    </w:p>
    <w:p w14:paraId="78CBE6C2"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Copia legalizada del Testimonio de Poder del Representante Legal debidamente inscrito ante Fundempresa (si corresponde).</w:t>
      </w:r>
    </w:p>
    <w:p w14:paraId="4160A866"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Certificado original de actualización de la matrícula de comercio emitido por FUNDEMPRESA vigente..</w:t>
      </w:r>
    </w:p>
    <w:p w14:paraId="342917B7" w14:textId="77777777" w:rsidR="00EC685E" w:rsidRPr="00733D5C"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Certificación electrónica del </w:t>
      </w:r>
      <w:r w:rsidRPr="000B2877">
        <w:rPr>
          <w:rFonts w:ascii="Tahoma" w:hAnsi="Tahoma" w:cs="Tahoma"/>
          <w:b/>
          <w:color w:val="004990"/>
          <w:sz w:val="22"/>
          <w:szCs w:val="22"/>
        </w:rPr>
        <w:t>Número de Identificación Tributaria (N.I.T.) vigente y actual.</w:t>
      </w:r>
    </w:p>
    <w:p w14:paraId="277F85F9" w14:textId="77777777" w:rsidR="00EC685E"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w:t>
      </w:r>
      <w:r>
        <w:rPr>
          <w:rFonts w:ascii="Tahoma" w:hAnsi="Tahoma" w:cs="Tahoma"/>
          <w:color w:val="004990"/>
          <w:sz w:val="22"/>
          <w:szCs w:val="22"/>
        </w:rPr>
        <w:t xml:space="preserve">requerida de acuerdo a lo señalado en el punto 8 del presente Terminos Basicos de Contratacion. </w:t>
      </w:r>
    </w:p>
    <w:p w14:paraId="624367AA" w14:textId="77777777" w:rsidR="00EC685E" w:rsidRPr="00B70722" w:rsidRDefault="00EC685E" w:rsidP="000B2877">
      <w:pPr>
        <w:pStyle w:val="Prrafodelista"/>
        <w:tabs>
          <w:tab w:val="left" w:pos="1134"/>
        </w:tabs>
        <w:ind w:left="794" w:hanging="992"/>
        <w:jc w:val="both"/>
        <w:rPr>
          <w:rFonts w:ascii="Verdana" w:hAnsi="Verdana" w:cs="Arial"/>
          <w:sz w:val="18"/>
          <w:szCs w:val="18"/>
        </w:rPr>
      </w:pPr>
    </w:p>
    <w:p w14:paraId="4EECC62A"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lastRenderedPageBreak/>
        <w:t>En el caso de Asociaciones Accidentales, los documentos deberán presentarse diferenciando los que corresponden a la asociación y los que corresponden a cada asociado.</w:t>
      </w:r>
    </w:p>
    <w:p w14:paraId="6C7B1831" w14:textId="77777777" w:rsidR="00EC685E" w:rsidRPr="0017367B" w:rsidRDefault="00EC685E" w:rsidP="000B2877">
      <w:pPr>
        <w:tabs>
          <w:tab w:val="left" w:pos="1134"/>
        </w:tabs>
        <w:ind w:left="567" w:hanging="992"/>
        <w:jc w:val="both"/>
        <w:rPr>
          <w:rFonts w:ascii="Tahoma" w:hAnsi="Tahoma" w:cs="Tahoma"/>
          <w:color w:val="004990"/>
          <w:sz w:val="22"/>
          <w:szCs w:val="22"/>
        </w:rPr>
      </w:pPr>
    </w:p>
    <w:p w14:paraId="495BEEF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66EB2137" w14:textId="77777777" w:rsidR="00EC685E" w:rsidRPr="00B70722" w:rsidRDefault="00EC685E" w:rsidP="000B2877">
      <w:pPr>
        <w:tabs>
          <w:tab w:val="left" w:pos="1134"/>
        </w:tabs>
        <w:ind w:left="2160" w:hanging="992"/>
        <w:jc w:val="both"/>
        <w:rPr>
          <w:rFonts w:cs="Arial"/>
          <w:sz w:val="18"/>
          <w:szCs w:val="18"/>
        </w:rPr>
      </w:pPr>
    </w:p>
    <w:p w14:paraId="6566309E"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C63FDFC"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43136531"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Pr>
          <w:rFonts w:ascii="Tahoma" w:hAnsi="Tahoma" w:cs="Tahoma"/>
          <w:color w:val="004990"/>
          <w:sz w:val="22"/>
          <w:szCs w:val="22"/>
          <w:lang w:val="es-BO"/>
        </w:rPr>
        <w:t>a los Terminos Basicos de Contratacion</w:t>
      </w:r>
      <w:r w:rsidRPr="00531C99">
        <w:rPr>
          <w:rFonts w:ascii="Tahoma" w:hAnsi="Tahoma" w:cs="Tahoma"/>
          <w:color w:val="004990"/>
          <w:sz w:val="22"/>
          <w:szCs w:val="22"/>
          <w:lang w:val="es-BO"/>
        </w:rPr>
        <w:t xml:space="preserve">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14:paraId="5A1DEEED" w14:textId="77777777" w:rsidR="00EC685E" w:rsidRPr="00531C99"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4963EA0A" w14:textId="77777777" w:rsidR="00EC685E" w:rsidRPr="0017367B" w:rsidRDefault="00EC685E" w:rsidP="000B2877">
      <w:pPr>
        <w:tabs>
          <w:tab w:val="left" w:pos="1134"/>
        </w:tabs>
        <w:ind w:left="1080" w:hanging="992"/>
        <w:jc w:val="both"/>
        <w:rPr>
          <w:rFonts w:ascii="Tahoma" w:hAnsi="Tahoma" w:cs="Tahoma"/>
          <w:sz w:val="22"/>
          <w:szCs w:val="22"/>
        </w:rPr>
      </w:pPr>
    </w:p>
    <w:p w14:paraId="191669B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0BE22A0F" w14:textId="77777777" w:rsidR="00EC685E" w:rsidRPr="00B70722" w:rsidRDefault="00EC685E" w:rsidP="000B2877">
      <w:pPr>
        <w:tabs>
          <w:tab w:val="left" w:pos="1134"/>
        </w:tabs>
        <w:ind w:left="708" w:hanging="992"/>
        <w:jc w:val="both"/>
        <w:rPr>
          <w:rFonts w:cs="Arial"/>
          <w:sz w:val="18"/>
          <w:szCs w:val="18"/>
        </w:rPr>
      </w:pPr>
    </w:p>
    <w:p w14:paraId="7E744B1A" w14:textId="77777777" w:rsidR="00EC685E" w:rsidRPr="00247013"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14:paraId="4E72137D" w14:textId="77777777" w:rsidR="00EC685E" w:rsidRDefault="00EC685E" w:rsidP="000B2877">
      <w:pPr>
        <w:tabs>
          <w:tab w:val="left" w:pos="1134"/>
        </w:tabs>
        <w:ind w:left="708" w:hanging="992"/>
        <w:jc w:val="both"/>
        <w:rPr>
          <w:rFonts w:ascii="Tahoma" w:hAnsi="Tahoma" w:cs="Tahoma"/>
          <w:color w:val="004990"/>
          <w:sz w:val="22"/>
          <w:szCs w:val="22"/>
          <w:lang w:val="es-BO"/>
        </w:rPr>
      </w:pPr>
    </w:p>
    <w:p w14:paraId="1F2A566B" w14:textId="696EE81F" w:rsidR="00BC3B73" w:rsidRDefault="004F302C" w:rsidP="00BC3B73">
      <w:pPr>
        <w:pStyle w:val="Prrafodelista"/>
        <w:ind w:left="2268"/>
        <w:jc w:val="both"/>
        <w:rPr>
          <w:rFonts w:ascii="Tahoma" w:hAnsi="Tahoma" w:cs="Tahoma"/>
          <w:color w:val="004990"/>
          <w:sz w:val="22"/>
          <w:szCs w:val="22"/>
        </w:rPr>
      </w:pPr>
      <w:r w:rsidRPr="006F7F16">
        <w:rPr>
          <w:rFonts w:ascii="Tahoma" w:hAnsi="Tahoma" w:cs="Tahoma"/>
          <w:color w:val="004990"/>
          <w:sz w:val="22"/>
          <w:szCs w:val="22"/>
        </w:rPr>
        <w:lastRenderedPageBreak/>
        <w:t xml:space="preserve">Las empresas extranjeras que resulten adjudicadas </w:t>
      </w:r>
      <w:r w:rsidRPr="003F7F61">
        <w:rPr>
          <w:rFonts w:ascii="Tahoma" w:hAnsi="Tahoma" w:cs="Tahoma"/>
          <w:color w:val="004990"/>
          <w:sz w:val="22"/>
          <w:szCs w:val="22"/>
        </w:rPr>
        <w:t>deberán presentar la documentación original o fotocopias legalizadas de los documentos señalados debidamente traducidos al idioma español (cuando corresponda), con la legalización ante las instancias competentes de su país en el consulado o embajada Boliviana más próximo a su residencia o ante el Ministerio de Relaciones Exteriores del Estado Plurinacional de Bolivia</w:t>
      </w:r>
      <w:r w:rsidR="00BC3B73">
        <w:rPr>
          <w:rFonts w:ascii="Tahoma" w:hAnsi="Tahoma" w:cs="Tahoma"/>
          <w:color w:val="004990"/>
          <w:sz w:val="22"/>
          <w:szCs w:val="22"/>
        </w:rPr>
        <w:t>.</w:t>
      </w:r>
    </w:p>
    <w:p w14:paraId="5ECBD4E3" w14:textId="77777777" w:rsidR="00BC3B73" w:rsidRPr="00BC3B73" w:rsidRDefault="00BC3B73" w:rsidP="00BC3B73">
      <w:pPr>
        <w:pStyle w:val="Prrafodelista"/>
        <w:ind w:left="2268"/>
        <w:jc w:val="both"/>
        <w:rPr>
          <w:rFonts w:ascii="Tahoma" w:hAnsi="Tahoma" w:cs="Tahoma"/>
          <w:color w:val="004990"/>
          <w:sz w:val="22"/>
          <w:szCs w:val="22"/>
        </w:rPr>
      </w:pPr>
    </w:p>
    <w:p w14:paraId="7732E2AA" w14:textId="697BA304"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Forma de Pago</w:t>
      </w:r>
    </w:p>
    <w:p w14:paraId="395DE073" w14:textId="77777777" w:rsidR="003F7F61" w:rsidRPr="003F7F61" w:rsidRDefault="003F7F61" w:rsidP="003F7F61">
      <w:pPr>
        <w:pStyle w:val="Prrafodelista"/>
        <w:numPr>
          <w:ilvl w:val="0"/>
          <w:numId w:val="72"/>
        </w:numPr>
        <w:tabs>
          <w:tab w:val="left" w:pos="1418"/>
        </w:tabs>
        <w:jc w:val="both"/>
        <w:rPr>
          <w:ins w:id="30" w:author="Orlando Enrrique Quispe Yonima" w:date="2017-05-19T16:02:00Z"/>
          <w:rFonts w:ascii="Tahoma" w:hAnsi="Tahoma" w:cs="Tahoma"/>
          <w:b/>
          <w:vanish/>
          <w:color w:val="365F91"/>
          <w:sz w:val="28"/>
          <w:szCs w:val="28"/>
          <w:u w:val="single"/>
        </w:rPr>
      </w:pPr>
      <w:bookmarkStart w:id="31" w:name="_Toc316503611"/>
    </w:p>
    <w:p w14:paraId="6686F195" w14:textId="77777777" w:rsidR="003F7F61" w:rsidRPr="003F7F61" w:rsidRDefault="003F7F61" w:rsidP="003F7F61">
      <w:pPr>
        <w:pStyle w:val="Prrafodelista"/>
        <w:numPr>
          <w:ilvl w:val="0"/>
          <w:numId w:val="72"/>
        </w:numPr>
        <w:tabs>
          <w:tab w:val="left" w:pos="1418"/>
        </w:tabs>
        <w:jc w:val="both"/>
        <w:rPr>
          <w:ins w:id="32" w:author="Orlando Enrrique Quispe Yonima" w:date="2017-05-19T16:02:00Z"/>
          <w:rFonts w:ascii="Tahoma" w:hAnsi="Tahoma" w:cs="Tahoma"/>
          <w:b/>
          <w:vanish/>
          <w:color w:val="365F91"/>
          <w:sz w:val="28"/>
          <w:szCs w:val="28"/>
          <w:u w:val="single"/>
        </w:rPr>
      </w:pPr>
    </w:p>
    <w:p w14:paraId="24080E66" w14:textId="77777777" w:rsidR="003F7F61" w:rsidRPr="003F7F61" w:rsidRDefault="003F7F61" w:rsidP="003F7F61">
      <w:pPr>
        <w:pStyle w:val="Prrafodelista"/>
        <w:numPr>
          <w:ilvl w:val="0"/>
          <w:numId w:val="72"/>
        </w:numPr>
        <w:tabs>
          <w:tab w:val="left" w:pos="1418"/>
        </w:tabs>
        <w:jc w:val="both"/>
        <w:rPr>
          <w:ins w:id="33" w:author="Orlando Enrrique Quispe Yonima" w:date="2017-05-19T16:02:00Z"/>
          <w:rFonts w:ascii="Tahoma" w:hAnsi="Tahoma" w:cs="Tahoma"/>
          <w:b/>
          <w:vanish/>
          <w:color w:val="365F91"/>
          <w:sz w:val="28"/>
          <w:szCs w:val="28"/>
          <w:u w:val="single"/>
        </w:rPr>
      </w:pPr>
    </w:p>
    <w:p w14:paraId="4C6225CD" w14:textId="77777777" w:rsidR="003F7F61" w:rsidRPr="003F7F61" w:rsidRDefault="003F7F61" w:rsidP="003F7F61">
      <w:pPr>
        <w:pStyle w:val="Prrafodelista"/>
        <w:numPr>
          <w:ilvl w:val="0"/>
          <w:numId w:val="72"/>
        </w:numPr>
        <w:tabs>
          <w:tab w:val="left" w:pos="1418"/>
        </w:tabs>
        <w:jc w:val="both"/>
        <w:rPr>
          <w:ins w:id="34" w:author="Orlando Enrrique Quispe Yonima" w:date="2017-05-19T16:02:00Z"/>
          <w:rFonts w:ascii="Tahoma" w:hAnsi="Tahoma" w:cs="Tahoma"/>
          <w:b/>
          <w:vanish/>
          <w:color w:val="365F91"/>
          <w:sz w:val="28"/>
          <w:szCs w:val="28"/>
          <w:u w:val="single"/>
        </w:rPr>
      </w:pPr>
    </w:p>
    <w:p w14:paraId="78F93CC0" w14:textId="77777777" w:rsidR="003F7F61" w:rsidRPr="003F7F61" w:rsidRDefault="003F7F61" w:rsidP="003F7F61">
      <w:pPr>
        <w:pStyle w:val="Prrafodelista"/>
        <w:numPr>
          <w:ilvl w:val="0"/>
          <w:numId w:val="72"/>
        </w:numPr>
        <w:tabs>
          <w:tab w:val="left" w:pos="1418"/>
        </w:tabs>
        <w:jc w:val="both"/>
        <w:rPr>
          <w:ins w:id="35" w:author="Orlando Enrrique Quispe Yonima" w:date="2017-05-19T16:02:00Z"/>
          <w:rFonts w:ascii="Tahoma" w:hAnsi="Tahoma" w:cs="Tahoma"/>
          <w:b/>
          <w:vanish/>
          <w:color w:val="365F91"/>
          <w:sz w:val="28"/>
          <w:szCs w:val="28"/>
          <w:u w:val="single"/>
        </w:rPr>
      </w:pPr>
    </w:p>
    <w:p w14:paraId="6E390825" w14:textId="77777777" w:rsidR="003F7F61" w:rsidRPr="003F7F61" w:rsidRDefault="003F7F61" w:rsidP="003F7F61">
      <w:pPr>
        <w:pStyle w:val="Prrafodelista"/>
        <w:numPr>
          <w:ilvl w:val="0"/>
          <w:numId w:val="72"/>
        </w:numPr>
        <w:tabs>
          <w:tab w:val="left" w:pos="1418"/>
        </w:tabs>
        <w:jc w:val="both"/>
        <w:rPr>
          <w:ins w:id="36" w:author="Orlando Enrrique Quispe Yonima" w:date="2017-05-19T16:02:00Z"/>
          <w:rFonts w:ascii="Tahoma" w:hAnsi="Tahoma" w:cs="Tahoma"/>
          <w:b/>
          <w:vanish/>
          <w:color w:val="365F91"/>
          <w:sz w:val="28"/>
          <w:szCs w:val="28"/>
          <w:u w:val="single"/>
        </w:rPr>
      </w:pPr>
    </w:p>
    <w:p w14:paraId="4A56AA9C" w14:textId="77777777" w:rsidR="003F7F61" w:rsidRPr="003F7F61" w:rsidRDefault="003F7F61" w:rsidP="003F7F61">
      <w:pPr>
        <w:pStyle w:val="Prrafodelista"/>
        <w:numPr>
          <w:ilvl w:val="0"/>
          <w:numId w:val="72"/>
        </w:numPr>
        <w:tabs>
          <w:tab w:val="left" w:pos="1418"/>
        </w:tabs>
        <w:jc w:val="both"/>
        <w:rPr>
          <w:ins w:id="37" w:author="Orlando Enrrique Quispe Yonima" w:date="2017-05-19T16:02:00Z"/>
          <w:rFonts w:ascii="Tahoma" w:hAnsi="Tahoma" w:cs="Tahoma"/>
          <w:b/>
          <w:vanish/>
          <w:color w:val="365F91"/>
          <w:sz w:val="28"/>
          <w:szCs w:val="28"/>
          <w:u w:val="single"/>
        </w:rPr>
      </w:pPr>
    </w:p>
    <w:p w14:paraId="0A55BE07" w14:textId="77777777" w:rsidR="003F7F61" w:rsidRPr="003F7F61" w:rsidRDefault="003F7F61" w:rsidP="003F7F61">
      <w:pPr>
        <w:pStyle w:val="Prrafodelista"/>
        <w:numPr>
          <w:ilvl w:val="0"/>
          <w:numId w:val="72"/>
        </w:numPr>
        <w:tabs>
          <w:tab w:val="left" w:pos="1418"/>
        </w:tabs>
        <w:jc w:val="both"/>
        <w:rPr>
          <w:ins w:id="38" w:author="Orlando Enrrique Quispe Yonima" w:date="2017-05-19T16:02:00Z"/>
          <w:rFonts w:ascii="Tahoma" w:hAnsi="Tahoma" w:cs="Tahoma"/>
          <w:b/>
          <w:vanish/>
          <w:color w:val="365F91"/>
          <w:sz w:val="28"/>
          <w:szCs w:val="28"/>
          <w:u w:val="single"/>
        </w:rPr>
      </w:pPr>
    </w:p>
    <w:p w14:paraId="2857E624" w14:textId="77777777" w:rsidR="003F7F61" w:rsidRPr="003F7F61" w:rsidRDefault="003F7F61" w:rsidP="003F7F61">
      <w:pPr>
        <w:pStyle w:val="Prrafodelista"/>
        <w:numPr>
          <w:ilvl w:val="0"/>
          <w:numId w:val="72"/>
        </w:numPr>
        <w:tabs>
          <w:tab w:val="left" w:pos="1418"/>
        </w:tabs>
        <w:jc w:val="both"/>
        <w:rPr>
          <w:ins w:id="39" w:author="Orlando Enrrique Quispe Yonima" w:date="2017-05-19T16:02:00Z"/>
          <w:rFonts w:ascii="Tahoma" w:hAnsi="Tahoma" w:cs="Tahoma"/>
          <w:b/>
          <w:vanish/>
          <w:color w:val="365F91"/>
          <w:sz w:val="28"/>
          <w:szCs w:val="28"/>
          <w:u w:val="single"/>
        </w:rPr>
      </w:pPr>
    </w:p>
    <w:p w14:paraId="51746970" w14:textId="77777777" w:rsidR="003F7F61" w:rsidRPr="003F7F61" w:rsidRDefault="003F7F61" w:rsidP="003F7F61">
      <w:pPr>
        <w:pStyle w:val="Prrafodelista"/>
        <w:numPr>
          <w:ilvl w:val="0"/>
          <w:numId w:val="72"/>
        </w:numPr>
        <w:tabs>
          <w:tab w:val="left" w:pos="1418"/>
        </w:tabs>
        <w:jc w:val="both"/>
        <w:rPr>
          <w:ins w:id="40" w:author="Orlando Enrrique Quispe Yonima" w:date="2017-05-19T16:02:00Z"/>
          <w:rFonts w:ascii="Tahoma" w:hAnsi="Tahoma" w:cs="Tahoma"/>
          <w:b/>
          <w:vanish/>
          <w:color w:val="365F91"/>
          <w:sz w:val="28"/>
          <w:szCs w:val="28"/>
          <w:u w:val="single"/>
        </w:rPr>
      </w:pPr>
    </w:p>
    <w:bookmarkEnd w:id="31"/>
    <w:p w14:paraId="73F0DD84" w14:textId="77777777" w:rsidR="00BC3B73" w:rsidRDefault="00BC3B73" w:rsidP="00BC3B73">
      <w:pPr>
        <w:tabs>
          <w:tab w:val="left" w:pos="1418"/>
        </w:tabs>
        <w:jc w:val="both"/>
        <w:outlineLvl w:val="2"/>
        <w:rPr>
          <w:rFonts w:ascii="Tahoma" w:hAnsi="Tahoma" w:cs="Tahoma"/>
          <w:color w:val="004990"/>
          <w:sz w:val="22"/>
          <w:szCs w:val="22"/>
        </w:rPr>
      </w:pPr>
    </w:p>
    <w:p w14:paraId="0B1E5813" w14:textId="77777777" w:rsidR="00EC685E" w:rsidRPr="00BC3B73" w:rsidRDefault="00EC685E" w:rsidP="00BC3B73">
      <w:pPr>
        <w:tabs>
          <w:tab w:val="left" w:pos="1418"/>
        </w:tabs>
        <w:jc w:val="both"/>
        <w:outlineLvl w:val="2"/>
        <w:rPr>
          <w:rFonts w:ascii="Tahoma" w:hAnsi="Tahoma" w:cs="Tahoma"/>
          <w:color w:val="004990"/>
          <w:sz w:val="22"/>
          <w:szCs w:val="22"/>
        </w:rPr>
      </w:pPr>
      <w:r w:rsidRPr="00BC3B73">
        <w:rPr>
          <w:rFonts w:ascii="Tahoma" w:hAnsi="Tahoma" w:cs="Tahoma"/>
          <w:color w:val="004990"/>
          <w:sz w:val="22"/>
          <w:szCs w:val="22"/>
        </w:rPr>
        <w:t>La forma de pago será realizada de la siguiente forma:</w:t>
      </w:r>
    </w:p>
    <w:p w14:paraId="2625813C" w14:textId="77777777" w:rsidR="00EC685E" w:rsidRPr="00612356" w:rsidRDefault="00EC685E" w:rsidP="00EC685E">
      <w:pPr>
        <w:ind w:left="708" w:firstLine="708"/>
        <w:jc w:val="both"/>
        <w:rPr>
          <w:rFonts w:ascii="Tahoma" w:hAnsi="Tahoma" w:cs="Tahoma"/>
          <w:color w:val="004990"/>
          <w:sz w:val="22"/>
          <w:szCs w:val="22"/>
          <w:lang w:val="es-BO"/>
        </w:rPr>
      </w:pPr>
    </w:p>
    <w:p w14:paraId="07DB9458" w14:textId="28491259" w:rsidR="00EC685E" w:rsidRPr="000B2877"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0B2877">
        <w:rPr>
          <w:rFonts w:ascii="Tahoma" w:hAnsi="Tahoma" w:cs="Tahoma"/>
          <w:color w:val="004990"/>
          <w:sz w:val="22"/>
          <w:szCs w:val="22"/>
        </w:rPr>
        <w:t xml:space="preserve">Pago contra entrega </w:t>
      </w:r>
      <w:r w:rsidR="003F7F61">
        <w:rPr>
          <w:rFonts w:ascii="Tahoma" w:hAnsi="Tahoma" w:cs="Tahoma"/>
          <w:color w:val="004990"/>
          <w:sz w:val="22"/>
          <w:szCs w:val="22"/>
        </w:rPr>
        <w:t>del total</w:t>
      </w:r>
      <w:r w:rsidRPr="000B2877">
        <w:rPr>
          <w:rFonts w:ascii="Tahoma" w:hAnsi="Tahoma" w:cs="Tahoma"/>
          <w:color w:val="004990"/>
          <w:sz w:val="22"/>
          <w:szCs w:val="22"/>
        </w:rPr>
        <w:t>, en los sitios indicados en la Parte II, previa certificación de Aceptación Provisional y/o certificado de Control de Calidad por parte de ENTEL S.A. y presentación de factura fiscal por el Proveedor.</w:t>
      </w:r>
    </w:p>
    <w:p w14:paraId="0DD6BAA1" w14:textId="77777777" w:rsidR="00EC685E" w:rsidRDefault="00EC685E" w:rsidP="00EC685E">
      <w:pPr>
        <w:jc w:val="both"/>
        <w:rPr>
          <w:rFonts w:ascii="Tahoma" w:hAnsi="Tahoma" w:cs="Tahoma"/>
          <w:b/>
          <w:color w:val="004990"/>
          <w:sz w:val="22"/>
          <w:szCs w:val="22"/>
          <w:lang w:val="es-BO"/>
        </w:rPr>
      </w:pPr>
    </w:p>
    <w:p w14:paraId="1FA66E2D" w14:textId="7A6EF488" w:rsidR="007C1872" w:rsidRDefault="00EC685E" w:rsidP="00BC3B73">
      <w:pPr>
        <w:ind w:left="708"/>
        <w:jc w:val="both"/>
        <w:rPr>
          <w:rFonts w:ascii="Tahoma" w:hAnsi="Tahoma" w:cs="Tahoma"/>
          <w:b/>
          <w:color w:val="365F91"/>
          <w:sz w:val="28"/>
          <w:szCs w:val="28"/>
          <w:u w:val="single"/>
        </w:rPr>
      </w:pPr>
      <w:r w:rsidRPr="001835FC">
        <w:rPr>
          <w:rFonts w:ascii="Tahoma" w:hAnsi="Tahoma" w:cs="Tahoma"/>
          <w:b/>
          <w:color w:val="004990"/>
          <w:sz w:val="22"/>
          <w:szCs w:val="22"/>
        </w:rPr>
        <w:t xml:space="preserve">NOTA: </w:t>
      </w:r>
      <w:r w:rsidRPr="001835FC">
        <w:rPr>
          <w:rFonts w:ascii="Tahoma" w:hAnsi="Tahoma" w:cs="Tahoma"/>
          <w:color w:val="004990"/>
          <w:sz w:val="22"/>
          <w:szCs w:val="22"/>
        </w:rPr>
        <w:t>Para el presente proceso de contratación no aplican pagos adelantados por concepto de anticipos.</w:t>
      </w:r>
    </w:p>
    <w:p w14:paraId="0DA7EEAF" w14:textId="77777777" w:rsidR="00BC3B73" w:rsidRPr="00BC3B73" w:rsidRDefault="00BC3B73" w:rsidP="00BC3B73">
      <w:pPr>
        <w:ind w:left="708"/>
        <w:jc w:val="both"/>
        <w:rPr>
          <w:rFonts w:ascii="Tahoma" w:hAnsi="Tahoma" w:cs="Tahoma"/>
          <w:b/>
          <w:color w:val="365F91"/>
          <w:sz w:val="28"/>
          <w:szCs w:val="28"/>
          <w:u w:val="single"/>
        </w:rPr>
      </w:pPr>
    </w:p>
    <w:p w14:paraId="4EDD79F5" w14:textId="7CA2CCDE"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Multas</w:t>
      </w:r>
    </w:p>
    <w:p w14:paraId="7575C4BC" w14:textId="0C9A50AB" w:rsidR="00EC685E" w:rsidRPr="007C1872" w:rsidRDefault="00EC685E" w:rsidP="007C1872">
      <w:pPr>
        <w:tabs>
          <w:tab w:val="left" w:pos="1418"/>
        </w:tabs>
        <w:jc w:val="both"/>
        <w:rPr>
          <w:rFonts w:ascii="Tahoma" w:hAnsi="Tahoma" w:cs="Tahoma"/>
          <w:b/>
          <w:color w:val="365F91"/>
          <w:sz w:val="28"/>
          <w:szCs w:val="28"/>
          <w:u w:val="single"/>
        </w:rPr>
      </w:pPr>
    </w:p>
    <w:p w14:paraId="7B3E120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lastRenderedPageBreak/>
        <w:t>Entel multará por el incumplimiento al CRONOGRAMA DE ENTREGAS REQUERIDO.</w:t>
      </w:r>
    </w:p>
    <w:p w14:paraId="1746E61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14:paraId="15F60641" w14:textId="77777777" w:rsidR="00EC685E" w:rsidRPr="005F63B9" w:rsidRDefault="00EC685E" w:rsidP="007D6653">
      <w:pPr>
        <w:ind w:left="708"/>
        <w:jc w:val="both"/>
        <w:outlineLvl w:val="2"/>
        <w:rPr>
          <w:rFonts w:ascii="Tahoma" w:hAnsi="Tahoma" w:cs="Tahoma"/>
          <w:color w:val="004990"/>
          <w:sz w:val="22"/>
          <w:szCs w:val="22"/>
        </w:rPr>
      </w:pPr>
    </w:p>
    <w:p w14:paraId="1A5AB5CB"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a cronograma en la entrega de los bienes mencionado </w:t>
      </w:r>
      <w:r w:rsidRPr="00697D77">
        <w:rPr>
          <w:rFonts w:ascii="Tahoma" w:hAnsi="Tahoma" w:cs="Tahoma"/>
          <w:color w:val="004990"/>
          <w:sz w:val="22"/>
          <w:szCs w:val="22"/>
        </w:rPr>
        <w:t>en la Parte Técnica Parte II</w:t>
      </w:r>
      <w:r w:rsidRPr="005F63B9" w:rsidDel="00D431E5">
        <w:rPr>
          <w:rFonts w:ascii="Tahoma" w:hAnsi="Tahoma" w:cs="Tahoma"/>
          <w:color w:val="004990"/>
          <w:sz w:val="22"/>
          <w:szCs w:val="22"/>
        </w:rPr>
        <w:t xml:space="preserve"> </w:t>
      </w:r>
      <w:r>
        <w:rPr>
          <w:rFonts w:ascii="Tahoma" w:hAnsi="Tahoma" w:cs="Tahoma"/>
          <w:color w:val="004990"/>
          <w:sz w:val="22"/>
          <w:szCs w:val="22"/>
        </w:rPr>
        <w:t>a,</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Pr>
          <w:rFonts w:ascii="Tahoma" w:hAnsi="Tahoma" w:cs="Tahoma"/>
          <w:color w:val="004990"/>
          <w:sz w:val="22"/>
          <w:szCs w:val="22"/>
        </w:rPr>
        <w:t>del contrato</w:t>
      </w:r>
      <w:r w:rsidRPr="005F63B9">
        <w:rPr>
          <w:rFonts w:ascii="Tahoma" w:hAnsi="Tahoma" w:cs="Tahoma"/>
          <w:color w:val="004990"/>
          <w:sz w:val="22"/>
          <w:szCs w:val="22"/>
        </w:rPr>
        <w:t xml:space="preserve">, hasta un </w:t>
      </w:r>
      <w:r>
        <w:rPr>
          <w:rFonts w:ascii="Tahoma" w:hAnsi="Tahoma" w:cs="Tahoma"/>
          <w:color w:val="004990"/>
          <w:sz w:val="22"/>
          <w:szCs w:val="22"/>
        </w:rPr>
        <w:t>2</w:t>
      </w:r>
      <w:r w:rsidRPr="005F63B9">
        <w:rPr>
          <w:rFonts w:ascii="Tahoma" w:hAnsi="Tahoma" w:cs="Tahoma"/>
          <w:color w:val="004990"/>
          <w:sz w:val="22"/>
          <w:szCs w:val="22"/>
        </w:rPr>
        <w:t>0% (</w:t>
      </w:r>
      <w:r>
        <w:rPr>
          <w:rFonts w:ascii="Tahoma" w:hAnsi="Tahoma" w:cs="Tahoma"/>
          <w:color w:val="004990"/>
          <w:sz w:val="22"/>
          <w:szCs w:val="22"/>
        </w:rPr>
        <w:t>veinte</w:t>
      </w:r>
      <w:r w:rsidRPr="005F63B9">
        <w:rPr>
          <w:rFonts w:ascii="Tahoma" w:hAnsi="Tahoma" w:cs="Tahoma"/>
          <w:color w:val="004990"/>
          <w:sz w:val="22"/>
          <w:szCs w:val="22"/>
        </w:rPr>
        <w:t xml:space="preserve"> por ciento) del valor total del</w:t>
      </w:r>
      <w:r>
        <w:rPr>
          <w:rFonts w:ascii="Tahoma" w:hAnsi="Tahoma" w:cs="Tahoma"/>
          <w:color w:val="004990"/>
          <w:sz w:val="22"/>
          <w:szCs w:val="22"/>
        </w:rPr>
        <w:t>contrato</w:t>
      </w:r>
      <w:r w:rsidRPr="005F63B9">
        <w:rPr>
          <w:rFonts w:ascii="Tahoma" w:hAnsi="Tahoma" w:cs="Tahoma"/>
          <w:color w:val="004990"/>
          <w:sz w:val="22"/>
          <w:szCs w:val="22"/>
        </w:rPr>
        <w:t xml:space="preserve">. Asimismo, ENTEL S.A. descontará la multa del pago en curso. La suma de las multas no podrá exceder en ningún caso el </w:t>
      </w:r>
      <w:r>
        <w:rPr>
          <w:rFonts w:ascii="Tahoma" w:hAnsi="Tahoma" w:cs="Tahoma"/>
          <w:color w:val="004990"/>
          <w:sz w:val="22"/>
          <w:szCs w:val="22"/>
        </w:rPr>
        <w:t>2</w:t>
      </w:r>
      <w:r w:rsidRPr="005F63B9">
        <w:rPr>
          <w:rFonts w:ascii="Tahoma" w:hAnsi="Tahoma" w:cs="Tahoma"/>
          <w:color w:val="004990"/>
          <w:sz w:val="22"/>
          <w:szCs w:val="22"/>
        </w:rPr>
        <w:t>0 por ciento (</w:t>
      </w:r>
      <w:r>
        <w:rPr>
          <w:rFonts w:ascii="Tahoma" w:hAnsi="Tahoma" w:cs="Tahoma"/>
          <w:color w:val="004990"/>
          <w:sz w:val="22"/>
          <w:szCs w:val="22"/>
        </w:rPr>
        <w:t>2</w:t>
      </w:r>
      <w:r w:rsidRPr="005F63B9">
        <w:rPr>
          <w:rFonts w:ascii="Tahoma" w:hAnsi="Tahoma" w:cs="Tahoma"/>
          <w:color w:val="004990"/>
          <w:sz w:val="22"/>
          <w:szCs w:val="22"/>
        </w:rPr>
        <w:t>0</w:t>
      </w:r>
      <w:r>
        <w:rPr>
          <w:rFonts w:ascii="Tahoma" w:hAnsi="Tahoma" w:cs="Tahoma"/>
          <w:color w:val="004990"/>
          <w:sz w:val="22"/>
          <w:szCs w:val="22"/>
        </w:rPr>
        <w:t xml:space="preserve"> </w:t>
      </w:r>
      <w:r w:rsidRPr="005F63B9">
        <w:rPr>
          <w:rFonts w:ascii="Tahoma" w:hAnsi="Tahoma" w:cs="Tahoma"/>
          <w:color w:val="004990"/>
          <w:sz w:val="22"/>
          <w:szCs w:val="22"/>
        </w:rPr>
        <w:t>(%)</w:t>
      </w:r>
      <w:r>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Pr>
          <w:rFonts w:ascii="Tahoma" w:hAnsi="Tahoma" w:cs="Tahoma"/>
          <w:color w:val="004990"/>
          <w:sz w:val="22"/>
          <w:szCs w:val="22"/>
        </w:rPr>
        <w:t>.</w:t>
      </w:r>
    </w:p>
    <w:p w14:paraId="18EFC5CE" w14:textId="77777777" w:rsidR="00EC685E" w:rsidRDefault="00EC685E" w:rsidP="00EC685E">
      <w:pPr>
        <w:spacing w:line="240" w:lineRule="atLeast"/>
        <w:contextualSpacing/>
        <w:jc w:val="both"/>
        <w:outlineLvl w:val="2"/>
        <w:rPr>
          <w:rFonts w:ascii="Tahoma" w:hAnsi="Tahoma" w:cs="Tahoma"/>
          <w:snapToGrid w:val="0"/>
          <w:color w:val="1F497D" w:themeColor="text2"/>
          <w:lang w:val="es-BO"/>
        </w:rPr>
      </w:pPr>
    </w:p>
    <w:p w14:paraId="41843C7D" w14:textId="77777777" w:rsidR="00EC685E" w:rsidRDefault="00EC685E" w:rsidP="00EC685E">
      <w:pPr>
        <w:rPr>
          <w:rFonts w:cs="Arial"/>
          <w:sz w:val="18"/>
          <w:szCs w:val="18"/>
          <w:lang w:val="es-BO"/>
        </w:rPr>
      </w:pPr>
    </w:p>
    <w:p w14:paraId="09115A49" w14:textId="77777777" w:rsidR="00EC685E" w:rsidRDefault="00EC685E" w:rsidP="00EC685E">
      <w:pPr>
        <w:rPr>
          <w:rFonts w:cs="Arial"/>
          <w:sz w:val="18"/>
          <w:szCs w:val="18"/>
          <w:lang w:val="es-BO"/>
        </w:rPr>
      </w:pPr>
    </w:p>
    <w:p w14:paraId="79C151F2" w14:textId="77777777" w:rsidR="00EC685E" w:rsidRDefault="00EC685E" w:rsidP="00EC685E">
      <w:pPr>
        <w:rPr>
          <w:rFonts w:cs="Arial"/>
          <w:sz w:val="18"/>
          <w:szCs w:val="18"/>
          <w:lang w:val="es-BO"/>
        </w:rPr>
      </w:pPr>
    </w:p>
    <w:p w14:paraId="0871B04C" w14:textId="77777777" w:rsidR="00EC685E" w:rsidRDefault="00EC685E" w:rsidP="00EC685E">
      <w:pPr>
        <w:rPr>
          <w:rFonts w:cs="Arial"/>
          <w:sz w:val="18"/>
          <w:szCs w:val="18"/>
          <w:lang w:val="es-BO"/>
        </w:rPr>
      </w:pPr>
    </w:p>
    <w:p w14:paraId="613D22F0" w14:textId="77777777" w:rsidR="00EC685E" w:rsidRPr="002275B2" w:rsidRDefault="00EC685E" w:rsidP="00EC685E">
      <w:pPr>
        <w:pStyle w:val="Ttulo1"/>
        <w:numPr>
          <w:ilvl w:val="0"/>
          <w:numId w:val="0"/>
        </w:numPr>
        <w:jc w:val="center"/>
        <w:rPr>
          <w:color w:val="004990"/>
          <w:sz w:val="28"/>
          <w:szCs w:val="28"/>
          <w:u w:val="none"/>
        </w:rPr>
      </w:pPr>
      <w:bookmarkStart w:id="41" w:name="_Toc330030631"/>
      <w:r w:rsidRPr="002275B2">
        <w:rPr>
          <w:color w:val="004990"/>
          <w:sz w:val="28"/>
          <w:szCs w:val="28"/>
          <w:u w:val="none"/>
        </w:rPr>
        <w:t>PARTE II</w:t>
      </w:r>
      <w:bookmarkEnd w:id="41"/>
    </w:p>
    <w:p w14:paraId="017232E6" w14:textId="77777777" w:rsidR="00EC685E" w:rsidRPr="002275B2" w:rsidRDefault="00EC685E" w:rsidP="00EC685E">
      <w:pPr>
        <w:rPr>
          <w:sz w:val="28"/>
          <w:szCs w:val="28"/>
          <w:lang w:val="es-MX"/>
        </w:rPr>
      </w:pPr>
    </w:p>
    <w:p w14:paraId="15174FA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A56EEE4" w14:textId="77777777" w:rsidR="00EC685E" w:rsidRDefault="00EC685E" w:rsidP="00EC685E">
      <w:pPr>
        <w:rPr>
          <w:rFonts w:ascii="Tahoma" w:hAnsi="Tahoma" w:cs="Tahoma"/>
          <w:color w:val="004990"/>
          <w:lang w:val="pt-BR"/>
        </w:rPr>
      </w:pPr>
    </w:p>
    <w:p w14:paraId="34177B88" w14:textId="77777777" w:rsidR="00EC685E" w:rsidRPr="009C2DE5" w:rsidRDefault="00EC685E" w:rsidP="00EC685E">
      <w:pPr>
        <w:rPr>
          <w:rFonts w:ascii="Tahoma" w:hAnsi="Tahoma" w:cs="Tahoma"/>
          <w:color w:val="004990"/>
          <w:lang w:val="pt-BR"/>
        </w:rPr>
      </w:pPr>
    </w:p>
    <w:p w14:paraId="03EAD259"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62944DD0" w14:textId="77777777" w:rsidR="00EC685E" w:rsidRPr="009C2DE5" w:rsidRDefault="00EC685E" w:rsidP="00EC685E">
      <w:pPr>
        <w:pStyle w:val="Continuarlista"/>
        <w:ind w:left="426"/>
        <w:rPr>
          <w:rFonts w:ascii="Tahoma" w:hAnsi="Tahoma" w:cs="Tahoma"/>
          <w:color w:val="004990"/>
          <w:sz w:val="22"/>
          <w:szCs w:val="22"/>
          <w:lang w:val="es-ES_tradnl" w:bidi="en-US"/>
        </w:rPr>
      </w:pPr>
    </w:p>
    <w:p w14:paraId="6E7A0837"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5A9A1626"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p>
    <w:p w14:paraId="6450867F"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0044960D"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623D1104"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981ACD">
        <w:rPr>
          <w:rFonts w:ascii="Tahoma" w:hAnsi="Tahoma" w:cs="Tahoma"/>
          <w:color w:val="004990"/>
          <w:lang w:val="es-ES_tradnl"/>
        </w:rPr>
      </w:r>
      <w:r w:rsidR="00981AC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5BC2AB4F"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981ACD">
        <w:rPr>
          <w:rFonts w:ascii="Tahoma" w:hAnsi="Tahoma" w:cs="Tahoma"/>
          <w:color w:val="004990"/>
          <w:lang w:val="es-ES_tradnl"/>
        </w:rPr>
      </w:r>
      <w:r w:rsidR="00981AC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5632CA4B" w14:textId="77777777" w:rsidR="00EC685E" w:rsidRPr="009C2DE5" w:rsidRDefault="00EC685E" w:rsidP="00EC685E">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5877BDB" w14:textId="77777777" w:rsidR="00EC685E" w:rsidRPr="009C2DE5" w:rsidRDefault="00EC685E" w:rsidP="00EC685E">
      <w:pPr>
        <w:jc w:val="both"/>
        <w:rPr>
          <w:rFonts w:ascii="Tahoma" w:hAnsi="Tahoma" w:cs="Tahoma"/>
          <w:color w:val="004990"/>
          <w:lang w:val="es-ES_tradnl"/>
        </w:rPr>
      </w:pPr>
    </w:p>
    <w:p w14:paraId="69A76DE0" w14:textId="77777777" w:rsidR="00EC685E" w:rsidRPr="000F398D" w:rsidRDefault="00EC685E" w:rsidP="00EC685E">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EC685E" w:rsidRPr="00E678E5" w14:paraId="36EB8E34" w14:textId="77777777" w:rsidTr="00EC685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72F2B2D" w14:textId="77777777" w:rsidR="00EC685E" w:rsidRDefault="00EC685E" w:rsidP="00EC685E">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47984067" w14:textId="77777777" w:rsidR="00EC685E" w:rsidRPr="00E678E5" w:rsidRDefault="00EC685E" w:rsidP="00EC685E">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EC685E" w:rsidRPr="00E678E5" w14:paraId="797E587A" w14:textId="77777777" w:rsidTr="00EC685E">
        <w:trPr>
          <w:trHeight w:val="315"/>
          <w:jc w:val="center"/>
        </w:trPr>
        <w:tc>
          <w:tcPr>
            <w:tcW w:w="9096" w:type="dxa"/>
            <w:tcBorders>
              <w:top w:val="single" w:sz="4" w:space="0" w:color="FFFFFF"/>
            </w:tcBorders>
            <w:shd w:val="clear" w:color="auto" w:fill="auto"/>
            <w:vAlign w:val="center"/>
          </w:tcPr>
          <w:p w14:paraId="05BB321E"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w:t>
            </w:r>
            <w:r w:rsidRPr="001835FC">
              <w:rPr>
                <w:rFonts w:ascii="Tahoma" w:hAnsi="Tahoma" w:cs="Tahoma"/>
                <w:color w:val="1F497D"/>
                <w:sz w:val="18"/>
              </w:rPr>
              <w:t>documento</w:t>
            </w:r>
            <w:r w:rsidRPr="00EC14A6">
              <w:rPr>
                <w:rFonts w:ascii="Tahoma" w:hAnsi="Tahoma" w:cs="Tahoma"/>
                <w:color w:val="1F497D"/>
                <w:sz w:val="18"/>
              </w:rPr>
              <w:t xml:space="preserve">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EC685E" w:rsidRPr="00E678E5" w14:paraId="69907215" w14:textId="77777777" w:rsidTr="00EC685E">
        <w:trPr>
          <w:trHeight w:val="578"/>
          <w:jc w:val="center"/>
        </w:trPr>
        <w:tc>
          <w:tcPr>
            <w:tcW w:w="9096" w:type="dxa"/>
            <w:shd w:val="clear" w:color="auto" w:fill="auto"/>
            <w:vAlign w:val="center"/>
          </w:tcPr>
          <w:p w14:paraId="7F152745"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EC685E" w:rsidRPr="00E678E5" w14:paraId="678C4D89" w14:textId="77777777" w:rsidTr="00EC685E">
        <w:trPr>
          <w:trHeight w:val="999"/>
          <w:jc w:val="center"/>
        </w:trPr>
        <w:tc>
          <w:tcPr>
            <w:tcW w:w="9096" w:type="dxa"/>
            <w:shd w:val="clear" w:color="auto" w:fill="auto"/>
            <w:vAlign w:val="center"/>
          </w:tcPr>
          <w:p w14:paraId="65757EBF"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lastRenderedPageBreak/>
              <w:t xml:space="preserve">1.3. </w:t>
            </w:r>
            <w:r w:rsidRPr="00EC14A6">
              <w:rPr>
                <w:rFonts w:ascii="Tahoma" w:hAnsi="Tahoma" w:cs="Tahoma"/>
                <w:color w:val="1F497D"/>
                <w:sz w:val="18"/>
              </w:rPr>
              <w:t xml:space="preserve">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w:t>
            </w:r>
            <w:r>
              <w:rPr>
                <w:rFonts w:ascii="Tahoma" w:hAnsi="Tahoma" w:cs="Tahoma"/>
                <w:color w:val="1F497D"/>
                <w:sz w:val="18"/>
              </w:rPr>
              <w:t>15</w:t>
            </w:r>
            <w:r w:rsidRPr="00EC14A6">
              <w:rPr>
                <w:rFonts w:ascii="Tahoma" w:hAnsi="Tahoma" w:cs="Tahoma"/>
                <w:color w:val="1F497D"/>
                <w:sz w:val="18"/>
              </w:rPr>
              <w:t xml:space="preserve"> días calendario, a partir de la fecha de adjudicación</w:t>
            </w:r>
            <w:r>
              <w:rPr>
                <w:rFonts w:ascii="Tahoma" w:hAnsi="Tahoma" w:cs="Tahoma"/>
                <w:color w:val="1F497D"/>
                <w:sz w:val="18"/>
              </w:rPr>
              <w:t>.</w:t>
            </w:r>
          </w:p>
        </w:tc>
      </w:tr>
      <w:tr w:rsidR="00EC685E" w:rsidRPr="00E678E5" w14:paraId="426F0488" w14:textId="77777777" w:rsidTr="00EC685E">
        <w:trPr>
          <w:trHeight w:val="315"/>
          <w:jc w:val="center"/>
        </w:trPr>
        <w:tc>
          <w:tcPr>
            <w:tcW w:w="9096" w:type="dxa"/>
            <w:shd w:val="clear" w:color="auto" w:fill="auto"/>
            <w:vAlign w:val="center"/>
          </w:tcPr>
          <w:p w14:paraId="0C876D0B"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Pr="00EC14A6">
              <w:rPr>
                <w:rFonts w:ascii="Tahoma" w:hAnsi="Tahoma" w:cs="Tahoma"/>
                <w:b/>
                <w:i/>
                <w:color w:val="1F497D"/>
                <w:sz w:val="18"/>
                <w:highlight w:val="lightGray"/>
              </w:rPr>
              <w:t xml:space="preserve"> </w:t>
            </w:r>
          </w:p>
        </w:tc>
      </w:tr>
    </w:tbl>
    <w:p w14:paraId="380D9E76" w14:textId="77777777" w:rsidR="00EC685E" w:rsidRPr="00406C04" w:rsidRDefault="00EC685E" w:rsidP="00EC685E">
      <w:pPr>
        <w:rPr>
          <w:lang w:eastAsia="en-US"/>
        </w:rPr>
      </w:pPr>
    </w:p>
    <w:p w14:paraId="7D84F286"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705900D4"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Mandatorios Calificables y las fórmulas de calificación adjuntas a este documento.</w:t>
      </w:r>
    </w:p>
    <w:p w14:paraId="2181B27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14:paraId="07A9276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7F5A350B"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14:paraId="42B1ECE5" w14:textId="77777777" w:rsidR="00EC685E" w:rsidRDefault="00EC685E" w:rsidP="00EC685E">
      <w:pPr>
        <w:pStyle w:val="Continuarlista"/>
        <w:ind w:left="426"/>
        <w:rPr>
          <w:rFonts w:ascii="Tahoma" w:hAnsi="Tahoma" w:cs="Tahoma"/>
          <w:color w:val="365F91"/>
          <w:sz w:val="22"/>
          <w:szCs w:val="22"/>
        </w:rPr>
      </w:pPr>
    </w:p>
    <w:p w14:paraId="3ED9D772" w14:textId="77777777" w:rsidR="00EC685E" w:rsidRDefault="00EC685E" w:rsidP="00EC685E">
      <w:pPr>
        <w:pStyle w:val="Continuarlista"/>
        <w:numPr>
          <w:ilvl w:val="0"/>
          <w:numId w:val="13"/>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462B0A7A" w14:textId="77777777" w:rsidR="000B2877"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lastRenderedPageBreak/>
        <w:t xml:space="preserve">Los criterios MANDATORIOS serán evaluados bajo la modalidad CUMPLE o NO CUMPLE, con una ponderación de </w:t>
      </w:r>
      <w:r w:rsidRPr="001835FC">
        <w:rPr>
          <w:rFonts w:ascii="Tahoma" w:hAnsi="Tahoma" w:cs="Tahoma"/>
          <w:color w:val="004990"/>
          <w:sz w:val="22"/>
          <w:szCs w:val="22"/>
        </w:rPr>
        <w:t xml:space="preserve">70% </w:t>
      </w:r>
      <w:r>
        <w:rPr>
          <w:rFonts w:ascii="Tahoma" w:hAnsi="Tahoma" w:cs="Tahoma"/>
          <w:color w:val="004990"/>
          <w:sz w:val="22"/>
          <w:szCs w:val="22"/>
        </w:rPr>
        <w:t>del total de la calificación cuando existan criterios calificables, caso contrario su calificación corresponde al cien (100) por ciento.</w:t>
      </w:r>
    </w:p>
    <w:p w14:paraId="7C3DD0E5" w14:textId="77777777" w:rsidR="00EC685E"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A83D494" w14:textId="77777777" w:rsidR="00EC685E" w:rsidRDefault="00EC685E" w:rsidP="00EC685E">
      <w:pPr>
        <w:pStyle w:val="Continuarlista"/>
        <w:numPr>
          <w:ilvl w:val="0"/>
          <w:numId w:val="13"/>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5E7F277A"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697D77">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14:paraId="4F1A5ADF" w14:textId="77777777" w:rsidR="00EC685E" w:rsidRDefault="00EC685E" w:rsidP="00EC685E">
      <w:pPr>
        <w:pStyle w:val="Continuarlista"/>
        <w:spacing w:before="120" w:after="0"/>
        <w:ind w:left="426"/>
        <w:rPr>
          <w:rFonts w:ascii="Tahoma" w:hAnsi="Tahoma" w:cs="Tahoma"/>
          <w:color w:val="004990"/>
          <w:sz w:val="22"/>
          <w:szCs w:val="22"/>
        </w:rPr>
      </w:pPr>
    </w:p>
    <w:p w14:paraId="411CF7E6" w14:textId="77777777" w:rsidR="00EC685E" w:rsidRDefault="00EC685E" w:rsidP="00EC685E">
      <w:pPr>
        <w:pStyle w:val="Continuarlista"/>
        <w:numPr>
          <w:ilvl w:val="0"/>
          <w:numId w:val="14"/>
        </w:numPr>
        <w:spacing w:before="120" w:after="0"/>
        <w:rPr>
          <w:rFonts w:ascii="Tahoma" w:hAnsi="Tahoma" w:cs="Tahoma"/>
          <w:color w:val="004990"/>
          <w:sz w:val="22"/>
          <w:szCs w:val="22"/>
        </w:rPr>
      </w:pPr>
      <w:r>
        <w:rPr>
          <w:rFonts w:ascii="Tahoma" w:hAnsi="Tahoma" w:cs="Tahoma"/>
          <w:color w:val="004990"/>
          <w:sz w:val="22"/>
          <w:szCs w:val="22"/>
        </w:rPr>
        <w:t>La fórmula para los puntos MANDATORIOS CALIFICABLES, en los que ENTEL S.A. requiere menor tiempo/sensibilidad y otros es:</w:t>
      </w:r>
    </w:p>
    <w:p w14:paraId="0F5F190F" w14:textId="77777777" w:rsidR="00EC685E" w:rsidRDefault="00EC685E" w:rsidP="00EC685E">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w14:anchorId="5F129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2.25pt" o:ole="" o:allowoverlap="f">
            <v:imagedata r:id="rId14" o:title=""/>
          </v:shape>
          <o:OLEObject Type="Embed" ProgID="Equation.3" ShapeID="_x0000_i1025" DrawAspect="Content" ObjectID="_1557301432" r:id="rId15"/>
        </w:object>
      </w:r>
    </w:p>
    <w:p w14:paraId="4E511A82" w14:textId="77777777" w:rsidR="00EC685E" w:rsidRDefault="00EC685E" w:rsidP="00EC685E">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14:paraId="1872C0B3"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14:paraId="055753D8"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02383D85"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429CC5B2" w14:textId="77777777" w:rsidR="00EC685E" w:rsidRPr="00BC6DDE" w:rsidRDefault="00EC685E" w:rsidP="00EC685E">
      <w:pPr>
        <w:pStyle w:val="Prrafodelista"/>
        <w:numPr>
          <w:ilvl w:val="0"/>
          <w:numId w:val="15"/>
        </w:numPr>
        <w:spacing w:before="120"/>
        <w:jc w:val="both"/>
        <w:rPr>
          <w:rFonts w:ascii="Tahoma" w:hAnsi="Tahoma" w:cs="Tahoma"/>
          <w:vanish/>
          <w:color w:val="004990"/>
          <w:sz w:val="22"/>
          <w:szCs w:val="22"/>
          <w:lang w:val="es-BO"/>
        </w:rPr>
      </w:pPr>
    </w:p>
    <w:p w14:paraId="13592838" w14:textId="77777777" w:rsidR="00EC685E" w:rsidRDefault="00EC685E" w:rsidP="00EC685E">
      <w:pPr>
        <w:pStyle w:val="Continuarlista"/>
        <w:numPr>
          <w:ilvl w:val="0"/>
          <w:numId w:val="15"/>
        </w:numPr>
        <w:spacing w:before="120" w:after="0"/>
        <w:rPr>
          <w:rFonts w:ascii="Tahoma" w:hAnsi="Tahoma" w:cs="Tahoma"/>
          <w:color w:val="004990"/>
          <w:sz w:val="22"/>
          <w:szCs w:val="22"/>
        </w:rPr>
      </w:pPr>
      <w:r>
        <w:rPr>
          <w:rFonts w:ascii="Tahoma" w:hAnsi="Tahoma" w:cs="Tahoma"/>
          <w:color w:val="004990"/>
          <w:sz w:val="22"/>
          <w:szCs w:val="22"/>
        </w:rPr>
        <w:t xml:space="preserve"> La fórmula para la calificación de ítems en los que ENTEL S.A. requiere la mayor cantidad/capacidad y otros es:</w:t>
      </w:r>
    </w:p>
    <w:p w14:paraId="5E689BB2" w14:textId="77777777" w:rsidR="00EC685E" w:rsidRDefault="00EC685E" w:rsidP="00EC685E">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w14:anchorId="67C01F56">
          <v:shape id="_x0000_i1026" type="#_x0000_t75" style="width:125.25pt;height:30pt" o:ole="">
            <v:imagedata r:id="rId16" o:title=""/>
          </v:shape>
          <o:OLEObject Type="Embed" ProgID="Equation.3" ShapeID="_x0000_i1026" DrawAspect="Content" ObjectID="_1557301433" r:id="rId17"/>
        </w:object>
      </w:r>
    </w:p>
    <w:p w14:paraId="6E29F412" w14:textId="77777777" w:rsidR="00EC685E" w:rsidRDefault="00EC685E" w:rsidP="00EC685E">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5A8552C5" w14:textId="77777777" w:rsidR="00EC685E"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47C52FB3" w14:textId="77777777" w:rsidR="00EC685E"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C_Máxima = Cantidad máxima ofrecida de todas las propuestas.</w:t>
      </w:r>
    </w:p>
    <w:p w14:paraId="72C3C196" w14:textId="77777777" w:rsidR="00EC685E" w:rsidRPr="00FD360A"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5AE69658" w14:textId="77777777" w:rsidR="00EC685E" w:rsidRPr="009C2DE5" w:rsidRDefault="00EC685E" w:rsidP="00EC685E">
      <w:pPr>
        <w:jc w:val="both"/>
        <w:rPr>
          <w:rFonts w:ascii="Tahoma" w:hAnsi="Tahoma" w:cs="Tahoma"/>
          <w:color w:val="004990"/>
          <w:highlight w:val="yellow"/>
          <w:lang w:val="es-BO"/>
        </w:rPr>
      </w:pPr>
    </w:p>
    <w:p w14:paraId="5B229BBD" w14:textId="77777777" w:rsidR="00EC685E"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CARACTERÍSTICAS GENERALES</w:t>
      </w:r>
    </w:p>
    <w:p w14:paraId="59BD7F78" w14:textId="77777777" w:rsidR="00EC685E" w:rsidRDefault="00EC685E" w:rsidP="00EC685E"/>
    <w:p w14:paraId="55D00851" w14:textId="77777777" w:rsidR="00EC685E" w:rsidRDefault="00EC685E" w:rsidP="00EC685E">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tbl>
      <w:tblPr>
        <w:tblW w:w="3600" w:type="dxa"/>
        <w:jc w:val="center"/>
        <w:tblCellMar>
          <w:left w:w="70" w:type="dxa"/>
          <w:right w:w="70" w:type="dxa"/>
        </w:tblCellMar>
        <w:tblLook w:val="04A0" w:firstRow="1" w:lastRow="0" w:firstColumn="1" w:lastColumn="0" w:noHBand="0" w:noVBand="1"/>
      </w:tblPr>
      <w:tblGrid>
        <w:gridCol w:w="2400"/>
        <w:gridCol w:w="1200"/>
      </w:tblGrid>
      <w:tr w:rsidR="008D30C1" w:rsidRPr="008D30C1" w14:paraId="3995AFA2" w14:textId="77777777" w:rsidTr="008D30C1">
        <w:trPr>
          <w:trHeight w:val="300"/>
          <w:jc w:val="center"/>
        </w:trPr>
        <w:tc>
          <w:tcPr>
            <w:tcW w:w="2400" w:type="dxa"/>
            <w:tcBorders>
              <w:top w:val="single" w:sz="8" w:space="0" w:color="004990"/>
              <w:left w:val="nil"/>
              <w:bottom w:val="nil"/>
              <w:right w:val="single" w:sz="8" w:space="0" w:color="FFFFFF"/>
            </w:tcBorders>
            <w:shd w:val="clear" w:color="000000" w:fill="004990"/>
            <w:vAlign w:val="center"/>
            <w:hideMark/>
          </w:tcPr>
          <w:p w14:paraId="46C07FB0" w14:textId="77777777" w:rsidR="008D30C1" w:rsidRPr="008D30C1" w:rsidRDefault="008D30C1" w:rsidP="008D30C1">
            <w:pPr>
              <w:jc w:val="center"/>
              <w:rPr>
                <w:rFonts w:ascii="Tahoma" w:hAnsi="Tahoma" w:cs="Tahoma"/>
                <w:b/>
                <w:bCs/>
                <w:color w:val="FFFFFF"/>
                <w:lang w:val="es-BO" w:eastAsia="es-BO"/>
              </w:rPr>
            </w:pPr>
            <w:r w:rsidRPr="008D30C1">
              <w:rPr>
                <w:rFonts w:ascii="Tahoma" w:hAnsi="Tahoma" w:cs="Tahoma"/>
                <w:b/>
                <w:bCs/>
                <w:color w:val="FFFFFF"/>
                <w:lang w:val="es-ES_tradnl" w:eastAsia="es-BO"/>
              </w:rPr>
              <w:t>Característica 1</w:t>
            </w:r>
          </w:p>
        </w:tc>
        <w:tc>
          <w:tcPr>
            <w:tcW w:w="1200" w:type="dxa"/>
            <w:tcBorders>
              <w:top w:val="single" w:sz="8" w:space="0" w:color="004990"/>
              <w:left w:val="nil"/>
              <w:bottom w:val="nil"/>
              <w:right w:val="single" w:sz="8" w:space="0" w:color="FFFFFF"/>
            </w:tcBorders>
            <w:shd w:val="clear" w:color="000000" w:fill="004990"/>
            <w:vAlign w:val="center"/>
            <w:hideMark/>
          </w:tcPr>
          <w:p w14:paraId="61EF6F82" w14:textId="77777777" w:rsidR="008D30C1" w:rsidRPr="008D30C1" w:rsidRDefault="008D30C1" w:rsidP="008D30C1">
            <w:pPr>
              <w:jc w:val="center"/>
              <w:rPr>
                <w:rFonts w:ascii="Tahoma" w:hAnsi="Tahoma" w:cs="Tahoma"/>
                <w:b/>
                <w:bCs/>
                <w:color w:val="FFFFFF"/>
                <w:lang w:val="es-BO" w:eastAsia="es-BO"/>
              </w:rPr>
            </w:pPr>
            <w:r w:rsidRPr="008D30C1">
              <w:rPr>
                <w:rFonts w:ascii="Tahoma" w:hAnsi="Tahoma" w:cs="Tahoma"/>
                <w:b/>
                <w:bCs/>
                <w:color w:val="FFFFFF"/>
                <w:lang w:val="es-BO" w:eastAsia="es-BO"/>
              </w:rPr>
              <w:t>Cantidad</w:t>
            </w:r>
          </w:p>
        </w:tc>
      </w:tr>
      <w:tr w:rsidR="008D30C1" w:rsidRPr="008D30C1" w14:paraId="0085706A" w14:textId="77777777" w:rsidTr="008D30C1">
        <w:trPr>
          <w:trHeight w:val="315"/>
          <w:jc w:val="center"/>
        </w:trPr>
        <w:tc>
          <w:tcPr>
            <w:tcW w:w="2400" w:type="dxa"/>
            <w:tcBorders>
              <w:top w:val="nil"/>
              <w:left w:val="single" w:sz="8" w:space="0" w:color="auto"/>
              <w:bottom w:val="single" w:sz="8" w:space="0" w:color="auto"/>
              <w:right w:val="single" w:sz="8" w:space="0" w:color="000000"/>
            </w:tcBorders>
            <w:shd w:val="clear" w:color="auto" w:fill="auto"/>
            <w:vAlign w:val="center"/>
            <w:hideMark/>
          </w:tcPr>
          <w:p w14:paraId="3E7FB8C9" w14:textId="77777777" w:rsidR="008D30C1" w:rsidRPr="008D30C1" w:rsidRDefault="008D30C1" w:rsidP="008D30C1">
            <w:pPr>
              <w:jc w:val="center"/>
              <w:rPr>
                <w:rFonts w:ascii="Tahoma" w:hAnsi="Tahoma" w:cs="Tahoma"/>
                <w:color w:val="1F497D"/>
                <w:sz w:val="18"/>
                <w:szCs w:val="18"/>
                <w:lang w:val="es-BO" w:eastAsia="es-BO"/>
              </w:rPr>
            </w:pPr>
            <w:r w:rsidRPr="008D30C1">
              <w:rPr>
                <w:rFonts w:ascii="Tahoma" w:hAnsi="Tahoma" w:cs="Tahoma"/>
                <w:color w:val="1F497D"/>
                <w:sz w:val="18"/>
                <w:szCs w:val="18"/>
                <w:lang w:val="es-BO" w:eastAsia="es-BO"/>
              </w:rPr>
              <w:t>Iphone 7 32GB</w:t>
            </w:r>
          </w:p>
        </w:tc>
        <w:tc>
          <w:tcPr>
            <w:tcW w:w="1200" w:type="dxa"/>
            <w:tcBorders>
              <w:top w:val="nil"/>
              <w:left w:val="nil"/>
              <w:bottom w:val="single" w:sz="8" w:space="0" w:color="auto"/>
              <w:right w:val="single" w:sz="8" w:space="0" w:color="auto"/>
            </w:tcBorders>
            <w:shd w:val="clear" w:color="auto" w:fill="auto"/>
            <w:vAlign w:val="center"/>
            <w:hideMark/>
          </w:tcPr>
          <w:p w14:paraId="44E0D62E" w14:textId="77777777" w:rsidR="008D30C1" w:rsidRPr="008D30C1" w:rsidRDefault="008D30C1" w:rsidP="008D30C1">
            <w:pPr>
              <w:jc w:val="right"/>
              <w:rPr>
                <w:color w:val="000000"/>
                <w:lang w:val="es-BO" w:eastAsia="es-BO"/>
              </w:rPr>
            </w:pPr>
            <w:r w:rsidRPr="008D30C1">
              <w:rPr>
                <w:color w:val="000000"/>
                <w:lang w:eastAsia="es-BO"/>
              </w:rPr>
              <w:t>98</w:t>
            </w:r>
          </w:p>
        </w:tc>
      </w:tr>
      <w:tr w:rsidR="008D30C1" w:rsidRPr="008D30C1" w14:paraId="50031D02"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A3653D9" w14:textId="77777777" w:rsidR="008D30C1" w:rsidRPr="008D30C1" w:rsidRDefault="008D30C1" w:rsidP="008D30C1">
            <w:pPr>
              <w:jc w:val="center"/>
              <w:rPr>
                <w:rFonts w:ascii="Tahoma" w:hAnsi="Tahoma" w:cs="Tahoma"/>
                <w:color w:val="1F497D"/>
                <w:sz w:val="18"/>
                <w:szCs w:val="18"/>
                <w:lang w:val="es-BO" w:eastAsia="es-BO"/>
              </w:rPr>
            </w:pPr>
            <w:r w:rsidRPr="008D30C1">
              <w:rPr>
                <w:rFonts w:ascii="Tahoma" w:hAnsi="Tahoma" w:cs="Tahoma"/>
                <w:color w:val="1F497D"/>
                <w:sz w:val="18"/>
                <w:szCs w:val="18"/>
                <w:lang w:val="es-BO" w:eastAsia="es-BO"/>
              </w:rPr>
              <w:t>Iphone 7 128GB</w:t>
            </w:r>
          </w:p>
        </w:tc>
        <w:tc>
          <w:tcPr>
            <w:tcW w:w="1200" w:type="dxa"/>
            <w:tcBorders>
              <w:top w:val="nil"/>
              <w:left w:val="nil"/>
              <w:bottom w:val="single" w:sz="8" w:space="0" w:color="auto"/>
              <w:right w:val="single" w:sz="8" w:space="0" w:color="auto"/>
            </w:tcBorders>
            <w:shd w:val="clear" w:color="auto" w:fill="auto"/>
            <w:vAlign w:val="center"/>
            <w:hideMark/>
          </w:tcPr>
          <w:p w14:paraId="313B6E4C" w14:textId="77777777" w:rsidR="008D30C1" w:rsidRPr="008D30C1" w:rsidRDefault="008D30C1" w:rsidP="008D30C1">
            <w:pPr>
              <w:jc w:val="right"/>
              <w:rPr>
                <w:color w:val="000000"/>
                <w:lang w:val="es-BO" w:eastAsia="es-BO"/>
              </w:rPr>
            </w:pPr>
            <w:r w:rsidRPr="008D30C1">
              <w:rPr>
                <w:color w:val="000000"/>
                <w:lang w:eastAsia="es-BO"/>
              </w:rPr>
              <w:t>55</w:t>
            </w:r>
          </w:p>
        </w:tc>
      </w:tr>
      <w:tr w:rsidR="008D30C1" w:rsidRPr="008D30C1" w14:paraId="1671B00E"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7CAB2F" w14:textId="77777777" w:rsidR="008D30C1" w:rsidRPr="008D30C1" w:rsidRDefault="008D30C1" w:rsidP="008D30C1">
            <w:pPr>
              <w:jc w:val="center"/>
              <w:rPr>
                <w:rFonts w:ascii="Tahoma" w:hAnsi="Tahoma" w:cs="Tahoma"/>
                <w:color w:val="1F497D"/>
                <w:sz w:val="18"/>
                <w:szCs w:val="18"/>
                <w:lang w:val="es-BO" w:eastAsia="es-BO"/>
              </w:rPr>
            </w:pPr>
            <w:r w:rsidRPr="008D30C1">
              <w:rPr>
                <w:rFonts w:ascii="Tahoma" w:hAnsi="Tahoma" w:cs="Tahoma"/>
                <w:color w:val="1F497D"/>
                <w:sz w:val="18"/>
                <w:szCs w:val="18"/>
                <w:lang w:val="es-BO" w:eastAsia="es-BO"/>
              </w:rPr>
              <w:t>Iphone 7 Plus 32GB</w:t>
            </w:r>
          </w:p>
        </w:tc>
        <w:tc>
          <w:tcPr>
            <w:tcW w:w="1200" w:type="dxa"/>
            <w:tcBorders>
              <w:top w:val="nil"/>
              <w:left w:val="nil"/>
              <w:bottom w:val="single" w:sz="8" w:space="0" w:color="auto"/>
              <w:right w:val="single" w:sz="8" w:space="0" w:color="auto"/>
            </w:tcBorders>
            <w:shd w:val="clear" w:color="auto" w:fill="auto"/>
            <w:vAlign w:val="center"/>
            <w:hideMark/>
          </w:tcPr>
          <w:p w14:paraId="23BFF6F4" w14:textId="77777777" w:rsidR="008D30C1" w:rsidRPr="008D30C1" w:rsidRDefault="008D30C1" w:rsidP="008D30C1">
            <w:pPr>
              <w:jc w:val="right"/>
              <w:rPr>
                <w:color w:val="000000"/>
                <w:lang w:val="es-BO" w:eastAsia="es-BO"/>
              </w:rPr>
            </w:pPr>
            <w:r w:rsidRPr="008D30C1">
              <w:rPr>
                <w:color w:val="000000"/>
                <w:lang w:eastAsia="es-BO"/>
              </w:rPr>
              <w:t>27</w:t>
            </w:r>
          </w:p>
        </w:tc>
      </w:tr>
      <w:tr w:rsidR="008D30C1" w:rsidRPr="008D30C1" w14:paraId="79391BE6"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7BD285" w14:textId="77777777" w:rsidR="008D30C1" w:rsidRPr="008D30C1" w:rsidRDefault="008D30C1" w:rsidP="008D30C1">
            <w:pPr>
              <w:jc w:val="center"/>
              <w:rPr>
                <w:rFonts w:ascii="Tahoma" w:hAnsi="Tahoma" w:cs="Tahoma"/>
                <w:color w:val="1F497D"/>
                <w:sz w:val="18"/>
                <w:szCs w:val="18"/>
                <w:lang w:val="es-BO" w:eastAsia="es-BO"/>
              </w:rPr>
            </w:pPr>
            <w:r w:rsidRPr="008D30C1">
              <w:rPr>
                <w:rFonts w:ascii="Tahoma" w:hAnsi="Tahoma" w:cs="Tahoma"/>
                <w:color w:val="1F497D"/>
                <w:sz w:val="18"/>
                <w:szCs w:val="18"/>
                <w:lang w:val="es-BO" w:eastAsia="es-BO"/>
              </w:rPr>
              <w:t>Iphone 7 Plus 128GB</w:t>
            </w:r>
          </w:p>
        </w:tc>
        <w:tc>
          <w:tcPr>
            <w:tcW w:w="1200" w:type="dxa"/>
            <w:tcBorders>
              <w:top w:val="nil"/>
              <w:left w:val="nil"/>
              <w:bottom w:val="single" w:sz="8" w:space="0" w:color="auto"/>
              <w:right w:val="single" w:sz="8" w:space="0" w:color="auto"/>
            </w:tcBorders>
            <w:shd w:val="clear" w:color="auto" w:fill="auto"/>
            <w:vAlign w:val="center"/>
            <w:hideMark/>
          </w:tcPr>
          <w:p w14:paraId="0347EC19" w14:textId="77777777" w:rsidR="008D30C1" w:rsidRPr="008D30C1" w:rsidRDefault="008D30C1" w:rsidP="008D30C1">
            <w:pPr>
              <w:jc w:val="right"/>
              <w:rPr>
                <w:color w:val="000000"/>
                <w:lang w:val="es-BO" w:eastAsia="es-BO"/>
              </w:rPr>
            </w:pPr>
            <w:r w:rsidRPr="008D30C1">
              <w:rPr>
                <w:color w:val="000000"/>
                <w:lang w:eastAsia="es-BO"/>
              </w:rPr>
              <w:t>25</w:t>
            </w:r>
          </w:p>
        </w:tc>
      </w:tr>
      <w:tr w:rsidR="008D30C1" w:rsidRPr="008D30C1" w14:paraId="42C05234" w14:textId="77777777" w:rsidTr="008D30C1">
        <w:trPr>
          <w:trHeight w:val="315"/>
          <w:jc w:val="center"/>
        </w:trPr>
        <w:tc>
          <w:tcPr>
            <w:tcW w:w="2400"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F035D4" w14:textId="77777777" w:rsidR="008D30C1" w:rsidRPr="008D30C1" w:rsidRDefault="008D30C1" w:rsidP="008D30C1">
            <w:pPr>
              <w:jc w:val="center"/>
              <w:rPr>
                <w:rFonts w:ascii="Calibri" w:hAnsi="Calibri"/>
                <w:color w:val="000000"/>
                <w:sz w:val="22"/>
                <w:szCs w:val="22"/>
                <w:lang w:val="es-BO" w:eastAsia="es-BO"/>
              </w:rPr>
            </w:pPr>
            <w:r w:rsidRPr="008D30C1">
              <w:rPr>
                <w:rFonts w:ascii="Calibri" w:hAnsi="Calibri"/>
                <w:color w:val="000000"/>
                <w:sz w:val="22"/>
                <w:szCs w:val="22"/>
                <w:lang w:val="es-BO" w:eastAsia="es-BO"/>
              </w:rPr>
              <w:t>Total</w:t>
            </w:r>
          </w:p>
        </w:tc>
        <w:tc>
          <w:tcPr>
            <w:tcW w:w="1200" w:type="dxa"/>
            <w:tcBorders>
              <w:top w:val="nil"/>
              <w:left w:val="nil"/>
              <w:bottom w:val="single" w:sz="8" w:space="0" w:color="auto"/>
              <w:right w:val="single" w:sz="8" w:space="0" w:color="auto"/>
            </w:tcBorders>
            <w:shd w:val="clear" w:color="auto" w:fill="auto"/>
            <w:noWrap/>
            <w:vAlign w:val="center"/>
            <w:hideMark/>
          </w:tcPr>
          <w:p w14:paraId="004DC662" w14:textId="77777777" w:rsidR="008D30C1" w:rsidRPr="008D30C1" w:rsidRDefault="008D30C1" w:rsidP="008D30C1">
            <w:pPr>
              <w:jc w:val="right"/>
              <w:rPr>
                <w:rFonts w:ascii="Calibri" w:hAnsi="Calibri"/>
                <w:color w:val="000000"/>
                <w:sz w:val="22"/>
                <w:szCs w:val="22"/>
                <w:lang w:val="es-BO" w:eastAsia="es-BO"/>
              </w:rPr>
            </w:pPr>
            <w:r w:rsidRPr="008D30C1">
              <w:rPr>
                <w:rFonts w:ascii="Calibri" w:hAnsi="Calibri"/>
                <w:color w:val="000000"/>
                <w:sz w:val="22"/>
                <w:szCs w:val="22"/>
                <w:lang w:val="es-BO" w:eastAsia="es-BO"/>
              </w:rPr>
              <w:t>205</w:t>
            </w:r>
          </w:p>
        </w:tc>
      </w:tr>
    </w:tbl>
    <w:p w14:paraId="5BDD49B7" w14:textId="77777777" w:rsidR="008D30C1" w:rsidRDefault="008D30C1" w:rsidP="00EC685E">
      <w:pPr>
        <w:pStyle w:val="Continuarlista"/>
        <w:spacing w:before="120" w:after="0"/>
        <w:ind w:left="426"/>
        <w:rPr>
          <w:rFonts w:ascii="Tahoma" w:hAnsi="Tahoma" w:cs="Tahoma"/>
          <w:color w:val="004990"/>
          <w:sz w:val="22"/>
          <w:szCs w:val="22"/>
          <w:lang w:val="es-ES_tradnl" w:bidi="en-US"/>
        </w:rPr>
      </w:pPr>
    </w:p>
    <w:p w14:paraId="42AE5802" w14:textId="77777777" w:rsidR="00EC685E" w:rsidRPr="009C2DE5" w:rsidRDefault="00EC685E" w:rsidP="00EC685E">
      <w:pPr>
        <w:pStyle w:val="TITULOS"/>
        <w:numPr>
          <w:ilvl w:val="0"/>
          <w:numId w:val="9"/>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ESPECÍFICAS </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9"/>
        <w:gridCol w:w="1615"/>
        <w:gridCol w:w="4406"/>
        <w:gridCol w:w="1019"/>
        <w:gridCol w:w="907"/>
        <w:gridCol w:w="1078"/>
      </w:tblGrid>
      <w:tr w:rsidR="00820ABA" w:rsidRPr="008F5068" w14:paraId="0933A427" w14:textId="77777777" w:rsidTr="007075E1">
        <w:trPr>
          <w:trHeight w:val="20"/>
          <w:tblHeader/>
        </w:trPr>
        <w:tc>
          <w:tcPr>
            <w:tcW w:w="3960" w:type="pct"/>
            <w:gridSpan w:val="4"/>
            <w:tcBorders>
              <w:top w:val="single" w:sz="4" w:space="0" w:color="004990"/>
              <w:left w:val="single" w:sz="4" w:space="0" w:color="004990"/>
              <w:bottom w:val="single" w:sz="4" w:space="0" w:color="FFFFFF"/>
              <w:right w:val="single" w:sz="4" w:space="0" w:color="FFFFFF" w:themeColor="background1"/>
            </w:tcBorders>
            <w:shd w:val="clear" w:color="auto" w:fill="004990"/>
            <w:vAlign w:val="center"/>
          </w:tcPr>
          <w:p w14:paraId="35732BF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lastRenderedPageBreak/>
              <w:t>REQUERIMIENTO DE ENTEL S.A.</w:t>
            </w:r>
          </w:p>
        </w:tc>
        <w:tc>
          <w:tcPr>
            <w:tcW w:w="1040" w:type="pct"/>
            <w:gridSpan w:val="2"/>
            <w:tcBorders>
              <w:top w:val="single" w:sz="4" w:space="0" w:color="004990"/>
              <w:left w:val="single" w:sz="4" w:space="0" w:color="FFFFFF" w:themeColor="background1"/>
              <w:bottom w:val="single" w:sz="4" w:space="0" w:color="FFFFFF"/>
              <w:right w:val="single" w:sz="4" w:space="0" w:color="004990"/>
            </w:tcBorders>
            <w:shd w:val="clear" w:color="auto" w:fill="004990"/>
            <w:vAlign w:val="center"/>
          </w:tcPr>
          <w:p w14:paraId="1E6AFB33"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RESPUESTA DEL OFERENTE</w:t>
            </w:r>
          </w:p>
        </w:tc>
      </w:tr>
      <w:tr w:rsidR="00820ABA" w:rsidRPr="008F5068" w14:paraId="69BE300D" w14:textId="77777777" w:rsidTr="007075E1">
        <w:trPr>
          <w:trHeight w:val="20"/>
          <w:tblHeader/>
        </w:trPr>
        <w:tc>
          <w:tcPr>
            <w:tcW w:w="3426"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1D2D30BB"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CARACTERÍSTICAS TÉCNICAS ESPECIFICAS</w:t>
            </w:r>
            <w:r>
              <w:rPr>
                <w:rFonts w:ascii="Tahoma" w:hAnsi="Tahoma" w:cs="Tahoma"/>
                <w:b/>
                <w:bCs/>
                <w:color w:val="FFFFFF" w:themeColor="background1"/>
                <w:sz w:val="18"/>
                <w:szCs w:val="18"/>
                <w:lang w:eastAsia="es-BO"/>
              </w:rPr>
              <w:t xml:space="preserve"> MINIMAS</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69B3312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2"/>
                <w:szCs w:val="18"/>
                <w:lang w:val="en-GB" w:eastAsia="es-BO"/>
              </w:rPr>
              <w:t>CONDICIÓN</w:t>
            </w:r>
          </w:p>
        </w:tc>
        <w:tc>
          <w:tcPr>
            <w:tcW w:w="104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A708580" w14:textId="77777777" w:rsidR="00820ABA" w:rsidRPr="000466EB" w:rsidRDefault="00820ABA" w:rsidP="007075E1">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(Llenado Obligatorio)</w:t>
            </w:r>
          </w:p>
        </w:tc>
      </w:tr>
      <w:tr w:rsidR="00820ABA" w:rsidRPr="00B12B23" w14:paraId="4FE229E9" w14:textId="77777777" w:rsidTr="007075E1">
        <w:trPr>
          <w:trHeight w:val="20"/>
          <w:tblHeader/>
        </w:trPr>
        <w:tc>
          <w:tcPr>
            <w:tcW w:w="27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40465789"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N°</w:t>
            </w:r>
          </w:p>
        </w:tc>
        <w:tc>
          <w:tcPr>
            <w:tcW w:w="846" w:type="pct"/>
            <w:tcBorders>
              <w:top w:val="single" w:sz="4" w:space="0" w:color="FFFFFF"/>
              <w:left w:val="single" w:sz="4" w:space="0" w:color="FFFFFF"/>
              <w:bottom w:val="single" w:sz="4" w:space="0" w:color="004990"/>
              <w:right w:val="single" w:sz="4" w:space="0" w:color="FFFFFF" w:themeColor="background1"/>
            </w:tcBorders>
            <w:shd w:val="clear" w:color="auto" w:fill="004990"/>
            <w:vAlign w:val="center"/>
          </w:tcPr>
          <w:p w14:paraId="6599036D" w14:textId="77777777" w:rsidR="00820ABA" w:rsidRPr="000466EB" w:rsidRDefault="00820ABA" w:rsidP="007075E1">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CRITERIO</w:t>
            </w:r>
          </w:p>
        </w:tc>
        <w:tc>
          <w:tcPr>
            <w:tcW w:w="2308" w:type="pct"/>
            <w:tcBorders>
              <w:top w:val="single" w:sz="4" w:space="0" w:color="FFFFFF"/>
              <w:left w:val="single" w:sz="4" w:space="0" w:color="FFFFFF" w:themeColor="background1"/>
              <w:bottom w:val="single" w:sz="4" w:space="0" w:color="004990"/>
              <w:right w:val="single" w:sz="4" w:space="0" w:color="FFFFFF"/>
            </w:tcBorders>
            <w:shd w:val="clear" w:color="auto" w:fill="004990"/>
            <w:vAlign w:val="center"/>
          </w:tcPr>
          <w:p w14:paraId="3A255293" w14:textId="77777777" w:rsidR="00820ABA" w:rsidRPr="000466EB" w:rsidRDefault="00820ABA" w:rsidP="007075E1">
            <w:pPr>
              <w:jc w:val="center"/>
              <w:rPr>
                <w:rFonts w:ascii="Tahoma" w:hAnsi="Tahoma" w:cs="Tahoma"/>
                <w:color w:val="FFFFFF" w:themeColor="background1"/>
                <w:sz w:val="18"/>
                <w:szCs w:val="18"/>
                <w:lang w:eastAsia="es-BO"/>
              </w:rPr>
            </w:pPr>
            <w:r w:rsidRPr="000466EB">
              <w:rPr>
                <w:rFonts w:ascii="Tahoma" w:hAnsi="Tahoma" w:cs="Tahoma"/>
                <w:b/>
                <w:color w:val="FFFFFF" w:themeColor="background1"/>
                <w:sz w:val="18"/>
                <w:szCs w:val="18"/>
                <w:lang w:eastAsia="es-BO"/>
              </w:rPr>
              <w:t>DESCRIPCIÓN</w:t>
            </w:r>
          </w:p>
        </w:tc>
        <w:tc>
          <w:tcPr>
            <w:tcW w:w="5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4DDB369"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MANDATORIO</w:t>
            </w:r>
          </w:p>
        </w:tc>
        <w:tc>
          <w:tcPr>
            <w:tcW w:w="47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08388D1A" w14:textId="77777777" w:rsidR="00820ABA" w:rsidRPr="000466EB" w:rsidRDefault="00820ABA" w:rsidP="007075E1">
            <w:pPr>
              <w:jc w:val="center"/>
              <w:rPr>
                <w:rFonts w:ascii="Tahoma" w:hAnsi="Tahoma" w:cs="Tahoma"/>
                <w:b/>
                <w:bCs/>
                <w:color w:val="FFFFFF" w:themeColor="background1"/>
                <w:sz w:val="12"/>
                <w:szCs w:val="12"/>
                <w:lang w:val="en-GB" w:eastAsia="es-BO"/>
              </w:rPr>
            </w:pPr>
            <w:r w:rsidRPr="000466EB">
              <w:rPr>
                <w:rFonts w:ascii="Tahoma" w:hAnsi="Tahoma" w:cs="Tahoma"/>
                <w:b/>
                <w:bCs/>
                <w:color w:val="FFFFFF" w:themeColor="background1"/>
                <w:sz w:val="12"/>
                <w:szCs w:val="12"/>
                <w:lang w:val="en-GB" w:eastAsia="es-BO"/>
              </w:rPr>
              <w:t>Cumple / No cumple</w:t>
            </w:r>
          </w:p>
        </w:tc>
        <w:tc>
          <w:tcPr>
            <w:tcW w:w="56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7C89DCA2" w14:textId="77777777" w:rsidR="00820ABA" w:rsidRPr="000466EB" w:rsidRDefault="00820ABA" w:rsidP="007075E1">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DOCUMENTO, PÁGINA, REFERENCIA</w:t>
            </w:r>
          </w:p>
        </w:tc>
      </w:tr>
      <w:tr w:rsidR="00820ABA" w:rsidRPr="0070620D" w14:paraId="7383B994"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6EC19D" w14:textId="77777777" w:rsidR="00820ABA" w:rsidRPr="0070620D" w:rsidRDefault="00820ABA" w:rsidP="007075E1">
            <w:pPr>
              <w:rPr>
                <w:rFonts w:ascii="Tahoma" w:hAnsi="Tahoma" w:cs="Tahoma"/>
                <w:bCs/>
                <w:color w:val="004990"/>
                <w:sz w:val="20"/>
                <w:szCs w:val="20"/>
                <w:lang w:val="es-BO" w:eastAsia="es-BO"/>
              </w:rPr>
            </w:pPr>
            <w:r w:rsidRPr="0070620D">
              <w:rPr>
                <w:rFonts w:ascii="Tahoma" w:hAnsi="Tahoma" w:cs="Tahoma"/>
                <w:bCs/>
                <w:color w:val="004990"/>
                <w:sz w:val="20"/>
                <w:szCs w:val="20"/>
                <w:lang w:val="es-BO" w:eastAsia="es-BO"/>
              </w:rPr>
              <w:t>1</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E066213" w14:textId="77777777" w:rsidR="00820ABA" w:rsidRPr="0070620D"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Funciones Técnicas de la terminal</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5ED5C07"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Software original del equipo (instalado por el fabricante). El software debe incluir, entre otros idiomas, el idioma español indefectiblemente.</w:t>
            </w:r>
          </w:p>
          <w:p w14:paraId="6DF04C4F"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tener todas las características y funcionalidades incluidas por el fabricante sin ningún desperfecto.</w:t>
            </w:r>
          </w:p>
          <w:p w14:paraId="36AC75C0"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ser compatibles con la red de ENTEL S.A. en todas sus funcionalidades.</w:t>
            </w:r>
          </w:p>
          <w:p w14:paraId="112E14C1" w14:textId="77777777" w:rsidR="00820ABA" w:rsidRPr="0070620D"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codificadores de voz EFR, FR, HR y AMR.</w:t>
            </w:r>
          </w:p>
          <w:p w14:paraId="2FDEE6F6" w14:textId="77777777" w:rsidR="00820ABA" w:rsidRPr="00C219F3" w:rsidRDefault="00820ABA" w:rsidP="00820ABA">
            <w:pPr>
              <w:numPr>
                <w:ilvl w:val="0"/>
                <w:numId w:val="20"/>
              </w:numPr>
              <w:tabs>
                <w:tab w:val="clear" w:pos="720"/>
                <w:tab w:val="num" w:pos="426"/>
              </w:tabs>
              <w:ind w:left="426" w:hanging="284"/>
              <w:jc w:val="both"/>
              <w:rPr>
                <w:rFonts w:ascii="Tahoma" w:hAnsi="Tahoma" w:cs="Tahoma"/>
                <w:color w:val="004990"/>
                <w:sz w:val="20"/>
                <w:szCs w:val="18"/>
                <w:lang w:eastAsia="es-BO"/>
              </w:rPr>
            </w:pPr>
            <w:r w:rsidRPr="0070620D">
              <w:rPr>
                <w:rFonts w:ascii="Tahoma" w:hAnsi="Tahoma" w:cs="Tahoma"/>
                <w:color w:val="004990"/>
                <w:sz w:val="20"/>
                <w:szCs w:val="18"/>
                <w:lang w:eastAsia="es-BO"/>
              </w:rPr>
              <w:t>Las terminales deben soportar los algoritmos de encriptación A5/1, A5/2 y A5/3.</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54F43B6" w14:textId="77777777" w:rsidR="00820ABA" w:rsidRPr="0070620D" w:rsidRDefault="00820ABA" w:rsidP="007075E1">
            <w:pPr>
              <w:jc w:val="center"/>
              <w:rPr>
                <w:rFonts w:ascii="Tahoma" w:hAnsi="Tahoma" w:cs="Tahoma"/>
                <w:bCs/>
                <w:color w:val="FF000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CE55684"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34BEAD"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70620D" w14:paraId="0B77DC0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F734E97" w14:textId="77777777" w:rsidR="00820ABA" w:rsidRPr="0070620D"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59AB905" w14:textId="77777777" w:rsidR="00820ABA" w:rsidRDefault="00820ABA" w:rsidP="007075E1">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Redes, tecnologías</w:t>
            </w:r>
            <w:r w:rsidRPr="00C642C6">
              <w:rPr>
                <w:rFonts w:ascii="Tahoma" w:hAnsi="Tahoma" w:cs="Tahoma"/>
                <w:bCs/>
                <w:color w:val="004990"/>
                <w:sz w:val="20"/>
                <w:szCs w:val="20"/>
                <w:lang w:val="es-BO" w:eastAsia="es-BO"/>
              </w:rPr>
              <w:t xml:space="preserve"> y características de software</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BB8B734"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1</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7 - 32Gb</w:t>
            </w:r>
          </w:p>
          <w:p w14:paraId="38591D2F" w14:textId="77777777" w:rsidR="00457737" w:rsidRDefault="00457737" w:rsidP="00457737">
            <w:pPr>
              <w:jc w:val="both"/>
              <w:rPr>
                <w:rFonts w:ascii="Tahoma" w:hAnsi="Tahoma" w:cs="Tahoma"/>
                <w:b/>
                <w:i/>
                <w:color w:val="004990"/>
                <w:sz w:val="18"/>
                <w:szCs w:val="18"/>
                <w:lang w:eastAsia="es-BO"/>
              </w:rPr>
            </w:pPr>
          </w:p>
          <w:p w14:paraId="4DC15F01"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0E66756B"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0BB34B5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69B0C64E" w14:textId="671442B7"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3DB48C42"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5275855C"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58D27205" w14:textId="77777777" w:rsidR="00852D41" w:rsidRDefault="00457737" w:rsidP="00457737">
            <w:pPr>
              <w:pStyle w:val="Prrafodelista"/>
              <w:ind w:left="360"/>
              <w:rPr>
                <w:ins w:id="42" w:author="Marilia Calla" w:date="2017-05-25T16:33:00Z"/>
                <w:rFonts w:ascii="Tahoma" w:hAnsi="Tahoma" w:cs="Tahoma"/>
                <w:color w:val="004990"/>
                <w:lang w:val="en-US"/>
              </w:rPr>
            </w:pPr>
            <w:r w:rsidRPr="00CF1C75">
              <w:rPr>
                <w:rFonts w:ascii="Tahoma" w:hAnsi="Tahoma" w:cs="Tahoma"/>
                <w:color w:val="004990"/>
                <w:lang w:val="en-US"/>
              </w:rPr>
              <w:t xml:space="preserve">• Bluetooth: v4.2 wireless technology </w:t>
            </w:r>
          </w:p>
          <w:p w14:paraId="0189FBE8" w14:textId="5567BB4D" w:rsidR="00457737" w:rsidRPr="00CF1C75" w:rsidRDefault="00852D41" w:rsidP="00457737">
            <w:pPr>
              <w:pStyle w:val="Prrafodelista"/>
              <w:ind w:left="360"/>
              <w:rPr>
                <w:rFonts w:ascii="Tahoma" w:hAnsi="Tahoma" w:cs="Tahoma"/>
                <w:color w:val="004990"/>
                <w:lang w:val="en-US"/>
              </w:rPr>
            </w:pPr>
            <w:ins w:id="43" w:author="Marilia Calla" w:date="2017-05-25T16:33:00Z">
              <w:r w:rsidRPr="00CF1C75">
                <w:rPr>
                  <w:rFonts w:ascii="Tahoma" w:hAnsi="Tahoma" w:cs="Tahoma"/>
                  <w:color w:val="004990"/>
                  <w:lang w:val="en-US"/>
                </w:rPr>
                <w:t xml:space="preserve">• </w:t>
              </w:r>
            </w:ins>
            <w:r w:rsidR="00457737" w:rsidRPr="00CF1C75">
              <w:rPr>
                <w:rFonts w:ascii="Tahoma" w:hAnsi="Tahoma" w:cs="Tahoma"/>
                <w:color w:val="004990"/>
                <w:lang w:val="en-US"/>
              </w:rPr>
              <w:t>NFC</w:t>
            </w:r>
            <w:r>
              <w:rPr>
                <w:rFonts w:ascii="Tahoma" w:hAnsi="Tahoma" w:cs="Tahoma"/>
                <w:color w:val="004990"/>
                <w:lang w:val="en-US"/>
              </w:rPr>
              <w:t>: Si</w:t>
            </w:r>
          </w:p>
          <w:p w14:paraId="2591B2D3"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Localización: GPS/Glonass</w:t>
            </w:r>
          </w:p>
          <w:p w14:paraId="6185FD54"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Microlocalización: iBeacon</w:t>
            </w:r>
          </w:p>
          <w:p w14:paraId="6C545917"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USB: USB 2.0</w:t>
            </w:r>
          </w:p>
          <w:p w14:paraId="7AEABA24"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19F401C6"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32</w:t>
            </w:r>
            <w:r w:rsidRPr="0063560B">
              <w:rPr>
                <w:rFonts w:ascii="Tahoma" w:hAnsi="Tahoma" w:cs="Tahoma"/>
                <w:color w:val="004990"/>
                <w:lang w:val="es-BO"/>
              </w:rPr>
              <w:t xml:space="preserve"> GB</w:t>
            </w:r>
          </w:p>
          <w:p w14:paraId="40F4C4CC"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92EA4F9"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5D7B9648"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4.7” pulgadas, resolución 1334 x 750 pantalla multi-touch con tecnología IPS.</w:t>
            </w:r>
          </w:p>
          <w:p w14:paraId="69414057"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074E30EF" w14:textId="32BD0423"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5DB806C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77E9FFB3"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67036153"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07B98B3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741D88B3"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C123A2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524ED9F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lastRenderedPageBreak/>
              <w:t>• Conector de audio: 3.5 mm Stereo</w:t>
            </w:r>
          </w:p>
          <w:p w14:paraId="360DB29A"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468982CE"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246BEFE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5BDF4D4E"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20A581C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086F897B" w14:textId="77777777"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39F9E849"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4350FFA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156B856E"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58EA7A7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Pr="0063560B">
              <w:rPr>
                <w:rFonts w:ascii="Tahoma" w:hAnsi="Tahoma" w:cs="Tahoma"/>
                <w:color w:val="004990"/>
                <w:szCs w:val="18"/>
                <w:lang w:val="es-BO" w:eastAsia="es-BO"/>
              </w:rPr>
              <w:t>1.960 mAh o superior</w:t>
            </w:r>
          </w:p>
          <w:p w14:paraId="366824B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5454FD8F"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5B902D91"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Salida: DC 5 V; 700 mA</w:t>
            </w:r>
          </w:p>
          <w:p w14:paraId="4530EC9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00F2342E" w14:textId="17542F15"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66C886D3"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35E93CBF" w14:textId="77777777" w:rsidR="00457737" w:rsidRPr="00DD6545" w:rsidRDefault="00457737" w:rsidP="00457737">
            <w:pPr>
              <w:jc w:val="both"/>
              <w:rPr>
                <w:rFonts w:ascii="Tahoma" w:hAnsi="Tahoma" w:cs="Tahoma"/>
                <w:color w:val="004990"/>
                <w:sz w:val="18"/>
                <w:szCs w:val="18"/>
              </w:rPr>
            </w:pPr>
          </w:p>
          <w:p w14:paraId="4FCC4680"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2</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 128Gb</w:t>
            </w:r>
          </w:p>
          <w:p w14:paraId="6AB9718B"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6745C18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7A1F392D"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5685151C" w14:textId="4ADF2F39" w:rsidR="00457737" w:rsidRPr="00457737" w:rsidRDefault="00457737" w:rsidP="00BD4294">
            <w:pPr>
              <w:pStyle w:val="Prrafodelista"/>
              <w:ind w:left="360"/>
              <w:jc w:val="both"/>
              <w:rPr>
                <w:ins w:id="44" w:author="Orlando Enrrique Quispe Yonima" w:date="2017-03-27T18:37:00Z"/>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4A87AD89"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52193CDB"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2FD521C8" w14:textId="77777777" w:rsidR="00852D41" w:rsidRDefault="00457737" w:rsidP="00457737">
            <w:pPr>
              <w:pStyle w:val="Prrafodelista"/>
              <w:ind w:left="360"/>
              <w:rPr>
                <w:ins w:id="45" w:author="Marilia Calla" w:date="2017-05-25T16:35:00Z"/>
                <w:rFonts w:ascii="Tahoma" w:hAnsi="Tahoma" w:cs="Tahoma"/>
                <w:color w:val="004990"/>
                <w:lang w:val="en-US"/>
              </w:rPr>
            </w:pPr>
            <w:r w:rsidRPr="00CF1C75">
              <w:rPr>
                <w:rFonts w:ascii="Tahoma" w:hAnsi="Tahoma" w:cs="Tahoma"/>
                <w:color w:val="004990"/>
                <w:lang w:val="en-US"/>
              </w:rPr>
              <w:t xml:space="preserve">• Bluetooth: v4.2 wireless technology </w:t>
            </w:r>
          </w:p>
          <w:p w14:paraId="2D408077" w14:textId="68A7944A" w:rsidR="00457737" w:rsidRPr="00CF1C75" w:rsidRDefault="00852D41" w:rsidP="00457737">
            <w:pPr>
              <w:pStyle w:val="Prrafodelista"/>
              <w:ind w:left="360"/>
              <w:rPr>
                <w:rFonts w:ascii="Tahoma" w:hAnsi="Tahoma" w:cs="Tahoma"/>
                <w:color w:val="004990"/>
                <w:lang w:val="en-US"/>
              </w:rPr>
            </w:pPr>
            <w:ins w:id="46" w:author="Marilia Calla" w:date="2017-05-25T16:35:00Z">
              <w:r w:rsidRPr="00CF1C75">
                <w:rPr>
                  <w:rFonts w:ascii="Tahoma" w:hAnsi="Tahoma" w:cs="Tahoma"/>
                  <w:color w:val="004990"/>
                  <w:lang w:val="en-US"/>
                </w:rPr>
                <w:t xml:space="preserve">• </w:t>
              </w:r>
            </w:ins>
            <w:r w:rsidR="00457737" w:rsidRPr="00CF1C75">
              <w:rPr>
                <w:rFonts w:ascii="Tahoma" w:hAnsi="Tahoma" w:cs="Tahoma"/>
                <w:color w:val="004990"/>
                <w:lang w:val="en-US"/>
              </w:rPr>
              <w:t>NFC</w:t>
            </w:r>
            <w:r>
              <w:rPr>
                <w:rFonts w:ascii="Tahoma" w:hAnsi="Tahoma" w:cs="Tahoma"/>
                <w:color w:val="004990"/>
                <w:lang w:val="en-US"/>
              </w:rPr>
              <w:t>: Si</w:t>
            </w:r>
          </w:p>
          <w:p w14:paraId="1E8D2615"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Localización: GPS/Glonass</w:t>
            </w:r>
          </w:p>
          <w:p w14:paraId="27FAA6BB"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Microlocalización: iBeacon</w:t>
            </w:r>
          </w:p>
          <w:p w14:paraId="55DB2920"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USB: USB 2.0</w:t>
            </w:r>
          </w:p>
          <w:p w14:paraId="53C59E9E"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5F63061D"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Interna: 128 GB</w:t>
            </w:r>
          </w:p>
          <w:p w14:paraId="74EE63E5"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xml:space="preserve">• RAM: </w:t>
            </w:r>
            <w:r w:rsidR="00504301">
              <w:rPr>
                <w:rFonts w:ascii="Tahoma" w:hAnsi="Tahoma" w:cs="Tahoma"/>
                <w:color w:val="004990"/>
                <w:lang w:val="en-US"/>
              </w:rPr>
              <w:t>3</w:t>
            </w:r>
            <w:r w:rsidRPr="0063560B">
              <w:rPr>
                <w:rFonts w:ascii="Tahoma" w:hAnsi="Tahoma" w:cs="Tahoma"/>
                <w:color w:val="004990"/>
                <w:lang w:val="en-US"/>
              </w:rPr>
              <w:t xml:space="preserve"> GB</w:t>
            </w:r>
          </w:p>
          <w:p w14:paraId="787B2E77"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28B28930"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Pr="0063560B">
              <w:rPr>
                <w:rFonts w:ascii="Tahoma" w:hAnsi="Tahoma" w:cs="Tahoma"/>
                <w:color w:val="004990"/>
              </w:rPr>
              <w:t>4.7” pulgadas, resolución 1334 x 750 pantalla multi-touch con tecnología IPS.</w:t>
            </w:r>
          </w:p>
          <w:p w14:paraId="6445B6F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6188712D" w14:textId="6F236A48"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lastRenderedPageBreak/>
              <w:t xml:space="preserve">• </w:t>
            </w:r>
            <w:r>
              <w:rPr>
                <w:rFonts w:ascii="Tahoma" w:hAnsi="Tahoma" w:cs="Tahoma"/>
                <w:color w:val="004990"/>
              </w:rPr>
              <w:t>Procesador A10 con arquitectura de 64 bits.</w:t>
            </w:r>
          </w:p>
          <w:p w14:paraId="4A6AB09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7A04E073"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28238EF2"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772F946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775E3AD7"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7504461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400291B0"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Conector de audio: 3.5 mm Stereo</w:t>
            </w:r>
          </w:p>
          <w:p w14:paraId="3D9BEDF8"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2205258D"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3A7E5FA0"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1D2748F4"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07268B97"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6CC5D640" w14:textId="77777777"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7CB95081"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6C525D6C"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2ED6DC1D"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03C72353"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Pr="0063560B">
              <w:rPr>
                <w:rFonts w:ascii="Tahoma" w:hAnsi="Tahoma" w:cs="Tahoma"/>
                <w:color w:val="004990"/>
                <w:szCs w:val="18"/>
                <w:lang w:val="es-BO" w:eastAsia="es-BO"/>
              </w:rPr>
              <w:t>1.960 mAh o superior</w:t>
            </w:r>
          </w:p>
          <w:p w14:paraId="09A2D204"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465F9308"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5B9880DB"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Salida: DC 5 V; 700 mA</w:t>
            </w:r>
          </w:p>
          <w:p w14:paraId="0494416E"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469ED3B4" w14:textId="56E24ACB"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562C89D0"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05AFE036" w14:textId="77777777" w:rsidR="00457737" w:rsidRDefault="00457737" w:rsidP="00457737">
            <w:pPr>
              <w:jc w:val="both"/>
              <w:rPr>
                <w:rFonts w:ascii="Tahoma" w:hAnsi="Tahoma" w:cs="Tahoma"/>
                <w:b/>
                <w:i/>
                <w:color w:val="004990"/>
                <w:sz w:val="18"/>
                <w:szCs w:val="18"/>
                <w:lang w:eastAsia="es-BO"/>
              </w:rPr>
            </w:pPr>
          </w:p>
          <w:p w14:paraId="47391D75" w14:textId="77777777" w:rsidR="00457737" w:rsidRDefault="00457737" w:rsidP="00457737">
            <w:pPr>
              <w:jc w:val="both"/>
              <w:rPr>
                <w:rFonts w:ascii="Tahoma" w:hAnsi="Tahoma" w:cs="Tahoma"/>
                <w:b/>
                <w:i/>
                <w:color w:val="004990"/>
                <w:sz w:val="18"/>
                <w:szCs w:val="18"/>
                <w:lang w:eastAsia="es-BO"/>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3</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plus – 32Gb</w:t>
            </w:r>
          </w:p>
          <w:p w14:paraId="752BE0ED" w14:textId="77777777" w:rsidR="00457737" w:rsidRDefault="00457737" w:rsidP="00457737">
            <w:pPr>
              <w:jc w:val="both"/>
              <w:rPr>
                <w:rFonts w:ascii="Tahoma" w:hAnsi="Tahoma" w:cs="Tahoma"/>
                <w:b/>
                <w:i/>
                <w:color w:val="004990"/>
                <w:sz w:val="18"/>
                <w:szCs w:val="18"/>
                <w:lang w:eastAsia="es-BO"/>
              </w:rPr>
            </w:pPr>
          </w:p>
          <w:p w14:paraId="2F60D29E" w14:textId="77777777" w:rsidR="00457737" w:rsidRPr="00DD6545" w:rsidRDefault="00457737" w:rsidP="00457737">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307CCE3E"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2G (GPRS/EDGE/GSM): 850/1900 MHz</w:t>
            </w:r>
          </w:p>
          <w:p w14:paraId="3F00E801"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196F71AF" w14:textId="0EBC7F61" w:rsidR="00457737" w:rsidRPr="00457737" w:rsidRDefault="00457737" w:rsidP="00BD4294">
            <w:pPr>
              <w:pStyle w:val="Prrafodelista"/>
              <w:ind w:left="360"/>
              <w:jc w:val="both"/>
              <w:rPr>
                <w:rFonts w:ascii="Tahoma" w:hAnsi="Tahoma" w:cs="Tahoma"/>
                <w:color w:val="004990"/>
              </w:rPr>
            </w:pPr>
            <w:r w:rsidRPr="00DD6545">
              <w:rPr>
                <w:rFonts w:ascii="Tahoma" w:hAnsi="Tahoma" w:cs="Tahoma"/>
                <w:color w:val="004990"/>
              </w:rPr>
              <w:t>•</w:t>
            </w:r>
            <w:r w:rsidRPr="00DD6545">
              <w:t xml:space="preserve"> </w:t>
            </w:r>
            <w:r w:rsidRPr="00DD6545">
              <w:rPr>
                <w:rFonts w:ascii="Tahoma" w:hAnsi="Tahoma" w:cs="Tahoma"/>
                <w:color w:val="004990"/>
              </w:rPr>
              <w:t>4G (LTE): 1700/2100 MHz Banda 4, conocida como AWS Banda 4</w:t>
            </w:r>
            <w:r>
              <w:rPr>
                <w:rFonts w:ascii="Tahoma" w:hAnsi="Tahoma" w:cs="Tahoma"/>
                <w:color w:val="004990"/>
              </w:rPr>
              <w:t>.</w:t>
            </w:r>
          </w:p>
          <w:p w14:paraId="636905BD" w14:textId="77777777" w:rsidR="00457737" w:rsidRPr="00DD6545" w:rsidRDefault="00457737" w:rsidP="00457737">
            <w:pPr>
              <w:pStyle w:val="Prrafodelista"/>
              <w:numPr>
                <w:ilvl w:val="0"/>
                <w:numId w:val="22"/>
              </w:numPr>
              <w:rPr>
                <w:rFonts w:ascii="Tahoma" w:hAnsi="Tahoma" w:cs="Tahoma"/>
                <w:color w:val="004990"/>
              </w:rPr>
            </w:pPr>
            <w:r w:rsidRPr="00DD6545">
              <w:rPr>
                <w:rFonts w:ascii="Tahoma" w:hAnsi="Tahoma" w:cs="Tahoma"/>
                <w:color w:val="004990"/>
              </w:rPr>
              <w:t>Conectividad:</w:t>
            </w:r>
          </w:p>
          <w:p w14:paraId="4F0E0238" w14:textId="77777777" w:rsidR="00457737" w:rsidRPr="00DD6545" w:rsidRDefault="00457737" w:rsidP="00457737">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1664CA73" w14:textId="77777777" w:rsidR="00852D41" w:rsidRDefault="00457737" w:rsidP="00457737">
            <w:pPr>
              <w:pStyle w:val="Prrafodelista"/>
              <w:ind w:left="360"/>
              <w:rPr>
                <w:ins w:id="47" w:author="Marilia Calla" w:date="2017-05-25T16:37:00Z"/>
                <w:rFonts w:ascii="Tahoma" w:hAnsi="Tahoma" w:cs="Tahoma"/>
                <w:color w:val="004990"/>
                <w:lang w:val="en-US"/>
              </w:rPr>
            </w:pPr>
            <w:r w:rsidRPr="00CF1C75">
              <w:rPr>
                <w:rFonts w:ascii="Tahoma" w:hAnsi="Tahoma" w:cs="Tahoma"/>
                <w:color w:val="004990"/>
                <w:lang w:val="en-US"/>
              </w:rPr>
              <w:t xml:space="preserve">• Bluetooth: v4.2 wireless technology </w:t>
            </w:r>
          </w:p>
          <w:p w14:paraId="67780106" w14:textId="2F271988" w:rsidR="00457737" w:rsidRPr="00CF1C75" w:rsidRDefault="00852D41" w:rsidP="00457737">
            <w:pPr>
              <w:pStyle w:val="Prrafodelista"/>
              <w:ind w:left="360"/>
              <w:rPr>
                <w:rFonts w:ascii="Tahoma" w:hAnsi="Tahoma" w:cs="Tahoma"/>
                <w:color w:val="004990"/>
                <w:lang w:val="en-US"/>
              </w:rPr>
            </w:pPr>
            <w:ins w:id="48" w:author="Marilia Calla" w:date="2017-05-25T16:37:00Z">
              <w:r w:rsidRPr="00CF1C75">
                <w:rPr>
                  <w:rFonts w:ascii="Tahoma" w:hAnsi="Tahoma" w:cs="Tahoma"/>
                  <w:color w:val="004990"/>
                  <w:lang w:val="en-US"/>
                </w:rPr>
                <w:t xml:space="preserve">• </w:t>
              </w:r>
            </w:ins>
            <w:r w:rsidR="00457737" w:rsidRPr="00CF1C75">
              <w:rPr>
                <w:rFonts w:ascii="Tahoma" w:hAnsi="Tahoma" w:cs="Tahoma"/>
                <w:color w:val="004990"/>
                <w:lang w:val="en-US"/>
              </w:rPr>
              <w:t>NFC</w:t>
            </w:r>
            <w:r>
              <w:rPr>
                <w:rFonts w:ascii="Tahoma" w:hAnsi="Tahoma" w:cs="Tahoma"/>
                <w:color w:val="004990"/>
                <w:lang w:val="en-US"/>
              </w:rPr>
              <w:t>: Si</w:t>
            </w:r>
          </w:p>
          <w:p w14:paraId="01CC257D"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Localización: GPS/Glonass</w:t>
            </w:r>
          </w:p>
          <w:p w14:paraId="0FC6EBE1"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lastRenderedPageBreak/>
              <w:t>• Microlocalización: iBeacon</w:t>
            </w:r>
          </w:p>
          <w:p w14:paraId="5D53C472" w14:textId="77777777" w:rsidR="00457737" w:rsidRPr="002B0093" w:rsidRDefault="00457737" w:rsidP="00457737">
            <w:pPr>
              <w:pStyle w:val="Prrafodelista"/>
              <w:ind w:left="360"/>
              <w:rPr>
                <w:rFonts w:ascii="Tahoma" w:hAnsi="Tahoma" w:cs="Tahoma"/>
                <w:color w:val="004990"/>
                <w:lang w:val="es-BO"/>
              </w:rPr>
            </w:pPr>
            <w:r w:rsidRPr="002B0093">
              <w:rPr>
                <w:rFonts w:ascii="Tahoma" w:hAnsi="Tahoma" w:cs="Tahoma"/>
                <w:color w:val="004990"/>
                <w:lang w:val="es-BO"/>
              </w:rPr>
              <w:t>• USB: USB 2.0</w:t>
            </w:r>
          </w:p>
          <w:p w14:paraId="71A4329C"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Memoria:</w:t>
            </w:r>
          </w:p>
          <w:p w14:paraId="43368BC6"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32</w:t>
            </w:r>
            <w:r w:rsidRPr="0063560B">
              <w:rPr>
                <w:rFonts w:ascii="Tahoma" w:hAnsi="Tahoma" w:cs="Tahoma"/>
                <w:color w:val="004990"/>
                <w:lang w:val="es-BO"/>
              </w:rPr>
              <w:t xml:space="preserve"> GB</w:t>
            </w:r>
          </w:p>
          <w:p w14:paraId="1E9D0392"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RAM: 2 GB</w:t>
            </w:r>
          </w:p>
          <w:p w14:paraId="089ECD50" w14:textId="77777777" w:rsidR="00457737" w:rsidRPr="0063560B" w:rsidRDefault="00457737" w:rsidP="00457737">
            <w:pPr>
              <w:pStyle w:val="Prrafodelista"/>
              <w:numPr>
                <w:ilvl w:val="0"/>
                <w:numId w:val="22"/>
              </w:numPr>
              <w:rPr>
                <w:rFonts w:ascii="Tahoma" w:hAnsi="Tahoma" w:cs="Tahoma"/>
                <w:color w:val="004990"/>
              </w:rPr>
            </w:pPr>
            <w:r w:rsidRPr="0063560B">
              <w:rPr>
                <w:rFonts w:ascii="Tahoma" w:hAnsi="Tahoma" w:cs="Tahoma"/>
                <w:color w:val="004990"/>
              </w:rPr>
              <w:t>Pantalla:</w:t>
            </w:r>
          </w:p>
          <w:p w14:paraId="4F371E4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sidR="00504301">
              <w:rPr>
                <w:rFonts w:ascii="Tahoma" w:hAnsi="Tahoma" w:cs="Tahoma"/>
                <w:color w:val="004990"/>
              </w:rPr>
              <w:t>5</w:t>
            </w:r>
            <w:r w:rsidRPr="0063560B">
              <w:rPr>
                <w:rFonts w:ascii="Tahoma" w:hAnsi="Tahoma" w:cs="Tahoma"/>
                <w:color w:val="004990"/>
              </w:rPr>
              <w:t>.</w:t>
            </w:r>
            <w:r w:rsidR="00504301">
              <w:rPr>
                <w:rFonts w:ascii="Tahoma" w:hAnsi="Tahoma" w:cs="Tahoma"/>
                <w:color w:val="004990"/>
              </w:rPr>
              <w:t>5</w:t>
            </w:r>
            <w:r w:rsidRPr="0063560B">
              <w:rPr>
                <w:rFonts w:ascii="Tahoma" w:hAnsi="Tahoma" w:cs="Tahoma"/>
                <w:color w:val="004990"/>
              </w:rPr>
              <w:t xml:space="preserve">” pulgadas, resolución </w:t>
            </w:r>
            <w:r w:rsidR="00504301">
              <w:rPr>
                <w:rFonts w:ascii="Tahoma" w:hAnsi="Tahoma" w:cs="Tahoma"/>
                <w:color w:val="004990"/>
              </w:rPr>
              <w:t>1920</w:t>
            </w:r>
            <w:r w:rsidRPr="0063560B">
              <w:rPr>
                <w:rFonts w:ascii="Tahoma" w:hAnsi="Tahoma" w:cs="Tahoma"/>
                <w:color w:val="004990"/>
              </w:rPr>
              <w:t xml:space="preserve"> x </w:t>
            </w:r>
            <w:r w:rsidR="00504301">
              <w:rPr>
                <w:rFonts w:ascii="Tahoma" w:hAnsi="Tahoma" w:cs="Tahoma"/>
                <w:color w:val="004990"/>
              </w:rPr>
              <w:t>1080</w:t>
            </w:r>
            <w:r w:rsidRPr="0063560B">
              <w:rPr>
                <w:rFonts w:ascii="Tahoma" w:hAnsi="Tahoma" w:cs="Tahoma"/>
                <w:color w:val="004990"/>
              </w:rPr>
              <w:t xml:space="preserve"> pantalla multi-touch con tecnología IPS.</w:t>
            </w:r>
          </w:p>
          <w:p w14:paraId="1092383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548300A0" w14:textId="706F70F2" w:rsidR="00457737" w:rsidRPr="0032132F" w:rsidRDefault="00457737" w:rsidP="00457737">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0BBDCE1"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02158D04"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0FCF8DCD"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287F9F8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4318F044"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2EC626D6"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Altavoces: debe incluir altavoz</w:t>
            </w:r>
          </w:p>
          <w:p w14:paraId="02CCBA2F"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Conector de audio: 3.5 mm Stereo</w:t>
            </w:r>
          </w:p>
          <w:p w14:paraId="030F59C5"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7EF392FC"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615ADC21"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75BBC9A8"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403432E9" w14:textId="77777777" w:rsidR="00457737" w:rsidRPr="0063560B" w:rsidRDefault="00457737" w:rsidP="00457737">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2D91D84E" w14:textId="77777777"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4F240300" w14:textId="77777777" w:rsidR="00457737" w:rsidRPr="0063560B" w:rsidRDefault="00457737" w:rsidP="00457737">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3393E899"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4C4F0801" w14:textId="77777777" w:rsidR="00457737" w:rsidRPr="0063560B" w:rsidRDefault="00457737" w:rsidP="00457737">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0EF2E0B6"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sidR="00504301">
              <w:rPr>
                <w:rFonts w:ascii="Tahoma" w:hAnsi="Tahoma" w:cs="Tahoma"/>
                <w:color w:val="004990"/>
                <w:szCs w:val="18"/>
                <w:lang w:val="es-BO" w:eastAsia="es-BO"/>
              </w:rPr>
              <w:t>2</w:t>
            </w:r>
            <w:r w:rsidRPr="0063560B">
              <w:rPr>
                <w:rFonts w:ascii="Tahoma" w:hAnsi="Tahoma" w:cs="Tahoma"/>
                <w:color w:val="004990"/>
                <w:szCs w:val="18"/>
                <w:lang w:val="es-BO" w:eastAsia="es-BO"/>
              </w:rPr>
              <w:t>.9</w:t>
            </w:r>
            <w:r w:rsidR="00504301">
              <w:rPr>
                <w:rFonts w:ascii="Tahoma" w:hAnsi="Tahoma" w:cs="Tahoma"/>
                <w:color w:val="004990"/>
                <w:szCs w:val="18"/>
                <w:lang w:val="es-BO" w:eastAsia="es-BO"/>
              </w:rPr>
              <w:t>00</w:t>
            </w:r>
            <w:r w:rsidRPr="0063560B">
              <w:rPr>
                <w:rFonts w:ascii="Tahoma" w:hAnsi="Tahoma" w:cs="Tahoma"/>
                <w:color w:val="004990"/>
                <w:szCs w:val="18"/>
                <w:lang w:val="es-BO" w:eastAsia="es-BO"/>
              </w:rPr>
              <w:t xml:space="preserve"> mAh o superior</w:t>
            </w:r>
          </w:p>
          <w:p w14:paraId="16A3717F"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1745E4A3" w14:textId="77777777" w:rsidR="00457737" w:rsidRPr="0063560B" w:rsidRDefault="00457737" w:rsidP="00457737">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6F611056" w14:textId="77777777" w:rsidR="00457737" w:rsidRPr="0063560B" w:rsidRDefault="00457737" w:rsidP="00457737">
            <w:pPr>
              <w:pStyle w:val="Prrafodelista"/>
              <w:ind w:left="360"/>
              <w:rPr>
                <w:rFonts w:ascii="Tahoma" w:hAnsi="Tahoma" w:cs="Tahoma"/>
                <w:color w:val="004990"/>
                <w:szCs w:val="18"/>
                <w:lang w:val="es-BO" w:eastAsia="es-BO"/>
              </w:rPr>
            </w:pPr>
            <w:r w:rsidRPr="0063560B">
              <w:rPr>
                <w:rFonts w:ascii="Tahoma" w:hAnsi="Tahoma" w:cs="Tahoma"/>
                <w:color w:val="004990"/>
              </w:rPr>
              <w:t>• Salida: DC 5 V; 700 mA</w:t>
            </w:r>
          </w:p>
          <w:p w14:paraId="79BCAC40" w14:textId="77777777" w:rsidR="00457737" w:rsidRPr="0063560B" w:rsidRDefault="00457737" w:rsidP="00457737">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5628FA93" w14:textId="659B0953" w:rsidR="00457737" w:rsidRPr="0063560B" w:rsidRDefault="00457737" w:rsidP="00457737">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7D21C5D2" w14:textId="77777777" w:rsidR="00457737" w:rsidRPr="00934AB1" w:rsidRDefault="00457737" w:rsidP="00457737">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13AF0320" w14:textId="77777777" w:rsidR="00457737" w:rsidRPr="00DD6545" w:rsidRDefault="00457737" w:rsidP="00457737">
            <w:pPr>
              <w:jc w:val="both"/>
              <w:rPr>
                <w:rFonts w:ascii="Tahoma" w:hAnsi="Tahoma" w:cs="Tahoma"/>
                <w:color w:val="004990"/>
                <w:sz w:val="18"/>
                <w:szCs w:val="18"/>
              </w:rPr>
            </w:pPr>
          </w:p>
          <w:p w14:paraId="3C17A397" w14:textId="77777777" w:rsidR="00457737" w:rsidRPr="00DD6545" w:rsidRDefault="00457737" w:rsidP="00457737">
            <w:pPr>
              <w:jc w:val="both"/>
              <w:rPr>
                <w:rFonts w:ascii="Tahoma" w:hAnsi="Tahoma" w:cs="Tahoma"/>
                <w:color w:val="004990"/>
                <w:sz w:val="18"/>
                <w:szCs w:val="18"/>
              </w:rPr>
            </w:pPr>
            <w:r>
              <w:rPr>
                <w:rFonts w:ascii="Tahoma" w:hAnsi="Tahoma" w:cs="Tahoma"/>
                <w:b/>
                <w:i/>
                <w:color w:val="004990"/>
                <w:sz w:val="18"/>
                <w:szCs w:val="18"/>
                <w:lang w:eastAsia="es-BO"/>
              </w:rPr>
              <w:t>2</w:t>
            </w:r>
            <w:r w:rsidRPr="00DD6545">
              <w:rPr>
                <w:rFonts w:ascii="Tahoma" w:hAnsi="Tahoma" w:cs="Tahoma"/>
                <w:b/>
                <w:i/>
                <w:color w:val="004990"/>
                <w:sz w:val="18"/>
                <w:szCs w:val="18"/>
                <w:lang w:eastAsia="es-BO"/>
              </w:rPr>
              <w:t>.</w:t>
            </w:r>
            <w:r w:rsidR="00AC254A">
              <w:rPr>
                <w:rFonts w:ascii="Tahoma" w:hAnsi="Tahoma" w:cs="Tahoma"/>
                <w:b/>
                <w:i/>
                <w:color w:val="004990"/>
                <w:sz w:val="18"/>
                <w:szCs w:val="18"/>
                <w:lang w:eastAsia="es-BO"/>
              </w:rPr>
              <w:t>4</w:t>
            </w:r>
            <w:r w:rsidRPr="00DD6545">
              <w:rPr>
                <w:rFonts w:ascii="Tahoma" w:hAnsi="Tahoma" w:cs="Tahoma"/>
                <w:b/>
                <w:i/>
                <w:color w:val="004990"/>
                <w:sz w:val="18"/>
                <w:szCs w:val="18"/>
                <w:lang w:eastAsia="es-BO"/>
              </w:rPr>
              <w:t xml:space="preserve">  Terminales Móviles Inteligentes –</w:t>
            </w:r>
            <w:r>
              <w:rPr>
                <w:rFonts w:ascii="Tahoma" w:hAnsi="Tahoma" w:cs="Tahoma"/>
                <w:b/>
                <w:i/>
                <w:color w:val="004990"/>
                <w:sz w:val="18"/>
                <w:szCs w:val="18"/>
                <w:lang w:eastAsia="es-BO"/>
              </w:rPr>
              <w:t xml:space="preserve"> Iphone 7 plus – 128Gb</w:t>
            </w:r>
          </w:p>
          <w:p w14:paraId="71EB9DD6" w14:textId="77777777" w:rsidR="00457737" w:rsidRDefault="00457737" w:rsidP="007075E1">
            <w:pPr>
              <w:rPr>
                <w:rFonts w:ascii="Tahoma" w:hAnsi="Tahoma" w:cs="Tahoma"/>
                <w:color w:val="004990"/>
                <w:szCs w:val="18"/>
                <w:lang w:val="es-BO" w:eastAsia="es-BO"/>
              </w:rPr>
            </w:pPr>
          </w:p>
          <w:p w14:paraId="77130D9B" w14:textId="77777777" w:rsidR="00504301" w:rsidRPr="00DD6545" w:rsidRDefault="00504301" w:rsidP="00504301">
            <w:pPr>
              <w:pStyle w:val="Prrafodelista"/>
              <w:numPr>
                <w:ilvl w:val="0"/>
                <w:numId w:val="21"/>
              </w:numPr>
              <w:rPr>
                <w:rFonts w:ascii="Tahoma" w:hAnsi="Tahoma" w:cs="Tahoma"/>
                <w:color w:val="004990"/>
              </w:rPr>
            </w:pPr>
            <w:r w:rsidRPr="00DD6545">
              <w:rPr>
                <w:rFonts w:ascii="Tahoma" w:hAnsi="Tahoma" w:cs="Tahoma"/>
                <w:color w:val="004990"/>
              </w:rPr>
              <w:t>Redes y tecnologías (como mínimo):</w:t>
            </w:r>
          </w:p>
          <w:p w14:paraId="30FDDEAF"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lastRenderedPageBreak/>
              <w:t>• 2G (GPRS/EDGE/GSM): 850/1900 MHz</w:t>
            </w:r>
          </w:p>
          <w:p w14:paraId="16549E4B"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t>• 3G (UMTS/HSPA+): 850/1900 MHz</w:t>
            </w:r>
          </w:p>
          <w:p w14:paraId="63C1A6AE" w14:textId="4A7C04D8" w:rsidR="00504301" w:rsidRPr="00457737" w:rsidRDefault="00504301" w:rsidP="00BD4294">
            <w:pPr>
              <w:pStyle w:val="Prrafodelista"/>
              <w:ind w:left="360"/>
              <w:jc w:val="both"/>
              <w:rPr>
                <w:rFonts w:ascii="Tahoma" w:hAnsi="Tahoma" w:cs="Tahoma"/>
                <w:color w:val="004990"/>
              </w:rPr>
            </w:pPr>
            <w:r w:rsidRPr="00DD6545">
              <w:rPr>
                <w:rFonts w:ascii="Tahoma" w:hAnsi="Tahoma" w:cs="Tahoma"/>
                <w:color w:val="004990"/>
              </w:rPr>
              <w:t>•</w:t>
            </w:r>
            <w:r w:rsidR="00852D41">
              <w:t xml:space="preserve"> </w:t>
            </w:r>
            <w:r w:rsidRPr="00DD6545">
              <w:rPr>
                <w:rFonts w:ascii="Tahoma" w:hAnsi="Tahoma" w:cs="Tahoma"/>
                <w:color w:val="004990"/>
              </w:rPr>
              <w:t>4G (LTE): 1700/2100 MHz Banda 4, conocida como AWS Banda 4</w:t>
            </w:r>
            <w:r>
              <w:rPr>
                <w:rFonts w:ascii="Tahoma" w:hAnsi="Tahoma" w:cs="Tahoma"/>
                <w:color w:val="004990"/>
              </w:rPr>
              <w:t>.</w:t>
            </w:r>
          </w:p>
          <w:p w14:paraId="17244146" w14:textId="77777777" w:rsidR="00504301" w:rsidRPr="00DD6545" w:rsidRDefault="00504301" w:rsidP="00504301">
            <w:pPr>
              <w:pStyle w:val="Prrafodelista"/>
              <w:numPr>
                <w:ilvl w:val="0"/>
                <w:numId w:val="22"/>
              </w:numPr>
              <w:rPr>
                <w:rFonts w:ascii="Tahoma" w:hAnsi="Tahoma" w:cs="Tahoma"/>
                <w:color w:val="004990"/>
              </w:rPr>
            </w:pPr>
            <w:r w:rsidRPr="00DD6545">
              <w:rPr>
                <w:rFonts w:ascii="Tahoma" w:hAnsi="Tahoma" w:cs="Tahoma"/>
                <w:color w:val="004990"/>
              </w:rPr>
              <w:t>Conectividad:</w:t>
            </w:r>
          </w:p>
          <w:p w14:paraId="64E8C8A9" w14:textId="77777777" w:rsidR="00504301" w:rsidRPr="00DD6545" w:rsidRDefault="00504301" w:rsidP="00504301">
            <w:pPr>
              <w:pStyle w:val="Prrafodelista"/>
              <w:ind w:left="360"/>
              <w:rPr>
                <w:rFonts w:ascii="Tahoma" w:hAnsi="Tahoma" w:cs="Tahoma"/>
                <w:color w:val="004990"/>
                <w:lang w:val="en-US"/>
              </w:rPr>
            </w:pPr>
            <w:r w:rsidRPr="00DD6545">
              <w:rPr>
                <w:rFonts w:ascii="Tahoma" w:hAnsi="Tahoma" w:cs="Tahoma"/>
                <w:color w:val="004990"/>
                <w:lang w:val="en-US"/>
              </w:rPr>
              <w:t xml:space="preserve">• Wi-Fi: IEEE 802.11 a/b/g/n/ac </w:t>
            </w:r>
            <w:r w:rsidRPr="006538DA">
              <w:rPr>
                <w:rFonts w:ascii="Tahoma" w:hAnsi="Tahoma" w:cs="Tahoma"/>
                <w:color w:val="004990"/>
                <w:lang w:val="en-US"/>
              </w:rPr>
              <w:t>Wi</w:t>
            </w:r>
            <w:r w:rsidRPr="006538DA">
              <w:rPr>
                <w:rFonts w:ascii="Tahoma" w:hAnsi="Tahoma" w:cs="Tahoma"/>
                <w:color w:val="004990"/>
                <w:lang w:val="en-US"/>
              </w:rPr>
              <w:noBreakHyphen/>
              <w:t>Fi with MIMO</w:t>
            </w:r>
          </w:p>
          <w:p w14:paraId="2250174E" w14:textId="77777777" w:rsidR="00852D41" w:rsidRDefault="00504301" w:rsidP="00504301">
            <w:pPr>
              <w:pStyle w:val="Prrafodelista"/>
              <w:ind w:left="360"/>
              <w:rPr>
                <w:ins w:id="49" w:author="Marilia Calla" w:date="2017-05-25T16:38:00Z"/>
                <w:rFonts w:ascii="Tahoma" w:hAnsi="Tahoma" w:cs="Tahoma"/>
                <w:color w:val="004990"/>
                <w:lang w:val="en-US"/>
              </w:rPr>
            </w:pPr>
            <w:r w:rsidRPr="00CF1C75">
              <w:rPr>
                <w:rFonts w:ascii="Tahoma" w:hAnsi="Tahoma" w:cs="Tahoma"/>
                <w:color w:val="004990"/>
                <w:lang w:val="en-US"/>
              </w:rPr>
              <w:t xml:space="preserve">• Bluetooth: v4.2 wireless technology </w:t>
            </w:r>
          </w:p>
          <w:p w14:paraId="5166D801" w14:textId="4BE0E05F" w:rsidR="00504301" w:rsidRPr="00CF1C75" w:rsidRDefault="00852D41" w:rsidP="00504301">
            <w:pPr>
              <w:pStyle w:val="Prrafodelista"/>
              <w:ind w:left="360"/>
              <w:rPr>
                <w:rFonts w:ascii="Tahoma" w:hAnsi="Tahoma" w:cs="Tahoma"/>
                <w:color w:val="004990"/>
                <w:lang w:val="en-US"/>
              </w:rPr>
            </w:pPr>
            <w:ins w:id="50" w:author="Marilia Calla" w:date="2017-05-25T16:38:00Z">
              <w:r w:rsidRPr="00CF1C75">
                <w:rPr>
                  <w:rFonts w:ascii="Tahoma" w:hAnsi="Tahoma" w:cs="Tahoma"/>
                  <w:color w:val="004990"/>
                  <w:lang w:val="en-US"/>
                </w:rPr>
                <w:t xml:space="preserve">• </w:t>
              </w:r>
            </w:ins>
            <w:r w:rsidR="00504301" w:rsidRPr="00CF1C75">
              <w:rPr>
                <w:rFonts w:ascii="Tahoma" w:hAnsi="Tahoma" w:cs="Tahoma"/>
                <w:color w:val="004990"/>
                <w:lang w:val="en-US"/>
              </w:rPr>
              <w:t>NFC</w:t>
            </w:r>
            <w:r>
              <w:rPr>
                <w:rFonts w:ascii="Tahoma" w:hAnsi="Tahoma" w:cs="Tahoma"/>
                <w:color w:val="004990"/>
                <w:lang w:val="en-US"/>
              </w:rPr>
              <w:t>: Si</w:t>
            </w:r>
          </w:p>
          <w:p w14:paraId="71798BAE" w14:textId="77777777" w:rsidR="00504301" w:rsidRPr="002B0093" w:rsidRDefault="00504301" w:rsidP="00504301">
            <w:pPr>
              <w:pStyle w:val="Prrafodelista"/>
              <w:ind w:left="360"/>
              <w:rPr>
                <w:rFonts w:ascii="Tahoma" w:hAnsi="Tahoma" w:cs="Tahoma"/>
                <w:color w:val="004990"/>
                <w:lang w:val="es-BO"/>
              </w:rPr>
            </w:pPr>
            <w:r w:rsidRPr="002B0093">
              <w:rPr>
                <w:rFonts w:ascii="Tahoma" w:hAnsi="Tahoma" w:cs="Tahoma"/>
                <w:color w:val="004990"/>
                <w:lang w:val="es-BO"/>
              </w:rPr>
              <w:t>• Localización: GPS/Glonass</w:t>
            </w:r>
          </w:p>
          <w:p w14:paraId="5EF092F0" w14:textId="77777777" w:rsidR="00504301" w:rsidRPr="002B0093" w:rsidRDefault="00504301" w:rsidP="00504301">
            <w:pPr>
              <w:pStyle w:val="Prrafodelista"/>
              <w:ind w:left="360"/>
              <w:rPr>
                <w:rFonts w:ascii="Tahoma" w:hAnsi="Tahoma" w:cs="Tahoma"/>
                <w:color w:val="004990"/>
                <w:lang w:val="es-BO"/>
              </w:rPr>
            </w:pPr>
            <w:r w:rsidRPr="002B0093">
              <w:rPr>
                <w:rFonts w:ascii="Tahoma" w:hAnsi="Tahoma" w:cs="Tahoma"/>
                <w:color w:val="004990"/>
                <w:lang w:val="es-BO"/>
              </w:rPr>
              <w:t>• Microlocalización: iBeacon</w:t>
            </w:r>
          </w:p>
          <w:p w14:paraId="4E41DD6C" w14:textId="77777777" w:rsidR="00504301" w:rsidRPr="002B0093" w:rsidRDefault="00504301" w:rsidP="00504301">
            <w:pPr>
              <w:pStyle w:val="Prrafodelista"/>
              <w:ind w:left="360"/>
              <w:rPr>
                <w:rFonts w:ascii="Tahoma" w:hAnsi="Tahoma" w:cs="Tahoma"/>
                <w:color w:val="004990"/>
                <w:lang w:val="es-BO"/>
              </w:rPr>
            </w:pPr>
            <w:r w:rsidRPr="002B0093">
              <w:rPr>
                <w:rFonts w:ascii="Tahoma" w:hAnsi="Tahoma" w:cs="Tahoma"/>
                <w:color w:val="004990"/>
                <w:lang w:val="es-BO"/>
              </w:rPr>
              <w:t>• USB: USB 2.0</w:t>
            </w:r>
          </w:p>
          <w:p w14:paraId="4FD86913" w14:textId="77777777" w:rsidR="00504301" w:rsidRPr="0063560B" w:rsidRDefault="00504301" w:rsidP="00504301">
            <w:pPr>
              <w:pStyle w:val="Prrafodelista"/>
              <w:numPr>
                <w:ilvl w:val="0"/>
                <w:numId w:val="22"/>
              </w:numPr>
              <w:rPr>
                <w:rFonts w:ascii="Tahoma" w:hAnsi="Tahoma" w:cs="Tahoma"/>
                <w:color w:val="004990"/>
              </w:rPr>
            </w:pPr>
            <w:r w:rsidRPr="0063560B">
              <w:rPr>
                <w:rFonts w:ascii="Tahoma" w:hAnsi="Tahoma" w:cs="Tahoma"/>
                <w:color w:val="004990"/>
              </w:rPr>
              <w:t>Memoria:</w:t>
            </w:r>
          </w:p>
          <w:p w14:paraId="3C43ECD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xml:space="preserve">• Interna: </w:t>
            </w:r>
            <w:r>
              <w:rPr>
                <w:rFonts w:ascii="Tahoma" w:hAnsi="Tahoma" w:cs="Tahoma"/>
                <w:color w:val="004990"/>
                <w:lang w:val="es-BO"/>
              </w:rPr>
              <w:t>128</w:t>
            </w:r>
            <w:r w:rsidRPr="0063560B">
              <w:rPr>
                <w:rFonts w:ascii="Tahoma" w:hAnsi="Tahoma" w:cs="Tahoma"/>
                <w:color w:val="004990"/>
                <w:lang w:val="es-BO"/>
              </w:rPr>
              <w:t xml:space="preserve"> GB</w:t>
            </w:r>
          </w:p>
          <w:p w14:paraId="14E3013A"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n-US"/>
              </w:rPr>
              <w:t xml:space="preserve">• RAM: </w:t>
            </w:r>
            <w:r>
              <w:rPr>
                <w:rFonts w:ascii="Tahoma" w:hAnsi="Tahoma" w:cs="Tahoma"/>
                <w:color w:val="004990"/>
                <w:lang w:val="en-US"/>
              </w:rPr>
              <w:t>3</w:t>
            </w:r>
            <w:r w:rsidRPr="0063560B">
              <w:rPr>
                <w:rFonts w:ascii="Tahoma" w:hAnsi="Tahoma" w:cs="Tahoma"/>
                <w:color w:val="004990"/>
                <w:lang w:val="en-US"/>
              </w:rPr>
              <w:t xml:space="preserve"> GB</w:t>
            </w:r>
          </w:p>
          <w:p w14:paraId="63B2DC38" w14:textId="77777777" w:rsidR="00504301" w:rsidRPr="0063560B" w:rsidRDefault="00504301" w:rsidP="00504301">
            <w:pPr>
              <w:pStyle w:val="Prrafodelista"/>
              <w:numPr>
                <w:ilvl w:val="0"/>
                <w:numId w:val="22"/>
              </w:numPr>
              <w:rPr>
                <w:rFonts w:ascii="Tahoma" w:hAnsi="Tahoma" w:cs="Tahoma"/>
                <w:color w:val="004990"/>
              </w:rPr>
            </w:pPr>
            <w:r w:rsidRPr="0063560B">
              <w:rPr>
                <w:rFonts w:ascii="Tahoma" w:hAnsi="Tahoma" w:cs="Tahoma"/>
                <w:color w:val="004990"/>
              </w:rPr>
              <w:t>Pantalla:</w:t>
            </w:r>
          </w:p>
          <w:p w14:paraId="5FB73B7D"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lang w:val="es-BO"/>
              </w:rPr>
              <w:t>•</w:t>
            </w:r>
            <w:r w:rsidRPr="0063560B">
              <w:t xml:space="preserve"> </w:t>
            </w:r>
            <w:r>
              <w:rPr>
                <w:rFonts w:ascii="Tahoma" w:hAnsi="Tahoma" w:cs="Tahoma"/>
                <w:color w:val="004990"/>
              </w:rPr>
              <w:t>5</w:t>
            </w:r>
            <w:r w:rsidRPr="0063560B">
              <w:rPr>
                <w:rFonts w:ascii="Tahoma" w:hAnsi="Tahoma" w:cs="Tahoma"/>
                <w:color w:val="004990"/>
              </w:rPr>
              <w:t>.</w:t>
            </w:r>
            <w:r>
              <w:rPr>
                <w:rFonts w:ascii="Tahoma" w:hAnsi="Tahoma" w:cs="Tahoma"/>
                <w:color w:val="004990"/>
              </w:rPr>
              <w:t>5</w:t>
            </w:r>
            <w:r w:rsidRPr="0063560B">
              <w:rPr>
                <w:rFonts w:ascii="Tahoma" w:hAnsi="Tahoma" w:cs="Tahoma"/>
                <w:color w:val="004990"/>
              </w:rPr>
              <w:t xml:space="preserve">” pulgadas, resolución </w:t>
            </w:r>
            <w:r>
              <w:rPr>
                <w:rFonts w:ascii="Tahoma" w:hAnsi="Tahoma" w:cs="Tahoma"/>
                <w:color w:val="004990"/>
              </w:rPr>
              <w:t>1920</w:t>
            </w:r>
            <w:r w:rsidRPr="0063560B">
              <w:rPr>
                <w:rFonts w:ascii="Tahoma" w:hAnsi="Tahoma" w:cs="Tahoma"/>
                <w:color w:val="004990"/>
              </w:rPr>
              <w:t xml:space="preserve"> x </w:t>
            </w:r>
            <w:r>
              <w:rPr>
                <w:rFonts w:ascii="Tahoma" w:hAnsi="Tahoma" w:cs="Tahoma"/>
                <w:color w:val="004990"/>
              </w:rPr>
              <w:t>1080</w:t>
            </w:r>
            <w:r w:rsidRPr="0063560B">
              <w:rPr>
                <w:rFonts w:ascii="Tahoma" w:hAnsi="Tahoma" w:cs="Tahoma"/>
                <w:color w:val="004990"/>
              </w:rPr>
              <w:t xml:space="preserve"> pantalla multi-touch con tecnología IPS.</w:t>
            </w:r>
          </w:p>
          <w:p w14:paraId="137220E0"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rPr>
              <w:t>Procesador:</w:t>
            </w:r>
          </w:p>
          <w:p w14:paraId="1C63EB86" w14:textId="12D2B41A" w:rsidR="00504301" w:rsidRPr="0032132F" w:rsidRDefault="00504301" w:rsidP="00504301">
            <w:pPr>
              <w:pStyle w:val="Prrafodelista"/>
              <w:ind w:left="360"/>
              <w:rPr>
                <w:rFonts w:ascii="Tahoma" w:hAnsi="Tahoma" w:cs="Tahoma"/>
                <w:color w:val="004990"/>
              </w:rPr>
            </w:pPr>
            <w:r w:rsidRPr="0063560B">
              <w:rPr>
                <w:rFonts w:ascii="Tahoma" w:hAnsi="Tahoma" w:cs="Tahoma"/>
                <w:color w:val="004990"/>
                <w:lang w:val="es-BO"/>
              </w:rPr>
              <w:t xml:space="preserve">• </w:t>
            </w:r>
            <w:r>
              <w:rPr>
                <w:rFonts w:ascii="Tahoma" w:hAnsi="Tahoma" w:cs="Tahoma"/>
                <w:color w:val="004990"/>
              </w:rPr>
              <w:t>Procesador A10 con arquitectura de 64 bits.</w:t>
            </w:r>
          </w:p>
          <w:p w14:paraId="404F255C"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Cámara:</w:t>
            </w:r>
          </w:p>
          <w:p w14:paraId="3758FE4F"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s-BO"/>
              </w:rPr>
              <w:t xml:space="preserve">• Principal: 12.0 MP </w:t>
            </w:r>
            <w:r w:rsidRPr="0063560B">
              <w:rPr>
                <w:rFonts w:ascii="Tahoma" w:hAnsi="Tahoma" w:cs="Tahoma"/>
                <w:color w:val="004990"/>
                <w:lang w:val="en-US"/>
              </w:rPr>
              <w:t>o superior</w:t>
            </w:r>
          </w:p>
          <w:p w14:paraId="6C20E5E7"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t>• Secundaria: 7.0 MP o superior</w:t>
            </w:r>
          </w:p>
          <w:p w14:paraId="4520BA84"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Sonido:</w:t>
            </w:r>
          </w:p>
          <w:p w14:paraId="13A02D80"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Tipos de alertas: por vibración y sonido</w:t>
            </w:r>
          </w:p>
          <w:p w14:paraId="02FE4F49"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t>• Altavoces: debe incluir altavoz</w:t>
            </w:r>
          </w:p>
          <w:p w14:paraId="71345771"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t>• Conector de audio: 3.5 mm Stereo</w:t>
            </w:r>
          </w:p>
          <w:p w14:paraId="000B858A"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Complementos:</w:t>
            </w:r>
          </w:p>
          <w:p w14:paraId="550EB082"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t>• Sensores: Huella digital Touch ID, acelerómetro, giroscopio de tres ejes, proximidad, brújula, barómetro, luz ambiental.</w:t>
            </w:r>
          </w:p>
          <w:p w14:paraId="2F965FF8"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Navegador Web: Safari</w:t>
            </w:r>
          </w:p>
          <w:p w14:paraId="36EC6E0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xml:space="preserve">• </w:t>
            </w:r>
            <w:r w:rsidRPr="0063560B">
              <w:rPr>
                <w:rFonts w:ascii="Tahoma" w:hAnsi="Tahoma" w:cs="Tahoma"/>
                <w:color w:val="004990"/>
              </w:rPr>
              <w:t>Actualizaciones: vía OTA</w:t>
            </w:r>
          </w:p>
          <w:p w14:paraId="2746FB6F" w14:textId="77777777" w:rsidR="00504301" w:rsidRPr="0063560B" w:rsidRDefault="00504301" w:rsidP="00504301">
            <w:pPr>
              <w:pStyle w:val="Prrafodelista"/>
              <w:ind w:left="360"/>
              <w:rPr>
                <w:rFonts w:ascii="Tahoma" w:hAnsi="Tahoma" w:cs="Tahoma"/>
                <w:color w:val="004990"/>
                <w:lang w:val="es-BO"/>
              </w:rPr>
            </w:pPr>
            <w:r w:rsidRPr="0063560B">
              <w:rPr>
                <w:rFonts w:ascii="Tahoma" w:hAnsi="Tahoma" w:cs="Tahoma"/>
                <w:color w:val="004990"/>
                <w:lang w:val="es-BO"/>
              </w:rPr>
              <w:t>• Transmision de datos: Wi-Fi hotspot, Bluetooth, micro-USB.</w:t>
            </w:r>
          </w:p>
          <w:p w14:paraId="69289DD3" w14:textId="77777777" w:rsidR="00504301" w:rsidRPr="0063560B" w:rsidRDefault="00504301" w:rsidP="00504301">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Reproductor de Audio: </w:t>
            </w:r>
          </w:p>
          <w:p w14:paraId="563B92F3" w14:textId="77777777" w:rsidR="00504301" w:rsidRPr="0063560B" w:rsidRDefault="00504301" w:rsidP="00504301">
            <w:pPr>
              <w:pStyle w:val="Prrafodelista"/>
              <w:ind w:left="360"/>
              <w:rPr>
                <w:rFonts w:ascii="Tahoma" w:hAnsi="Tahoma" w:cs="Tahoma"/>
                <w:color w:val="004990"/>
                <w:lang w:val="en-US"/>
              </w:rPr>
            </w:pPr>
            <w:r w:rsidRPr="0063560B">
              <w:rPr>
                <w:rFonts w:ascii="Tahoma" w:hAnsi="Tahoma" w:cs="Tahoma"/>
                <w:color w:val="004990"/>
                <w:lang w:val="en-US"/>
              </w:rPr>
              <w:t>• MP3, AAC, eAAC, WAV, M4A (Apple lossless)</w:t>
            </w:r>
          </w:p>
          <w:p w14:paraId="46815250"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Reproductor de Video: </w:t>
            </w:r>
          </w:p>
          <w:p w14:paraId="6A3F9F53" w14:textId="77777777" w:rsidR="00504301" w:rsidRPr="0063560B" w:rsidRDefault="00504301" w:rsidP="00504301">
            <w:pPr>
              <w:pStyle w:val="Prrafodelista"/>
              <w:ind w:left="360"/>
              <w:rPr>
                <w:rFonts w:ascii="Tahoma" w:hAnsi="Tahoma" w:cs="Tahoma"/>
                <w:color w:val="004990"/>
                <w:szCs w:val="18"/>
                <w:lang w:val="en-US" w:eastAsia="es-BO"/>
              </w:rPr>
            </w:pPr>
            <w:r w:rsidRPr="0063560B">
              <w:rPr>
                <w:rFonts w:ascii="Tahoma" w:hAnsi="Tahoma" w:cs="Tahoma"/>
                <w:color w:val="004990"/>
                <w:lang w:val="en-US"/>
              </w:rPr>
              <w:t xml:space="preserve">• </w:t>
            </w:r>
            <w:r w:rsidRPr="0063560B">
              <w:rPr>
                <w:rFonts w:ascii="Tahoma" w:hAnsi="Tahoma" w:cs="Tahoma"/>
                <w:color w:val="004990"/>
                <w:szCs w:val="18"/>
                <w:lang w:val="en-US" w:eastAsia="es-BO"/>
              </w:rPr>
              <w:t>MPEG4, H.264, Motion JPG, MOV</w:t>
            </w:r>
          </w:p>
          <w:p w14:paraId="25D0324F"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Batería:</w:t>
            </w:r>
            <w:r w:rsidRPr="0063560B">
              <w:rPr>
                <w:rFonts w:ascii="Tahoma" w:hAnsi="Tahoma" w:cs="Tahoma"/>
                <w:color w:val="004990"/>
              </w:rPr>
              <w:t xml:space="preserve"> </w:t>
            </w:r>
            <w:r>
              <w:rPr>
                <w:rFonts w:ascii="Tahoma" w:hAnsi="Tahoma" w:cs="Tahoma"/>
                <w:color w:val="004990"/>
                <w:szCs w:val="18"/>
                <w:lang w:val="es-BO" w:eastAsia="es-BO"/>
              </w:rPr>
              <w:t>2</w:t>
            </w:r>
            <w:r w:rsidRPr="0063560B">
              <w:rPr>
                <w:rFonts w:ascii="Tahoma" w:hAnsi="Tahoma" w:cs="Tahoma"/>
                <w:color w:val="004990"/>
                <w:szCs w:val="18"/>
                <w:lang w:val="es-BO" w:eastAsia="es-BO"/>
              </w:rPr>
              <w:t>.9</w:t>
            </w:r>
            <w:r>
              <w:rPr>
                <w:rFonts w:ascii="Tahoma" w:hAnsi="Tahoma" w:cs="Tahoma"/>
                <w:color w:val="004990"/>
                <w:szCs w:val="18"/>
                <w:lang w:val="es-BO" w:eastAsia="es-BO"/>
              </w:rPr>
              <w:t>00</w:t>
            </w:r>
            <w:r w:rsidRPr="0063560B">
              <w:rPr>
                <w:rFonts w:ascii="Tahoma" w:hAnsi="Tahoma" w:cs="Tahoma"/>
                <w:color w:val="004990"/>
                <w:szCs w:val="18"/>
                <w:lang w:val="es-BO" w:eastAsia="es-BO"/>
              </w:rPr>
              <w:t xml:space="preserve"> mAh o superior</w:t>
            </w:r>
          </w:p>
          <w:p w14:paraId="3F26BD8B"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Cargador:</w:t>
            </w:r>
          </w:p>
          <w:p w14:paraId="4C4243DA" w14:textId="77777777" w:rsidR="00504301" w:rsidRPr="0063560B" w:rsidRDefault="00504301" w:rsidP="00504301">
            <w:pPr>
              <w:pStyle w:val="Prrafodelista"/>
              <w:ind w:left="360"/>
              <w:rPr>
                <w:rFonts w:ascii="Tahoma" w:hAnsi="Tahoma" w:cs="Tahoma"/>
                <w:color w:val="004990"/>
              </w:rPr>
            </w:pPr>
            <w:r w:rsidRPr="0063560B">
              <w:rPr>
                <w:rFonts w:ascii="Tahoma" w:hAnsi="Tahoma" w:cs="Tahoma"/>
                <w:color w:val="004990"/>
              </w:rPr>
              <w:t xml:space="preserve">• Entrada: 110-220V auto volt. </w:t>
            </w:r>
          </w:p>
          <w:p w14:paraId="2531F18A" w14:textId="77777777" w:rsidR="00504301" w:rsidRPr="0063560B" w:rsidRDefault="00504301" w:rsidP="00504301">
            <w:pPr>
              <w:pStyle w:val="Prrafodelista"/>
              <w:ind w:left="360"/>
              <w:rPr>
                <w:rFonts w:ascii="Tahoma" w:hAnsi="Tahoma" w:cs="Tahoma"/>
                <w:color w:val="004990"/>
                <w:szCs w:val="18"/>
                <w:lang w:val="es-BO" w:eastAsia="es-BO"/>
              </w:rPr>
            </w:pPr>
            <w:r w:rsidRPr="0063560B">
              <w:rPr>
                <w:rFonts w:ascii="Tahoma" w:hAnsi="Tahoma" w:cs="Tahoma"/>
                <w:color w:val="004990"/>
              </w:rPr>
              <w:lastRenderedPageBreak/>
              <w:t>• Salida: DC 5 V; 700 mA</w:t>
            </w:r>
          </w:p>
          <w:p w14:paraId="080C11D4" w14:textId="77777777" w:rsidR="00504301" w:rsidRPr="0063560B" w:rsidRDefault="00504301" w:rsidP="00504301">
            <w:pPr>
              <w:pStyle w:val="Prrafodelista"/>
              <w:numPr>
                <w:ilvl w:val="0"/>
                <w:numId w:val="22"/>
              </w:numPr>
              <w:rPr>
                <w:rFonts w:ascii="Tahoma" w:hAnsi="Tahoma" w:cs="Tahoma"/>
                <w:color w:val="004990"/>
                <w:szCs w:val="18"/>
                <w:lang w:val="es-BO" w:eastAsia="es-BO"/>
              </w:rPr>
            </w:pPr>
            <w:r w:rsidRPr="0063560B">
              <w:rPr>
                <w:rFonts w:ascii="Tahoma" w:hAnsi="Tahoma" w:cs="Tahoma"/>
                <w:color w:val="004990"/>
                <w:szCs w:val="18"/>
                <w:lang w:val="es-BO" w:eastAsia="es-BO"/>
              </w:rPr>
              <w:t xml:space="preserve">Mensajería: </w:t>
            </w:r>
            <w:r w:rsidRPr="0063560B">
              <w:t xml:space="preserve"> </w:t>
            </w:r>
            <w:r w:rsidRPr="0063560B">
              <w:rPr>
                <w:rFonts w:ascii="Tahoma" w:hAnsi="Tahoma" w:cs="Tahoma"/>
                <w:color w:val="004990"/>
                <w:szCs w:val="18"/>
                <w:lang w:val="es-BO" w:eastAsia="es-BO"/>
              </w:rPr>
              <w:t>SMS, MMS</w:t>
            </w:r>
          </w:p>
          <w:p w14:paraId="5214AB8F" w14:textId="3A70B9DD" w:rsidR="00504301" w:rsidRPr="0063560B" w:rsidRDefault="00504301" w:rsidP="00504301">
            <w:pPr>
              <w:pStyle w:val="Prrafodelista"/>
              <w:numPr>
                <w:ilvl w:val="0"/>
                <w:numId w:val="22"/>
              </w:numPr>
              <w:rPr>
                <w:rFonts w:ascii="Tahoma" w:hAnsi="Tahoma" w:cs="Tahoma"/>
                <w:color w:val="004990"/>
                <w:szCs w:val="18"/>
                <w:lang w:val="en-US" w:eastAsia="es-BO"/>
              </w:rPr>
            </w:pPr>
            <w:r w:rsidRPr="0063560B">
              <w:rPr>
                <w:rFonts w:ascii="Tahoma" w:hAnsi="Tahoma" w:cs="Tahoma"/>
                <w:color w:val="004990"/>
                <w:szCs w:val="18"/>
                <w:lang w:val="en-US" w:eastAsia="es-BO"/>
              </w:rPr>
              <w:t xml:space="preserve">Sim Card: Soporte nano-SIM card (4FF </w:t>
            </w:r>
            <w:r w:rsidRPr="0063560B">
              <w:rPr>
                <w:rFonts w:ascii="Tahoma" w:hAnsi="Tahoma" w:cs="Tahoma"/>
                <w:b/>
                <w:color w:val="004990"/>
                <w:szCs w:val="18"/>
                <w:lang w:val="en-US" w:eastAsia="es-BO"/>
              </w:rPr>
              <w:t>Single Sim</w:t>
            </w:r>
            <w:r w:rsidRPr="0063560B">
              <w:rPr>
                <w:rFonts w:ascii="Tahoma" w:hAnsi="Tahoma" w:cs="Tahoma"/>
                <w:color w:val="004990"/>
                <w:szCs w:val="18"/>
                <w:lang w:val="en-US" w:eastAsia="es-BO"/>
              </w:rPr>
              <w:t>)</w:t>
            </w:r>
          </w:p>
          <w:p w14:paraId="7E0679F7" w14:textId="77777777" w:rsidR="00504301" w:rsidRPr="00934AB1" w:rsidRDefault="00504301" w:rsidP="00504301">
            <w:pPr>
              <w:pStyle w:val="Prrafodelista"/>
              <w:numPr>
                <w:ilvl w:val="0"/>
                <w:numId w:val="22"/>
              </w:numPr>
              <w:rPr>
                <w:rFonts w:ascii="Tahoma" w:hAnsi="Tahoma" w:cs="Tahoma"/>
                <w:color w:val="004990"/>
                <w:szCs w:val="18"/>
                <w:lang w:val="es-BO" w:eastAsia="es-BO"/>
              </w:rPr>
            </w:pPr>
            <w:r w:rsidRPr="00934AB1">
              <w:rPr>
                <w:rFonts w:ascii="Tahoma" w:hAnsi="Tahoma" w:cs="Tahoma"/>
                <w:color w:val="004990"/>
                <w:szCs w:val="18"/>
                <w:lang w:val="es-BO" w:eastAsia="es-BO"/>
              </w:rPr>
              <w:t>Sistema Operativo:</w:t>
            </w:r>
            <w:r w:rsidRPr="00934AB1">
              <w:rPr>
                <w:rFonts w:ascii="Tahoma" w:hAnsi="Tahoma" w:cs="Tahoma"/>
                <w:color w:val="004990"/>
              </w:rPr>
              <w:t xml:space="preserve"> iOS 10 o superior</w:t>
            </w:r>
          </w:p>
          <w:p w14:paraId="598203F2" w14:textId="77777777" w:rsidR="00457737" w:rsidRDefault="00457737" w:rsidP="00504301">
            <w:pPr>
              <w:rPr>
                <w:rFonts w:ascii="Tahoma" w:hAnsi="Tahoma" w:cs="Tahoma"/>
                <w:color w:val="004990"/>
                <w:szCs w:val="18"/>
                <w:lang w:val="es-BO" w:eastAsia="es-BO"/>
              </w:rPr>
            </w:pPr>
          </w:p>
          <w:p w14:paraId="6BDE47A2" w14:textId="77777777" w:rsidR="00B845EC" w:rsidRPr="00AC254A" w:rsidRDefault="00B845EC" w:rsidP="00AC254A">
            <w:pPr>
              <w:rPr>
                <w:rFonts w:ascii="Tahoma" w:hAnsi="Tahoma" w:cs="Tahoma"/>
                <w:color w:val="004990"/>
                <w:szCs w:val="18"/>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96F0132" w14:textId="644BCC2B" w:rsidR="00820ABA" w:rsidRPr="009C2DE5" w:rsidRDefault="00820ABA" w:rsidP="007075E1">
            <w:pPr>
              <w:jc w:val="center"/>
              <w:rPr>
                <w:b/>
                <w:color w:val="004990"/>
                <w:sz w:val="20"/>
                <w:szCs w:val="20"/>
              </w:rPr>
            </w:pP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428DB202" w14:textId="77777777" w:rsidR="00820ABA" w:rsidRPr="0070620D"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0F2BE35" w14:textId="77777777" w:rsidR="00820ABA" w:rsidRPr="0070620D" w:rsidRDefault="00820ABA" w:rsidP="007075E1">
            <w:pPr>
              <w:jc w:val="center"/>
              <w:rPr>
                <w:rFonts w:ascii="Tahoma" w:hAnsi="Tahoma" w:cs="Tahoma"/>
                <w:bCs/>
                <w:color w:val="FF0000"/>
                <w:sz w:val="20"/>
                <w:szCs w:val="20"/>
                <w:lang w:val="es-BO" w:eastAsia="es-BO"/>
              </w:rPr>
            </w:pPr>
          </w:p>
        </w:tc>
      </w:tr>
      <w:tr w:rsidR="00820ABA" w:rsidRPr="001112CE" w14:paraId="3B01C159" w14:textId="77777777" w:rsidTr="007075E1">
        <w:trPr>
          <w:trHeight w:val="347"/>
        </w:trPr>
        <w:tc>
          <w:tcPr>
            <w:tcW w:w="272"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0410483" w14:textId="77777777" w:rsidR="00820ABA" w:rsidRDefault="00820ABA" w:rsidP="007075E1">
            <w:pPr>
              <w:rPr>
                <w:rFonts w:ascii="Tahoma" w:hAnsi="Tahoma" w:cs="Tahoma"/>
                <w:bCs/>
                <w:color w:val="004990"/>
                <w:sz w:val="20"/>
                <w:szCs w:val="20"/>
                <w:lang w:val="es-BO" w:eastAsia="es-BO"/>
              </w:rPr>
            </w:pPr>
            <w:r>
              <w:rPr>
                <w:rFonts w:ascii="Tahoma" w:hAnsi="Tahoma" w:cs="Tahoma"/>
                <w:bCs/>
                <w:color w:val="004990"/>
                <w:sz w:val="20"/>
                <w:szCs w:val="20"/>
                <w:lang w:val="es-BO" w:eastAsia="es-BO"/>
              </w:rPr>
              <w:lastRenderedPageBreak/>
              <w:t>3</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956D4C2" w14:textId="77777777" w:rsidR="00820ABA" w:rsidRDefault="00820ABA" w:rsidP="007075E1">
            <w:pPr>
              <w:jc w:val="center"/>
              <w:rPr>
                <w:rFonts w:ascii="Tahoma" w:hAnsi="Tahoma" w:cs="Tahoma"/>
                <w:bCs/>
                <w:color w:val="004990"/>
                <w:sz w:val="20"/>
                <w:szCs w:val="20"/>
                <w:lang w:val="es-BO" w:eastAsia="es-BO"/>
              </w:rPr>
            </w:pPr>
            <w:r w:rsidRPr="00CC11B2">
              <w:rPr>
                <w:rFonts w:ascii="Tahoma" w:hAnsi="Tahoma" w:cs="Tahoma"/>
                <w:bCs/>
                <w:color w:val="004990"/>
                <w:sz w:val="20"/>
                <w:szCs w:val="20"/>
                <w:lang w:val="es-BO" w:eastAsia="es-BO"/>
              </w:rPr>
              <w:t>Accesorios propios del teléfono</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032CCEAD" w14:textId="77777777" w:rsidR="00820ABA" w:rsidRDefault="00820ABA" w:rsidP="007075E1">
            <w:pPr>
              <w:jc w:val="both"/>
              <w:rPr>
                <w:rFonts w:ascii="Tahoma" w:hAnsi="Tahoma" w:cs="Tahoma"/>
                <w:color w:val="004990"/>
                <w:sz w:val="20"/>
                <w:szCs w:val="20"/>
              </w:rPr>
            </w:pPr>
            <w:r>
              <w:rPr>
                <w:rFonts w:ascii="Tahoma" w:hAnsi="Tahoma" w:cs="Tahoma"/>
                <w:color w:val="004990"/>
                <w:sz w:val="20"/>
                <w:szCs w:val="20"/>
              </w:rPr>
              <w:t xml:space="preserve">El equipo debe incluir mínimamente </w:t>
            </w:r>
            <w:r w:rsidRPr="00CC11B2">
              <w:rPr>
                <w:rFonts w:ascii="Tahoma" w:hAnsi="Tahoma" w:cs="Tahoma"/>
                <w:color w:val="004990"/>
                <w:sz w:val="20"/>
                <w:szCs w:val="20"/>
              </w:rPr>
              <w:t>los siguie</w:t>
            </w:r>
            <w:r>
              <w:rPr>
                <w:rFonts w:ascii="Tahoma" w:hAnsi="Tahoma" w:cs="Tahoma"/>
                <w:color w:val="004990"/>
                <w:sz w:val="20"/>
                <w:szCs w:val="20"/>
              </w:rPr>
              <w:t>ntes accesorios originales de fábrica:</w:t>
            </w:r>
          </w:p>
          <w:p w14:paraId="69017F2A"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Cable USB</w:t>
            </w:r>
          </w:p>
          <w:p w14:paraId="79785090"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Manos libres</w:t>
            </w:r>
          </w:p>
          <w:p w14:paraId="17B7A125"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sidRPr="00425425">
              <w:rPr>
                <w:rFonts w:ascii="Tahoma" w:hAnsi="Tahoma" w:cs="Tahoma"/>
                <w:color w:val="004990"/>
                <w:sz w:val="20"/>
                <w:szCs w:val="20"/>
              </w:rPr>
              <w:t>Cargador</w:t>
            </w:r>
          </w:p>
          <w:p w14:paraId="7AADD397" w14:textId="77777777" w:rsidR="00820ABA" w:rsidRPr="00425425"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Pr>
                <w:rFonts w:ascii="Tahoma" w:hAnsi="Tahoma" w:cs="Tahoma"/>
                <w:color w:val="004990"/>
                <w:sz w:val="20"/>
                <w:szCs w:val="20"/>
              </w:rPr>
              <w:t>Tarjeta de Garantí</w:t>
            </w:r>
            <w:r w:rsidRPr="00425425">
              <w:rPr>
                <w:rFonts w:ascii="Tahoma" w:hAnsi="Tahoma" w:cs="Tahoma"/>
                <w:color w:val="004990"/>
                <w:sz w:val="20"/>
                <w:szCs w:val="20"/>
              </w:rPr>
              <w:t>a</w:t>
            </w:r>
          </w:p>
          <w:p w14:paraId="799B4F2C" w14:textId="77777777" w:rsidR="00820ABA" w:rsidRDefault="00820ABA" w:rsidP="007075E1">
            <w:pPr>
              <w:jc w:val="both"/>
              <w:rPr>
                <w:rFonts w:ascii="Tahoma" w:hAnsi="Tahoma" w:cs="Tahoma"/>
                <w:color w:val="004990"/>
                <w:sz w:val="20"/>
                <w:szCs w:val="20"/>
              </w:rPr>
            </w:pPr>
            <w:r w:rsidRPr="001112CE">
              <w:rPr>
                <w:rFonts w:ascii="Tahoma" w:hAnsi="Tahoma" w:cs="Tahoma"/>
                <w:color w:val="004990"/>
                <w:sz w:val="20"/>
                <w:szCs w:val="20"/>
              </w:rPr>
              <w:t xml:space="preserve">• </w:t>
            </w:r>
            <w:r>
              <w:rPr>
                <w:rFonts w:ascii="Tahoma" w:hAnsi="Tahoma" w:cs="Tahoma"/>
                <w:color w:val="004990"/>
                <w:sz w:val="20"/>
                <w:szCs w:val="20"/>
              </w:rPr>
              <w:t>Guía de usuario rá</w:t>
            </w:r>
            <w:r w:rsidRPr="00425425">
              <w:rPr>
                <w:rFonts w:ascii="Tahoma" w:hAnsi="Tahoma" w:cs="Tahoma"/>
                <w:color w:val="004990"/>
                <w:sz w:val="20"/>
                <w:szCs w:val="20"/>
              </w:rPr>
              <w:t>pida</w:t>
            </w:r>
          </w:p>
          <w:p w14:paraId="56394CFC" w14:textId="77777777" w:rsidR="00820ABA" w:rsidRPr="00CC11B2" w:rsidRDefault="00820ABA" w:rsidP="007075E1">
            <w:pPr>
              <w:jc w:val="both"/>
              <w:rPr>
                <w:rFonts w:ascii="Tahoma" w:hAnsi="Tahoma" w:cs="Tahoma"/>
                <w:color w:val="004990"/>
                <w:sz w:val="20"/>
                <w:szCs w:val="20"/>
              </w:rPr>
            </w:pPr>
          </w:p>
          <w:p w14:paraId="6F4B3F14" w14:textId="77777777" w:rsidR="00820ABA" w:rsidRPr="001112CE" w:rsidRDefault="00820ABA" w:rsidP="007075E1">
            <w:pPr>
              <w:jc w:val="both"/>
              <w:rPr>
                <w:rFonts w:ascii="Tahoma" w:hAnsi="Tahoma" w:cs="Tahoma"/>
                <w:color w:val="004990"/>
                <w:sz w:val="20"/>
                <w:szCs w:val="20"/>
              </w:rPr>
            </w:pPr>
            <w:r>
              <w:rPr>
                <w:rFonts w:ascii="Tahoma" w:hAnsi="Tahoma" w:cs="Tahoma"/>
                <w:color w:val="004990"/>
                <w:sz w:val="20"/>
                <w:szCs w:val="20"/>
              </w:rPr>
              <w:t>El proveedor debe i</w:t>
            </w:r>
            <w:r w:rsidRPr="00CC11B2">
              <w:rPr>
                <w:rFonts w:ascii="Tahoma" w:hAnsi="Tahoma" w:cs="Tahoma"/>
                <w:color w:val="004990"/>
                <w:sz w:val="20"/>
                <w:szCs w:val="20"/>
              </w:rPr>
              <w:t>nclu</w:t>
            </w:r>
            <w:r>
              <w:rPr>
                <w:rFonts w:ascii="Tahoma" w:hAnsi="Tahoma" w:cs="Tahoma"/>
                <w:color w:val="004990"/>
                <w:sz w:val="20"/>
                <w:szCs w:val="20"/>
              </w:rPr>
              <w:t xml:space="preserve">ir </w:t>
            </w:r>
            <w:r w:rsidRPr="00CC11B2">
              <w:rPr>
                <w:rFonts w:ascii="Tahoma" w:hAnsi="Tahoma" w:cs="Tahoma"/>
                <w:color w:val="004990"/>
                <w:sz w:val="20"/>
                <w:szCs w:val="20"/>
              </w:rPr>
              <w:t xml:space="preserve">garantía por cada </w:t>
            </w:r>
            <w:r>
              <w:rPr>
                <w:rFonts w:ascii="Tahoma" w:hAnsi="Tahoma" w:cs="Tahoma"/>
                <w:color w:val="004990"/>
                <w:sz w:val="20"/>
                <w:szCs w:val="20"/>
              </w:rPr>
              <w:t xml:space="preserve">accesorio </w:t>
            </w:r>
            <w:r w:rsidRPr="00CC11B2">
              <w:rPr>
                <w:rFonts w:ascii="Tahoma" w:hAnsi="Tahoma" w:cs="Tahoma"/>
                <w:color w:val="004990"/>
                <w:sz w:val="20"/>
                <w:szCs w:val="20"/>
              </w:rPr>
              <w:t>en caso de existir fallas de fábrica.</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4BFD2CF" w14:textId="77777777" w:rsidR="00820ABA" w:rsidRPr="001112CE" w:rsidRDefault="00820ABA" w:rsidP="007075E1">
            <w:pPr>
              <w:jc w:val="center"/>
              <w:rPr>
                <w:b/>
                <w:color w:val="004990"/>
                <w:sz w:val="20"/>
                <w:szCs w:val="20"/>
                <w:lang w:val="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E072272" w14:textId="77777777" w:rsidR="00820ABA" w:rsidRPr="001112CE" w:rsidRDefault="00820ABA" w:rsidP="007075E1">
            <w:pPr>
              <w:jc w:val="center"/>
              <w:rPr>
                <w:rFonts w:ascii="Tahoma" w:hAnsi="Tahoma" w:cs="Tahoma"/>
                <w:bCs/>
                <w:color w:val="FF0000"/>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2C141B0" w14:textId="77777777" w:rsidR="00820ABA" w:rsidRPr="001112CE" w:rsidRDefault="00820ABA" w:rsidP="007075E1">
            <w:pPr>
              <w:jc w:val="center"/>
              <w:rPr>
                <w:rFonts w:ascii="Tahoma" w:hAnsi="Tahoma" w:cs="Tahoma"/>
                <w:bCs/>
                <w:color w:val="FF0000"/>
                <w:sz w:val="20"/>
                <w:szCs w:val="20"/>
                <w:lang w:val="es-BO" w:eastAsia="es-BO"/>
              </w:rPr>
            </w:pPr>
          </w:p>
        </w:tc>
      </w:tr>
      <w:tr w:rsidR="00820ABA" w:rsidRPr="009C290D" w14:paraId="3AF5141C" w14:textId="77777777" w:rsidTr="007075E1">
        <w:trPr>
          <w:trHeight w:val="563"/>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6346F4" w14:textId="77777777" w:rsidR="00820ABA" w:rsidRPr="00D5173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A5CD63"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Empaque y embalaje</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C54B80" w14:textId="77777777" w:rsidR="00820ABA" w:rsidRDefault="00820ABA" w:rsidP="007075E1">
            <w:pPr>
              <w:jc w:val="both"/>
              <w:rPr>
                <w:rFonts w:ascii="Tahoma" w:hAnsi="Tahoma" w:cs="Tahoma"/>
                <w:color w:val="004990"/>
                <w:sz w:val="20"/>
                <w:szCs w:val="20"/>
                <w:lang w:val="es-BO" w:eastAsia="es-BO"/>
              </w:rPr>
            </w:pPr>
            <w:r w:rsidRPr="00D5173D">
              <w:rPr>
                <w:rFonts w:ascii="Tahoma" w:hAnsi="Tahoma" w:cs="Tahoma"/>
                <w:color w:val="004990"/>
                <w:sz w:val="20"/>
                <w:szCs w:val="20"/>
                <w:lang w:val="es-BO" w:eastAsia="es-BO"/>
              </w:rPr>
              <w:t>Las cajas mayores deben cumplir con requisitos de inviolabilidad para evitar pérdidas y daños a</w:t>
            </w:r>
            <w:r>
              <w:rPr>
                <w:rFonts w:ascii="Tahoma" w:hAnsi="Tahoma" w:cs="Tahoma"/>
                <w:color w:val="004990"/>
                <w:sz w:val="20"/>
                <w:szCs w:val="20"/>
                <w:lang w:val="es-BO" w:eastAsia="es-BO"/>
              </w:rPr>
              <w:t>l material:</w:t>
            </w:r>
          </w:p>
          <w:p w14:paraId="06EE1CC9" w14:textId="77777777" w:rsidR="00820ABA" w:rsidRDefault="00820ABA" w:rsidP="00820ABA">
            <w:pPr>
              <w:pStyle w:val="Prrafodelista"/>
              <w:numPr>
                <w:ilvl w:val="0"/>
                <w:numId w:val="23"/>
              </w:numPr>
              <w:jc w:val="both"/>
              <w:rPr>
                <w:rFonts w:ascii="Tahoma" w:hAnsi="Tahoma" w:cs="Tahoma"/>
                <w:color w:val="004990"/>
                <w:lang w:eastAsia="es-BO"/>
              </w:rPr>
            </w:pPr>
            <w:r w:rsidRPr="00AC2567">
              <w:rPr>
                <w:rFonts w:ascii="Tahoma" w:hAnsi="Tahoma" w:cs="Tahoma"/>
                <w:color w:val="004990"/>
                <w:lang w:val="es-BO" w:eastAsia="es-BO"/>
              </w:rPr>
              <w:t>Pallets de madera certificada</w:t>
            </w:r>
            <w:r>
              <w:rPr>
                <w:rFonts w:ascii="Tahoma" w:hAnsi="Tahoma" w:cs="Tahoma"/>
                <w:color w:val="004990"/>
                <w:lang w:val="es-BO" w:eastAsia="es-BO"/>
              </w:rPr>
              <w:t>,</w:t>
            </w:r>
            <w:r w:rsidRPr="00AC2567">
              <w:rPr>
                <w:rFonts w:ascii="Tahoma" w:hAnsi="Tahoma" w:cs="Tahoma"/>
                <w:color w:val="004990"/>
                <w:lang w:val="es-BO" w:eastAsia="es-BO"/>
              </w:rPr>
              <w:t xml:space="preserve"> sellados y plastificados desde origen</w:t>
            </w:r>
            <w:r w:rsidRPr="0094421B">
              <w:rPr>
                <w:rFonts w:ascii="Tahoma" w:hAnsi="Tahoma" w:cs="Tahoma"/>
                <w:color w:val="004990"/>
                <w:lang w:eastAsia="es-BO"/>
              </w:rPr>
              <w:t>, en caso de que la oferta sea bajo la modalidad CIP Aduana.</w:t>
            </w:r>
          </w:p>
          <w:p w14:paraId="77D2EFBB" w14:textId="77777777" w:rsidR="00820ABA" w:rsidRDefault="00820ABA" w:rsidP="00820ABA">
            <w:pPr>
              <w:pStyle w:val="Prrafodelista"/>
              <w:numPr>
                <w:ilvl w:val="0"/>
                <w:numId w:val="23"/>
              </w:numPr>
              <w:jc w:val="both"/>
              <w:rPr>
                <w:rFonts w:ascii="Tahoma" w:hAnsi="Tahoma" w:cs="Tahoma"/>
                <w:color w:val="004990"/>
                <w:lang w:val="es-BO" w:eastAsia="es-BO"/>
              </w:rPr>
            </w:pPr>
            <w:r w:rsidRPr="00AC2567">
              <w:rPr>
                <w:rFonts w:ascii="Tahoma" w:hAnsi="Tahoma" w:cs="Tahoma"/>
                <w:color w:val="004990"/>
                <w:lang w:eastAsia="es-BO"/>
              </w:rPr>
              <w:t>El embalaje de las cajas mayores en el pallet debe llevar esquineros y perfiles de cartón de alta rigidez y resistencia que permitan evitar daños producidos</w:t>
            </w:r>
            <w:r>
              <w:rPr>
                <w:rFonts w:ascii="Tahoma" w:hAnsi="Tahoma" w:cs="Tahoma"/>
                <w:color w:val="004990"/>
                <w:lang w:eastAsia="es-BO"/>
              </w:rPr>
              <w:t xml:space="preserve"> por el transporte y almacenaje. </w:t>
            </w:r>
            <w:r w:rsidRPr="00D5173D">
              <w:rPr>
                <w:rFonts w:ascii="Tahoma" w:hAnsi="Tahoma" w:cs="Tahoma"/>
                <w:color w:val="004990"/>
                <w:lang w:val="es-BO" w:eastAsia="es-BO"/>
              </w:rPr>
              <w:t>Las cajas con los equipos deben venir selladas con precintos de seguridad y sunchos.</w:t>
            </w:r>
          </w:p>
          <w:p w14:paraId="7243D948"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Las cajas de las terminales móviles deben venir con el precinto de seguridad del proveedor y deben ser originales, es decir, producidos por el fabricante original y no así cajas genéricas y/o de otras empresas de distribución y/o de telecomunicaciones.</w:t>
            </w:r>
          </w:p>
          <w:p w14:paraId="2FF3A534" w14:textId="77777777" w:rsidR="00820ABA" w:rsidRDefault="00820ABA" w:rsidP="00820ABA">
            <w:pPr>
              <w:pStyle w:val="Prrafodelista"/>
              <w:numPr>
                <w:ilvl w:val="0"/>
                <w:numId w:val="23"/>
              </w:numPr>
              <w:jc w:val="both"/>
              <w:rPr>
                <w:rFonts w:ascii="Tahoma" w:hAnsi="Tahoma" w:cs="Tahoma"/>
                <w:color w:val="004990"/>
                <w:lang w:val="es-BO" w:eastAsia="es-BO"/>
              </w:rPr>
            </w:pPr>
            <w:r w:rsidRPr="00D5173D">
              <w:rPr>
                <w:rFonts w:ascii="Tahoma" w:hAnsi="Tahoma" w:cs="Tahoma"/>
                <w:color w:val="004990"/>
                <w:lang w:val="es-BO" w:eastAsia="es-BO"/>
              </w:rPr>
              <w:t>Cada caja debe incluir todos los accesorios nuevos y originales proporcionados por el fabricante y ofertados en la propuesta técnica del oferente.</w:t>
            </w:r>
          </w:p>
          <w:p w14:paraId="31159415" w14:textId="77777777" w:rsidR="00820ABA" w:rsidRDefault="00820ABA" w:rsidP="00820ABA">
            <w:pPr>
              <w:pStyle w:val="Prrafodelista"/>
              <w:numPr>
                <w:ilvl w:val="0"/>
                <w:numId w:val="23"/>
              </w:numPr>
              <w:jc w:val="both"/>
              <w:rPr>
                <w:rFonts w:ascii="Tahoma" w:hAnsi="Tahoma" w:cs="Tahoma"/>
                <w:color w:val="004990"/>
                <w:lang w:val="es-BO" w:eastAsia="es-BO"/>
              </w:rPr>
            </w:pPr>
            <w:r w:rsidRPr="009B51E9">
              <w:rPr>
                <w:rFonts w:ascii="Tahoma" w:hAnsi="Tahoma" w:cs="Tahoma"/>
                <w:color w:val="004990"/>
                <w:lang w:val="es-BO" w:eastAsia="es-BO"/>
              </w:rPr>
              <w:t>No serán aceptables cajas de equipos diferentes, dañadas, aplastadas o con rasgos de desgaste y/o en mal estado.</w:t>
            </w:r>
          </w:p>
          <w:p w14:paraId="23DEBB74" w14:textId="77777777" w:rsidR="00820ABA" w:rsidRPr="00D5173D" w:rsidRDefault="00820ABA" w:rsidP="00820ABA">
            <w:pPr>
              <w:pStyle w:val="Prrafodelista"/>
              <w:numPr>
                <w:ilvl w:val="0"/>
                <w:numId w:val="23"/>
              </w:numPr>
              <w:jc w:val="both"/>
              <w:rPr>
                <w:rFonts w:ascii="Tahoma" w:hAnsi="Tahoma" w:cs="Tahoma"/>
                <w:color w:val="004990"/>
                <w:lang w:val="es-BO" w:eastAsia="es-BO"/>
              </w:rPr>
            </w:pPr>
            <w:r w:rsidRPr="003F7DBA">
              <w:rPr>
                <w:rFonts w:ascii="Tahoma" w:hAnsi="Tahoma" w:cs="Tahoma"/>
                <w:color w:val="004990"/>
                <w:lang w:val="es-BO" w:eastAsia="es-BO"/>
              </w:rPr>
              <w:t>En caso de presentarse el problema anterior descrito, se podrá aceptar el envío menos el material dañado, mismo que estará sujeto a multas por incumplimiento en los plazos de entrega.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CA121B" w14:textId="77777777" w:rsidR="00820ABA" w:rsidRPr="008F5068" w:rsidRDefault="00820ABA" w:rsidP="007075E1">
            <w:pPr>
              <w:jc w:val="center"/>
              <w:rPr>
                <w:rFonts w:ascii="Tahoma" w:hAnsi="Tahoma" w:cs="Tahoma"/>
                <w:color w:val="4472C4"/>
                <w:sz w:val="20"/>
                <w:szCs w:val="20"/>
              </w:rPr>
            </w:pPr>
          </w:p>
          <w:p w14:paraId="0D255BCC" w14:textId="77777777" w:rsidR="00820ABA" w:rsidRPr="008F5068" w:rsidRDefault="00820ABA" w:rsidP="007075E1">
            <w:pPr>
              <w:jc w:val="center"/>
              <w:rPr>
                <w:rFonts w:ascii="Tahoma" w:hAnsi="Tahoma" w:cs="Tahoma"/>
                <w:color w:val="4472C4"/>
                <w:sz w:val="20"/>
                <w:szCs w:val="20"/>
                <w:lang w:val="es-BO" w:eastAsia="es-BO"/>
              </w:rPr>
            </w:pPr>
            <w:r w:rsidRPr="008F5068">
              <w:rPr>
                <w:rFonts w:ascii="Tahoma" w:hAnsi="Tahoma" w:cs="Tahoma"/>
                <w:color w:val="4472C4"/>
                <w:sz w:val="20"/>
                <w:szCs w:val="20"/>
              </w:rPr>
              <w:fldChar w:fldCharType="begin">
                <w:ffData>
                  <w:name w:val="Casilla1"/>
                  <w:enabled/>
                  <w:calcOnExit w:val="0"/>
                  <w:checkBox>
                    <w:sizeAuto/>
                    <w:default w:val="1"/>
                  </w:checkBox>
                </w:ffData>
              </w:fldChar>
            </w:r>
            <w:r w:rsidRPr="008F5068">
              <w:rPr>
                <w:rFonts w:ascii="Tahoma" w:hAnsi="Tahoma" w:cs="Tahoma"/>
                <w:color w:val="4472C4"/>
                <w:sz w:val="20"/>
                <w:szCs w:val="20"/>
              </w:rPr>
              <w:instrText xml:space="preserve"> FORMCHECKBOX </w:instrText>
            </w:r>
            <w:r w:rsidR="00981ACD">
              <w:rPr>
                <w:rFonts w:ascii="Tahoma" w:hAnsi="Tahoma" w:cs="Tahoma"/>
                <w:color w:val="4472C4"/>
                <w:sz w:val="20"/>
                <w:szCs w:val="20"/>
              </w:rPr>
            </w:r>
            <w:r w:rsidR="00981ACD">
              <w:rPr>
                <w:rFonts w:ascii="Tahoma" w:hAnsi="Tahoma" w:cs="Tahoma"/>
                <w:color w:val="4472C4"/>
                <w:sz w:val="20"/>
                <w:szCs w:val="20"/>
              </w:rPr>
              <w:fldChar w:fldCharType="separate"/>
            </w:r>
            <w:r w:rsidRPr="008F5068">
              <w:rPr>
                <w:rFonts w:ascii="Tahoma" w:hAnsi="Tahoma" w:cs="Tahoma"/>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3F473F" w14:textId="77777777" w:rsidR="00820ABA" w:rsidRPr="00D5173D" w:rsidRDefault="00820ABA" w:rsidP="007075E1">
            <w:pPr>
              <w:jc w:val="center"/>
              <w:rPr>
                <w:rFonts w:ascii="Tahoma" w:hAnsi="Tahoma" w:cs="Tahoma"/>
                <w:color w:val="4472C4"/>
                <w:sz w:val="20"/>
                <w:szCs w:val="20"/>
                <w:lang w:val="es-BO"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tcPr>
          <w:p w14:paraId="2F9D272F" w14:textId="77777777" w:rsidR="00820ABA" w:rsidRPr="009C290D" w:rsidRDefault="00820ABA" w:rsidP="007075E1">
            <w:pPr>
              <w:jc w:val="center"/>
              <w:rPr>
                <w:rFonts w:ascii="Tahoma" w:hAnsi="Tahoma" w:cs="Tahoma"/>
                <w:color w:val="4472C4"/>
                <w:sz w:val="20"/>
                <w:szCs w:val="20"/>
                <w:lang w:val="es-BO" w:eastAsia="es-BO"/>
              </w:rPr>
            </w:pPr>
          </w:p>
        </w:tc>
      </w:tr>
      <w:tr w:rsidR="00820ABA" w:rsidRPr="008F5068" w14:paraId="05840DDE" w14:textId="77777777" w:rsidTr="007075E1">
        <w:trPr>
          <w:trHeight w:val="558"/>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114E6F" w14:textId="77777777" w:rsidR="00820ABA" w:rsidRPr="00D5173D"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FAF77B" w14:textId="77777777" w:rsidR="00820ABA" w:rsidRPr="00D5173D" w:rsidRDefault="00820ABA" w:rsidP="007075E1">
            <w:pPr>
              <w:jc w:val="center"/>
              <w:rPr>
                <w:rFonts w:ascii="Tahoma" w:hAnsi="Tahoma" w:cs="Tahoma"/>
                <w:color w:val="004990"/>
                <w:sz w:val="20"/>
                <w:szCs w:val="20"/>
                <w:lang w:val="es-BO" w:eastAsia="es-BO"/>
              </w:rPr>
            </w:pPr>
            <w:r w:rsidRPr="00D5173D">
              <w:rPr>
                <w:rFonts w:ascii="Tahoma" w:hAnsi="Tahoma" w:cs="Tahoma"/>
                <w:color w:val="004990"/>
                <w:sz w:val="20"/>
                <w:szCs w:val="20"/>
                <w:lang w:val="es-BO" w:eastAsia="es-BO"/>
              </w:rPr>
              <w:t>Req</w:t>
            </w:r>
            <w:r>
              <w:rPr>
                <w:rFonts w:ascii="Tahoma" w:hAnsi="Tahoma" w:cs="Tahoma"/>
                <w:color w:val="004990"/>
                <w:sz w:val="20"/>
                <w:szCs w:val="20"/>
                <w:lang w:val="es-BO" w:eastAsia="es-BO"/>
              </w:rPr>
              <w:t>uisitos de m</w:t>
            </w:r>
            <w:r w:rsidRPr="00D5173D">
              <w:rPr>
                <w:rFonts w:ascii="Tahoma" w:hAnsi="Tahoma" w:cs="Tahoma"/>
                <w:color w:val="004990"/>
                <w:sz w:val="20"/>
                <w:szCs w:val="20"/>
                <w:lang w:val="es-BO" w:eastAsia="es-BO"/>
              </w:rPr>
              <w:t>ercado</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F4E687"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No debe existir personalización en cuanto a logotipos y marcas en cajas, manuales, CD’s, DVD’s u otra documentación del teléfono de otro operador salvo el del fabricante.</w:t>
            </w:r>
          </w:p>
          <w:p w14:paraId="313C8F67" w14:textId="77777777" w:rsidR="00820ABA"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t>No debe existir personalización en cuanto a logotipos y marcas impresas en serigrafía o por otro método en la superficie del teléfono, del cargador, manos libres, cables u otro tipo de accesorios de otro operador salvo el del fabricante.</w:t>
            </w:r>
          </w:p>
          <w:p w14:paraId="7B562B65" w14:textId="77777777" w:rsidR="00820ABA" w:rsidRPr="0079312C" w:rsidRDefault="00820ABA" w:rsidP="00820ABA">
            <w:pPr>
              <w:numPr>
                <w:ilvl w:val="0"/>
                <w:numId w:val="17"/>
              </w:numPr>
              <w:jc w:val="both"/>
              <w:rPr>
                <w:rFonts w:ascii="Tahoma" w:hAnsi="Tahoma" w:cs="Tahoma"/>
                <w:color w:val="004990"/>
                <w:sz w:val="20"/>
                <w:szCs w:val="20"/>
                <w:lang w:val="es-BO" w:eastAsia="es-BO"/>
              </w:rPr>
            </w:pPr>
            <w:r w:rsidRPr="00B42798">
              <w:rPr>
                <w:rFonts w:ascii="Tahoma" w:hAnsi="Tahoma" w:cs="Tahoma"/>
                <w:color w:val="004990"/>
                <w:sz w:val="20"/>
                <w:szCs w:val="20"/>
                <w:lang w:val="es-BO" w:eastAsia="es-BO"/>
              </w:rPr>
              <w:lastRenderedPageBreak/>
              <w:t>No debe existir personalización en cuanto a logotipos y marcas en menús, ringtones, fondos de pantalla, imágenes o animaciones al encender y apagar el dispositivo, de otro operador salvo el del fabricante.</w:t>
            </w:r>
          </w:p>
          <w:p w14:paraId="33CBBEBF" w14:textId="77777777" w:rsidR="00820ABA" w:rsidRDefault="00820ABA" w:rsidP="00820ABA">
            <w:pPr>
              <w:numPr>
                <w:ilvl w:val="0"/>
                <w:numId w:val="17"/>
              </w:numPr>
              <w:jc w:val="both"/>
              <w:rPr>
                <w:rFonts w:ascii="Tahoma" w:hAnsi="Tahoma" w:cs="Tahoma"/>
                <w:color w:val="004990"/>
                <w:sz w:val="20"/>
                <w:szCs w:val="20"/>
                <w:lang w:val="es-BO" w:eastAsia="es-BO"/>
              </w:rPr>
            </w:pPr>
            <w:r w:rsidRPr="0079312C">
              <w:rPr>
                <w:rFonts w:ascii="Tahoma" w:hAnsi="Tahoma" w:cs="Tahoma"/>
                <w:color w:val="004990"/>
                <w:sz w:val="20"/>
                <w:szCs w:val="20"/>
                <w:lang w:val="es-BO" w:eastAsia="es-BO"/>
              </w:rPr>
              <w:t>Los menús deben ofrecer soporte para al menos los lenguajes español e inglés y las traducciones de los ítems descritos en los menús deben estar escritas en español tradicional o español latino.</w:t>
            </w:r>
          </w:p>
          <w:p w14:paraId="2A61855F" w14:textId="77777777" w:rsidR="00820ABA"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w:t>
            </w:r>
            <w:r w:rsidRPr="00D5173D">
              <w:rPr>
                <w:rFonts w:ascii="Tahoma" w:hAnsi="Tahoma" w:cs="Tahoma"/>
                <w:color w:val="004990"/>
                <w:sz w:val="20"/>
                <w:szCs w:val="20"/>
                <w:lang w:val="es-BO" w:eastAsia="es-BO"/>
              </w:rPr>
              <w:t xml:space="preserve">s </w:t>
            </w:r>
            <w:r>
              <w:rPr>
                <w:rFonts w:ascii="Tahoma" w:hAnsi="Tahoma" w:cs="Tahoma"/>
                <w:color w:val="004990"/>
                <w:sz w:val="20"/>
                <w:szCs w:val="20"/>
                <w:lang w:val="es-BO" w:eastAsia="es-BO"/>
              </w:rPr>
              <w:t>cargadores</w:t>
            </w:r>
            <w:r w:rsidRPr="00D5173D">
              <w:rPr>
                <w:rFonts w:ascii="Tahoma" w:hAnsi="Tahoma" w:cs="Tahoma"/>
                <w:color w:val="004990"/>
                <w:sz w:val="20"/>
                <w:szCs w:val="20"/>
                <w:lang w:val="es-BO" w:eastAsia="es-BO"/>
              </w:rPr>
              <w:t xml:space="preserve"> se deben proveer con conectores para toma corrientes o incluir adaptadores para tomacorrientes bajo las normas NEMA 1 – 15 (Norma de América del Norte 15 A /125 v no aterrada), CEE 7/16 (Norma Europea Europlug 2.5 A / 250V no aterrada).</w:t>
            </w:r>
          </w:p>
          <w:p w14:paraId="7A465B22" w14:textId="77777777" w:rsidR="00820ABA" w:rsidRPr="00D5173D" w:rsidRDefault="00820ABA" w:rsidP="00820ABA">
            <w:pPr>
              <w:numPr>
                <w:ilvl w:val="0"/>
                <w:numId w:val="17"/>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Los equipos deben ser originales y no reacondicionados.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232E72" w14:textId="77777777" w:rsidR="00820ABA" w:rsidRPr="008F5068" w:rsidRDefault="00820ABA" w:rsidP="007075E1">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981ACD">
              <w:rPr>
                <w:b/>
                <w:color w:val="4472C4"/>
                <w:sz w:val="20"/>
                <w:szCs w:val="20"/>
              </w:rPr>
            </w:r>
            <w:r w:rsidR="00981ACD">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9B86E" w14:textId="77777777" w:rsidR="00820ABA" w:rsidRPr="008A56DA"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E55F42"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0322A4D2" w14:textId="77777777" w:rsidTr="00411636">
        <w:trPr>
          <w:trHeight w:val="269"/>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14BB8A" w14:textId="77777777" w:rsidR="00820ABA" w:rsidRPr="00E41201" w:rsidRDefault="00820ABA" w:rsidP="007075E1">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6B7852" w14:textId="77777777" w:rsidR="00820ABA" w:rsidRPr="00E41201"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Soporte t</w:t>
            </w:r>
            <w:r w:rsidRPr="00E41201">
              <w:rPr>
                <w:rFonts w:ascii="Tahoma" w:hAnsi="Tahoma" w:cs="Tahoma"/>
                <w:color w:val="004990"/>
                <w:sz w:val="20"/>
                <w:szCs w:val="20"/>
                <w:lang w:val="es-BO" w:eastAsia="es-BO"/>
              </w:rPr>
              <w:t>écnico</w:t>
            </w:r>
            <w:r>
              <w:rPr>
                <w:rFonts w:ascii="Tahoma" w:hAnsi="Tahoma" w:cs="Tahoma"/>
                <w:color w:val="004990"/>
                <w:sz w:val="20"/>
                <w:szCs w:val="20"/>
                <w:lang w:val="es-BO" w:eastAsia="es-BO"/>
              </w:rPr>
              <w:t xml:space="preserve"> Post venta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F3BDCD" w14:textId="77777777" w:rsidR="00820ABA" w:rsidRPr="00666AA2" w:rsidRDefault="00820ABA" w:rsidP="00820ABA">
            <w:pPr>
              <w:numPr>
                <w:ilvl w:val="0"/>
                <w:numId w:val="18"/>
              </w:numPr>
              <w:jc w:val="both"/>
              <w:rPr>
                <w:rFonts w:ascii="Tahoma" w:hAnsi="Tahoma" w:cs="Tahoma"/>
                <w:color w:val="004990"/>
                <w:sz w:val="20"/>
                <w:szCs w:val="20"/>
                <w:lang w:val="es-BO" w:eastAsia="es-BO"/>
              </w:rPr>
            </w:pPr>
            <w:r w:rsidRPr="00E41201">
              <w:rPr>
                <w:rFonts w:ascii="Tahoma" w:hAnsi="Tahoma" w:cs="Tahoma"/>
                <w:color w:val="004990"/>
                <w:sz w:val="20"/>
                <w:szCs w:val="20"/>
              </w:rPr>
              <w:t>El proveedor</w:t>
            </w:r>
            <w:r>
              <w:rPr>
                <w:rFonts w:ascii="Tahoma" w:hAnsi="Tahoma" w:cs="Tahoma"/>
                <w:color w:val="004990"/>
                <w:sz w:val="20"/>
                <w:szCs w:val="20"/>
              </w:rPr>
              <w:t xml:space="preserve"> adjudicado</w:t>
            </w:r>
            <w:r w:rsidRPr="00E41201">
              <w:rPr>
                <w:rFonts w:ascii="Tahoma" w:hAnsi="Tahoma" w:cs="Tahoma"/>
                <w:color w:val="004990"/>
                <w:sz w:val="20"/>
                <w:szCs w:val="20"/>
              </w:rPr>
              <w:t xml:space="preserve"> deberá realizar u</w:t>
            </w:r>
            <w:r>
              <w:rPr>
                <w:rFonts w:ascii="Tahoma" w:hAnsi="Tahoma" w:cs="Tahoma"/>
                <w:color w:val="004990"/>
                <w:sz w:val="20"/>
                <w:szCs w:val="20"/>
              </w:rPr>
              <w:t xml:space="preserve">na presentación de introducción </w:t>
            </w:r>
            <w:r w:rsidRPr="00E41201">
              <w:rPr>
                <w:rFonts w:ascii="Tahoma" w:hAnsi="Tahoma" w:cs="Tahoma"/>
                <w:color w:val="004990"/>
                <w:sz w:val="20"/>
                <w:szCs w:val="20"/>
              </w:rPr>
              <w:t xml:space="preserve">al personal de Entel </w:t>
            </w:r>
            <w:r>
              <w:rPr>
                <w:rFonts w:ascii="Tahoma" w:hAnsi="Tahoma" w:cs="Tahoma"/>
                <w:color w:val="004990"/>
                <w:sz w:val="20"/>
                <w:szCs w:val="20"/>
              </w:rPr>
              <w:t xml:space="preserve">S.A. </w:t>
            </w:r>
            <w:r w:rsidRPr="00E41201">
              <w:rPr>
                <w:rFonts w:ascii="Tahoma" w:hAnsi="Tahoma" w:cs="Tahoma"/>
                <w:color w:val="004990"/>
                <w:sz w:val="20"/>
                <w:szCs w:val="20"/>
              </w:rPr>
              <w:t>como mínimo en L</w:t>
            </w:r>
            <w:r>
              <w:rPr>
                <w:rFonts w:ascii="Tahoma" w:hAnsi="Tahoma" w:cs="Tahoma"/>
                <w:color w:val="004990"/>
                <w:sz w:val="20"/>
                <w:szCs w:val="20"/>
              </w:rPr>
              <w:t xml:space="preserve">a Paz, Cochabamba y Santa Cruz, </w:t>
            </w:r>
            <w:r w:rsidRPr="00E41201">
              <w:rPr>
                <w:rFonts w:ascii="Tahoma" w:hAnsi="Tahoma" w:cs="Tahoma"/>
                <w:color w:val="004990"/>
                <w:sz w:val="20"/>
                <w:szCs w:val="20"/>
              </w:rPr>
              <w:t xml:space="preserve"> para </w:t>
            </w:r>
            <w:r>
              <w:rPr>
                <w:rFonts w:ascii="Tahoma" w:hAnsi="Tahoma" w:cs="Tahoma"/>
                <w:color w:val="004990"/>
                <w:sz w:val="20"/>
                <w:szCs w:val="20"/>
              </w:rPr>
              <w:t xml:space="preserve">la presentación de </w:t>
            </w:r>
            <w:r w:rsidRPr="00E41201">
              <w:rPr>
                <w:rFonts w:ascii="Tahoma" w:hAnsi="Tahoma" w:cs="Tahoma"/>
                <w:color w:val="004990"/>
                <w:sz w:val="20"/>
                <w:szCs w:val="20"/>
              </w:rPr>
              <w:t>las características y funcionamiento del</w:t>
            </w:r>
            <w:r>
              <w:rPr>
                <w:rFonts w:ascii="Tahoma" w:hAnsi="Tahoma" w:cs="Tahoma"/>
                <w:color w:val="004990"/>
                <w:sz w:val="20"/>
                <w:szCs w:val="20"/>
              </w:rPr>
              <w:t xml:space="preserve"> (de los)</w:t>
            </w:r>
            <w:r w:rsidRPr="00E41201">
              <w:rPr>
                <w:rFonts w:ascii="Tahoma" w:hAnsi="Tahoma" w:cs="Tahoma"/>
                <w:color w:val="004990"/>
                <w:sz w:val="20"/>
                <w:szCs w:val="20"/>
              </w:rPr>
              <w:t xml:space="preserve"> equipo</w:t>
            </w:r>
            <w:r>
              <w:rPr>
                <w:rFonts w:ascii="Tahoma" w:hAnsi="Tahoma" w:cs="Tahoma"/>
                <w:color w:val="004990"/>
                <w:sz w:val="20"/>
                <w:szCs w:val="20"/>
              </w:rPr>
              <w:t>(s)</w:t>
            </w:r>
            <w:r w:rsidRPr="00E41201">
              <w:rPr>
                <w:rFonts w:ascii="Tahoma" w:hAnsi="Tahoma" w:cs="Tahoma"/>
                <w:color w:val="004990"/>
                <w:sz w:val="20"/>
                <w:szCs w:val="20"/>
              </w:rPr>
              <w:t>, con orientación a una óptima atención al cliente.</w:t>
            </w:r>
          </w:p>
          <w:p w14:paraId="56C53D69"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sidRPr="0036604C">
              <w:rPr>
                <w:rFonts w:ascii="Tahoma" w:hAnsi="Tahoma" w:cs="Tahoma"/>
                <w:color w:val="004990"/>
                <w:sz w:val="20"/>
                <w:szCs w:val="20"/>
                <w:lang w:val="es-BO" w:eastAsia="es-BO"/>
              </w:rPr>
              <w:t xml:space="preserve">El proveedor adjudicado deberá proveer soporte técnico a nivel nacional </w:t>
            </w:r>
            <w:r w:rsidRPr="0036604C">
              <w:rPr>
                <w:rFonts w:ascii="Tahoma" w:hAnsi="Tahoma" w:cs="Tahoma"/>
                <w:color w:val="004990"/>
                <w:sz w:val="20"/>
                <w:szCs w:val="20"/>
                <w:lang w:eastAsia="es-BO"/>
              </w:rPr>
              <w:t>(local y regional)</w:t>
            </w:r>
            <w:r w:rsidRPr="0036604C">
              <w:rPr>
                <w:rFonts w:ascii="Tahoma" w:hAnsi="Tahoma" w:cs="Tahoma"/>
                <w:color w:val="004990"/>
                <w:sz w:val="20"/>
                <w:szCs w:val="20"/>
                <w:lang w:val="es-BO" w:eastAsia="es-BO"/>
              </w:rPr>
              <w:t>. El costo de la reparación y traslado de equipos y accesorios que estén dentro de la garantía no serán cobrados ni al usuario ni a E</w:t>
            </w:r>
            <w:r>
              <w:rPr>
                <w:rFonts w:ascii="Tahoma" w:hAnsi="Tahoma" w:cs="Tahoma"/>
                <w:color w:val="004990"/>
                <w:sz w:val="20"/>
                <w:szCs w:val="20"/>
                <w:lang w:val="es-BO" w:eastAsia="es-BO"/>
              </w:rPr>
              <w:t>ntel</w:t>
            </w:r>
            <w:r w:rsidRPr="0036604C">
              <w:rPr>
                <w:rFonts w:ascii="Tahoma" w:hAnsi="Tahoma" w:cs="Tahoma"/>
                <w:color w:val="004990"/>
                <w:sz w:val="20"/>
                <w:szCs w:val="20"/>
                <w:lang w:val="es-BO" w:eastAsia="es-BO"/>
              </w:rPr>
              <w:t xml:space="preserve"> S.A.</w:t>
            </w:r>
            <w:r>
              <w:rPr>
                <w:rFonts w:ascii="Tahoma" w:hAnsi="Tahoma" w:cs="Tahoma"/>
                <w:color w:val="004990"/>
                <w:sz w:val="20"/>
                <w:szCs w:val="20"/>
                <w:lang w:val="es-BO" w:eastAsia="es-BO"/>
              </w:rPr>
              <w:t xml:space="preserve"> siendo el proveedor quien asuma</w:t>
            </w:r>
            <w:r w:rsidRPr="0036604C">
              <w:rPr>
                <w:rFonts w:ascii="Tahoma" w:hAnsi="Tahoma" w:cs="Tahoma"/>
                <w:color w:val="004990"/>
                <w:sz w:val="20"/>
                <w:szCs w:val="20"/>
                <w:lang w:val="es-BO" w:eastAsia="es-BO"/>
              </w:rPr>
              <w:t xml:space="preserve"> el mismo, salvo que el mal funcionamiento de la terminal móvil sea consecuencia del uso inadecuado o incorrecto que incumpla con las normas de garantía del servicio técnico.</w:t>
            </w:r>
          </w:p>
          <w:p w14:paraId="67D1BA1C" w14:textId="77777777" w:rsidR="00820ABA" w:rsidRPr="0036604C" w:rsidRDefault="00820ABA" w:rsidP="00820ABA">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L</w:t>
            </w:r>
            <w:r w:rsidRPr="0036604C">
              <w:rPr>
                <w:rFonts w:ascii="Tahoma" w:hAnsi="Tahoma" w:cs="Tahoma"/>
                <w:color w:val="004990"/>
                <w:sz w:val="20"/>
                <w:szCs w:val="20"/>
                <w:lang w:val="es-BO" w:eastAsia="es-BO"/>
              </w:rPr>
              <w:t xml:space="preserve">os equipos en garantía que presenten fallas </w:t>
            </w:r>
            <w:r>
              <w:rPr>
                <w:rFonts w:ascii="Tahoma" w:hAnsi="Tahoma" w:cs="Tahoma"/>
                <w:color w:val="004990"/>
                <w:sz w:val="20"/>
                <w:szCs w:val="20"/>
                <w:lang w:val="es-BO" w:eastAsia="es-BO"/>
              </w:rPr>
              <w:t>serán reportados por el usuario final</w:t>
            </w:r>
            <w:r w:rsidRPr="0036604C">
              <w:rPr>
                <w:rFonts w:ascii="Tahoma" w:hAnsi="Tahoma" w:cs="Tahoma"/>
                <w:color w:val="004990"/>
                <w:sz w:val="20"/>
                <w:szCs w:val="20"/>
                <w:lang w:val="es-BO" w:eastAsia="es-BO"/>
              </w:rPr>
              <w:t xml:space="preserve"> directamente</w:t>
            </w:r>
            <w:r>
              <w:rPr>
                <w:rFonts w:ascii="Tahoma" w:hAnsi="Tahoma" w:cs="Tahoma"/>
                <w:color w:val="004990"/>
                <w:sz w:val="20"/>
                <w:szCs w:val="20"/>
                <w:lang w:val="es-BO" w:eastAsia="es-BO"/>
              </w:rPr>
              <w:t xml:space="preserve"> a</w:t>
            </w:r>
            <w:r w:rsidRPr="0036604C">
              <w:rPr>
                <w:rFonts w:ascii="Tahoma" w:hAnsi="Tahoma" w:cs="Tahoma"/>
                <w:color w:val="004990"/>
                <w:sz w:val="20"/>
                <w:szCs w:val="20"/>
                <w:lang w:val="es-BO" w:eastAsia="es-BO"/>
              </w:rPr>
              <w:t xml:space="preserve"> Multicentro</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 xml:space="preserve"> Entel, </w:t>
            </w:r>
            <w:r>
              <w:rPr>
                <w:rFonts w:ascii="Tahoma" w:hAnsi="Tahoma" w:cs="Tahoma"/>
                <w:color w:val="004990"/>
                <w:sz w:val="20"/>
                <w:szCs w:val="20"/>
                <w:lang w:val="es-BO" w:eastAsia="es-BO"/>
              </w:rPr>
              <w:t xml:space="preserve">para lo cual </w:t>
            </w:r>
            <w:r w:rsidRPr="0036604C">
              <w:rPr>
                <w:rFonts w:ascii="Tahoma" w:hAnsi="Tahoma" w:cs="Tahoma"/>
                <w:color w:val="004990"/>
                <w:sz w:val="20"/>
                <w:szCs w:val="20"/>
                <w:lang w:val="es-BO" w:eastAsia="es-BO"/>
              </w:rPr>
              <w:t>el proveedor adjudicado debe</w:t>
            </w:r>
            <w:r>
              <w:rPr>
                <w:rFonts w:ascii="Tahoma" w:hAnsi="Tahoma" w:cs="Tahoma"/>
                <w:color w:val="004990"/>
                <w:sz w:val="20"/>
                <w:szCs w:val="20"/>
                <w:lang w:val="es-BO" w:eastAsia="es-BO"/>
              </w:rPr>
              <w:t>rá</w:t>
            </w:r>
            <w:r w:rsidRPr="0036604C">
              <w:rPr>
                <w:rFonts w:ascii="Tahoma" w:hAnsi="Tahoma" w:cs="Tahoma"/>
                <w:color w:val="004990"/>
                <w:sz w:val="20"/>
                <w:szCs w:val="20"/>
                <w:lang w:val="es-BO" w:eastAsia="es-BO"/>
              </w:rPr>
              <w:t xml:space="preserve"> recoger y devolver los equipos y/o accesorios que necesitan el soporte técnico de las in</w:t>
            </w:r>
            <w:r>
              <w:rPr>
                <w:rFonts w:ascii="Tahoma" w:hAnsi="Tahoma" w:cs="Tahoma"/>
                <w:color w:val="004990"/>
                <w:sz w:val="20"/>
                <w:szCs w:val="20"/>
                <w:lang w:val="es-BO" w:eastAsia="es-BO"/>
              </w:rPr>
              <w:t>s</w:t>
            </w:r>
            <w:r w:rsidRPr="0036604C">
              <w:rPr>
                <w:rFonts w:ascii="Tahoma" w:hAnsi="Tahoma" w:cs="Tahoma"/>
                <w:color w:val="004990"/>
                <w:sz w:val="20"/>
                <w:szCs w:val="20"/>
                <w:lang w:val="es-BO" w:eastAsia="es-BO"/>
              </w:rPr>
              <w:t>talaciones que Entel S.A. defina como puntos centralizadores de soporte en las ciudades de La Paz, Cochabamba y Santa Cruz.</w:t>
            </w:r>
          </w:p>
          <w:p w14:paraId="73DDC39F" w14:textId="77777777" w:rsidR="00820ABA" w:rsidRDefault="00820ABA" w:rsidP="00820ABA">
            <w:pPr>
              <w:numPr>
                <w:ilvl w:val="0"/>
                <w:numId w:val="18"/>
              </w:numPr>
              <w:jc w:val="both"/>
              <w:rPr>
                <w:rFonts w:ascii="Tahoma" w:hAnsi="Tahoma" w:cs="Tahoma"/>
                <w:color w:val="004990"/>
                <w:sz w:val="20"/>
                <w:szCs w:val="20"/>
                <w:lang w:val="es-BO" w:eastAsia="es-BO"/>
              </w:rPr>
            </w:pPr>
            <w:r w:rsidRPr="00833418">
              <w:rPr>
                <w:rFonts w:ascii="Tahoma" w:hAnsi="Tahoma" w:cs="Tahoma"/>
                <w:color w:val="004990"/>
                <w:sz w:val="20"/>
                <w:szCs w:val="20"/>
                <w:lang w:val="es-BO" w:eastAsia="es-BO"/>
              </w:rPr>
              <w:t>En caso de que un equipo ingrese a soporte técnico, el pro</w:t>
            </w:r>
            <w:r>
              <w:rPr>
                <w:rFonts w:ascii="Tahoma" w:hAnsi="Tahoma" w:cs="Tahoma"/>
                <w:color w:val="004990"/>
                <w:sz w:val="20"/>
                <w:szCs w:val="20"/>
                <w:lang w:val="es-BO" w:eastAsia="es-BO"/>
              </w:rPr>
              <w:t xml:space="preserve">veedor contará con </w:t>
            </w:r>
            <w:r w:rsidRPr="00DD6545">
              <w:rPr>
                <w:rFonts w:ascii="Tahoma" w:hAnsi="Tahoma" w:cs="Tahoma"/>
                <w:color w:val="004990"/>
                <w:sz w:val="20"/>
                <w:szCs w:val="20"/>
                <w:lang w:val="es-BO" w:eastAsia="es-BO"/>
              </w:rPr>
              <w:t>5 días hábiles, desde el día de recoj</w:t>
            </w:r>
            <w:r>
              <w:rPr>
                <w:rFonts w:ascii="Tahoma" w:hAnsi="Tahoma" w:cs="Tahoma"/>
                <w:color w:val="004990"/>
                <w:sz w:val="20"/>
                <w:szCs w:val="20"/>
                <w:lang w:val="es-BO" w:eastAsia="es-BO"/>
              </w:rPr>
              <w:t>o</w:t>
            </w:r>
            <w:r w:rsidRPr="00DD6545">
              <w:rPr>
                <w:rFonts w:ascii="Tahoma" w:hAnsi="Tahoma" w:cs="Tahoma"/>
                <w:color w:val="004990"/>
                <w:sz w:val="20"/>
                <w:szCs w:val="20"/>
                <w:lang w:val="es-BO" w:eastAsia="es-BO"/>
              </w:rPr>
              <w:t>, tiempo en el que deberán entregar el equipo y/o accesorios funcionando y/o reparados.</w:t>
            </w:r>
          </w:p>
          <w:p w14:paraId="1DA6A9D8" w14:textId="77777777" w:rsidR="00820ABA" w:rsidRPr="00F7490B" w:rsidRDefault="00820ABA" w:rsidP="00672500">
            <w:pPr>
              <w:numPr>
                <w:ilvl w:val="0"/>
                <w:numId w:val="18"/>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Si se comprueban fallas en el equipo al momento de la venta, se realizará la reposición inmediata del mismo por un equipo de Seed Stock, ya sea del lote en demasía entregado a Entel o del lote administrado por el Proveedor.</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E7958" w14:textId="77777777" w:rsidR="00820ABA" w:rsidRPr="008F5068" w:rsidRDefault="00820ABA" w:rsidP="007075E1">
            <w:pPr>
              <w:jc w:val="center"/>
              <w:rPr>
                <w:b/>
                <w:color w:val="4472C4"/>
                <w:sz w:val="20"/>
                <w:szCs w:val="20"/>
                <w:highlight w:val="yellow"/>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981ACD">
              <w:rPr>
                <w:b/>
                <w:color w:val="4472C4"/>
                <w:sz w:val="20"/>
                <w:szCs w:val="20"/>
              </w:rPr>
            </w:r>
            <w:r w:rsidR="00981ACD">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11EF73" w14:textId="77777777" w:rsidR="00820ABA" w:rsidRPr="008E0592" w:rsidRDefault="00820ABA" w:rsidP="007075E1">
            <w:pPr>
              <w:jc w:val="center"/>
              <w:rPr>
                <w:rFonts w:ascii="Tahoma" w:hAnsi="Tahoma" w:cs="Tahoma"/>
                <w:color w:val="4472C4"/>
                <w:sz w:val="14"/>
                <w:szCs w:val="14"/>
                <w:highlight w:val="yellow"/>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BD761" w14:textId="77777777" w:rsidR="00820ABA" w:rsidRPr="008F5068" w:rsidRDefault="00820ABA" w:rsidP="007075E1">
            <w:pPr>
              <w:jc w:val="center"/>
              <w:rPr>
                <w:rFonts w:ascii="Tahoma" w:hAnsi="Tahoma" w:cs="Tahoma"/>
                <w:color w:val="4472C4"/>
                <w:sz w:val="18"/>
                <w:szCs w:val="18"/>
                <w:highlight w:val="yellow"/>
                <w:lang w:eastAsia="es-BO"/>
              </w:rPr>
            </w:pPr>
          </w:p>
        </w:tc>
      </w:tr>
      <w:tr w:rsidR="00CA22B7" w:rsidRPr="008F5068" w14:paraId="46B273D0"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20A5A3" w14:textId="28A45C97" w:rsidR="00CA22B7" w:rsidRDefault="00CA22B7" w:rsidP="00CA22B7">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7F2CF6" w14:textId="4480D730" w:rsidR="00CA22B7" w:rsidRPr="00AE0BCD" w:rsidRDefault="00CA22B7" w:rsidP="00CA22B7">
            <w:pPr>
              <w:jc w:val="center"/>
              <w:rPr>
                <w:rFonts w:ascii="Tahoma" w:hAnsi="Tahoma" w:cs="Tahoma"/>
                <w:color w:val="004990"/>
                <w:sz w:val="20"/>
                <w:szCs w:val="20"/>
                <w:lang w:val="es-BO" w:eastAsia="es-BO"/>
              </w:rPr>
            </w:pPr>
            <w:r w:rsidRPr="00CE11FD">
              <w:rPr>
                <w:rFonts w:ascii="Tahoma" w:hAnsi="Tahoma" w:cs="Tahoma"/>
                <w:color w:val="004990"/>
                <w:sz w:val="20"/>
                <w:szCs w:val="20"/>
                <w:lang w:val="es-BO" w:eastAsia="es-BO"/>
              </w:rPr>
              <w:t>Peritaje de los teléfonos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CC1E1D" w14:textId="77777777" w:rsidR="00CA22B7" w:rsidRPr="008753D4" w:rsidRDefault="00CA22B7" w:rsidP="00CA22B7">
            <w:pPr>
              <w:numPr>
                <w:ilvl w:val="0"/>
                <w:numId w:val="60"/>
              </w:numPr>
              <w:jc w:val="both"/>
              <w:rPr>
                <w:rFonts w:ascii="Tahoma" w:hAnsi="Tahoma" w:cs="Tahoma"/>
                <w:color w:val="004990"/>
                <w:sz w:val="20"/>
                <w:szCs w:val="20"/>
                <w:lang w:val="es-BO" w:eastAsia="es-BO"/>
              </w:rPr>
            </w:pPr>
            <w:r w:rsidRPr="008753D4">
              <w:rPr>
                <w:rFonts w:ascii="Tahoma" w:hAnsi="Tahoma" w:cs="Tahoma"/>
                <w:color w:val="004990"/>
                <w:sz w:val="20"/>
                <w:szCs w:val="20"/>
                <w:lang w:eastAsia="es-BO"/>
              </w:rPr>
              <w:t>Datacom se encargará del peritaje de 3% del volumen total por modelo, previa coordinación con Logística.</w:t>
            </w:r>
          </w:p>
          <w:p w14:paraId="3AABF190" w14:textId="77777777" w:rsidR="00CA22B7" w:rsidRDefault="00CA22B7" w:rsidP="00CA22B7">
            <w:pPr>
              <w:numPr>
                <w:ilvl w:val="0"/>
                <w:numId w:val="60"/>
              </w:numPr>
              <w:jc w:val="both"/>
              <w:rPr>
                <w:rFonts w:ascii="Tahoma" w:hAnsi="Tahoma" w:cs="Tahoma"/>
                <w:color w:val="004990"/>
                <w:sz w:val="20"/>
                <w:szCs w:val="20"/>
                <w:lang w:val="es-BO" w:eastAsia="es-BO"/>
              </w:rPr>
            </w:pPr>
            <w:r w:rsidRPr="008753D4">
              <w:rPr>
                <w:rFonts w:ascii="Tahoma" w:hAnsi="Tahoma" w:cs="Tahoma"/>
                <w:color w:val="004990"/>
                <w:sz w:val="20"/>
                <w:szCs w:val="20"/>
                <w:lang w:val="es-BO" w:eastAsia="es-BO"/>
              </w:rPr>
              <w:t>Las observaciones en el peritaje podrán ser causales de rechazo del lote completo, por lo que en caso de que se realice la devolución parcial del lote, y el proveedor realice la reposición de algunos equipos, los equipos que repongan serán peritados.</w:t>
            </w:r>
          </w:p>
          <w:p w14:paraId="715EEF89" w14:textId="77777777" w:rsidR="00CA22B7" w:rsidRDefault="00CA22B7" w:rsidP="00CA22B7">
            <w:pPr>
              <w:numPr>
                <w:ilvl w:val="0"/>
                <w:numId w:val="60"/>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En caso de detectarse inconsistencias con las características técnicas ofrecidas, se procederá a la penalización que corresponda.</w:t>
            </w:r>
          </w:p>
          <w:p w14:paraId="43ECD5E6" w14:textId="62184CE2" w:rsidR="00CA22B7" w:rsidRPr="00AE0BCD" w:rsidRDefault="00CA22B7" w:rsidP="00CA22B7">
            <w:pPr>
              <w:ind w:left="360"/>
              <w:jc w:val="both"/>
              <w:rPr>
                <w:rFonts w:ascii="Tahoma" w:hAnsi="Tahoma" w:cs="Tahoma"/>
                <w:color w:val="004990"/>
                <w:sz w:val="20"/>
                <w:szCs w:val="20"/>
                <w:lang w:val="es-BO" w:eastAsia="es-BO"/>
              </w:rPr>
            </w:pPr>
            <w:r>
              <w:rPr>
                <w:rFonts w:ascii="Tahoma" w:hAnsi="Tahoma" w:cs="Tahoma"/>
                <w:color w:val="004990"/>
                <w:sz w:val="20"/>
                <w:szCs w:val="20"/>
                <w:lang w:val="es-BO" w:eastAsia="es-BO"/>
              </w:rPr>
              <w:lastRenderedPageBreak/>
              <w:t>En caso de detectarse que los equipos son reacondicionados,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D6AE0C" w14:textId="71300E3B" w:rsidR="00CA22B7" w:rsidRPr="008F5068" w:rsidRDefault="00CA22B7" w:rsidP="00CA22B7">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981ACD">
              <w:rPr>
                <w:b/>
                <w:color w:val="4472C4"/>
                <w:sz w:val="20"/>
                <w:szCs w:val="20"/>
              </w:rPr>
            </w:r>
            <w:r w:rsidR="00981ACD">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DFE5DE" w14:textId="77777777" w:rsidR="00CA22B7" w:rsidRPr="008E0592" w:rsidRDefault="00CA22B7" w:rsidP="00CA22B7">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823184" w14:textId="77777777" w:rsidR="00CA22B7" w:rsidRPr="008F5068" w:rsidRDefault="00CA22B7" w:rsidP="00CA22B7">
            <w:pPr>
              <w:jc w:val="center"/>
              <w:rPr>
                <w:rFonts w:ascii="Tahoma" w:hAnsi="Tahoma" w:cs="Tahoma"/>
                <w:color w:val="4472C4"/>
                <w:sz w:val="18"/>
                <w:szCs w:val="18"/>
                <w:lang w:eastAsia="es-BO"/>
              </w:rPr>
            </w:pPr>
          </w:p>
        </w:tc>
      </w:tr>
      <w:tr w:rsidR="00820ABA" w:rsidRPr="008F5068" w14:paraId="04F53579" w14:textId="77777777" w:rsidTr="007075E1">
        <w:trPr>
          <w:trHeight w:val="83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19B413" w14:textId="7A7CBE7B" w:rsidR="00820ABA" w:rsidRPr="00AE0BC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E280D" w14:textId="77777777" w:rsidR="00820ABA" w:rsidRPr="00AE0BCD" w:rsidRDefault="00820ABA" w:rsidP="007075E1">
            <w:pPr>
              <w:jc w:val="center"/>
              <w:rPr>
                <w:rFonts w:ascii="Tahoma" w:hAnsi="Tahoma" w:cs="Tahoma"/>
                <w:color w:val="004990"/>
                <w:sz w:val="20"/>
                <w:szCs w:val="20"/>
                <w:lang w:val="es-BO" w:eastAsia="es-BO"/>
              </w:rPr>
            </w:pPr>
          </w:p>
          <w:p w14:paraId="5BF361D3" w14:textId="77777777" w:rsidR="00820ABA" w:rsidRPr="00AE0BCD" w:rsidRDefault="00820ABA" w:rsidP="007075E1">
            <w:pPr>
              <w:jc w:val="center"/>
              <w:rPr>
                <w:rFonts w:ascii="Tahoma" w:hAnsi="Tahoma" w:cs="Tahoma"/>
                <w:color w:val="004990"/>
                <w:sz w:val="20"/>
                <w:szCs w:val="20"/>
                <w:lang w:val="es-BO" w:eastAsia="es-BO"/>
              </w:rPr>
            </w:pPr>
            <w:r w:rsidRPr="00AE0BCD">
              <w:rPr>
                <w:rFonts w:ascii="Tahoma" w:hAnsi="Tahoma" w:cs="Tahoma"/>
                <w:color w:val="004990"/>
                <w:sz w:val="20"/>
                <w:szCs w:val="20"/>
                <w:lang w:val="es-BO" w:eastAsia="es-BO"/>
              </w:rPr>
              <w:t>Garantía del Equipo y Seed Stock</w:t>
            </w:r>
          </w:p>
          <w:p w14:paraId="22FCB319" w14:textId="77777777" w:rsidR="00820ABA" w:rsidRPr="00AE0BCD" w:rsidRDefault="00820ABA" w:rsidP="007075E1">
            <w:pPr>
              <w:jc w:val="center"/>
              <w:rPr>
                <w:rFonts w:ascii="Tahoma" w:hAnsi="Tahoma" w:cs="Tahoma"/>
                <w:color w:val="004990"/>
                <w:sz w:val="20"/>
                <w:szCs w:val="20"/>
                <w:lang w:val="es-BO" w:eastAsia="es-BO"/>
              </w:rPr>
            </w:pP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6F7895" w14:textId="77777777" w:rsidR="00820ABA" w:rsidRPr="00AE0BCD" w:rsidRDefault="00820ABA" w:rsidP="00820ABA">
            <w:pPr>
              <w:numPr>
                <w:ilvl w:val="0"/>
                <w:numId w:val="19"/>
              </w:numPr>
              <w:jc w:val="both"/>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El proveedor deberá cumplir con un (1) año de garantía local por cada equipo y accesorios incluidos, es decir, la garantía corre desde el momento </w:t>
            </w:r>
            <w:r>
              <w:rPr>
                <w:rFonts w:ascii="Tahoma" w:hAnsi="Tahoma" w:cs="Tahoma"/>
                <w:color w:val="004990"/>
                <w:sz w:val="20"/>
                <w:szCs w:val="20"/>
                <w:lang w:val="es-BO" w:eastAsia="es-BO"/>
              </w:rPr>
              <w:t xml:space="preserve">en </w:t>
            </w:r>
            <w:r w:rsidRPr="00AE0BCD">
              <w:rPr>
                <w:rFonts w:ascii="Tahoma" w:hAnsi="Tahoma" w:cs="Tahoma"/>
                <w:color w:val="004990"/>
                <w:sz w:val="20"/>
                <w:szCs w:val="20"/>
                <w:lang w:val="es-BO" w:eastAsia="es-BO"/>
              </w:rPr>
              <w:t>que el equipo es vendido por ENTEL S.A. al usuario final.</w:t>
            </w:r>
          </w:p>
          <w:p w14:paraId="7671D64D" w14:textId="77777777" w:rsidR="00820ABA" w:rsidRDefault="00820ABA" w:rsidP="00820ABA">
            <w:pPr>
              <w:numPr>
                <w:ilvl w:val="0"/>
                <w:numId w:val="19"/>
              </w:num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Para los cambios por garantía, el Proveedor adjudicado deberá emitir un informe correspondiente a Entel S.A.  y tiene la obligación de reponer los equipos y/o accesorios dañados; si el equipo es ingresado por algún Multicentro Entel, deberá ser enviado al Almacén Centralizador definido por Entel S.A., para los equipos recibidos por Servicio Técnico del Proveedor éstos deberán ser repuestos directamente al cliente final. </w:t>
            </w:r>
          </w:p>
          <w:p w14:paraId="08373094" w14:textId="77777777" w:rsidR="00820ABA" w:rsidRPr="00B83A21" w:rsidRDefault="00820ABA" w:rsidP="00B83A21">
            <w:pPr>
              <w:numPr>
                <w:ilvl w:val="0"/>
                <w:numId w:val="19"/>
              </w:numPr>
              <w:jc w:val="both"/>
              <w:rPr>
                <w:rFonts w:ascii="Tahoma" w:hAnsi="Tahoma" w:cs="Tahoma"/>
                <w:color w:val="004990"/>
                <w:lang w:val="es-BO" w:eastAsia="es-BO"/>
              </w:rPr>
            </w:pPr>
            <w:r>
              <w:rPr>
                <w:rFonts w:ascii="Tahoma" w:hAnsi="Tahoma" w:cs="Tahoma"/>
                <w:color w:val="004990"/>
                <w:sz w:val="20"/>
                <w:szCs w:val="20"/>
                <w:lang w:val="es-BO" w:eastAsia="es-BO"/>
              </w:rPr>
              <w:t xml:space="preserve">El </w:t>
            </w:r>
            <w:r w:rsidRPr="00DC199A">
              <w:rPr>
                <w:rFonts w:ascii="Tahoma" w:hAnsi="Tahoma" w:cs="Tahoma"/>
                <w:color w:val="004990"/>
                <w:sz w:val="20"/>
                <w:szCs w:val="20"/>
                <w:lang w:val="es-BO" w:eastAsia="es-BO"/>
              </w:rPr>
              <w:t>proveedor</w:t>
            </w:r>
            <w:r>
              <w:rPr>
                <w:rFonts w:ascii="Tahoma" w:hAnsi="Tahoma" w:cs="Tahoma"/>
                <w:color w:val="004990"/>
                <w:sz w:val="20"/>
                <w:szCs w:val="20"/>
                <w:lang w:val="es-BO" w:eastAsia="es-BO"/>
              </w:rPr>
              <w:t xml:space="preserve"> </w:t>
            </w:r>
            <w:r w:rsidR="00D30FD6">
              <w:rPr>
                <w:rFonts w:ascii="Tahoma" w:hAnsi="Tahoma" w:cs="Tahoma"/>
                <w:color w:val="004990"/>
                <w:sz w:val="20"/>
                <w:szCs w:val="20"/>
                <w:lang w:val="es-BO" w:eastAsia="es-BO"/>
              </w:rPr>
              <w:t>deberá</w:t>
            </w:r>
            <w:r w:rsidR="00B83A21" w:rsidRPr="00B83A21">
              <w:rPr>
                <w:rFonts w:ascii="Tahoma" w:hAnsi="Tahoma" w:cs="Tahoma"/>
                <w:color w:val="004990"/>
                <w:sz w:val="20"/>
                <w:szCs w:val="20"/>
                <w:lang w:val="es-BO" w:eastAsia="es-BO"/>
              </w:rPr>
              <w:t xml:space="preserve"> e</w:t>
            </w:r>
            <w:r w:rsidRPr="00B83A21">
              <w:rPr>
                <w:rFonts w:ascii="Tahoma" w:hAnsi="Tahoma" w:cs="Tahoma"/>
                <w:color w:val="004990"/>
                <w:sz w:val="20"/>
                <w:szCs w:val="20"/>
                <w:lang w:val="es-BO" w:eastAsia="es-BO"/>
              </w:rPr>
              <w:t>ntregar a ENTEL S.A. el 2% de dispositivos en demasía (Seed Stock), junto a la primera entrega de equipos.</w:t>
            </w:r>
          </w:p>
          <w:p w14:paraId="484F40C2" w14:textId="77777777" w:rsidR="00820ABA" w:rsidRDefault="00820ABA" w:rsidP="007075E1">
            <w:pPr>
              <w:pStyle w:val="Prrafodelista"/>
              <w:jc w:val="both"/>
              <w:rPr>
                <w:rFonts w:ascii="Tahoma" w:hAnsi="Tahoma" w:cs="Tahoma"/>
                <w:color w:val="004990"/>
                <w:lang w:val="es-BO" w:eastAsia="es-BO"/>
              </w:rPr>
            </w:pPr>
            <w:r>
              <w:rPr>
                <w:rFonts w:ascii="Tahoma" w:hAnsi="Tahoma" w:cs="Tahoma"/>
                <w:color w:val="004990"/>
                <w:lang w:val="es-BO" w:eastAsia="es-BO"/>
              </w:rPr>
              <w:t>P</w:t>
            </w:r>
            <w:r w:rsidRPr="00F7490B">
              <w:rPr>
                <w:rFonts w:ascii="Tahoma" w:hAnsi="Tahoma" w:cs="Tahoma"/>
                <w:color w:val="004990"/>
                <w:lang w:val="es-BO" w:eastAsia="es-BO"/>
              </w:rPr>
              <w:t>ara los ítems mayores a 50 terminales y 1 equipo en demasía para los ítems menores a 50 unidades, con el objetivo de cubrir los desperfectos de fábrica y así Entel S.A. no se vea perjudicado por equipos defectuosos. Si existieran cambios por garantía superiores al Seed Stock, el proveedor tiene la obligación de reponer los equipos y/o accesorios dañados.</w:t>
            </w:r>
          </w:p>
          <w:p w14:paraId="237425A6" w14:textId="4957EA63" w:rsidR="00820ABA" w:rsidRPr="00F7490B" w:rsidRDefault="006E7477" w:rsidP="007075E1">
            <w:pPr>
              <w:pStyle w:val="Prrafodelista"/>
              <w:jc w:val="both"/>
              <w:rPr>
                <w:rFonts w:ascii="Tahoma" w:hAnsi="Tahoma" w:cs="Tahoma"/>
                <w:color w:val="004990"/>
                <w:lang w:val="es-BO" w:eastAsia="es-BO"/>
              </w:rPr>
            </w:pPr>
            <w:r>
              <w:rPr>
                <w:rFonts w:ascii="Tahoma" w:hAnsi="Tahoma" w:cs="Tahoma"/>
                <w:color w:val="004990"/>
                <w:lang w:val="es-BO" w:eastAsia="es-BO"/>
              </w:rPr>
              <w:t>El</w:t>
            </w:r>
            <w:r w:rsidR="00820ABA">
              <w:rPr>
                <w:rFonts w:ascii="Tahoma" w:hAnsi="Tahoma" w:cs="Tahoma"/>
                <w:color w:val="004990"/>
                <w:lang w:val="es-BO" w:eastAsia="es-BO"/>
              </w:rPr>
              <w:t xml:space="preserve"> 2% de equipos Seed Stock, deberán ser entregados junto al lote principal y con a totalidad de sus partes y accesorios para la administración exclusiva de Entel S.A.</w:t>
            </w:r>
          </w:p>
          <w:p w14:paraId="39D51C9C" w14:textId="77777777" w:rsidR="00820ABA" w:rsidRPr="00F7490B" w:rsidRDefault="00820ABA" w:rsidP="00820ABA">
            <w:pPr>
              <w:pStyle w:val="Prrafodelista"/>
              <w:numPr>
                <w:ilvl w:val="0"/>
                <w:numId w:val="19"/>
              </w:numPr>
              <w:jc w:val="both"/>
              <w:rPr>
                <w:rFonts w:ascii="Tahoma" w:hAnsi="Tahoma" w:cs="Tahoma"/>
                <w:color w:val="004990"/>
                <w:lang w:val="es-BO" w:eastAsia="es-BO"/>
              </w:rPr>
            </w:pPr>
            <w:r w:rsidRPr="00F7490B">
              <w:rPr>
                <w:rFonts w:ascii="Tahoma" w:hAnsi="Tahoma" w:cs="Tahoma"/>
                <w:color w:val="004990"/>
                <w:lang w:val="es-BO" w:eastAsia="es-BO"/>
              </w:rPr>
              <w:t>Si se comprueba la mala calidad del producto, en sujeción a reclamos del cliente final posterior a la comercialización, se procederá a la penalización que corresponda.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B75534" w14:textId="77777777" w:rsidR="00820ABA" w:rsidRPr="008F5068" w:rsidRDefault="00820ABA" w:rsidP="007075E1">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981ACD">
              <w:rPr>
                <w:b/>
                <w:color w:val="4472C4"/>
                <w:sz w:val="20"/>
                <w:szCs w:val="20"/>
              </w:rPr>
            </w:r>
            <w:r w:rsidR="00981ACD">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4C7F22" w14:textId="77777777" w:rsidR="00820ABA" w:rsidRPr="008E0592" w:rsidRDefault="00820ABA" w:rsidP="007075E1">
            <w:pPr>
              <w:jc w:val="center"/>
              <w:rPr>
                <w:rFonts w:ascii="Tahoma" w:hAnsi="Tahoma" w:cs="Tahoma"/>
                <w:color w:val="4472C4"/>
                <w:sz w:val="14"/>
                <w:szCs w:val="14"/>
                <w:lang w:eastAsia="es-BO"/>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B633FC" w14:textId="77777777" w:rsidR="00820ABA" w:rsidRPr="008F5068" w:rsidRDefault="00820ABA" w:rsidP="007075E1">
            <w:pPr>
              <w:jc w:val="center"/>
              <w:rPr>
                <w:rFonts w:ascii="Tahoma" w:hAnsi="Tahoma" w:cs="Tahoma"/>
                <w:color w:val="4472C4"/>
                <w:sz w:val="18"/>
                <w:szCs w:val="18"/>
                <w:lang w:eastAsia="es-BO"/>
              </w:rPr>
            </w:pPr>
          </w:p>
        </w:tc>
      </w:tr>
      <w:tr w:rsidR="00820ABA" w:rsidRPr="008F5068" w14:paraId="4E651832" w14:textId="77777777" w:rsidTr="007075E1">
        <w:trPr>
          <w:trHeight w:val="416"/>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111E26" w14:textId="23143D72" w:rsidR="00820ABA" w:rsidRPr="00C7406F" w:rsidRDefault="00CA22B7" w:rsidP="007075E1">
            <w:pPr>
              <w:jc w:val="center"/>
              <w:rPr>
                <w:rFonts w:ascii="Tahoma" w:hAnsi="Tahoma" w:cs="Tahoma"/>
                <w:color w:val="004990"/>
                <w:sz w:val="18"/>
                <w:szCs w:val="18"/>
                <w:highlight w:val="yellow"/>
                <w:lang w:eastAsia="es-BO"/>
              </w:rPr>
            </w:pPr>
            <w:r>
              <w:rPr>
                <w:rFonts w:ascii="Tahoma" w:hAnsi="Tahoma" w:cs="Tahoma"/>
                <w:color w:val="004990"/>
                <w:sz w:val="18"/>
                <w:szCs w:val="18"/>
                <w:lang w:eastAsia="es-BO"/>
              </w:rPr>
              <w:t>9</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BE84AE" w14:textId="77777777" w:rsidR="00820ABA" w:rsidRPr="00C7406F" w:rsidRDefault="00820ABA" w:rsidP="007075E1">
            <w:pPr>
              <w:jc w:val="center"/>
              <w:rPr>
                <w:rFonts w:ascii="Tahoma" w:hAnsi="Tahoma" w:cs="Tahoma"/>
                <w:color w:val="004990"/>
                <w:sz w:val="20"/>
                <w:szCs w:val="20"/>
                <w:highlight w:val="yellow"/>
                <w:lang w:val="es-BO" w:eastAsia="es-BO"/>
              </w:rPr>
            </w:pPr>
            <w:r w:rsidRPr="00C7406F">
              <w:rPr>
                <w:rFonts w:ascii="Tahoma" w:hAnsi="Tahoma" w:cs="Tahoma"/>
                <w:color w:val="004990"/>
                <w:sz w:val="20"/>
                <w:szCs w:val="20"/>
                <w:lang w:val="es-BO" w:eastAsia="es-BO"/>
              </w:rPr>
              <w:t>Certificados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F4B7C5" w14:textId="77777777" w:rsidR="00820ABA" w:rsidRDefault="00820ABA" w:rsidP="007075E1">
            <w:pPr>
              <w:jc w:val="both"/>
              <w:rPr>
                <w:rFonts w:ascii="Tahoma" w:hAnsi="Tahoma" w:cs="Tahoma"/>
                <w:color w:val="004990"/>
                <w:sz w:val="20"/>
                <w:szCs w:val="20"/>
                <w:lang w:eastAsia="es-BO"/>
              </w:rPr>
            </w:pPr>
            <w:r w:rsidRPr="00C7406F">
              <w:rPr>
                <w:rFonts w:ascii="Tahoma" w:hAnsi="Tahoma" w:cs="Tahoma"/>
                <w:color w:val="004990"/>
                <w:sz w:val="20"/>
                <w:szCs w:val="20"/>
                <w:lang w:eastAsia="es-BO"/>
              </w:rPr>
              <w:t>Junto a su propuesta técnica el proveedor debe entregar los siguientes documentos:</w:t>
            </w:r>
          </w:p>
          <w:p w14:paraId="3B3AA8A8" w14:textId="77777777" w:rsidR="00820ABA" w:rsidRPr="00C7406F"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Certificado de Registro de Fabricantes, Distribuidores, o Comercializadores, emitido por la ATT</w:t>
            </w:r>
            <w:r>
              <w:rPr>
                <w:rFonts w:ascii="Tahoma" w:hAnsi="Tahoma" w:cs="Tahoma"/>
                <w:color w:val="004990"/>
                <w:lang w:eastAsia="es-BO"/>
              </w:rPr>
              <w:t>.</w:t>
            </w:r>
          </w:p>
          <w:p w14:paraId="54650651" w14:textId="77777777" w:rsidR="00820ABA" w:rsidRDefault="00820ABA" w:rsidP="00820ABA">
            <w:pPr>
              <w:pStyle w:val="Prrafodelista"/>
              <w:numPr>
                <w:ilvl w:val="0"/>
                <w:numId w:val="16"/>
              </w:numPr>
              <w:ind w:hanging="218"/>
              <w:jc w:val="both"/>
              <w:rPr>
                <w:rFonts w:ascii="Tahoma" w:hAnsi="Tahoma" w:cs="Tahoma"/>
                <w:color w:val="004990"/>
                <w:lang w:eastAsia="es-BO"/>
              </w:rPr>
            </w:pPr>
            <w:r w:rsidRPr="00C7406F">
              <w:rPr>
                <w:rFonts w:ascii="Tahoma" w:hAnsi="Tahoma" w:cs="Tahoma"/>
                <w:color w:val="004990"/>
                <w:lang w:eastAsia="es-BO"/>
              </w:rPr>
              <w:t xml:space="preserve">Resolución Administrativa Regulatoria, emitida por la ATT que certifica la </w:t>
            </w:r>
            <w:r>
              <w:rPr>
                <w:rFonts w:ascii="Tahoma" w:hAnsi="Tahoma" w:cs="Tahoma"/>
                <w:color w:val="004990"/>
                <w:lang w:eastAsia="es-BO"/>
              </w:rPr>
              <w:t>homologación de todos los equipos descritos en el punto 3.</w:t>
            </w:r>
          </w:p>
          <w:p w14:paraId="42B0456A" w14:textId="77777777" w:rsidR="00820ABA" w:rsidRPr="00C7406F" w:rsidRDefault="00820ABA" w:rsidP="007075E1">
            <w:pPr>
              <w:pStyle w:val="Prrafodelista"/>
              <w:ind w:left="360"/>
              <w:jc w:val="both"/>
              <w:rPr>
                <w:rFonts w:ascii="Tahoma" w:hAnsi="Tahoma" w:cs="Tahoma"/>
                <w:color w:val="004990"/>
                <w:lang w:eastAsia="es-BO"/>
              </w:rPr>
            </w:pPr>
          </w:p>
          <w:p w14:paraId="7F63D43D" w14:textId="77777777" w:rsidR="00820ABA" w:rsidRDefault="00820ABA" w:rsidP="007075E1">
            <w:pPr>
              <w:tabs>
                <w:tab w:val="num" w:pos="426"/>
              </w:tabs>
              <w:jc w:val="both"/>
              <w:rPr>
                <w:rFonts w:ascii="Tahoma" w:hAnsi="Tahoma" w:cs="Tahoma"/>
                <w:color w:val="004990"/>
                <w:sz w:val="20"/>
                <w:szCs w:val="20"/>
                <w:lang w:eastAsia="es-BO"/>
              </w:rPr>
            </w:pPr>
            <w:r w:rsidRPr="00C7406F">
              <w:rPr>
                <w:rFonts w:ascii="Tahoma" w:hAnsi="Tahoma" w:cs="Tahoma"/>
                <w:color w:val="004990"/>
                <w:sz w:val="20"/>
                <w:szCs w:val="20"/>
                <w:lang w:eastAsia="es-BO"/>
              </w:rPr>
              <w:t>Solo en caso de que el equipo ofertado no figure en el listado de equipos homologados por la ATT, el proveedor podrá presentar el mismo junto con la entrega de las terminales adjudicadas.</w:t>
            </w:r>
          </w:p>
          <w:p w14:paraId="33D2151B" w14:textId="77777777" w:rsidR="00820ABA" w:rsidRPr="00C7406F" w:rsidRDefault="00820ABA" w:rsidP="007075E1">
            <w:pPr>
              <w:jc w:val="both"/>
              <w:rPr>
                <w:rFonts w:ascii="Tahoma" w:hAnsi="Tahoma" w:cs="Tahoma"/>
                <w:color w:val="004990"/>
                <w:sz w:val="20"/>
                <w:szCs w:val="20"/>
                <w:highlight w:val="yellow"/>
                <w:lang w:val="es-BO" w:eastAsia="es-BO"/>
              </w:rPr>
            </w:pPr>
            <w:r w:rsidRPr="00C7406F">
              <w:rPr>
                <w:rFonts w:ascii="Tahoma" w:hAnsi="Tahoma" w:cs="Tahoma"/>
                <w:color w:val="004990"/>
                <w:sz w:val="20"/>
                <w:szCs w:val="20"/>
                <w:lang w:eastAsia="es-BO"/>
              </w:rPr>
              <w:t>Entel S.A. podrá rechazar la entrega de las terminales al proveedor adjudicado en caso de que el mismo no presente uno o ambos certificados en los tiempos establecidos.</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808AD9" w14:textId="77777777" w:rsidR="00820ABA" w:rsidRPr="008F5068" w:rsidRDefault="00820ABA" w:rsidP="007075E1">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981ACD">
              <w:rPr>
                <w:b/>
                <w:color w:val="4472C4"/>
                <w:sz w:val="20"/>
                <w:szCs w:val="20"/>
              </w:rPr>
            </w:r>
            <w:r w:rsidR="00981ACD">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5B58BB" w14:textId="77777777" w:rsidR="00820ABA" w:rsidRPr="008E0592" w:rsidRDefault="00820ABA" w:rsidP="007075E1">
            <w:pPr>
              <w:jc w:val="center"/>
              <w:rPr>
                <w:b/>
                <w:color w:val="4472C4"/>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67FD16" w14:textId="77777777" w:rsidR="00820ABA" w:rsidRPr="008E0592" w:rsidRDefault="00820ABA" w:rsidP="007075E1">
            <w:pPr>
              <w:jc w:val="center"/>
              <w:rPr>
                <w:rFonts w:ascii="Tahoma" w:hAnsi="Tahoma" w:cs="Tahoma"/>
                <w:color w:val="4472C4"/>
                <w:sz w:val="14"/>
                <w:szCs w:val="14"/>
                <w:lang w:eastAsia="es-BO"/>
              </w:rPr>
            </w:pPr>
          </w:p>
        </w:tc>
      </w:tr>
      <w:tr w:rsidR="00820ABA" w:rsidRPr="008F5068" w14:paraId="2881C1FA" w14:textId="77777777" w:rsidTr="007075E1">
        <w:trPr>
          <w:trHeight w:val="615"/>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5E22E3" w14:textId="64D9E757"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6D2773" w14:textId="77777777" w:rsidR="00820ABA" w:rsidRPr="00CE11FD" w:rsidRDefault="00820ABA" w:rsidP="007075E1">
            <w:pPr>
              <w:jc w:val="center"/>
              <w:rPr>
                <w:rFonts w:ascii="Tahoma" w:hAnsi="Tahoma" w:cs="Tahoma"/>
                <w:color w:val="004990"/>
                <w:sz w:val="18"/>
              </w:rPr>
            </w:pPr>
            <w:r w:rsidRPr="00CE11FD">
              <w:rPr>
                <w:rFonts w:ascii="Tahoma" w:hAnsi="Tahoma" w:cs="Tahoma"/>
                <w:color w:val="004990"/>
                <w:sz w:val="20"/>
                <w:szCs w:val="20"/>
                <w:lang w:val="es-BO" w:eastAsia="es-BO"/>
              </w:rPr>
              <w:t>Aceptación de Penalidades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8F171C" w14:textId="77777777" w:rsidR="00820ABA" w:rsidRDefault="00820ABA" w:rsidP="007075E1">
            <w:pPr>
              <w:jc w:val="both"/>
              <w:rPr>
                <w:rFonts w:ascii="Tahoma" w:hAnsi="Tahoma" w:cs="Tahoma"/>
                <w:color w:val="004990"/>
                <w:sz w:val="20"/>
                <w:szCs w:val="20"/>
                <w:lang w:val="es-BO" w:eastAsia="es-BO"/>
              </w:rPr>
            </w:pPr>
            <w:r w:rsidRPr="00CE11FD">
              <w:rPr>
                <w:rFonts w:ascii="Tahoma" w:hAnsi="Tahoma" w:cs="Tahoma"/>
                <w:color w:val="004990"/>
                <w:sz w:val="20"/>
                <w:szCs w:val="20"/>
                <w:lang w:val="es-BO" w:eastAsia="es-BO"/>
              </w:rPr>
              <w:t>El proveedor adjudicado se responsabilizará por los daños económicos que pued</w:t>
            </w:r>
            <w:r>
              <w:rPr>
                <w:rFonts w:ascii="Tahoma" w:hAnsi="Tahoma" w:cs="Tahoma"/>
                <w:color w:val="004990"/>
                <w:sz w:val="20"/>
                <w:szCs w:val="20"/>
                <w:lang w:val="es-BO" w:eastAsia="es-BO"/>
              </w:rPr>
              <w:t>an ocasionarse a ENTEL S.A.:</w:t>
            </w:r>
          </w:p>
          <w:p w14:paraId="437646B8" w14:textId="77777777" w:rsidR="00820ABA" w:rsidRDefault="00820ABA" w:rsidP="007C1872">
            <w:pPr>
              <w:pStyle w:val="Prrafodelista"/>
              <w:numPr>
                <w:ilvl w:val="0"/>
                <w:numId w:val="58"/>
              </w:numPr>
              <w:jc w:val="both"/>
              <w:rPr>
                <w:rFonts w:ascii="Tahoma" w:hAnsi="Tahoma" w:cs="Tahoma"/>
                <w:color w:val="004990"/>
                <w:lang w:val="es-BO" w:eastAsia="es-BO"/>
              </w:rPr>
            </w:pPr>
            <w:r w:rsidRPr="008753D4">
              <w:rPr>
                <w:rFonts w:ascii="Tahoma" w:hAnsi="Tahoma" w:cs="Tahoma"/>
                <w:color w:val="004990"/>
                <w:lang w:val="es-BO" w:eastAsia="es-BO"/>
              </w:rPr>
              <w:lastRenderedPageBreak/>
              <w:t xml:space="preserve">Por incumplimiento en los plazos de entrega </w:t>
            </w:r>
            <w:r>
              <w:rPr>
                <w:rFonts w:ascii="Tahoma" w:hAnsi="Tahoma" w:cs="Tahoma"/>
                <w:color w:val="004990"/>
                <w:lang w:val="es-BO" w:eastAsia="es-BO"/>
              </w:rPr>
              <w:t>establecidos, debidamente cons</w:t>
            </w:r>
            <w:r w:rsidRPr="008753D4">
              <w:rPr>
                <w:rFonts w:ascii="Tahoma" w:hAnsi="Tahoma" w:cs="Tahoma"/>
                <w:color w:val="004990"/>
                <w:lang w:val="es-BO" w:eastAsia="es-BO"/>
              </w:rPr>
              <w:t>tatados entre partes, incluso aquellos en los que se deban a problemas de embalaje o daños en las cajas mayores o menores.</w:t>
            </w:r>
          </w:p>
          <w:p w14:paraId="4AE476D2" w14:textId="77777777" w:rsidR="00820ABA" w:rsidRDefault="00820ABA" w:rsidP="007C1872">
            <w:pPr>
              <w:pStyle w:val="Prrafodelista"/>
              <w:numPr>
                <w:ilvl w:val="0"/>
                <w:numId w:val="58"/>
              </w:numPr>
              <w:jc w:val="both"/>
              <w:rPr>
                <w:rFonts w:ascii="Tahoma" w:hAnsi="Tahoma" w:cs="Tahoma"/>
                <w:color w:val="004990"/>
                <w:lang w:val="es-BO" w:eastAsia="es-BO"/>
              </w:rPr>
            </w:pPr>
            <w:r>
              <w:rPr>
                <w:rFonts w:ascii="Tahoma" w:hAnsi="Tahoma" w:cs="Tahoma"/>
                <w:color w:val="004990"/>
                <w:lang w:val="es-BO" w:eastAsia="es-BO"/>
              </w:rPr>
              <w:t>La no presentación de la documentación correcta y completa para la desaduanizacion será también considerada para penalizaciones.</w:t>
            </w:r>
          </w:p>
          <w:p w14:paraId="63D0D80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 la mala calidad del producto, en sujeción a los reclamos de cliente  final, se penalizará solicitando al área de Adquisiciones la eliminación del Proveedor del árbol de Proveedores y se adoptarán las medidas legales que correspondan</w:t>
            </w:r>
            <w:r>
              <w:rPr>
                <w:rFonts w:ascii="Tahoma" w:hAnsi="Tahoma" w:cs="Tahoma"/>
                <w:bCs/>
                <w:color w:val="004990"/>
                <w:lang w:val="es-BO"/>
              </w:rPr>
              <w:t>, solicitando un resarcimiento económico por daños y perjuicios, máximos del 3% sobre el valor de la compra</w:t>
            </w:r>
            <w:r w:rsidRPr="00CA22B7">
              <w:rPr>
                <w:rFonts w:ascii="Tahoma" w:hAnsi="Tahoma" w:cs="Tahoma"/>
                <w:bCs/>
                <w:color w:val="004990"/>
                <w:lang w:val="es-BO"/>
              </w:rPr>
              <w:t xml:space="preserve"> </w:t>
            </w:r>
          </w:p>
          <w:p w14:paraId="5DFD137B"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se comprueban que los equipos son reacondicionados, no se recibirán los equipos, y se penalizará por días de retraso hasta que se realice la entrega total de los equipos en conformidad.</w:t>
            </w:r>
          </w:p>
          <w:p w14:paraId="50E14EB1"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Si el proveedor no realiza la entrega a Entel S.A. de los equipos destinados para Seed Stock, se penalizará por días de retraso hasta que se realice la entrega total de los equipos en conformidad.</w:t>
            </w:r>
          </w:p>
          <w:p w14:paraId="6E94C38D" w14:textId="77777777" w:rsidR="007C1872" w:rsidRPr="00CA22B7" w:rsidRDefault="007C1872" w:rsidP="007C1872">
            <w:pPr>
              <w:pStyle w:val="Prrafodelista"/>
              <w:numPr>
                <w:ilvl w:val="0"/>
                <w:numId w:val="58"/>
              </w:numPr>
              <w:jc w:val="both"/>
              <w:rPr>
                <w:rFonts w:ascii="Tahoma" w:hAnsi="Tahoma" w:cs="Tahoma"/>
                <w:bCs/>
                <w:color w:val="004990"/>
                <w:lang w:val="es-BO"/>
              </w:rPr>
            </w:pPr>
            <w:r w:rsidRPr="00CA22B7">
              <w:rPr>
                <w:rFonts w:ascii="Tahoma" w:hAnsi="Tahoma" w:cs="Tahoma"/>
                <w:bCs/>
                <w:color w:val="004990"/>
                <w:lang w:val="es-BO"/>
              </w:rPr>
              <w:t xml:space="preserve">Si se comprueban diferencias </w:t>
            </w:r>
            <w:r>
              <w:rPr>
                <w:rFonts w:ascii="Tahoma" w:hAnsi="Tahoma" w:cs="Tahoma"/>
                <w:bCs/>
                <w:color w:val="004990"/>
                <w:lang w:val="es-BO"/>
              </w:rPr>
              <w:t xml:space="preserve">detectadas en el peritaje, </w:t>
            </w:r>
            <w:r w:rsidRPr="00CA22B7">
              <w:rPr>
                <w:rFonts w:ascii="Tahoma" w:hAnsi="Tahoma" w:cs="Tahoma"/>
                <w:bCs/>
                <w:color w:val="004990"/>
                <w:lang w:val="es-BO"/>
              </w:rPr>
              <w:t>en cuanto a las características técnicas ofrecidas, se penalizará por días de retraso hasta que se realice la entrega total de los equipos en conformidad.</w:t>
            </w:r>
          </w:p>
          <w:p w14:paraId="2B83C781" w14:textId="77777777" w:rsidR="007C1872" w:rsidRPr="007C1872" w:rsidRDefault="007C1872" w:rsidP="00411636">
            <w:pPr>
              <w:jc w:val="both"/>
              <w:rPr>
                <w:rFonts w:ascii="Tahoma" w:hAnsi="Tahoma" w:cs="Tahoma"/>
                <w:color w:val="004990"/>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895E5A" w14:textId="77777777" w:rsidR="00820ABA" w:rsidRPr="00CE11FD" w:rsidRDefault="00820ABA" w:rsidP="007075E1">
            <w:pPr>
              <w:jc w:val="center"/>
              <w:rPr>
                <w:rFonts w:ascii="Tahoma" w:hAnsi="Tahoma" w:cs="Tahoma"/>
                <w:color w:val="004990"/>
                <w:sz w:val="18"/>
              </w:rPr>
            </w:pPr>
            <w:r w:rsidRPr="00CE11FD">
              <w:rPr>
                <w:b/>
                <w:color w:val="004990"/>
                <w:sz w:val="20"/>
                <w:szCs w:val="20"/>
              </w:rPr>
              <w:lastRenderedPageBreak/>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F58F45"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86052F"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2EAE3869" w14:textId="77777777" w:rsidTr="007075E1">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FB6EDC" w14:textId="2403326C" w:rsidR="00820ABA" w:rsidRPr="00CE11FD" w:rsidRDefault="00CA22B7" w:rsidP="007075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D8BC00" w14:textId="77777777" w:rsidR="00820ABA" w:rsidRPr="00CE11FD"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Tiempos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B109D0" w14:textId="1D57782A"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 xml:space="preserve">El tiempo máximo de entrega </w:t>
            </w:r>
            <w:r>
              <w:rPr>
                <w:rFonts w:ascii="Tahoma" w:hAnsi="Tahoma" w:cs="Tahoma"/>
                <w:color w:val="004990"/>
                <w:sz w:val="20"/>
                <w:szCs w:val="20"/>
                <w:lang w:eastAsia="es-BO"/>
              </w:rPr>
              <w:t>de los equipos adjudicados, será de</w:t>
            </w:r>
            <w:r w:rsidR="006E7477">
              <w:rPr>
                <w:rFonts w:ascii="Tahoma" w:hAnsi="Tahoma" w:cs="Tahoma"/>
                <w:color w:val="004990"/>
                <w:sz w:val="20"/>
                <w:szCs w:val="20"/>
                <w:lang w:eastAsia="es-BO"/>
              </w:rPr>
              <w:t xml:space="preserve"> 28 días calendario </w:t>
            </w:r>
            <w:r>
              <w:rPr>
                <w:rFonts w:ascii="Tahoma" w:hAnsi="Tahoma" w:cs="Tahoma"/>
                <w:color w:val="004990"/>
                <w:sz w:val="20"/>
                <w:szCs w:val="20"/>
                <w:lang w:eastAsia="es-BO"/>
              </w:rPr>
              <w:t>a partir de la recepción  del pedido de compra para los modelos:</w:t>
            </w:r>
          </w:p>
          <w:p w14:paraId="2FD26B26" w14:textId="77777777" w:rsidR="00820ABA" w:rsidRDefault="00820ABA" w:rsidP="007075E1">
            <w:pPr>
              <w:tabs>
                <w:tab w:val="num" w:pos="426"/>
              </w:tabs>
              <w:jc w:val="both"/>
            </w:pPr>
          </w:p>
          <w:p w14:paraId="36654A93" w14:textId="77777777"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Iphone 7 32Gb</w:t>
            </w:r>
          </w:p>
          <w:p w14:paraId="66EAC4F6" w14:textId="77777777"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Iphone 7 128Gb</w:t>
            </w:r>
          </w:p>
          <w:p w14:paraId="57931038" w14:textId="77777777"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Iphone 7 Plus 32Gb</w:t>
            </w:r>
          </w:p>
          <w:p w14:paraId="3FE2220A" w14:textId="77777777" w:rsidR="00820ABA" w:rsidRPr="00BE7A5E" w:rsidRDefault="00D30FD6" w:rsidP="00820ABA">
            <w:pPr>
              <w:pStyle w:val="Prrafodelista"/>
              <w:numPr>
                <w:ilvl w:val="0"/>
                <w:numId w:val="27"/>
              </w:numPr>
              <w:jc w:val="both"/>
              <w:rPr>
                <w:rFonts w:ascii="Tahoma" w:hAnsi="Tahoma" w:cs="Tahoma"/>
                <w:color w:val="004990"/>
                <w:lang w:val="en-US" w:eastAsia="es-BO"/>
              </w:rPr>
            </w:pPr>
            <w:r>
              <w:rPr>
                <w:rFonts w:ascii="Tahoma" w:hAnsi="Tahoma" w:cs="Tahoma"/>
                <w:color w:val="1F497D"/>
                <w:sz w:val="18"/>
                <w:szCs w:val="18"/>
                <w:lang w:val="es-BO" w:eastAsia="es-BO"/>
              </w:rPr>
              <w:t>Iphone 7 Plus 128Gb</w:t>
            </w:r>
          </w:p>
          <w:p w14:paraId="6140B079" w14:textId="77777777" w:rsidR="00820ABA" w:rsidRDefault="00820ABA" w:rsidP="007075E1">
            <w:pPr>
              <w:tabs>
                <w:tab w:val="num" w:pos="426"/>
              </w:tabs>
              <w:jc w:val="both"/>
              <w:rPr>
                <w:rFonts w:ascii="Calibri" w:hAnsi="Calibri"/>
                <w:color w:val="004990"/>
                <w:sz w:val="22"/>
                <w:szCs w:val="22"/>
                <w:lang w:val="es-BO"/>
              </w:rPr>
            </w:pPr>
          </w:p>
          <w:p w14:paraId="09BEFFCE" w14:textId="25D64DB3" w:rsidR="00820ABA" w:rsidRPr="00963213"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 xml:space="preserve">El proveedor podrá </w:t>
            </w:r>
            <w:r w:rsidR="006E7477">
              <w:rPr>
                <w:rFonts w:ascii="Tahoma" w:hAnsi="Tahoma" w:cs="Tahoma"/>
                <w:color w:val="004990"/>
                <w:sz w:val="20"/>
                <w:szCs w:val="20"/>
                <w:lang w:eastAsia="es-BO"/>
              </w:rPr>
              <w:t>adelantar la entrega de los equipos</w:t>
            </w:r>
            <w:r>
              <w:rPr>
                <w:rFonts w:ascii="Tahoma" w:hAnsi="Tahoma" w:cs="Tahoma"/>
                <w:color w:val="004990"/>
                <w:sz w:val="20"/>
                <w:szCs w:val="20"/>
                <w:lang w:eastAsia="es-BO"/>
              </w:rPr>
              <w:t xml:space="preserve">, sin costo alguno y </w:t>
            </w:r>
            <w:r w:rsidRPr="00773EB5">
              <w:rPr>
                <w:rFonts w:ascii="Tahoma" w:hAnsi="Tahoma" w:cs="Tahoma"/>
                <w:color w:val="004990"/>
                <w:sz w:val="20"/>
                <w:szCs w:val="20"/>
                <w:lang w:eastAsia="es-BO"/>
              </w:rPr>
              <w:t xml:space="preserve">sin exceder </w:t>
            </w:r>
            <w:r w:rsidR="006E7477">
              <w:rPr>
                <w:rFonts w:ascii="Tahoma" w:hAnsi="Tahoma" w:cs="Tahoma"/>
                <w:color w:val="004990"/>
                <w:sz w:val="20"/>
                <w:szCs w:val="20"/>
                <w:lang w:eastAsia="es-BO"/>
              </w:rPr>
              <w:t>los 28 días calendario p</w:t>
            </w:r>
            <w:r w:rsidRPr="00773EB5">
              <w:rPr>
                <w:rFonts w:ascii="Tahoma" w:hAnsi="Tahoma" w:cs="Tahoma"/>
                <w:color w:val="004990"/>
                <w:sz w:val="20"/>
                <w:szCs w:val="20"/>
                <w:lang w:eastAsia="es-BO"/>
              </w:rPr>
              <w:t>ara la entrega total,</w:t>
            </w:r>
            <w:r>
              <w:rPr>
                <w:rFonts w:ascii="Tahoma" w:hAnsi="Tahoma" w:cs="Tahoma"/>
                <w:color w:val="004990"/>
                <w:sz w:val="20"/>
                <w:szCs w:val="20"/>
                <w:lang w:eastAsia="es-BO"/>
              </w:rPr>
              <w:t xml:space="preserve"> </w:t>
            </w:r>
            <w:r w:rsidRPr="00773EB5">
              <w:rPr>
                <w:rFonts w:ascii="Tahoma" w:hAnsi="Tahoma" w:cs="Tahoma"/>
                <w:color w:val="004990"/>
                <w:sz w:val="20"/>
                <w:szCs w:val="20"/>
                <w:lang w:eastAsia="es-BO"/>
              </w:rPr>
              <w:t>previa presentación de un cronograma de entregas. Si la oferta excede el tiempo</w:t>
            </w:r>
            <w:r w:rsidR="006E7477">
              <w:rPr>
                <w:rFonts w:ascii="Tahoma" w:hAnsi="Tahoma" w:cs="Tahoma"/>
                <w:color w:val="004990"/>
                <w:sz w:val="20"/>
                <w:szCs w:val="20"/>
                <w:lang w:eastAsia="es-BO"/>
              </w:rPr>
              <w:t xml:space="preserve"> de 28 días calendario</w:t>
            </w:r>
            <w:r w:rsidRPr="00773EB5">
              <w:rPr>
                <w:rFonts w:ascii="Tahoma" w:hAnsi="Tahoma" w:cs="Tahoma"/>
                <w:color w:val="004990"/>
                <w:sz w:val="20"/>
                <w:szCs w:val="20"/>
                <w:lang w:eastAsia="es-BO"/>
              </w:rPr>
              <w:t>,</w:t>
            </w:r>
            <w:r w:rsidRPr="00963213">
              <w:rPr>
                <w:rFonts w:ascii="Tahoma" w:hAnsi="Tahoma" w:cs="Tahoma"/>
                <w:color w:val="004990"/>
                <w:sz w:val="20"/>
                <w:szCs w:val="20"/>
                <w:lang w:eastAsia="es-BO"/>
              </w:rPr>
              <w:t xml:space="preserve"> no será calificada.</w:t>
            </w:r>
          </w:p>
          <w:p w14:paraId="7F68403F" w14:textId="77777777" w:rsidR="00820ABA" w:rsidRDefault="00820ABA" w:rsidP="007075E1">
            <w:pPr>
              <w:tabs>
                <w:tab w:val="num" w:pos="426"/>
              </w:tabs>
              <w:jc w:val="both"/>
              <w:rPr>
                <w:rFonts w:ascii="Tahoma" w:hAnsi="Tahoma" w:cs="Tahoma"/>
                <w:color w:val="004990"/>
                <w:sz w:val="20"/>
                <w:szCs w:val="20"/>
                <w:lang w:eastAsia="es-BO"/>
              </w:rPr>
            </w:pPr>
            <w:r w:rsidRPr="00963213">
              <w:rPr>
                <w:rFonts w:ascii="Tahoma" w:hAnsi="Tahoma" w:cs="Tahoma"/>
                <w:color w:val="004990"/>
                <w:sz w:val="20"/>
                <w:szCs w:val="20"/>
                <w:lang w:eastAsia="es-BO"/>
              </w:rPr>
              <w:t>El proveedor debe especificar de manera obligatoria el tiempo de entrega en días calendario, la omisión de este dato descalificará automáticamente al proponente.</w:t>
            </w:r>
          </w:p>
          <w:p w14:paraId="5D75BCDA" w14:textId="0D39A299" w:rsidR="007075E1" w:rsidRPr="00672500" w:rsidRDefault="00D30FD6" w:rsidP="006E7477">
            <w:pPr>
              <w:pStyle w:val="Prrafodelista"/>
              <w:numPr>
                <w:ilvl w:val="0"/>
                <w:numId w:val="27"/>
              </w:numPr>
              <w:jc w:val="both"/>
              <w:rPr>
                <w:rFonts w:ascii="Tahoma" w:hAnsi="Tahoma" w:cs="Tahoma"/>
                <w:color w:val="004990"/>
                <w:szCs w:val="18"/>
                <w:lang w:eastAsia="es-BO"/>
              </w:rPr>
            </w:pPr>
            <w:r>
              <w:rPr>
                <w:rFonts w:ascii="Tahoma" w:hAnsi="Tahoma" w:cs="Tahoma"/>
                <w:color w:val="004990"/>
                <w:szCs w:val="18"/>
                <w:lang w:eastAsia="es-BO"/>
              </w:rPr>
              <w:t xml:space="preserve">El </w:t>
            </w:r>
            <w:r w:rsidR="007075E1">
              <w:rPr>
                <w:rFonts w:ascii="Tahoma" w:hAnsi="Tahoma" w:cs="Tahoma"/>
                <w:color w:val="004990"/>
                <w:szCs w:val="18"/>
                <w:lang w:eastAsia="es-BO"/>
              </w:rPr>
              <w:t xml:space="preserve">  2% de equipos de Seed Stock </w:t>
            </w:r>
            <w:r>
              <w:rPr>
                <w:rFonts w:ascii="Tahoma" w:hAnsi="Tahoma" w:cs="Tahoma"/>
                <w:color w:val="004990"/>
                <w:szCs w:val="18"/>
                <w:lang w:eastAsia="es-BO"/>
              </w:rPr>
              <w:t xml:space="preserve">deberá ser entregado </w:t>
            </w:r>
            <w:r w:rsidR="007075E1">
              <w:rPr>
                <w:rFonts w:ascii="Tahoma" w:hAnsi="Tahoma" w:cs="Tahoma"/>
                <w:color w:val="004990"/>
                <w:szCs w:val="18"/>
                <w:lang w:eastAsia="es-BO"/>
              </w:rPr>
              <w:t>a Entel para su administración</w:t>
            </w:r>
            <w:r w:rsidR="00672500">
              <w:rPr>
                <w:rFonts w:ascii="Tahoma" w:hAnsi="Tahoma" w:cs="Tahoma"/>
                <w:color w:val="004990"/>
                <w:szCs w:val="18"/>
                <w:lang w:eastAsia="es-BO"/>
              </w:rPr>
              <w:t>,</w:t>
            </w:r>
            <w:r w:rsidR="007075E1">
              <w:rPr>
                <w:rFonts w:ascii="Tahoma" w:hAnsi="Tahoma" w:cs="Tahoma"/>
                <w:color w:val="004990"/>
                <w:szCs w:val="18"/>
                <w:lang w:eastAsia="es-BO"/>
              </w:rPr>
              <w:t xml:space="preserve"> </w:t>
            </w:r>
            <w:r w:rsidR="00672500">
              <w:rPr>
                <w:rFonts w:ascii="Tahoma" w:hAnsi="Tahoma" w:cs="Tahoma"/>
                <w:color w:val="004990"/>
                <w:szCs w:val="18"/>
                <w:lang w:eastAsia="es-BO"/>
              </w:rPr>
              <w:t xml:space="preserve">junto a la totalidad de equipos dentro </w:t>
            </w:r>
            <w:r w:rsidR="006E7477">
              <w:rPr>
                <w:rFonts w:ascii="Tahoma" w:hAnsi="Tahoma" w:cs="Tahoma"/>
                <w:color w:val="004990"/>
                <w:szCs w:val="18"/>
                <w:lang w:eastAsia="es-BO"/>
              </w:rPr>
              <w:t>de los 28 días calendario.</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DADCBA" w14:textId="77777777" w:rsidR="00820ABA" w:rsidRPr="00CE11FD" w:rsidRDefault="00820AB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5283C4"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95D8E3" w14:textId="77777777" w:rsidR="00820ABA" w:rsidRPr="00CE11FD" w:rsidRDefault="00820ABA" w:rsidP="007075E1">
            <w:pPr>
              <w:jc w:val="center"/>
              <w:rPr>
                <w:rFonts w:ascii="Tahoma" w:hAnsi="Tahoma" w:cs="Tahoma"/>
                <w:color w:val="004990"/>
                <w:sz w:val="18"/>
                <w:szCs w:val="18"/>
                <w:lang w:eastAsia="es-BO"/>
              </w:rPr>
            </w:pPr>
          </w:p>
        </w:tc>
      </w:tr>
      <w:tr w:rsidR="00820ABA" w:rsidRPr="008F5068" w14:paraId="41435FF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B6D39B" w14:textId="2F538BA5" w:rsidR="00820ABA" w:rsidRDefault="00820ABA" w:rsidP="007075E1">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A22B7">
              <w:rPr>
                <w:rFonts w:ascii="Tahoma" w:hAnsi="Tahoma" w:cs="Tahoma"/>
                <w:color w:val="004990"/>
                <w:sz w:val="18"/>
                <w:szCs w:val="18"/>
                <w:lang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E0DBBE" w14:textId="7AB3A428" w:rsidR="00820ABA" w:rsidRDefault="00820ABA"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Lugar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5ADA5F" w14:textId="1F09DF3F" w:rsidR="007075E1" w:rsidRDefault="00891091" w:rsidP="007075E1">
            <w:pPr>
              <w:spacing w:line="276" w:lineRule="auto"/>
              <w:jc w:val="both"/>
              <w:rPr>
                <w:rFonts w:ascii="Tahoma" w:hAnsi="Tahoma" w:cs="Tahoma"/>
                <w:color w:val="004990"/>
                <w:sz w:val="20"/>
                <w:szCs w:val="20"/>
                <w:lang w:eastAsia="es-BO"/>
              </w:rPr>
            </w:pPr>
            <w:r>
              <w:rPr>
                <w:rFonts w:ascii="Tahoma" w:hAnsi="Tahoma" w:cs="Tahoma"/>
                <w:color w:val="004990"/>
                <w:sz w:val="20"/>
                <w:szCs w:val="20"/>
                <w:lang w:val="es-BO" w:eastAsia="es-BO"/>
              </w:rPr>
              <w:t>Los</w:t>
            </w:r>
            <w:r w:rsidR="007075E1" w:rsidRPr="00963213">
              <w:rPr>
                <w:rFonts w:ascii="Tahoma" w:hAnsi="Tahoma" w:cs="Tahoma"/>
                <w:color w:val="004990"/>
                <w:sz w:val="20"/>
                <w:szCs w:val="20"/>
                <w:lang w:eastAsia="es-BO"/>
              </w:rPr>
              <w:t xml:space="preserve"> equipos </w:t>
            </w:r>
            <w:r w:rsidR="007075E1">
              <w:rPr>
                <w:rFonts w:ascii="Tahoma" w:hAnsi="Tahoma" w:cs="Tahoma"/>
                <w:color w:val="004990"/>
                <w:sz w:val="20"/>
                <w:szCs w:val="20"/>
                <w:lang w:eastAsia="es-BO"/>
              </w:rPr>
              <w:t>podrán ser</w:t>
            </w:r>
            <w:r w:rsidR="007075E1" w:rsidRPr="00963213">
              <w:rPr>
                <w:rFonts w:ascii="Tahoma" w:hAnsi="Tahoma" w:cs="Tahoma"/>
                <w:color w:val="004990"/>
                <w:sz w:val="20"/>
                <w:szCs w:val="20"/>
                <w:lang w:eastAsia="es-BO"/>
              </w:rPr>
              <w:t xml:space="preserve"> entregados bajo </w:t>
            </w:r>
            <w:r w:rsidR="007075E1">
              <w:rPr>
                <w:rFonts w:ascii="Tahoma" w:hAnsi="Tahoma" w:cs="Tahoma"/>
                <w:color w:val="004990"/>
                <w:sz w:val="20"/>
                <w:szCs w:val="20"/>
                <w:lang w:eastAsia="es-BO"/>
              </w:rPr>
              <w:t xml:space="preserve">alguna de </w:t>
            </w:r>
            <w:r w:rsidR="007075E1" w:rsidRPr="00963213">
              <w:rPr>
                <w:rFonts w:ascii="Tahoma" w:hAnsi="Tahoma" w:cs="Tahoma"/>
                <w:color w:val="004990"/>
                <w:sz w:val="20"/>
                <w:szCs w:val="20"/>
                <w:lang w:eastAsia="es-BO"/>
              </w:rPr>
              <w:t>la</w:t>
            </w:r>
            <w:r w:rsidR="007075E1">
              <w:rPr>
                <w:rFonts w:ascii="Tahoma" w:hAnsi="Tahoma" w:cs="Tahoma"/>
                <w:color w:val="004990"/>
                <w:sz w:val="20"/>
                <w:szCs w:val="20"/>
                <w:lang w:eastAsia="es-BO"/>
              </w:rPr>
              <w:t>s</w:t>
            </w:r>
            <w:r w:rsidR="007075E1" w:rsidRPr="00963213">
              <w:rPr>
                <w:rFonts w:ascii="Tahoma" w:hAnsi="Tahoma" w:cs="Tahoma"/>
                <w:color w:val="004990"/>
                <w:sz w:val="20"/>
                <w:szCs w:val="20"/>
                <w:lang w:eastAsia="es-BO"/>
              </w:rPr>
              <w:t xml:space="preserve"> </w:t>
            </w:r>
            <w:r w:rsidR="007075E1">
              <w:rPr>
                <w:rFonts w:ascii="Tahoma" w:hAnsi="Tahoma" w:cs="Tahoma"/>
                <w:color w:val="004990"/>
                <w:sz w:val="20"/>
                <w:szCs w:val="20"/>
                <w:lang w:eastAsia="es-BO"/>
              </w:rPr>
              <w:t xml:space="preserve">siguientes </w:t>
            </w:r>
            <w:r w:rsidR="007075E1" w:rsidRPr="00963213">
              <w:rPr>
                <w:rFonts w:ascii="Tahoma" w:hAnsi="Tahoma" w:cs="Tahoma"/>
                <w:color w:val="004990"/>
                <w:sz w:val="20"/>
                <w:szCs w:val="20"/>
                <w:lang w:eastAsia="es-BO"/>
              </w:rPr>
              <w:t>modalidad</w:t>
            </w:r>
            <w:r w:rsidR="007075E1">
              <w:rPr>
                <w:rFonts w:ascii="Tahoma" w:hAnsi="Tahoma" w:cs="Tahoma"/>
                <w:color w:val="004990"/>
                <w:sz w:val="20"/>
                <w:szCs w:val="20"/>
                <w:lang w:eastAsia="es-BO"/>
              </w:rPr>
              <w:t xml:space="preserve">es: </w:t>
            </w:r>
          </w:p>
          <w:p w14:paraId="12A8DC75" w14:textId="34D68BEF" w:rsidR="00891091" w:rsidRPr="006E7477" w:rsidRDefault="00891091" w:rsidP="006E7477">
            <w:pPr>
              <w:pStyle w:val="Prrafodelista"/>
              <w:numPr>
                <w:ilvl w:val="0"/>
                <w:numId w:val="61"/>
              </w:numPr>
              <w:spacing w:line="276" w:lineRule="auto"/>
              <w:jc w:val="both"/>
              <w:rPr>
                <w:rFonts w:ascii="Tahoma" w:hAnsi="Tahoma" w:cs="Tahoma"/>
                <w:color w:val="004990"/>
                <w:lang w:eastAsia="es-BO"/>
              </w:rPr>
            </w:pPr>
            <w:r w:rsidRPr="006E7477">
              <w:rPr>
                <w:rFonts w:ascii="Tahoma" w:hAnsi="Tahoma" w:cs="Tahoma"/>
                <w:color w:val="004990"/>
                <w:lang w:eastAsia="es-BO"/>
              </w:rPr>
              <w:t>Para Proveedores Nacionales:</w:t>
            </w:r>
          </w:p>
          <w:p w14:paraId="4D7839E4" w14:textId="58C63260" w:rsidR="007075E1" w:rsidRPr="009B4134" w:rsidRDefault="00891091" w:rsidP="006E7477">
            <w:pPr>
              <w:pStyle w:val="Prrafodelista"/>
              <w:spacing w:line="276" w:lineRule="auto"/>
              <w:ind w:left="701"/>
              <w:jc w:val="both"/>
              <w:rPr>
                <w:rFonts w:ascii="Tahoma" w:hAnsi="Tahoma" w:cs="Tahoma"/>
                <w:bCs/>
                <w:color w:val="004990"/>
                <w:lang w:eastAsia="es-BO"/>
              </w:rPr>
            </w:pPr>
            <w:r>
              <w:rPr>
                <w:rFonts w:ascii="Tahoma" w:hAnsi="Tahoma" w:cs="Tahoma"/>
                <w:color w:val="004990"/>
                <w:lang w:eastAsia="es-BO"/>
              </w:rPr>
              <w:lastRenderedPageBreak/>
              <w:t xml:space="preserve">Bajo condiciones </w:t>
            </w:r>
            <w:r w:rsidR="007075E1" w:rsidRPr="00E44261">
              <w:rPr>
                <w:rFonts w:ascii="Tahoma" w:hAnsi="Tahoma" w:cs="Tahoma"/>
                <w:color w:val="004990"/>
                <w:lang w:eastAsia="es-BO"/>
              </w:rPr>
              <w:t>DDP</w:t>
            </w:r>
            <w:r>
              <w:rPr>
                <w:rFonts w:ascii="Tahoma" w:hAnsi="Tahoma" w:cs="Tahoma"/>
                <w:color w:val="004990"/>
                <w:lang w:eastAsia="es-BO"/>
              </w:rPr>
              <w:t>,</w:t>
            </w:r>
            <w:r w:rsidR="007075E1" w:rsidRPr="00E44261">
              <w:rPr>
                <w:rFonts w:ascii="Tahoma" w:hAnsi="Tahoma" w:cs="Tahoma"/>
                <w:color w:val="004990"/>
                <w:lang w:eastAsia="es-BO"/>
              </w:rPr>
              <w:t xml:space="preserve"> en Almacenes Entel S.A. La Paz y/o Cochabamba y/o Santa Cruz, según la distribución que Entel S.A. defina posteriormente, por lo que el </w:t>
            </w:r>
            <w:r w:rsidR="007075E1" w:rsidRPr="008D30C1">
              <w:rPr>
                <w:rFonts w:ascii="Tahoma" w:hAnsi="Tahoma" w:cs="Tahoma"/>
                <w:color w:val="004990"/>
                <w:lang w:eastAsia="es-BO"/>
              </w:rPr>
              <w:t>proveedor</w:t>
            </w:r>
            <w:r w:rsidR="007075E1" w:rsidRPr="00E44261">
              <w:rPr>
                <w:rFonts w:ascii="Tahoma" w:hAnsi="Tahoma" w:cs="Tahoma"/>
                <w:color w:val="004990"/>
                <w:lang w:eastAsia="es-BO"/>
              </w:rPr>
              <w:t xml:space="preserve"> debe prever a su costo el seguro, logística y transporte respectivo </w:t>
            </w:r>
            <w:r w:rsidR="007075E1" w:rsidRPr="008D30C1">
              <w:rPr>
                <w:rFonts w:ascii="Tahoma" w:hAnsi="Tahoma" w:cs="Tahoma"/>
                <w:color w:val="004990"/>
                <w:lang w:eastAsia="es-BO"/>
              </w:rPr>
              <w:t>hasta</w:t>
            </w:r>
            <w:r w:rsidR="007075E1" w:rsidRPr="00E44261">
              <w:rPr>
                <w:rFonts w:ascii="Tahoma" w:hAnsi="Tahoma" w:cs="Tahoma"/>
                <w:color w:val="004990"/>
                <w:lang w:eastAsia="es-BO"/>
              </w:rPr>
              <w:t xml:space="preserve"> la entre</w:t>
            </w:r>
            <w:r w:rsidR="007075E1">
              <w:rPr>
                <w:rFonts w:ascii="Tahoma" w:hAnsi="Tahoma" w:cs="Tahoma"/>
                <w:color w:val="004990"/>
                <w:lang w:eastAsia="es-BO"/>
              </w:rPr>
              <w:t>ga</w:t>
            </w:r>
            <w:r w:rsidR="007075E1" w:rsidRPr="00C57C5F">
              <w:rPr>
                <w:rFonts w:ascii="Tahoma" w:hAnsi="Tahoma" w:cs="Tahoma"/>
                <w:color w:val="004990"/>
                <w:lang w:eastAsia="es-BO"/>
              </w:rPr>
              <w:t>.</w:t>
            </w:r>
          </w:p>
          <w:p w14:paraId="1851AF54" w14:textId="77777777" w:rsidR="007075E1" w:rsidRPr="00C57C5F" w:rsidRDefault="007075E1" w:rsidP="007075E1">
            <w:pPr>
              <w:pStyle w:val="Prrafodelista"/>
              <w:spacing w:line="276" w:lineRule="auto"/>
              <w:ind w:left="701"/>
              <w:jc w:val="both"/>
              <w:rPr>
                <w:rFonts w:ascii="Tahoma" w:hAnsi="Tahoma" w:cs="Tahoma"/>
                <w:bCs/>
                <w:color w:val="004990"/>
                <w:lang w:eastAsia="es-BO"/>
              </w:rPr>
            </w:pPr>
          </w:p>
          <w:p w14:paraId="10BFF8A5" w14:textId="1345B63A" w:rsidR="007075E1" w:rsidRPr="00C57C5F" w:rsidRDefault="00891091" w:rsidP="007075E1">
            <w:pPr>
              <w:tabs>
                <w:tab w:val="num" w:pos="426"/>
              </w:tabs>
              <w:jc w:val="both"/>
              <w:rPr>
                <w:rFonts w:ascii="Tahoma" w:hAnsi="Tahoma" w:cs="Tahoma"/>
                <w:color w:val="004990"/>
                <w:sz w:val="20"/>
                <w:szCs w:val="20"/>
                <w:lang w:eastAsia="es-BO"/>
              </w:rPr>
            </w:pPr>
            <w:r>
              <w:rPr>
                <w:rFonts w:ascii="Tahoma" w:hAnsi="Tahoma" w:cs="Tahoma"/>
                <w:color w:val="004990"/>
                <w:sz w:val="20"/>
                <w:szCs w:val="20"/>
                <w:lang w:eastAsia="es-BO"/>
              </w:rPr>
              <w:t xml:space="preserve">b) Para </w:t>
            </w:r>
            <w:r w:rsidR="007075E1">
              <w:rPr>
                <w:rFonts w:ascii="Tahoma" w:hAnsi="Tahoma" w:cs="Tahoma"/>
                <w:color w:val="004990"/>
                <w:sz w:val="20"/>
                <w:szCs w:val="20"/>
                <w:lang w:eastAsia="es-BO"/>
              </w:rPr>
              <w:t>Proveedores E</w:t>
            </w:r>
            <w:r w:rsidR="007075E1" w:rsidRPr="00C57C5F">
              <w:rPr>
                <w:rFonts w:ascii="Tahoma" w:hAnsi="Tahoma" w:cs="Tahoma"/>
                <w:color w:val="004990"/>
                <w:sz w:val="20"/>
                <w:szCs w:val="20"/>
                <w:lang w:eastAsia="es-BO"/>
              </w:rPr>
              <w:t>xtranjeros:</w:t>
            </w:r>
          </w:p>
          <w:p w14:paraId="2FB27E3A" w14:textId="746C87DD" w:rsidR="007075E1" w:rsidRPr="00C57C5F" w:rsidRDefault="00891091" w:rsidP="006E7477">
            <w:pPr>
              <w:pStyle w:val="Prrafodelista"/>
              <w:spacing w:line="276" w:lineRule="auto"/>
              <w:ind w:left="701"/>
              <w:jc w:val="both"/>
              <w:rPr>
                <w:rFonts w:ascii="Tahoma" w:hAnsi="Tahoma" w:cs="Tahoma"/>
                <w:color w:val="004990"/>
                <w:lang w:eastAsia="es-BO"/>
              </w:rPr>
            </w:pPr>
            <w:r>
              <w:rPr>
                <w:rFonts w:ascii="Tahoma" w:hAnsi="Tahoma" w:cs="Tahoma"/>
                <w:color w:val="004990"/>
                <w:lang w:eastAsia="es-BO"/>
              </w:rPr>
              <w:t xml:space="preserve">Bajo condiones </w:t>
            </w:r>
            <w:r w:rsidR="007075E1" w:rsidRPr="00C57C5F">
              <w:rPr>
                <w:rFonts w:ascii="Tahoma" w:hAnsi="Tahoma" w:cs="Tahoma"/>
                <w:color w:val="004990"/>
                <w:lang w:eastAsia="es-BO"/>
              </w:rPr>
              <w:t>CIP</w:t>
            </w:r>
            <w:r>
              <w:rPr>
                <w:rFonts w:ascii="Tahoma" w:hAnsi="Tahoma" w:cs="Tahoma"/>
                <w:color w:val="004990"/>
                <w:lang w:eastAsia="es-BO"/>
              </w:rPr>
              <w:t>,</w:t>
            </w:r>
            <w:r w:rsidR="007075E1" w:rsidRPr="00C57C5F">
              <w:rPr>
                <w:rFonts w:ascii="Tahoma" w:hAnsi="Tahoma" w:cs="Tahoma"/>
                <w:color w:val="004990"/>
                <w:lang w:eastAsia="es-BO"/>
              </w:rPr>
              <w:t xml:space="preserve"> en Aduana La Paz, por lo que el proveedor debe prever, a su costo el seguro, logística y transporte respectivo hasta la entrega.</w:t>
            </w:r>
          </w:p>
          <w:p w14:paraId="6DA137F5" w14:textId="77777777" w:rsidR="00820ABA" w:rsidRPr="00120556" w:rsidRDefault="00820ABA" w:rsidP="00593FC6">
            <w:pPr>
              <w:pStyle w:val="Prrafodelista"/>
              <w:spacing w:line="276" w:lineRule="auto"/>
              <w:ind w:left="701"/>
              <w:jc w:val="both"/>
              <w:rPr>
                <w:rFonts w:ascii="Tahoma" w:hAnsi="Tahoma" w:cs="Tahoma"/>
                <w:color w:val="004990"/>
                <w:lang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EC9761" w14:textId="77777777" w:rsidR="00820ABA" w:rsidRPr="00CE11FD" w:rsidRDefault="00820ABA" w:rsidP="007075E1">
            <w:pPr>
              <w:jc w:val="center"/>
              <w:rPr>
                <w:b/>
                <w:color w:val="004990"/>
                <w:sz w:val="20"/>
                <w:szCs w:val="20"/>
              </w:rPr>
            </w:pPr>
            <w:r w:rsidRPr="00CE11FD">
              <w:rPr>
                <w:b/>
                <w:color w:val="004990"/>
                <w:sz w:val="20"/>
                <w:szCs w:val="20"/>
              </w:rPr>
              <w:lastRenderedPageBreak/>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785B4C" w14:textId="77777777" w:rsidR="00820ABA" w:rsidRPr="00CE11FD" w:rsidRDefault="00820ABA"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536480" w14:textId="77777777" w:rsidR="00820ABA" w:rsidRPr="00CE11FD" w:rsidRDefault="00820ABA" w:rsidP="007075E1">
            <w:pPr>
              <w:jc w:val="center"/>
              <w:rPr>
                <w:rFonts w:ascii="Tahoma" w:hAnsi="Tahoma" w:cs="Tahoma"/>
                <w:color w:val="004990"/>
                <w:sz w:val="18"/>
                <w:szCs w:val="18"/>
                <w:lang w:eastAsia="es-BO"/>
              </w:rPr>
            </w:pPr>
          </w:p>
        </w:tc>
      </w:tr>
      <w:tr w:rsidR="008D30C1" w:rsidRPr="008F5068" w14:paraId="0F567300" w14:textId="77777777" w:rsidTr="00411636">
        <w:trPr>
          <w:trHeight w:val="41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1A6DEA" w14:textId="02867755" w:rsidR="008D30C1" w:rsidRDefault="008D30C1" w:rsidP="007075E1">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F773D0" w14:textId="454F6942" w:rsidR="008D30C1" w:rsidRDefault="008D30C1" w:rsidP="007075E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Colores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223872" w14:textId="6A7CEE95" w:rsidR="00C2605A" w:rsidRPr="00C2605A" w:rsidRDefault="00C2605A" w:rsidP="00C2605A">
            <w:pPr>
              <w:pStyle w:val="Prrafodelista"/>
              <w:numPr>
                <w:ilvl w:val="0"/>
                <w:numId w:val="58"/>
              </w:numPr>
              <w:spacing w:line="276" w:lineRule="auto"/>
              <w:jc w:val="both"/>
              <w:rPr>
                <w:rFonts w:ascii="Tahoma" w:hAnsi="Tahoma" w:cs="Tahoma"/>
                <w:color w:val="004990"/>
                <w:lang w:val="es-BO" w:eastAsia="es-BO"/>
              </w:rPr>
            </w:pPr>
            <w:r>
              <w:rPr>
                <w:rFonts w:ascii="Tahoma" w:hAnsi="Tahoma" w:cs="Tahoma"/>
                <w:color w:val="004990"/>
                <w:sz w:val="18"/>
                <w:szCs w:val="18"/>
              </w:rPr>
              <w:t>P</w:t>
            </w:r>
            <w:r w:rsidRPr="00C2605A">
              <w:rPr>
                <w:rFonts w:ascii="Tahoma" w:hAnsi="Tahoma" w:cs="Tahoma"/>
                <w:color w:val="004990"/>
                <w:sz w:val="18"/>
                <w:szCs w:val="18"/>
              </w:rPr>
              <w:t>ara los modelos con cantidades menores a 50 unidades</w:t>
            </w:r>
            <w:r>
              <w:rPr>
                <w:rFonts w:ascii="Tahoma" w:hAnsi="Tahoma" w:cs="Tahoma"/>
                <w:color w:val="004990"/>
                <w:sz w:val="18"/>
                <w:szCs w:val="18"/>
              </w:rPr>
              <w:t xml:space="preserve"> se deberá considerar</w:t>
            </w:r>
            <w:r w:rsidRPr="00C2605A">
              <w:rPr>
                <w:rFonts w:ascii="Tahoma" w:hAnsi="Tahoma" w:cs="Tahoma"/>
                <w:color w:val="004990"/>
                <w:sz w:val="18"/>
                <w:szCs w:val="18"/>
              </w:rPr>
              <w:t xml:space="preserve"> mínimo 2 colores; y para modelos con cantidades mayores a 50 unidades </w:t>
            </w:r>
            <w:r>
              <w:rPr>
                <w:rFonts w:ascii="Tahoma" w:hAnsi="Tahoma" w:cs="Tahoma"/>
                <w:color w:val="004990"/>
                <w:sz w:val="18"/>
                <w:szCs w:val="18"/>
              </w:rPr>
              <w:t xml:space="preserve">se deberá considerar </w:t>
            </w:r>
            <w:r w:rsidRPr="00C2605A">
              <w:rPr>
                <w:rFonts w:ascii="Tahoma" w:hAnsi="Tahoma" w:cs="Tahoma"/>
                <w:color w:val="004990"/>
                <w:sz w:val="18"/>
                <w:szCs w:val="18"/>
              </w:rPr>
              <w:t>m</w:t>
            </w:r>
            <w:r>
              <w:rPr>
                <w:rFonts w:ascii="Tahoma" w:hAnsi="Tahoma" w:cs="Tahoma"/>
                <w:color w:val="004990"/>
                <w:sz w:val="18"/>
                <w:szCs w:val="18"/>
              </w:rPr>
              <w:t>í</w:t>
            </w:r>
            <w:r w:rsidRPr="00C2605A">
              <w:rPr>
                <w:rFonts w:ascii="Tahoma" w:hAnsi="Tahoma" w:cs="Tahoma"/>
                <w:color w:val="004990"/>
                <w:sz w:val="18"/>
                <w:szCs w:val="18"/>
              </w:rPr>
              <w:t>nimo 3 colores.</w:t>
            </w:r>
            <w:del w:id="51" w:author="Marilia Calla" w:date="2017-05-25T16:00:00Z">
              <w:r w:rsidRPr="00C2605A" w:rsidDel="000767BF">
                <w:rPr>
                  <w:rFonts w:ascii="Tahoma" w:hAnsi="Tahoma" w:cs="Tahoma"/>
                  <w:color w:val="004990"/>
                  <w:sz w:val="18"/>
                  <w:szCs w:val="18"/>
                </w:rPr>
                <w:delText xml:space="preserve"> </w:delText>
              </w:r>
            </w:del>
          </w:p>
          <w:p w14:paraId="71DC3963" w14:textId="3F512BDA" w:rsidR="00C2605A" w:rsidRDefault="00C2605A" w:rsidP="00C2605A">
            <w:pPr>
              <w:pStyle w:val="Prrafodelista"/>
              <w:numPr>
                <w:ilvl w:val="0"/>
                <w:numId w:val="58"/>
              </w:numPr>
            </w:pPr>
            <w:r w:rsidRPr="009031BB">
              <w:rPr>
                <w:rFonts w:ascii="Tahoma" w:hAnsi="Tahoma" w:cs="Tahoma"/>
                <w:color w:val="004990"/>
                <w:sz w:val="18"/>
                <w:szCs w:val="18"/>
              </w:rPr>
              <w:t xml:space="preserve">El 50% de cada modelo debe ser de color </w:t>
            </w:r>
            <w:r w:rsidRPr="005B3353">
              <w:rPr>
                <w:rFonts w:ascii="Tahoma" w:hAnsi="Tahoma" w:cs="Tahoma"/>
                <w:b/>
                <w:color w:val="004990"/>
                <w:sz w:val="18"/>
                <w:szCs w:val="18"/>
              </w:rPr>
              <w:t xml:space="preserve">Negro </w:t>
            </w:r>
            <w:r w:rsidR="00BE6976" w:rsidRPr="005B3353">
              <w:rPr>
                <w:rFonts w:ascii="Tahoma" w:hAnsi="Tahoma" w:cs="Tahoma"/>
                <w:b/>
                <w:color w:val="004990"/>
                <w:sz w:val="18"/>
                <w:szCs w:val="18"/>
              </w:rPr>
              <w:t>Mate</w:t>
            </w:r>
            <w:r w:rsidR="00BE6976">
              <w:rPr>
                <w:rFonts w:ascii="Tahoma" w:hAnsi="Tahoma" w:cs="Tahoma"/>
                <w:color w:val="004990"/>
                <w:sz w:val="18"/>
                <w:szCs w:val="18"/>
              </w:rPr>
              <w:t xml:space="preserve"> </w:t>
            </w:r>
            <w:r w:rsidRPr="009031BB">
              <w:rPr>
                <w:rFonts w:ascii="Tahoma" w:hAnsi="Tahoma" w:cs="Tahoma"/>
                <w:color w:val="004990"/>
                <w:sz w:val="18"/>
                <w:szCs w:val="18"/>
              </w:rPr>
              <w:t xml:space="preserve">y el restante </w:t>
            </w:r>
            <w:r w:rsidR="000767BF">
              <w:rPr>
                <w:rFonts w:ascii="Tahoma" w:hAnsi="Tahoma" w:cs="Tahoma"/>
                <w:color w:val="004990"/>
                <w:sz w:val="18"/>
                <w:szCs w:val="18"/>
              </w:rPr>
              <w:t xml:space="preserve">50% </w:t>
            </w:r>
            <w:r w:rsidRPr="009031BB">
              <w:rPr>
                <w:rFonts w:ascii="Tahoma" w:hAnsi="Tahoma" w:cs="Tahoma"/>
                <w:color w:val="004990"/>
                <w:sz w:val="18"/>
                <w:szCs w:val="18"/>
              </w:rPr>
              <w:t>de cualquiera de los otros colores disponibles</w:t>
            </w:r>
            <w:r w:rsidR="000767BF">
              <w:rPr>
                <w:rFonts w:ascii="Tahoma" w:hAnsi="Tahoma" w:cs="Tahoma"/>
                <w:color w:val="004990"/>
                <w:sz w:val="18"/>
                <w:szCs w:val="18"/>
              </w:rPr>
              <w:t>, de acuerdo al punto anterior</w:t>
            </w:r>
            <w:r w:rsidRPr="009031BB">
              <w:rPr>
                <w:rFonts w:ascii="Tahoma" w:hAnsi="Tahoma" w:cs="Tahoma"/>
                <w:color w:val="004990"/>
                <w:sz w:val="18"/>
                <w:szCs w:val="18"/>
              </w:rPr>
              <w:t>.</w:t>
            </w:r>
          </w:p>
          <w:p w14:paraId="7148A7CF" w14:textId="77777777" w:rsidR="000767BF" w:rsidRPr="00C2605A" w:rsidRDefault="000767BF" w:rsidP="000767BF">
            <w:pPr>
              <w:pStyle w:val="Prrafodelista"/>
              <w:numPr>
                <w:ilvl w:val="0"/>
                <w:numId w:val="58"/>
              </w:numPr>
              <w:spacing w:line="276" w:lineRule="auto"/>
              <w:jc w:val="both"/>
              <w:rPr>
                <w:rFonts w:ascii="Tahoma" w:hAnsi="Tahoma" w:cs="Tahoma"/>
                <w:color w:val="004990"/>
                <w:lang w:val="es-BO" w:eastAsia="es-BO"/>
              </w:rPr>
            </w:pPr>
            <w:r>
              <w:rPr>
                <w:rFonts w:ascii="Tahoma" w:hAnsi="Tahoma" w:cs="Tahoma"/>
                <w:b/>
                <w:bCs/>
                <w:color w:val="004990"/>
                <w:sz w:val="18"/>
                <w:szCs w:val="18"/>
              </w:rPr>
              <w:t>Las propuestas de un solo color por cada modelo serán descartadas.</w:t>
            </w:r>
            <w:r w:rsidRPr="00C2605A">
              <w:rPr>
                <w:rFonts w:ascii="Tahoma" w:hAnsi="Tahoma" w:cs="Tahoma"/>
                <w:color w:val="004990"/>
                <w:sz w:val="18"/>
                <w:szCs w:val="18"/>
              </w:rPr>
              <w:t xml:space="preserve"> </w:t>
            </w:r>
          </w:p>
          <w:p w14:paraId="5722C92E" w14:textId="713938F5" w:rsidR="008D30C1" w:rsidRPr="000767BF" w:rsidRDefault="008D30C1" w:rsidP="000767BF">
            <w:pPr>
              <w:spacing w:line="276" w:lineRule="auto"/>
              <w:jc w:val="both"/>
              <w:rPr>
                <w:rFonts w:ascii="Tahoma" w:hAnsi="Tahoma" w:cs="Tahoma"/>
                <w:color w:val="004990"/>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8CC2A6" w14:textId="3E9160DF" w:rsidR="008D30C1" w:rsidRPr="00CE11FD" w:rsidRDefault="00C2605A" w:rsidP="007075E1">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981ACD">
              <w:rPr>
                <w:b/>
                <w:color w:val="004990"/>
                <w:sz w:val="20"/>
                <w:szCs w:val="20"/>
              </w:rPr>
            </w:r>
            <w:r w:rsidR="00981ACD">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144B72" w14:textId="77777777" w:rsidR="008D30C1" w:rsidRPr="00CE11FD" w:rsidRDefault="008D30C1" w:rsidP="007075E1">
            <w:pPr>
              <w:jc w:val="center"/>
              <w:rPr>
                <w:b/>
                <w:color w:val="004990"/>
                <w:sz w:val="14"/>
                <w:szCs w:val="14"/>
              </w:rPr>
            </w:pPr>
          </w:p>
        </w:tc>
        <w:tc>
          <w:tcPr>
            <w:tcW w:w="5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9F38E4" w14:textId="77777777" w:rsidR="008D30C1" w:rsidRPr="00CE11FD" w:rsidRDefault="008D30C1" w:rsidP="007075E1">
            <w:pPr>
              <w:jc w:val="center"/>
              <w:rPr>
                <w:rFonts w:ascii="Tahoma" w:hAnsi="Tahoma" w:cs="Tahoma"/>
                <w:color w:val="004990"/>
                <w:sz w:val="18"/>
                <w:szCs w:val="18"/>
                <w:lang w:eastAsia="es-BO"/>
              </w:rPr>
            </w:pPr>
          </w:p>
        </w:tc>
      </w:tr>
    </w:tbl>
    <w:p w14:paraId="50C44112" w14:textId="77777777" w:rsidR="00EC685E" w:rsidRPr="009B764A" w:rsidRDefault="00EC685E" w:rsidP="00EC685E">
      <w:pPr>
        <w:rPr>
          <w:lang w:val="es-BO"/>
        </w:rPr>
      </w:pPr>
      <w:bookmarkStart w:id="52" w:name="_Toc330030632"/>
    </w:p>
    <w:p w14:paraId="140122F0" w14:textId="77777777" w:rsidR="001E1FC9" w:rsidRPr="00607EC3" w:rsidRDefault="001E1FC9" w:rsidP="00820ABA">
      <w:pPr>
        <w:pStyle w:val="TITULOS"/>
        <w:numPr>
          <w:ilvl w:val="0"/>
          <w:numId w:val="9"/>
        </w:numPr>
        <w:spacing w:after="0"/>
        <w:ind w:left="426" w:hanging="426"/>
        <w:rPr>
          <w:rFonts w:ascii="Tahoma" w:hAnsi="Tahoma" w:cs="Tahoma"/>
          <w:color w:val="004990"/>
          <w:sz w:val="22"/>
          <w:szCs w:val="22"/>
        </w:rPr>
      </w:pPr>
      <w:r w:rsidRPr="00440A22">
        <w:rPr>
          <w:rFonts w:ascii="Tahoma" w:hAnsi="Tahoma" w:cs="Tahoma"/>
          <w:color w:val="004990"/>
          <w:sz w:val="22"/>
          <w:szCs w:val="22"/>
        </w:rPr>
        <w:t>CUADRO DE CALIFICACIÓN RESUMEN DE CRITERIOS MANDATORIOS</w:t>
      </w:r>
    </w:p>
    <w:p w14:paraId="0AA60B09" w14:textId="77777777" w:rsidR="001E1FC9" w:rsidRDefault="001E1FC9" w:rsidP="001E1FC9">
      <w:pPr>
        <w:pStyle w:val="Continuarlista"/>
        <w:spacing w:before="120" w:after="0"/>
        <w:ind w:left="426"/>
        <w:rPr>
          <w:rFonts w:ascii="Tahoma" w:hAnsi="Tahoma" w:cs="Tahoma"/>
          <w:bCs/>
          <w:color w:val="004990"/>
          <w:sz w:val="22"/>
          <w:szCs w:val="22"/>
        </w:rPr>
      </w:pPr>
      <w:r w:rsidRPr="00607EC3">
        <w:rPr>
          <w:rFonts w:ascii="Tahoma" w:hAnsi="Tahoma" w:cs="Tahoma"/>
          <w:color w:val="004990"/>
          <w:sz w:val="22"/>
          <w:szCs w:val="22"/>
          <w:lang w:val="es-ES_tradnl" w:bidi="en-US"/>
        </w:rPr>
        <w:t>El</w:t>
      </w:r>
      <w:r w:rsidRPr="006B03D2">
        <w:rPr>
          <w:rFonts w:ascii="Tahoma" w:hAnsi="Tahoma" w:cs="Tahoma"/>
          <w:bCs/>
          <w:color w:val="004990"/>
          <w:sz w:val="22"/>
          <w:szCs w:val="22"/>
        </w:rPr>
        <w:t xml:space="preserve"> oferente que no cumpla cualquier punto mandatorio, será eliminado automáticamente del proceso de Calificación Técnica.</w:t>
      </w:r>
    </w:p>
    <w:p w14:paraId="1F021470" w14:textId="77777777" w:rsidR="0019611C" w:rsidRDefault="0019611C" w:rsidP="0019611C">
      <w:pPr>
        <w:pStyle w:val="Continuarlista"/>
        <w:spacing w:before="120" w:after="0"/>
        <w:rPr>
          <w:rFonts w:ascii="Tahoma" w:hAnsi="Tahoma" w:cs="Tahoma"/>
          <w:bCs/>
          <w:color w:val="004990"/>
          <w:sz w:val="22"/>
          <w:szCs w:val="22"/>
        </w:rPr>
      </w:pPr>
    </w:p>
    <w:tbl>
      <w:tblPr>
        <w:tblW w:w="4658" w:type="pct"/>
        <w:jc w:val="center"/>
        <w:tblCellMar>
          <w:left w:w="70" w:type="dxa"/>
          <w:right w:w="70" w:type="dxa"/>
        </w:tblCellMar>
        <w:tblLook w:val="04A0" w:firstRow="1" w:lastRow="0" w:firstColumn="1" w:lastColumn="0" w:noHBand="0" w:noVBand="1"/>
      </w:tblPr>
      <w:tblGrid>
        <w:gridCol w:w="512"/>
        <w:gridCol w:w="6119"/>
        <w:gridCol w:w="2260"/>
      </w:tblGrid>
      <w:tr w:rsidR="0019611C" w:rsidRPr="00A9458A" w14:paraId="03FB5570" w14:textId="77777777" w:rsidTr="0019611C">
        <w:trPr>
          <w:trHeight w:val="399"/>
          <w:tblHeader/>
          <w:jc w:val="center"/>
        </w:trPr>
        <w:tc>
          <w:tcPr>
            <w:tcW w:w="288"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2DD6E10F"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t>No.</w:t>
            </w:r>
          </w:p>
        </w:tc>
        <w:tc>
          <w:tcPr>
            <w:tcW w:w="3441" w:type="pct"/>
            <w:tcBorders>
              <w:top w:val="single" w:sz="8" w:space="0" w:color="004990"/>
              <w:left w:val="nil"/>
              <w:bottom w:val="single" w:sz="8" w:space="0" w:color="FFFFFF"/>
              <w:right w:val="single" w:sz="8" w:space="0" w:color="FFFFFF"/>
            </w:tcBorders>
            <w:shd w:val="clear" w:color="000000" w:fill="004990"/>
            <w:vAlign w:val="center"/>
            <w:hideMark/>
          </w:tcPr>
          <w:p w14:paraId="2784C428" w14:textId="77777777" w:rsidR="0019611C" w:rsidRPr="00245CE9" w:rsidRDefault="0019611C" w:rsidP="0019611C">
            <w:pPr>
              <w:jc w:val="center"/>
              <w:rPr>
                <w:rFonts w:ascii="Tahoma" w:hAnsi="Tahoma" w:cs="Tahoma"/>
                <w:b/>
                <w:bCs/>
                <w:sz w:val="20"/>
                <w:szCs w:val="20"/>
                <w:lang w:eastAsia="es-BO"/>
              </w:rPr>
            </w:pPr>
            <w:r w:rsidRPr="00245CE9">
              <w:rPr>
                <w:rFonts w:ascii="Tahoma" w:hAnsi="Tahoma" w:cs="Tahoma"/>
                <w:b/>
                <w:bCs/>
                <w:sz w:val="20"/>
                <w:szCs w:val="20"/>
                <w:lang w:eastAsia="es-BO"/>
              </w:rPr>
              <w:t>CRITERIOS MANDATORIOS</w:t>
            </w:r>
          </w:p>
        </w:tc>
        <w:tc>
          <w:tcPr>
            <w:tcW w:w="1271" w:type="pct"/>
            <w:tcBorders>
              <w:top w:val="single" w:sz="8" w:space="0" w:color="004990"/>
              <w:left w:val="nil"/>
              <w:bottom w:val="single" w:sz="8" w:space="0" w:color="FFFFFF"/>
              <w:right w:val="single" w:sz="8" w:space="0" w:color="004990"/>
            </w:tcBorders>
            <w:shd w:val="clear" w:color="000000" w:fill="004990"/>
            <w:vAlign w:val="center"/>
            <w:hideMark/>
          </w:tcPr>
          <w:p w14:paraId="2B6605DA" w14:textId="77777777" w:rsidR="0019611C" w:rsidRPr="00245CE9" w:rsidRDefault="0019611C" w:rsidP="0019611C">
            <w:pPr>
              <w:jc w:val="center"/>
              <w:rPr>
                <w:rFonts w:ascii="Tahoma" w:hAnsi="Tahoma" w:cs="Tahoma"/>
                <w:b/>
                <w:bCs/>
                <w:sz w:val="20"/>
                <w:szCs w:val="20"/>
                <w:lang w:eastAsia="es-BO"/>
              </w:rPr>
            </w:pPr>
            <w:r>
              <w:rPr>
                <w:rFonts w:ascii="Tahoma" w:hAnsi="Tahoma" w:cs="Tahoma"/>
                <w:b/>
                <w:bCs/>
                <w:sz w:val="20"/>
                <w:szCs w:val="20"/>
                <w:lang w:eastAsia="es-BO"/>
              </w:rPr>
              <w:t>PONDERACIÓN SOBRE (100</w:t>
            </w:r>
            <w:r w:rsidRPr="00245CE9">
              <w:rPr>
                <w:rFonts w:ascii="Tahoma" w:hAnsi="Tahoma" w:cs="Tahoma"/>
                <w:b/>
                <w:bCs/>
                <w:sz w:val="20"/>
                <w:szCs w:val="20"/>
                <w:lang w:eastAsia="es-BO"/>
              </w:rPr>
              <w:t>%)</w:t>
            </w:r>
          </w:p>
        </w:tc>
      </w:tr>
      <w:tr w:rsidR="0019611C" w:rsidRPr="00A9458A" w14:paraId="68BC701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hideMark/>
          </w:tcPr>
          <w:p w14:paraId="5C0969F9"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hideMark/>
          </w:tcPr>
          <w:p w14:paraId="70336FD0" w14:textId="77777777" w:rsidR="0019611C" w:rsidRDefault="0019611C" w:rsidP="0019611C">
            <w:pPr>
              <w:rPr>
                <w:rFonts w:ascii="Tahoma" w:hAnsi="Tahoma" w:cs="Tahoma"/>
                <w:color w:val="004990"/>
                <w:sz w:val="20"/>
                <w:szCs w:val="20"/>
              </w:rPr>
            </w:pPr>
            <w:r>
              <w:rPr>
                <w:rFonts w:ascii="Tahoma" w:hAnsi="Tahoma" w:cs="Tahoma"/>
                <w:color w:val="004990"/>
                <w:sz w:val="20"/>
                <w:szCs w:val="20"/>
              </w:rPr>
              <w:t>Funciones Técnicas de la terminal</w:t>
            </w:r>
          </w:p>
        </w:tc>
        <w:tc>
          <w:tcPr>
            <w:tcW w:w="1271" w:type="pct"/>
            <w:tcBorders>
              <w:top w:val="single" w:sz="8" w:space="0" w:color="FFFFFF"/>
              <w:left w:val="nil"/>
              <w:bottom w:val="single" w:sz="8" w:space="0" w:color="004990"/>
              <w:right w:val="single" w:sz="8" w:space="0" w:color="004990"/>
            </w:tcBorders>
            <w:shd w:val="clear" w:color="auto" w:fill="auto"/>
            <w:noWrap/>
            <w:vAlign w:val="center"/>
            <w:hideMark/>
          </w:tcPr>
          <w:p w14:paraId="00557028"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1BCB4B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20252017"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1</w:t>
            </w:r>
          </w:p>
        </w:tc>
        <w:tc>
          <w:tcPr>
            <w:tcW w:w="3441" w:type="pct"/>
            <w:tcBorders>
              <w:top w:val="nil"/>
              <w:left w:val="nil"/>
              <w:bottom w:val="single" w:sz="8" w:space="0" w:color="004990"/>
              <w:right w:val="single" w:sz="8" w:space="0" w:color="004990"/>
            </w:tcBorders>
            <w:shd w:val="clear" w:color="000000" w:fill="FFFFFF"/>
          </w:tcPr>
          <w:p w14:paraId="4B4CCC46" w14:textId="77777777" w:rsidR="0019611C" w:rsidRPr="0090565A" w:rsidRDefault="0019611C" w:rsidP="0019611C">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sidR="00504301">
              <w:rPr>
                <w:rFonts w:ascii="Tahoma" w:hAnsi="Tahoma" w:cs="Tahoma"/>
                <w:b/>
                <w:i/>
                <w:color w:val="004990"/>
                <w:sz w:val="18"/>
                <w:szCs w:val="18"/>
                <w:lang w:eastAsia="es-BO"/>
              </w:rPr>
              <w:t>Iphone 7 - 32Gb</w:t>
            </w:r>
          </w:p>
        </w:tc>
        <w:tc>
          <w:tcPr>
            <w:tcW w:w="1271" w:type="pct"/>
            <w:tcBorders>
              <w:top w:val="single" w:sz="8" w:space="0" w:color="FFFFFF"/>
              <w:left w:val="nil"/>
              <w:bottom w:val="single" w:sz="8" w:space="0" w:color="004990"/>
              <w:right w:val="single" w:sz="8" w:space="0" w:color="004990"/>
            </w:tcBorders>
            <w:shd w:val="clear" w:color="auto" w:fill="auto"/>
            <w:noWrap/>
          </w:tcPr>
          <w:p w14:paraId="5C4582ED"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2040AAFC" w14:textId="77777777" w:rsidTr="002D1C67">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F6D7232"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2</w:t>
            </w:r>
          </w:p>
        </w:tc>
        <w:tc>
          <w:tcPr>
            <w:tcW w:w="3441" w:type="pct"/>
            <w:tcBorders>
              <w:top w:val="nil"/>
              <w:left w:val="nil"/>
              <w:bottom w:val="single" w:sz="8" w:space="0" w:color="004990"/>
              <w:right w:val="single" w:sz="8" w:space="0" w:color="004990"/>
            </w:tcBorders>
            <w:shd w:val="clear" w:color="000000" w:fill="FFFFFF"/>
          </w:tcPr>
          <w:p w14:paraId="54C2DE7A" w14:textId="40E1E23A" w:rsidR="0019611C" w:rsidRPr="0090565A" w:rsidRDefault="0019611C" w:rsidP="002D1C67">
            <w:pPr>
              <w:jc w:val="both"/>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sidR="00D07581">
              <w:rPr>
                <w:rFonts w:ascii="Tahoma" w:hAnsi="Tahoma" w:cs="Tahoma"/>
                <w:b/>
                <w:i/>
                <w:color w:val="004990"/>
                <w:sz w:val="18"/>
                <w:szCs w:val="18"/>
                <w:lang w:eastAsia="es-BO"/>
              </w:rPr>
              <w:t xml:space="preserve">Iphone 7 - </w:t>
            </w:r>
            <w:r w:rsidR="002D1C67">
              <w:rPr>
                <w:rFonts w:ascii="Tahoma" w:hAnsi="Tahoma" w:cs="Tahoma"/>
                <w:b/>
                <w:i/>
                <w:color w:val="004990"/>
                <w:sz w:val="18"/>
                <w:szCs w:val="18"/>
                <w:lang w:eastAsia="es-BO"/>
              </w:rPr>
              <w:t>128Gb</w:t>
            </w:r>
          </w:p>
        </w:tc>
        <w:tc>
          <w:tcPr>
            <w:tcW w:w="1271" w:type="pct"/>
            <w:tcBorders>
              <w:top w:val="single" w:sz="8" w:space="0" w:color="FFFFFF"/>
              <w:left w:val="nil"/>
              <w:bottom w:val="single" w:sz="8" w:space="0" w:color="004990"/>
              <w:right w:val="single" w:sz="8" w:space="0" w:color="004990"/>
            </w:tcBorders>
            <w:shd w:val="clear" w:color="auto" w:fill="auto"/>
            <w:noWrap/>
          </w:tcPr>
          <w:p w14:paraId="52DDC0F7"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423147F2"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BEC448F"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3</w:t>
            </w:r>
          </w:p>
        </w:tc>
        <w:tc>
          <w:tcPr>
            <w:tcW w:w="3441" w:type="pct"/>
            <w:tcBorders>
              <w:top w:val="nil"/>
              <w:left w:val="nil"/>
              <w:bottom w:val="single" w:sz="8" w:space="0" w:color="004990"/>
              <w:right w:val="single" w:sz="8" w:space="0" w:color="004990"/>
            </w:tcBorders>
            <w:shd w:val="clear" w:color="000000" w:fill="FFFFFF"/>
          </w:tcPr>
          <w:p w14:paraId="620F18EF" w14:textId="1499E089" w:rsidR="0019611C" w:rsidRPr="0090565A" w:rsidRDefault="0019611C" w:rsidP="007075E1">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49001B">
              <w:rPr>
                <w:rFonts w:ascii="Tahoma" w:hAnsi="Tahoma" w:cs="Tahoma"/>
                <w:b/>
                <w:i/>
                <w:color w:val="004990"/>
                <w:sz w:val="20"/>
                <w:szCs w:val="20"/>
              </w:rPr>
              <w:t xml:space="preserve"> </w:t>
            </w:r>
            <w:r w:rsidR="00D07581">
              <w:rPr>
                <w:rFonts w:ascii="Tahoma" w:hAnsi="Tahoma" w:cs="Tahoma"/>
                <w:b/>
                <w:i/>
                <w:color w:val="004990"/>
                <w:sz w:val="18"/>
                <w:szCs w:val="18"/>
                <w:lang w:eastAsia="es-BO"/>
              </w:rPr>
              <w:t xml:space="preserve">Iphone 7 plus - </w:t>
            </w:r>
            <w:r w:rsidR="002D1C67">
              <w:rPr>
                <w:rFonts w:ascii="Tahoma" w:hAnsi="Tahoma" w:cs="Tahoma"/>
                <w:b/>
                <w:i/>
                <w:color w:val="004990"/>
                <w:sz w:val="18"/>
                <w:szCs w:val="18"/>
                <w:lang w:eastAsia="es-BO"/>
              </w:rPr>
              <w:t>32Gb</w:t>
            </w:r>
          </w:p>
        </w:tc>
        <w:tc>
          <w:tcPr>
            <w:tcW w:w="1271" w:type="pct"/>
            <w:tcBorders>
              <w:top w:val="single" w:sz="8" w:space="0" w:color="FFFFFF"/>
              <w:left w:val="nil"/>
              <w:bottom w:val="single" w:sz="8" w:space="0" w:color="004990"/>
              <w:right w:val="single" w:sz="8" w:space="0" w:color="004990"/>
            </w:tcBorders>
            <w:shd w:val="clear" w:color="auto" w:fill="auto"/>
            <w:noWrap/>
          </w:tcPr>
          <w:p w14:paraId="783C73BE"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40F61B3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7A1D592" w14:textId="77777777" w:rsidR="0019611C" w:rsidRDefault="0019611C" w:rsidP="002D1C67">
            <w:pPr>
              <w:jc w:val="center"/>
              <w:rPr>
                <w:rFonts w:ascii="Tahoma" w:hAnsi="Tahoma" w:cs="Tahoma"/>
                <w:color w:val="004990"/>
                <w:sz w:val="20"/>
                <w:szCs w:val="20"/>
              </w:rPr>
            </w:pPr>
            <w:r>
              <w:rPr>
                <w:rFonts w:ascii="Tahoma" w:hAnsi="Tahoma" w:cs="Tahoma"/>
                <w:color w:val="004990"/>
                <w:sz w:val="20"/>
                <w:szCs w:val="20"/>
              </w:rPr>
              <w:t>2.</w:t>
            </w:r>
            <w:r w:rsidR="00AC254A">
              <w:rPr>
                <w:rFonts w:ascii="Tahoma" w:hAnsi="Tahoma" w:cs="Tahoma"/>
                <w:color w:val="004990"/>
                <w:sz w:val="20"/>
                <w:szCs w:val="20"/>
              </w:rPr>
              <w:t>4</w:t>
            </w:r>
          </w:p>
        </w:tc>
        <w:tc>
          <w:tcPr>
            <w:tcW w:w="3441" w:type="pct"/>
            <w:tcBorders>
              <w:top w:val="nil"/>
              <w:left w:val="nil"/>
              <w:bottom w:val="single" w:sz="8" w:space="0" w:color="004990"/>
              <w:right w:val="single" w:sz="8" w:space="0" w:color="004990"/>
            </w:tcBorders>
            <w:shd w:val="clear" w:color="000000" w:fill="FFFFFF"/>
          </w:tcPr>
          <w:p w14:paraId="168B26E5" w14:textId="7F8044A6" w:rsidR="0019611C" w:rsidRPr="0090565A" w:rsidRDefault="0019611C" w:rsidP="0019611C">
            <w:pPr>
              <w:rPr>
                <w:rFonts w:ascii="Tahoma" w:hAnsi="Tahoma" w:cs="Tahoma"/>
                <w:color w:val="004990"/>
                <w:sz w:val="20"/>
                <w:szCs w:val="20"/>
              </w:rPr>
            </w:pPr>
            <w:r w:rsidRPr="0090565A">
              <w:rPr>
                <w:rFonts w:ascii="Tahoma" w:hAnsi="Tahoma" w:cs="Tahoma"/>
                <w:color w:val="004990"/>
                <w:sz w:val="20"/>
                <w:szCs w:val="20"/>
              </w:rPr>
              <w:t>Redes, tecnologías y características de software</w:t>
            </w:r>
            <w:r>
              <w:rPr>
                <w:rFonts w:ascii="Tahoma" w:hAnsi="Tahoma" w:cs="Tahoma"/>
                <w:color w:val="004990"/>
                <w:sz w:val="20"/>
                <w:szCs w:val="20"/>
              </w:rPr>
              <w:t xml:space="preserve"> -</w:t>
            </w:r>
            <w:r w:rsidRPr="0090565A">
              <w:rPr>
                <w:rFonts w:ascii="Tahoma" w:hAnsi="Tahoma" w:cs="Tahoma"/>
                <w:color w:val="004990"/>
                <w:sz w:val="20"/>
                <w:szCs w:val="20"/>
              </w:rPr>
              <w:t xml:space="preserve"> </w:t>
            </w:r>
            <w:r w:rsidR="00D07581">
              <w:rPr>
                <w:rFonts w:ascii="Tahoma" w:hAnsi="Tahoma" w:cs="Tahoma"/>
                <w:b/>
                <w:i/>
                <w:color w:val="004990"/>
                <w:sz w:val="18"/>
                <w:szCs w:val="18"/>
                <w:lang w:eastAsia="es-BO"/>
              </w:rPr>
              <w:t xml:space="preserve">Iphone 7 plus - </w:t>
            </w:r>
            <w:r w:rsidR="002D1C67">
              <w:rPr>
                <w:rFonts w:ascii="Tahoma" w:hAnsi="Tahoma" w:cs="Tahoma"/>
                <w:b/>
                <w:i/>
                <w:color w:val="004990"/>
                <w:sz w:val="18"/>
                <w:szCs w:val="18"/>
                <w:lang w:eastAsia="es-BO"/>
              </w:rPr>
              <w:t>128Gb</w:t>
            </w:r>
          </w:p>
        </w:tc>
        <w:tc>
          <w:tcPr>
            <w:tcW w:w="1271" w:type="pct"/>
            <w:tcBorders>
              <w:top w:val="single" w:sz="8" w:space="0" w:color="FFFFFF"/>
              <w:left w:val="nil"/>
              <w:bottom w:val="single" w:sz="8" w:space="0" w:color="004990"/>
              <w:right w:val="single" w:sz="8" w:space="0" w:color="004990"/>
            </w:tcBorders>
            <w:shd w:val="clear" w:color="auto" w:fill="auto"/>
            <w:noWrap/>
          </w:tcPr>
          <w:p w14:paraId="735FE58C" w14:textId="77777777" w:rsidR="0019611C" w:rsidRDefault="0019611C" w:rsidP="0019611C">
            <w:pPr>
              <w:jc w:val="center"/>
            </w:pPr>
            <w:r w:rsidRPr="00B44485">
              <w:rPr>
                <w:rFonts w:ascii="Tahoma" w:hAnsi="Tahoma" w:cs="Tahoma"/>
                <w:color w:val="004990"/>
                <w:sz w:val="20"/>
                <w:szCs w:val="20"/>
                <w:lang w:eastAsia="es-BO"/>
              </w:rPr>
              <w:t>Cumple /No Cumple</w:t>
            </w:r>
          </w:p>
        </w:tc>
      </w:tr>
      <w:tr w:rsidR="0019611C" w:rsidRPr="00A9458A" w14:paraId="72440E2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7E70BC" w14:textId="77777777" w:rsidR="0019611C" w:rsidRDefault="0019611C" w:rsidP="0019611C">
            <w:pPr>
              <w:rPr>
                <w:rFonts w:ascii="Tahoma" w:hAnsi="Tahoma" w:cs="Tahoma"/>
                <w:color w:val="004990"/>
                <w:sz w:val="20"/>
                <w:szCs w:val="20"/>
              </w:rPr>
            </w:pPr>
            <w:r>
              <w:rPr>
                <w:rFonts w:ascii="Tahoma" w:hAnsi="Tahoma" w:cs="Tahoma"/>
                <w:color w:val="004990"/>
                <w:sz w:val="20"/>
                <w:szCs w:val="20"/>
                <w:lang w:eastAsia="es-BO"/>
              </w:rPr>
              <w:t xml:space="preserve">  3</w:t>
            </w:r>
          </w:p>
        </w:tc>
        <w:tc>
          <w:tcPr>
            <w:tcW w:w="3441" w:type="pct"/>
            <w:tcBorders>
              <w:top w:val="nil"/>
              <w:left w:val="nil"/>
              <w:bottom w:val="single" w:sz="8" w:space="0" w:color="004990"/>
              <w:right w:val="single" w:sz="8" w:space="0" w:color="004990"/>
            </w:tcBorders>
            <w:shd w:val="clear" w:color="000000" w:fill="FFFFFF"/>
            <w:vAlign w:val="center"/>
          </w:tcPr>
          <w:p w14:paraId="59B7A3C7" w14:textId="77777777" w:rsidR="0019611C" w:rsidRPr="0090565A" w:rsidRDefault="0019611C" w:rsidP="0019611C">
            <w:pPr>
              <w:rPr>
                <w:rFonts w:ascii="Tahoma" w:hAnsi="Tahoma" w:cs="Tahoma"/>
                <w:color w:val="004990"/>
                <w:sz w:val="20"/>
                <w:szCs w:val="20"/>
              </w:rPr>
            </w:pPr>
            <w:r>
              <w:rPr>
                <w:rFonts w:ascii="Tahoma" w:hAnsi="Tahoma" w:cs="Tahoma"/>
                <w:color w:val="004990"/>
                <w:sz w:val="20"/>
                <w:szCs w:val="20"/>
              </w:rPr>
              <w:t>Accesorios propios del teléfono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512EE12" w14:textId="77777777" w:rsidR="0019611C" w:rsidRDefault="0019611C" w:rsidP="0019611C">
            <w:pPr>
              <w:jc w:val="center"/>
            </w:pPr>
            <w:r w:rsidRPr="000E67D8">
              <w:rPr>
                <w:rFonts w:ascii="Tahoma" w:hAnsi="Tahoma" w:cs="Tahoma"/>
                <w:color w:val="004990"/>
                <w:sz w:val="20"/>
                <w:szCs w:val="20"/>
                <w:lang w:eastAsia="es-BO"/>
              </w:rPr>
              <w:t>Cumple /No Cumple</w:t>
            </w:r>
          </w:p>
        </w:tc>
      </w:tr>
      <w:tr w:rsidR="0019611C" w:rsidRPr="00A9458A" w14:paraId="5A59C5B6"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7DF609B"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lastRenderedPageBreak/>
              <w:t>4</w:t>
            </w:r>
          </w:p>
        </w:tc>
        <w:tc>
          <w:tcPr>
            <w:tcW w:w="3441" w:type="pct"/>
            <w:tcBorders>
              <w:top w:val="nil"/>
              <w:left w:val="nil"/>
              <w:bottom w:val="single" w:sz="8" w:space="0" w:color="004990"/>
              <w:right w:val="single" w:sz="8" w:space="0" w:color="004990"/>
            </w:tcBorders>
            <w:shd w:val="clear" w:color="000000" w:fill="FFFFFF"/>
            <w:vAlign w:val="center"/>
          </w:tcPr>
          <w:p w14:paraId="0F89F8F2" w14:textId="77777777" w:rsidR="0019611C" w:rsidRDefault="0019611C" w:rsidP="0019611C">
            <w:pPr>
              <w:rPr>
                <w:rFonts w:ascii="Tahoma" w:hAnsi="Tahoma" w:cs="Tahoma"/>
                <w:color w:val="004990"/>
                <w:sz w:val="20"/>
                <w:szCs w:val="20"/>
              </w:rPr>
            </w:pPr>
            <w:r>
              <w:rPr>
                <w:rFonts w:ascii="Tahoma" w:hAnsi="Tahoma" w:cs="Tahoma"/>
                <w:color w:val="004990"/>
                <w:sz w:val="20"/>
                <w:szCs w:val="20"/>
              </w:rPr>
              <w:t>Empaque y embalaje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B201F33"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2B98C9D8"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4102BD52"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3441" w:type="pct"/>
            <w:tcBorders>
              <w:top w:val="nil"/>
              <w:left w:val="nil"/>
              <w:bottom w:val="single" w:sz="8" w:space="0" w:color="004990"/>
              <w:right w:val="single" w:sz="8" w:space="0" w:color="004990"/>
            </w:tcBorders>
            <w:shd w:val="clear" w:color="000000" w:fill="FFFFFF"/>
            <w:vAlign w:val="center"/>
          </w:tcPr>
          <w:p w14:paraId="2125C357" w14:textId="77777777" w:rsidR="0019611C" w:rsidRDefault="0019611C" w:rsidP="0019611C">
            <w:pPr>
              <w:rPr>
                <w:rFonts w:ascii="Tahoma" w:hAnsi="Tahoma" w:cs="Tahoma"/>
                <w:color w:val="004990"/>
                <w:sz w:val="20"/>
                <w:szCs w:val="20"/>
              </w:rPr>
            </w:pPr>
            <w:r>
              <w:rPr>
                <w:rFonts w:ascii="Tahoma" w:hAnsi="Tahoma" w:cs="Tahoma"/>
                <w:color w:val="004990"/>
                <w:sz w:val="20"/>
                <w:szCs w:val="20"/>
              </w:rPr>
              <w:t>Requisitos de mercado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C39E32"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1C5EC0D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F84299B" w14:textId="77777777" w:rsidR="0019611C" w:rsidRPr="000E67D8" w:rsidRDefault="0019611C" w:rsidP="0019611C">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3441" w:type="pct"/>
            <w:tcBorders>
              <w:top w:val="nil"/>
              <w:left w:val="nil"/>
              <w:bottom w:val="single" w:sz="8" w:space="0" w:color="004990"/>
              <w:right w:val="single" w:sz="8" w:space="0" w:color="004990"/>
            </w:tcBorders>
            <w:shd w:val="clear" w:color="000000" w:fill="FFFFFF"/>
            <w:vAlign w:val="center"/>
          </w:tcPr>
          <w:p w14:paraId="2C3CD363" w14:textId="77777777" w:rsidR="0019611C" w:rsidRDefault="0019611C" w:rsidP="0019611C">
            <w:pPr>
              <w:rPr>
                <w:rFonts w:ascii="Tahoma" w:hAnsi="Tahoma" w:cs="Tahoma"/>
                <w:color w:val="004990"/>
                <w:sz w:val="20"/>
                <w:szCs w:val="20"/>
              </w:rPr>
            </w:pPr>
            <w:r>
              <w:rPr>
                <w:rFonts w:ascii="Tahoma" w:hAnsi="Tahoma" w:cs="Tahoma"/>
                <w:color w:val="004990"/>
                <w:sz w:val="20"/>
                <w:szCs w:val="20"/>
              </w:rPr>
              <w:t>Soporte técnico Post venta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48639A8"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CA22B7" w:rsidRPr="00A9458A" w14:paraId="233FFAD7"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E2A115A" w14:textId="6886BCE8" w:rsidR="00CA22B7" w:rsidRDefault="00CA22B7" w:rsidP="0019611C">
            <w:pPr>
              <w:jc w:val="center"/>
              <w:rPr>
                <w:rFonts w:ascii="Tahoma" w:hAnsi="Tahoma" w:cs="Tahoma"/>
                <w:color w:val="004990"/>
                <w:sz w:val="20"/>
                <w:szCs w:val="20"/>
                <w:lang w:eastAsia="es-BO"/>
              </w:rPr>
            </w:pPr>
            <w:r>
              <w:rPr>
                <w:rFonts w:ascii="Tahoma" w:hAnsi="Tahoma" w:cs="Tahoma"/>
                <w:color w:val="004990"/>
                <w:sz w:val="20"/>
                <w:szCs w:val="20"/>
                <w:lang w:eastAsia="es-BO"/>
              </w:rPr>
              <w:t>7</w:t>
            </w:r>
          </w:p>
        </w:tc>
        <w:tc>
          <w:tcPr>
            <w:tcW w:w="3441" w:type="pct"/>
            <w:tcBorders>
              <w:top w:val="nil"/>
              <w:left w:val="nil"/>
              <w:bottom w:val="single" w:sz="8" w:space="0" w:color="004990"/>
              <w:right w:val="single" w:sz="8" w:space="0" w:color="004990"/>
            </w:tcBorders>
            <w:shd w:val="clear" w:color="000000" w:fill="FFFFFF"/>
            <w:vAlign w:val="center"/>
          </w:tcPr>
          <w:p w14:paraId="6EE86EB4" w14:textId="1409EFF8" w:rsidR="00CA22B7" w:rsidRDefault="00CA22B7" w:rsidP="0019611C">
            <w:pPr>
              <w:rPr>
                <w:rFonts w:ascii="Tahoma" w:hAnsi="Tahoma" w:cs="Tahoma"/>
                <w:color w:val="004990"/>
                <w:sz w:val="20"/>
                <w:szCs w:val="20"/>
              </w:rPr>
            </w:pPr>
            <w:r>
              <w:rPr>
                <w:rFonts w:ascii="Tahoma" w:hAnsi="Tahoma" w:cs="Tahoma"/>
                <w:color w:val="004990"/>
                <w:sz w:val="20"/>
                <w:szCs w:val="20"/>
              </w:rPr>
              <w:t>Peritaje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5EBD464" w14:textId="66147605" w:rsidR="00CA22B7" w:rsidRPr="000E67D8" w:rsidRDefault="00CA22B7"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01CCEFB"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A17E325" w14:textId="548A89B2" w:rsidR="0019611C" w:rsidRPr="000E67D8"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8</w:t>
            </w:r>
          </w:p>
        </w:tc>
        <w:tc>
          <w:tcPr>
            <w:tcW w:w="3441" w:type="pct"/>
            <w:tcBorders>
              <w:top w:val="nil"/>
              <w:left w:val="nil"/>
              <w:bottom w:val="single" w:sz="8" w:space="0" w:color="004990"/>
              <w:right w:val="single" w:sz="8" w:space="0" w:color="004990"/>
            </w:tcBorders>
            <w:shd w:val="clear" w:color="000000" w:fill="FFFFFF"/>
            <w:vAlign w:val="center"/>
          </w:tcPr>
          <w:p w14:paraId="0171FEC0" w14:textId="77777777" w:rsidR="0019611C" w:rsidRDefault="0019611C" w:rsidP="0019611C">
            <w:pPr>
              <w:rPr>
                <w:rFonts w:ascii="Tahoma" w:hAnsi="Tahoma" w:cs="Tahoma"/>
                <w:color w:val="004990"/>
                <w:sz w:val="20"/>
                <w:szCs w:val="20"/>
              </w:rPr>
            </w:pPr>
            <w:r>
              <w:rPr>
                <w:rFonts w:ascii="Tahoma" w:hAnsi="Tahoma" w:cs="Tahoma"/>
                <w:color w:val="004990"/>
                <w:sz w:val="20"/>
                <w:szCs w:val="20"/>
              </w:rPr>
              <w:t>Garantía del Equipo y Seed Stock</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D46CC6B"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75AF4B3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C3D5BAC" w14:textId="61D151D5"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9</w:t>
            </w:r>
          </w:p>
        </w:tc>
        <w:tc>
          <w:tcPr>
            <w:tcW w:w="3441" w:type="pct"/>
            <w:tcBorders>
              <w:top w:val="nil"/>
              <w:left w:val="nil"/>
              <w:bottom w:val="single" w:sz="8" w:space="0" w:color="004990"/>
              <w:right w:val="single" w:sz="8" w:space="0" w:color="004990"/>
            </w:tcBorders>
            <w:shd w:val="clear" w:color="000000" w:fill="FFFFFF"/>
            <w:vAlign w:val="center"/>
          </w:tcPr>
          <w:p w14:paraId="78F2A7AD" w14:textId="77777777" w:rsidR="0019611C" w:rsidRDefault="0019611C" w:rsidP="0019611C">
            <w:pPr>
              <w:rPr>
                <w:rFonts w:ascii="Tahoma" w:hAnsi="Tahoma" w:cs="Tahoma"/>
                <w:color w:val="004990"/>
                <w:sz w:val="20"/>
                <w:szCs w:val="20"/>
              </w:rPr>
            </w:pPr>
            <w:r>
              <w:rPr>
                <w:rFonts w:ascii="Tahoma" w:hAnsi="Tahoma" w:cs="Tahoma"/>
                <w:color w:val="004990"/>
                <w:sz w:val="20"/>
                <w:szCs w:val="20"/>
              </w:rPr>
              <w:t>Certificados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1017A205"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3660DB61"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0E48B8A" w14:textId="363D4AA5"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10</w:t>
            </w:r>
          </w:p>
        </w:tc>
        <w:tc>
          <w:tcPr>
            <w:tcW w:w="3441" w:type="pct"/>
            <w:tcBorders>
              <w:top w:val="nil"/>
              <w:left w:val="nil"/>
              <w:bottom w:val="single" w:sz="8" w:space="0" w:color="004990"/>
              <w:right w:val="single" w:sz="8" w:space="0" w:color="004990"/>
            </w:tcBorders>
            <w:shd w:val="clear" w:color="000000" w:fill="FFFFFF"/>
            <w:vAlign w:val="center"/>
          </w:tcPr>
          <w:p w14:paraId="3ACA06F9" w14:textId="77777777" w:rsidR="0019611C" w:rsidRDefault="0019611C" w:rsidP="0019611C">
            <w:pPr>
              <w:rPr>
                <w:rFonts w:ascii="Tahoma" w:hAnsi="Tahoma" w:cs="Tahoma"/>
                <w:color w:val="004990"/>
                <w:sz w:val="20"/>
                <w:szCs w:val="20"/>
              </w:rPr>
            </w:pPr>
            <w:r>
              <w:rPr>
                <w:rFonts w:ascii="Tahoma" w:hAnsi="Tahoma" w:cs="Tahoma"/>
                <w:color w:val="004990"/>
                <w:sz w:val="20"/>
                <w:szCs w:val="20"/>
              </w:rPr>
              <w:t>Aceptación de Penalidades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737A5020"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1DE156C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CCCE68A" w14:textId="686575DA"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11</w:t>
            </w:r>
          </w:p>
        </w:tc>
        <w:tc>
          <w:tcPr>
            <w:tcW w:w="3441" w:type="pct"/>
            <w:tcBorders>
              <w:top w:val="nil"/>
              <w:left w:val="nil"/>
              <w:bottom w:val="single" w:sz="8" w:space="0" w:color="004990"/>
              <w:right w:val="single" w:sz="8" w:space="0" w:color="004990"/>
            </w:tcBorders>
            <w:shd w:val="clear" w:color="000000" w:fill="FFFFFF"/>
            <w:vAlign w:val="center"/>
          </w:tcPr>
          <w:p w14:paraId="1BB50EDB" w14:textId="77777777" w:rsidR="0019611C" w:rsidRDefault="0019611C" w:rsidP="0019611C">
            <w:pPr>
              <w:rPr>
                <w:rFonts w:ascii="Tahoma" w:hAnsi="Tahoma" w:cs="Tahoma"/>
                <w:color w:val="004990"/>
                <w:sz w:val="20"/>
                <w:szCs w:val="20"/>
              </w:rPr>
            </w:pPr>
            <w:r>
              <w:rPr>
                <w:rFonts w:ascii="Tahoma" w:hAnsi="Tahoma" w:cs="Tahoma"/>
                <w:color w:val="004990"/>
                <w:sz w:val="20"/>
                <w:szCs w:val="20"/>
              </w:rPr>
              <w:t>Tiempos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C07AF6B"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2C062EE4"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68CA6E33" w14:textId="17672B34" w:rsidR="0019611C" w:rsidRDefault="007C1872" w:rsidP="0019611C">
            <w:pPr>
              <w:jc w:val="center"/>
              <w:rPr>
                <w:rFonts w:ascii="Tahoma" w:hAnsi="Tahoma" w:cs="Tahoma"/>
                <w:color w:val="004990"/>
                <w:sz w:val="20"/>
                <w:szCs w:val="20"/>
                <w:lang w:eastAsia="es-BO"/>
              </w:rPr>
            </w:pPr>
            <w:r>
              <w:rPr>
                <w:rFonts w:ascii="Tahoma" w:hAnsi="Tahoma" w:cs="Tahoma"/>
                <w:color w:val="004990"/>
                <w:sz w:val="20"/>
                <w:szCs w:val="20"/>
                <w:lang w:eastAsia="es-BO"/>
              </w:rPr>
              <w:t>12</w:t>
            </w:r>
          </w:p>
        </w:tc>
        <w:tc>
          <w:tcPr>
            <w:tcW w:w="3441" w:type="pct"/>
            <w:tcBorders>
              <w:top w:val="nil"/>
              <w:left w:val="nil"/>
              <w:bottom w:val="single" w:sz="8" w:space="0" w:color="004990"/>
              <w:right w:val="single" w:sz="8" w:space="0" w:color="004990"/>
            </w:tcBorders>
            <w:shd w:val="clear" w:color="000000" w:fill="FFFFFF"/>
            <w:vAlign w:val="center"/>
          </w:tcPr>
          <w:p w14:paraId="38F281EE" w14:textId="77777777" w:rsidR="0019611C" w:rsidRDefault="0019611C" w:rsidP="0019611C">
            <w:pPr>
              <w:rPr>
                <w:rFonts w:ascii="Tahoma" w:hAnsi="Tahoma" w:cs="Tahoma"/>
                <w:color w:val="004990"/>
                <w:sz w:val="20"/>
                <w:szCs w:val="20"/>
              </w:rPr>
            </w:pPr>
            <w:r>
              <w:rPr>
                <w:rFonts w:ascii="Tahoma" w:hAnsi="Tahoma" w:cs="Tahoma"/>
                <w:color w:val="004990"/>
                <w:sz w:val="20"/>
                <w:szCs w:val="20"/>
              </w:rPr>
              <w:t>Lugar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A6F5469" w14:textId="77777777" w:rsidR="0019611C" w:rsidRPr="000E67D8" w:rsidRDefault="0019611C"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C2605A" w:rsidRPr="00A9458A" w14:paraId="38AA1635" w14:textId="77777777" w:rsidTr="0019611C">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216AB9B" w14:textId="7022BA2E" w:rsidR="00C2605A" w:rsidRDefault="00C2605A" w:rsidP="0019611C">
            <w:pPr>
              <w:jc w:val="center"/>
              <w:rPr>
                <w:rFonts w:ascii="Tahoma" w:hAnsi="Tahoma" w:cs="Tahoma"/>
                <w:color w:val="004990"/>
                <w:sz w:val="20"/>
                <w:szCs w:val="20"/>
                <w:lang w:eastAsia="es-BO"/>
              </w:rPr>
            </w:pPr>
            <w:r>
              <w:rPr>
                <w:rFonts w:ascii="Tahoma" w:hAnsi="Tahoma" w:cs="Tahoma"/>
                <w:color w:val="004990"/>
                <w:sz w:val="20"/>
                <w:szCs w:val="20"/>
                <w:lang w:eastAsia="es-BO"/>
              </w:rPr>
              <w:t>13</w:t>
            </w:r>
          </w:p>
        </w:tc>
        <w:tc>
          <w:tcPr>
            <w:tcW w:w="3441" w:type="pct"/>
            <w:tcBorders>
              <w:top w:val="nil"/>
              <w:left w:val="nil"/>
              <w:bottom w:val="single" w:sz="8" w:space="0" w:color="004990"/>
              <w:right w:val="single" w:sz="8" w:space="0" w:color="004990"/>
            </w:tcBorders>
            <w:shd w:val="clear" w:color="000000" w:fill="FFFFFF"/>
            <w:vAlign w:val="center"/>
          </w:tcPr>
          <w:p w14:paraId="3AC20644" w14:textId="7F4D691F" w:rsidR="00C2605A" w:rsidRDefault="00C2605A" w:rsidP="0019611C">
            <w:pPr>
              <w:rPr>
                <w:rFonts w:ascii="Tahoma" w:hAnsi="Tahoma" w:cs="Tahoma"/>
                <w:color w:val="004990"/>
                <w:sz w:val="20"/>
                <w:szCs w:val="20"/>
              </w:rPr>
            </w:pPr>
            <w:r>
              <w:rPr>
                <w:rFonts w:ascii="Tahoma" w:hAnsi="Tahoma" w:cs="Tahoma"/>
                <w:color w:val="004990"/>
                <w:sz w:val="20"/>
                <w:szCs w:val="20"/>
              </w:rPr>
              <w:t>Colores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07737F2" w14:textId="61E5029F" w:rsidR="00C2605A" w:rsidRPr="000E67D8" w:rsidRDefault="00C2605A" w:rsidP="0019611C">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19611C" w:rsidRPr="00A9458A" w14:paraId="49780618" w14:textId="77777777" w:rsidTr="0019611C">
        <w:trPr>
          <w:trHeight w:val="315"/>
          <w:jc w:val="center"/>
        </w:trPr>
        <w:tc>
          <w:tcPr>
            <w:tcW w:w="3729" w:type="pct"/>
            <w:gridSpan w:val="2"/>
            <w:tcBorders>
              <w:top w:val="single" w:sz="8" w:space="0" w:color="004990"/>
              <w:left w:val="single" w:sz="8" w:space="0" w:color="004990"/>
              <w:bottom w:val="nil"/>
              <w:right w:val="single" w:sz="8" w:space="0" w:color="004990"/>
            </w:tcBorders>
            <w:shd w:val="clear" w:color="auto" w:fill="auto"/>
            <w:noWrap/>
            <w:vAlign w:val="center"/>
          </w:tcPr>
          <w:p w14:paraId="0441A624" w14:textId="77777777" w:rsidR="0019611C" w:rsidRPr="00436F0C" w:rsidRDefault="0019611C" w:rsidP="0019611C">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MANDATORIOS (A)</w:t>
            </w:r>
          </w:p>
        </w:tc>
        <w:tc>
          <w:tcPr>
            <w:tcW w:w="1271" w:type="pct"/>
            <w:tcBorders>
              <w:top w:val="single" w:sz="8" w:space="0" w:color="004990"/>
              <w:left w:val="nil"/>
              <w:bottom w:val="single" w:sz="8" w:space="0" w:color="FFFFFF"/>
              <w:right w:val="single" w:sz="8" w:space="0" w:color="004990"/>
            </w:tcBorders>
            <w:shd w:val="clear" w:color="auto" w:fill="auto"/>
            <w:noWrap/>
            <w:vAlign w:val="center"/>
          </w:tcPr>
          <w:p w14:paraId="658F673A" w14:textId="77777777" w:rsidR="0019611C" w:rsidRPr="00436F0C" w:rsidRDefault="0019611C" w:rsidP="0019611C">
            <w:pPr>
              <w:jc w:val="center"/>
              <w:rPr>
                <w:rFonts w:ascii="Tahoma" w:hAnsi="Tahoma" w:cs="Tahoma"/>
                <w:b/>
                <w:bCs/>
                <w:color w:val="365F91"/>
                <w:sz w:val="20"/>
                <w:szCs w:val="20"/>
                <w:lang w:val="es-BO" w:eastAsia="es-BO"/>
              </w:rPr>
            </w:pPr>
            <w:r>
              <w:rPr>
                <w:rFonts w:ascii="Tahoma" w:hAnsi="Tahoma" w:cs="Tahoma"/>
                <w:b/>
                <w:bCs/>
                <w:color w:val="365F91"/>
                <w:sz w:val="20"/>
                <w:szCs w:val="20"/>
                <w:lang w:val="es-BO" w:eastAsia="es-BO"/>
              </w:rPr>
              <w:t>100</w:t>
            </w:r>
            <w:r w:rsidRPr="00436F0C">
              <w:rPr>
                <w:rFonts w:ascii="Tahoma" w:hAnsi="Tahoma" w:cs="Tahoma"/>
                <w:b/>
                <w:bCs/>
                <w:color w:val="365F91"/>
                <w:sz w:val="20"/>
                <w:szCs w:val="20"/>
                <w:lang w:val="es-BO" w:eastAsia="es-BO"/>
              </w:rPr>
              <w:t>%</w:t>
            </w:r>
          </w:p>
        </w:tc>
      </w:tr>
      <w:tr w:rsidR="0019611C" w:rsidRPr="00A9458A" w14:paraId="6111BCF2" w14:textId="77777777" w:rsidTr="0019611C">
        <w:trPr>
          <w:trHeight w:val="315"/>
          <w:jc w:val="center"/>
        </w:trPr>
        <w:tc>
          <w:tcPr>
            <w:tcW w:w="3729" w:type="pct"/>
            <w:gridSpan w:val="2"/>
            <w:tcBorders>
              <w:top w:val="nil"/>
              <w:left w:val="single" w:sz="8" w:space="0" w:color="004990"/>
              <w:bottom w:val="single" w:sz="8" w:space="0" w:color="004990"/>
              <w:right w:val="single" w:sz="8" w:space="0" w:color="004990"/>
            </w:tcBorders>
            <w:shd w:val="clear" w:color="auto" w:fill="004990"/>
            <w:noWrap/>
            <w:vAlign w:val="center"/>
          </w:tcPr>
          <w:p w14:paraId="1C8EA162" w14:textId="77777777" w:rsidR="0019611C" w:rsidRPr="00FB733F" w:rsidRDefault="0019611C" w:rsidP="0019611C">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CALIFICACIÓN TOTAL</w:t>
            </w:r>
          </w:p>
        </w:tc>
        <w:tc>
          <w:tcPr>
            <w:tcW w:w="1271" w:type="pct"/>
            <w:tcBorders>
              <w:top w:val="single" w:sz="8" w:space="0" w:color="FFFFFF"/>
              <w:left w:val="nil"/>
              <w:bottom w:val="single" w:sz="8" w:space="0" w:color="004990"/>
              <w:right w:val="single" w:sz="8" w:space="0" w:color="004990"/>
            </w:tcBorders>
            <w:shd w:val="clear" w:color="auto" w:fill="004990"/>
            <w:noWrap/>
            <w:vAlign w:val="center"/>
          </w:tcPr>
          <w:p w14:paraId="26D1FE33" w14:textId="77777777" w:rsidR="0019611C" w:rsidRPr="00FB733F" w:rsidRDefault="0019611C" w:rsidP="0019611C">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100%</w:t>
            </w:r>
          </w:p>
        </w:tc>
      </w:tr>
    </w:tbl>
    <w:p w14:paraId="008A88A1" w14:textId="77777777" w:rsidR="002D1C67" w:rsidRPr="00FF58B6" w:rsidRDefault="002D1C67" w:rsidP="002D1C67">
      <w:pPr>
        <w:ind w:firstLine="360"/>
        <w:jc w:val="both"/>
        <w:rPr>
          <w:rFonts w:ascii="Tahoma" w:hAnsi="Tahoma" w:cs="Tahoma"/>
          <w:b/>
          <w:color w:val="004990"/>
          <w:sz w:val="18"/>
          <w:szCs w:val="18"/>
          <w:lang w:val="es-ES_tradnl"/>
        </w:rPr>
      </w:pPr>
      <w:r>
        <w:rPr>
          <w:rFonts w:ascii="Tahoma" w:hAnsi="Tahoma" w:cs="Tahoma"/>
          <w:b/>
          <w:color w:val="004990"/>
          <w:sz w:val="18"/>
          <w:szCs w:val="18"/>
          <w:lang w:val="es-ES_tradnl"/>
        </w:rPr>
        <w:t>La nota mínima de aprobación es de 100% de la Calificación Total.</w:t>
      </w:r>
    </w:p>
    <w:p w14:paraId="5DA82D80" w14:textId="77777777" w:rsidR="002D1C67" w:rsidRPr="00FF58B6" w:rsidRDefault="002D1C67" w:rsidP="002D1C67">
      <w:pPr>
        <w:ind w:left="360"/>
        <w:jc w:val="both"/>
        <w:rPr>
          <w:rFonts w:ascii="Tahoma" w:hAnsi="Tahoma" w:cs="Tahoma"/>
          <w:b/>
          <w:color w:val="004990"/>
          <w:sz w:val="18"/>
          <w:szCs w:val="18"/>
          <w:lang w:val="es-ES_tradnl"/>
        </w:rPr>
      </w:pPr>
      <w:r>
        <w:rPr>
          <w:rFonts w:ascii="Tahoma" w:hAnsi="Tahoma" w:cs="Tahoma"/>
          <w:b/>
          <w:color w:val="004990"/>
          <w:sz w:val="18"/>
          <w:szCs w:val="18"/>
          <w:lang w:val="es-ES_tradnl"/>
        </w:rPr>
        <w:t>La adjudicación se realizará por ítem; por lo que en la calificación cada ítem del punto 2 será considerado independientemente.</w:t>
      </w:r>
    </w:p>
    <w:p w14:paraId="17E67D5E" w14:textId="77777777" w:rsidR="00EC685E" w:rsidRDefault="00EC685E" w:rsidP="00EC685E">
      <w:pPr>
        <w:rPr>
          <w:lang w:val="es-ES_tradnl"/>
        </w:rPr>
      </w:pPr>
    </w:p>
    <w:p w14:paraId="325C787D" w14:textId="77777777" w:rsidR="00773EB5" w:rsidRPr="00773EB5" w:rsidRDefault="00773EB5" w:rsidP="0019611C">
      <w:pPr>
        <w:pStyle w:val="Prrafodelista"/>
        <w:ind w:left="1074"/>
        <w:rPr>
          <w:rFonts w:ascii="Tahoma" w:hAnsi="Tahoma" w:cs="Tahoma"/>
          <w:bCs/>
          <w:color w:val="004990"/>
          <w:sz w:val="22"/>
          <w:szCs w:val="22"/>
          <w:lang w:val="es-BO"/>
        </w:rPr>
      </w:pPr>
    </w:p>
    <w:p w14:paraId="7AF9F7C6" w14:textId="77777777" w:rsidR="00125A8B" w:rsidRDefault="00125A8B" w:rsidP="00EC685E">
      <w:pPr>
        <w:pStyle w:val="Ttulo1"/>
        <w:numPr>
          <w:ilvl w:val="0"/>
          <w:numId w:val="0"/>
        </w:numPr>
        <w:jc w:val="center"/>
        <w:rPr>
          <w:color w:val="004990"/>
          <w:sz w:val="28"/>
          <w:szCs w:val="28"/>
          <w:u w:val="none"/>
        </w:rPr>
      </w:pPr>
    </w:p>
    <w:p w14:paraId="62A36C9A" w14:textId="77777777" w:rsidR="00125A8B" w:rsidRDefault="00125A8B" w:rsidP="00125A8B">
      <w:pPr>
        <w:rPr>
          <w:lang w:val="es-MX"/>
        </w:rPr>
      </w:pPr>
    </w:p>
    <w:p w14:paraId="55D9BBB8" w14:textId="77777777" w:rsidR="002B0093" w:rsidRDefault="002B0093" w:rsidP="00EC685E">
      <w:pPr>
        <w:pStyle w:val="Ttulo1"/>
        <w:numPr>
          <w:ilvl w:val="0"/>
          <w:numId w:val="0"/>
        </w:numPr>
        <w:jc w:val="center"/>
        <w:rPr>
          <w:color w:val="004990"/>
          <w:sz w:val="28"/>
          <w:szCs w:val="28"/>
          <w:u w:val="none"/>
        </w:rPr>
      </w:pPr>
    </w:p>
    <w:p w14:paraId="1D0369C6" w14:textId="77777777" w:rsidR="002B0093" w:rsidRDefault="002B0093" w:rsidP="00EC685E">
      <w:pPr>
        <w:pStyle w:val="Ttulo1"/>
        <w:numPr>
          <w:ilvl w:val="0"/>
          <w:numId w:val="0"/>
        </w:numPr>
        <w:jc w:val="center"/>
        <w:rPr>
          <w:color w:val="004990"/>
          <w:sz w:val="28"/>
          <w:szCs w:val="28"/>
          <w:u w:val="none"/>
        </w:rPr>
      </w:pPr>
    </w:p>
    <w:p w14:paraId="26FD81EF" w14:textId="77777777" w:rsidR="002B0093" w:rsidRDefault="002B0093" w:rsidP="00EC685E">
      <w:pPr>
        <w:pStyle w:val="Ttulo1"/>
        <w:numPr>
          <w:ilvl w:val="0"/>
          <w:numId w:val="0"/>
        </w:numPr>
        <w:jc w:val="center"/>
        <w:rPr>
          <w:color w:val="004990"/>
          <w:sz w:val="28"/>
          <w:szCs w:val="28"/>
          <w:u w:val="none"/>
        </w:rPr>
      </w:pPr>
    </w:p>
    <w:p w14:paraId="666E7FB8" w14:textId="77777777" w:rsidR="002B0093" w:rsidRDefault="002B0093" w:rsidP="00EC685E">
      <w:pPr>
        <w:pStyle w:val="Ttulo1"/>
        <w:numPr>
          <w:ilvl w:val="0"/>
          <w:numId w:val="0"/>
        </w:numPr>
        <w:jc w:val="center"/>
        <w:rPr>
          <w:color w:val="004990"/>
          <w:sz w:val="28"/>
          <w:szCs w:val="28"/>
          <w:u w:val="none"/>
        </w:rPr>
      </w:pPr>
    </w:p>
    <w:p w14:paraId="3826A424" w14:textId="77777777" w:rsidR="002B0093" w:rsidRDefault="002B0093" w:rsidP="00EC685E">
      <w:pPr>
        <w:pStyle w:val="Ttulo1"/>
        <w:numPr>
          <w:ilvl w:val="0"/>
          <w:numId w:val="0"/>
        </w:numPr>
        <w:jc w:val="center"/>
        <w:rPr>
          <w:color w:val="004990"/>
          <w:sz w:val="28"/>
          <w:szCs w:val="28"/>
          <w:u w:val="none"/>
        </w:rPr>
      </w:pPr>
    </w:p>
    <w:p w14:paraId="3D73BAF1" w14:textId="77777777" w:rsidR="002B0093" w:rsidRDefault="002B0093" w:rsidP="00EC685E">
      <w:pPr>
        <w:pStyle w:val="Ttulo1"/>
        <w:numPr>
          <w:ilvl w:val="0"/>
          <w:numId w:val="0"/>
        </w:numPr>
        <w:jc w:val="center"/>
        <w:rPr>
          <w:color w:val="004990"/>
          <w:sz w:val="28"/>
          <w:szCs w:val="28"/>
          <w:u w:val="none"/>
        </w:rPr>
      </w:pPr>
    </w:p>
    <w:p w14:paraId="1BD77C6E" w14:textId="77777777" w:rsidR="002B0093" w:rsidRDefault="002B0093" w:rsidP="00EC685E">
      <w:pPr>
        <w:pStyle w:val="Ttulo1"/>
        <w:numPr>
          <w:ilvl w:val="0"/>
          <w:numId w:val="0"/>
        </w:numPr>
        <w:jc w:val="center"/>
        <w:rPr>
          <w:color w:val="004990"/>
          <w:sz w:val="28"/>
          <w:szCs w:val="28"/>
          <w:u w:val="none"/>
        </w:rPr>
      </w:pPr>
    </w:p>
    <w:p w14:paraId="34CD4960" w14:textId="77777777" w:rsidR="002B0093" w:rsidRDefault="002B0093" w:rsidP="00EC685E">
      <w:pPr>
        <w:pStyle w:val="Ttulo1"/>
        <w:numPr>
          <w:ilvl w:val="0"/>
          <w:numId w:val="0"/>
        </w:numPr>
        <w:jc w:val="center"/>
        <w:rPr>
          <w:color w:val="004990"/>
          <w:sz w:val="28"/>
          <w:szCs w:val="28"/>
          <w:u w:val="none"/>
        </w:rPr>
      </w:pPr>
    </w:p>
    <w:p w14:paraId="4284B14E" w14:textId="77777777" w:rsidR="002B0093" w:rsidRDefault="002B0093" w:rsidP="00EC685E">
      <w:pPr>
        <w:pStyle w:val="Ttulo1"/>
        <w:numPr>
          <w:ilvl w:val="0"/>
          <w:numId w:val="0"/>
        </w:numPr>
        <w:jc w:val="center"/>
        <w:rPr>
          <w:color w:val="004990"/>
          <w:sz w:val="28"/>
          <w:szCs w:val="28"/>
          <w:u w:val="none"/>
        </w:rPr>
      </w:pPr>
    </w:p>
    <w:p w14:paraId="7792D779" w14:textId="77777777" w:rsidR="002B0093" w:rsidRDefault="002B0093" w:rsidP="00EC685E">
      <w:pPr>
        <w:pStyle w:val="Ttulo1"/>
        <w:numPr>
          <w:ilvl w:val="0"/>
          <w:numId w:val="0"/>
        </w:numPr>
        <w:jc w:val="center"/>
        <w:rPr>
          <w:color w:val="004990"/>
          <w:sz w:val="28"/>
          <w:szCs w:val="28"/>
          <w:u w:val="none"/>
        </w:rPr>
      </w:pPr>
    </w:p>
    <w:p w14:paraId="57612A80" w14:textId="77777777" w:rsidR="002B0093" w:rsidRDefault="002B0093" w:rsidP="00EC685E">
      <w:pPr>
        <w:pStyle w:val="Ttulo1"/>
        <w:numPr>
          <w:ilvl w:val="0"/>
          <w:numId w:val="0"/>
        </w:numPr>
        <w:jc w:val="center"/>
        <w:rPr>
          <w:color w:val="004990"/>
          <w:sz w:val="28"/>
          <w:szCs w:val="28"/>
          <w:u w:val="none"/>
        </w:rPr>
      </w:pPr>
    </w:p>
    <w:p w14:paraId="563E46D8" w14:textId="77777777" w:rsidR="00EC685E" w:rsidRPr="002275B2" w:rsidRDefault="00EC685E" w:rsidP="00EC685E">
      <w:pPr>
        <w:pStyle w:val="Ttulo1"/>
        <w:numPr>
          <w:ilvl w:val="0"/>
          <w:numId w:val="0"/>
        </w:numPr>
        <w:jc w:val="center"/>
        <w:rPr>
          <w:color w:val="004990"/>
          <w:sz w:val="28"/>
          <w:szCs w:val="28"/>
          <w:u w:val="none"/>
        </w:rPr>
      </w:pPr>
      <w:r w:rsidRPr="002275B2">
        <w:rPr>
          <w:color w:val="004990"/>
          <w:sz w:val="28"/>
          <w:szCs w:val="28"/>
          <w:u w:val="none"/>
        </w:rPr>
        <w:t>PARTE III</w:t>
      </w:r>
      <w:bookmarkEnd w:id="52"/>
    </w:p>
    <w:p w14:paraId="2E30A2DD" w14:textId="77777777" w:rsidR="00EC685E" w:rsidRPr="002275B2" w:rsidRDefault="00EC685E" w:rsidP="00EC685E">
      <w:pPr>
        <w:rPr>
          <w:sz w:val="28"/>
          <w:szCs w:val="28"/>
          <w:lang w:val="es-MX"/>
        </w:rPr>
      </w:pPr>
    </w:p>
    <w:p w14:paraId="1AE4BC5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ANEXOS</w:t>
      </w:r>
    </w:p>
    <w:p w14:paraId="54196CEE" w14:textId="77777777" w:rsidR="00EC685E" w:rsidRDefault="00EC685E" w:rsidP="00EC685E">
      <w:pPr>
        <w:rPr>
          <w:rFonts w:ascii="Arial" w:hAnsi="Arial" w:cs="Arial"/>
          <w:i/>
          <w:szCs w:val="20"/>
        </w:rPr>
      </w:pPr>
    </w:p>
    <w:p w14:paraId="6E74C9D0" w14:textId="77777777" w:rsidR="00EC685E" w:rsidRDefault="00EC685E" w:rsidP="00EC685E">
      <w:pPr>
        <w:rPr>
          <w:rFonts w:ascii="Arial" w:hAnsi="Arial" w:cs="Arial"/>
          <w:i/>
          <w:szCs w:val="20"/>
        </w:rPr>
      </w:pPr>
    </w:p>
    <w:p w14:paraId="116F2B39" w14:textId="77777777" w:rsidR="00EC685E" w:rsidRDefault="00EC685E" w:rsidP="00EC685E">
      <w:pPr>
        <w:rPr>
          <w:rFonts w:ascii="Arial" w:hAnsi="Arial" w:cs="Arial"/>
          <w:i/>
          <w:szCs w:val="20"/>
        </w:rPr>
      </w:pPr>
    </w:p>
    <w:p w14:paraId="53938D57"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1 – Consideraciones Generales del Proceso de Contratación</w:t>
      </w:r>
    </w:p>
    <w:p w14:paraId="5EA2346C"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2 – Declaración de Integridad del Personal de la Empresa proponente</w:t>
      </w:r>
    </w:p>
    <w:p w14:paraId="0FC1E9B4"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3 – Modelo del documento de compra</w:t>
      </w:r>
    </w:p>
    <w:p w14:paraId="7306CEB9" w14:textId="1E6E37F1" w:rsidR="00EC685E" w:rsidRDefault="00EC685E" w:rsidP="00EC685E">
      <w:pPr>
        <w:rPr>
          <w:rFonts w:ascii="Tahoma" w:hAnsi="Tahoma" w:cs="Tahoma"/>
          <w:color w:val="004990"/>
          <w:sz w:val="22"/>
          <w:szCs w:val="22"/>
        </w:rPr>
      </w:pPr>
    </w:p>
    <w:p w14:paraId="67358A50" w14:textId="77777777" w:rsidR="00EC685E" w:rsidRDefault="00EC685E" w:rsidP="00EC685E">
      <w:pPr>
        <w:rPr>
          <w:rFonts w:ascii="Tahoma" w:hAnsi="Tahoma" w:cs="Tahoma"/>
          <w:color w:val="004990"/>
          <w:sz w:val="22"/>
          <w:szCs w:val="22"/>
        </w:rPr>
      </w:pPr>
    </w:p>
    <w:p w14:paraId="0C0809B0" w14:textId="77777777" w:rsidR="00EC685E" w:rsidRDefault="00EC685E" w:rsidP="00EC685E">
      <w:pPr>
        <w:rPr>
          <w:rFonts w:ascii="Tahoma" w:hAnsi="Tahoma" w:cs="Tahoma"/>
          <w:color w:val="004990"/>
          <w:sz w:val="22"/>
          <w:szCs w:val="22"/>
        </w:rPr>
      </w:pPr>
    </w:p>
    <w:p w14:paraId="2B686A9F" w14:textId="77777777" w:rsidR="00EC685E" w:rsidRDefault="00EC685E" w:rsidP="00EC685E">
      <w:pPr>
        <w:rPr>
          <w:rFonts w:ascii="Tahoma" w:hAnsi="Tahoma" w:cs="Tahoma"/>
          <w:color w:val="004990"/>
          <w:sz w:val="22"/>
          <w:szCs w:val="22"/>
        </w:rPr>
      </w:pPr>
    </w:p>
    <w:p w14:paraId="5FCF2CC0" w14:textId="77777777" w:rsidR="00EC685E" w:rsidRDefault="00EC685E" w:rsidP="00EC685E">
      <w:pPr>
        <w:rPr>
          <w:rFonts w:ascii="Tahoma" w:hAnsi="Tahoma" w:cs="Tahoma"/>
          <w:color w:val="004990"/>
          <w:sz w:val="22"/>
          <w:szCs w:val="22"/>
        </w:rPr>
      </w:pPr>
    </w:p>
    <w:p w14:paraId="29F4BD89" w14:textId="77777777" w:rsidR="00EC685E" w:rsidRDefault="00EC685E" w:rsidP="00EC685E">
      <w:pPr>
        <w:rPr>
          <w:rFonts w:ascii="Tahoma" w:hAnsi="Tahoma" w:cs="Tahoma"/>
          <w:color w:val="004990"/>
          <w:sz w:val="22"/>
          <w:szCs w:val="22"/>
        </w:rPr>
      </w:pPr>
    </w:p>
    <w:p w14:paraId="2D17E6F2" w14:textId="77777777" w:rsidR="00EC685E" w:rsidRDefault="00EC685E" w:rsidP="00EC685E">
      <w:pPr>
        <w:rPr>
          <w:rFonts w:ascii="Tahoma" w:hAnsi="Tahoma" w:cs="Tahoma"/>
          <w:color w:val="004990"/>
          <w:sz w:val="22"/>
          <w:szCs w:val="22"/>
        </w:rPr>
      </w:pPr>
    </w:p>
    <w:p w14:paraId="090391E8" w14:textId="77777777" w:rsidR="00EC685E" w:rsidRDefault="00EC685E" w:rsidP="00EC685E">
      <w:pPr>
        <w:rPr>
          <w:rFonts w:ascii="Tahoma" w:hAnsi="Tahoma" w:cs="Tahoma"/>
          <w:color w:val="004990"/>
          <w:sz w:val="22"/>
          <w:szCs w:val="22"/>
        </w:rPr>
      </w:pPr>
    </w:p>
    <w:p w14:paraId="69012966" w14:textId="77777777" w:rsidR="00EC685E" w:rsidRDefault="00EC685E" w:rsidP="00EC685E">
      <w:pPr>
        <w:rPr>
          <w:rFonts w:ascii="Tahoma" w:hAnsi="Tahoma" w:cs="Tahoma"/>
          <w:color w:val="004990"/>
          <w:sz w:val="22"/>
          <w:szCs w:val="22"/>
        </w:rPr>
      </w:pPr>
    </w:p>
    <w:p w14:paraId="6C9E3021" w14:textId="77777777" w:rsidR="00EC685E" w:rsidRDefault="00EC685E" w:rsidP="00EC685E">
      <w:pPr>
        <w:rPr>
          <w:rFonts w:ascii="Tahoma" w:hAnsi="Tahoma" w:cs="Tahoma"/>
          <w:color w:val="004990"/>
          <w:sz w:val="22"/>
          <w:szCs w:val="22"/>
        </w:rPr>
      </w:pPr>
    </w:p>
    <w:p w14:paraId="0BA9486B" w14:textId="77777777" w:rsidR="00EC685E" w:rsidRDefault="00EC685E" w:rsidP="00EC685E">
      <w:pPr>
        <w:rPr>
          <w:rFonts w:ascii="Tahoma" w:hAnsi="Tahoma" w:cs="Tahoma"/>
          <w:color w:val="004990"/>
          <w:sz w:val="22"/>
          <w:szCs w:val="22"/>
        </w:rPr>
      </w:pPr>
    </w:p>
    <w:p w14:paraId="784BF008" w14:textId="77777777" w:rsidR="00EC685E" w:rsidRDefault="00EC685E" w:rsidP="00EC685E">
      <w:pPr>
        <w:rPr>
          <w:rFonts w:ascii="Tahoma" w:hAnsi="Tahoma" w:cs="Tahoma"/>
          <w:color w:val="004990"/>
          <w:sz w:val="22"/>
          <w:szCs w:val="22"/>
        </w:rPr>
      </w:pPr>
    </w:p>
    <w:p w14:paraId="144467D5" w14:textId="77777777" w:rsidR="00EC685E" w:rsidRDefault="00EC685E" w:rsidP="00EC685E">
      <w:pPr>
        <w:rPr>
          <w:rFonts w:ascii="Tahoma" w:hAnsi="Tahoma" w:cs="Tahoma"/>
          <w:color w:val="004990"/>
          <w:sz w:val="22"/>
          <w:szCs w:val="22"/>
        </w:rPr>
      </w:pPr>
    </w:p>
    <w:p w14:paraId="1F5012D9" w14:textId="77777777" w:rsidR="00EC685E" w:rsidRDefault="00EC685E" w:rsidP="00EC685E">
      <w:pPr>
        <w:rPr>
          <w:rFonts w:ascii="Tahoma" w:hAnsi="Tahoma" w:cs="Tahoma"/>
          <w:color w:val="004990"/>
          <w:sz w:val="22"/>
          <w:szCs w:val="22"/>
        </w:rPr>
      </w:pPr>
    </w:p>
    <w:p w14:paraId="5DEFD8B6" w14:textId="77777777" w:rsidR="00EC685E" w:rsidRDefault="00EC685E" w:rsidP="00EC685E">
      <w:pPr>
        <w:rPr>
          <w:rFonts w:ascii="Tahoma" w:hAnsi="Tahoma" w:cs="Tahoma"/>
          <w:color w:val="004990"/>
          <w:sz w:val="22"/>
          <w:szCs w:val="22"/>
        </w:rPr>
      </w:pPr>
    </w:p>
    <w:p w14:paraId="55599BB4" w14:textId="77777777" w:rsidR="00EC685E" w:rsidRDefault="00EC685E" w:rsidP="00EC685E">
      <w:pPr>
        <w:rPr>
          <w:rFonts w:ascii="Tahoma" w:hAnsi="Tahoma" w:cs="Tahoma"/>
          <w:color w:val="004990"/>
          <w:sz w:val="22"/>
          <w:szCs w:val="22"/>
        </w:rPr>
      </w:pPr>
      <w:r>
        <w:rPr>
          <w:rFonts w:ascii="Tahoma" w:hAnsi="Tahoma" w:cs="Tahoma"/>
          <w:color w:val="004990"/>
          <w:sz w:val="22"/>
          <w:szCs w:val="22"/>
        </w:rPr>
        <w:br w:type="page"/>
      </w:r>
    </w:p>
    <w:p w14:paraId="5C8400DA" w14:textId="77777777" w:rsidR="008D669F" w:rsidRPr="006F7F16" w:rsidRDefault="008D669F" w:rsidP="008D669F">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5B6D9DB0" w14:textId="77777777" w:rsidTr="003F7F61">
        <w:trPr>
          <w:trHeight w:val="617"/>
        </w:trPr>
        <w:tc>
          <w:tcPr>
            <w:tcW w:w="2410" w:type="dxa"/>
            <w:shd w:val="clear" w:color="auto" w:fill="004990"/>
            <w:vAlign w:val="center"/>
          </w:tcPr>
          <w:p w14:paraId="4F21A4B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19568E">
              <w:rPr>
                <w:rFonts w:ascii="Tahoma" w:hAnsi="Tahoma" w:cs="Tahoma"/>
                <w:b/>
                <w:color w:val="FFFFFF" w:themeColor="background1"/>
                <w:sz w:val="28"/>
                <w:szCs w:val="28"/>
                <w:lang w:val="pt-BR"/>
              </w:rPr>
              <w:t>ANEXO No. 1</w:t>
            </w:r>
          </w:p>
        </w:tc>
        <w:tc>
          <w:tcPr>
            <w:tcW w:w="7365" w:type="dxa"/>
            <w:vAlign w:val="center"/>
          </w:tcPr>
          <w:p w14:paraId="58B9653C" w14:textId="77777777" w:rsidR="008D669F" w:rsidRPr="006F7F16" w:rsidRDefault="008D669F" w:rsidP="003F7F61">
            <w:pPr>
              <w:ind w:left="567"/>
              <w:jc w:val="center"/>
              <w:rPr>
                <w:rFonts w:ascii="Tahoma" w:hAnsi="Tahoma" w:cs="Tahoma"/>
                <w:b/>
                <w:color w:val="004990"/>
                <w:sz w:val="28"/>
                <w:szCs w:val="28"/>
                <w:lang w:val="pt-BR"/>
              </w:rPr>
            </w:pPr>
            <w:r w:rsidRPr="006F7F16">
              <w:rPr>
                <w:rFonts w:ascii="Tahoma" w:hAnsi="Tahoma" w:cs="Tahoma"/>
                <w:b/>
                <w:color w:val="004990"/>
                <w:sz w:val="28"/>
                <w:szCs w:val="28"/>
                <w:lang w:val="pt-BR"/>
              </w:rPr>
              <w:t xml:space="preserve">CONDICIONES GENERALES DEL PROCESO </w:t>
            </w:r>
          </w:p>
        </w:tc>
      </w:tr>
    </w:tbl>
    <w:p w14:paraId="1747628D" w14:textId="77777777" w:rsidR="008D669F" w:rsidRPr="006F7F16" w:rsidRDefault="008D669F" w:rsidP="008D669F">
      <w:pPr>
        <w:jc w:val="both"/>
        <w:rPr>
          <w:rFonts w:ascii="Tahoma" w:hAnsi="Tahoma" w:cs="Tahoma"/>
          <w:b/>
          <w:color w:val="004990"/>
          <w:lang w:val="pt-BR"/>
        </w:rPr>
      </w:pPr>
    </w:p>
    <w:p w14:paraId="289C6722" w14:textId="77777777" w:rsidR="008D669F" w:rsidRPr="006F7F16" w:rsidRDefault="008D669F" w:rsidP="008D669F">
      <w:pPr>
        <w:jc w:val="both"/>
        <w:rPr>
          <w:rFonts w:ascii="Tahoma" w:hAnsi="Tahoma" w:cs="Tahoma"/>
          <w:b/>
          <w:color w:val="004990"/>
          <w:sz w:val="22"/>
          <w:szCs w:val="22"/>
        </w:rPr>
      </w:pPr>
    </w:p>
    <w:p w14:paraId="132D47C4"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Generales </w:t>
      </w:r>
    </w:p>
    <w:p w14:paraId="4B26D776" w14:textId="77777777" w:rsidR="008D669F" w:rsidRPr="006F7F16" w:rsidRDefault="008D669F" w:rsidP="008D669F">
      <w:pPr>
        <w:jc w:val="both"/>
        <w:rPr>
          <w:rFonts w:ascii="Tahoma" w:hAnsi="Tahoma" w:cs="Tahoma"/>
          <w:b/>
          <w:color w:val="004990"/>
        </w:rPr>
      </w:pPr>
    </w:p>
    <w:p w14:paraId="2C24989E"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Adjudicación:</w:t>
      </w:r>
      <w:r w:rsidRPr="006F7F16">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2FFBB92"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Naturaleza confidencial de las propuestas:</w:t>
      </w:r>
      <w:r w:rsidRPr="006F7F16">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3" w:name="_Toc130955312"/>
      <w:bookmarkStart w:id="54" w:name="_Toc130955253"/>
    </w:p>
    <w:p w14:paraId="77CB7F2A"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Confidencialidad:</w:t>
      </w:r>
      <w:bookmarkEnd w:id="53"/>
      <w:bookmarkEnd w:id="54"/>
      <w:r w:rsidRPr="006F7F16">
        <w:rPr>
          <w:rFonts w:ascii="Tahoma" w:hAnsi="Tahoma" w:cs="Tahoma"/>
          <w:color w:val="00499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4DA7820"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lastRenderedPageBreak/>
        <w:t xml:space="preserve">Acciones legales: </w:t>
      </w:r>
      <w:r w:rsidRPr="006F7F16">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55" w:name="_Toc130955313"/>
      <w:bookmarkStart w:id="56" w:name="_Toc130955254"/>
    </w:p>
    <w:p w14:paraId="5C3F45DB"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Medida Anticorrupción</w:t>
      </w:r>
      <w:bookmarkEnd w:id="55"/>
      <w:bookmarkEnd w:id="56"/>
      <w:r w:rsidRPr="006F7F16">
        <w:rPr>
          <w:rFonts w:ascii="Tahoma" w:hAnsi="Tahoma" w:cs="Tahoma"/>
          <w:b/>
          <w:color w:val="004990"/>
          <w:sz w:val="22"/>
          <w:szCs w:val="22"/>
        </w:rPr>
        <w:t>:</w:t>
      </w:r>
      <w:r w:rsidRPr="006F7F16">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67C16C"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bookmarkStart w:id="57" w:name="_Toc301514304"/>
      <w:bookmarkStart w:id="58" w:name="_Toc280114083"/>
      <w:bookmarkStart w:id="59" w:name="_Toc273432959"/>
      <w:bookmarkStart w:id="60" w:name="_Toc301514303"/>
      <w:bookmarkStart w:id="61" w:name="_Toc280114082"/>
      <w:bookmarkStart w:id="62" w:name="_Toc273432958"/>
      <w:bookmarkStart w:id="63" w:name="_Toc247462134"/>
      <w:r w:rsidRPr="006F7F16">
        <w:rPr>
          <w:rFonts w:ascii="Tahoma" w:hAnsi="Tahoma" w:cs="Tahoma"/>
          <w:b/>
          <w:color w:val="004990"/>
          <w:sz w:val="22"/>
          <w:szCs w:val="22"/>
        </w:rPr>
        <w:t>Prohibición de Competencia</w:t>
      </w:r>
      <w:bookmarkEnd w:id="57"/>
      <w:bookmarkEnd w:id="58"/>
      <w:bookmarkEnd w:id="59"/>
      <w:r w:rsidRPr="006F7F16">
        <w:rPr>
          <w:rFonts w:ascii="Tahoma" w:hAnsi="Tahoma" w:cs="Tahoma"/>
          <w:b/>
          <w:color w:val="004990"/>
          <w:sz w:val="22"/>
          <w:szCs w:val="22"/>
        </w:rPr>
        <w:t>:</w:t>
      </w:r>
      <w:r w:rsidRPr="006F7F16">
        <w:rPr>
          <w:rFonts w:ascii="Tahoma" w:hAnsi="Tahoma" w:cs="Tahoma"/>
          <w:color w:val="004990"/>
          <w:sz w:val="22"/>
          <w:szCs w:val="22"/>
        </w:rPr>
        <w:t xml:space="preserve"> En contratos resultantes de la adjudicación del presente proceso se contemplará la cláusula de no competencia.</w:t>
      </w:r>
    </w:p>
    <w:p w14:paraId="6173FE0F"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9E67DA3" w14:textId="77777777" w:rsidR="008D669F" w:rsidRPr="006F7F16" w:rsidRDefault="008D669F" w:rsidP="008D669F">
      <w:pPr>
        <w:ind w:left="567"/>
        <w:jc w:val="both"/>
        <w:rPr>
          <w:rFonts w:ascii="Tahoma" w:hAnsi="Tahoma" w:cs="Tahoma"/>
          <w:color w:val="004990"/>
        </w:rPr>
      </w:pPr>
    </w:p>
    <w:p w14:paraId="5A6EAE2E"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En este sentido Entel S.A. se reserva el derecho de no incluir en el proceso de selección y adjudicación al proveedor que incumpla con dicha cláusula.</w:t>
      </w:r>
    </w:p>
    <w:p w14:paraId="631CFDFD" w14:textId="77777777" w:rsidR="008D669F" w:rsidRPr="006F7F16" w:rsidRDefault="008D669F" w:rsidP="008D669F">
      <w:pPr>
        <w:ind w:left="567"/>
        <w:jc w:val="both"/>
        <w:rPr>
          <w:rFonts w:ascii="Tahoma" w:hAnsi="Tahoma" w:cs="Tahoma"/>
          <w:color w:val="004990"/>
          <w:sz w:val="22"/>
          <w:szCs w:val="22"/>
        </w:rPr>
      </w:pPr>
    </w:p>
    <w:p w14:paraId="6A48C699" w14:textId="77777777" w:rsidR="008D669F" w:rsidRPr="006F7F16" w:rsidRDefault="008D669F" w:rsidP="008D669F">
      <w:pPr>
        <w:numPr>
          <w:ilvl w:val="0"/>
          <w:numId w:val="73"/>
        </w:numPr>
        <w:ind w:left="567" w:hanging="567"/>
        <w:jc w:val="both"/>
        <w:rPr>
          <w:rFonts w:ascii="Tahoma" w:hAnsi="Tahoma" w:cs="Tahoma"/>
          <w:b/>
          <w:color w:val="004990"/>
          <w:sz w:val="22"/>
          <w:szCs w:val="22"/>
        </w:rPr>
      </w:pPr>
      <w:bookmarkStart w:id="64" w:name="_Toc301514305"/>
      <w:bookmarkStart w:id="65" w:name="_Toc280114084"/>
      <w:bookmarkStart w:id="66" w:name="_Toc278876163"/>
      <w:r w:rsidRPr="006F7F16">
        <w:rPr>
          <w:rFonts w:ascii="Tahoma" w:hAnsi="Tahoma" w:cs="Tahoma"/>
          <w:b/>
          <w:color w:val="004990"/>
          <w:sz w:val="22"/>
          <w:szCs w:val="22"/>
        </w:rPr>
        <w:t>Impedidos de Participar</w:t>
      </w:r>
      <w:bookmarkEnd w:id="64"/>
      <w:bookmarkEnd w:id="65"/>
      <w:bookmarkEnd w:id="66"/>
      <w:r w:rsidRPr="006F7F16">
        <w:rPr>
          <w:rFonts w:ascii="Tahoma" w:hAnsi="Tahoma" w:cs="Tahoma"/>
          <w:b/>
          <w:color w:val="004990"/>
          <w:sz w:val="22"/>
          <w:szCs w:val="22"/>
        </w:rPr>
        <w:t>:</w:t>
      </w:r>
      <w:r w:rsidRPr="006F7F16">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6F7F16">
        <w:rPr>
          <w:rFonts w:ascii="Tahoma" w:hAnsi="Tahoma" w:cs="Tahoma"/>
          <w:iCs/>
          <w:color w:val="004990"/>
          <w:sz w:val="22"/>
          <w:szCs w:val="22"/>
          <w:lang w:val="es-BO"/>
        </w:rPr>
        <w:t xml:space="preserve"> </w:t>
      </w:r>
    </w:p>
    <w:p w14:paraId="04F7C6CF" w14:textId="77777777" w:rsidR="008D669F" w:rsidRPr="006F7F16" w:rsidRDefault="008D669F" w:rsidP="008D669F">
      <w:pPr>
        <w:ind w:left="567"/>
        <w:jc w:val="both"/>
        <w:rPr>
          <w:rFonts w:ascii="Tahoma" w:hAnsi="Tahoma" w:cs="Tahoma"/>
          <w:b/>
          <w:color w:val="004990"/>
          <w:sz w:val="22"/>
          <w:szCs w:val="22"/>
        </w:rPr>
      </w:pPr>
    </w:p>
    <w:p w14:paraId="3092A3E7" w14:textId="77777777" w:rsidR="008D669F" w:rsidRPr="006F7F16" w:rsidRDefault="008D669F" w:rsidP="008D669F">
      <w:pPr>
        <w:rPr>
          <w:rFonts w:ascii="Tahoma" w:hAnsi="Tahoma" w:cs="Tahoma"/>
          <w:b/>
          <w:color w:val="004990"/>
          <w:sz w:val="22"/>
          <w:szCs w:val="22"/>
        </w:rPr>
      </w:pPr>
      <w:bookmarkStart w:id="67" w:name="_Toc304889409"/>
      <w:bookmarkStart w:id="68" w:name="_Toc304889488"/>
      <w:bookmarkStart w:id="69" w:name="_Toc304909215"/>
      <w:bookmarkStart w:id="70" w:name="_Toc305014209"/>
      <w:r w:rsidRPr="006F7F16">
        <w:rPr>
          <w:rFonts w:ascii="Tahoma" w:hAnsi="Tahoma" w:cs="Tahoma"/>
          <w:b/>
          <w:color w:val="004990"/>
          <w:sz w:val="22"/>
          <w:szCs w:val="22"/>
        </w:rPr>
        <w:t>Consideraciones previas a la presentación de propuestas</w:t>
      </w:r>
      <w:bookmarkEnd w:id="67"/>
      <w:bookmarkEnd w:id="68"/>
      <w:bookmarkEnd w:id="69"/>
      <w:bookmarkEnd w:id="70"/>
    </w:p>
    <w:p w14:paraId="04A6B14F" w14:textId="77777777" w:rsidR="008D669F" w:rsidRPr="006F7F16" w:rsidRDefault="008D669F" w:rsidP="008D669F">
      <w:pPr>
        <w:rPr>
          <w:rFonts w:ascii="Tahoma" w:hAnsi="Tahoma" w:cs="Tahoma"/>
          <w:b/>
          <w:color w:val="004990"/>
          <w:sz w:val="22"/>
          <w:szCs w:val="22"/>
        </w:rPr>
      </w:pPr>
    </w:p>
    <w:p w14:paraId="09ECD5C1" w14:textId="77777777" w:rsidR="008D669F" w:rsidRPr="006F7F16" w:rsidRDefault="008D669F" w:rsidP="008D669F">
      <w:pPr>
        <w:numPr>
          <w:ilvl w:val="0"/>
          <w:numId w:val="73"/>
        </w:numPr>
        <w:ind w:left="567" w:hanging="567"/>
        <w:jc w:val="both"/>
        <w:rPr>
          <w:rFonts w:ascii="Tahoma" w:hAnsi="Tahoma" w:cs="Tahoma"/>
          <w:b/>
          <w:color w:val="004990"/>
          <w:sz w:val="22"/>
          <w:szCs w:val="22"/>
        </w:rPr>
      </w:pPr>
      <w:r w:rsidRPr="006F7F16">
        <w:rPr>
          <w:rFonts w:ascii="Tahoma" w:hAnsi="Tahoma" w:cs="Tahoma"/>
          <w:b/>
          <w:color w:val="004990"/>
          <w:sz w:val="22"/>
          <w:szCs w:val="22"/>
        </w:rPr>
        <w:t>Revisión y Modificación de los TBC:</w:t>
      </w:r>
      <w:r w:rsidRPr="006F7F16">
        <w:rPr>
          <w:rFonts w:ascii="Tahoma" w:hAnsi="Tahoma" w:cs="Tahoma"/>
          <w:color w:val="004990"/>
          <w:sz w:val="22"/>
          <w:szCs w:val="22"/>
        </w:rPr>
        <w:t xml:space="preserve"> Entel S.A. se reserva el derecho de revisar y modificar los TBC durante la etapa de invitación. Asimismo, la revisión y/o modificación de los TBC pueden ser realizados como consecuencia de la reunión de aclaración. De producirse estas situaciones, las modificaciones serán comunicadas a los proponentes.</w:t>
      </w:r>
    </w:p>
    <w:p w14:paraId="5DD10D7A" w14:textId="77777777" w:rsidR="008D669F" w:rsidRPr="006F7F16" w:rsidRDefault="008D669F" w:rsidP="008D669F">
      <w:pPr>
        <w:ind w:left="567" w:hanging="567"/>
        <w:jc w:val="both"/>
        <w:rPr>
          <w:rFonts w:ascii="Tahoma" w:hAnsi="Tahoma" w:cs="Tahoma"/>
          <w:b/>
          <w:color w:val="004990"/>
          <w:sz w:val="22"/>
          <w:szCs w:val="22"/>
        </w:rPr>
      </w:pPr>
    </w:p>
    <w:p w14:paraId="37FEDC49"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Solicitud </w:t>
      </w:r>
      <w:r w:rsidRPr="006F7F16">
        <w:rPr>
          <w:rFonts w:ascii="Tahoma" w:hAnsi="Tahoma" w:cs="Tahoma"/>
          <w:b/>
          <w:bCs/>
          <w:color w:val="004990"/>
          <w:sz w:val="22"/>
          <w:szCs w:val="22"/>
        </w:rPr>
        <w:t>de Ampliación del Plazo de Entrega de Ofertas:</w:t>
      </w:r>
      <w:r w:rsidRPr="006F7F16">
        <w:rPr>
          <w:rFonts w:ascii="Tahoma" w:hAnsi="Tahoma" w:cs="Tahoma"/>
          <w:bCs/>
          <w:color w:val="004990"/>
          <w:sz w:val="22"/>
          <w:szCs w:val="22"/>
        </w:rPr>
        <w:t xml:space="preserve"> </w:t>
      </w:r>
      <w:r w:rsidRPr="006F7F16">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w:t>
      </w:r>
      <w:r w:rsidRPr="006F7F16">
        <w:rPr>
          <w:rFonts w:ascii="Tahoma" w:hAnsi="Tahoma" w:cs="Tahoma"/>
          <w:color w:val="004990"/>
          <w:sz w:val="22"/>
          <w:szCs w:val="22"/>
        </w:rPr>
        <w:lastRenderedPageBreak/>
        <w:t>fortuito o de fuerza mayor</w:t>
      </w:r>
      <w:r w:rsidRPr="006F7F16">
        <w:rPr>
          <w:rStyle w:val="Refdenotaalpie"/>
          <w:rFonts w:ascii="Tahoma" w:hAnsi="Tahoma" w:cs="Tahoma"/>
          <w:color w:val="004990"/>
          <w:sz w:val="22"/>
          <w:szCs w:val="22"/>
        </w:rPr>
        <w:footnoteReference w:id="2"/>
      </w:r>
      <w:r w:rsidRPr="006F7F16">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755A3A0" w14:textId="77777777" w:rsidR="008D669F" w:rsidRPr="006F7F16" w:rsidRDefault="008D669F" w:rsidP="008D669F">
      <w:pPr>
        <w:ind w:left="567" w:hanging="567"/>
        <w:jc w:val="both"/>
        <w:rPr>
          <w:rFonts w:ascii="Tahoma" w:hAnsi="Tahoma" w:cs="Tahoma"/>
          <w:color w:val="004990"/>
          <w:sz w:val="22"/>
          <w:szCs w:val="22"/>
        </w:rPr>
      </w:pPr>
    </w:p>
    <w:p w14:paraId="3B73196D"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Rechazo de Propuestas: </w:t>
      </w:r>
      <w:r w:rsidRPr="006F7F16">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9A33E71" w14:textId="77777777" w:rsidR="008D669F" w:rsidRPr="006F7F16" w:rsidRDefault="008D669F" w:rsidP="008D669F">
      <w:pPr>
        <w:ind w:left="567" w:hanging="567"/>
        <w:jc w:val="both"/>
        <w:rPr>
          <w:rFonts w:ascii="Tahoma" w:hAnsi="Tahoma" w:cs="Tahoma"/>
          <w:color w:val="004990"/>
          <w:sz w:val="22"/>
          <w:szCs w:val="22"/>
        </w:rPr>
      </w:pPr>
    </w:p>
    <w:p w14:paraId="169F58B5"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La ausencia de cualquier documento solicitado en los TBC, determina la inhabilitación de la propuesta.</w:t>
      </w:r>
    </w:p>
    <w:p w14:paraId="7A1AE18E" w14:textId="77777777" w:rsidR="008D669F" w:rsidRPr="006F7F16" w:rsidRDefault="008D669F" w:rsidP="008D669F">
      <w:pPr>
        <w:ind w:left="720"/>
        <w:jc w:val="both"/>
        <w:rPr>
          <w:rFonts w:ascii="Tahoma" w:hAnsi="Tahoma" w:cs="Tahoma"/>
          <w:color w:val="004990"/>
          <w:sz w:val="22"/>
          <w:szCs w:val="22"/>
        </w:rPr>
      </w:pPr>
    </w:p>
    <w:bookmarkEnd w:id="60"/>
    <w:bookmarkEnd w:id="61"/>
    <w:bookmarkEnd w:id="62"/>
    <w:bookmarkEnd w:id="63"/>
    <w:p w14:paraId="744C0190"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durante el proceso </w:t>
      </w:r>
    </w:p>
    <w:p w14:paraId="22E4F09E" w14:textId="77777777" w:rsidR="008D669F" w:rsidRPr="006F7F16" w:rsidRDefault="008D669F" w:rsidP="008D669F">
      <w:pPr>
        <w:jc w:val="both"/>
        <w:rPr>
          <w:rFonts w:ascii="Tahoma" w:hAnsi="Tahoma" w:cs="Tahoma"/>
          <w:b/>
          <w:color w:val="004990"/>
          <w:sz w:val="22"/>
          <w:szCs w:val="22"/>
        </w:rPr>
      </w:pPr>
    </w:p>
    <w:p w14:paraId="43EFA84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lastRenderedPageBreak/>
        <w:t xml:space="preserve">Participan del acto representantes de los proveedores que presentaron sus propuestas y la Comisión de Calificación de Entel S.A.  </w:t>
      </w:r>
    </w:p>
    <w:p w14:paraId="5C168AB2" w14:textId="77777777" w:rsidR="008D669F" w:rsidRPr="006F7F16" w:rsidRDefault="008D669F" w:rsidP="008D669F">
      <w:pPr>
        <w:ind w:left="567" w:hanging="567"/>
        <w:jc w:val="both"/>
        <w:rPr>
          <w:rFonts w:ascii="Tahoma" w:hAnsi="Tahoma" w:cs="Tahoma"/>
          <w:color w:val="004990"/>
          <w:sz w:val="22"/>
          <w:szCs w:val="22"/>
        </w:rPr>
      </w:pPr>
    </w:p>
    <w:p w14:paraId="67D3BAA2"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No se procede a la apertura de la Oferta Técnica (s</w:t>
      </w:r>
      <w:r>
        <w:rPr>
          <w:rFonts w:ascii="Tahoma" w:hAnsi="Tahoma" w:cs="Tahoma"/>
          <w:color w:val="004990"/>
          <w:sz w:val="22"/>
          <w:szCs w:val="22"/>
        </w:rPr>
        <w:t>obre “B”) si los oferentes no presentan los</w:t>
      </w:r>
      <w:r w:rsidRPr="006F7F16">
        <w:rPr>
          <w:rFonts w:ascii="Tahoma" w:hAnsi="Tahoma" w:cs="Tahoma"/>
          <w:color w:val="004990"/>
          <w:sz w:val="22"/>
          <w:szCs w:val="22"/>
        </w:rPr>
        <w:t xml:space="preserve"> Documentos Administrativos (sobre “A”). No se procede al análisis de la Oferta Económica (sobre “C”) si el oferente no se habilita previamente en la evaluación de la Oferta Técnica (sobre “B”).</w:t>
      </w:r>
    </w:p>
    <w:p w14:paraId="40ABCF3D" w14:textId="77777777" w:rsidR="008D669F" w:rsidRPr="006F7F16" w:rsidRDefault="008D669F" w:rsidP="008D669F">
      <w:pPr>
        <w:pStyle w:val="Prrafodelista"/>
        <w:rPr>
          <w:rFonts w:ascii="Tahoma" w:hAnsi="Tahoma" w:cs="Tahoma"/>
          <w:color w:val="004990"/>
          <w:sz w:val="22"/>
          <w:szCs w:val="22"/>
        </w:rPr>
      </w:pPr>
    </w:p>
    <w:p w14:paraId="1A3A30B4"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456B1F30" w14:textId="77777777" w:rsidR="008D669F" w:rsidRPr="006F7F16" w:rsidRDefault="008D669F" w:rsidP="008D669F">
      <w:pPr>
        <w:pStyle w:val="Prrafodelista"/>
        <w:ind w:left="567" w:hanging="567"/>
        <w:rPr>
          <w:rFonts w:ascii="Tahoma" w:hAnsi="Tahoma" w:cs="Tahoma"/>
          <w:color w:val="004990"/>
          <w:sz w:val="22"/>
          <w:szCs w:val="22"/>
        </w:rPr>
      </w:pPr>
    </w:p>
    <w:p w14:paraId="34358AD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Convocatoria Desierta:</w:t>
      </w:r>
      <w:r w:rsidRPr="006F7F16">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51B198B" w14:textId="77777777" w:rsidR="008D669F" w:rsidRPr="006F7F16" w:rsidRDefault="008D669F" w:rsidP="008D669F">
      <w:pPr>
        <w:pStyle w:val="Continuarlista"/>
        <w:ind w:left="426"/>
        <w:rPr>
          <w:rFonts w:ascii="Tahoma" w:hAnsi="Tahoma" w:cs="Tahoma"/>
          <w:color w:val="004990"/>
          <w:sz w:val="22"/>
          <w:szCs w:val="22"/>
        </w:rPr>
      </w:pPr>
    </w:p>
    <w:p w14:paraId="7BAFA403" w14:textId="77777777" w:rsidR="008D669F" w:rsidRPr="006F7F16" w:rsidRDefault="008D669F" w:rsidP="008D669F">
      <w:pPr>
        <w:pStyle w:val="Prrafodelista"/>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No se hubiera recibido ninguna propuesta</w:t>
      </w:r>
    </w:p>
    <w:p w14:paraId="1C3401F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Ningún proponente hubiera cumplido con los requisitos establecidos en los Términos Básicos de Contratación.</w:t>
      </w:r>
    </w:p>
    <w:p w14:paraId="123C831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lastRenderedPageBreak/>
        <w:t>Cuando el proponente adjudicado incumpla la presentación de los documentos necesarios para la formalización de la relación comercial o desista de la misma y no existan otras propuestas calificadas.</w:t>
      </w:r>
    </w:p>
    <w:p w14:paraId="367E4786" w14:textId="77777777" w:rsidR="008D669F" w:rsidRPr="006F7F16" w:rsidRDefault="008D669F" w:rsidP="008D669F">
      <w:pPr>
        <w:ind w:left="1068"/>
        <w:jc w:val="both"/>
        <w:rPr>
          <w:rFonts w:ascii="Tahoma" w:hAnsi="Tahoma" w:cs="Tahoma"/>
          <w:color w:val="004990"/>
          <w:sz w:val="22"/>
          <w:szCs w:val="22"/>
        </w:rPr>
      </w:pPr>
    </w:p>
    <w:p w14:paraId="258AB9AC"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Cancelación, </w:t>
      </w:r>
      <w:bookmarkStart w:id="71" w:name="_Toc130955328"/>
      <w:bookmarkStart w:id="72" w:name="_Toc130955269"/>
      <w:r w:rsidRPr="006F7F16">
        <w:rPr>
          <w:rFonts w:ascii="Tahoma" w:hAnsi="Tahoma" w:cs="Tahoma"/>
          <w:b/>
          <w:color w:val="004990"/>
          <w:sz w:val="22"/>
          <w:szCs w:val="22"/>
        </w:rPr>
        <w:t xml:space="preserve">Anulación </w:t>
      </w:r>
      <w:bookmarkEnd w:id="71"/>
      <w:bookmarkEnd w:id="72"/>
      <w:r w:rsidRPr="006F7F16">
        <w:rPr>
          <w:rFonts w:ascii="Tahoma" w:hAnsi="Tahoma" w:cs="Tahoma"/>
          <w:b/>
          <w:color w:val="004990"/>
          <w:sz w:val="22"/>
          <w:szCs w:val="22"/>
        </w:rPr>
        <w:t>y/o Suspensión:</w:t>
      </w:r>
      <w:r w:rsidRPr="006F7F16">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14:paraId="5601B4BB" w14:textId="77777777" w:rsidR="008D669F" w:rsidRPr="006F7F16" w:rsidRDefault="008D669F" w:rsidP="008D669F">
      <w:pPr>
        <w:jc w:val="both"/>
        <w:rPr>
          <w:rFonts w:ascii="Tahoma" w:hAnsi="Tahoma" w:cs="Tahoma"/>
          <w:color w:val="004990"/>
          <w:sz w:val="22"/>
          <w:szCs w:val="22"/>
        </w:rPr>
      </w:pPr>
    </w:p>
    <w:p w14:paraId="1A7F3B15" w14:textId="77777777" w:rsidR="008D669F" w:rsidRPr="006F7F16" w:rsidRDefault="008D669F" w:rsidP="008D669F">
      <w:pPr>
        <w:pStyle w:val="Prrafodelista"/>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E0A639B"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0F9BF605"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las ofertas no se adecuen a sus intereses y/o a las normas y procedimientos legales vigentes. </w:t>
      </w:r>
    </w:p>
    <w:p w14:paraId="6D39E6F2" w14:textId="77777777" w:rsidR="008D669F" w:rsidRPr="006F7F16" w:rsidRDefault="008D669F" w:rsidP="008D669F">
      <w:pPr>
        <w:ind w:left="1418"/>
        <w:jc w:val="both"/>
        <w:rPr>
          <w:rFonts w:ascii="Tahoma" w:hAnsi="Tahoma" w:cs="Tahoma"/>
          <w:color w:val="004990"/>
          <w:sz w:val="22"/>
          <w:szCs w:val="22"/>
        </w:rPr>
      </w:pPr>
    </w:p>
    <w:p w14:paraId="615DB68B"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Rechazo de propuestas:</w:t>
      </w:r>
      <w:r w:rsidRPr="006F7F16">
        <w:rPr>
          <w:rFonts w:ascii="Tahoma" w:hAnsi="Tahoma" w:cs="Tahoma"/>
          <w:color w:val="004990"/>
          <w:sz w:val="22"/>
          <w:szCs w:val="22"/>
        </w:rPr>
        <w:t xml:space="preserve"> </w:t>
      </w:r>
      <w:r w:rsidRPr="006F7F16">
        <w:rPr>
          <w:rFonts w:ascii="Tahoma" w:hAnsi="Tahoma" w:cs="Tahoma"/>
          <w:color w:val="004990"/>
          <w:sz w:val="22"/>
          <w:szCs w:val="22"/>
          <w:lang w:eastAsia="en-US"/>
        </w:rPr>
        <w:t>Entel S.A. puede rechazar las propuestas, de acuerdo a las siguientes causales:</w:t>
      </w:r>
    </w:p>
    <w:p w14:paraId="6330CA3C" w14:textId="77777777" w:rsidR="008D669F" w:rsidRPr="006F7F16" w:rsidRDefault="008D669F" w:rsidP="008D669F">
      <w:pPr>
        <w:ind w:left="567"/>
        <w:jc w:val="both"/>
        <w:rPr>
          <w:rFonts w:ascii="Tahoma" w:hAnsi="Tahoma" w:cs="Tahoma"/>
          <w:color w:val="004990"/>
          <w:sz w:val="22"/>
          <w:szCs w:val="22"/>
        </w:rPr>
      </w:pPr>
    </w:p>
    <w:p w14:paraId="61CB548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presentadas fuera de fecha y hora establecidas en los TBC; exceptuando los casos fortuitos o de fuerza mayor aprobados por el Comité de Evaluación. </w:t>
      </w:r>
    </w:p>
    <w:p w14:paraId="5076E575"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lastRenderedPageBreak/>
        <w:t>Ofertas que tengan raspaduras, alteraciones o enmiendas.</w:t>
      </w:r>
    </w:p>
    <w:p w14:paraId="7C4DA39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que no cumplan con cualquiera de las especificaciones descritas en los TBC. </w:t>
      </w:r>
    </w:p>
    <w:p w14:paraId="498A2C94"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los precios ofertados no guarden relación con el mercado. </w:t>
      </w:r>
    </w:p>
    <w:p w14:paraId="54DCF751"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14:paraId="3C08B831" w14:textId="77777777" w:rsidR="008D669F" w:rsidRPr="006F7F16" w:rsidRDefault="008D669F" w:rsidP="008D669F">
      <w:pPr>
        <w:pStyle w:val="Prrafodelista"/>
        <w:numPr>
          <w:ilvl w:val="0"/>
          <w:numId w:val="75"/>
        </w:numPr>
        <w:tabs>
          <w:tab w:val="left" w:pos="1418"/>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presente dos o más propuestas alternativas de diferentes marcas en una misma propuesta. </w:t>
      </w:r>
    </w:p>
    <w:p w14:paraId="358EFA81" w14:textId="77777777" w:rsidR="008D669F" w:rsidRPr="006F7F16" w:rsidRDefault="008D669F" w:rsidP="008D669F">
      <w:pPr>
        <w:jc w:val="both"/>
        <w:rPr>
          <w:rFonts w:ascii="Tahoma" w:hAnsi="Tahoma" w:cs="Tahoma"/>
          <w:color w:val="004990"/>
          <w:sz w:val="22"/>
          <w:szCs w:val="22"/>
        </w:rPr>
      </w:pPr>
    </w:p>
    <w:p w14:paraId="492D0460" w14:textId="77777777" w:rsidR="008D669F" w:rsidRPr="006F7F16" w:rsidRDefault="008D669F" w:rsidP="008D669F">
      <w:pPr>
        <w:numPr>
          <w:ilvl w:val="0"/>
          <w:numId w:val="73"/>
        </w:numPr>
        <w:ind w:hanging="720"/>
        <w:jc w:val="both"/>
        <w:rPr>
          <w:rFonts w:ascii="Tahoma" w:hAnsi="Tahoma" w:cs="Tahoma"/>
          <w:color w:val="004990"/>
          <w:sz w:val="22"/>
          <w:szCs w:val="22"/>
        </w:rPr>
      </w:pPr>
      <w:r w:rsidRPr="006F7F16">
        <w:rPr>
          <w:rFonts w:ascii="Tahoma" w:hAnsi="Tahoma" w:cs="Tahoma"/>
          <w:b/>
          <w:color w:val="004990"/>
          <w:sz w:val="22"/>
          <w:szCs w:val="22"/>
        </w:rPr>
        <w:t>Desistimiento y Nueva Adjudicación:</w:t>
      </w:r>
      <w:r w:rsidRPr="006F7F16">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F0DA4B9"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0EA386BC" w14:textId="77777777" w:rsidTr="003F7F61">
        <w:trPr>
          <w:trHeight w:val="617"/>
        </w:trPr>
        <w:tc>
          <w:tcPr>
            <w:tcW w:w="2410" w:type="dxa"/>
            <w:shd w:val="clear" w:color="auto" w:fill="004990"/>
            <w:vAlign w:val="center"/>
          </w:tcPr>
          <w:p w14:paraId="297542D9"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lastRenderedPageBreak/>
              <w:t>ANEXO No. 2</w:t>
            </w:r>
          </w:p>
        </w:tc>
        <w:tc>
          <w:tcPr>
            <w:tcW w:w="7365" w:type="dxa"/>
            <w:vAlign w:val="center"/>
          </w:tcPr>
          <w:p w14:paraId="1292390E" w14:textId="77777777" w:rsidR="008D669F" w:rsidRPr="006F7F16" w:rsidRDefault="008D669F" w:rsidP="003F7F61">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DECLARACIÓN DE INTEGRIDAD DEL PERSONAL DE LA EMPRESA PROPONENTE</w:t>
            </w:r>
          </w:p>
        </w:tc>
      </w:tr>
    </w:tbl>
    <w:p w14:paraId="32749A10" w14:textId="77777777" w:rsidR="008D669F" w:rsidRPr="006F7F16" w:rsidRDefault="008D669F" w:rsidP="008D669F">
      <w:pPr>
        <w:jc w:val="both"/>
        <w:rPr>
          <w:rFonts w:ascii="Tahoma" w:hAnsi="Tahoma" w:cs="Tahoma"/>
          <w:b/>
          <w:color w:val="004990"/>
          <w:lang w:val="pt-BR"/>
        </w:rPr>
      </w:pPr>
    </w:p>
    <w:p w14:paraId="3E472164" w14:textId="77777777" w:rsidR="008D669F" w:rsidRPr="006F7F16" w:rsidRDefault="008D669F" w:rsidP="008D669F">
      <w:pPr>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D669F" w:rsidRPr="006F7F16" w14:paraId="158ED9EA" w14:textId="77777777" w:rsidTr="003F7F61">
        <w:trPr>
          <w:trHeight w:val="261"/>
        </w:trPr>
        <w:tc>
          <w:tcPr>
            <w:tcW w:w="2691" w:type="dxa"/>
            <w:tcBorders>
              <w:top w:val="nil"/>
              <w:left w:val="nil"/>
              <w:bottom w:val="nil"/>
              <w:right w:val="nil"/>
            </w:tcBorders>
            <w:tcMar>
              <w:left w:w="0" w:type="dxa"/>
              <w:right w:w="0" w:type="dxa"/>
            </w:tcMar>
            <w:vAlign w:val="center"/>
          </w:tcPr>
          <w:p w14:paraId="49D8E167"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Razón Social</w:t>
            </w:r>
          </w:p>
        </w:tc>
        <w:tc>
          <w:tcPr>
            <w:tcW w:w="193" w:type="dxa"/>
            <w:tcBorders>
              <w:top w:val="nil"/>
              <w:left w:val="nil"/>
              <w:bottom w:val="nil"/>
              <w:right w:val="nil"/>
            </w:tcBorders>
            <w:vAlign w:val="center"/>
          </w:tcPr>
          <w:p w14:paraId="204C11B9"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150AFDD"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7779F8" w14:textId="77777777" w:rsidR="008D669F" w:rsidRPr="006F7F16" w:rsidRDefault="008D669F" w:rsidP="003F7F61">
            <w:pPr>
              <w:rPr>
                <w:rFonts w:ascii="Tahoma" w:hAnsi="Tahoma" w:cs="Tahoma"/>
                <w:color w:val="004990"/>
                <w:sz w:val="22"/>
                <w:szCs w:val="22"/>
              </w:rPr>
            </w:pPr>
          </w:p>
        </w:tc>
      </w:tr>
      <w:tr w:rsidR="008D669F" w:rsidRPr="006F7F16" w14:paraId="1D99BB01" w14:textId="77777777" w:rsidTr="003F7F61">
        <w:trPr>
          <w:trHeight w:val="246"/>
        </w:trPr>
        <w:tc>
          <w:tcPr>
            <w:tcW w:w="2691" w:type="dxa"/>
            <w:tcBorders>
              <w:top w:val="nil"/>
              <w:left w:val="nil"/>
              <w:bottom w:val="nil"/>
              <w:right w:val="nil"/>
            </w:tcBorders>
            <w:tcMar>
              <w:left w:w="0" w:type="dxa"/>
              <w:right w:w="0" w:type="dxa"/>
            </w:tcMar>
            <w:vAlign w:val="center"/>
          </w:tcPr>
          <w:p w14:paraId="244AB0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Objeto del Proceso</w:t>
            </w:r>
          </w:p>
        </w:tc>
        <w:tc>
          <w:tcPr>
            <w:tcW w:w="193" w:type="dxa"/>
            <w:tcBorders>
              <w:top w:val="nil"/>
              <w:left w:val="nil"/>
              <w:bottom w:val="nil"/>
              <w:right w:val="nil"/>
            </w:tcBorders>
            <w:vAlign w:val="center"/>
          </w:tcPr>
          <w:p w14:paraId="605034CA"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0061C54"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79680F" w14:textId="77777777" w:rsidR="008D669F" w:rsidRPr="006F7F16" w:rsidRDefault="008D669F" w:rsidP="003F7F61">
            <w:pPr>
              <w:rPr>
                <w:rFonts w:ascii="Tahoma" w:hAnsi="Tahoma" w:cs="Tahoma"/>
                <w:color w:val="004990"/>
                <w:sz w:val="22"/>
                <w:szCs w:val="22"/>
              </w:rPr>
            </w:pPr>
          </w:p>
        </w:tc>
      </w:tr>
      <w:tr w:rsidR="008D669F" w:rsidRPr="006F7F16" w14:paraId="039E9046" w14:textId="77777777" w:rsidTr="003F7F61">
        <w:trPr>
          <w:trHeight w:val="261"/>
        </w:trPr>
        <w:tc>
          <w:tcPr>
            <w:tcW w:w="2691" w:type="dxa"/>
            <w:tcBorders>
              <w:top w:val="nil"/>
              <w:left w:val="nil"/>
              <w:bottom w:val="nil"/>
              <w:right w:val="nil"/>
            </w:tcBorders>
            <w:tcMar>
              <w:left w:w="0" w:type="dxa"/>
              <w:right w:w="0" w:type="dxa"/>
            </w:tcMar>
            <w:vAlign w:val="center"/>
          </w:tcPr>
          <w:p w14:paraId="2DA7D54C"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N° de Convocatoria</w:t>
            </w:r>
          </w:p>
        </w:tc>
        <w:tc>
          <w:tcPr>
            <w:tcW w:w="193" w:type="dxa"/>
            <w:tcBorders>
              <w:top w:val="nil"/>
              <w:left w:val="nil"/>
              <w:bottom w:val="nil"/>
              <w:right w:val="nil"/>
            </w:tcBorders>
            <w:vAlign w:val="center"/>
          </w:tcPr>
          <w:p w14:paraId="1AAE9443"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67A850A"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4E9B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……/201..</w:t>
            </w:r>
          </w:p>
        </w:tc>
      </w:tr>
      <w:tr w:rsidR="008D669F" w:rsidRPr="006F7F16" w14:paraId="79BB3206" w14:textId="77777777" w:rsidTr="003F7F61">
        <w:trPr>
          <w:trHeight w:val="261"/>
        </w:trPr>
        <w:tc>
          <w:tcPr>
            <w:tcW w:w="2691" w:type="dxa"/>
            <w:tcBorders>
              <w:top w:val="nil"/>
              <w:left w:val="nil"/>
              <w:bottom w:val="nil"/>
              <w:right w:val="nil"/>
            </w:tcBorders>
            <w:tcMar>
              <w:left w:w="0" w:type="dxa"/>
              <w:right w:w="0" w:type="dxa"/>
            </w:tcMar>
            <w:vAlign w:val="center"/>
          </w:tcPr>
          <w:p w14:paraId="75118566"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Lugar y Fecha</w:t>
            </w:r>
          </w:p>
        </w:tc>
        <w:tc>
          <w:tcPr>
            <w:tcW w:w="193" w:type="dxa"/>
            <w:tcBorders>
              <w:top w:val="nil"/>
              <w:left w:val="nil"/>
              <w:bottom w:val="nil"/>
              <w:right w:val="nil"/>
            </w:tcBorders>
            <w:vAlign w:val="center"/>
          </w:tcPr>
          <w:p w14:paraId="3C378E32"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A56DC9F"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5A8C0A" w14:textId="77777777" w:rsidR="008D669F" w:rsidRPr="006F7F16" w:rsidRDefault="008D669F" w:rsidP="003F7F61">
            <w:pPr>
              <w:rPr>
                <w:rFonts w:ascii="Tahoma" w:hAnsi="Tahoma" w:cs="Tahoma"/>
                <w:color w:val="004990"/>
                <w:sz w:val="22"/>
                <w:szCs w:val="22"/>
              </w:rPr>
            </w:pPr>
          </w:p>
        </w:tc>
      </w:tr>
    </w:tbl>
    <w:p w14:paraId="1D7AFA95" w14:textId="77777777" w:rsidR="008D669F" w:rsidRPr="006F7F16" w:rsidRDefault="008D669F" w:rsidP="008D669F">
      <w:pPr>
        <w:jc w:val="both"/>
        <w:rPr>
          <w:rFonts w:ascii="Tahoma" w:hAnsi="Tahoma" w:cs="Tahoma"/>
          <w:color w:val="004990"/>
          <w:lang w:val="es-ES_tradnl"/>
        </w:rPr>
      </w:pPr>
    </w:p>
    <w:p w14:paraId="11EBD6E9" w14:textId="77777777" w:rsidR="008D669F" w:rsidRPr="006F7F16" w:rsidRDefault="008D669F" w:rsidP="008D669F">
      <w:pPr>
        <w:jc w:val="both"/>
        <w:rPr>
          <w:rFonts w:ascii="Tahoma" w:hAnsi="Tahoma" w:cs="Tahoma"/>
          <w:color w:val="004990"/>
          <w:lang w:val="es-ES_tradnl"/>
        </w:rPr>
      </w:pPr>
    </w:p>
    <w:p w14:paraId="1FA065A3"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De mi consideración:</w:t>
      </w:r>
    </w:p>
    <w:p w14:paraId="6767F282" w14:textId="77777777" w:rsidR="008D669F" w:rsidRPr="006F7F16" w:rsidRDefault="008D669F" w:rsidP="008D669F">
      <w:pPr>
        <w:jc w:val="both"/>
        <w:rPr>
          <w:rFonts w:ascii="Tahoma" w:hAnsi="Tahoma" w:cs="Tahoma"/>
          <w:color w:val="004990"/>
          <w:sz w:val="22"/>
          <w:szCs w:val="22"/>
          <w:lang w:val="es-ES_tradnl"/>
        </w:rPr>
      </w:pPr>
    </w:p>
    <w:p w14:paraId="19CF4C55"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0B009F5" w14:textId="77777777" w:rsidR="008D669F" w:rsidRPr="006F7F16" w:rsidRDefault="008D669F" w:rsidP="008D669F">
      <w:pPr>
        <w:jc w:val="both"/>
        <w:rPr>
          <w:rFonts w:ascii="Tahoma" w:hAnsi="Tahoma" w:cs="Tahoma"/>
          <w:color w:val="004990"/>
          <w:sz w:val="22"/>
          <w:szCs w:val="22"/>
          <w:lang w:val="es-ES_tradnl"/>
        </w:rPr>
      </w:pPr>
    </w:p>
    <w:p w14:paraId="3C7AD4DF" w14:textId="77777777" w:rsidR="008D669F" w:rsidRPr="006F7F16" w:rsidRDefault="008D669F" w:rsidP="008D669F">
      <w:pPr>
        <w:suppressAutoHyphens/>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 De las Condiciones del Proceso</w:t>
      </w:r>
    </w:p>
    <w:p w14:paraId="4F4532D2" w14:textId="77777777" w:rsidR="008D669F" w:rsidRPr="006F7F16" w:rsidRDefault="008D669F" w:rsidP="008D669F">
      <w:pPr>
        <w:suppressAutoHyphens/>
        <w:jc w:val="both"/>
        <w:rPr>
          <w:rFonts w:ascii="Tahoma" w:hAnsi="Tahoma" w:cs="Tahoma"/>
          <w:color w:val="004990"/>
          <w:sz w:val="22"/>
          <w:szCs w:val="22"/>
          <w:lang w:val="es-ES_tradnl"/>
        </w:rPr>
      </w:pPr>
    </w:p>
    <w:p w14:paraId="2CBB8AE4"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1CC162F"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7D7BDC3E"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 xml:space="preserve">Declaramos la veracidad de toda la información proporcionada y autorizamos mediante la presente, para que en caso de ser adjudicados, cualquier persona natural o jurídica, suministre a los representantes </w:t>
      </w:r>
      <w:r w:rsidRPr="006F7F16">
        <w:rPr>
          <w:rFonts w:ascii="Tahoma" w:hAnsi="Tahoma" w:cs="Tahoma"/>
          <w:color w:val="004990"/>
          <w:sz w:val="22"/>
          <w:szCs w:val="22"/>
          <w:lang w:val="es-ES_tradnl"/>
        </w:rPr>
        <w:lastRenderedPageBreak/>
        <w:t>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3BD2831"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5ABBA868"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C3877FE" w14:textId="77777777" w:rsidR="008D669F" w:rsidRPr="006F7F16" w:rsidRDefault="008D669F" w:rsidP="008D669F">
      <w:pPr>
        <w:jc w:val="both"/>
        <w:rPr>
          <w:rFonts w:ascii="Tahoma" w:hAnsi="Tahoma" w:cs="Tahoma"/>
          <w:color w:val="004990"/>
          <w:sz w:val="22"/>
          <w:szCs w:val="22"/>
          <w:lang w:val="es-ES_tradnl"/>
        </w:rPr>
      </w:pPr>
    </w:p>
    <w:p w14:paraId="4D603FC9" w14:textId="77777777" w:rsidR="008D669F" w:rsidRPr="006F7F16" w:rsidRDefault="008D669F" w:rsidP="008D669F">
      <w:pPr>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II.- Declaración Jurada</w:t>
      </w:r>
    </w:p>
    <w:p w14:paraId="007BED3F" w14:textId="77777777" w:rsidR="008D669F" w:rsidRDefault="008D669F" w:rsidP="008D669F">
      <w:pPr>
        <w:jc w:val="both"/>
        <w:rPr>
          <w:rFonts w:ascii="Tahoma" w:hAnsi="Tahoma" w:cs="Tahoma"/>
          <w:color w:val="004990"/>
          <w:sz w:val="22"/>
          <w:szCs w:val="22"/>
          <w:lang w:val="es-ES_tradnl"/>
        </w:rPr>
      </w:pPr>
    </w:p>
    <w:p w14:paraId="4343DCD7" w14:textId="77777777" w:rsidR="00C2605A" w:rsidRDefault="00C2605A" w:rsidP="00C2605A">
      <w:pPr>
        <w:pStyle w:val="Prrafodelista"/>
        <w:numPr>
          <w:ilvl w:val="0"/>
          <w:numId w:val="7"/>
        </w:numPr>
        <w:jc w:val="both"/>
        <w:rPr>
          <w:rFonts w:ascii="Tahoma" w:hAnsi="Tahoma" w:cs="Tahoma"/>
          <w:color w:val="004990"/>
          <w:sz w:val="22"/>
          <w:szCs w:val="22"/>
          <w:lang w:val="es-ES_tradnl"/>
        </w:rPr>
      </w:pPr>
      <w:r w:rsidRPr="00C2605A">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D7C085D"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3A598C9C"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187418B0"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lastRenderedPageBreak/>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8E3CD83"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DDE4683" w14:textId="77777777" w:rsidR="00C2605A" w:rsidRPr="006F7F16" w:rsidRDefault="00C2605A" w:rsidP="008D669F">
      <w:pPr>
        <w:jc w:val="both"/>
        <w:rPr>
          <w:rFonts w:ascii="Tahoma" w:hAnsi="Tahoma" w:cs="Tahoma"/>
          <w:color w:val="004990"/>
          <w:sz w:val="22"/>
          <w:szCs w:val="22"/>
          <w:lang w:val="es-ES_tradnl"/>
        </w:rPr>
      </w:pPr>
    </w:p>
    <w:p w14:paraId="4CEAA01F" w14:textId="77777777" w:rsidR="008D669F" w:rsidRPr="006F7F16" w:rsidRDefault="008D669F" w:rsidP="00C2605A">
      <w:pPr>
        <w:tabs>
          <w:tab w:val="right" w:pos="6663"/>
        </w:tabs>
        <w:rPr>
          <w:rFonts w:ascii="Tahoma" w:hAnsi="Tahoma" w:cs="Tahoma"/>
          <w:color w:val="004990"/>
          <w:sz w:val="22"/>
          <w:szCs w:val="22"/>
          <w:lang w:val="es-ES_tradnl"/>
        </w:rPr>
      </w:pPr>
    </w:p>
    <w:p w14:paraId="600DB0A2" w14:textId="77777777" w:rsidR="008D669F" w:rsidRPr="006F7F16" w:rsidRDefault="008D669F" w:rsidP="008D669F">
      <w:pPr>
        <w:ind w:left="284"/>
        <w:jc w:val="both"/>
        <w:rPr>
          <w:rFonts w:ascii="Tahoma" w:hAnsi="Tahoma" w:cs="Tahoma"/>
          <w:color w:val="004990"/>
          <w:sz w:val="22"/>
          <w:szCs w:val="22"/>
          <w:lang w:val="es-ES_tradnl"/>
        </w:rPr>
      </w:pPr>
      <w:r w:rsidRPr="006F7F16">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3E1BDC"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51BF74B4"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38ECF68E" w14:textId="77777777" w:rsidR="008D669F" w:rsidRPr="006F7F16" w:rsidRDefault="008D669F" w:rsidP="008D669F">
      <w:pPr>
        <w:jc w:val="center"/>
        <w:rPr>
          <w:rFonts w:ascii="Tahoma" w:hAnsi="Tahoma" w:cs="Tahoma"/>
          <w:b/>
          <w:color w:val="004990"/>
          <w:sz w:val="22"/>
          <w:szCs w:val="22"/>
          <w:lang w:val="es-ES_tradnl"/>
        </w:rPr>
      </w:pPr>
      <w:r w:rsidRPr="006F7F16">
        <w:rPr>
          <w:rFonts w:ascii="Tahoma" w:hAnsi="Tahoma" w:cs="Tahoma"/>
          <w:b/>
          <w:color w:val="004990"/>
          <w:sz w:val="22"/>
          <w:szCs w:val="22"/>
          <w:lang w:val="es-ES_tradnl"/>
        </w:rPr>
        <w:t>Representante Legal</w:t>
      </w:r>
    </w:p>
    <w:p w14:paraId="75BB8544" w14:textId="77777777" w:rsidR="008D669F" w:rsidRPr="006F7F16" w:rsidRDefault="008D669F" w:rsidP="008D669F">
      <w:pPr>
        <w:jc w:val="center"/>
        <w:rPr>
          <w:rFonts w:ascii="Tahoma" w:hAnsi="Tahoma" w:cs="Tahoma"/>
          <w:b/>
          <w:color w:val="004990"/>
          <w:sz w:val="22"/>
          <w:szCs w:val="22"/>
          <w:lang w:val="es-ES_tradnl"/>
        </w:rPr>
      </w:pPr>
    </w:p>
    <w:p w14:paraId="35F4802F" w14:textId="77777777" w:rsidR="008D669F" w:rsidRPr="006F7F16" w:rsidRDefault="008D669F" w:rsidP="008D669F">
      <w:pPr>
        <w:jc w:val="center"/>
        <w:rPr>
          <w:rFonts w:ascii="Tahoma" w:hAnsi="Tahoma" w:cs="Tahoma"/>
          <w:b/>
          <w:color w:val="004990"/>
          <w:sz w:val="22"/>
          <w:szCs w:val="22"/>
          <w:lang w:val="es-ES_tradnl"/>
        </w:rPr>
      </w:pPr>
    </w:p>
    <w:p w14:paraId="7FE655ED" w14:textId="77777777" w:rsidR="008D669F" w:rsidRPr="006F7F16" w:rsidRDefault="008D669F" w:rsidP="008D669F">
      <w:pPr>
        <w:jc w:val="center"/>
        <w:rPr>
          <w:rFonts w:ascii="Tahoma" w:hAnsi="Tahoma" w:cs="Tahoma"/>
          <w:b/>
          <w:color w:val="004990"/>
          <w:sz w:val="22"/>
          <w:szCs w:val="22"/>
          <w:lang w:val="es-ES_tradnl"/>
        </w:rPr>
      </w:pPr>
    </w:p>
    <w:p w14:paraId="427B508C"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Firma:</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0FCDD09F" w14:textId="77777777" w:rsidR="008D669F" w:rsidRPr="006F7F16" w:rsidRDefault="008D669F" w:rsidP="008D669F">
      <w:pPr>
        <w:jc w:val="both"/>
        <w:rPr>
          <w:rFonts w:ascii="Tahoma" w:hAnsi="Tahoma" w:cs="Tahoma"/>
          <w:color w:val="004990"/>
          <w:sz w:val="22"/>
          <w:szCs w:val="22"/>
          <w:lang w:val="es-ES_tradnl"/>
        </w:rPr>
      </w:pPr>
    </w:p>
    <w:p w14:paraId="65C91B5B"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Nombre Completo:</w:t>
      </w:r>
      <w:r w:rsidRPr="006F7F16">
        <w:rPr>
          <w:rFonts w:ascii="Tahoma" w:hAnsi="Tahoma" w:cs="Tahoma"/>
          <w:color w:val="004990"/>
          <w:sz w:val="22"/>
          <w:szCs w:val="22"/>
          <w:lang w:val="es-ES_tradnl"/>
        </w:rPr>
        <w:tab/>
        <w:t>………………………………………………………………………………………………</w:t>
      </w:r>
    </w:p>
    <w:p w14:paraId="6F2B69B7" w14:textId="77777777" w:rsidR="008D669F" w:rsidRPr="006F7F16" w:rsidRDefault="008D669F" w:rsidP="008D669F">
      <w:pPr>
        <w:jc w:val="both"/>
        <w:rPr>
          <w:rFonts w:ascii="Tahoma" w:hAnsi="Tahoma" w:cs="Tahoma"/>
          <w:color w:val="004990"/>
          <w:sz w:val="22"/>
          <w:szCs w:val="22"/>
          <w:lang w:val="es-ES_tradnl"/>
        </w:rPr>
      </w:pPr>
    </w:p>
    <w:p w14:paraId="6F8394C1"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 xml:space="preserve">C.I.: </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25EE92F2" w14:textId="77777777" w:rsidR="008D669F" w:rsidRPr="006F7F16" w:rsidRDefault="008D669F" w:rsidP="008D669F">
      <w:pPr>
        <w:jc w:val="both"/>
        <w:rPr>
          <w:rFonts w:ascii="Tahoma" w:hAnsi="Tahoma" w:cs="Tahoma"/>
          <w:color w:val="004990"/>
          <w:sz w:val="22"/>
          <w:szCs w:val="22"/>
          <w:lang w:val="es-ES_tradnl"/>
        </w:rPr>
      </w:pPr>
    </w:p>
    <w:p w14:paraId="4C8817DE" w14:textId="77777777" w:rsidR="008D669F"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Domicilio:</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1C088434" w14:textId="77777777" w:rsidR="008D669F" w:rsidRDefault="008D669F" w:rsidP="008D669F">
      <w:pPr>
        <w:jc w:val="both"/>
        <w:rPr>
          <w:rFonts w:ascii="Tahoma" w:hAnsi="Tahoma" w:cs="Tahoma"/>
          <w:color w:val="004990"/>
          <w:sz w:val="22"/>
          <w:szCs w:val="22"/>
          <w:lang w:val="es-ES_tradnl"/>
        </w:rPr>
      </w:pPr>
    </w:p>
    <w:p w14:paraId="0DC48F97" w14:textId="77777777" w:rsidR="008D669F" w:rsidRPr="006F7F16" w:rsidRDefault="008D669F" w:rsidP="008D669F">
      <w:pPr>
        <w:jc w:val="both"/>
        <w:rPr>
          <w:rFonts w:ascii="Tahoma" w:hAnsi="Tahoma" w:cs="Tahoma"/>
          <w:color w:val="004990"/>
          <w:sz w:val="22"/>
          <w:szCs w:val="22"/>
          <w:lang w:val="es-ES_tradnl"/>
        </w:rPr>
      </w:pPr>
      <w:r>
        <w:rPr>
          <w:rFonts w:ascii="Tahoma" w:hAnsi="Tahoma" w:cs="Tahoma"/>
          <w:color w:val="004990"/>
          <w:sz w:val="22"/>
          <w:szCs w:val="22"/>
          <w:lang w:val="es-ES_tradnl"/>
        </w:rPr>
        <w:t>Lugar y Fecha:</w:t>
      </w:r>
      <w:r>
        <w:rPr>
          <w:rFonts w:ascii="Tahoma" w:hAnsi="Tahoma" w:cs="Tahoma"/>
          <w:color w:val="004990"/>
          <w:sz w:val="22"/>
          <w:szCs w:val="22"/>
          <w:lang w:val="es-ES_tradnl"/>
        </w:rPr>
        <w:tab/>
      </w:r>
      <w:r w:rsidRPr="006F7F16">
        <w:rPr>
          <w:rFonts w:ascii="Tahoma" w:hAnsi="Tahoma" w:cs="Tahoma"/>
          <w:color w:val="004990"/>
          <w:sz w:val="22"/>
          <w:szCs w:val="22"/>
          <w:lang w:val="es-ES_tradnl"/>
        </w:rPr>
        <w:t>………………………………………………………………………………………………</w:t>
      </w:r>
    </w:p>
    <w:p w14:paraId="48C55F62" w14:textId="77777777" w:rsidR="008D669F" w:rsidRPr="006F7F16" w:rsidRDefault="008D669F" w:rsidP="008D669F">
      <w:pPr>
        <w:jc w:val="both"/>
        <w:rPr>
          <w:rFonts w:ascii="Tahoma" w:hAnsi="Tahoma" w:cs="Tahoma"/>
          <w:color w:val="004990"/>
          <w:sz w:val="22"/>
          <w:szCs w:val="22"/>
          <w:lang w:val="es-ES_tradnl"/>
        </w:rPr>
      </w:pPr>
    </w:p>
    <w:p w14:paraId="56E91009" w14:textId="77777777" w:rsidR="008D669F" w:rsidRPr="006F7F16" w:rsidRDefault="008D669F" w:rsidP="008D669F">
      <w:pPr>
        <w:jc w:val="both"/>
        <w:rPr>
          <w:rFonts w:ascii="Tahoma" w:hAnsi="Tahoma" w:cs="Tahoma"/>
          <w:color w:val="004990"/>
          <w:sz w:val="22"/>
          <w:szCs w:val="22"/>
          <w:lang w:val="es-ES_tradnl"/>
        </w:rPr>
      </w:pPr>
    </w:p>
    <w:p w14:paraId="46191684" w14:textId="77777777" w:rsidR="008D669F" w:rsidRPr="006F7F16" w:rsidRDefault="008D669F" w:rsidP="008D669F">
      <w:pPr>
        <w:rPr>
          <w:rFonts w:ascii="Tahoma" w:hAnsi="Tahoma" w:cs="Tahoma"/>
          <w:color w:val="004990"/>
          <w:sz w:val="22"/>
          <w:szCs w:val="22"/>
          <w:lang w:val="es-ES_tradnl"/>
        </w:rPr>
        <w:sectPr w:rsidR="008D669F" w:rsidRPr="006F7F16" w:rsidSect="004C3D81">
          <w:headerReference w:type="default" r:id="rId18"/>
          <w:footerReference w:type="default" r:id="rId19"/>
          <w:pgSz w:w="12240" w:h="15840"/>
          <w:pgMar w:top="238" w:right="1418" w:bottom="244" w:left="1418" w:header="709" w:footer="709" w:gutter="0"/>
          <w:pgNumType w:start="1"/>
          <w:cols w:space="708"/>
          <w:docGrid w:linePitch="360"/>
        </w:sectPr>
      </w:pPr>
    </w:p>
    <w:p w14:paraId="4B819959" w14:textId="77777777" w:rsidR="008D669F" w:rsidRPr="006F7F16" w:rsidRDefault="008D669F" w:rsidP="008D669F">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313A0121" w14:textId="77777777" w:rsidTr="003F7F61">
        <w:trPr>
          <w:trHeight w:val="617"/>
        </w:trPr>
        <w:tc>
          <w:tcPr>
            <w:tcW w:w="2410" w:type="dxa"/>
            <w:shd w:val="clear" w:color="auto" w:fill="004990"/>
            <w:vAlign w:val="center"/>
          </w:tcPr>
          <w:p w14:paraId="45E4CB8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t>ANEXO No. 3</w:t>
            </w:r>
          </w:p>
        </w:tc>
        <w:tc>
          <w:tcPr>
            <w:tcW w:w="7365" w:type="dxa"/>
            <w:vAlign w:val="center"/>
          </w:tcPr>
          <w:p w14:paraId="75614FA9" w14:textId="1A279103" w:rsidR="008D669F" w:rsidRPr="006F7F16" w:rsidRDefault="008D669F" w:rsidP="008D669F">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p>
        </w:tc>
      </w:tr>
    </w:tbl>
    <w:p w14:paraId="194A16D9" w14:textId="77777777" w:rsidR="008D669F" w:rsidRPr="006F7F16" w:rsidRDefault="008D669F" w:rsidP="008D669F">
      <w:pPr>
        <w:rPr>
          <w:color w:val="004990"/>
          <w:lang w:val="es-BO"/>
        </w:rPr>
      </w:pPr>
    </w:p>
    <w:p w14:paraId="4A5B3DBA" w14:textId="77777777" w:rsidR="008D669F" w:rsidRPr="006F7F16" w:rsidRDefault="008D669F" w:rsidP="008D669F">
      <w:pPr>
        <w:rPr>
          <w:color w:val="004990"/>
          <w:lang w:val="es-BO"/>
        </w:rPr>
      </w:pPr>
    </w:p>
    <w:p w14:paraId="295BD992" w14:textId="77777777" w:rsidR="008D669F" w:rsidRPr="006F7F16" w:rsidRDefault="008D669F" w:rsidP="008D669F">
      <w:pPr>
        <w:contextualSpacing/>
        <w:jc w:val="center"/>
        <w:rPr>
          <w:rFonts w:ascii="Tahoma" w:hAnsi="Tahoma" w:cs="Tahoma"/>
          <w:b/>
          <w:i/>
          <w:color w:val="004990"/>
          <w:sz w:val="22"/>
          <w:szCs w:val="22"/>
          <w:u w:val="single"/>
        </w:rPr>
      </w:pPr>
      <w:r w:rsidRPr="006F7F16">
        <w:rPr>
          <w:rFonts w:ascii="Tahoma" w:hAnsi="Tahoma" w:cs="Tahoma"/>
          <w:b/>
          <w:color w:val="004990"/>
          <w:sz w:val="22"/>
          <w:szCs w:val="22"/>
          <w:u w:val="single"/>
          <w:lang w:val="es-BO"/>
        </w:rPr>
        <w:t>CONTRATO PRIVADO</w:t>
      </w:r>
    </w:p>
    <w:p w14:paraId="43B6771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4A030737"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PRIMERA: PARTES CONTRATANTES</w:t>
      </w:r>
      <w:r w:rsidRPr="006F7F16">
        <w:rPr>
          <w:rFonts w:ascii="Tahoma" w:hAnsi="Tahoma" w:cs="Tahoma"/>
          <w:color w:val="004990"/>
          <w:sz w:val="22"/>
          <w:szCs w:val="22"/>
        </w:rPr>
        <w:t>.- Intervienen en la suscripción del presente Contrato:</w:t>
      </w:r>
    </w:p>
    <w:p w14:paraId="7138B7B9"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 xml:space="preserve">La </w:t>
      </w:r>
      <w:r w:rsidRPr="006F7F16">
        <w:rPr>
          <w:rFonts w:ascii="Tahoma" w:hAnsi="Tahoma" w:cs="Tahoma"/>
          <w:b/>
          <w:color w:val="004990"/>
          <w:sz w:val="22"/>
          <w:szCs w:val="22"/>
        </w:rPr>
        <w:t>EMPRESA NACIONAL DE TELECOMUNICACIONES SOCIEDAD ANÓNIMA - ENTEL S.A.</w:t>
      </w:r>
      <w:r w:rsidRPr="006F7F16">
        <w:rPr>
          <w:rFonts w:ascii="Tahoma" w:hAnsi="Tahoma" w:cs="Tahoma"/>
          <w:color w:val="00499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6F7F16">
        <w:rPr>
          <w:rFonts w:ascii="Tahoma" w:hAnsi="Tahoma" w:cs="Tahoma"/>
          <w:b/>
          <w:color w:val="004990"/>
          <w:sz w:val="22"/>
          <w:szCs w:val="22"/>
        </w:rPr>
        <w:t>ENTEL S.A.</w:t>
      </w:r>
      <w:r w:rsidRPr="006F7F16">
        <w:rPr>
          <w:rFonts w:ascii="Tahoma" w:hAnsi="Tahoma" w:cs="Tahoma"/>
          <w:color w:val="004990"/>
          <w:sz w:val="22"/>
          <w:szCs w:val="22"/>
        </w:rPr>
        <w:t>, y por otra parte;</w:t>
      </w:r>
    </w:p>
    <w:p w14:paraId="27ED1FE1"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La</w:t>
      </w:r>
      <w:r w:rsidRPr="006F7F16">
        <w:rPr>
          <w:rFonts w:ascii="Tahoma" w:hAnsi="Tahoma" w:cs="Tahoma"/>
          <w:b/>
          <w:color w:val="004990"/>
          <w:sz w:val="22"/>
          <w:szCs w:val="22"/>
        </w:rPr>
        <w:t xml:space="preserve"> </w:t>
      </w:r>
      <w:r w:rsidRPr="006F7F16">
        <w:rPr>
          <w:rFonts w:ascii="Tahoma" w:hAnsi="Tahoma" w:cs="Tahoma"/>
          <w:color w:val="004990"/>
          <w:sz w:val="22"/>
          <w:szCs w:val="22"/>
        </w:rPr>
        <w:t>empresa</w:t>
      </w:r>
      <w:r w:rsidRPr="006F7F16">
        <w:rPr>
          <w:rFonts w:ascii="Tahoma" w:hAnsi="Tahoma" w:cs="Tahoma"/>
          <w:b/>
          <w:color w:val="004990"/>
          <w:sz w:val="22"/>
          <w:szCs w:val="22"/>
        </w:rPr>
        <w:t xml:space="preserve"> </w:t>
      </w:r>
      <w:r w:rsidRPr="006F7F16">
        <w:rPr>
          <w:rFonts w:ascii="Tahoma" w:hAnsi="Tahoma" w:cs="Tahoma"/>
          <w:color w:val="004990"/>
          <w:sz w:val="22"/>
          <w:szCs w:val="22"/>
        </w:rPr>
        <w:t>………………………………………………… con Matrícula de Comercio N° 00…………. expedida por FUNDEMPRESA, NIT ………………………., representada legalmente por ………………………………, en virtud del Poder ………………………………. N° …../….de fecha ../../..</w:t>
      </w:r>
      <w:r w:rsidRPr="006F7F16">
        <w:rPr>
          <w:rFonts w:ascii="Tahoma" w:hAnsi="Tahoma" w:cs="Tahoma"/>
          <w:color w:val="004990"/>
          <w:sz w:val="22"/>
          <w:szCs w:val="22"/>
          <w:lang w:val="es-MX"/>
        </w:rPr>
        <w:t xml:space="preserve">, otorgado ante Notaría de Fe Pública N° … a cargo ……………………., del Distrito Judicial de ……………………….., que </w:t>
      </w:r>
      <w:r w:rsidRPr="006F7F16">
        <w:rPr>
          <w:rFonts w:ascii="Tahoma" w:hAnsi="Tahoma" w:cs="Tahoma"/>
          <w:color w:val="004990"/>
          <w:sz w:val="22"/>
          <w:szCs w:val="22"/>
        </w:rPr>
        <w:t xml:space="preserve">a los efectos del presente contrato se denominará </w:t>
      </w:r>
      <w:r w:rsidRPr="006F7F16">
        <w:rPr>
          <w:rFonts w:ascii="Tahoma" w:hAnsi="Tahoma" w:cs="Tahoma"/>
          <w:b/>
          <w:color w:val="004990"/>
          <w:sz w:val="22"/>
          <w:szCs w:val="22"/>
        </w:rPr>
        <w:t>PROVEEDOR</w:t>
      </w:r>
      <w:r w:rsidRPr="006F7F16">
        <w:rPr>
          <w:rFonts w:ascii="Tahoma" w:hAnsi="Tahoma" w:cs="Tahoma"/>
          <w:color w:val="004990"/>
          <w:sz w:val="22"/>
          <w:szCs w:val="22"/>
        </w:rPr>
        <w:t>.</w:t>
      </w:r>
    </w:p>
    <w:p w14:paraId="4EECD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lastRenderedPageBreak/>
        <w:t>A los efectos del presente documento se podrá denominar a ENTEL S.A. y al PROVEEDOR de manera individual como “Parte” o “Partes” cuando la mención relacione a dichas empresas en forma conjunta.</w:t>
      </w:r>
    </w:p>
    <w:p w14:paraId="6EC0C224" w14:textId="77777777" w:rsidR="008D669F" w:rsidRPr="006F7F16" w:rsidRDefault="008D669F" w:rsidP="008D669F">
      <w:pPr>
        <w:pStyle w:val="Prrafodelista"/>
        <w:ind w:left="0"/>
        <w:contextualSpacing/>
        <w:jc w:val="both"/>
        <w:rPr>
          <w:rFonts w:ascii="Tahoma" w:hAnsi="Tahoma" w:cs="Tahoma"/>
          <w:color w:val="004990"/>
          <w:sz w:val="22"/>
          <w:szCs w:val="22"/>
          <w:lang w:val="es-BO"/>
        </w:rPr>
      </w:pPr>
      <w:r w:rsidRPr="006F7F16">
        <w:rPr>
          <w:rFonts w:ascii="Tahoma" w:hAnsi="Tahoma" w:cs="Tahoma"/>
          <w:b/>
          <w:color w:val="004990"/>
          <w:sz w:val="22"/>
          <w:szCs w:val="22"/>
          <w:u w:val="single"/>
        </w:rPr>
        <w:t>SEGUNDA: ANTECEDENTES</w:t>
      </w:r>
      <w:r w:rsidRPr="006F7F16">
        <w:rPr>
          <w:rFonts w:ascii="Tahoma" w:hAnsi="Tahoma" w:cs="Tahoma"/>
          <w:color w:val="004990"/>
          <w:sz w:val="22"/>
          <w:szCs w:val="22"/>
        </w:rPr>
        <w:t>.-</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La Gerencia o Subgerencia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mediante </w:t>
      </w:r>
      <w:r w:rsidRPr="006F7F16">
        <w:rPr>
          <w:rFonts w:ascii="Tahoma" w:hAnsi="Tahoma" w:cs="Tahoma"/>
          <w:color w:val="004990"/>
          <w:sz w:val="22"/>
          <w:szCs w:val="22"/>
          <w:lang w:val="es-BO"/>
        </w:rPr>
        <w:t>nota …………………….. de</w:t>
      </w:r>
      <w:r w:rsidRPr="006F7F16">
        <w:rPr>
          <w:rFonts w:ascii="Tahoma" w:hAnsi="Tahoma" w:cs="Tahoma"/>
          <w:iCs/>
          <w:color w:val="004990"/>
          <w:sz w:val="22"/>
          <w:szCs w:val="22"/>
          <w:lang w:val="es-BO"/>
        </w:rPr>
        <w:t xml:space="preserve"> fecha ……………….</w:t>
      </w:r>
      <w:r w:rsidRPr="006F7F16">
        <w:rPr>
          <w:rFonts w:ascii="Tahoma" w:hAnsi="Tahoma" w:cs="Tahoma"/>
          <w:color w:val="004990"/>
          <w:sz w:val="22"/>
          <w:szCs w:val="22"/>
          <w:lang w:val="es-BO"/>
        </w:rPr>
        <w:t xml:space="preserve"> solicitó a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la autorización para el inicio de proceso …………………………………… para la adquisición de </w:t>
      </w:r>
      <w:r w:rsidRPr="006F7F16">
        <w:rPr>
          <w:rFonts w:ascii="Tahoma" w:hAnsi="Tahoma" w:cs="Tahoma"/>
          <w:color w:val="004990"/>
          <w:sz w:val="22"/>
          <w:szCs w:val="22"/>
          <w:lang w:val="es-ES_tradnl"/>
        </w:rPr>
        <w:t>…………………………</w:t>
      </w:r>
      <w:r w:rsidRPr="006F7F16">
        <w:rPr>
          <w:rFonts w:ascii="Tahoma" w:hAnsi="Tahoma" w:cs="Tahoma"/>
          <w:color w:val="004990"/>
          <w:sz w:val="22"/>
          <w:szCs w:val="22"/>
          <w:lang w:val="es-BO"/>
        </w:rPr>
        <w:t xml:space="preserve">, adjuntando para este efecto los Términos Básicos de Contratación o las Especificaciones Técnicas </w:t>
      </w:r>
      <w:r w:rsidRPr="006F7F16">
        <w:rPr>
          <w:rFonts w:ascii="Tahoma" w:hAnsi="Tahoma" w:cs="Tahoma"/>
          <w:i/>
          <w:color w:val="004990"/>
          <w:sz w:val="22"/>
          <w:szCs w:val="22"/>
        </w:rPr>
        <w:t>(según corresponda)</w:t>
      </w:r>
      <w:r w:rsidRPr="006F7F16">
        <w:rPr>
          <w:rFonts w:ascii="Tahoma" w:hAnsi="Tahoma" w:cs="Tahoma"/>
          <w:color w:val="004990"/>
          <w:sz w:val="22"/>
          <w:szCs w:val="22"/>
          <w:lang w:val="es-BO"/>
        </w:rPr>
        <w:t xml:space="preserve">, solicitud autorizada por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mediante Hoja de Ruta - Correspondencia Interna/Externa con Correlativo Interno No…………. de fecha …………….. </w:t>
      </w:r>
    </w:p>
    <w:p w14:paraId="73E4DBFB" w14:textId="77777777" w:rsidR="008D669F" w:rsidRPr="006F7F16" w:rsidRDefault="008D669F" w:rsidP="008D669F">
      <w:pPr>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Con la verificación de la Certificación Presupuestaria, ENTEL S.A. mediante publicación en prensa o nota externa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w:t>
      </w:r>
      <w:r w:rsidRPr="006F7F16">
        <w:rPr>
          <w:rFonts w:ascii="Tahoma" w:hAnsi="Tahoma" w:cs="Tahoma"/>
          <w:color w:val="004990"/>
          <w:sz w:val="22"/>
          <w:szCs w:val="22"/>
          <w:lang w:val="es-BO"/>
        </w:rPr>
        <w:t>invitó a las empresas ………………… a presentar sus ofertas para participar del proceso de contratación ………………………………, hasta el día ………………… a horas ………………</w:t>
      </w:r>
    </w:p>
    <w:p w14:paraId="2DD8249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 término hábil y oportuno presentaron sus propuestas las empresas: …………………………</w:t>
      </w:r>
    </w:p>
    <w:p w14:paraId="5800B129"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D9958D9" w14:textId="77777777" w:rsidR="008D669F" w:rsidRPr="006F7F16" w:rsidRDefault="008D669F" w:rsidP="008D669F">
      <w:pPr>
        <w:pStyle w:val="Sinespaciado"/>
        <w:contextualSpacing/>
        <w:jc w:val="both"/>
        <w:rPr>
          <w:rFonts w:ascii="Tahoma" w:hAnsi="Tahoma" w:cs="Tahoma"/>
          <w:bCs/>
          <w:color w:val="004990"/>
          <w:lang w:val="es-BO"/>
        </w:rPr>
      </w:pPr>
      <w:r w:rsidRPr="006F7F16">
        <w:rPr>
          <w:rFonts w:ascii="Tahoma" w:hAnsi="Tahoma" w:cs="Tahoma"/>
          <w:bCs/>
          <w:color w:val="004990"/>
          <w:lang w:val="es-BO"/>
        </w:rPr>
        <w:t xml:space="preserve">En fecha …………….., la Subgerencia de Inspectoría Empresarial y Auditoria, emite la Evaluación del Proceso de Contratación </w:t>
      </w:r>
      <w:r w:rsidRPr="006F7F16">
        <w:rPr>
          <w:rFonts w:ascii="Tahoma" w:hAnsi="Tahoma" w:cs="Tahoma"/>
          <w:color w:val="004990"/>
          <w:lang w:val="es-BO"/>
        </w:rPr>
        <w:t xml:space="preserve">…………………………..……….. </w:t>
      </w:r>
      <w:r w:rsidRPr="006F7F16">
        <w:rPr>
          <w:rFonts w:ascii="Tahoma" w:hAnsi="Tahoma" w:cs="Tahoma"/>
          <w:bCs/>
          <w:color w:val="004990"/>
          <w:lang w:val="es-BO"/>
        </w:rPr>
        <w:t xml:space="preserve">mediante nota ………….., que concluye que el proceso se ha llevado </w:t>
      </w:r>
      <w:r w:rsidRPr="006F7F16">
        <w:rPr>
          <w:rFonts w:ascii="Tahoma" w:hAnsi="Tahoma" w:cs="Tahoma"/>
          <w:bCs/>
          <w:color w:val="004990"/>
          <w:lang w:val="es-BO"/>
        </w:rPr>
        <w:lastRenderedPageBreak/>
        <w:t>a cabo conforme a la Política y Procedimiento para la Adquisición de Bienes y Contratación de Servicios (ENT.ML.GBS.001 – Versión 7.00 y ENT.MP.GBS.002 – Versión 11, respectivamente).</w:t>
      </w:r>
    </w:p>
    <w:p w14:paraId="6EF2465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Mediante Carta R-DIR …………… de ……………….., el Directorio de ENTEL S.A. da a conocer al Gerente General que en su reunión de fecha ………………… resolvió entre otros:</w:t>
      </w:r>
    </w:p>
    <w:p w14:paraId="5F813259"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la Adquisición y Servicios de …………………. bajo la modalidad de …………………………de acuerdo a las especificaciones contenidas en el proceso  ……………..</w:t>
      </w:r>
    </w:p>
    <w:p w14:paraId="7A7569C1"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al Gerente General  y a la Gerente de Administración y Finanzas la suscripción conjunta del respectivo contrato con el proveedor……………. por el monto de ………………………</w:t>
      </w:r>
      <w:r w:rsidRPr="006F7F16">
        <w:rPr>
          <w:rFonts w:ascii="Tahoma" w:hAnsi="Tahoma" w:cs="Tahoma"/>
          <w:color w:val="004990"/>
          <w:sz w:val="22"/>
          <w:szCs w:val="22"/>
          <w:lang w:val="es-BO"/>
        </w:rPr>
        <w:t xml:space="preserve"> </w:t>
      </w:r>
      <w:r w:rsidRPr="006F7F16">
        <w:rPr>
          <w:rFonts w:ascii="Tahoma" w:hAnsi="Tahoma" w:cs="Tahoma"/>
          <w:bCs/>
          <w:color w:val="004990"/>
          <w:sz w:val="22"/>
          <w:szCs w:val="22"/>
        </w:rPr>
        <w:t>que incluye los impuestos de ley.</w:t>
      </w:r>
    </w:p>
    <w:p w14:paraId="056700C3"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2"/>
          <w:szCs w:val="22"/>
          <w:lang w:val="es-BO"/>
        </w:rPr>
        <w:t xml:space="preserve">ENTEL S.A. mediante nota ………………………… de fecha …………………. notificada en la misma fecha adjudica el </w:t>
      </w:r>
      <w:r w:rsidRPr="006F7F16">
        <w:rPr>
          <w:rFonts w:ascii="Tahoma" w:hAnsi="Tahoma" w:cs="Tahoma"/>
          <w:bCs/>
          <w:color w:val="004990"/>
          <w:sz w:val="22"/>
          <w:szCs w:val="22"/>
          <w:lang w:val="es-BO"/>
        </w:rPr>
        <w:t>Proceso de Contratación ……………………….,</w:t>
      </w:r>
      <w:r w:rsidRPr="006F7F16">
        <w:rPr>
          <w:rFonts w:ascii="Tahoma" w:hAnsi="Tahoma" w:cs="Tahoma"/>
          <w:color w:val="004990"/>
          <w:sz w:val="22"/>
          <w:szCs w:val="22"/>
          <w:lang w:val="es-BO"/>
        </w:rPr>
        <w:t xml:space="preserve"> a la empresa </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rPr>
        <w:t>y aceptada por esta mediante nota …………………………...</w:t>
      </w:r>
      <w:r w:rsidRPr="006F7F16">
        <w:rPr>
          <w:rFonts w:ascii="Tahoma" w:hAnsi="Tahoma" w:cs="Tahoma"/>
          <w:color w:val="004990"/>
          <w:sz w:val="21"/>
          <w:szCs w:val="21"/>
          <w:lang w:val="es-BO"/>
        </w:rPr>
        <w:t>.</w:t>
      </w:r>
    </w:p>
    <w:p w14:paraId="5B94DED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TERCERA: DOCUMENTOS INTEGRANTES</w:t>
      </w:r>
      <w:r w:rsidRPr="006F7F16">
        <w:rPr>
          <w:rFonts w:ascii="Tahoma" w:hAnsi="Tahoma" w:cs="Tahoma"/>
          <w:b/>
          <w:color w:val="004990"/>
          <w:sz w:val="22"/>
          <w:szCs w:val="22"/>
        </w:rPr>
        <w:t>.</w:t>
      </w:r>
      <w:r w:rsidRPr="006F7F16">
        <w:rPr>
          <w:rFonts w:ascii="Tahoma" w:hAnsi="Tahoma" w:cs="Tahoma"/>
          <w:color w:val="004990"/>
          <w:sz w:val="22"/>
          <w:szCs w:val="22"/>
        </w:rPr>
        <w:t>- Forman parte integrante e indivisible del presente contrato, los siguientes documentos:</w:t>
      </w:r>
    </w:p>
    <w:p w14:paraId="79354860"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1.</w:t>
      </w:r>
      <w:r w:rsidRPr="006F7F16">
        <w:rPr>
          <w:rFonts w:ascii="Tahoma" w:hAnsi="Tahoma" w:cs="Tahoma"/>
          <w:color w:val="004990"/>
          <w:sz w:val="22"/>
          <w:szCs w:val="22"/>
        </w:rPr>
        <w:tab/>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p>
    <w:p w14:paraId="0C267128"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2.</w:t>
      </w:r>
      <w:r w:rsidRPr="006F7F16">
        <w:rPr>
          <w:rFonts w:ascii="Tahoma" w:hAnsi="Tahoma" w:cs="Tahoma"/>
          <w:color w:val="004990"/>
          <w:sz w:val="22"/>
          <w:szCs w:val="22"/>
        </w:rPr>
        <w:tab/>
        <w:t>Propuesta Técnica y Económica del PROVEEDOR y aceptada por ENTEL S.A.</w:t>
      </w:r>
    </w:p>
    <w:p w14:paraId="39CFBCC3" w14:textId="77777777" w:rsidR="008D669F" w:rsidRPr="006F7F16" w:rsidRDefault="008D669F" w:rsidP="008D669F">
      <w:pPr>
        <w:ind w:left="284" w:hanging="284"/>
        <w:contextualSpacing/>
        <w:jc w:val="both"/>
        <w:rPr>
          <w:rFonts w:ascii="Tahoma" w:hAnsi="Tahoma" w:cs="Tahoma"/>
          <w:color w:val="004990"/>
          <w:sz w:val="22"/>
          <w:szCs w:val="22"/>
        </w:rPr>
      </w:pPr>
      <w:r w:rsidRPr="006F7F16">
        <w:rPr>
          <w:rFonts w:ascii="Tahoma" w:hAnsi="Tahoma" w:cs="Tahoma"/>
          <w:color w:val="004990"/>
          <w:sz w:val="22"/>
          <w:szCs w:val="22"/>
        </w:rPr>
        <w:t>3.</w:t>
      </w:r>
      <w:r w:rsidRPr="006F7F16">
        <w:rPr>
          <w:rFonts w:ascii="Tahoma" w:hAnsi="Tahoma" w:cs="Tahoma"/>
          <w:color w:val="004990"/>
          <w:sz w:val="22"/>
          <w:szCs w:val="22"/>
        </w:rPr>
        <w:tab/>
        <w:t>Carta de Adjudicación ………./….</w:t>
      </w:r>
      <w:r w:rsidRPr="006F7F16">
        <w:rPr>
          <w:rFonts w:ascii="Tahoma" w:hAnsi="Tahoma" w:cs="Tahoma"/>
          <w:color w:val="004990"/>
          <w:sz w:val="22"/>
          <w:szCs w:val="22"/>
          <w:lang w:val="es-BO"/>
        </w:rPr>
        <w:t>de fecha ../../...</w:t>
      </w:r>
    </w:p>
    <w:p w14:paraId="71894547" w14:textId="77777777" w:rsidR="008D669F" w:rsidRPr="006F7F16" w:rsidRDefault="008D669F" w:rsidP="008D669F">
      <w:pPr>
        <w:ind w:left="284" w:hanging="284"/>
        <w:contextualSpacing/>
        <w:jc w:val="both"/>
        <w:rPr>
          <w:rFonts w:ascii="Tahoma" w:hAnsi="Tahoma" w:cs="Tahoma"/>
          <w:iCs/>
          <w:color w:val="004990"/>
          <w:sz w:val="22"/>
          <w:szCs w:val="22"/>
          <w:lang w:val="es-BO"/>
        </w:rPr>
      </w:pPr>
      <w:r w:rsidRPr="006F7F16">
        <w:rPr>
          <w:rFonts w:ascii="Tahoma" w:hAnsi="Tahoma" w:cs="Tahoma"/>
          <w:color w:val="004990"/>
          <w:sz w:val="22"/>
          <w:szCs w:val="22"/>
        </w:rPr>
        <w:t>4.</w:t>
      </w:r>
      <w:r w:rsidRPr="006F7F16">
        <w:rPr>
          <w:rFonts w:ascii="Tahoma" w:hAnsi="Tahoma" w:cs="Tahoma"/>
          <w:color w:val="004990"/>
          <w:sz w:val="22"/>
          <w:szCs w:val="22"/>
        </w:rPr>
        <w:tab/>
        <w:t>Carta de Aceptación a la Adjudicación  ….../….</w:t>
      </w:r>
      <w:r w:rsidRPr="006F7F16">
        <w:rPr>
          <w:rFonts w:ascii="Tahoma" w:hAnsi="Tahoma" w:cs="Tahoma"/>
          <w:iCs/>
          <w:color w:val="004990"/>
          <w:sz w:val="22"/>
          <w:szCs w:val="22"/>
          <w:lang w:val="es-BO"/>
        </w:rPr>
        <w:t xml:space="preserve"> de fecha ../../..</w:t>
      </w:r>
    </w:p>
    <w:p w14:paraId="3A3396BA" w14:textId="77777777" w:rsidR="008D669F" w:rsidRPr="006F7F16" w:rsidRDefault="008D669F" w:rsidP="008D669F">
      <w:pPr>
        <w:spacing w:before="120"/>
        <w:contextualSpacing/>
        <w:jc w:val="both"/>
        <w:rPr>
          <w:rFonts w:ascii="Tahoma" w:eastAsia="Calibri" w:hAnsi="Tahoma" w:cs="Tahoma"/>
          <w:color w:val="004990"/>
          <w:sz w:val="22"/>
          <w:szCs w:val="22"/>
          <w:lang w:val="es-BO" w:eastAsia="en-US"/>
        </w:rPr>
      </w:pPr>
      <w:r w:rsidRPr="006F7F16">
        <w:rPr>
          <w:rFonts w:ascii="Tahoma" w:hAnsi="Tahoma" w:cs="Tahoma"/>
          <w:b/>
          <w:color w:val="004990"/>
          <w:sz w:val="22"/>
          <w:szCs w:val="22"/>
          <w:u w:val="single"/>
        </w:rPr>
        <w:lastRenderedPageBreak/>
        <w:t>CUARTA: OBJETO</w:t>
      </w:r>
      <w:r w:rsidRPr="006F7F16">
        <w:rPr>
          <w:rFonts w:ascii="Tahoma" w:hAnsi="Tahoma" w:cs="Tahoma"/>
          <w:color w:val="004990"/>
          <w:sz w:val="22"/>
          <w:szCs w:val="22"/>
        </w:rPr>
        <w:t xml:space="preserve">.- El presente contrato tiene por objeto </w:t>
      </w:r>
      <w:r w:rsidRPr="006F7F16">
        <w:rPr>
          <w:rFonts w:ascii="Tahoma" w:eastAsia="Calibri" w:hAnsi="Tahoma" w:cs="Tahoma"/>
          <w:color w:val="004990"/>
          <w:sz w:val="22"/>
          <w:szCs w:val="22"/>
          <w:lang w:val="es-BO" w:eastAsia="en-US"/>
        </w:rPr>
        <w:t xml:space="preserve">la …………………………………………………………… que el PROVEEDOR se obliga a proporcionar en estricto cumplimiento a lo establecido en este documento y </w:t>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r w:rsidRPr="006F7F16">
        <w:rPr>
          <w:rFonts w:ascii="Tahoma" w:eastAsia="Calibri" w:hAnsi="Tahoma" w:cs="Tahoma"/>
          <w:color w:val="004990"/>
          <w:sz w:val="22"/>
          <w:szCs w:val="22"/>
          <w:lang w:val="es-BO" w:eastAsia="en-US"/>
        </w:rPr>
        <w:t>.</w:t>
      </w:r>
    </w:p>
    <w:p w14:paraId="682A20A1"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b/>
          <w:color w:val="004990"/>
          <w:sz w:val="22"/>
          <w:szCs w:val="22"/>
          <w:u w:val="single"/>
        </w:rPr>
        <w:t>QUINTA: PRECIO E IMPUESTOS</w:t>
      </w:r>
      <w:r w:rsidRPr="006F7F16">
        <w:rPr>
          <w:rFonts w:ascii="Tahoma" w:hAnsi="Tahoma" w:cs="Tahoma"/>
          <w:b/>
          <w:color w:val="004990"/>
          <w:sz w:val="22"/>
          <w:szCs w:val="22"/>
        </w:rPr>
        <w:t>.-</w:t>
      </w:r>
      <w:r w:rsidRPr="006F7F16">
        <w:rPr>
          <w:rFonts w:ascii="Tahoma" w:hAnsi="Tahoma" w:cs="Tahoma"/>
          <w:color w:val="004990"/>
          <w:sz w:val="22"/>
          <w:szCs w:val="22"/>
        </w:rPr>
        <w:t xml:space="preserve"> El precio establecido para la provisión de servicios objeto del presente Contrato es de </w:t>
      </w:r>
      <w:r w:rsidRPr="006F7F16">
        <w:rPr>
          <w:rFonts w:ascii="Tahoma" w:hAnsi="Tahoma" w:cs="Tahoma"/>
          <w:b/>
          <w:color w:val="004990"/>
          <w:sz w:val="22"/>
          <w:szCs w:val="22"/>
        </w:rPr>
        <w:t xml:space="preserve">USD/Bs…………………… (……………………………………00/100 Dólares Americanos/Bolivianos) </w:t>
      </w:r>
      <w:r w:rsidRPr="006F7F16">
        <w:rPr>
          <w:rFonts w:ascii="Tahoma" w:hAnsi="Tahoma" w:cs="Tahoma"/>
          <w:color w:val="004990"/>
          <w:sz w:val="22"/>
          <w:szCs w:val="22"/>
        </w:rPr>
        <w:t>de acuerdo al siguiente detalle:</w:t>
      </w:r>
    </w:p>
    <w:p w14:paraId="3332B022" w14:textId="77777777" w:rsidR="008D669F" w:rsidRPr="006F7F16" w:rsidRDefault="008D669F" w:rsidP="008D669F">
      <w:pPr>
        <w:spacing w:before="120"/>
        <w:jc w:val="both"/>
        <w:rPr>
          <w:rFonts w:ascii="Tahoma" w:hAnsi="Tahoma" w:cs="Tahoma"/>
          <w:color w:val="00499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D669F" w:rsidRPr="006F7F16" w14:paraId="71E0928B" w14:textId="77777777" w:rsidTr="003F7F6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A9BD48E"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7361B04"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1B70A3F"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610E9A8"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PRECIO TOTAL  (USD/BS)</w:t>
            </w:r>
          </w:p>
        </w:tc>
      </w:tr>
      <w:tr w:rsidR="008D669F" w:rsidRPr="006F7F16" w14:paraId="22208014" w14:textId="77777777" w:rsidTr="003F7F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4F62C765" w14:textId="77777777" w:rsidR="008D669F" w:rsidRPr="006F7F16" w:rsidRDefault="008D669F" w:rsidP="003F7F61">
            <w:pPr>
              <w:jc w:val="center"/>
              <w:rPr>
                <w:rFonts w:ascii="Tahoma" w:hAnsi="Tahoma" w:cs="Tahoma"/>
                <w:color w:val="004990"/>
              </w:rPr>
            </w:pPr>
            <w:r w:rsidRPr="006F7F16">
              <w:rPr>
                <w:rFonts w:ascii="Tahoma" w:hAnsi="Tahoma" w:cs="Tahoma"/>
                <w:color w:val="00499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B8852EC" w14:textId="77777777" w:rsidR="008D669F" w:rsidRPr="006F7F16" w:rsidRDefault="008D669F" w:rsidP="003F7F61">
            <w:pPr>
              <w:jc w:val="center"/>
              <w:rPr>
                <w:rFonts w:ascii="Tahoma" w:hAnsi="Tahoma" w:cs="Tahoma"/>
                <w:color w:val="00499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7E1EA6B" w14:textId="77777777" w:rsidR="008D669F" w:rsidRPr="006F7F16" w:rsidRDefault="008D669F" w:rsidP="003F7F61">
            <w:pPr>
              <w:jc w:val="center"/>
              <w:rPr>
                <w:rFonts w:ascii="Tahoma" w:hAnsi="Tahoma" w:cs="Tahoma"/>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0EAFE0A" w14:textId="77777777" w:rsidR="008D669F" w:rsidRPr="006F7F16" w:rsidRDefault="008D669F" w:rsidP="003F7F61">
            <w:pPr>
              <w:jc w:val="right"/>
              <w:rPr>
                <w:rFonts w:ascii="Tahoma" w:hAnsi="Tahoma" w:cs="Tahoma"/>
                <w:color w:val="004990"/>
              </w:rPr>
            </w:pPr>
          </w:p>
        </w:tc>
      </w:tr>
      <w:tr w:rsidR="008D669F" w:rsidRPr="006F7F16" w14:paraId="477FAFE0" w14:textId="77777777" w:rsidTr="003F7F6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4CD1"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5C7B1" w14:textId="77777777" w:rsidR="008D669F" w:rsidRPr="006F7F16" w:rsidRDefault="008D669F" w:rsidP="003F7F61">
            <w:pPr>
              <w:jc w:val="center"/>
              <w:rPr>
                <w:rFonts w:ascii="Tahoma" w:hAnsi="Tahoma" w:cs="Tahoma"/>
                <w:b/>
                <w:bCs/>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A9C01" w14:textId="77777777" w:rsidR="008D669F" w:rsidRPr="006F7F16" w:rsidRDefault="008D669F" w:rsidP="003F7F61">
            <w:pPr>
              <w:jc w:val="right"/>
              <w:rPr>
                <w:rFonts w:ascii="Tahoma" w:hAnsi="Tahoma" w:cs="Tahoma"/>
                <w:b/>
                <w:bCs/>
                <w:color w:val="004990"/>
              </w:rPr>
            </w:pPr>
          </w:p>
        </w:tc>
      </w:tr>
      <w:tr w:rsidR="008D669F" w:rsidRPr="006F7F16" w14:paraId="557B6A58" w14:textId="77777777" w:rsidTr="003F7F6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8AF23B" w14:textId="77777777" w:rsidR="008D669F" w:rsidRPr="006F7F16" w:rsidRDefault="008D669F" w:rsidP="003F7F61">
            <w:pPr>
              <w:rPr>
                <w:rFonts w:ascii="Tahoma" w:hAnsi="Tahoma" w:cs="Tahoma"/>
                <w:b/>
                <w:bCs/>
                <w:color w:val="004990"/>
              </w:rPr>
            </w:pPr>
            <w:r w:rsidRPr="006F7F16">
              <w:rPr>
                <w:rFonts w:ascii="Tahoma" w:hAnsi="Tahoma" w:cs="Tahoma"/>
                <w:b/>
                <w:bCs/>
                <w:color w:val="004990"/>
              </w:rPr>
              <w:t xml:space="preserve">(…………………………………………………………… 00/100 Dólares Americanos/ Bolivianos) </w:t>
            </w:r>
          </w:p>
        </w:tc>
      </w:tr>
      <w:tr w:rsidR="008D669F" w:rsidRPr="006F7F16" w14:paraId="23220A3C" w14:textId="77777777" w:rsidTr="003F7F6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AB928C" w14:textId="77777777" w:rsidR="008D669F" w:rsidRPr="006F7F16" w:rsidRDefault="008D669F" w:rsidP="003F7F61">
            <w:pPr>
              <w:rPr>
                <w:rFonts w:ascii="Tahoma" w:hAnsi="Tahoma" w:cs="Tahoma"/>
                <w:b/>
                <w:bCs/>
                <w:color w:val="004990"/>
              </w:rPr>
            </w:pPr>
            <w:r w:rsidRPr="006F7F16">
              <w:rPr>
                <w:rFonts w:ascii="Tahoma" w:hAnsi="Tahoma" w:cs="Tahoma"/>
                <w:color w:val="004990"/>
              </w:rPr>
              <w:t>El precio incluye los  impuestos de Ley.</w:t>
            </w:r>
          </w:p>
        </w:tc>
      </w:tr>
    </w:tbl>
    <w:p w14:paraId="6BEF5F8F"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931E0E4"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98D730D"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b/>
          <w:color w:val="004990"/>
          <w:sz w:val="22"/>
          <w:szCs w:val="22"/>
          <w:u w:val="single"/>
        </w:rPr>
        <w:lastRenderedPageBreak/>
        <w:t>SEXTA: MONEDA Y FORMA DE PAGO</w:t>
      </w:r>
      <w:r w:rsidRPr="006F7F16">
        <w:rPr>
          <w:rFonts w:ascii="Tahoma" w:hAnsi="Tahoma" w:cs="Tahoma"/>
          <w:color w:val="004990"/>
          <w:sz w:val="22"/>
          <w:szCs w:val="22"/>
        </w:rPr>
        <w:t>.- La moneda de pago del presente contrato será el ……………………………….., de acuerdo a los siguientes términos:</w:t>
      </w:r>
    </w:p>
    <w:p w14:paraId="7283ACF6" w14:textId="77777777" w:rsidR="008D669F" w:rsidRPr="006F7F16" w:rsidRDefault="008D669F" w:rsidP="008D669F">
      <w:pPr>
        <w:spacing w:before="120"/>
        <w:jc w:val="both"/>
        <w:rPr>
          <w:rFonts w:ascii="Tahoma" w:hAnsi="Tahoma" w:cs="Tahoma"/>
          <w:color w:val="004990"/>
          <w:sz w:val="22"/>
          <w:szCs w:val="22"/>
        </w:rPr>
      </w:pPr>
    </w:p>
    <w:p w14:paraId="408F4125"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Servicios sin Garantía (Pagos Totales 100%):</w:t>
      </w:r>
      <w:r w:rsidRPr="006F7F16">
        <w:rPr>
          <w:rFonts w:ascii="Tahoma" w:hAnsi="Tahoma" w:cs="Tahoma"/>
          <w:color w:val="00499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52C2F1F2"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 xml:space="preserve">Prestación de Servicios con Garantía (Pagos Totales 100%): </w:t>
      </w:r>
      <w:r w:rsidRPr="006F7F16">
        <w:rPr>
          <w:rFonts w:ascii="Tahoma" w:hAnsi="Tahoma" w:cs="Tahoma"/>
          <w:color w:val="00499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BC8B206" w14:textId="77777777" w:rsidR="008D669F" w:rsidRPr="006F7F16" w:rsidRDefault="008D669F" w:rsidP="008D669F">
      <w:pPr>
        <w:numPr>
          <w:ilvl w:val="0"/>
          <w:numId w:val="83"/>
        </w:numPr>
        <w:tabs>
          <w:tab w:val="left" w:pos="426"/>
        </w:tabs>
        <w:spacing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 de Mantenimiento con Extra Canon:</w:t>
      </w:r>
    </w:p>
    <w:p w14:paraId="7D62533D" w14:textId="77777777" w:rsidR="008D669F" w:rsidRPr="006F7F16" w:rsidRDefault="008D669F" w:rsidP="008D669F">
      <w:pPr>
        <w:numPr>
          <w:ilvl w:val="0"/>
          <w:numId w:val="84"/>
        </w:numPr>
        <w:spacing w:before="120" w:after="120"/>
        <w:jc w:val="both"/>
        <w:rPr>
          <w:rFonts w:ascii="Tahoma" w:hAnsi="Tahoma" w:cs="Tahoma"/>
          <w:b/>
          <w:color w:val="004990"/>
          <w:sz w:val="22"/>
          <w:szCs w:val="22"/>
        </w:rPr>
      </w:pPr>
      <w:r w:rsidRPr="006F7F16">
        <w:rPr>
          <w:rFonts w:ascii="Tahoma" w:hAnsi="Tahoma" w:cs="Tahoma"/>
          <w:color w:val="004990"/>
          <w:sz w:val="22"/>
          <w:szCs w:val="22"/>
        </w:rPr>
        <w:t xml:space="preserve">ENTEL S.A. pagará al PROVEEDOR el canon fijo establecido en el cuadro precedente en pagos parciales de forma mensual, en el plazo de treinta (30) días calendario posteriores a la </w:t>
      </w:r>
      <w:r w:rsidRPr="006F7F16">
        <w:rPr>
          <w:rFonts w:ascii="Tahoma" w:hAnsi="Tahoma" w:cs="Tahoma"/>
          <w:color w:val="004990"/>
          <w:sz w:val="22"/>
          <w:szCs w:val="22"/>
          <w:lang w:val="es-BO"/>
        </w:rPr>
        <w:t xml:space="preserve">certificación del cumplimiento del servicio con </w:t>
      </w:r>
      <w:r w:rsidRPr="006F7F16">
        <w:rPr>
          <w:rFonts w:ascii="Tahoma" w:hAnsi="Tahoma" w:cs="Tahoma"/>
          <w:color w:val="004990"/>
          <w:sz w:val="22"/>
          <w:szCs w:val="22"/>
        </w:rPr>
        <w:t>emisión el Certificado de Control de Calidad por parte de ENTEL S.A. y la presentación de la factura fiscal por parte del PROVEEDOR.</w:t>
      </w:r>
    </w:p>
    <w:p w14:paraId="40203ACE"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Cualquier tributo, emergente del presente contrato, pagadero fuera y dentro del territorio boliviano estará a cargo del PROVEEDOR.</w:t>
      </w:r>
    </w:p>
    <w:p w14:paraId="2F7CBD30"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lastRenderedPageBreak/>
        <w:t>El PROVEEDOR manera expresa, asume la responsabilidad absoluta y total por el pago recibido de ENTEL S.A., deslindando a ENTEL S.A. de cualquier responsabilidad y/o reclamo que pudieran efectuar terceras personas naturales o jurídicas, nacionales y/o extranjeras.</w:t>
      </w:r>
    </w:p>
    <w:p w14:paraId="5F72B7CC"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SÉPTIMA: VIGENCIA</w:t>
      </w:r>
      <w:r w:rsidRPr="006F7F16">
        <w:rPr>
          <w:rFonts w:ascii="Tahoma" w:hAnsi="Tahoma" w:cs="Tahoma"/>
          <w:b/>
          <w:color w:val="004990"/>
          <w:sz w:val="22"/>
          <w:szCs w:val="22"/>
        </w:rPr>
        <w:t>.-</w:t>
      </w:r>
      <w:r w:rsidRPr="006F7F16">
        <w:rPr>
          <w:rFonts w:ascii="Tahoma" w:hAnsi="Tahoma" w:cs="Tahoma"/>
          <w:color w:val="00499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4F01F363"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OCTAVA: PLAZO Y FORMA DE ENTREGA</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2"/>
          <w:szCs w:val="22"/>
          <w:lang w:val="es-BO" w:eastAsia="en-US"/>
        </w:rPr>
        <w:t>El PROVEEDOR entregará a ENTEL S.A. la totalidad de los servicios ejecutados de acuerdo a las condiciones:</w:t>
      </w:r>
    </w:p>
    <w:p w14:paraId="18E2F47C" w14:textId="77777777" w:rsidR="008D669F" w:rsidRPr="006F7F16" w:rsidRDefault="008D669F" w:rsidP="008D669F">
      <w:pPr>
        <w:spacing w:before="120"/>
        <w:contextualSpacing/>
        <w:jc w:val="both"/>
        <w:rPr>
          <w:rFonts w:ascii="Tahoma" w:hAnsi="Tahoma" w:cs="Tahoma"/>
          <w:b/>
          <w:color w:val="004990"/>
          <w:sz w:val="22"/>
          <w:szCs w:val="22"/>
        </w:rPr>
      </w:pPr>
      <w:r w:rsidRPr="006F7F16">
        <w:rPr>
          <w:rFonts w:ascii="Tahoma" w:hAnsi="Tahoma" w:cs="Tahoma"/>
          <w:b/>
          <w:color w:val="004990"/>
          <w:sz w:val="22"/>
          <w:szCs w:val="22"/>
        </w:rPr>
        <w:t>(ESTO VARÍA DE CONFORMIDAD A LO ESTABLECIDO EN TERMINOS BASICOS DE CONTRATACIÓN  Y LA CARTA DE ADJUDICACIÓN).</w:t>
      </w:r>
    </w:p>
    <w:p w14:paraId="55C9F28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3F699801"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lang w:val="es-BO"/>
        </w:rPr>
        <w:t>NOVENA</w:t>
      </w:r>
      <w:r w:rsidRPr="006F7F16">
        <w:rPr>
          <w:rFonts w:ascii="Tahoma" w:hAnsi="Tahoma" w:cs="Tahoma"/>
          <w:b/>
          <w:color w:val="004990"/>
          <w:sz w:val="22"/>
          <w:szCs w:val="22"/>
          <w:u w:val="single"/>
        </w:rPr>
        <w:t>: GARANTÍAS Y SEGUROS</w:t>
      </w:r>
      <w:r w:rsidRPr="006F7F16">
        <w:rPr>
          <w:rFonts w:ascii="Tahoma" w:hAnsi="Tahoma" w:cs="Tahoma"/>
          <w:color w:val="004990"/>
          <w:sz w:val="22"/>
          <w:szCs w:val="22"/>
        </w:rPr>
        <w:t xml:space="preserve">.- Las garantías señaladas en la presente cláusula, </w:t>
      </w:r>
      <w:r w:rsidRPr="006F7F16">
        <w:rPr>
          <w:rFonts w:ascii="Tahoma" w:hAnsi="Tahoma" w:cs="Tahoma"/>
          <w:color w:val="004990"/>
          <w:sz w:val="22"/>
          <w:szCs w:val="22"/>
          <w:lang w:val="es-BO"/>
        </w:rPr>
        <w:t>será exigible y ejecutable de acuerdo a las leyes bolivianas</w:t>
      </w:r>
      <w:r w:rsidRPr="006F7F16">
        <w:rPr>
          <w:rFonts w:ascii="Tahoma" w:hAnsi="Tahoma" w:cs="Tahoma"/>
          <w:color w:val="004990"/>
          <w:sz w:val="22"/>
          <w:szCs w:val="22"/>
        </w:rPr>
        <w:t xml:space="preserve">, si </w:t>
      </w:r>
      <w:r w:rsidRPr="006F7F16">
        <w:rPr>
          <w:rFonts w:ascii="Tahoma" w:hAnsi="Tahoma" w:cs="Tahoma"/>
          <w:color w:val="004990"/>
          <w:sz w:val="22"/>
          <w:szCs w:val="22"/>
          <w:lang w:val="es-BO"/>
        </w:rPr>
        <w:t>el PROVEEDOR</w:t>
      </w:r>
      <w:r w:rsidRPr="006F7F16">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0F94756" w14:textId="77777777" w:rsidR="008D669F" w:rsidRPr="006F7F16" w:rsidRDefault="008D669F" w:rsidP="008D669F">
      <w:pPr>
        <w:spacing w:before="120"/>
        <w:contextualSpacing/>
        <w:jc w:val="both"/>
        <w:rPr>
          <w:rFonts w:ascii="Tahoma" w:hAnsi="Tahoma" w:cs="Tahoma"/>
          <w:color w:val="004990"/>
          <w:sz w:val="22"/>
          <w:szCs w:val="22"/>
        </w:rPr>
      </w:pPr>
    </w:p>
    <w:p w14:paraId="06329A71" w14:textId="77777777" w:rsidR="008D669F" w:rsidRPr="006F7F16" w:rsidRDefault="008D669F" w:rsidP="008D669F">
      <w:pPr>
        <w:pStyle w:val="Prrafodelista"/>
        <w:numPr>
          <w:ilvl w:val="0"/>
          <w:numId w:val="85"/>
        </w:numPr>
        <w:jc w:val="both"/>
        <w:rPr>
          <w:rFonts w:ascii="Tahoma" w:hAnsi="Tahoma" w:cs="Tahoma"/>
          <w:color w:val="004990"/>
          <w:sz w:val="22"/>
          <w:szCs w:val="22"/>
        </w:rPr>
      </w:pPr>
      <w:r w:rsidRPr="006F7F16">
        <w:rPr>
          <w:rFonts w:ascii="Tahoma" w:hAnsi="Tahoma" w:cs="Tahoma"/>
          <w:b/>
          <w:bCs/>
          <w:color w:val="004990"/>
          <w:sz w:val="22"/>
          <w:szCs w:val="22"/>
          <w:u w:val="single"/>
        </w:rPr>
        <w:lastRenderedPageBreak/>
        <w:t>Garantía de Cumplimiento de Contrato</w:t>
      </w:r>
      <w:r w:rsidRPr="006F7F16">
        <w:rPr>
          <w:rFonts w:ascii="Tahoma" w:hAnsi="Tahoma" w:cs="Tahoma"/>
          <w:b/>
          <w:color w:val="004990"/>
          <w:sz w:val="22"/>
          <w:szCs w:val="22"/>
        </w:rPr>
        <w:t>.-</w:t>
      </w:r>
      <w:r w:rsidRPr="006F7F16">
        <w:rPr>
          <w:rFonts w:ascii="Tahoma" w:hAnsi="Tahoma" w:cs="Tahoma"/>
          <w:color w:val="004990"/>
          <w:sz w:val="22"/>
          <w:szCs w:val="22"/>
        </w:rPr>
        <w:t xml:space="preserve"> Para garantizar el cumplimiento del presente contrato, el</w:t>
      </w:r>
      <w:r w:rsidRPr="006F7F16">
        <w:rPr>
          <w:rFonts w:ascii="Tahoma" w:hAnsi="Tahoma" w:cs="Tahoma"/>
          <w:b/>
          <w:color w:val="004990"/>
          <w:sz w:val="22"/>
          <w:szCs w:val="22"/>
        </w:rPr>
        <w:t xml:space="preserve"> </w:t>
      </w:r>
      <w:r w:rsidRPr="006F7F16">
        <w:rPr>
          <w:rFonts w:ascii="Tahoma" w:hAnsi="Tahoma" w:cs="Tahoma"/>
          <w:color w:val="004990"/>
          <w:sz w:val="22"/>
          <w:szCs w:val="22"/>
        </w:rPr>
        <w:t>PROVEEDOR presentó a ENTEL S.A. la Boleta/Póliza de Garantía N° ……. emitida por el Banco……………………………….. por la suma de ……………………… (…………………………………… 00/100 …………………..) con vigencia a partir del ../../.. al ../../.., con la característica de renovable, irrevocable de ejecución inmediata</w:t>
      </w:r>
      <w:r w:rsidRPr="006F7F16">
        <w:rPr>
          <w:rFonts w:ascii="Tahoma" w:hAnsi="Tahoma" w:cs="Tahoma"/>
          <w:bCs/>
          <w:color w:val="004990"/>
          <w:sz w:val="22"/>
          <w:szCs w:val="22"/>
        </w:rPr>
        <w:t xml:space="preserve"> y a primer requerimiento, </w:t>
      </w:r>
      <w:r w:rsidRPr="006F7F16">
        <w:rPr>
          <w:rFonts w:ascii="Tahoma" w:hAnsi="Tahoma" w:cs="Tahoma"/>
          <w:color w:val="004990"/>
          <w:sz w:val="22"/>
          <w:szCs w:val="22"/>
        </w:rPr>
        <w:t>equivalente al diez por ciento (10%) del valor total del presente contrato.</w:t>
      </w:r>
    </w:p>
    <w:p w14:paraId="5E5B9F9D" w14:textId="77777777" w:rsidR="008D669F" w:rsidRPr="006F7F16" w:rsidRDefault="008D669F" w:rsidP="008D669F">
      <w:pPr>
        <w:spacing w:before="120"/>
        <w:ind w:left="709" w:hanging="1"/>
        <w:contextualSpacing/>
        <w:jc w:val="both"/>
        <w:rPr>
          <w:rFonts w:ascii="Tahoma" w:hAnsi="Tahoma" w:cs="Tahoma"/>
          <w:color w:val="004990"/>
          <w:sz w:val="22"/>
          <w:szCs w:val="22"/>
          <w:lang w:val="es-BO"/>
        </w:rPr>
      </w:pPr>
      <w:r w:rsidRPr="00A2561A">
        <w:rPr>
          <w:rFonts w:ascii="Tahoma" w:hAnsi="Tahoma" w:cs="Tahoma"/>
          <w:color w:val="00499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C073D92"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Garantía de Cumplimiento de Contrato</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Para garantizar el cumplimiento del presente contrato, el</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PROVEEDOR presentó a ENTEL S.A. la Boleta/Póliza de Garantía N° ……. emitida por el Banco……………………………….. por la suma de ……………………… (…………………………………… 00/100 …………………..) con vigencia a partir del ../../.. al ../../.., con la característica de renovable, irrevocable de ejecución inmediata</w:t>
      </w:r>
      <w:r w:rsidRPr="006F7F16">
        <w:rPr>
          <w:rFonts w:ascii="Tahoma" w:hAnsi="Tahoma" w:cs="Tahoma"/>
          <w:bCs/>
          <w:color w:val="004990"/>
          <w:sz w:val="22"/>
          <w:szCs w:val="22"/>
          <w:lang w:val="es-BO"/>
        </w:rPr>
        <w:t xml:space="preserve"> y a primer requerimiento, </w:t>
      </w:r>
      <w:r w:rsidRPr="006F7F16">
        <w:rPr>
          <w:rFonts w:ascii="Tahoma" w:hAnsi="Tahoma" w:cs="Tahoma"/>
          <w:color w:val="004990"/>
          <w:sz w:val="22"/>
          <w:szCs w:val="22"/>
          <w:lang w:val="es-BO"/>
        </w:rPr>
        <w:t>equivalente al diez por ciento (10%) del valor total del presente contrato.</w:t>
      </w:r>
    </w:p>
    <w:p w14:paraId="3CD20DB0"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lastRenderedPageBreak/>
        <w:t>Garantía de Calidad de Servicios</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El PROVEEDOR garantiza la calidad de los servicios ejecutados objeto del presente contrato por el periodo de …. (…) año/S computable a partir de la emisión del Certificado de Aceptación Provisional</w:t>
      </w:r>
      <w:r w:rsidRPr="006F7F16">
        <w:rPr>
          <w:rFonts w:ascii="Tahoma" w:hAnsi="Tahoma" w:cs="Tahoma"/>
          <w:b/>
          <w:color w:val="004990"/>
          <w:sz w:val="22"/>
          <w:szCs w:val="22"/>
          <w:lang w:val="es-BO"/>
        </w:rPr>
        <w:t>.(ESTO DEBERÁ ESTAR EXPRESAMENTE DETALLADO EN LOS TERMINOS BASICOS DE CONTRATACIÓN, CASO CONTRARIO NO SE INCLUIRÁ)</w:t>
      </w:r>
    </w:p>
    <w:p w14:paraId="6163F852"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color w:val="004990"/>
          <w:spacing w:val="-3"/>
          <w:sz w:val="22"/>
          <w:szCs w:val="22"/>
        </w:rPr>
        <w:t>Póliza de Responsabilidad Civil.-</w:t>
      </w:r>
      <w:r w:rsidRPr="006F7F16">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33A4465"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bCs/>
          <w:iCs/>
          <w:color w:val="004990"/>
          <w:sz w:val="22"/>
          <w:szCs w:val="22"/>
        </w:rPr>
        <w:t>Póliza de Seguro Contra Accidentes.-</w:t>
      </w:r>
      <w:r w:rsidRPr="006F7F16">
        <w:rPr>
          <w:rFonts w:ascii="Tahoma" w:hAnsi="Tahoma" w:cs="Tahoma"/>
          <w:iCs/>
          <w:color w:val="004990"/>
          <w:sz w:val="22"/>
          <w:szCs w:val="22"/>
        </w:rPr>
        <w:t xml:space="preserve"> El</w:t>
      </w:r>
      <w:r w:rsidRPr="006F7F16">
        <w:rPr>
          <w:rFonts w:ascii="Tahoma" w:hAnsi="Tahoma" w:cs="Tahoma"/>
          <w:b/>
          <w:iCs/>
          <w:color w:val="004990"/>
          <w:sz w:val="22"/>
          <w:szCs w:val="22"/>
        </w:rPr>
        <w:t xml:space="preserve"> </w:t>
      </w:r>
      <w:r w:rsidRPr="006F7F16">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7D5EB207"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b/>
          <w:color w:val="004990"/>
          <w:sz w:val="22"/>
          <w:szCs w:val="22"/>
          <w:u w:val="single"/>
          <w:lang w:val="es-BO"/>
        </w:rPr>
        <w:t xml:space="preserve">DÉCIMA: </w:t>
      </w:r>
      <w:r w:rsidRPr="006F7F16">
        <w:rPr>
          <w:rFonts w:ascii="Tahoma" w:hAnsi="Tahoma" w:cs="Tahoma"/>
          <w:b/>
          <w:color w:val="004990"/>
          <w:sz w:val="21"/>
          <w:szCs w:val="21"/>
          <w:u w:val="single"/>
        </w:rPr>
        <w:t>CALIDAD DEL SERVICIO</w:t>
      </w:r>
      <w:r w:rsidRPr="006F7F16">
        <w:rPr>
          <w:rFonts w:ascii="Tahoma" w:hAnsi="Tahoma" w:cs="Tahoma"/>
          <w:b/>
          <w:color w:val="004990"/>
          <w:sz w:val="21"/>
          <w:szCs w:val="21"/>
        </w:rPr>
        <w:t xml:space="preserve">.- </w:t>
      </w:r>
      <w:r w:rsidRPr="006F7F16">
        <w:rPr>
          <w:rFonts w:ascii="Tahoma" w:hAnsi="Tahoma" w:cs="Tahoma"/>
          <w:color w:val="004990"/>
          <w:sz w:val="21"/>
          <w:szCs w:val="21"/>
        </w:rPr>
        <w:t>El PROVEEDOR será responsable de la calidad del servicio que provee, de acuerdo a los siguientes términos:</w:t>
      </w:r>
    </w:p>
    <w:p w14:paraId="34E0A07E"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10.1</w:t>
      </w:r>
      <w:r w:rsidRPr="006F7F16">
        <w:rPr>
          <w:rFonts w:ascii="Tahoma" w:hAnsi="Tahoma" w:cs="Tahoma"/>
          <w:color w:val="00499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879D59F"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10.2</w:t>
      </w:r>
      <w:r w:rsidRPr="006F7F16">
        <w:rPr>
          <w:rFonts w:ascii="Tahoma" w:hAnsi="Tahoma" w:cs="Tahoma"/>
          <w:color w:val="00499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504F20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lastRenderedPageBreak/>
        <w:t>10.3</w:t>
      </w:r>
      <w:r w:rsidRPr="006F7F16">
        <w:rPr>
          <w:rFonts w:ascii="Tahoma" w:hAnsi="Tahoma" w:cs="Tahoma"/>
          <w:color w:val="00499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9C6CCE5"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color w:val="004990"/>
          <w:sz w:val="21"/>
          <w:szCs w:val="21"/>
        </w:rPr>
        <w:t>10.4</w:t>
      </w:r>
      <w:r w:rsidRPr="006F7F16">
        <w:rPr>
          <w:rFonts w:ascii="Tahoma" w:hAnsi="Tahoma" w:cs="Tahoma"/>
          <w:color w:val="004990"/>
          <w:sz w:val="21"/>
          <w:szCs w:val="21"/>
        </w:rPr>
        <w:tab/>
        <w:t>Solucionados todos los reclamos y observaciones, ENTEL S.A. emitirá el Certificado de Control de Calidad, documento indispensable para efectuar los pagos en favor del PROVEEDOR</w:t>
      </w:r>
    </w:p>
    <w:p w14:paraId="2AAF1D72"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DÉCIMA PRIMERA: OBLIGACIONES</w:t>
      </w:r>
      <w:r w:rsidRPr="006F7F16">
        <w:rPr>
          <w:rFonts w:ascii="Tahoma" w:hAnsi="Tahoma" w:cs="Tahoma"/>
          <w:b/>
          <w:color w:val="004990"/>
          <w:sz w:val="22"/>
          <w:szCs w:val="22"/>
        </w:rPr>
        <w:t>.</w:t>
      </w:r>
      <w:r w:rsidRPr="006F7F16">
        <w:rPr>
          <w:rFonts w:ascii="Tahoma" w:hAnsi="Tahoma" w:cs="Tahoma"/>
          <w:color w:val="004990"/>
          <w:sz w:val="22"/>
          <w:szCs w:val="22"/>
        </w:rPr>
        <w:t>- Al margen de las obligaciones establecidas en las cláusulas precedentes, las Partes se comprometen a cumplir las siguientes:</w:t>
      </w:r>
    </w:p>
    <w:p w14:paraId="1B09775B"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1"/>
          <w:szCs w:val="21"/>
        </w:rPr>
        <w:t xml:space="preserve">11.1. </w:t>
      </w:r>
      <w:r w:rsidRPr="006F7F16">
        <w:rPr>
          <w:rFonts w:ascii="Tahoma" w:hAnsi="Tahoma" w:cs="Tahoma"/>
          <w:color w:val="004990"/>
          <w:sz w:val="21"/>
          <w:szCs w:val="21"/>
          <w:lang w:val="es-BO"/>
        </w:rPr>
        <w:t>El PROVEEDOR:</w:t>
      </w:r>
    </w:p>
    <w:p w14:paraId="5534A8D6"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 caso de existir dudas sobre los servicios objeto del presente contrato, consultar en forma inmediata y oportunamente a la supervisión de ENTEL S.A.</w:t>
      </w:r>
    </w:p>
    <w:p w14:paraId="603DFE3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Custodiar y resguardar la integridad de los accesorios en todo momento mediante el uso de herramientas, métodos adecuados de conservación.</w:t>
      </w:r>
    </w:p>
    <w:p w14:paraId="454E9A70"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Contar con garantías y seguros para el cumplimiento del presente contrato en previsión y resguardo de su personal o daño a terceros.</w:t>
      </w:r>
    </w:p>
    <w:p w14:paraId="73878A5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Presentar y entregar toda la documentación técnica solicitada de acuerdo a lo requerido por ENTEL S.A.</w:t>
      </w:r>
    </w:p>
    <w:p w14:paraId="31D2E24E"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024094E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lastRenderedPageBreak/>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29CBE6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2414B83"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2DFAC61D"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hAnsi="Tahoma" w:cs="Tahoma"/>
          <w:color w:val="004990"/>
          <w:sz w:val="21"/>
          <w:szCs w:val="21"/>
        </w:rPr>
        <w:t>Durante la ejecución del contrato y el periodo de garantía proporcionará un toll free para que ENTEL S.A. efectúe cualquier consulta que requiera.</w:t>
      </w:r>
    </w:p>
    <w:p w14:paraId="088F1D75" w14:textId="77777777" w:rsidR="008D669F" w:rsidRPr="006F7F16" w:rsidRDefault="008D669F" w:rsidP="008D669F">
      <w:pPr>
        <w:tabs>
          <w:tab w:val="num" w:pos="-1985"/>
        </w:tabs>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11.2</w:t>
      </w:r>
      <w:r w:rsidRPr="006F7F16">
        <w:rPr>
          <w:rFonts w:ascii="Tahoma" w:hAnsi="Tahoma" w:cs="Tahoma"/>
          <w:color w:val="004990"/>
          <w:sz w:val="22"/>
          <w:szCs w:val="22"/>
        </w:rPr>
        <w:tab/>
        <w:t>ENTEL S.A.:</w:t>
      </w:r>
    </w:p>
    <w:p w14:paraId="7569B996" w14:textId="77777777" w:rsidR="008D669F" w:rsidRPr="006F7F16" w:rsidRDefault="008D669F" w:rsidP="008D669F">
      <w:pPr>
        <w:spacing w:before="120"/>
        <w:ind w:left="1418" w:hanging="851"/>
        <w:contextualSpacing/>
        <w:jc w:val="both"/>
        <w:rPr>
          <w:rFonts w:ascii="Tahoma" w:hAnsi="Tahoma" w:cs="Tahoma"/>
          <w:color w:val="004990"/>
          <w:sz w:val="22"/>
          <w:szCs w:val="22"/>
          <w:lang w:val="es-BO"/>
        </w:rPr>
      </w:pPr>
      <w:r w:rsidRPr="006F7F16">
        <w:rPr>
          <w:rFonts w:ascii="Tahoma" w:hAnsi="Tahoma" w:cs="Tahoma"/>
          <w:color w:val="004990"/>
          <w:sz w:val="22"/>
          <w:szCs w:val="22"/>
        </w:rPr>
        <w:t>11.2.1</w:t>
      </w:r>
      <w:r w:rsidRPr="006F7F16">
        <w:rPr>
          <w:rFonts w:ascii="Tahoma" w:hAnsi="Tahoma" w:cs="Tahoma"/>
          <w:color w:val="004990"/>
          <w:sz w:val="22"/>
          <w:szCs w:val="22"/>
        </w:rPr>
        <w:tab/>
      </w:r>
      <w:r w:rsidRPr="006F7F16">
        <w:rPr>
          <w:rFonts w:ascii="Tahoma" w:hAnsi="Tahoma" w:cs="Tahoma"/>
          <w:color w:val="004990"/>
          <w:sz w:val="22"/>
          <w:szCs w:val="22"/>
          <w:lang w:val="es-BO"/>
        </w:rPr>
        <w:t>Efectuar a favor del PROVEEDOR, el/los correspondiente/s pago/s por el objeto del presente contrato.</w:t>
      </w:r>
    </w:p>
    <w:p w14:paraId="7401B683" w14:textId="77777777" w:rsidR="008D669F" w:rsidRPr="006F7F16" w:rsidRDefault="008D669F" w:rsidP="008D669F">
      <w:pPr>
        <w:tabs>
          <w:tab w:val="num" w:pos="-1985"/>
        </w:tabs>
        <w:spacing w:before="120"/>
        <w:ind w:left="1418" w:hanging="851"/>
        <w:contextualSpacing/>
        <w:jc w:val="both"/>
        <w:rPr>
          <w:rFonts w:ascii="Tahoma" w:hAnsi="Tahoma" w:cs="Tahoma"/>
          <w:color w:val="004990"/>
          <w:sz w:val="22"/>
          <w:szCs w:val="22"/>
        </w:rPr>
      </w:pPr>
      <w:r w:rsidRPr="006F7F16">
        <w:rPr>
          <w:rFonts w:ascii="Tahoma" w:hAnsi="Tahoma" w:cs="Tahoma"/>
          <w:color w:val="004990"/>
          <w:sz w:val="22"/>
          <w:szCs w:val="22"/>
        </w:rPr>
        <w:t>11.2.2</w:t>
      </w:r>
      <w:r w:rsidRPr="006F7F16">
        <w:rPr>
          <w:rFonts w:ascii="Tahoma" w:hAnsi="Tahoma" w:cs="Tahoma"/>
          <w:color w:val="004990"/>
          <w:sz w:val="22"/>
          <w:szCs w:val="22"/>
        </w:rPr>
        <w:tab/>
        <w:t>Proporcionar al personal del PROVEEDOR las autorizaciones para el ingreso y uso de ambientes, si corresponde.</w:t>
      </w:r>
    </w:p>
    <w:p w14:paraId="00C3A5B9" w14:textId="77777777" w:rsidR="008D669F" w:rsidRPr="006F7F16" w:rsidRDefault="008D669F" w:rsidP="008D669F">
      <w:pPr>
        <w:pStyle w:val="Ttulo1"/>
        <w:spacing w:before="120"/>
        <w:ind w:right="-1"/>
        <w:contextualSpacing/>
        <w:jc w:val="both"/>
        <w:rPr>
          <w:rFonts w:cs="Tahoma"/>
          <w:b w:val="0"/>
          <w:iCs/>
          <w:color w:val="004990"/>
          <w:spacing w:val="-3"/>
          <w:lang w:val="es-BO"/>
        </w:rPr>
      </w:pPr>
      <w:r w:rsidRPr="006F7F16">
        <w:rPr>
          <w:rFonts w:cs="Tahoma"/>
          <w:color w:val="004990"/>
        </w:rPr>
        <w:t xml:space="preserve">DÉCIMA SEGUNDA: SUPERVISIÓN.- </w:t>
      </w:r>
      <w:r w:rsidRPr="006F7F16">
        <w:rPr>
          <w:rFonts w:cs="Tahoma"/>
          <w:b w:val="0"/>
          <w:iCs/>
          <w:color w:val="004990"/>
          <w:spacing w:val="-3"/>
          <w:lang w:val="es-BO"/>
        </w:rPr>
        <w:t xml:space="preserve">La responsabilidad de supervisión, fiscalización y verificación del cumplimiento del presente contrato por parte de ENTEL S.A. estará a </w:t>
      </w:r>
      <w:r w:rsidRPr="006F7F16">
        <w:rPr>
          <w:rFonts w:cs="Tahoma"/>
          <w:b w:val="0"/>
          <w:iCs/>
          <w:color w:val="004990"/>
          <w:spacing w:val="-3"/>
          <w:lang w:val="es-BO"/>
        </w:rPr>
        <w:lastRenderedPageBreak/>
        <w:t>cargo de la Subgerencia de ……………………… dependiente de la Gerencia Nacional de …………………</w:t>
      </w:r>
    </w:p>
    <w:p w14:paraId="6CB94D7F"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b/>
          <w:color w:val="004990"/>
          <w:sz w:val="22"/>
          <w:szCs w:val="22"/>
          <w:u w:val="single"/>
        </w:rPr>
        <w:t>DÉCIMA TERCERA: MULTAS</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1BDEF02F"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13.1</w:t>
      </w:r>
      <w:r w:rsidRPr="006F7F16">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2B1016E"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13.2</w:t>
      </w:r>
      <w:r w:rsidRPr="006F7F16">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6B90C84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lang w:val="es-BO"/>
        </w:rPr>
        <w:t>13.3</w:t>
      </w:r>
      <w:r w:rsidRPr="006F7F16">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2C612F08"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lastRenderedPageBreak/>
        <w:t>DÉCIMA CUARTA:</w:t>
      </w:r>
      <w:r w:rsidRPr="006F7F16">
        <w:rPr>
          <w:rFonts w:ascii="Tahoma" w:hAnsi="Tahoma" w:cs="Tahoma"/>
          <w:b/>
          <w:bCs/>
          <w:color w:val="004990"/>
          <w:sz w:val="22"/>
          <w:szCs w:val="22"/>
          <w:u w:val="single"/>
          <w:lang w:val="es-BO"/>
        </w:rPr>
        <w:t xml:space="preserve"> SOLUCIÓN DE CONTROVERSIAS</w:t>
      </w:r>
      <w:r w:rsidRPr="006F7F16">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755FF87"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938ABAC"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b/>
          <w:bCs/>
          <w:color w:val="004990"/>
          <w:sz w:val="22"/>
          <w:szCs w:val="22"/>
          <w:u w:val="single"/>
        </w:rPr>
        <w:t>DÉCIMA QUINTA: NORMAS SOCIO LABORALES</w:t>
      </w:r>
      <w:r w:rsidRPr="006F7F16">
        <w:rPr>
          <w:rFonts w:ascii="Tahoma" w:hAnsi="Tahoma" w:cs="Tahoma"/>
          <w:bCs/>
          <w:color w:val="004990"/>
          <w:sz w:val="22"/>
          <w:szCs w:val="22"/>
        </w:rPr>
        <w:t xml:space="preserve">.- </w:t>
      </w:r>
      <w:r w:rsidRPr="006F7F16">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E1E9FDA"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7E75B23"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01A0521E"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eastAsia="Calibri" w:hAnsi="Tahoma" w:cs="Tahoma"/>
          <w:color w:val="004990"/>
          <w:sz w:val="21"/>
          <w:szCs w:val="21"/>
        </w:rPr>
        <w:t xml:space="preserve">ENTEL S.A. podrá verificar el cumplimiento de las obligaciones del PROVEEDOR respecto a sus dependientes </w:t>
      </w:r>
      <w:r w:rsidRPr="006F7F16">
        <w:rPr>
          <w:rFonts w:ascii="Tahoma" w:eastAsia="Calibri" w:hAnsi="Tahoma" w:cs="Tahoma"/>
          <w:color w:val="004990"/>
          <w:sz w:val="21"/>
          <w:szCs w:val="21"/>
        </w:rPr>
        <w:lastRenderedPageBreak/>
        <w:t>laborales asignados a tareas emergentes del presente contrato; las irregularidades evidenciadas serán reportadas a las instancias pertinentes, independientemente de las medidas que pueda asumir con relación al presente contrato.</w:t>
      </w:r>
    </w:p>
    <w:p w14:paraId="7E7AFADF"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EF74322"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SEXTA: NORMAS DE SEGURIDAD Y MEDIO AMBIENTE</w:t>
      </w:r>
      <w:r w:rsidRPr="006F7F16">
        <w:rPr>
          <w:rFonts w:ascii="Tahoma" w:hAnsi="Tahoma" w:cs="Tahoma"/>
          <w:bCs/>
          <w:color w:val="004990"/>
          <w:sz w:val="22"/>
          <w:szCs w:val="22"/>
        </w:rPr>
        <w:t xml:space="preserve">.- El PROVEEDOR se compromete a cumplir estrictamente con todas las disposiciones sobre Higiene, Seguridad Ocupacional y Bienestar. </w:t>
      </w:r>
    </w:p>
    <w:p w14:paraId="7ED759F9"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6A39181" w14:textId="77777777" w:rsidR="008D669F" w:rsidRPr="006F7F16" w:rsidRDefault="008D669F" w:rsidP="008D669F">
      <w:pPr>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SÉPTIMA: CASO FORTUITO O FUERZA MAYOR</w:t>
      </w:r>
      <w:r w:rsidRPr="006F7F16">
        <w:rPr>
          <w:rFonts w:ascii="Tahoma" w:hAnsi="Tahoma" w:cs="Tahoma"/>
          <w:b/>
          <w:bCs/>
          <w:color w:val="004990"/>
          <w:sz w:val="22"/>
          <w:szCs w:val="22"/>
        </w:rPr>
        <w:t>.-</w:t>
      </w:r>
      <w:r w:rsidRPr="006F7F16">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w:t>
      </w:r>
      <w:r w:rsidRPr="006F7F16">
        <w:rPr>
          <w:rFonts w:ascii="Tahoma" w:hAnsi="Tahoma" w:cs="Tahoma"/>
          <w:bCs/>
          <w:color w:val="004990"/>
          <w:sz w:val="22"/>
          <w:szCs w:val="22"/>
        </w:rPr>
        <w:lastRenderedPageBreak/>
        <w:t xml:space="preserve">como catástrofes, inundaciones, epidemias, etc. Se entiende como hecho fortuito mayor los eventos provocados por el hombre como ataques por enemigo público, huelgas (excepto las de su propio personal), actos del Gobierno como entidad soberana nacional, etc. </w:t>
      </w:r>
    </w:p>
    <w:p w14:paraId="6C11D901"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1"/>
          <w:szCs w:val="21"/>
        </w:rPr>
      </w:pPr>
      <w:r w:rsidRPr="006F7F16">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3BEDEB9" w14:textId="77777777" w:rsidR="008D669F" w:rsidRPr="006F7F16" w:rsidRDefault="008D669F" w:rsidP="008D669F">
      <w:pPr>
        <w:autoSpaceDE w:val="0"/>
        <w:autoSpaceDN w:val="0"/>
        <w:adjustRightInd w:val="0"/>
        <w:spacing w:before="120"/>
        <w:contextualSpacing/>
        <w:jc w:val="both"/>
        <w:rPr>
          <w:rFonts w:ascii="Tahoma" w:hAnsi="Tahoma" w:cs="Tahoma"/>
          <w:iCs/>
          <w:color w:val="004990"/>
          <w:sz w:val="22"/>
          <w:szCs w:val="22"/>
          <w:lang w:val="es-BO" w:eastAsia="es-BO"/>
        </w:rPr>
      </w:pPr>
      <w:r w:rsidRPr="006F7F16">
        <w:rPr>
          <w:rFonts w:ascii="Tahoma" w:hAnsi="Tahoma" w:cs="Tahoma"/>
          <w:b/>
          <w:bCs/>
          <w:color w:val="004990"/>
          <w:sz w:val="22"/>
          <w:szCs w:val="22"/>
          <w:u w:val="single"/>
        </w:rPr>
        <w:t>DÉCIMA OCTAVA: PROHIBICIÓN DE COMPETENCIA</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eastAsia="es-BO"/>
        </w:rPr>
        <w:t>El PROVEEDOR</w:t>
      </w:r>
      <w:r w:rsidRPr="006F7F16">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6F7F16">
        <w:rPr>
          <w:rFonts w:ascii="Tahoma" w:hAnsi="Tahoma" w:cs="Tahoma"/>
          <w:b/>
          <w:iCs/>
          <w:color w:val="004990"/>
          <w:sz w:val="22"/>
          <w:szCs w:val="22"/>
          <w:lang w:val="es-BO" w:eastAsia="es-BO"/>
        </w:rPr>
        <w:t>(ESTA CLÁUSULA SOLO APLICA A PROVEEDORES DE BIENES Y SERVICIOS RELACIONADOS CON EL RUBRO DE ENTEL S.A., NO APLICA PARA OTROS).</w:t>
      </w:r>
    </w:p>
    <w:p w14:paraId="4C730D4A" w14:textId="77777777" w:rsidR="008D669F" w:rsidRPr="006F7F16" w:rsidRDefault="008D669F" w:rsidP="008D669F">
      <w:pPr>
        <w:spacing w:before="120"/>
        <w:contextualSpacing/>
        <w:jc w:val="both"/>
        <w:rPr>
          <w:rFonts w:ascii="Tahoma" w:hAnsi="Tahoma" w:cs="Tahoma"/>
          <w:iCs/>
          <w:color w:val="004990"/>
          <w:sz w:val="22"/>
          <w:szCs w:val="22"/>
          <w:lang w:val="es-BO"/>
        </w:rPr>
      </w:pPr>
      <w:r w:rsidRPr="006F7F16">
        <w:rPr>
          <w:rFonts w:ascii="Tahoma" w:hAnsi="Tahoma" w:cs="Tahoma"/>
          <w:b/>
          <w:color w:val="004990"/>
          <w:sz w:val="22"/>
          <w:szCs w:val="22"/>
          <w:u w:val="single"/>
          <w:lang w:val="es-BO" w:eastAsia="es-BO"/>
        </w:rPr>
        <w:t>DÉCIMA NOVENA: ENMIENDAS COMPLEMENTARIAS Y MODIFICACIONES</w:t>
      </w:r>
      <w:r w:rsidRPr="006F7F16">
        <w:rPr>
          <w:rFonts w:ascii="Tahoma" w:hAnsi="Tahoma" w:cs="Tahoma"/>
          <w:b/>
          <w:color w:val="004990"/>
          <w:sz w:val="22"/>
          <w:szCs w:val="22"/>
          <w:lang w:val="es-BO" w:eastAsia="es-BO"/>
        </w:rPr>
        <w:t xml:space="preserve">.- </w:t>
      </w:r>
      <w:r w:rsidRPr="006F7F16">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4D19E8E"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color w:val="004990"/>
          <w:sz w:val="22"/>
          <w:szCs w:val="22"/>
          <w:u w:val="single"/>
          <w:lang w:val="es-BO" w:eastAsia="es-BO"/>
        </w:rPr>
        <w:lastRenderedPageBreak/>
        <w:t>VIGÉSIMA: PROHIBICIÓN DE TRANSFERENCIA O SUBROGACIÓN</w:t>
      </w:r>
      <w:r w:rsidRPr="006F7F16">
        <w:rPr>
          <w:rFonts w:ascii="Tahoma" w:hAnsi="Tahoma" w:cs="Tahoma"/>
          <w:b/>
          <w:color w:val="004990"/>
          <w:sz w:val="22"/>
          <w:szCs w:val="22"/>
          <w:lang w:val="es-BO" w:eastAsia="es-BO"/>
        </w:rPr>
        <w:t>.-</w:t>
      </w:r>
      <w:r w:rsidRPr="006F7F16">
        <w:rPr>
          <w:rFonts w:ascii="Tahoma" w:hAnsi="Tahoma" w:cs="Tahoma"/>
          <w:color w:val="004990"/>
          <w:sz w:val="22"/>
          <w:szCs w:val="22"/>
          <w:lang w:val="es-BO" w:eastAsia="es-BO"/>
        </w:rPr>
        <w:t xml:space="preserve"> </w:t>
      </w:r>
      <w:r w:rsidRPr="006F7F16">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6F7F16">
        <w:rPr>
          <w:rFonts w:ascii="Tahoma" w:hAnsi="Tahoma" w:cs="Tahoma"/>
          <w:color w:val="004990"/>
          <w:sz w:val="22"/>
          <w:szCs w:val="22"/>
          <w:lang w:val="es-BO" w:eastAsia="es-BO"/>
        </w:rPr>
        <w:t xml:space="preserve"> y el inicio de las acciones legales respectivas.</w:t>
      </w:r>
    </w:p>
    <w:p w14:paraId="28BCA326" w14:textId="77777777" w:rsidR="008D669F" w:rsidRPr="006F7F16" w:rsidRDefault="008D669F" w:rsidP="008D669F">
      <w:pPr>
        <w:tabs>
          <w:tab w:val="left" w:pos="-2977"/>
        </w:tabs>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VIGÉSIMA PRIMERA: RESOLUCIÓN</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presente contrato podrá ser resuelto por las siguientes causales:</w:t>
      </w:r>
    </w:p>
    <w:p w14:paraId="67CBC27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w:t>
      </w:r>
      <w:r w:rsidRPr="006F7F16">
        <w:rPr>
          <w:rFonts w:ascii="Tahoma" w:hAnsi="Tahoma" w:cs="Tahoma"/>
          <w:color w:val="004990"/>
          <w:sz w:val="22"/>
          <w:szCs w:val="22"/>
          <w:lang w:val="es-BO"/>
        </w:rPr>
        <w:tab/>
        <w:t>Por ENTEL S.A.:</w:t>
      </w:r>
    </w:p>
    <w:p w14:paraId="0EF145E0"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21.1.1</w:t>
      </w:r>
      <w:r w:rsidRPr="006F7F16">
        <w:rPr>
          <w:rFonts w:ascii="Tahoma" w:hAnsi="Tahoma" w:cs="Tahoma"/>
          <w:color w:val="004990"/>
          <w:sz w:val="22"/>
          <w:szCs w:val="22"/>
          <w:lang w:val="es-BO"/>
        </w:rPr>
        <w:tab/>
        <w:t>Cuando el PROVEEDOR, incurra en negligencia o cometa incumplimiento de sus obligaciones objeto del presente contrato.</w:t>
      </w:r>
    </w:p>
    <w:p w14:paraId="59125DA4"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21.1.2</w:t>
      </w:r>
      <w:r w:rsidRPr="006F7F16">
        <w:rPr>
          <w:rFonts w:ascii="Tahoma" w:hAnsi="Tahoma" w:cs="Tahoma"/>
          <w:color w:val="004990"/>
          <w:sz w:val="22"/>
          <w:szCs w:val="22"/>
          <w:lang w:val="es-BO"/>
        </w:rPr>
        <w:tab/>
        <w:t>Quiebra declarada del PROVEEDOR.</w:t>
      </w:r>
    </w:p>
    <w:p w14:paraId="309F506B"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21.1.3</w:t>
      </w:r>
      <w:r w:rsidRPr="006F7F16">
        <w:rPr>
          <w:rFonts w:ascii="Tahoma" w:hAnsi="Tahoma" w:cs="Tahoma"/>
          <w:color w:val="004990"/>
          <w:sz w:val="22"/>
          <w:szCs w:val="22"/>
          <w:lang w:val="es-BO"/>
        </w:rPr>
        <w:tab/>
        <w:t>Si el PROVEEDOR se disuelve como sociedad.</w:t>
      </w:r>
    </w:p>
    <w:p w14:paraId="6ADCEBAA"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21.1.4</w:t>
      </w:r>
      <w:r w:rsidRPr="006F7F16">
        <w:rPr>
          <w:rFonts w:ascii="Tahoma" w:hAnsi="Tahoma" w:cs="Tahoma"/>
          <w:color w:val="004990"/>
          <w:sz w:val="22"/>
          <w:szCs w:val="22"/>
          <w:lang w:val="es-BO"/>
        </w:rPr>
        <w:tab/>
        <w:t>Facultativamente si la aplicación de sanciones alcanza al porcentaje de multas expresado en el presente contrato.</w:t>
      </w:r>
    </w:p>
    <w:p w14:paraId="3849CDF2"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21.2</w:t>
      </w:r>
      <w:r w:rsidRPr="006F7F16">
        <w:rPr>
          <w:rFonts w:ascii="Tahoma" w:hAnsi="Tahoma" w:cs="Tahoma"/>
          <w:color w:val="004990"/>
          <w:sz w:val="22"/>
          <w:szCs w:val="22"/>
          <w:lang w:val="es-BO"/>
        </w:rPr>
        <w:tab/>
        <w:t>Por el PROVEEDOR.</w:t>
      </w:r>
    </w:p>
    <w:p w14:paraId="026E9A0E" w14:textId="77777777" w:rsidR="008D669F" w:rsidRPr="006F7F16" w:rsidRDefault="008D669F" w:rsidP="008D669F">
      <w:pPr>
        <w:autoSpaceDE w:val="0"/>
        <w:autoSpaceDN w:val="0"/>
        <w:adjustRightInd w:val="0"/>
        <w:spacing w:before="120"/>
        <w:ind w:left="1416" w:hanging="850"/>
        <w:contextualSpacing/>
        <w:jc w:val="both"/>
        <w:rPr>
          <w:rFonts w:ascii="Tahoma" w:hAnsi="Tahoma" w:cs="Tahoma"/>
          <w:bCs/>
          <w:color w:val="004990"/>
          <w:sz w:val="22"/>
          <w:szCs w:val="22"/>
          <w:lang w:val="es-BO"/>
        </w:rPr>
      </w:pPr>
      <w:r w:rsidRPr="006F7F16">
        <w:rPr>
          <w:rFonts w:ascii="Tahoma" w:hAnsi="Tahoma" w:cs="Tahoma"/>
          <w:bCs/>
          <w:color w:val="004990"/>
          <w:sz w:val="22"/>
          <w:szCs w:val="22"/>
          <w:lang w:val="es-BO"/>
        </w:rPr>
        <w:t>21.2.1</w:t>
      </w:r>
      <w:r w:rsidRPr="006F7F16">
        <w:rPr>
          <w:rFonts w:ascii="Tahoma" w:hAnsi="Tahoma" w:cs="Tahoma"/>
          <w:bCs/>
          <w:color w:val="004990"/>
          <w:sz w:val="22"/>
          <w:szCs w:val="22"/>
          <w:lang w:val="es-BO"/>
        </w:rPr>
        <w:tab/>
        <w:t>Si ENTEL S.A. demora injustificadamente en los pagos acordados.</w:t>
      </w:r>
    </w:p>
    <w:p w14:paraId="6818B61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170E9A9A"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64DD54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2FC85CD"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CA5BDFE"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76C623"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bCs/>
          <w:color w:val="004990"/>
          <w:sz w:val="22"/>
          <w:szCs w:val="22"/>
          <w:u w:val="single"/>
        </w:rPr>
        <w:t>VIGÉSIMA SEGUNDA: CONCLUSIÓN ANTICIPADA</w:t>
      </w:r>
      <w:r w:rsidRPr="006F7F16">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509C1923" w14:textId="77777777" w:rsidR="008D669F" w:rsidRPr="006F7F16" w:rsidRDefault="008D669F" w:rsidP="008D669F">
      <w:pPr>
        <w:spacing w:before="120"/>
        <w:contextualSpacing/>
        <w:jc w:val="both"/>
        <w:rPr>
          <w:rFonts w:ascii="Tahoma" w:hAnsi="Tahoma" w:cs="Tahoma"/>
          <w:snapToGrid w:val="0"/>
          <w:color w:val="004990"/>
          <w:sz w:val="22"/>
          <w:szCs w:val="22"/>
          <w:lang w:val="es-BO"/>
        </w:rPr>
      </w:pPr>
      <w:r w:rsidRPr="006F7F16">
        <w:rPr>
          <w:rFonts w:ascii="Tahoma" w:hAnsi="Tahoma" w:cs="Tahoma"/>
          <w:b/>
          <w:bCs/>
          <w:color w:val="004990"/>
          <w:sz w:val="22"/>
          <w:szCs w:val="22"/>
          <w:u w:val="single"/>
          <w:lang w:val="es-BO"/>
        </w:rPr>
        <w:t>VIGÉSIMA TERCERA:</w:t>
      </w:r>
      <w:r w:rsidRPr="006F7F16">
        <w:rPr>
          <w:rFonts w:ascii="Tahoma" w:hAnsi="Tahoma" w:cs="Tahoma"/>
          <w:b/>
          <w:snapToGrid w:val="0"/>
          <w:color w:val="004990"/>
          <w:sz w:val="22"/>
          <w:szCs w:val="22"/>
          <w:u w:val="single"/>
          <w:lang w:val="es-BO"/>
        </w:rPr>
        <w:t xml:space="preserve"> AUDITAJE</w:t>
      </w:r>
      <w:r w:rsidRPr="006F7F16">
        <w:rPr>
          <w:rFonts w:ascii="Tahoma" w:hAnsi="Tahoma" w:cs="Tahoma"/>
          <w:b/>
          <w:snapToGrid w:val="0"/>
          <w:color w:val="004990"/>
          <w:sz w:val="22"/>
          <w:szCs w:val="22"/>
          <w:lang w:val="es-BO"/>
        </w:rPr>
        <w:t xml:space="preserve">.- </w:t>
      </w:r>
      <w:r w:rsidRPr="006F7F16">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F7D274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CUARTA: PROPIEDAD INTELECTUAL</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4F57FD1F"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D96688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E35BE5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ED3F6A2"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6F7F16">
        <w:rPr>
          <w:rFonts w:ascii="Tahoma" w:hAnsi="Tahoma" w:cs="Tahoma"/>
          <w:b/>
          <w:color w:val="004990"/>
          <w:sz w:val="22"/>
          <w:szCs w:val="22"/>
          <w:lang w:val="es-BO"/>
        </w:rPr>
        <w:t>(DEPENDIENDO DEL OBJETO DEL CONTRATO)</w:t>
      </w:r>
      <w:r w:rsidRPr="006F7F16">
        <w:rPr>
          <w:rFonts w:ascii="Tahoma" w:hAnsi="Tahoma" w:cs="Tahoma"/>
          <w:color w:val="004990"/>
          <w:sz w:val="22"/>
          <w:szCs w:val="22"/>
          <w:lang w:val="es-BO"/>
        </w:rPr>
        <w:t>.</w:t>
      </w:r>
      <w:r w:rsidRPr="006F7F16">
        <w:rPr>
          <w:rFonts w:ascii="Tahoma" w:hAnsi="Tahoma" w:cs="Tahoma"/>
          <w:b/>
          <w:iCs/>
          <w:color w:val="004990"/>
          <w:sz w:val="22"/>
          <w:szCs w:val="22"/>
          <w:lang w:val="es-BO" w:eastAsia="es-BO"/>
        </w:rPr>
        <w:t xml:space="preserve"> </w:t>
      </w:r>
    </w:p>
    <w:p w14:paraId="64A97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QUINTA: CONFIDENCIALIDAD</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406CE2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información es de propiedad exclusiva de</w:t>
      </w:r>
      <w:r w:rsidRPr="006F7F16">
        <w:rPr>
          <w:rFonts w:ascii="Tahoma" w:hAnsi="Tahoma" w:cs="Tahoma"/>
          <w:bCs/>
          <w:color w:val="004990"/>
          <w:sz w:val="22"/>
          <w:szCs w:val="22"/>
          <w:lang w:val="es-BO"/>
        </w:rPr>
        <w:t xml:space="preserve"> ENTEL S.A., </w:t>
      </w:r>
      <w:r w:rsidRPr="006F7F16">
        <w:rPr>
          <w:rFonts w:ascii="Tahoma" w:hAnsi="Tahoma" w:cs="Tahoma"/>
          <w:color w:val="004990"/>
          <w:sz w:val="22"/>
          <w:szCs w:val="22"/>
          <w:lang w:val="es-BO"/>
        </w:rPr>
        <w:t>razón por la</w:t>
      </w:r>
      <w:r w:rsidRPr="006F7F16">
        <w:rPr>
          <w:rFonts w:ascii="Tahoma" w:hAnsi="Tahoma" w:cs="Tahoma"/>
          <w:bCs/>
          <w:color w:val="004990"/>
          <w:sz w:val="22"/>
          <w:szCs w:val="22"/>
          <w:lang w:val="es-BO"/>
        </w:rPr>
        <w:t xml:space="preserve"> </w:t>
      </w:r>
      <w:r w:rsidRPr="006F7F16">
        <w:rPr>
          <w:rFonts w:ascii="Tahoma" w:hAnsi="Tahoma" w:cs="Tahoma"/>
          <w:color w:val="004990"/>
          <w:sz w:val="22"/>
          <w:szCs w:val="22"/>
          <w:lang w:val="es-BO"/>
        </w:rPr>
        <w:t xml:space="preserve">cual el PROVEEDOR está expresamente prohibido de utilizar la misma para fines distintos a los señalados en este contrato. </w:t>
      </w:r>
    </w:p>
    <w:p w14:paraId="241EFE84"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416D3B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VIGÉSIMA SEXTA:</w:t>
      </w:r>
      <w:r w:rsidRPr="006F7F16">
        <w:rPr>
          <w:rFonts w:ascii="Tahoma" w:hAnsi="Tahoma" w:cs="Tahoma"/>
          <w:b/>
          <w:color w:val="004990"/>
          <w:sz w:val="22"/>
          <w:szCs w:val="22"/>
          <w:u w:val="single"/>
          <w:lang w:val="es-BO"/>
        </w:rPr>
        <w:t xml:space="preserve"> EXONERACIÓN DE RESPONSABILIDADES POR DAÑO A TERCEROS</w:t>
      </w:r>
      <w:r w:rsidRPr="006F7F16">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0AC4CB15"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color w:val="004990"/>
          <w:sz w:val="22"/>
          <w:szCs w:val="22"/>
          <w:u w:val="single"/>
          <w:lang w:val="es-BO"/>
        </w:rPr>
        <w:t xml:space="preserve">VIGÉSIMA SÉPTIMA: </w:t>
      </w:r>
      <w:r w:rsidRPr="006F7F16">
        <w:rPr>
          <w:rFonts w:ascii="Tahoma" w:hAnsi="Tahoma" w:cs="Tahoma"/>
          <w:b/>
          <w:bCs/>
          <w:color w:val="004990"/>
          <w:sz w:val="22"/>
          <w:szCs w:val="22"/>
          <w:u w:val="single"/>
        </w:rPr>
        <w:t>NOTIFICACIONES</w:t>
      </w:r>
      <w:r w:rsidRPr="006F7F16">
        <w:rPr>
          <w:rFonts w:ascii="Tahoma" w:hAnsi="Tahoma" w:cs="Tahoma"/>
          <w:bCs/>
          <w:color w:val="004990"/>
          <w:sz w:val="22"/>
          <w:szCs w:val="22"/>
        </w:rPr>
        <w:t>.- Toda comunicación entre Partes emergente del presente contrato, deberán ser entregadas en los siguientes domicilios:</w:t>
      </w:r>
    </w:p>
    <w:p w14:paraId="3AAF8F90" w14:textId="77777777" w:rsidR="008D669F" w:rsidRPr="006F7F16" w:rsidRDefault="008D669F" w:rsidP="008D669F">
      <w:pPr>
        <w:autoSpaceDE w:val="0"/>
        <w:autoSpaceDN w:val="0"/>
        <w:adjustRightInd w:val="0"/>
        <w:spacing w:before="120"/>
        <w:ind w:left="567" w:hanging="567"/>
        <w:contextualSpacing/>
        <w:jc w:val="both"/>
        <w:rPr>
          <w:rFonts w:ascii="Tahoma" w:hAnsi="Tahoma" w:cs="Tahoma"/>
          <w:bCs/>
          <w:color w:val="004990"/>
          <w:sz w:val="22"/>
          <w:szCs w:val="22"/>
        </w:rPr>
      </w:pPr>
      <w:r w:rsidRPr="006F7F16">
        <w:rPr>
          <w:rFonts w:ascii="Tahoma" w:hAnsi="Tahoma" w:cs="Tahoma"/>
          <w:bCs/>
          <w:iCs/>
          <w:color w:val="004990"/>
          <w:sz w:val="22"/>
          <w:szCs w:val="22"/>
          <w:lang w:val="es-BO"/>
        </w:rPr>
        <w:t>27.1</w:t>
      </w:r>
      <w:r w:rsidRPr="006F7F16">
        <w:rPr>
          <w:rFonts w:ascii="Tahoma" w:hAnsi="Tahoma" w:cs="Tahoma"/>
          <w:bCs/>
          <w:iCs/>
          <w:color w:val="004990"/>
          <w:sz w:val="22"/>
          <w:szCs w:val="22"/>
          <w:lang w:val="es-BO"/>
        </w:rPr>
        <w:tab/>
      </w:r>
      <w:r w:rsidRPr="006F7F16">
        <w:rPr>
          <w:rFonts w:ascii="Tahoma" w:hAnsi="Tahoma" w:cs="Tahoma"/>
          <w:color w:val="004990"/>
          <w:sz w:val="22"/>
          <w:szCs w:val="22"/>
          <w:lang w:val="es-BO"/>
        </w:rPr>
        <w:t>El PROVEEDOR:</w:t>
      </w:r>
    </w:p>
    <w:p w14:paraId="7C236438"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w:t>
      </w:r>
    </w:p>
    <w:p w14:paraId="74C8C189"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Teléfonos: ………………………………. – Fax …………………….</w:t>
      </w:r>
    </w:p>
    <w:p w14:paraId="54B59516"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Correo electrónico:………………………………………………….</w:t>
      </w:r>
    </w:p>
    <w:p w14:paraId="5525519F"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La Paz - Bolivia </w:t>
      </w:r>
    </w:p>
    <w:p w14:paraId="13B9186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27.2</w:t>
      </w:r>
      <w:r w:rsidRPr="006F7F16">
        <w:rPr>
          <w:rFonts w:ascii="Tahoma" w:hAnsi="Tahoma" w:cs="Tahoma"/>
          <w:color w:val="004990"/>
          <w:sz w:val="22"/>
          <w:szCs w:val="22"/>
          <w:lang w:val="es-BO"/>
        </w:rPr>
        <w:tab/>
        <w:t>A  ENTEL S.A.:</w:t>
      </w:r>
      <w:r w:rsidRPr="006F7F16">
        <w:rPr>
          <w:rFonts w:ascii="Tahoma" w:hAnsi="Tahoma" w:cs="Tahoma"/>
          <w:color w:val="004990"/>
          <w:sz w:val="22"/>
          <w:szCs w:val="22"/>
          <w:lang w:val="es-BO"/>
        </w:rPr>
        <w:tab/>
      </w:r>
    </w:p>
    <w:p w14:paraId="3EEAFB5E"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Calle Federico Zuazo N° 1771, Edificio Tower.</w:t>
      </w:r>
    </w:p>
    <w:p w14:paraId="57BA22F5"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 2141111 </w:t>
      </w:r>
    </w:p>
    <w:p w14:paraId="1ADBFABB"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Paz – Bolivia</w:t>
      </w:r>
    </w:p>
    <w:p w14:paraId="042E96BA" w14:textId="77777777" w:rsidR="008D669F" w:rsidRPr="006F7F16" w:rsidRDefault="008D669F" w:rsidP="008D669F">
      <w:pPr>
        <w:autoSpaceDE w:val="0"/>
        <w:autoSpaceDN w:val="0"/>
        <w:adjustRightInd w:val="0"/>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 xml:space="preserve">VIGÉSIMA OCTAVA: </w:t>
      </w:r>
      <w:r w:rsidRPr="006F7F16">
        <w:rPr>
          <w:rFonts w:ascii="Tahoma" w:hAnsi="Tahoma" w:cs="Tahoma"/>
          <w:b/>
          <w:snapToGrid w:val="0"/>
          <w:color w:val="004990"/>
          <w:sz w:val="22"/>
          <w:szCs w:val="22"/>
          <w:u w:val="single"/>
          <w:lang w:val="es-BO"/>
        </w:rPr>
        <w:t>ACEPTACIÓN Y CONFORMIDAD</w:t>
      </w:r>
      <w:r w:rsidRPr="006F7F16">
        <w:rPr>
          <w:rFonts w:ascii="Tahoma" w:hAnsi="Tahoma" w:cs="Tahoma"/>
          <w:b/>
          <w:iCs/>
          <w:color w:val="004990"/>
          <w:sz w:val="22"/>
          <w:szCs w:val="22"/>
          <w:lang w:val="es-BO"/>
        </w:rPr>
        <w:t xml:space="preserve">.- </w:t>
      </w:r>
      <w:r w:rsidRPr="006F7F16">
        <w:rPr>
          <w:rFonts w:ascii="Tahoma" w:hAnsi="Tahoma" w:cs="Tahoma"/>
          <w:color w:val="00499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A59194B"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color w:val="004990"/>
          <w:sz w:val="22"/>
          <w:szCs w:val="22"/>
          <w:lang w:val="es-BO"/>
        </w:rPr>
        <w:t xml:space="preserve"> </w:t>
      </w:r>
    </w:p>
    <w:p w14:paraId="172BFCCF" w14:textId="77777777" w:rsidR="008D669F" w:rsidRPr="006F7F16" w:rsidRDefault="008D669F" w:rsidP="008D669F">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D669F" w:rsidRPr="006F7F16" w14:paraId="6F875ABB" w14:textId="77777777" w:rsidTr="003F7F61">
        <w:trPr>
          <w:trHeight w:val="463"/>
        </w:trPr>
        <w:tc>
          <w:tcPr>
            <w:tcW w:w="4678" w:type="dxa"/>
          </w:tcPr>
          <w:p w14:paraId="0D8E4B46" w14:textId="77777777" w:rsidR="008D669F" w:rsidRPr="006F7F16" w:rsidRDefault="008D669F" w:rsidP="003F7F61">
            <w:pPr>
              <w:ind w:right="45"/>
              <w:contextualSpacing/>
              <w:jc w:val="center"/>
              <w:rPr>
                <w:rFonts w:ascii="Tahoma" w:hAnsi="Tahoma" w:cs="Tahoma"/>
                <w:color w:val="004990"/>
                <w:sz w:val="22"/>
                <w:szCs w:val="22"/>
              </w:rPr>
            </w:pPr>
            <w:r w:rsidRPr="006F7F16">
              <w:rPr>
                <w:rFonts w:ascii="Tahoma" w:hAnsi="Tahoma" w:cs="Tahoma"/>
                <w:color w:val="004990"/>
                <w:sz w:val="22"/>
                <w:szCs w:val="22"/>
              </w:rPr>
              <w:t>…………………………………….</w:t>
            </w:r>
          </w:p>
          <w:p w14:paraId="26EA6724"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Gerente General</w:t>
            </w:r>
          </w:p>
          <w:p w14:paraId="09839816" w14:textId="77777777" w:rsidR="008D669F" w:rsidRPr="006F7F16" w:rsidRDefault="008D669F" w:rsidP="003F7F61">
            <w:pPr>
              <w:ind w:right="45"/>
              <w:contextualSpacing/>
              <w:jc w:val="center"/>
              <w:rPr>
                <w:rFonts w:ascii="Tahoma" w:hAnsi="Tahoma" w:cs="Tahoma"/>
                <w:bCs/>
                <w:color w:val="004990"/>
                <w:sz w:val="22"/>
                <w:szCs w:val="22"/>
              </w:rPr>
            </w:pPr>
            <w:r w:rsidRPr="006F7F16">
              <w:rPr>
                <w:rFonts w:ascii="Tahoma" w:hAnsi="Tahoma" w:cs="Tahoma"/>
                <w:b/>
                <w:color w:val="004990"/>
                <w:sz w:val="22"/>
                <w:szCs w:val="22"/>
              </w:rPr>
              <w:t>ENTEL S.A.</w:t>
            </w:r>
          </w:p>
        </w:tc>
        <w:tc>
          <w:tcPr>
            <w:tcW w:w="4868" w:type="dxa"/>
          </w:tcPr>
          <w:p w14:paraId="186E4CD3"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color w:val="004990"/>
                <w:sz w:val="22"/>
                <w:szCs w:val="22"/>
              </w:rPr>
              <w:t>……………………………………………</w:t>
            </w:r>
          </w:p>
          <w:p w14:paraId="5A860368"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Representante Legal</w:t>
            </w:r>
          </w:p>
          <w:p w14:paraId="623D94EE" w14:textId="132AEE75" w:rsidR="008D669F" w:rsidRPr="006F7F16" w:rsidRDefault="008D669F" w:rsidP="003F7F61">
            <w:pPr>
              <w:contextualSpacing/>
              <w:jc w:val="center"/>
              <w:rPr>
                <w:rFonts w:ascii="Tahoma" w:hAnsi="Tahoma" w:cs="Tahoma"/>
                <w:b/>
                <w:color w:val="004990"/>
                <w:sz w:val="22"/>
                <w:szCs w:val="22"/>
              </w:rPr>
            </w:pPr>
          </w:p>
        </w:tc>
      </w:tr>
    </w:tbl>
    <w:p w14:paraId="36B0A3D5"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189EB6F"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1319DEFD"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A4CBB46" w14:textId="77777777" w:rsidR="008D669F" w:rsidRPr="006F7F16" w:rsidRDefault="008D669F" w:rsidP="008D669F">
      <w:pPr>
        <w:keepNext/>
        <w:keepLines/>
        <w:spacing w:before="200"/>
        <w:jc w:val="center"/>
        <w:outlineLvl w:val="1"/>
        <w:rPr>
          <w:color w:val="004990"/>
          <w:lang w:val="es-BO"/>
        </w:rPr>
      </w:pPr>
      <w:bookmarkStart w:id="73" w:name="_Toc309124152"/>
      <w:bookmarkEnd w:id="73"/>
    </w:p>
    <w:p w14:paraId="7E8CEDDF" w14:textId="77777777" w:rsidR="00EC685E" w:rsidRDefault="00EC685E" w:rsidP="001E1FC9">
      <w:pPr>
        <w:rPr>
          <w:rFonts w:ascii="Tahoma" w:hAnsi="Tahoma" w:cs="Tahoma"/>
          <w:b/>
          <w:color w:val="004990"/>
          <w:sz w:val="28"/>
          <w:szCs w:val="28"/>
          <w:lang w:val="es-BO"/>
        </w:rPr>
      </w:pPr>
    </w:p>
    <w:sectPr w:rsidR="00EC685E" w:rsidSect="003D5156">
      <w:headerReference w:type="default" r:id="rId20"/>
      <w:footerReference w:type="default" r:id="rId21"/>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C47B0" w14:textId="77777777" w:rsidR="00981ACD" w:rsidRDefault="00981ACD">
      <w:r>
        <w:separator/>
      </w:r>
    </w:p>
  </w:endnote>
  <w:endnote w:type="continuationSeparator" w:id="0">
    <w:p w14:paraId="51DC9DC4" w14:textId="77777777" w:rsidR="00981ACD" w:rsidRDefault="00981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7046E" w14:textId="77777777" w:rsidR="00852D41" w:rsidRPr="004C3D81" w:rsidRDefault="00852D41"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B0093">
      <w:rPr>
        <w:rFonts w:ascii="Tahoma" w:hAnsi="Tahoma" w:cs="Tahoma"/>
        <w:b/>
        <w:noProof/>
        <w:color w:val="004990"/>
        <w:lang w:val="es-ES_tradnl"/>
      </w:rPr>
      <w:t>30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32</w:t>
    </w:r>
  </w:p>
  <w:p w14:paraId="3371C861" w14:textId="77777777" w:rsidR="00852D41" w:rsidRDefault="00852D41">
    <w:pPr>
      <w:pStyle w:val="Piedepgina"/>
    </w:pPr>
  </w:p>
  <w:p w14:paraId="2F20F19A" w14:textId="77777777" w:rsidR="00852D41" w:rsidRDefault="00852D4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04A72" w14:textId="42FB6A08" w:rsidR="00852D41" w:rsidRPr="004C3D81" w:rsidRDefault="00852D41"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B0093">
      <w:rPr>
        <w:rFonts w:ascii="Tahoma" w:hAnsi="Tahoma" w:cs="Tahoma"/>
        <w:b/>
        <w:noProof/>
        <w:color w:val="004990"/>
        <w:lang w:val="es-ES_tradnl"/>
      </w:rPr>
      <w:t>39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39</w:t>
    </w:r>
  </w:p>
  <w:p w14:paraId="00E4B96E" w14:textId="77777777" w:rsidR="00852D41" w:rsidRDefault="00852D41">
    <w:pPr>
      <w:pStyle w:val="Piedepgina"/>
    </w:pPr>
  </w:p>
  <w:p w14:paraId="61AA6569" w14:textId="77777777" w:rsidR="00852D41" w:rsidRDefault="00852D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6D0F6" w14:textId="77777777" w:rsidR="00981ACD" w:rsidRDefault="00981ACD">
      <w:r>
        <w:separator/>
      </w:r>
    </w:p>
  </w:footnote>
  <w:footnote w:type="continuationSeparator" w:id="0">
    <w:p w14:paraId="2170CF47" w14:textId="77777777" w:rsidR="00981ACD" w:rsidRDefault="00981ACD">
      <w:r>
        <w:continuationSeparator/>
      </w:r>
    </w:p>
  </w:footnote>
  <w:footnote w:id="1">
    <w:p w14:paraId="2ED2BF48" w14:textId="77777777" w:rsidR="00852D41" w:rsidRPr="00C7497F" w:rsidRDefault="00852D41" w:rsidP="000F35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CB94DC3" w14:textId="77777777" w:rsidR="00852D41" w:rsidRPr="00353B1C" w:rsidRDefault="00852D41" w:rsidP="008D669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909CE" w14:textId="77777777" w:rsidR="00852D41" w:rsidRDefault="00852D4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824" behindDoc="0" locked="0" layoutInCell="1" allowOverlap="1" wp14:anchorId="6E5B60C0" wp14:editId="429B8E0D">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62A071E" w14:textId="5D1F0E87" w:rsidR="00852D41" w:rsidRDefault="00852D41" w:rsidP="003F7F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47</w:t>
    </w:r>
    <w:r w:rsidRPr="00E06CF4">
      <w:rPr>
        <w:rFonts w:ascii="Tahoma" w:hAnsi="Tahoma" w:cs="Tahoma"/>
        <w:b/>
        <w:color w:val="004990"/>
        <w:lang w:val="es-BO"/>
      </w:rPr>
      <w:t>/</w:t>
    </w:r>
    <w:r>
      <w:rPr>
        <w:rFonts w:ascii="Tahoma" w:hAnsi="Tahoma" w:cs="Tahoma"/>
        <w:b/>
        <w:color w:val="004990"/>
        <w:lang w:val="es-BO"/>
      </w:rPr>
      <w:t>2017</w:t>
    </w:r>
  </w:p>
  <w:p w14:paraId="655FD739" w14:textId="00D3E1F8" w:rsidR="00852D41" w:rsidRPr="001A7100" w:rsidRDefault="00852D4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rPr>
      <w:t xml:space="preserve">Objeto: </w:t>
    </w:r>
    <w:r w:rsidRPr="003F7F61">
      <w:rPr>
        <w:rFonts w:ascii="Tahoma" w:hAnsi="Tahoma" w:cs="Tahoma"/>
        <w:b/>
        <w:color w:val="365F91"/>
        <w:szCs w:val="28"/>
      </w:rPr>
      <w:t>“ADQUISICIÓN DE TERMINALES MÓVILES IPHONE“</w:t>
    </w:r>
  </w:p>
  <w:p w14:paraId="28D090EE" w14:textId="77777777" w:rsidR="00852D41" w:rsidRPr="00F8211E" w:rsidRDefault="00852D41">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75903" w14:textId="77777777" w:rsidR="00852D41" w:rsidRDefault="00852D4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CA8580" wp14:editId="4B7050A6">
          <wp:simplePos x="0" y="0"/>
          <wp:positionH relativeFrom="column">
            <wp:posOffset>135890</wp:posOffset>
          </wp:positionH>
          <wp:positionV relativeFrom="paragraph">
            <wp:posOffset>-215265</wp:posOffset>
          </wp:positionV>
          <wp:extent cx="822960" cy="555625"/>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1EEC392" w14:textId="40EFB6C6" w:rsidR="00852D41" w:rsidRDefault="00852D41" w:rsidP="00593FC6">
    <w:pPr>
      <w:pStyle w:val="Encabezado"/>
      <w:pBdr>
        <w:bottom w:val="single" w:sz="4" w:space="1" w:color="auto"/>
      </w:pBdr>
      <w:tabs>
        <w:tab w:val="clear" w:pos="8838"/>
      </w:tabs>
      <w:jc w:val="right"/>
      <w:rPr>
        <w:rFonts w:ascii="Tahoma" w:hAnsi="Tahoma" w:cs="Tahoma"/>
        <w:b/>
        <w:color w:val="004990"/>
        <w:lang w:val="es-BO"/>
      </w:rPr>
    </w:pPr>
    <w:r w:rsidRPr="009658A5">
      <w:rPr>
        <w:rFonts w:ascii="Tahoma" w:hAnsi="Tahoma" w:cs="Tahoma"/>
        <w:b/>
        <w:color w:val="004990"/>
        <w:lang w:val="es-BO"/>
      </w:rPr>
      <w:t>LICITACIÓN PÚBLICA</w:t>
    </w:r>
    <w:r w:rsidRPr="00EC685E">
      <w:rPr>
        <w:rFonts w:ascii="Tahoma" w:hAnsi="Tahoma" w:cs="Tahoma"/>
        <w:b/>
        <w:color w:val="004990"/>
        <w:lang w:val="es-BO"/>
      </w:rPr>
      <w:t xml:space="preserve"> </w:t>
    </w:r>
    <w:r w:rsidR="00A72EFF">
      <w:rPr>
        <w:rFonts w:ascii="Tahoma" w:hAnsi="Tahoma" w:cs="Tahoma"/>
        <w:b/>
        <w:color w:val="004990"/>
        <w:lang w:val="es-BO"/>
      </w:rPr>
      <w:t>N° 47</w:t>
    </w:r>
    <w:r w:rsidRPr="00D93F9E">
      <w:rPr>
        <w:rFonts w:ascii="Tahoma" w:hAnsi="Tahoma" w:cs="Tahoma"/>
        <w:b/>
        <w:color w:val="004990"/>
        <w:lang w:val="es-BO"/>
      </w:rPr>
      <w:t>/</w:t>
    </w:r>
    <w:r>
      <w:rPr>
        <w:rFonts w:ascii="Tahoma" w:hAnsi="Tahoma" w:cs="Tahoma"/>
        <w:b/>
        <w:color w:val="004990"/>
        <w:lang w:val="es-BO"/>
      </w:rPr>
      <w:t>2017</w:t>
    </w:r>
  </w:p>
  <w:p w14:paraId="6FD19F10" w14:textId="77777777" w:rsidR="00852D41" w:rsidRPr="00E079C9" w:rsidRDefault="00852D41" w:rsidP="00E079C9">
    <w:pPr>
      <w:pStyle w:val="Encabezado"/>
      <w:pBdr>
        <w:bottom w:val="single" w:sz="4" w:space="1" w:color="auto"/>
      </w:pBdr>
      <w:tabs>
        <w:tab w:val="clear" w:pos="8838"/>
      </w:tabs>
      <w:jc w:val="right"/>
      <w:rPr>
        <w:rFonts w:ascii="Tahoma" w:hAnsi="Tahoma" w:cs="Tahoma"/>
        <w:b/>
        <w:color w:val="365F91"/>
      </w:rPr>
    </w:pP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ADQUISICIÓN DE TERMINALES MÓVILES IPHONE</w:t>
    </w:r>
    <w:r w:rsidDel="002E3C30">
      <w:rPr>
        <w:rFonts w:ascii="Tahoma" w:hAnsi="Tahoma" w:cs="Tahoma"/>
        <w:b/>
        <w:color w:val="365F91"/>
      </w:rPr>
      <w:t xml:space="preserve"> </w:t>
    </w:r>
    <w:r w:rsidRPr="00E079C9">
      <w:rPr>
        <w:rFonts w:ascii="Tahoma" w:hAnsi="Tahoma" w:cs="Tahoma"/>
        <w:b/>
        <w:color w:val="365F91"/>
        <w:lang w:val="es-BO"/>
      </w:rPr>
      <w:t>“</w:t>
    </w:r>
    <w:r w:rsidRPr="00E079C9">
      <w:rPr>
        <w:rFonts w:ascii="Tahoma" w:hAnsi="Tahoma" w:cs="Tahoma"/>
        <w:b/>
        <w:color w:val="004990"/>
        <w:lang w:val="es-BO"/>
      </w:rPr>
      <w:t xml:space="preserve"> </w:t>
    </w:r>
  </w:p>
  <w:p w14:paraId="57D01FB9" w14:textId="77777777" w:rsidR="00852D41" w:rsidRPr="00E079C9" w:rsidRDefault="00852D41">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0D813908"/>
    <w:multiLevelType w:val="hybridMultilevel"/>
    <w:tmpl w:val="98C2EC7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 w15:restartNumberingAfterBreak="0">
    <w:nsid w:val="0E0927F9"/>
    <w:multiLevelType w:val="hybridMultilevel"/>
    <w:tmpl w:val="409E821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0C216B4"/>
    <w:multiLevelType w:val="hybridMultilevel"/>
    <w:tmpl w:val="3C5057A0"/>
    <w:lvl w:ilvl="0" w:tplc="38A813B4">
      <w:start w:val="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8947C5"/>
    <w:multiLevelType w:val="hybridMultilevel"/>
    <w:tmpl w:val="07CC6FAE"/>
    <w:lvl w:ilvl="0" w:tplc="607009E0">
      <w:start w:val="12"/>
      <w:numFmt w:val="decimal"/>
      <w:lvlText w:val="%1."/>
      <w:lvlJc w:val="left"/>
      <w:pPr>
        <w:ind w:left="1429"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AC108C1"/>
    <w:multiLevelType w:val="multilevel"/>
    <w:tmpl w:val="C4D6D654"/>
    <w:lvl w:ilvl="0">
      <w:start w:val="10"/>
      <w:numFmt w:val="decimal"/>
      <w:lvlText w:val="%1."/>
      <w:lvlJc w:val="left"/>
      <w:pPr>
        <w:ind w:left="600" w:hanging="60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6" w15:restartNumberingAfterBreak="0">
    <w:nsid w:val="1AEB5C06"/>
    <w:multiLevelType w:val="hybridMultilevel"/>
    <w:tmpl w:val="5A4A30BE"/>
    <w:lvl w:ilvl="0" w:tplc="400A000B">
      <w:start w:val="1"/>
      <w:numFmt w:val="bullet"/>
      <w:lvlText w:val=""/>
      <w:lvlJc w:val="left"/>
      <w:pPr>
        <w:tabs>
          <w:tab w:val="num" w:pos="720"/>
        </w:tabs>
        <w:ind w:left="720" w:hanging="360"/>
      </w:pPr>
      <w:rPr>
        <w:rFonts w:ascii="Wingdings" w:hAnsi="Wingdings" w:hint="default"/>
      </w:rPr>
    </w:lvl>
    <w:lvl w:ilvl="1" w:tplc="46325DC8">
      <w:numFmt w:val="none"/>
      <w:lvlText w:val=""/>
      <w:lvlJc w:val="left"/>
      <w:pPr>
        <w:tabs>
          <w:tab w:val="num" w:pos="360"/>
        </w:tabs>
      </w:pPr>
      <w:rPr>
        <w:rFonts w:cs="Times New Roman"/>
      </w:rPr>
    </w:lvl>
    <w:lvl w:ilvl="2" w:tplc="3CBECBF4">
      <w:numFmt w:val="none"/>
      <w:lvlText w:val=""/>
      <w:lvlJc w:val="left"/>
      <w:pPr>
        <w:tabs>
          <w:tab w:val="num" w:pos="360"/>
        </w:tabs>
      </w:pPr>
      <w:rPr>
        <w:rFonts w:cs="Times New Roman"/>
      </w:rPr>
    </w:lvl>
    <w:lvl w:ilvl="3" w:tplc="D2E8991A">
      <w:numFmt w:val="none"/>
      <w:lvlText w:val=""/>
      <w:lvlJc w:val="left"/>
      <w:pPr>
        <w:tabs>
          <w:tab w:val="num" w:pos="360"/>
        </w:tabs>
      </w:pPr>
      <w:rPr>
        <w:rFonts w:cs="Times New Roman"/>
      </w:rPr>
    </w:lvl>
    <w:lvl w:ilvl="4" w:tplc="278EC4E0">
      <w:numFmt w:val="none"/>
      <w:lvlText w:val=""/>
      <w:lvlJc w:val="left"/>
      <w:pPr>
        <w:tabs>
          <w:tab w:val="num" w:pos="360"/>
        </w:tabs>
      </w:pPr>
      <w:rPr>
        <w:rFonts w:cs="Times New Roman"/>
      </w:rPr>
    </w:lvl>
    <w:lvl w:ilvl="5" w:tplc="5316FF76">
      <w:numFmt w:val="none"/>
      <w:lvlText w:val=""/>
      <w:lvlJc w:val="left"/>
      <w:pPr>
        <w:tabs>
          <w:tab w:val="num" w:pos="360"/>
        </w:tabs>
      </w:pPr>
      <w:rPr>
        <w:rFonts w:cs="Times New Roman"/>
      </w:rPr>
    </w:lvl>
    <w:lvl w:ilvl="6" w:tplc="F02E98B2">
      <w:numFmt w:val="none"/>
      <w:lvlText w:val=""/>
      <w:lvlJc w:val="left"/>
      <w:pPr>
        <w:tabs>
          <w:tab w:val="num" w:pos="360"/>
        </w:tabs>
      </w:pPr>
      <w:rPr>
        <w:rFonts w:cs="Times New Roman"/>
      </w:rPr>
    </w:lvl>
    <w:lvl w:ilvl="7" w:tplc="92680D76">
      <w:numFmt w:val="none"/>
      <w:lvlText w:val=""/>
      <w:lvlJc w:val="left"/>
      <w:pPr>
        <w:tabs>
          <w:tab w:val="num" w:pos="360"/>
        </w:tabs>
      </w:pPr>
      <w:rPr>
        <w:rFonts w:cs="Times New Roman"/>
      </w:rPr>
    </w:lvl>
    <w:lvl w:ilvl="8" w:tplc="AEDEF406">
      <w:numFmt w:val="none"/>
      <w:lvlText w:val=""/>
      <w:lvlJc w:val="left"/>
      <w:pPr>
        <w:tabs>
          <w:tab w:val="num" w:pos="360"/>
        </w:tabs>
      </w:pPr>
      <w:rPr>
        <w:rFonts w:cs="Times New Roman"/>
      </w:rPr>
    </w:lvl>
  </w:abstractNum>
  <w:abstractNum w:abstractNumId="1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19" w15:restartNumberingAfterBreak="0">
    <w:nsid w:val="205B722E"/>
    <w:multiLevelType w:val="multilevel"/>
    <w:tmpl w:val="229E4A8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23286C40"/>
    <w:multiLevelType w:val="multilevel"/>
    <w:tmpl w:val="3EB64978"/>
    <w:lvl w:ilvl="0">
      <w:start w:val="10"/>
      <w:numFmt w:val="decimal"/>
      <w:lvlText w:val="%1"/>
      <w:lvlJc w:val="left"/>
      <w:pPr>
        <w:ind w:left="375" w:hanging="375"/>
      </w:pPr>
      <w:rPr>
        <w:rFonts w:hint="default"/>
      </w:rPr>
    </w:lvl>
    <w:lvl w:ilvl="1">
      <w:start w:val="1"/>
      <w:numFmt w:val="decimal"/>
      <w:lvlText w:val="%1.%2"/>
      <w:lvlJc w:val="left"/>
      <w:pPr>
        <w:ind w:left="999" w:hanging="375"/>
      </w:pPr>
      <w:rPr>
        <w:rFonts w:hint="default"/>
        <w:b/>
        <w:sz w:val="28"/>
        <w:szCs w:val="28"/>
      </w:rPr>
    </w:lvl>
    <w:lvl w:ilvl="2">
      <w:start w:val="1"/>
      <w:numFmt w:val="decimal"/>
      <w:lvlText w:val="%1.%2.%3"/>
      <w:lvlJc w:val="left"/>
      <w:pPr>
        <w:ind w:left="1968" w:hanging="720"/>
      </w:pPr>
      <w:rPr>
        <w:rFonts w:hint="default"/>
        <w:b/>
        <w:sz w:val="28"/>
        <w:szCs w:val="28"/>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23" w15:restartNumberingAfterBreak="0">
    <w:nsid w:val="2DD04EED"/>
    <w:multiLevelType w:val="hybridMultilevel"/>
    <w:tmpl w:val="418AE0BA"/>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FE34A60"/>
    <w:multiLevelType w:val="hybridMultilevel"/>
    <w:tmpl w:val="04EC2C9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15:restartNumberingAfterBreak="0">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7" w15:restartNumberingAfterBreak="0">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8" w15:restartNumberingAfterBreak="0">
    <w:nsid w:val="34C94A4A"/>
    <w:multiLevelType w:val="hybridMultilevel"/>
    <w:tmpl w:val="FBE06F26"/>
    <w:lvl w:ilvl="0" w:tplc="1BFACB58">
      <w:start w:val="1"/>
      <w:numFmt w:val="decimal"/>
      <w:lvlText w:val="2.%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56F13F6"/>
    <w:multiLevelType w:val="hybridMultilevel"/>
    <w:tmpl w:val="7D72149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15:restartNumberingAfterBreak="0">
    <w:nsid w:val="363B2385"/>
    <w:multiLevelType w:val="hybridMultilevel"/>
    <w:tmpl w:val="0DA48FA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38607CCB"/>
    <w:multiLevelType w:val="hybridMultilevel"/>
    <w:tmpl w:val="70E44B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6" w15:restartNumberingAfterBreak="0">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7"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8" w15:restartNumberingAfterBreak="0">
    <w:nsid w:val="45B321AA"/>
    <w:multiLevelType w:val="hybridMultilevel"/>
    <w:tmpl w:val="702CB21C"/>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39" w15:restartNumberingAfterBreak="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0" w15:restartNumberingAfterBreak="0">
    <w:nsid w:val="484671CF"/>
    <w:multiLevelType w:val="hybridMultilevel"/>
    <w:tmpl w:val="A9BAF464"/>
    <w:lvl w:ilvl="0" w:tplc="0C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4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2" w15:restartNumberingAfterBreak="0">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3" w15:restartNumberingAfterBreak="0">
    <w:nsid w:val="4D113C18"/>
    <w:multiLevelType w:val="hybridMultilevel"/>
    <w:tmpl w:val="26A84DF0"/>
    <w:lvl w:ilvl="0" w:tplc="65D8A07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4" w15:restartNumberingAfterBreak="0">
    <w:nsid w:val="4E7364F0"/>
    <w:multiLevelType w:val="hybridMultilevel"/>
    <w:tmpl w:val="152C97CE"/>
    <w:lvl w:ilvl="0" w:tplc="400A001B">
      <w:start w:val="1"/>
      <w:numFmt w:val="low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1821B5"/>
    <w:multiLevelType w:val="multilevel"/>
    <w:tmpl w:val="5694061A"/>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8"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0" w15:restartNumberingAfterBreak="0">
    <w:nsid w:val="563203DE"/>
    <w:multiLevelType w:val="hybridMultilevel"/>
    <w:tmpl w:val="20DACFA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1" w15:restartNumberingAfterBreak="0">
    <w:nsid w:val="5870195F"/>
    <w:multiLevelType w:val="singleLevel"/>
    <w:tmpl w:val="38C2B268"/>
    <w:lvl w:ilvl="0">
      <w:numFmt w:val="decimal"/>
      <w:pStyle w:val="Ttulo9"/>
      <w:lvlText w:val=""/>
      <w:lvlJc w:val="left"/>
    </w:lvl>
  </w:abstractNum>
  <w:abstractNum w:abstractNumId="52" w15:restartNumberingAfterBreak="0">
    <w:nsid w:val="59E97E93"/>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55"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5DD91A6E"/>
    <w:multiLevelType w:val="hybridMultilevel"/>
    <w:tmpl w:val="16FE67C2"/>
    <w:lvl w:ilvl="0" w:tplc="0C0A0009">
      <w:start w:val="1"/>
      <w:numFmt w:val="bullet"/>
      <w:lvlText w:val=""/>
      <w:lvlJc w:val="left"/>
      <w:pPr>
        <w:tabs>
          <w:tab w:val="num" w:pos="360"/>
        </w:tabs>
        <w:ind w:left="36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15:restartNumberingAfterBreak="0">
    <w:nsid w:val="5E2173EA"/>
    <w:multiLevelType w:val="hybridMultilevel"/>
    <w:tmpl w:val="0000507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8" w15:restartNumberingAfterBreak="0">
    <w:nsid w:val="5EAD6367"/>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15:restartNumberingAfterBreak="0">
    <w:nsid w:val="639179EE"/>
    <w:multiLevelType w:val="hybridMultilevel"/>
    <w:tmpl w:val="264A4B60"/>
    <w:lvl w:ilvl="0" w:tplc="FBD0DCBC">
      <w:start w:val="1"/>
      <w:numFmt w:val="decimal"/>
      <w:lvlText w:val="%1."/>
      <w:lvlJc w:val="left"/>
      <w:pPr>
        <w:ind w:left="720" w:hanging="360"/>
      </w:pPr>
      <w:rPr>
        <w:rFonts w:hint="default"/>
        <w:b/>
        <w:i w:val="0"/>
        <w:lang w:val="es-BO"/>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61" w15:restartNumberingAfterBreak="0">
    <w:nsid w:val="63D118E8"/>
    <w:multiLevelType w:val="hybridMultilevel"/>
    <w:tmpl w:val="4C248AA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2"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3" w15:restartNumberingAfterBreak="0">
    <w:nsid w:val="66F8007C"/>
    <w:multiLevelType w:val="hybridMultilevel"/>
    <w:tmpl w:val="D19CCAF8"/>
    <w:lvl w:ilvl="0" w:tplc="400A0009">
      <w:start w:val="1"/>
      <w:numFmt w:val="bullet"/>
      <w:lvlText w:val=""/>
      <w:lvlJc w:val="left"/>
      <w:pPr>
        <w:ind w:left="821" w:hanging="360"/>
      </w:pPr>
      <w:rPr>
        <w:rFonts w:ascii="Wingdings" w:hAnsi="Wingdings"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64" w15:restartNumberingAfterBreak="0">
    <w:nsid w:val="6884634F"/>
    <w:multiLevelType w:val="hybridMultilevel"/>
    <w:tmpl w:val="9BC8E7C2"/>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65" w15:restartNumberingAfterBreak="0">
    <w:nsid w:val="68E729EB"/>
    <w:multiLevelType w:val="hybridMultilevel"/>
    <w:tmpl w:val="8E865704"/>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6" w15:restartNumberingAfterBreak="0">
    <w:nsid w:val="6B0F635F"/>
    <w:multiLevelType w:val="hybridMultilevel"/>
    <w:tmpl w:val="F55C6E9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8" w15:restartNumberingAfterBreak="0">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69" w15:restartNumberingAfterBreak="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7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1"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2" w15:restartNumberingAfterBreak="0">
    <w:nsid w:val="6EAD3E4A"/>
    <w:multiLevelType w:val="hybridMultilevel"/>
    <w:tmpl w:val="D998530A"/>
    <w:lvl w:ilvl="0" w:tplc="4972278A">
      <w:start w:val="1"/>
      <w:numFmt w:val="lowerLetter"/>
      <w:lvlText w:val="%1)"/>
      <w:lvlJc w:val="left"/>
      <w:pPr>
        <w:ind w:left="360" w:hanging="360"/>
      </w:pPr>
      <w:rPr>
        <w:rFonts w:cs="Times New Roman"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3"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5"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6"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7"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8"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9" w15:restartNumberingAfterBreak="0">
    <w:nsid w:val="7EBA00A1"/>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1" w15:restartNumberingAfterBreak="0">
    <w:nsid w:val="7F790F54"/>
    <w:multiLevelType w:val="hybridMultilevel"/>
    <w:tmpl w:val="AD2E5014"/>
    <w:lvl w:ilvl="0" w:tplc="2A6AAF9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53"/>
  </w:num>
  <w:num w:numId="4">
    <w:abstractNumId w:val="51"/>
  </w:num>
  <w:num w:numId="5">
    <w:abstractNumId w:val="7"/>
  </w:num>
  <w:num w:numId="6">
    <w:abstractNumId w:val="17"/>
  </w:num>
  <w:num w:numId="7">
    <w:abstractNumId w:val="23"/>
  </w:num>
  <w:num w:numId="8">
    <w:abstractNumId w:val="68"/>
  </w:num>
  <w:num w:numId="9">
    <w:abstractNumId w:val="60"/>
  </w:num>
  <w:num w:numId="10">
    <w:abstractNumId w:val="70"/>
  </w:num>
  <w:num w:numId="11">
    <w:abstractNumId w:val="56"/>
  </w:num>
  <w:num w:numId="12">
    <w:abstractNumId w:val="22"/>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num>
  <w:num w:numId="15">
    <w:abstractNumId w:val="65"/>
  </w:num>
  <w:num w:numId="16">
    <w:abstractNumId w:val="44"/>
  </w:num>
  <w:num w:numId="17">
    <w:abstractNumId w:val="50"/>
  </w:num>
  <w:num w:numId="18">
    <w:abstractNumId w:val="29"/>
  </w:num>
  <w:num w:numId="19">
    <w:abstractNumId w:val="57"/>
  </w:num>
  <w:num w:numId="20">
    <w:abstractNumId w:val="16"/>
  </w:num>
  <w:num w:numId="21">
    <w:abstractNumId w:val="61"/>
  </w:num>
  <w:num w:numId="22">
    <w:abstractNumId w:val="25"/>
  </w:num>
  <w:num w:numId="23">
    <w:abstractNumId w:val="72"/>
  </w:num>
  <w:num w:numId="24">
    <w:abstractNumId w:val="61"/>
  </w:num>
  <w:num w:numId="25">
    <w:abstractNumId w:val="25"/>
  </w:num>
  <w:num w:numId="26">
    <w:abstractNumId w:val="25"/>
  </w:num>
  <w:num w:numId="27">
    <w:abstractNumId w:val="38"/>
  </w:num>
  <w:num w:numId="28">
    <w:abstractNumId w:val="33"/>
  </w:num>
  <w:num w:numId="29">
    <w:abstractNumId w:val="37"/>
  </w:num>
  <w:num w:numId="30">
    <w:abstractNumId w:val="14"/>
  </w:num>
  <w:num w:numId="31">
    <w:abstractNumId w:val="5"/>
  </w:num>
  <w:num w:numId="32">
    <w:abstractNumId w:val="13"/>
  </w:num>
  <w:num w:numId="33">
    <w:abstractNumId w:val="49"/>
  </w:num>
  <w:num w:numId="34">
    <w:abstractNumId w:val="55"/>
  </w:num>
  <w:num w:numId="35">
    <w:abstractNumId w:val="67"/>
  </w:num>
  <w:num w:numId="36">
    <w:abstractNumId w:val="47"/>
  </w:num>
  <w:num w:numId="37">
    <w:abstractNumId w:val="35"/>
  </w:num>
  <w:num w:numId="38">
    <w:abstractNumId w:val="10"/>
  </w:num>
  <w:num w:numId="39">
    <w:abstractNumId w:val="52"/>
  </w:num>
  <w:num w:numId="40">
    <w:abstractNumId w:val="54"/>
  </w:num>
  <w:num w:numId="41">
    <w:abstractNumId w:val="0"/>
  </w:num>
  <w:num w:numId="42">
    <w:abstractNumId w:val="42"/>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63"/>
  </w:num>
  <w:num w:numId="48">
    <w:abstractNumId w:val="18"/>
  </w:num>
  <w:num w:numId="49">
    <w:abstractNumId w:val="36"/>
  </w:num>
  <w:num w:numId="50">
    <w:abstractNumId w:val="74"/>
  </w:num>
  <w:num w:numId="51">
    <w:abstractNumId w:val="75"/>
  </w:num>
  <w:num w:numId="52">
    <w:abstractNumId w:val="34"/>
  </w:num>
  <w:num w:numId="53">
    <w:abstractNumId w:val="46"/>
  </w:num>
  <w:num w:numId="54">
    <w:abstractNumId w:val="3"/>
  </w:num>
  <w:num w:numId="55">
    <w:abstractNumId w:val="28"/>
  </w:num>
  <w:num w:numId="56">
    <w:abstractNumId w:val="20"/>
  </w:num>
  <w:num w:numId="57">
    <w:abstractNumId w:val="73"/>
  </w:num>
  <w:num w:numId="58">
    <w:abstractNumId w:val="6"/>
  </w:num>
  <w:num w:numId="59">
    <w:abstractNumId w:val="81"/>
  </w:num>
  <w:num w:numId="60">
    <w:abstractNumId w:val="4"/>
  </w:num>
  <w:num w:numId="61">
    <w:abstractNumId w:val="43"/>
  </w:num>
  <w:num w:numId="62">
    <w:abstractNumId w:val="19"/>
  </w:num>
  <w:num w:numId="63">
    <w:abstractNumId w:val="31"/>
  </w:num>
  <w:num w:numId="64">
    <w:abstractNumId w:val="78"/>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71"/>
  </w:num>
  <w:num w:numId="68">
    <w:abstractNumId w:val="26"/>
  </w:num>
  <w:num w:numId="69">
    <w:abstractNumId w:val="58"/>
  </w:num>
  <w:num w:numId="70">
    <w:abstractNumId w:val="11"/>
  </w:num>
  <w:num w:numId="71">
    <w:abstractNumId w:val="15"/>
  </w:num>
  <w:num w:numId="72">
    <w:abstractNumId w:val="64"/>
  </w:num>
  <w:num w:numId="73">
    <w:abstractNumId w:val="76"/>
  </w:num>
  <w:num w:numId="74">
    <w:abstractNumId w:val="24"/>
  </w:num>
  <w:num w:numId="75">
    <w:abstractNumId w:val="62"/>
  </w:num>
  <w:num w:numId="76">
    <w:abstractNumId w:val="80"/>
  </w:num>
  <w:num w:numId="77">
    <w:abstractNumId w:val="77"/>
  </w:num>
  <w:num w:numId="78">
    <w:abstractNumId w:val="45"/>
  </w:num>
  <w:num w:numId="79">
    <w:abstractNumId w:val="32"/>
  </w:num>
  <w:num w:numId="80">
    <w:abstractNumId w:val="48"/>
  </w:num>
  <w:num w:numId="81">
    <w:abstractNumId w:val="2"/>
  </w:num>
  <w:num w:numId="82">
    <w:abstractNumId w:val="21"/>
  </w:num>
  <w:num w:numId="83">
    <w:abstractNumId w:val="41"/>
  </w:num>
  <w:num w:numId="84">
    <w:abstractNumId w:val="12"/>
  </w:num>
  <w:num w:numId="85">
    <w:abstractNumId w:val="59"/>
  </w:num>
  <w:num w:numId="86">
    <w:abstractNumId w:val="9"/>
  </w:num>
  <w:num w:numId="87">
    <w:abstractNumId w:val="7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5B4"/>
    <w:rsid w:val="0000580C"/>
    <w:rsid w:val="00007591"/>
    <w:rsid w:val="000078FC"/>
    <w:rsid w:val="00013010"/>
    <w:rsid w:val="000151EB"/>
    <w:rsid w:val="000162CE"/>
    <w:rsid w:val="00021992"/>
    <w:rsid w:val="00021F2C"/>
    <w:rsid w:val="000236F6"/>
    <w:rsid w:val="00025D3A"/>
    <w:rsid w:val="00027666"/>
    <w:rsid w:val="000314E4"/>
    <w:rsid w:val="00031AB6"/>
    <w:rsid w:val="00031D69"/>
    <w:rsid w:val="000378D6"/>
    <w:rsid w:val="000446D8"/>
    <w:rsid w:val="00047636"/>
    <w:rsid w:val="0004797A"/>
    <w:rsid w:val="00050C3D"/>
    <w:rsid w:val="0005679E"/>
    <w:rsid w:val="00057B37"/>
    <w:rsid w:val="00063EA7"/>
    <w:rsid w:val="000643D2"/>
    <w:rsid w:val="000668BE"/>
    <w:rsid w:val="0006787D"/>
    <w:rsid w:val="00067EAC"/>
    <w:rsid w:val="0007097B"/>
    <w:rsid w:val="00071C86"/>
    <w:rsid w:val="00071FE3"/>
    <w:rsid w:val="000723A5"/>
    <w:rsid w:val="00072C1C"/>
    <w:rsid w:val="000759E8"/>
    <w:rsid w:val="000767BF"/>
    <w:rsid w:val="00077ABF"/>
    <w:rsid w:val="000829EE"/>
    <w:rsid w:val="00086388"/>
    <w:rsid w:val="00091A40"/>
    <w:rsid w:val="00091C05"/>
    <w:rsid w:val="000922A7"/>
    <w:rsid w:val="00093CE6"/>
    <w:rsid w:val="000953D1"/>
    <w:rsid w:val="0009650C"/>
    <w:rsid w:val="000966A8"/>
    <w:rsid w:val="00096898"/>
    <w:rsid w:val="000A09C9"/>
    <w:rsid w:val="000A0FBF"/>
    <w:rsid w:val="000A12EE"/>
    <w:rsid w:val="000A68EB"/>
    <w:rsid w:val="000B0193"/>
    <w:rsid w:val="000B2877"/>
    <w:rsid w:val="000B6395"/>
    <w:rsid w:val="000B65AB"/>
    <w:rsid w:val="000C17E6"/>
    <w:rsid w:val="000C4932"/>
    <w:rsid w:val="000C7B95"/>
    <w:rsid w:val="000D08D2"/>
    <w:rsid w:val="000D0AC1"/>
    <w:rsid w:val="000D11C9"/>
    <w:rsid w:val="000D1536"/>
    <w:rsid w:val="000D15D4"/>
    <w:rsid w:val="000D2FC2"/>
    <w:rsid w:val="000D3C57"/>
    <w:rsid w:val="000D6FDE"/>
    <w:rsid w:val="000E1807"/>
    <w:rsid w:val="000E20B0"/>
    <w:rsid w:val="000E708B"/>
    <w:rsid w:val="000F0A0B"/>
    <w:rsid w:val="000F2605"/>
    <w:rsid w:val="000F2EEF"/>
    <w:rsid w:val="000F351E"/>
    <w:rsid w:val="000F41EA"/>
    <w:rsid w:val="000F5038"/>
    <w:rsid w:val="000F751E"/>
    <w:rsid w:val="00100330"/>
    <w:rsid w:val="001019B4"/>
    <w:rsid w:val="00101E78"/>
    <w:rsid w:val="00105D80"/>
    <w:rsid w:val="00107538"/>
    <w:rsid w:val="00107965"/>
    <w:rsid w:val="001109C9"/>
    <w:rsid w:val="00110DD5"/>
    <w:rsid w:val="0011558D"/>
    <w:rsid w:val="00117F5B"/>
    <w:rsid w:val="00122B18"/>
    <w:rsid w:val="00125A8B"/>
    <w:rsid w:val="00126034"/>
    <w:rsid w:val="00132CED"/>
    <w:rsid w:val="00136EFB"/>
    <w:rsid w:val="00140BA9"/>
    <w:rsid w:val="0014101D"/>
    <w:rsid w:val="00141FB3"/>
    <w:rsid w:val="00147AAA"/>
    <w:rsid w:val="00151D8D"/>
    <w:rsid w:val="00152E5F"/>
    <w:rsid w:val="00156266"/>
    <w:rsid w:val="001566B8"/>
    <w:rsid w:val="00157CE4"/>
    <w:rsid w:val="0016022D"/>
    <w:rsid w:val="0016265C"/>
    <w:rsid w:val="0016265F"/>
    <w:rsid w:val="00163803"/>
    <w:rsid w:val="0016534F"/>
    <w:rsid w:val="00167AA3"/>
    <w:rsid w:val="001702A0"/>
    <w:rsid w:val="00170FAA"/>
    <w:rsid w:val="0017232B"/>
    <w:rsid w:val="001733DD"/>
    <w:rsid w:val="0017367B"/>
    <w:rsid w:val="001754B0"/>
    <w:rsid w:val="001800B8"/>
    <w:rsid w:val="00180EB3"/>
    <w:rsid w:val="001818C2"/>
    <w:rsid w:val="001821CB"/>
    <w:rsid w:val="0018564F"/>
    <w:rsid w:val="00186F2B"/>
    <w:rsid w:val="001911F5"/>
    <w:rsid w:val="0019128F"/>
    <w:rsid w:val="00192B92"/>
    <w:rsid w:val="0019404D"/>
    <w:rsid w:val="00194B8E"/>
    <w:rsid w:val="0019611C"/>
    <w:rsid w:val="00196127"/>
    <w:rsid w:val="001A402E"/>
    <w:rsid w:val="001A5519"/>
    <w:rsid w:val="001A6919"/>
    <w:rsid w:val="001A7715"/>
    <w:rsid w:val="001B16F8"/>
    <w:rsid w:val="001B20E2"/>
    <w:rsid w:val="001B2591"/>
    <w:rsid w:val="001B37A6"/>
    <w:rsid w:val="001B66CE"/>
    <w:rsid w:val="001C3239"/>
    <w:rsid w:val="001C35BD"/>
    <w:rsid w:val="001C3F80"/>
    <w:rsid w:val="001C455D"/>
    <w:rsid w:val="001C5772"/>
    <w:rsid w:val="001C5E09"/>
    <w:rsid w:val="001C6005"/>
    <w:rsid w:val="001D1E18"/>
    <w:rsid w:val="001D3BF3"/>
    <w:rsid w:val="001D4A20"/>
    <w:rsid w:val="001E04B7"/>
    <w:rsid w:val="001E0ECC"/>
    <w:rsid w:val="001E147E"/>
    <w:rsid w:val="001E1FC9"/>
    <w:rsid w:val="001E2F8F"/>
    <w:rsid w:val="001E2FC8"/>
    <w:rsid w:val="001E453B"/>
    <w:rsid w:val="001E4AD4"/>
    <w:rsid w:val="001E4F0B"/>
    <w:rsid w:val="001E7518"/>
    <w:rsid w:val="001F286C"/>
    <w:rsid w:val="001F2E8B"/>
    <w:rsid w:val="001F6474"/>
    <w:rsid w:val="001F70D3"/>
    <w:rsid w:val="00200BEE"/>
    <w:rsid w:val="002014A5"/>
    <w:rsid w:val="00202D5F"/>
    <w:rsid w:val="00202EF6"/>
    <w:rsid w:val="002041AD"/>
    <w:rsid w:val="0020757C"/>
    <w:rsid w:val="00212100"/>
    <w:rsid w:val="002128D9"/>
    <w:rsid w:val="00212A0A"/>
    <w:rsid w:val="00212F70"/>
    <w:rsid w:val="002138FC"/>
    <w:rsid w:val="00214C5A"/>
    <w:rsid w:val="00215516"/>
    <w:rsid w:val="00216042"/>
    <w:rsid w:val="002178E6"/>
    <w:rsid w:val="00220F24"/>
    <w:rsid w:val="00224726"/>
    <w:rsid w:val="00224732"/>
    <w:rsid w:val="002275B2"/>
    <w:rsid w:val="002276F9"/>
    <w:rsid w:val="00230485"/>
    <w:rsid w:val="00231C20"/>
    <w:rsid w:val="00232ABF"/>
    <w:rsid w:val="00234A8A"/>
    <w:rsid w:val="002356DE"/>
    <w:rsid w:val="00235AEB"/>
    <w:rsid w:val="00235B2B"/>
    <w:rsid w:val="00237AF4"/>
    <w:rsid w:val="00240CF0"/>
    <w:rsid w:val="002412B6"/>
    <w:rsid w:val="0024258D"/>
    <w:rsid w:val="00242806"/>
    <w:rsid w:val="00242C43"/>
    <w:rsid w:val="00243D58"/>
    <w:rsid w:val="00246345"/>
    <w:rsid w:val="00247013"/>
    <w:rsid w:val="00247FFD"/>
    <w:rsid w:val="00250062"/>
    <w:rsid w:val="00250C73"/>
    <w:rsid w:val="0025193A"/>
    <w:rsid w:val="00254075"/>
    <w:rsid w:val="00256562"/>
    <w:rsid w:val="00256F23"/>
    <w:rsid w:val="00257599"/>
    <w:rsid w:val="0025778B"/>
    <w:rsid w:val="002577BD"/>
    <w:rsid w:val="00260215"/>
    <w:rsid w:val="002625F4"/>
    <w:rsid w:val="00263C24"/>
    <w:rsid w:val="002705DF"/>
    <w:rsid w:val="00272CF3"/>
    <w:rsid w:val="00274960"/>
    <w:rsid w:val="0027510F"/>
    <w:rsid w:val="00276748"/>
    <w:rsid w:val="0028113B"/>
    <w:rsid w:val="0028188C"/>
    <w:rsid w:val="002837F3"/>
    <w:rsid w:val="0028399F"/>
    <w:rsid w:val="00283C75"/>
    <w:rsid w:val="00283D31"/>
    <w:rsid w:val="00285156"/>
    <w:rsid w:val="0028564C"/>
    <w:rsid w:val="00287753"/>
    <w:rsid w:val="0028799B"/>
    <w:rsid w:val="00290A02"/>
    <w:rsid w:val="002913B1"/>
    <w:rsid w:val="00291BC9"/>
    <w:rsid w:val="00294F8C"/>
    <w:rsid w:val="002973D2"/>
    <w:rsid w:val="00297954"/>
    <w:rsid w:val="002A0C10"/>
    <w:rsid w:val="002A1C2F"/>
    <w:rsid w:val="002A739A"/>
    <w:rsid w:val="002B0093"/>
    <w:rsid w:val="002B2462"/>
    <w:rsid w:val="002B39D5"/>
    <w:rsid w:val="002B4AA4"/>
    <w:rsid w:val="002B51D8"/>
    <w:rsid w:val="002B71CD"/>
    <w:rsid w:val="002B7CE5"/>
    <w:rsid w:val="002C08FF"/>
    <w:rsid w:val="002C1074"/>
    <w:rsid w:val="002C1093"/>
    <w:rsid w:val="002C118D"/>
    <w:rsid w:val="002C11DC"/>
    <w:rsid w:val="002C149C"/>
    <w:rsid w:val="002C2677"/>
    <w:rsid w:val="002C27DE"/>
    <w:rsid w:val="002C3226"/>
    <w:rsid w:val="002C3600"/>
    <w:rsid w:val="002C47C9"/>
    <w:rsid w:val="002C4C9E"/>
    <w:rsid w:val="002C57D4"/>
    <w:rsid w:val="002D1927"/>
    <w:rsid w:val="002D1C67"/>
    <w:rsid w:val="002D3D46"/>
    <w:rsid w:val="002D45F2"/>
    <w:rsid w:val="002D622B"/>
    <w:rsid w:val="002E0590"/>
    <w:rsid w:val="002E1B04"/>
    <w:rsid w:val="002E342B"/>
    <w:rsid w:val="002E3C30"/>
    <w:rsid w:val="002E3D20"/>
    <w:rsid w:val="002E7001"/>
    <w:rsid w:val="002E7B77"/>
    <w:rsid w:val="002E7D00"/>
    <w:rsid w:val="002F1204"/>
    <w:rsid w:val="002F2DAB"/>
    <w:rsid w:val="002F30F4"/>
    <w:rsid w:val="002F32D4"/>
    <w:rsid w:val="002F3600"/>
    <w:rsid w:val="002F3D58"/>
    <w:rsid w:val="002F5037"/>
    <w:rsid w:val="002F5046"/>
    <w:rsid w:val="002F56E1"/>
    <w:rsid w:val="0030079D"/>
    <w:rsid w:val="00300D79"/>
    <w:rsid w:val="00300FA7"/>
    <w:rsid w:val="0030129A"/>
    <w:rsid w:val="003019C3"/>
    <w:rsid w:val="00301A70"/>
    <w:rsid w:val="00306913"/>
    <w:rsid w:val="00310139"/>
    <w:rsid w:val="0032170B"/>
    <w:rsid w:val="0032182A"/>
    <w:rsid w:val="00321867"/>
    <w:rsid w:val="003226BE"/>
    <w:rsid w:val="003231D5"/>
    <w:rsid w:val="00327DA0"/>
    <w:rsid w:val="0033141A"/>
    <w:rsid w:val="00331718"/>
    <w:rsid w:val="003336E7"/>
    <w:rsid w:val="0033492D"/>
    <w:rsid w:val="0033524D"/>
    <w:rsid w:val="00336F7E"/>
    <w:rsid w:val="0033701B"/>
    <w:rsid w:val="00342233"/>
    <w:rsid w:val="0034393A"/>
    <w:rsid w:val="00345FF2"/>
    <w:rsid w:val="00346824"/>
    <w:rsid w:val="00347B38"/>
    <w:rsid w:val="00353AD0"/>
    <w:rsid w:val="0036430B"/>
    <w:rsid w:val="00365802"/>
    <w:rsid w:val="00365F48"/>
    <w:rsid w:val="0036604C"/>
    <w:rsid w:val="00370549"/>
    <w:rsid w:val="00371999"/>
    <w:rsid w:val="003728BE"/>
    <w:rsid w:val="00372F37"/>
    <w:rsid w:val="00373C1B"/>
    <w:rsid w:val="0038005B"/>
    <w:rsid w:val="00380F9D"/>
    <w:rsid w:val="003822DD"/>
    <w:rsid w:val="00385BD4"/>
    <w:rsid w:val="00386738"/>
    <w:rsid w:val="00387450"/>
    <w:rsid w:val="003877F5"/>
    <w:rsid w:val="003908E5"/>
    <w:rsid w:val="00391EB6"/>
    <w:rsid w:val="00393ED2"/>
    <w:rsid w:val="003964B9"/>
    <w:rsid w:val="00397BB3"/>
    <w:rsid w:val="00397D11"/>
    <w:rsid w:val="003A093F"/>
    <w:rsid w:val="003A283A"/>
    <w:rsid w:val="003A3DA6"/>
    <w:rsid w:val="003A415B"/>
    <w:rsid w:val="003A58FE"/>
    <w:rsid w:val="003A625B"/>
    <w:rsid w:val="003B4A90"/>
    <w:rsid w:val="003C0C2D"/>
    <w:rsid w:val="003C4060"/>
    <w:rsid w:val="003C4319"/>
    <w:rsid w:val="003C46C1"/>
    <w:rsid w:val="003C509C"/>
    <w:rsid w:val="003C63F6"/>
    <w:rsid w:val="003C7E83"/>
    <w:rsid w:val="003D0298"/>
    <w:rsid w:val="003D5156"/>
    <w:rsid w:val="003D7604"/>
    <w:rsid w:val="003E1954"/>
    <w:rsid w:val="003E36AA"/>
    <w:rsid w:val="003E792A"/>
    <w:rsid w:val="003F0E1C"/>
    <w:rsid w:val="003F3499"/>
    <w:rsid w:val="003F5F0D"/>
    <w:rsid w:val="003F7DBA"/>
    <w:rsid w:val="003F7E9B"/>
    <w:rsid w:val="003F7F61"/>
    <w:rsid w:val="004023C1"/>
    <w:rsid w:val="00402415"/>
    <w:rsid w:val="004026DA"/>
    <w:rsid w:val="00402C68"/>
    <w:rsid w:val="00403334"/>
    <w:rsid w:val="00405613"/>
    <w:rsid w:val="00407CA0"/>
    <w:rsid w:val="00410FEE"/>
    <w:rsid w:val="004115F6"/>
    <w:rsid w:val="00411636"/>
    <w:rsid w:val="00411DF3"/>
    <w:rsid w:val="00412172"/>
    <w:rsid w:val="004136A9"/>
    <w:rsid w:val="00415A80"/>
    <w:rsid w:val="00415F71"/>
    <w:rsid w:val="0041662D"/>
    <w:rsid w:val="00421018"/>
    <w:rsid w:val="004238F2"/>
    <w:rsid w:val="00423D46"/>
    <w:rsid w:val="0042492C"/>
    <w:rsid w:val="00425049"/>
    <w:rsid w:val="004253D5"/>
    <w:rsid w:val="00425425"/>
    <w:rsid w:val="00425E31"/>
    <w:rsid w:val="00426CBE"/>
    <w:rsid w:val="00426F58"/>
    <w:rsid w:val="0042745F"/>
    <w:rsid w:val="004274D7"/>
    <w:rsid w:val="00435402"/>
    <w:rsid w:val="00435DFE"/>
    <w:rsid w:val="0043727C"/>
    <w:rsid w:val="00440018"/>
    <w:rsid w:val="00440A22"/>
    <w:rsid w:val="0044423C"/>
    <w:rsid w:val="00447055"/>
    <w:rsid w:val="00447A35"/>
    <w:rsid w:val="00450A1E"/>
    <w:rsid w:val="004530ED"/>
    <w:rsid w:val="00454933"/>
    <w:rsid w:val="00455394"/>
    <w:rsid w:val="00455E74"/>
    <w:rsid w:val="00455EE3"/>
    <w:rsid w:val="004571AF"/>
    <w:rsid w:val="00457737"/>
    <w:rsid w:val="004623FD"/>
    <w:rsid w:val="00462D6B"/>
    <w:rsid w:val="0046308D"/>
    <w:rsid w:val="00464FCA"/>
    <w:rsid w:val="0046662C"/>
    <w:rsid w:val="00471002"/>
    <w:rsid w:val="00471DC9"/>
    <w:rsid w:val="00473E69"/>
    <w:rsid w:val="004749D4"/>
    <w:rsid w:val="004757D0"/>
    <w:rsid w:val="00476DC8"/>
    <w:rsid w:val="00477DB8"/>
    <w:rsid w:val="0048160B"/>
    <w:rsid w:val="0048285E"/>
    <w:rsid w:val="00485200"/>
    <w:rsid w:val="00493159"/>
    <w:rsid w:val="004933D3"/>
    <w:rsid w:val="00496250"/>
    <w:rsid w:val="00497660"/>
    <w:rsid w:val="004A584C"/>
    <w:rsid w:val="004B2377"/>
    <w:rsid w:val="004B28BD"/>
    <w:rsid w:val="004B423D"/>
    <w:rsid w:val="004B5906"/>
    <w:rsid w:val="004B602A"/>
    <w:rsid w:val="004B6670"/>
    <w:rsid w:val="004B7D8A"/>
    <w:rsid w:val="004C086B"/>
    <w:rsid w:val="004C216C"/>
    <w:rsid w:val="004C2B17"/>
    <w:rsid w:val="004C38F5"/>
    <w:rsid w:val="004C3D81"/>
    <w:rsid w:val="004C4476"/>
    <w:rsid w:val="004C51E6"/>
    <w:rsid w:val="004C5AD7"/>
    <w:rsid w:val="004C6F4F"/>
    <w:rsid w:val="004D07BD"/>
    <w:rsid w:val="004D144D"/>
    <w:rsid w:val="004D6E71"/>
    <w:rsid w:val="004D7985"/>
    <w:rsid w:val="004E3B42"/>
    <w:rsid w:val="004E4A18"/>
    <w:rsid w:val="004F04D2"/>
    <w:rsid w:val="004F2531"/>
    <w:rsid w:val="004F302C"/>
    <w:rsid w:val="004F33E7"/>
    <w:rsid w:val="004F477A"/>
    <w:rsid w:val="004F4AF8"/>
    <w:rsid w:val="00503092"/>
    <w:rsid w:val="00504301"/>
    <w:rsid w:val="005059F9"/>
    <w:rsid w:val="005101FD"/>
    <w:rsid w:val="00510D3A"/>
    <w:rsid w:val="005113EF"/>
    <w:rsid w:val="0051156A"/>
    <w:rsid w:val="00511895"/>
    <w:rsid w:val="0051209F"/>
    <w:rsid w:val="00513E67"/>
    <w:rsid w:val="005157E4"/>
    <w:rsid w:val="00517194"/>
    <w:rsid w:val="00521169"/>
    <w:rsid w:val="00522850"/>
    <w:rsid w:val="005229EC"/>
    <w:rsid w:val="00523C0D"/>
    <w:rsid w:val="00524273"/>
    <w:rsid w:val="00524A15"/>
    <w:rsid w:val="00530DFC"/>
    <w:rsid w:val="0053296E"/>
    <w:rsid w:val="00533481"/>
    <w:rsid w:val="0053434D"/>
    <w:rsid w:val="00537A79"/>
    <w:rsid w:val="00537B61"/>
    <w:rsid w:val="005454EB"/>
    <w:rsid w:val="0054591C"/>
    <w:rsid w:val="00545E6C"/>
    <w:rsid w:val="00546420"/>
    <w:rsid w:val="0054703E"/>
    <w:rsid w:val="00547972"/>
    <w:rsid w:val="00552B0E"/>
    <w:rsid w:val="00555960"/>
    <w:rsid w:val="00555A58"/>
    <w:rsid w:val="00557339"/>
    <w:rsid w:val="00561143"/>
    <w:rsid w:val="0056158B"/>
    <w:rsid w:val="005649CE"/>
    <w:rsid w:val="00564BCD"/>
    <w:rsid w:val="00564F8F"/>
    <w:rsid w:val="005678A0"/>
    <w:rsid w:val="0057151D"/>
    <w:rsid w:val="00571F6D"/>
    <w:rsid w:val="005736CC"/>
    <w:rsid w:val="00575C0F"/>
    <w:rsid w:val="0057660F"/>
    <w:rsid w:val="00580FA8"/>
    <w:rsid w:val="005817F3"/>
    <w:rsid w:val="005822A1"/>
    <w:rsid w:val="0058313F"/>
    <w:rsid w:val="00584D6D"/>
    <w:rsid w:val="0058525F"/>
    <w:rsid w:val="00586013"/>
    <w:rsid w:val="00591092"/>
    <w:rsid w:val="00591148"/>
    <w:rsid w:val="005911CF"/>
    <w:rsid w:val="00593FC6"/>
    <w:rsid w:val="0059447A"/>
    <w:rsid w:val="00594D44"/>
    <w:rsid w:val="00594DDA"/>
    <w:rsid w:val="005A059D"/>
    <w:rsid w:val="005A05E5"/>
    <w:rsid w:val="005A0E4A"/>
    <w:rsid w:val="005A26BA"/>
    <w:rsid w:val="005A55F8"/>
    <w:rsid w:val="005A567A"/>
    <w:rsid w:val="005B3353"/>
    <w:rsid w:val="005B4B68"/>
    <w:rsid w:val="005B508D"/>
    <w:rsid w:val="005B6346"/>
    <w:rsid w:val="005C0D9C"/>
    <w:rsid w:val="005C1576"/>
    <w:rsid w:val="005C6420"/>
    <w:rsid w:val="005D06B6"/>
    <w:rsid w:val="005D1866"/>
    <w:rsid w:val="005D6CD8"/>
    <w:rsid w:val="005E0981"/>
    <w:rsid w:val="005E1529"/>
    <w:rsid w:val="005E22F3"/>
    <w:rsid w:val="005E3BAB"/>
    <w:rsid w:val="005F2484"/>
    <w:rsid w:val="005F3973"/>
    <w:rsid w:val="005F3F65"/>
    <w:rsid w:val="005F3F98"/>
    <w:rsid w:val="005F4B51"/>
    <w:rsid w:val="005F63B9"/>
    <w:rsid w:val="005F7AA6"/>
    <w:rsid w:val="006018E4"/>
    <w:rsid w:val="006027BE"/>
    <w:rsid w:val="006045EA"/>
    <w:rsid w:val="00605303"/>
    <w:rsid w:val="006056CD"/>
    <w:rsid w:val="00606985"/>
    <w:rsid w:val="00607EC3"/>
    <w:rsid w:val="0061094C"/>
    <w:rsid w:val="006114FA"/>
    <w:rsid w:val="00612356"/>
    <w:rsid w:val="006136EC"/>
    <w:rsid w:val="00614FDE"/>
    <w:rsid w:val="006155DF"/>
    <w:rsid w:val="00622021"/>
    <w:rsid w:val="00623311"/>
    <w:rsid w:val="00623FE9"/>
    <w:rsid w:val="006243B0"/>
    <w:rsid w:val="00624EB7"/>
    <w:rsid w:val="00626F7D"/>
    <w:rsid w:val="00627D7C"/>
    <w:rsid w:val="00630560"/>
    <w:rsid w:val="006306F5"/>
    <w:rsid w:val="00630CD5"/>
    <w:rsid w:val="0063284E"/>
    <w:rsid w:val="00634F10"/>
    <w:rsid w:val="00636220"/>
    <w:rsid w:val="00636BD1"/>
    <w:rsid w:val="00637143"/>
    <w:rsid w:val="006405DC"/>
    <w:rsid w:val="0064150D"/>
    <w:rsid w:val="006460F4"/>
    <w:rsid w:val="00647D41"/>
    <w:rsid w:val="00653147"/>
    <w:rsid w:val="00654BEB"/>
    <w:rsid w:val="00654E08"/>
    <w:rsid w:val="00655988"/>
    <w:rsid w:val="00655D39"/>
    <w:rsid w:val="00657CC1"/>
    <w:rsid w:val="00661419"/>
    <w:rsid w:val="00662AB4"/>
    <w:rsid w:val="00663584"/>
    <w:rsid w:val="00663A5E"/>
    <w:rsid w:val="00663E96"/>
    <w:rsid w:val="00664BF5"/>
    <w:rsid w:val="00667D29"/>
    <w:rsid w:val="00671401"/>
    <w:rsid w:val="00671FC4"/>
    <w:rsid w:val="00672500"/>
    <w:rsid w:val="00672CDD"/>
    <w:rsid w:val="006736CF"/>
    <w:rsid w:val="00675A11"/>
    <w:rsid w:val="006768BD"/>
    <w:rsid w:val="00684991"/>
    <w:rsid w:val="0068764A"/>
    <w:rsid w:val="00690A2D"/>
    <w:rsid w:val="006917AD"/>
    <w:rsid w:val="006920CC"/>
    <w:rsid w:val="0069280E"/>
    <w:rsid w:val="00693A8B"/>
    <w:rsid w:val="00694E4A"/>
    <w:rsid w:val="00695886"/>
    <w:rsid w:val="00696B12"/>
    <w:rsid w:val="0069719F"/>
    <w:rsid w:val="006A06AE"/>
    <w:rsid w:val="006A0E60"/>
    <w:rsid w:val="006A1827"/>
    <w:rsid w:val="006A2722"/>
    <w:rsid w:val="006A2F57"/>
    <w:rsid w:val="006A40D3"/>
    <w:rsid w:val="006A4381"/>
    <w:rsid w:val="006A52BA"/>
    <w:rsid w:val="006A5A07"/>
    <w:rsid w:val="006A5D80"/>
    <w:rsid w:val="006B03D2"/>
    <w:rsid w:val="006B0B25"/>
    <w:rsid w:val="006B421C"/>
    <w:rsid w:val="006B4CCE"/>
    <w:rsid w:val="006B4CF7"/>
    <w:rsid w:val="006C129C"/>
    <w:rsid w:val="006C59BB"/>
    <w:rsid w:val="006C5ED5"/>
    <w:rsid w:val="006C7286"/>
    <w:rsid w:val="006C7EFC"/>
    <w:rsid w:val="006D0D8C"/>
    <w:rsid w:val="006D2CFF"/>
    <w:rsid w:val="006D2E44"/>
    <w:rsid w:val="006D4C42"/>
    <w:rsid w:val="006D693B"/>
    <w:rsid w:val="006E1FF1"/>
    <w:rsid w:val="006E3071"/>
    <w:rsid w:val="006E40F9"/>
    <w:rsid w:val="006E4F38"/>
    <w:rsid w:val="006E583B"/>
    <w:rsid w:val="006E7349"/>
    <w:rsid w:val="006E7477"/>
    <w:rsid w:val="006F0C5C"/>
    <w:rsid w:val="006F30EC"/>
    <w:rsid w:val="006F611D"/>
    <w:rsid w:val="006F68F7"/>
    <w:rsid w:val="00700A64"/>
    <w:rsid w:val="00702610"/>
    <w:rsid w:val="007075E1"/>
    <w:rsid w:val="007101E8"/>
    <w:rsid w:val="0071098B"/>
    <w:rsid w:val="00710C01"/>
    <w:rsid w:val="00722883"/>
    <w:rsid w:val="00723550"/>
    <w:rsid w:val="00723970"/>
    <w:rsid w:val="00724AF4"/>
    <w:rsid w:val="00724AF7"/>
    <w:rsid w:val="0072607F"/>
    <w:rsid w:val="00726610"/>
    <w:rsid w:val="007314F6"/>
    <w:rsid w:val="00731825"/>
    <w:rsid w:val="00732C3E"/>
    <w:rsid w:val="00732DAD"/>
    <w:rsid w:val="00734538"/>
    <w:rsid w:val="00734642"/>
    <w:rsid w:val="0073501F"/>
    <w:rsid w:val="00736FD3"/>
    <w:rsid w:val="00740769"/>
    <w:rsid w:val="007420AF"/>
    <w:rsid w:val="007469D8"/>
    <w:rsid w:val="007474F2"/>
    <w:rsid w:val="007523E1"/>
    <w:rsid w:val="00753655"/>
    <w:rsid w:val="00755B71"/>
    <w:rsid w:val="00755EF4"/>
    <w:rsid w:val="00762D7F"/>
    <w:rsid w:val="00763500"/>
    <w:rsid w:val="00763D74"/>
    <w:rsid w:val="00767E01"/>
    <w:rsid w:val="007714FA"/>
    <w:rsid w:val="0077198C"/>
    <w:rsid w:val="0077268D"/>
    <w:rsid w:val="00773885"/>
    <w:rsid w:val="00773EB5"/>
    <w:rsid w:val="00775B4B"/>
    <w:rsid w:val="00775CD2"/>
    <w:rsid w:val="00776C62"/>
    <w:rsid w:val="00777E0E"/>
    <w:rsid w:val="00777FAB"/>
    <w:rsid w:val="00780BA7"/>
    <w:rsid w:val="00780FD6"/>
    <w:rsid w:val="0078328B"/>
    <w:rsid w:val="00784C20"/>
    <w:rsid w:val="0079131E"/>
    <w:rsid w:val="0079312C"/>
    <w:rsid w:val="00795056"/>
    <w:rsid w:val="00795ED3"/>
    <w:rsid w:val="007978DB"/>
    <w:rsid w:val="007A1FF2"/>
    <w:rsid w:val="007A3E4E"/>
    <w:rsid w:val="007A601D"/>
    <w:rsid w:val="007B011B"/>
    <w:rsid w:val="007B0D41"/>
    <w:rsid w:val="007B0D46"/>
    <w:rsid w:val="007B1933"/>
    <w:rsid w:val="007B4D77"/>
    <w:rsid w:val="007B60A3"/>
    <w:rsid w:val="007B675E"/>
    <w:rsid w:val="007B6DB1"/>
    <w:rsid w:val="007B75FB"/>
    <w:rsid w:val="007B7AC2"/>
    <w:rsid w:val="007C11D5"/>
    <w:rsid w:val="007C1872"/>
    <w:rsid w:val="007C1A0C"/>
    <w:rsid w:val="007C3B60"/>
    <w:rsid w:val="007C6723"/>
    <w:rsid w:val="007D0454"/>
    <w:rsid w:val="007D0A76"/>
    <w:rsid w:val="007D0E26"/>
    <w:rsid w:val="007D1257"/>
    <w:rsid w:val="007D63C2"/>
    <w:rsid w:val="007D640D"/>
    <w:rsid w:val="007D6653"/>
    <w:rsid w:val="007E0512"/>
    <w:rsid w:val="007E061A"/>
    <w:rsid w:val="007E0A55"/>
    <w:rsid w:val="007E1D2E"/>
    <w:rsid w:val="007E317F"/>
    <w:rsid w:val="007E4A2E"/>
    <w:rsid w:val="007E5AA1"/>
    <w:rsid w:val="007E6033"/>
    <w:rsid w:val="007F19CF"/>
    <w:rsid w:val="007F1B31"/>
    <w:rsid w:val="007F2C70"/>
    <w:rsid w:val="007F4A49"/>
    <w:rsid w:val="007F5909"/>
    <w:rsid w:val="007F6E72"/>
    <w:rsid w:val="007F6EEE"/>
    <w:rsid w:val="007F7BF2"/>
    <w:rsid w:val="008002FF"/>
    <w:rsid w:val="008019D4"/>
    <w:rsid w:val="00801B09"/>
    <w:rsid w:val="008026A5"/>
    <w:rsid w:val="00807054"/>
    <w:rsid w:val="008137A3"/>
    <w:rsid w:val="0081384E"/>
    <w:rsid w:val="00813AF6"/>
    <w:rsid w:val="0081573E"/>
    <w:rsid w:val="008172D1"/>
    <w:rsid w:val="00820ABA"/>
    <w:rsid w:val="008212F5"/>
    <w:rsid w:val="00824E01"/>
    <w:rsid w:val="008251E1"/>
    <w:rsid w:val="00825C7C"/>
    <w:rsid w:val="00826B98"/>
    <w:rsid w:val="00831091"/>
    <w:rsid w:val="00831EF4"/>
    <w:rsid w:val="00832A1C"/>
    <w:rsid w:val="00833418"/>
    <w:rsid w:val="00833AD9"/>
    <w:rsid w:val="00834F60"/>
    <w:rsid w:val="008358BD"/>
    <w:rsid w:val="00836C1B"/>
    <w:rsid w:val="00837B8A"/>
    <w:rsid w:val="00840111"/>
    <w:rsid w:val="00840A0E"/>
    <w:rsid w:val="00840EB6"/>
    <w:rsid w:val="00842B13"/>
    <w:rsid w:val="00842BE6"/>
    <w:rsid w:val="0084401D"/>
    <w:rsid w:val="00845F4B"/>
    <w:rsid w:val="008463D3"/>
    <w:rsid w:val="00846A8A"/>
    <w:rsid w:val="008475B3"/>
    <w:rsid w:val="008506EF"/>
    <w:rsid w:val="00850DE2"/>
    <w:rsid w:val="00852D41"/>
    <w:rsid w:val="008612E2"/>
    <w:rsid w:val="00861B0C"/>
    <w:rsid w:val="00862FE7"/>
    <w:rsid w:val="0086302F"/>
    <w:rsid w:val="00866814"/>
    <w:rsid w:val="00872D43"/>
    <w:rsid w:val="008735CD"/>
    <w:rsid w:val="00873E97"/>
    <w:rsid w:val="0087448E"/>
    <w:rsid w:val="00874CD7"/>
    <w:rsid w:val="008753D4"/>
    <w:rsid w:val="008757FB"/>
    <w:rsid w:val="008806CF"/>
    <w:rsid w:val="00882A3D"/>
    <w:rsid w:val="00882E79"/>
    <w:rsid w:val="00884664"/>
    <w:rsid w:val="008851E0"/>
    <w:rsid w:val="0088642C"/>
    <w:rsid w:val="00886850"/>
    <w:rsid w:val="00886CB5"/>
    <w:rsid w:val="00887B9C"/>
    <w:rsid w:val="00890D37"/>
    <w:rsid w:val="00891091"/>
    <w:rsid w:val="008913A8"/>
    <w:rsid w:val="00891DE9"/>
    <w:rsid w:val="00891E33"/>
    <w:rsid w:val="00892A87"/>
    <w:rsid w:val="00892E72"/>
    <w:rsid w:val="00895377"/>
    <w:rsid w:val="00896CD7"/>
    <w:rsid w:val="00897697"/>
    <w:rsid w:val="00897B42"/>
    <w:rsid w:val="00897DF6"/>
    <w:rsid w:val="008A0BB8"/>
    <w:rsid w:val="008A1FB6"/>
    <w:rsid w:val="008A2ABB"/>
    <w:rsid w:val="008A50F9"/>
    <w:rsid w:val="008A7426"/>
    <w:rsid w:val="008B0604"/>
    <w:rsid w:val="008B1F97"/>
    <w:rsid w:val="008B3986"/>
    <w:rsid w:val="008B4286"/>
    <w:rsid w:val="008B4DF8"/>
    <w:rsid w:val="008B5C6C"/>
    <w:rsid w:val="008C1CD3"/>
    <w:rsid w:val="008C4000"/>
    <w:rsid w:val="008C40E5"/>
    <w:rsid w:val="008C5004"/>
    <w:rsid w:val="008C5600"/>
    <w:rsid w:val="008C5CFC"/>
    <w:rsid w:val="008C65AB"/>
    <w:rsid w:val="008D0E9A"/>
    <w:rsid w:val="008D216A"/>
    <w:rsid w:val="008D30C1"/>
    <w:rsid w:val="008D45ED"/>
    <w:rsid w:val="008D669F"/>
    <w:rsid w:val="008D758A"/>
    <w:rsid w:val="008E4F41"/>
    <w:rsid w:val="008E52C5"/>
    <w:rsid w:val="008E57ED"/>
    <w:rsid w:val="008E5C28"/>
    <w:rsid w:val="008E61D1"/>
    <w:rsid w:val="008E6FBA"/>
    <w:rsid w:val="008E73DE"/>
    <w:rsid w:val="008E7DBF"/>
    <w:rsid w:val="008F0F0C"/>
    <w:rsid w:val="008F291D"/>
    <w:rsid w:val="008F6367"/>
    <w:rsid w:val="008F71F7"/>
    <w:rsid w:val="00900DAD"/>
    <w:rsid w:val="0090438E"/>
    <w:rsid w:val="00904BD9"/>
    <w:rsid w:val="0090565A"/>
    <w:rsid w:val="00906DFD"/>
    <w:rsid w:val="00912F94"/>
    <w:rsid w:val="00914E9D"/>
    <w:rsid w:val="009166C3"/>
    <w:rsid w:val="009211CE"/>
    <w:rsid w:val="0092418A"/>
    <w:rsid w:val="009266C8"/>
    <w:rsid w:val="0092671A"/>
    <w:rsid w:val="0092720E"/>
    <w:rsid w:val="0092765F"/>
    <w:rsid w:val="009308E5"/>
    <w:rsid w:val="00930B80"/>
    <w:rsid w:val="00931E3E"/>
    <w:rsid w:val="00933175"/>
    <w:rsid w:val="009334D9"/>
    <w:rsid w:val="00935E01"/>
    <w:rsid w:val="00935EB6"/>
    <w:rsid w:val="00937E95"/>
    <w:rsid w:val="0094283D"/>
    <w:rsid w:val="00943D89"/>
    <w:rsid w:val="00944038"/>
    <w:rsid w:val="00944F79"/>
    <w:rsid w:val="00945432"/>
    <w:rsid w:val="00946032"/>
    <w:rsid w:val="00947288"/>
    <w:rsid w:val="0094743E"/>
    <w:rsid w:val="00950FF1"/>
    <w:rsid w:val="009562B0"/>
    <w:rsid w:val="00957958"/>
    <w:rsid w:val="00957E64"/>
    <w:rsid w:val="009610BB"/>
    <w:rsid w:val="00963C37"/>
    <w:rsid w:val="009647FF"/>
    <w:rsid w:val="00965300"/>
    <w:rsid w:val="00965744"/>
    <w:rsid w:val="009658A5"/>
    <w:rsid w:val="00965A67"/>
    <w:rsid w:val="00965CD6"/>
    <w:rsid w:val="00970FC3"/>
    <w:rsid w:val="00971024"/>
    <w:rsid w:val="00971338"/>
    <w:rsid w:val="00973758"/>
    <w:rsid w:val="00973EC8"/>
    <w:rsid w:val="0097426A"/>
    <w:rsid w:val="0097483F"/>
    <w:rsid w:val="00974DBC"/>
    <w:rsid w:val="00975F99"/>
    <w:rsid w:val="00977AD7"/>
    <w:rsid w:val="00981ACD"/>
    <w:rsid w:val="00981F80"/>
    <w:rsid w:val="00982AC2"/>
    <w:rsid w:val="009845DA"/>
    <w:rsid w:val="009864D8"/>
    <w:rsid w:val="00990B9B"/>
    <w:rsid w:val="009913BD"/>
    <w:rsid w:val="00992BDC"/>
    <w:rsid w:val="00992E3F"/>
    <w:rsid w:val="00993147"/>
    <w:rsid w:val="009945E6"/>
    <w:rsid w:val="0099461F"/>
    <w:rsid w:val="0099645F"/>
    <w:rsid w:val="00997714"/>
    <w:rsid w:val="009A06AB"/>
    <w:rsid w:val="009A1030"/>
    <w:rsid w:val="009A1D89"/>
    <w:rsid w:val="009A2A20"/>
    <w:rsid w:val="009A38DF"/>
    <w:rsid w:val="009B0729"/>
    <w:rsid w:val="009B198E"/>
    <w:rsid w:val="009B4134"/>
    <w:rsid w:val="009C080F"/>
    <w:rsid w:val="009C15E0"/>
    <w:rsid w:val="009C19E5"/>
    <w:rsid w:val="009C6B2C"/>
    <w:rsid w:val="009C6CF6"/>
    <w:rsid w:val="009D0626"/>
    <w:rsid w:val="009D1510"/>
    <w:rsid w:val="009D3D3B"/>
    <w:rsid w:val="009D785D"/>
    <w:rsid w:val="009E18C9"/>
    <w:rsid w:val="009E59A5"/>
    <w:rsid w:val="009E7D8F"/>
    <w:rsid w:val="009F0E4A"/>
    <w:rsid w:val="009F2940"/>
    <w:rsid w:val="009F369F"/>
    <w:rsid w:val="009F4713"/>
    <w:rsid w:val="009F5015"/>
    <w:rsid w:val="009F5A9E"/>
    <w:rsid w:val="009F77D5"/>
    <w:rsid w:val="00A00635"/>
    <w:rsid w:val="00A02BEC"/>
    <w:rsid w:val="00A04420"/>
    <w:rsid w:val="00A108EB"/>
    <w:rsid w:val="00A1249D"/>
    <w:rsid w:val="00A13DE0"/>
    <w:rsid w:val="00A16471"/>
    <w:rsid w:val="00A20AF1"/>
    <w:rsid w:val="00A2647C"/>
    <w:rsid w:val="00A27303"/>
    <w:rsid w:val="00A277CD"/>
    <w:rsid w:val="00A27BEE"/>
    <w:rsid w:val="00A338C1"/>
    <w:rsid w:val="00A36D00"/>
    <w:rsid w:val="00A400FC"/>
    <w:rsid w:val="00A41F46"/>
    <w:rsid w:val="00A4281F"/>
    <w:rsid w:val="00A4364F"/>
    <w:rsid w:val="00A4533F"/>
    <w:rsid w:val="00A4732E"/>
    <w:rsid w:val="00A50635"/>
    <w:rsid w:val="00A51489"/>
    <w:rsid w:val="00A52FDB"/>
    <w:rsid w:val="00A536F0"/>
    <w:rsid w:val="00A550D5"/>
    <w:rsid w:val="00A55784"/>
    <w:rsid w:val="00A567C9"/>
    <w:rsid w:val="00A60E94"/>
    <w:rsid w:val="00A61175"/>
    <w:rsid w:val="00A61BBA"/>
    <w:rsid w:val="00A61C20"/>
    <w:rsid w:val="00A62719"/>
    <w:rsid w:val="00A64D76"/>
    <w:rsid w:val="00A72EFF"/>
    <w:rsid w:val="00A72FB0"/>
    <w:rsid w:val="00A73BEE"/>
    <w:rsid w:val="00A764FB"/>
    <w:rsid w:val="00A76619"/>
    <w:rsid w:val="00A76E8C"/>
    <w:rsid w:val="00A817C8"/>
    <w:rsid w:val="00A84E32"/>
    <w:rsid w:val="00A85452"/>
    <w:rsid w:val="00A865A1"/>
    <w:rsid w:val="00A9120E"/>
    <w:rsid w:val="00A91EED"/>
    <w:rsid w:val="00A95BAC"/>
    <w:rsid w:val="00A96C3C"/>
    <w:rsid w:val="00A97AF0"/>
    <w:rsid w:val="00AA53E2"/>
    <w:rsid w:val="00AA695A"/>
    <w:rsid w:val="00AA69DC"/>
    <w:rsid w:val="00AB3396"/>
    <w:rsid w:val="00AB3B95"/>
    <w:rsid w:val="00AB5C36"/>
    <w:rsid w:val="00AB65A9"/>
    <w:rsid w:val="00AB66EC"/>
    <w:rsid w:val="00AB7024"/>
    <w:rsid w:val="00AB7243"/>
    <w:rsid w:val="00AC0149"/>
    <w:rsid w:val="00AC104B"/>
    <w:rsid w:val="00AC1688"/>
    <w:rsid w:val="00AC254A"/>
    <w:rsid w:val="00AC30FC"/>
    <w:rsid w:val="00AC5BC0"/>
    <w:rsid w:val="00AC5CE3"/>
    <w:rsid w:val="00AC7783"/>
    <w:rsid w:val="00AD07E8"/>
    <w:rsid w:val="00AD0D5E"/>
    <w:rsid w:val="00AD0E05"/>
    <w:rsid w:val="00AD1F60"/>
    <w:rsid w:val="00AD315C"/>
    <w:rsid w:val="00AD3EED"/>
    <w:rsid w:val="00AD4AF1"/>
    <w:rsid w:val="00AD57CC"/>
    <w:rsid w:val="00AD7D96"/>
    <w:rsid w:val="00AE16EC"/>
    <w:rsid w:val="00AE2406"/>
    <w:rsid w:val="00AE4FE2"/>
    <w:rsid w:val="00AE5E77"/>
    <w:rsid w:val="00AE6F94"/>
    <w:rsid w:val="00AF118F"/>
    <w:rsid w:val="00AF1A15"/>
    <w:rsid w:val="00AF4FE3"/>
    <w:rsid w:val="00AF5724"/>
    <w:rsid w:val="00AF5D20"/>
    <w:rsid w:val="00AF5D48"/>
    <w:rsid w:val="00AF65C1"/>
    <w:rsid w:val="00AF6D53"/>
    <w:rsid w:val="00AF70F5"/>
    <w:rsid w:val="00B016A6"/>
    <w:rsid w:val="00B01A87"/>
    <w:rsid w:val="00B01B87"/>
    <w:rsid w:val="00B0217E"/>
    <w:rsid w:val="00B024CD"/>
    <w:rsid w:val="00B02FA3"/>
    <w:rsid w:val="00B074EB"/>
    <w:rsid w:val="00B11FCF"/>
    <w:rsid w:val="00B1226A"/>
    <w:rsid w:val="00B12AA4"/>
    <w:rsid w:val="00B12B23"/>
    <w:rsid w:val="00B12C6E"/>
    <w:rsid w:val="00B12CEC"/>
    <w:rsid w:val="00B14237"/>
    <w:rsid w:val="00B14D44"/>
    <w:rsid w:val="00B1641D"/>
    <w:rsid w:val="00B1713F"/>
    <w:rsid w:val="00B17CC6"/>
    <w:rsid w:val="00B20171"/>
    <w:rsid w:val="00B20273"/>
    <w:rsid w:val="00B2439E"/>
    <w:rsid w:val="00B26B52"/>
    <w:rsid w:val="00B26D29"/>
    <w:rsid w:val="00B26D38"/>
    <w:rsid w:val="00B32D16"/>
    <w:rsid w:val="00B335C8"/>
    <w:rsid w:val="00B34044"/>
    <w:rsid w:val="00B34FF9"/>
    <w:rsid w:val="00B3665C"/>
    <w:rsid w:val="00B4049B"/>
    <w:rsid w:val="00B42798"/>
    <w:rsid w:val="00B42871"/>
    <w:rsid w:val="00B42C83"/>
    <w:rsid w:val="00B442B6"/>
    <w:rsid w:val="00B45BAE"/>
    <w:rsid w:val="00B50D06"/>
    <w:rsid w:val="00B5204B"/>
    <w:rsid w:val="00B52927"/>
    <w:rsid w:val="00B5376A"/>
    <w:rsid w:val="00B53B00"/>
    <w:rsid w:val="00B5789B"/>
    <w:rsid w:val="00B62B56"/>
    <w:rsid w:val="00B64271"/>
    <w:rsid w:val="00B6464F"/>
    <w:rsid w:val="00B652F1"/>
    <w:rsid w:val="00B72C54"/>
    <w:rsid w:val="00B7372A"/>
    <w:rsid w:val="00B76D25"/>
    <w:rsid w:val="00B83A21"/>
    <w:rsid w:val="00B845EC"/>
    <w:rsid w:val="00B86D68"/>
    <w:rsid w:val="00B90E02"/>
    <w:rsid w:val="00B95AF4"/>
    <w:rsid w:val="00B962D0"/>
    <w:rsid w:val="00B96C0E"/>
    <w:rsid w:val="00B9710F"/>
    <w:rsid w:val="00BA00A7"/>
    <w:rsid w:val="00BA75C0"/>
    <w:rsid w:val="00BA7CF1"/>
    <w:rsid w:val="00BB5BD7"/>
    <w:rsid w:val="00BB7C97"/>
    <w:rsid w:val="00BC0B18"/>
    <w:rsid w:val="00BC239B"/>
    <w:rsid w:val="00BC3B73"/>
    <w:rsid w:val="00BC5AE6"/>
    <w:rsid w:val="00BC6B3F"/>
    <w:rsid w:val="00BC6C95"/>
    <w:rsid w:val="00BC759E"/>
    <w:rsid w:val="00BD1333"/>
    <w:rsid w:val="00BD2975"/>
    <w:rsid w:val="00BD308E"/>
    <w:rsid w:val="00BD32B1"/>
    <w:rsid w:val="00BD4294"/>
    <w:rsid w:val="00BD5E40"/>
    <w:rsid w:val="00BD6D9B"/>
    <w:rsid w:val="00BD7261"/>
    <w:rsid w:val="00BE3CD3"/>
    <w:rsid w:val="00BE4A14"/>
    <w:rsid w:val="00BE5B28"/>
    <w:rsid w:val="00BE6976"/>
    <w:rsid w:val="00BF151C"/>
    <w:rsid w:val="00BF1618"/>
    <w:rsid w:val="00BF3095"/>
    <w:rsid w:val="00BF49DC"/>
    <w:rsid w:val="00BF555C"/>
    <w:rsid w:val="00BF6992"/>
    <w:rsid w:val="00C00CEA"/>
    <w:rsid w:val="00C017AA"/>
    <w:rsid w:val="00C01932"/>
    <w:rsid w:val="00C02198"/>
    <w:rsid w:val="00C03B9E"/>
    <w:rsid w:val="00C12D73"/>
    <w:rsid w:val="00C162C5"/>
    <w:rsid w:val="00C16A41"/>
    <w:rsid w:val="00C16A72"/>
    <w:rsid w:val="00C17ECE"/>
    <w:rsid w:val="00C2007A"/>
    <w:rsid w:val="00C204C8"/>
    <w:rsid w:val="00C219F3"/>
    <w:rsid w:val="00C2605A"/>
    <w:rsid w:val="00C27BD7"/>
    <w:rsid w:val="00C37CFE"/>
    <w:rsid w:val="00C40521"/>
    <w:rsid w:val="00C41605"/>
    <w:rsid w:val="00C436C4"/>
    <w:rsid w:val="00C4441A"/>
    <w:rsid w:val="00C44DA2"/>
    <w:rsid w:val="00C45D1D"/>
    <w:rsid w:val="00C463CD"/>
    <w:rsid w:val="00C50B13"/>
    <w:rsid w:val="00C52D1D"/>
    <w:rsid w:val="00C536E9"/>
    <w:rsid w:val="00C5560D"/>
    <w:rsid w:val="00C56190"/>
    <w:rsid w:val="00C577AF"/>
    <w:rsid w:val="00C57C5F"/>
    <w:rsid w:val="00C61025"/>
    <w:rsid w:val="00C639D6"/>
    <w:rsid w:val="00C63DD8"/>
    <w:rsid w:val="00C64260"/>
    <w:rsid w:val="00C648B4"/>
    <w:rsid w:val="00C712C0"/>
    <w:rsid w:val="00C736D3"/>
    <w:rsid w:val="00C76794"/>
    <w:rsid w:val="00C8044E"/>
    <w:rsid w:val="00C80570"/>
    <w:rsid w:val="00C846CC"/>
    <w:rsid w:val="00C8522A"/>
    <w:rsid w:val="00C86D7E"/>
    <w:rsid w:val="00C86EAF"/>
    <w:rsid w:val="00C86FA2"/>
    <w:rsid w:val="00C9127F"/>
    <w:rsid w:val="00C916E8"/>
    <w:rsid w:val="00C94D09"/>
    <w:rsid w:val="00C9547B"/>
    <w:rsid w:val="00C96E57"/>
    <w:rsid w:val="00CA160E"/>
    <w:rsid w:val="00CA22B7"/>
    <w:rsid w:val="00CA2E5F"/>
    <w:rsid w:val="00CA2F5F"/>
    <w:rsid w:val="00CA32D3"/>
    <w:rsid w:val="00CA373C"/>
    <w:rsid w:val="00CA49CA"/>
    <w:rsid w:val="00CA4A8E"/>
    <w:rsid w:val="00CA50AD"/>
    <w:rsid w:val="00CA5955"/>
    <w:rsid w:val="00CA5A40"/>
    <w:rsid w:val="00CB021A"/>
    <w:rsid w:val="00CB09AF"/>
    <w:rsid w:val="00CB0FD4"/>
    <w:rsid w:val="00CB12F0"/>
    <w:rsid w:val="00CB3438"/>
    <w:rsid w:val="00CB4BEC"/>
    <w:rsid w:val="00CB5744"/>
    <w:rsid w:val="00CB6343"/>
    <w:rsid w:val="00CB63B3"/>
    <w:rsid w:val="00CB70B7"/>
    <w:rsid w:val="00CC171C"/>
    <w:rsid w:val="00CC28B0"/>
    <w:rsid w:val="00CC2AF7"/>
    <w:rsid w:val="00CC49BB"/>
    <w:rsid w:val="00CC65B7"/>
    <w:rsid w:val="00CD2F54"/>
    <w:rsid w:val="00CD459B"/>
    <w:rsid w:val="00CE2F50"/>
    <w:rsid w:val="00CE3049"/>
    <w:rsid w:val="00CE3D9A"/>
    <w:rsid w:val="00CE46C5"/>
    <w:rsid w:val="00CE512B"/>
    <w:rsid w:val="00CE546B"/>
    <w:rsid w:val="00CF04A8"/>
    <w:rsid w:val="00CF07D6"/>
    <w:rsid w:val="00CF1C0A"/>
    <w:rsid w:val="00CF1DE6"/>
    <w:rsid w:val="00CF31B6"/>
    <w:rsid w:val="00CF34EA"/>
    <w:rsid w:val="00CF4B66"/>
    <w:rsid w:val="00CF4E22"/>
    <w:rsid w:val="00CF569F"/>
    <w:rsid w:val="00CF5788"/>
    <w:rsid w:val="00CF621E"/>
    <w:rsid w:val="00CF7568"/>
    <w:rsid w:val="00D02E9B"/>
    <w:rsid w:val="00D03F59"/>
    <w:rsid w:val="00D04BF3"/>
    <w:rsid w:val="00D04FFA"/>
    <w:rsid w:val="00D07581"/>
    <w:rsid w:val="00D07CC9"/>
    <w:rsid w:val="00D07E32"/>
    <w:rsid w:val="00D10A27"/>
    <w:rsid w:val="00D14E10"/>
    <w:rsid w:val="00D16413"/>
    <w:rsid w:val="00D16B64"/>
    <w:rsid w:val="00D20E76"/>
    <w:rsid w:val="00D20F50"/>
    <w:rsid w:val="00D21F74"/>
    <w:rsid w:val="00D2200F"/>
    <w:rsid w:val="00D22CFC"/>
    <w:rsid w:val="00D22E79"/>
    <w:rsid w:val="00D24266"/>
    <w:rsid w:val="00D2486C"/>
    <w:rsid w:val="00D24A0C"/>
    <w:rsid w:val="00D25452"/>
    <w:rsid w:val="00D26CAE"/>
    <w:rsid w:val="00D274F9"/>
    <w:rsid w:val="00D30BC1"/>
    <w:rsid w:val="00D30FD6"/>
    <w:rsid w:val="00D33725"/>
    <w:rsid w:val="00D34409"/>
    <w:rsid w:val="00D35325"/>
    <w:rsid w:val="00D3601C"/>
    <w:rsid w:val="00D4330F"/>
    <w:rsid w:val="00D4349C"/>
    <w:rsid w:val="00D46D6F"/>
    <w:rsid w:val="00D47263"/>
    <w:rsid w:val="00D54AF5"/>
    <w:rsid w:val="00D61259"/>
    <w:rsid w:val="00D62ED0"/>
    <w:rsid w:val="00D6320B"/>
    <w:rsid w:val="00D64BA8"/>
    <w:rsid w:val="00D65593"/>
    <w:rsid w:val="00D65BAD"/>
    <w:rsid w:val="00D660E3"/>
    <w:rsid w:val="00D66ED2"/>
    <w:rsid w:val="00D675A2"/>
    <w:rsid w:val="00D71528"/>
    <w:rsid w:val="00D74193"/>
    <w:rsid w:val="00D753AC"/>
    <w:rsid w:val="00D81D0F"/>
    <w:rsid w:val="00D82370"/>
    <w:rsid w:val="00D82918"/>
    <w:rsid w:val="00D82F2B"/>
    <w:rsid w:val="00D85545"/>
    <w:rsid w:val="00D86709"/>
    <w:rsid w:val="00D87023"/>
    <w:rsid w:val="00D877DE"/>
    <w:rsid w:val="00D87FE5"/>
    <w:rsid w:val="00D93F9E"/>
    <w:rsid w:val="00D968F3"/>
    <w:rsid w:val="00D96930"/>
    <w:rsid w:val="00DA02AE"/>
    <w:rsid w:val="00DA0BE5"/>
    <w:rsid w:val="00DA2496"/>
    <w:rsid w:val="00DA6385"/>
    <w:rsid w:val="00DA648E"/>
    <w:rsid w:val="00DA64C6"/>
    <w:rsid w:val="00DA72A3"/>
    <w:rsid w:val="00DB074D"/>
    <w:rsid w:val="00DB0914"/>
    <w:rsid w:val="00DB53B0"/>
    <w:rsid w:val="00DB76A9"/>
    <w:rsid w:val="00DC0416"/>
    <w:rsid w:val="00DC0B06"/>
    <w:rsid w:val="00DC144A"/>
    <w:rsid w:val="00DC1DA3"/>
    <w:rsid w:val="00DC2B08"/>
    <w:rsid w:val="00DC5E9B"/>
    <w:rsid w:val="00DC6BF4"/>
    <w:rsid w:val="00DC76F9"/>
    <w:rsid w:val="00DC7F11"/>
    <w:rsid w:val="00DD044F"/>
    <w:rsid w:val="00DD0BBE"/>
    <w:rsid w:val="00DD228F"/>
    <w:rsid w:val="00DD2C28"/>
    <w:rsid w:val="00DD304A"/>
    <w:rsid w:val="00DD392C"/>
    <w:rsid w:val="00DD6545"/>
    <w:rsid w:val="00DE0344"/>
    <w:rsid w:val="00DE0469"/>
    <w:rsid w:val="00DE04E4"/>
    <w:rsid w:val="00DE11C2"/>
    <w:rsid w:val="00DE142D"/>
    <w:rsid w:val="00DE2DFB"/>
    <w:rsid w:val="00DE3110"/>
    <w:rsid w:val="00DE6BBD"/>
    <w:rsid w:val="00DE7F7F"/>
    <w:rsid w:val="00DF100F"/>
    <w:rsid w:val="00DF330F"/>
    <w:rsid w:val="00DF3A08"/>
    <w:rsid w:val="00DF487E"/>
    <w:rsid w:val="00DF6BEB"/>
    <w:rsid w:val="00DF7404"/>
    <w:rsid w:val="00DF7A2E"/>
    <w:rsid w:val="00DF7BF4"/>
    <w:rsid w:val="00DF7C63"/>
    <w:rsid w:val="00E02C39"/>
    <w:rsid w:val="00E03FA5"/>
    <w:rsid w:val="00E05B26"/>
    <w:rsid w:val="00E079C9"/>
    <w:rsid w:val="00E1059E"/>
    <w:rsid w:val="00E117CE"/>
    <w:rsid w:val="00E13707"/>
    <w:rsid w:val="00E156AE"/>
    <w:rsid w:val="00E21344"/>
    <w:rsid w:val="00E21539"/>
    <w:rsid w:val="00E21727"/>
    <w:rsid w:val="00E21D81"/>
    <w:rsid w:val="00E224CD"/>
    <w:rsid w:val="00E2269A"/>
    <w:rsid w:val="00E236D7"/>
    <w:rsid w:val="00E2370A"/>
    <w:rsid w:val="00E25678"/>
    <w:rsid w:val="00E26538"/>
    <w:rsid w:val="00E30070"/>
    <w:rsid w:val="00E311C7"/>
    <w:rsid w:val="00E31CA3"/>
    <w:rsid w:val="00E325B9"/>
    <w:rsid w:val="00E32D88"/>
    <w:rsid w:val="00E336FF"/>
    <w:rsid w:val="00E338D1"/>
    <w:rsid w:val="00E35256"/>
    <w:rsid w:val="00E365FA"/>
    <w:rsid w:val="00E36987"/>
    <w:rsid w:val="00E471B3"/>
    <w:rsid w:val="00E51A65"/>
    <w:rsid w:val="00E52432"/>
    <w:rsid w:val="00E527B4"/>
    <w:rsid w:val="00E529A4"/>
    <w:rsid w:val="00E537E8"/>
    <w:rsid w:val="00E537F3"/>
    <w:rsid w:val="00E54076"/>
    <w:rsid w:val="00E55452"/>
    <w:rsid w:val="00E557E2"/>
    <w:rsid w:val="00E557EF"/>
    <w:rsid w:val="00E568F1"/>
    <w:rsid w:val="00E5706B"/>
    <w:rsid w:val="00E60D44"/>
    <w:rsid w:val="00E64957"/>
    <w:rsid w:val="00E66F1C"/>
    <w:rsid w:val="00E70295"/>
    <w:rsid w:val="00E70466"/>
    <w:rsid w:val="00E73173"/>
    <w:rsid w:val="00E73C38"/>
    <w:rsid w:val="00E77AD1"/>
    <w:rsid w:val="00E807A3"/>
    <w:rsid w:val="00E81933"/>
    <w:rsid w:val="00E82F10"/>
    <w:rsid w:val="00E85C54"/>
    <w:rsid w:val="00E85CAD"/>
    <w:rsid w:val="00E90405"/>
    <w:rsid w:val="00E913B6"/>
    <w:rsid w:val="00E93472"/>
    <w:rsid w:val="00E93E2B"/>
    <w:rsid w:val="00EA2D5C"/>
    <w:rsid w:val="00EB17F8"/>
    <w:rsid w:val="00EB3600"/>
    <w:rsid w:val="00EB5EEB"/>
    <w:rsid w:val="00EB63AA"/>
    <w:rsid w:val="00EB7467"/>
    <w:rsid w:val="00EC133F"/>
    <w:rsid w:val="00EC4B39"/>
    <w:rsid w:val="00EC6557"/>
    <w:rsid w:val="00EC6769"/>
    <w:rsid w:val="00EC685E"/>
    <w:rsid w:val="00EC758A"/>
    <w:rsid w:val="00EC7963"/>
    <w:rsid w:val="00EC7BF4"/>
    <w:rsid w:val="00ED2033"/>
    <w:rsid w:val="00ED30FD"/>
    <w:rsid w:val="00ED5592"/>
    <w:rsid w:val="00ED6123"/>
    <w:rsid w:val="00ED7904"/>
    <w:rsid w:val="00EE10F3"/>
    <w:rsid w:val="00EE19F8"/>
    <w:rsid w:val="00EE1C3B"/>
    <w:rsid w:val="00EE299F"/>
    <w:rsid w:val="00EE4673"/>
    <w:rsid w:val="00EE476B"/>
    <w:rsid w:val="00EE6755"/>
    <w:rsid w:val="00EF2F5F"/>
    <w:rsid w:val="00EF3BA2"/>
    <w:rsid w:val="00EF50CE"/>
    <w:rsid w:val="00EF6D20"/>
    <w:rsid w:val="00EF6DA6"/>
    <w:rsid w:val="00F01A9B"/>
    <w:rsid w:val="00F03789"/>
    <w:rsid w:val="00F03E77"/>
    <w:rsid w:val="00F062E2"/>
    <w:rsid w:val="00F073D3"/>
    <w:rsid w:val="00F10D2B"/>
    <w:rsid w:val="00F125D8"/>
    <w:rsid w:val="00F12FFD"/>
    <w:rsid w:val="00F169A9"/>
    <w:rsid w:val="00F17940"/>
    <w:rsid w:val="00F17F84"/>
    <w:rsid w:val="00F20EFF"/>
    <w:rsid w:val="00F210BC"/>
    <w:rsid w:val="00F211B8"/>
    <w:rsid w:val="00F217D1"/>
    <w:rsid w:val="00F2253F"/>
    <w:rsid w:val="00F23E46"/>
    <w:rsid w:val="00F25606"/>
    <w:rsid w:val="00F25EE8"/>
    <w:rsid w:val="00F26F2F"/>
    <w:rsid w:val="00F2764D"/>
    <w:rsid w:val="00F3136D"/>
    <w:rsid w:val="00F318FE"/>
    <w:rsid w:val="00F31A02"/>
    <w:rsid w:val="00F32622"/>
    <w:rsid w:val="00F35E06"/>
    <w:rsid w:val="00F375A3"/>
    <w:rsid w:val="00F37CA2"/>
    <w:rsid w:val="00F408B9"/>
    <w:rsid w:val="00F40928"/>
    <w:rsid w:val="00F412D9"/>
    <w:rsid w:val="00F418A0"/>
    <w:rsid w:val="00F44604"/>
    <w:rsid w:val="00F45004"/>
    <w:rsid w:val="00F50487"/>
    <w:rsid w:val="00F56F5A"/>
    <w:rsid w:val="00F60B21"/>
    <w:rsid w:val="00F63231"/>
    <w:rsid w:val="00F63C93"/>
    <w:rsid w:val="00F6699E"/>
    <w:rsid w:val="00F728B0"/>
    <w:rsid w:val="00F7515E"/>
    <w:rsid w:val="00F8211E"/>
    <w:rsid w:val="00F82734"/>
    <w:rsid w:val="00F827F6"/>
    <w:rsid w:val="00F860B7"/>
    <w:rsid w:val="00F901F3"/>
    <w:rsid w:val="00F90AB4"/>
    <w:rsid w:val="00F90C36"/>
    <w:rsid w:val="00F9115A"/>
    <w:rsid w:val="00F917F5"/>
    <w:rsid w:val="00F93D83"/>
    <w:rsid w:val="00F94CB1"/>
    <w:rsid w:val="00F960D9"/>
    <w:rsid w:val="00F97B78"/>
    <w:rsid w:val="00FA25B2"/>
    <w:rsid w:val="00FA28C0"/>
    <w:rsid w:val="00FA2E46"/>
    <w:rsid w:val="00FA3DA0"/>
    <w:rsid w:val="00FA3DA6"/>
    <w:rsid w:val="00FA65EF"/>
    <w:rsid w:val="00FA7267"/>
    <w:rsid w:val="00FB1ADB"/>
    <w:rsid w:val="00FB2B5D"/>
    <w:rsid w:val="00FB410B"/>
    <w:rsid w:val="00FB4D57"/>
    <w:rsid w:val="00FB5896"/>
    <w:rsid w:val="00FC3C28"/>
    <w:rsid w:val="00FC3DDE"/>
    <w:rsid w:val="00FD4D1C"/>
    <w:rsid w:val="00FD6485"/>
    <w:rsid w:val="00FD775B"/>
    <w:rsid w:val="00FE2A41"/>
    <w:rsid w:val="00FE49C0"/>
    <w:rsid w:val="00FE5605"/>
    <w:rsid w:val="00FE565B"/>
    <w:rsid w:val="00FE591F"/>
    <w:rsid w:val="00FE59DD"/>
    <w:rsid w:val="00FE6380"/>
    <w:rsid w:val="00FE65CB"/>
    <w:rsid w:val="00FE777B"/>
    <w:rsid w:val="00FE7EF9"/>
    <w:rsid w:val="00FF149A"/>
    <w:rsid w:val="00FF164B"/>
    <w:rsid w:val="00FF1706"/>
    <w:rsid w:val="00FF4978"/>
    <w:rsid w:val="00FF623D"/>
    <w:rsid w:val="00FF770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2BCD"/>
  <w15:docId w15:val="{AEACDE93-47B0-42E0-BC3B-A2137BC7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aliases w:val="titulo 5 Car"/>
    <w:link w:val="Prrafodelista"/>
    <w:uiPriority w:val="34"/>
    <w:rsid w:val="00B9710F"/>
    <w:rPr>
      <w:lang w:eastAsia="en-US"/>
    </w:rPr>
  </w:style>
  <w:style w:type="table" w:customStyle="1" w:styleId="Tablaconcuadrcula3">
    <w:name w:val="Tabla con cuadrícula3"/>
    <w:basedOn w:val="Tablanormal"/>
    <w:rsid w:val="000D0A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8D669F"/>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6105">
      <w:bodyDiv w:val="1"/>
      <w:marLeft w:val="0"/>
      <w:marRight w:val="0"/>
      <w:marTop w:val="0"/>
      <w:marBottom w:val="0"/>
      <w:divBdr>
        <w:top w:val="none" w:sz="0" w:space="0" w:color="auto"/>
        <w:left w:val="none" w:sz="0" w:space="0" w:color="auto"/>
        <w:bottom w:val="none" w:sz="0" w:space="0" w:color="auto"/>
        <w:right w:val="none" w:sz="0" w:space="0" w:color="auto"/>
      </w:divBdr>
    </w:div>
    <w:div w:id="60296548">
      <w:bodyDiv w:val="1"/>
      <w:marLeft w:val="0"/>
      <w:marRight w:val="0"/>
      <w:marTop w:val="0"/>
      <w:marBottom w:val="0"/>
      <w:divBdr>
        <w:top w:val="none" w:sz="0" w:space="0" w:color="auto"/>
        <w:left w:val="none" w:sz="0" w:space="0" w:color="auto"/>
        <w:bottom w:val="none" w:sz="0" w:space="0" w:color="auto"/>
        <w:right w:val="none" w:sz="0" w:space="0" w:color="auto"/>
      </w:divBdr>
    </w:div>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26748862">
      <w:bodyDiv w:val="1"/>
      <w:marLeft w:val="0"/>
      <w:marRight w:val="0"/>
      <w:marTop w:val="0"/>
      <w:marBottom w:val="0"/>
      <w:divBdr>
        <w:top w:val="none" w:sz="0" w:space="0" w:color="auto"/>
        <w:left w:val="none" w:sz="0" w:space="0" w:color="auto"/>
        <w:bottom w:val="none" w:sz="0" w:space="0" w:color="auto"/>
        <w:right w:val="none" w:sz="0" w:space="0" w:color="auto"/>
      </w:divBdr>
    </w:div>
    <w:div w:id="137117872">
      <w:bodyDiv w:val="1"/>
      <w:marLeft w:val="0"/>
      <w:marRight w:val="0"/>
      <w:marTop w:val="0"/>
      <w:marBottom w:val="0"/>
      <w:divBdr>
        <w:top w:val="none" w:sz="0" w:space="0" w:color="auto"/>
        <w:left w:val="none" w:sz="0" w:space="0" w:color="auto"/>
        <w:bottom w:val="none" w:sz="0" w:space="0" w:color="auto"/>
        <w:right w:val="none" w:sz="0" w:space="0" w:color="auto"/>
      </w:divBdr>
    </w:div>
    <w:div w:id="139687422">
      <w:bodyDiv w:val="1"/>
      <w:marLeft w:val="0"/>
      <w:marRight w:val="0"/>
      <w:marTop w:val="0"/>
      <w:marBottom w:val="0"/>
      <w:divBdr>
        <w:top w:val="none" w:sz="0" w:space="0" w:color="auto"/>
        <w:left w:val="none" w:sz="0" w:space="0" w:color="auto"/>
        <w:bottom w:val="none" w:sz="0" w:space="0" w:color="auto"/>
        <w:right w:val="none" w:sz="0" w:space="0" w:color="auto"/>
      </w:divBdr>
    </w:div>
    <w:div w:id="197741278">
      <w:bodyDiv w:val="1"/>
      <w:marLeft w:val="0"/>
      <w:marRight w:val="0"/>
      <w:marTop w:val="0"/>
      <w:marBottom w:val="0"/>
      <w:divBdr>
        <w:top w:val="none" w:sz="0" w:space="0" w:color="auto"/>
        <w:left w:val="none" w:sz="0" w:space="0" w:color="auto"/>
        <w:bottom w:val="none" w:sz="0" w:space="0" w:color="auto"/>
        <w:right w:val="none" w:sz="0" w:space="0" w:color="auto"/>
      </w:divBdr>
    </w:div>
    <w:div w:id="296491485">
      <w:bodyDiv w:val="1"/>
      <w:marLeft w:val="0"/>
      <w:marRight w:val="0"/>
      <w:marTop w:val="0"/>
      <w:marBottom w:val="0"/>
      <w:divBdr>
        <w:top w:val="none" w:sz="0" w:space="0" w:color="auto"/>
        <w:left w:val="none" w:sz="0" w:space="0" w:color="auto"/>
        <w:bottom w:val="none" w:sz="0" w:space="0" w:color="auto"/>
        <w:right w:val="none" w:sz="0" w:space="0" w:color="auto"/>
      </w:divBdr>
    </w:div>
    <w:div w:id="299388031">
      <w:bodyDiv w:val="1"/>
      <w:marLeft w:val="0"/>
      <w:marRight w:val="0"/>
      <w:marTop w:val="0"/>
      <w:marBottom w:val="0"/>
      <w:divBdr>
        <w:top w:val="none" w:sz="0" w:space="0" w:color="auto"/>
        <w:left w:val="none" w:sz="0" w:space="0" w:color="auto"/>
        <w:bottom w:val="none" w:sz="0" w:space="0" w:color="auto"/>
        <w:right w:val="none" w:sz="0" w:space="0" w:color="auto"/>
      </w:divBdr>
    </w:div>
    <w:div w:id="337663207">
      <w:bodyDiv w:val="1"/>
      <w:marLeft w:val="0"/>
      <w:marRight w:val="0"/>
      <w:marTop w:val="0"/>
      <w:marBottom w:val="0"/>
      <w:divBdr>
        <w:top w:val="none" w:sz="0" w:space="0" w:color="auto"/>
        <w:left w:val="none" w:sz="0" w:space="0" w:color="auto"/>
        <w:bottom w:val="none" w:sz="0" w:space="0" w:color="auto"/>
        <w:right w:val="none" w:sz="0" w:space="0" w:color="auto"/>
      </w:divBdr>
    </w:div>
    <w:div w:id="378169474">
      <w:bodyDiv w:val="1"/>
      <w:marLeft w:val="0"/>
      <w:marRight w:val="0"/>
      <w:marTop w:val="0"/>
      <w:marBottom w:val="0"/>
      <w:divBdr>
        <w:top w:val="none" w:sz="0" w:space="0" w:color="auto"/>
        <w:left w:val="none" w:sz="0" w:space="0" w:color="auto"/>
        <w:bottom w:val="none" w:sz="0" w:space="0" w:color="auto"/>
        <w:right w:val="none" w:sz="0" w:space="0" w:color="auto"/>
      </w:divBdr>
    </w:div>
    <w:div w:id="432936995">
      <w:bodyDiv w:val="1"/>
      <w:marLeft w:val="0"/>
      <w:marRight w:val="0"/>
      <w:marTop w:val="0"/>
      <w:marBottom w:val="0"/>
      <w:divBdr>
        <w:top w:val="none" w:sz="0" w:space="0" w:color="auto"/>
        <w:left w:val="none" w:sz="0" w:space="0" w:color="auto"/>
        <w:bottom w:val="none" w:sz="0" w:space="0" w:color="auto"/>
        <w:right w:val="none" w:sz="0" w:space="0" w:color="auto"/>
      </w:divBdr>
    </w:div>
    <w:div w:id="466093264">
      <w:bodyDiv w:val="1"/>
      <w:marLeft w:val="0"/>
      <w:marRight w:val="0"/>
      <w:marTop w:val="0"/>
      <w:marBottom w:val="0"/>
      <w:divBdr>
        <w:top w:val="none" w:sz="0" w:space="0" w:color="auto"/>
        <w:left w:val="none" w:sz="0" w:space="0" w:color="auto"/>
        <w:bottom w:val="none" w:sz="0" w:space="0" w:color="auto"/>
        <w:right w:val="none" w:sz="0" w:space="0" w:color="auto"/>
      </w:divBdr>
    </w:div>
    <w:div w:id="473836429">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513811167">
      <w:bodyDiv w:val="1"/>
      <w:marLeft w:val="0"/>
      <w:marRight w:val="0"/>
      <w:marTop w:val="0"/>
      <w:marBottom w:val="0"/>
      <w:divBdr>
        <w:top w:val="none" w:sz="0" w:space="0" w:color="auto"/>
        <w:left w:val="none" w:sz="0" w:space="0" w:color="auto"/>
        <w:bottom w:val="none" w:sz="0" w:space="0" w:color="auto"/>
        <w:right w:val="none" w:sz="0" w:space="0" w:color="auto"/>
      </w:divBdr>
    </w:div>
    <w:div w:id="652493181">
      <w:bodyDiv w:val="1"/>
      <w:marLeft w:val="0"/>
      <w:marRight w:val="0"/>
      <w:marTop w:val="0"/>
      <w:marBottom w:val="0"/>
      <w:divBdr>
        <w:top w:val="none" w:sz="0" w:space="0" w:color="auto"/>
        <w:left w:val="none" w:sz="0" w:space="0" w:color="auto"/>
        <w:bottom w:val="none" w:sz="0" w:space="0" w:color="auto"/>
        <w:right w:val="none" w:sz="0" w:space="0" w:color="auto"/>
      </w:divBdr>
    </w:div>
    <w:div w:id="664279420">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1107047141">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173565939">
      <w:bodyDiv w:val="1"/>
      <w:marLeft w:val="0"/>
      <w:marRight w:val="0"/>
      <w:marTop w:val="0"/>
      <w:marBottom w:val="0"/>
      <w:divBdr>
        <w:top w:val="none" w:sz="0" w:space="0" w:color="auto"/>
        <w:left w:val="none" w:sz="0" w:space="0" w:color="auto"/>
        <w:bottom w:val="none" w:sz="0" w:space="0" w:color="auto"/>
        <w:right w:val="none" w:sz="0" w:space="0" w:color="auto"/>
      </w:divBdr>
    </w:div>
    <w:div w:id="1193150159">
      <w:bodyDiv w:val="1"/>
      <w:marLeft w:val="0"/>
      <w:marRight w:val="0"/>
      <w:marTop w:val="0"/>
      <w:marBottom w:val="0"/>
      <w:divBdr>
        <w:top w:val="none" w:sz="0" w:space="0" w:color="auto"/>
        <w:left w:val="none" w:sz="0" w:space="0" w:color="auto"/>
        <w:bottom w:val="none" w:sz="0" w:space="0" w:color="auto"/>
        <w:right w:val="none" w:sz="0" w:space="0" w:color="auto"/>
      </w:divBdr>
    </w:div>
    <w:div w:id="1218475091">
      <w:bodyDiv w:val="1"/>
      <w:marLeft w:val="0"/>
      <w:marRight w:val="0"/>
      <w:marTop w:val="0"/>
      <w:marBottom w:val="0"/>
      <w:divBdr>
        <w:top w:val="none" w:sz="0" w:space="0" w:color="auto"/>
        <w:left w:val="none" w:sz="0" w:space="0" w:color="auto"/>
        <w:bottom w:val="none" w:sz="0" w:space="0" w:color="auto"/>
        <w:right w:val="none" w:sz="0" w:space="0" w:color="auto"/>
      </w:divBdr>
    </w:div>
    <w:div w:id="1226377325">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277635479">
      <w:bodyDiv w:val="1"/>
      <w:marLeft w:val="0"/>
      <w:marRight w:val="0"/>
      <w:marTop w:val="0"/>
      <w:marBottom w:val="0"/>
      <w:divBdr>
        <w:top w:val="none" w:sz="0" w:space="0" w:color="auto"/>
        <w:left w:val="none" w:sz="0" w:space="0" w:color="auto"/>
        <w:bottom w:val="none" w:sz="0" w:space="0" w:color="auto"/>
        <w:right w:val="none" w:sz="0" w:space="0" w:color="auto"/>
      </w:divBdr>
    </w:div>
    <w:div w:id="130589364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7923418">
      <w:bodyDiv w:val="1"/>
      <w:marLeft w:val="0"/>
      <w:marRight w:val="0"/>
      <w:marTop w:val="0"/>
      <w:marBottom w:val="0"/>
      <w:divBdr>
        <w:top w:val="none" w:sz="0" w:space="0" w:color="auto"/>
        <w:left w:val="none" w:sz="0" w:space="0" w:color="auto"/>
        <w:bottom w:val="none" w:sz="0" w:space="0" w:color="auto"/>
        <w:right w:val="none" w:sz="0" w:space="0" w:color="auto"/>
      </w:divBdr>
    </w:div>
    <w:div w:id="1395740296">
      <w:bodyDiv w:val="1"/>
      <w:marLeft w:val="0"/>
      <w:marRight w:val="0"/>
      <w:marTop w:val="0"/>
      <w:marBottom w:val="0"/>
      <w:divBdr>
        <w:top w:val="none" w:sz="0" w:space="0" w:color="auto"/>
        <w:left w:val="none" w:sz="0" w:space="0" w:color="auto"/>
        <w:bottom w:val="none" w:sz="0" w:space="0" w:color="auto"/>
        <w:right w:val="none" w:sz="0" w:space="0" w:color="auto"/>
      </w:divBdr>
    </w:div>
    <w:div w:id="1477264153">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499689583">
      <w:bodyDiv w:val="1"/>
      <w:marLeft w:val="0"/>
      <w:marRight w:val="0"/>
      <w:marTop w:val="0"/>
      <w:marBottom w:val="0"/>
      <w:divBdr>
        <w:top w:val="none" w:sz="0" w:space="0" w:color="auto"/>
        <w:left w:val="none" w:sz="0" w:space="0" w:color="auto"/>
        <w:bottom w:val="none" w:sz="0" w:space="0" w:color="auto"/>
        <w:right w:val="none" w:sz="0" w:space="0" w:color="auto"/>
      </w:divBdr>
    </w:div>
    <w:div w:id="1580482244">
      <w:bodyDiv w:val="1"/>
      <w:marLeft w:val="0"/>
      <w:marRight w:val="0"/>
      <w:marTop w:val="0"/>
      <w:marBottom w:val="0"/>
      <w:divBdr>
        <w:top w:val="none" w:sz="0" w:space="0" w:color="auto"/>
        <w:left w:val="none" w:sz="0" w:space="0" w:color="auto"/>
        <w:bottom w:val="none" w:sz="0" w:space="0" w:color="auto"/>
        <w:right w:val="none" w:sz="0" w:space="0" w:color="auto"/>
      </w:divBdr>
    </w:div>
    <w:div w:id="1625650325">
      <w:bodyDiv w:val="1"/>
      <w:marLeft w:val="0"/>
      <w:marRight w:val="0"/>
      <w:marTop w:val="0"/>
      <w:marBottom w:val="0"/>
      <w:divBdr>
        <w:top w:val="none" w:sz="0" w:space="0" w:color="auto"/>
        <w:left w:val="none" w:sz="0" w:space="0" w:color="auto"/>
        <w:bottom w:val="none" w:sz="0" w:space="0" w:color="auto"/>
        <w:right w:val="none" w:sz="0" w:space="0" w:color="auto"/>
      </w:divBdr>
    </w:div>
    <w:div w:id="1627925992">
      <w:bodyDiv w:val="1"/>
      <w:marLeft w:val="0"/>
      <w:marRight w:val="0"/>
      <w:marTop w:val="0"/>
      <w:marBottom w:val="0"/>
      <w:divBdr>
        <w:top w:val="none" w:sz="0" w:space="0" w:color="auto"/>
        <w:left w:val="none" w:sz="0" w:space="0" w:color="auto"/>
        <w:bottom w:val="none" w:sz="0" w:space="0" w:color="auto"/>
        <w:right w:val="none" w:sz="0" w:space="0" w:color="auto"/>
      </w:divBdr>
    </w:div>
    <w:div w:id="1654676252">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5382228">
      <w:bodyDiv w:val="1"/>
      <w:marLeft w:val="0"/>
      <w:marRight w:val="0"/>
      <w:marTop w:val="0"/>
      <w:marBottom w:val="0"/>
      <w:divBdr>
        <w:top w:val="none" w:sz="0" w:space="0" w:color="auto"/>
        <w:left w:val="none" w:sz="0" w:space="0" w:color="auto"/>
        <w:bottom w:val="none" w:sz="0" w:space="0" w:color="auto"/>
        <w:right w:val="none" w:sz="0" w:space="0" w:color="auto"/>
      </w:divBdr>
    </w:div>
    <w:div w:id="1827434782">
      <w:bodyDiv w:val="1"/>
      <w:marLeft w:val="0"/>
      <w:marRight w:val="0"/>
      <w:marTop w:val="0"/>
      <w:marBottom w:val="0"/>
      <w:divBdr>
        <w:top w:val="none" w:sz="0" w:space="0" w:color="auto"/>
        <w:left w:val="none" w:sz="0" w:space="0" w:color="auto"/>
        <w:bottom w:val="none" w:sz="0" w:space="0" w:color="auto"/>
        <w:right w:val="none" w:sz="0" w:space="0" w:color="auto"/>
      </w:divBdr>
    </w:div>
    <w:div w:id="1880704689">
      <w:bodyDiv w:val="1"/>
      <w:marLeft w:val="0"/>
      <w:marRight w:val="0"/>
      <w:marTop w:val="0"/>
      <w:marBottom w:val="0"/>
      <w:divBdr>
        <w:top w:val="none" w:sz="0" w:space="0" w:color="auto"/>
        <w:left w:val="none" w:sz="0" w:space="0" w:color="auto"/>
        <w:bottom w:val="none" w:sz="0" w:space="0" w:color="auto"/>
        <w:right w:val="none" w:sz="0" w:space="0" w:color="auto"/>
      </w:divBdr>
    </w:div>
    <w:div w:id="2003921244">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288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BC98B96-9971-444B-B222-D9FC0DCB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13321</Words>
  <Characters>73269</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86418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2017-05-19T20:51:00Z</cp:lastPrinted>
  <dcterms:created xsi:type="dcterms:W3CDTF">2017-05-26T14:57:00Z</dcterms:created>
  <dcterms:modified xsi:type="dcterms:W3CDTF">2017-05-26T14:57:00Z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