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D35BB" w14:textId="77777777" w:rsidR="00914E9D" w:rsidRPr="001116E7" w:rsidRDefault="00914E9D" w:rsidP="0025778B">
      <w:pPr>
        <w:jc w:val="center"/>
        <w:rPr>
          <w:rFonts w:ascii="Tahoma" w:hAnsi="Tahoma" w:cs="Tahoma"/>
          <w:b/>
          <w:color w:val="1F497D"/>
          <w:sz w:val="32"/>
          <w:szCs w:val="20"/>
          <w:lang w:val="es-BO"/>
        </w:rPr>
      </w:pPr>
      <w:bookmarkStart w:id="0" w:name="_GoBack"/>
      <w:bookmarkEnd w:id="0"/>
    </w:p>
    <w:p w14:paraId="24133D53" w14:textId="77777777" w:rsidR="0025778B" w:rsidRPr="00F029A2" w:rsidRDefault="0025778B" w:rsidP="0025778B">
      <w:pPr>
        <w:jc w:val="center"/>
        <w:rPr>
          <w:rFonts w:ascii="Tahoma" w:hAnsi="Tahoma" w:cs="Tahoma"/>
          <w:b/>
          <w:color w:val="1F497D"/>
          <w:sz w:val="32"/>
          <w:szCs w:val="20"/>
          <w:lang w:val="es-BO"/>
        </w:rPr>
      </w:pPr>
      <w:r w:rsidRPr="00F029A2">
        <w:rPr>
          <w:rFonts w:ascii="Tahoma" w:hAnsi="Tahoma" w:cs="Tahoma"/>
          <w:b/>
          <w:color w:val="1F497D"/>
          <w:sz w:val="32"/>
          <w:szCs w:val="20"/>
          <w:lang w:val="es-BO"/>
        </w:rPr>
        <w:t>EMPRESA NACIONAL DE TELECOMUNICACIONES</w:t>
      </w:r>
    </w:p>
    <w:p w14:paraId="11244C55" w14:textId="77777777" w:rsidR="0025778B" w:rsidRPr="00F029A2" w:rsidRDefault="0050470B" w:rsidP="0025778B">
      <w:pPr>
        <w:jc w:val="center"/>
        <w:rPr>
          <w:rFonts w:ascii="Tahoma" w:hAnsi="Tahoma" w:cs="Tahoma"/>
          <w:b/>
          <w:color w:val="1F497D"/>
          <w:sz w:val="32"/>
          <w:szCs w:val="20"/>
          <w:lang w:val="es-BO"/>
        </w:rPr>
      </w:pPr>
      <w:r w:rsidRPr="00F029A2">
        <w:rPr>
          <w:rFonts w:ascii="Tahoma" w:hAnsi="Tahoma" w:cs="Tahoma"/>
          <w:b/>
          <w:color w:val="1F497D"/>
          <w:sz w:val="32"/>
          <w:szCs w:val="20"/>
          <w:lang w:val="es-BO"/>
        </w:rPr>
        <w:t>ENTEL S.A.</w:t>
      </w:r>
    </w:p>
    <w:p w14:paraId="38910EAE" w14:textId="77777777" w:rsidR="0025778B" w:rsidRPr="00F029A2" w:rsidRDefault="0025778B" w:rsidP="0025778B">
      <w:pPr>
        <w:jc w:val="center"/>
        <w:rPr>
          <w:rFonts w:ascii="Tahoma" w:hAnsi="Tahoma" w:cs="Tahoma"/>
          <w:b/>
          <w:color w:val="1F497D"/>
          <w:lang w:val="es-BO"/>
        </w:rPr>
      </w:pPr>
    </w:p>
    <w:p w14:paraId="2FECECB9" w14:textId="77777777" w:rsidR="0025778B" w:rsidRPr="00F029A2" w:rsidRDefault="0025778B" w:rsidP="0025778B">
      <w:pPr>
        <w:jc w:val="center"/>
        <w:rPr>
          <w:rFonts w:ascii="Tahoma" w:hAnsi="Tahoma" w:cs="Tahoma"/>
          <w:b/>
          <w:color w:val="1F497D"/>
          <w:lang w:val="es-BO"/>
        </w:rPr>
      </w:pPr>
    </w:p>
    <w:p w14:paraId="2F4241EF" w14:textId="77777777" w:rsidR="0025778B" w:rsidRPr="00F029A2" w:rsidRDefault="0025778B" w:rsidP="0025778B">
      <w:pPr>
        <w:jc w:val="center"/>
        <w:rPr>
          <w:rFonts w:ascii="Tahoma" w:hAnsi="Tahoma" w:cs="Tahoma"/>
          <w:b/>
          <w:color w:val="1F497D"/>
          <w:lang w:val="es-BO"/>
        </w:rPr>
      </w:pPr>
    </w:p>
    <w:p w14:paraId="1BE847AA" w14:textId="77777777" w:rsidR="0025778B" w:rsidRPr="00F029A2" w:rsidRDefault="0025778B" w:rsidP="0025778B">
      <w:pPr>
        <w:jc w:val="center"/>
        <w:rPr>
          <w:rFonts w:ascii="Tahoma" w:hAnsi="Tahoma" w:cs="Tahoma"/>
          <w:b/>
          <w:color w:val="1F497D"/>
          <w:lang w:val="es-BO"/>
        </w:rPr>
      </w:pPr>
    </w:p>
    <w:p w14:paraId="3912166E" w14:textId="77777777" w:rsidR="0025778B" w:rsidRPr="00F029A2" w:rsidRDefault="0025778B" w:rsidP="0025778B">
      <w:pPr>
        <w:jc w:val="center"/>
        <w:rPr>
          <w:rFonts w:ascii="Tahoma" w:hAnsi="Tahoma" w:cs="Tahoma"/>
          <w:b/>
          <w:color w:val="1F497D"/>
          <w:lang w:val="es-BO"/>
        </w:rPr>
      </w:pPr>
    </w:p>
    <w:p w14:paraId="05F3535B" w14:textId="77777777" w:rsidR="0025778B" w:rsidRPr="00F029A2" w:rsidRDefault="0025778B" w:rsidP="0025778B">
      <w:pPr>
        <w:jc w:val="center"/>
        <w:rPr>
          <w:rFonts w:ascii="Tahoma" w:hAnsi="Tahoma" w:cs="Tahoma"/>
          <w:snapToGrid w:val="0"/>
          <w:color w:val="1F497D"/>
          <w:lang w:val="es-BO"/>
        </w:rPr>
      </w:pPr>
    </w:p>
    <w:p w14:paraId="62D171EB" w14:textId="77777777" w:rsidR="0025778B" w:rsidRPr="00F029A2" w:rsidRDefault="0025778B" w:rsidP="0025778B">
      <w:pPr>
        <w:jc w:val="center"/>
        <w:rPr>
          <w:rFonts w:ascii="Tahoma" w:hAnsi="Tahoma" w:cs="Tahoma"/>
          <w:snapToGrid w:val="0"/>
          <w:color w:val="1F497D"/>
          <w:lang w:val="es-BO"/>
        </w:rPr>
      </w:pPr>
    </w:p>
    <w:p w14:paraId="180C367D" w14:textId="77777777" w:rsidR="0025778B" w:rsidRPr="00F029A2" w:rsidRDefault="008C6AA0" w:rsidP="0025778B">
      <w:pPr>
        <w:jc w:val="center"/>
        <w:rPr>
          <w:rFonts w:ascii="Tahoma" w:hAnsi="Tahoma" w:cs="Tahoma"/>
          <w:snapToGrid w:val="0"/>
          <w:color w:val="1F497D"/>
          <w:lang w:val="es-BO"/>
        </w:rPr>
      </w:pPr>
      <w:r w:rsidRPr="00F029A2">
        <w:rPr>
          <w:noProof/>
          <w:color w:val="1F497D"/>
          <w:lang w:val="en-US" w:eastAsia="en-US"/>
        </w:rPr>
        <w:drawing>
          <wp:anchor distT="0" distB="0" distL="114300" distR="114300" simplePos="0" relativeHeight="251657728" behindDoc="0" locked="0" layoutInCell="1" allowOverlap="1" wp14:anchorId="453288EA" wp14:editId="3EBB5BD7">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932564" w14:textId="77777777" w:rsidR="0025778B" w:rsidRPr="00F029A2" w:rsidRDefault="0025778B" w:rsidP="0025778B">
      <w:pPr>
        <w:jc w:val="center"/>
        <w:rPr>
          <w:rFonts w:ascii="Tahoma" w:hAnsi="Tahoma" w:cs="Tahoma"/>
          <w:snapToGrid w:val="0"/>
          <w:color w:val="1F497D"/>
          <w:lang w:val="es-BO"/>
        </w:rPr>
      </w:pPr>
    </w:p>
    <w:p w14:paraId="530E27D9" w14:textId="77777777" w:rsidR="0025778B" w:rsidRPr="00F029A2" w:rsidRDefault="0025778B" w:rsidP="0025778B">
      <w:pPr>
        <w:jc w:val="center"/>
        <w:rPr>
          <w:rFonts w:ascii="Tahoma" w:hAnsi="Tahoma" w:cs="Tahoma"/>
          <w:snapToGrid w:val="0"/>
          <w:color w:val="1F497D"/>
          <w:lang w:val="es-BO"/>
        </w:rPr>
      </w:pPr>
    </w:p>
    <w:p w14:paraId="611B8459" w14:textId="77777777" w:rsidR="0025778B" w:rsidRPr="00F029A2" w:rsidRDefault="0025778B" w:rsidP="0025778B">
      <w:pPr>
        <w:jc w:val="center"/>
        <w:rPr>
          <w:rFonts w:ascii="Tahoma" w:hAnsi="Tahoma" w:cs="Tahoma"/>
          <w:snapToGrid w:val="0"/>
          <w:color w:val="1F497D"/>
          <w:lang w:val="es-BO"/>
        </w:rPr>
      </w:pPr>
    </w:p>
    <w:p w14:paraId="77B14656" w14:textId="77777777" w:rsidR="0025778B" w:rsidRPr="00F029A2" w:rsidRDefault="0025778B" w:rsidP="0025778B">
      <w:pPr>
        <w:jc w:val="center"/>
        <w:rPr>
          <w:rFonts w:ascii="Tahoma" w:hAnsi="Tahoma" w:cs="Tahoma"/>
          <w:snapToGrid w:val="0"/>
          <w:color w:val="1F497D"/>
          <w:lang w:val="es-BO"/>
        </w:rPr>
      </w:pPr>
    </w:p>
    <w:p w14:paraId="66E442AE" w14:textId="77777777" w:rsidR="0025778B" w:rsidRPr="00F029A2" w:rsidRDefault="0025778B" w:rsidP="0025778B">
      <w:pPr>
        <w:jc w:val="center"/>
        <w:rPr>
          <w:rFonts w:ascii="Tahoma" w:hAnsi="Tahoma" w:cs="Tahoma"/>
          <w:snapToGrid w:val="0"/>
          <w:color w:val="1F497D"/>
          <w:lang w:val="es-BO"/>
        </w:rPr>
      </w:pPr>
    </w:p>
    <w:p w14:paraId="5DDF0DB6" w14:textId="77777777" w:rsidR="0025778B" w:rsidRPr="00F029A2" w:rsidRDefault="0025778B" w:rsidP="0025778B">
      <w:pPr>
        <w:jc w:val="center"/>
        <w:rPr>
          <w:rFonts w:ascii="Tahoma" w:hAnsi="Tahoma" w:cs="Tahoma"/>
          <w:snapToGrid w:val="0"/>
          <w:color w:val="1F497D"/>
          <w:lang w:val="es-BO"/>
        </w:rPr>
      </w:pPr>
    </w:p>
    <w:p w14:paraId="511DECA9" w14:textId="77777777" w:rsidR="0025778B" w:rsidRPr="00F029A2" w:rsidRDefault="0025778B" w:rsidP="0025778B">
      <w:pPr>
        <w:jc w:val="center"/>
        <w:rPr>
          <w:rFonts w:ascii="Tahoma" w:hAnsi="Tahoma" w:cs="Tahoma"/>
          <w:snapToGrid w:val="0"/>
          <w:color w:val="1F497D"/>
          <w:lang w:val="es-BO"/>
        </w:rPr>
      </w:pPr>
    </w:p>
    <w:p w14:paraId="040CFEAB" w14:textId="77777777" w:rsidR="0025778B" w:rsidRPr="00F029A2" w:rsidRDefault="0025778B" w:rsidP="0025778B">
      <w:pPr>
        <w:jc w:val="center"/>
        <w:rPr>
          <w:rFonts w:ascii="Tahoma" w:hAnsi="Tahoma" w:cs="Tahoma"/>
          <w:snapToGrid w:val="0"/>
          <w:color w:val="1F497D"/>
          <w:lang w:val="es-BO"/>
        </w:rPr>
      </w:pPr>
    </w:p>
    <w:p w14:paraId="01928F7C" w14:textId="77777777" w:rsidR="0025778B" w:rsidRPr="00F029A2" w:rsidRDefault="0025778B" w:rsidP="0025778B">
      <w:pPr>
        <w:jc w:val="center"/>
        <w:rPr>
          <w:rFonts w:ascii="Tahoma" w:hAnsi="Tahoma" w:cs="Tahoma"/>
          <w:snapToGrid w:val="0"/>
          <w:color w:val="1F497D"/>
          <w:lang w:val="es-BO"/>
        </w:rPr>
      </w:pPr>
    </w:p>
    <w:p w14:paraId="6E9745B6" w14:textId="77777777" w:rsidR="0025778B" w:rsidRPr="00F029A2" w:rsidRDefault="0025778B" w:rsidP="0025778B">
      <w:pPr>
        <w:jc w:val="center"/>
        <w:rPr>
          <w:rFonts w:ascii="Tahoma" w:hAnsi="Tahoma" w:cs="Tahoma"/>
          <w:snapToGrid w:val="0"/>
          <w:color w:val="1F497D"/>
          <w:lang w:val="es-BO"/>
        </w:rPr>
      </w:pPr>
    </w:p>
    <w:p w14:paraId="3C5A43C4" w14:textId="77777777" w:rsidR="0025778B" w:rsidRPr="00F029A2" w:rsidRDefault="0025778B" w:rsidP="0025778B">
      <w:pPr>
        <w:jc w:val="center"/>
        <w:rPr>
          <w:rFonts w:ascii="Tahoma" w:hAnsi="Tahoma" w:cs="Tahoma"/>
          <w:snapToGrid w:val="0"/>
          <w:color w:val="1F497D"/>
          <w:lang w:val="es-BO"/>
        </w:rPr>
      </w:pPr>
    </w:p>
    <w:p w14:paraId="6DE683C0" w14:textId="77777777" w:rsidR="0025778B" w:rsidRPr="00F029A2" w:rsidRDefault="0025778B" w:rsidP="0025778B">
      <w:pPr>
        <w:jc w:val="center"/>
        <w:rPr>
          <w:rFonts w:ascii="Tahoma" w:hAnsi="Tahoma" w:cs="Tahoma"/>
          <w:snapToGrid w:val="0"/>
          <w:color w:val="1F497D"/>
          <w:lang w:val="es-BO"/>
        </w:rPr>
      </w:pPr>
    </w:p>
    <w:p w14:paraId="3F595CE1" w14:textId="77777777" w:rsidR="0025778B" w:rsidRPr="00F029A2" w:rsidRDefault="0025778B" w:rsidP="0025778B">
      <w:pPr>
        <w:jc w:val="center"/>
        <w:rPr>
          <w:rFonts w:ascii="Tahoma" w:hAnsi="Tahoma" w:cs="Tahoma"/>
          <w:snapToGrid w:val="0"/>
          <w:color w:val="1F497D"/>
          <w:lang w:val="es-BO"/>
        </w:rPr>
      </w:pPr>
    </w:p>
    <w:p w14:paraId="624CEE97" w14:textId="77777777" w:rsidR="0025778B" w:rsidRPr="00F029A2" w:rsidRDefault="0025778B" w:rsidP="0025778B">
      <w:pPr>
        <w:jc w:val="center"/>
        <w:rPr>
          <w:rFonts w:ascii="Tahoma" w:hAnsi="Tahoma" w:cs="Tahoma"/>
          <w:snapToGrid w:val="0"/>
          <w:color w:val="1F497D"/>
          <w:lang w:val="es-BO"/>
        </w:rPr>
      </w:pPr>
    </w:p>
    <w:p w14:paraId="3C6A024E" w14:textId="77777777" w:rsidR="0025778B" w:rsidRPr="00F029A2" w:rsidRDefault="0025778B" w:rsidP="0025778B">
      <w:pPr>
        <w:jc w:val="center"/>
        <w:rPr>
          <w:rFonts w:ascii="Tahoma" w:hAnsi="Tahoma" w:cs="Tahoma"/>
          <w:snapToGrid w:val="0"/>
          <w:color w:val="1F497D"/>
          <w:lang w:val="es-BO"/>
        </w:rPr>
      </w:pPr>
    </w:p>
    <w:p w14:paraId="49E72FF2" w14:textId="77777777" w:rsidR="0025778B" w:rsidRPr="00F029A2" w:rsidRDefault="0025778B" w:rsidP="0025778B">
      <w:pPr>
        <w:jc w:val="center"/>
        <w:rPr>
          <w:rFonts w:ascii="Tahoma" w:hAnsi="Tahoma" w:cs="Tahoma"/>
          <w:snapToGrid w:val="0"/>
          <w:color w:val="1F497D"/>
          <w:lang w:val="es-BO"/>
        </w:rPr>
      </w:pPr>
    </w:p>
    <w:p w14:paraId="452726F0" w14:textId="77777777" w:rsidR="00FA28C0" w:rsidRPr="00F029A2" w:rsidRDefault="00FA28C0" w:rsidP="0025778B">
      <w:pPr>
        <w:jc w:val="center"/>
        <w:rPr>
          <w:rFonts w:ascii="Tahoma" w:hAnsi="Tahoma" w:cs="Tahoma"/>
          <w:b/>
          <w:color w:val="1F497D"/>
          <w:lang w:val="es-BO"/>
        </w:rPr>
      </w:pPr>
    </w:p>
    <w:p w14:paraId="0A0D9EBB" w14:textId="77777777" w:rsidR="00FA28C0" w:rsidRPr="00F029A2" w:rsidRDefault="00FA28C0" w:rsidP="0025778B">
      <w:pPr>
        <w:jc w:val="center"/>
        <w:rPr>
          <w:rFonts w:ascii="Tahoma" w:hAnsi="Tahoma" w:cs="Tahoma"/>
          <w:b/>
          <w:color w:val="1F497D"/>
          <w:lang w:val="es-BO"/>
        </w:rPr>
      </w:pPr>
    </w:p>
    <w:p w14:paraId="478F21BB" w14:textId="77777777" w:rsidR="00FA28C0" w:rsidRPr="00F029A2" w:rsidRDefault="00FA28C0" w:rsidP="0025778B">
      <w:pPr>
        <w:jc w:val="center"/>
        <w:rPr>
          <w:rFonts w:ascii="Tahoma" w:hAnsi="Tahoma" w:cs="Tahoma"/>
          <w:b/>
          <w:color w:val="1F497D"/>
          <w:lang w:val="es-BO"/>
        </w:rPr>
      </w:pPr>
    </w:p>
    <w:p w14:paraId="590DECCE" w14:textId="77777777" w:rsidR="00FA28C0" w:rsidRPr="00F029A2" w:rsidRDefault="00FA28C0" w:rsidP="0025778B">
      <w:pPr>
        <w:jc w:val="center"/>
        <w:rPr>
          <w:rFonts w:ascii="Tahoma" w:hAnsi="Tahoma" w:cs="Tahoma"/>
          <w:b/>
          <w:color w:val="1F497D"/>
          <w:lang w:val="es-BO"/>
        </w:rPr>
      </w:pPr>
    </w:p>
    <w:p w14:paraId="06428DEE" w14:textId="77777777" w:rsidR="00FA28C0" w:rsidRPr="00F029A2" w:rsidRDefault="00FA28C0" w:rsidP="0025778B">
      <w:pPr>
        <w:jc w:val="center"/>
        <w:rPr>
          <w:rFonts w:ascii="Tahoma" w:hAnsi="Tahoma" w:cs="Tahoma"/>
          <w:b/>
          <w:color w:val="1F497D"/>
          <w:lang w:val="es-BO"/>
        </w:rPr>
      </w:pPr>
    </w:p>
    <w:p w14:paraId="424B96F0" w14:textId="77777777" w:rsidR="00FA28C0" w:rsidRPr="00F029A2" w:rsidRDefault="00FA28C0" w:rsidP="0025778B">
      <w:pPr>
        <w:jc w:val="center"/>
        <w:rPr>
          <w:rFonts w:ascii="Tahoma" w:hAnsi="Tahoma" w:cs="Tahoma"/>
          <w:b/>
          <w:color w:val="1F497D"/>
          <w:lang w:val="es-BO"/>
        </w:rPr>
      </w:pPr>
    </w:p>
    <w:p w14:paraId="68EA46DB" w14:textId="77777777" w:rsidR="0025778B" w:rsidRPr="00F029A2" w:rsidRDefault="0061626F" w:rsidP="0025778B">
      <w:pPr>
        <w:jc w:val="center"/>
        <w:rPr>
          <w:rFonts w:ascii="Tahoma" w:hAnsi="Tahoma" w:cs="Tahoma"/>
          <w:b/>
          <w:color w:val="1F497D"/>
          <w:sz w:val="32"/>
          <w:szCs w:val="32"/>
          <w:lang w:val="es-BO"/>
        </w:rPr>
      </w:pPr>
      <w:r w:rsidRPr="00F029A2">
        <w:rPr>
          <w:rFonts w:ascii="Tahoma" w:hAnsi="Tahoma" w:cs="Tahoma"/>
          <w:b/>
          <w:color w:val="1F497D"/>
          <w:sz w:val="32"/>
          <w:szCs w:val="32"/>
          <w:lang w:val="es-BO"/>
        </w:rPr>
        <w:t>TÉRMINOS BÁSICOS DE CONTRATACIÓN</w:t>
      </w:r>
    </w:p>
    <w:p w14:paraId="7EAD3F4F" w14:textId="77777777" w:rsidR="0025778B" w:rsidRPr="00F029A2" w:rsidRDefault="0025778B" w:rsidP="0025778B">
      <w:pPr>
        <w:jc w:val="center"/>
        <w:rPr>
          <w:rFonts w:ascii="Tahoma" w:hAnsi="Tahoma" w:cs="Tahoma"/>
          <w:color w:val="1F497D"/>
          <w:lang w:val="es-BO"/>
        </w:rPr>
      </w:pPr>
    </w:p>
    <w:p w14:paraId="5762AE49" w14:textId="77777777" w:rsidR="0025778B" w:rsidRPr="00F029A2" w:rsidRDefault="0025778B" w:rsidP="0025778B">
      <w:pPr>
        <w:jc w:val="center"/>
        <w:rPr>
          <w:rFonts w:ascii="Tahoma" w:hAnsi="Tahoma" w:cs="Tahoma"/>
          <w:color w:val="1F497D"/>
          <w:lang w:val="es-BO"/>
        </w:rPr>
      </w:pPr>
    </w:p>
    <w:p w14:paraId="7FC518A2" w14:textId="77777777" w:rsidR="0025778B" w:rsidRPr="00F029A2" w:rsidRDefault="0025778B" w:rsidP="0025778B">
      <w:pPr>
        <w:jc w:val="center"/>
        <w:rPr>
          <w:rFonts w:ascii="Tahoma" w:hAnsi="Tahoma" w:cs="Tahoma"/>
          <w:color w:val="1F497D"/>
          <w:lang w:val="es-BO"/>
        </w:rPr>
      </w:pPr>
    </w:p>
    <w:p w14:paraId="474EF131" w14:textId="77777777" w:rsidR="0025778B" w:rsidRPr="00F029A2" w:rsidRDefault="0025778B" w:rsidP="0025778B">
      <w:pPr>
        <w:jc w:val="center"/>
        <w:rPr>
          <w:rFonts w:ascii="Tahoma" w:hAnsi="Tahoma" w:cs="Tahoma"/>
          <w:color w:val="1F497D"/>
          <w:lang w:val="es-BO"/>
        </w:rPr>
      </w:pPr>
    </w:p>
    <w:p w14:paraId="3A87C5D5" w14:textId="77777777" w:rsidR="0025778B" w:rsidRPr="00F029A2" w:rsidRDefault="0025778B" w:rsidP="0025778B">
      <w:pPr>
        <w:jc w:val="center"/>
        <w:rPr>
          <w:rFonts w:ascii="Tahoma" w:hAnsi="Tahoma" w:cs="Tahoma"/>
          <w:b/>
          <w:color w:val="1F497D"/>
          <w:lang w:val="es-BO"/>
        </w:rPr>
      </w:pPr>
    </w:p>
    <w:p w14:paraId="05BD5ED7" w14:textId="77777777" w:rsidR="0025778B" w:rsidRPr="00F029A2" w:rsidRDefault="0025778B" w:rsidP="0025778B">
      <w:pPr>
        <w:jc w:val="center"/>
        <w:rPr>
          <w:rFonts w:ascii="Tahoma" w:hAnsi="Tahoma" w:cs="Tahoma"/>
          <w:b/>
          <w:color w:val="1F497D"/>
          <w:lang w:val="es-BO"/>
        </w:rPr>
      </w:pPr>
    </w:p>
    <w:p w14:paraId="4CEC0525" w14:textId="77777777" w:rsidR="0025778B" w:rsidRPr="00F029A2" w:rsidRDefault="0025778B" w:rsidP="0025778B">
      <w:pPr>
        <w:jc w:val="center"/>
        <w:rPr>
          <w:rFonts w:ascii="Tahoma" w:hAnsi="Tahoma" w:cs="Tahoma"/>
          <w:b/>
          <w:color w:val="1F497D"/>
          <w:lang w:val="es-BO"/>
        </w:rPr>
      </w:pPr>
    </w:p>
    <w:p w14:paraId="158E2846" w14:textId="77777777" w:rsidR="0025778B" w:rsidRPr="00F029A2" w:rsidRDefault="0025778B" w:rsidP="0025778B">
      <w:pPr>
        <w:jc w:val="center"/>
        <w:rPr>
          <w:rFonts w:ascii="Tahoma" w:hAnsi="Tahoma" w:cs="Tahoma"/>
          <w:b/>
          <w:color w:val="1F497D"/>
          <w:lang w:val="es-BO"/>
        </w:rPr>
      </w:pPr>
    </w:p>
    <w:p w14:paraId="09ABB204" w14:textId="77777777" w:rsidR="0025778B" w:rsidRPr="00F029A2" w:rsidRDefault="0025778B" w:rsidP="0025778B">
      <w:pPr>
        <w:jc w:val="center"/>
        <w:rPr>
          <w:rFonts w:ascii="Tahoma" w:hAnsi="Tahoma" w:cs="Tahoma"/>
          <w:b/>
          <w:color w:val="1F497D"/>
          <w:lang w:val="es-BO"/>
        </w:rPr>
      </w:pPr>
    </w:p>
    <w:p w14:paraId="1AD8F9DB" w14:textId="77777777" w:rsidR="0025778B" w:rsidRPr="00F029A2" w:rsidRDefault="0025778B" w:rsidP="0025778B">
      <w:pPr>
        <w:jc w:val="center"/>
        <w:rPr>
          <w:rFonts w:ascii="Tahoma" w:hAnsi="Tahoma" w:cs="Tahoma"/>
          <w:b/>
          <w:color w:val="1F497D"/>
          <w:lang w:val="es-BO"/>
        </w:rPr>
      </w:pPr>
    </w:p>
    <w:p w14:paraId="10F5F518" w14:textId="77777777" w:rsidR="0025778B" w:rsidRPr="00F029A2" w:rsidRDefault="0025778B" w:rsidP="0025778B">
      <w:pPr>
        <w:jc w:val="center"/>
        <w:rPr>
          <w:rFonts w:ascii="Tahoma" w:hAnsi="Tahoma" w:cs="Tahoma"/>
          <w:b/>
          <w:color w:val="1F497D"/>
          <w:lang w:val="es-BO"/>
        </w:rPr>
      </w:pPr>
    </w:p>
    <w:p w14:paraId="46C8457A" w14:textId="77777777" w:rsidR="0025778B" w:rsidRPr="00F029A2" w:rsidRDefault="0025778B" w:rsidP="0025778B">
      <w:pPr>
        <w:jc w:val="center"/>
        <w:rPr>
          <w:rFonts w:ascii="Tahoma" w:hAnsi="Tahoma" w:cs="Tahoma"/>
          <w:color w:val="1F497D"/>
          <w:lang w:val="es-BO"/>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286"/>
      </w:tblGrid>
      <w:tr w:rsidR="0025778B" w:rsidRPr="00F029A2" w14:paraId="58E788B1"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0C1E3629" w14:textId="77777777" w:rsidR="0042584D" w:rsidRPr="00F029A2" w:rsidRDefault="009F4506" w:rsidP="006F6803">
            <w:pPr>
              <w:jc w:val="center"/>
              <w:rPr>
                <w:rFonts w:ascii="Tahoma" w:hAnsi="Tahoma" w:cs="Tahoma"/>
                <w:b/>
                <w:color w:val="1F497D"/>
                <w:sz w:val="32"/>
                <w:szCs w:val="32"/>
                <w:lang w:val="es-BO"/>
              </w:rPr>
            </w:pPr>
            <w:r w:rsidRPr="00F029A2">
              <w:rPr>
                <w:rFonts w:ascii="Tahoma" w:hAnsi="Tahoma" w:cs="Tahoma"/>
                <w:b/>
                <w:color w:val="1F497D"/>
                <w:sz w:val="32"/>
                <w:szCs w:val="32"/>
                <w:lang w:val="es-BO"/>
              </w:rPr>
              <w:t>LICITACIÓN PÚBLICA</w:t>
            </w:r>
            <w:r w:rsidR="00775285" w:rsidRPr="00F029A2">
              <w:rPr>
                <w:rFonts w:ascii="Tahoma" w:hAnsi="Tahoma" w:cs="Tahoma"/>
                <w:b/>
                <w:color w:val="1F497D"/>
                <w:sz w:val="32"/>
                <w:szCs w:val="32"/>
                <w:lang w:val="es-BO"/>
              </w:rPr>
              <w:t xml:space="preserve"> </w:t>
            </w:r>
            <w:r w:rsidR="0042584D" w:rsidRPr="00F029A2">
              <w:rPr>
                <w:rFonts w:ascii="Tahoma" w:hAnsi="Tahoma" w:cs="Tahoma"/>
                <w:b/>
                <w:color w:val="1F497D"/>
                <w:sz w:val="32"/>
                <w:szCs w:val="32"/>
                <w:lang w:val="es-BO"/>
              </w:rPr>
              <w:t>N°</w:t>
            </w:r>
            <w:r w:rsidR="00790F19" w:rsidRPr="00F029A2">
              <w:rPr>
                <w:rFonts w:ascii="Tahoma" w:hAnsi="Tahoma" w:cs="Tahoma"/>
                <w:b/>
                <w:color w:val="1F497D"/>
                <w:sz w:val="32"/>
                <w:szCs w:val="32"/>
                <w:lang w:val="es-BO"/>
              </w:rPr>
              <w:t xml:space="preserve"> </w:t>
            </w:r>
            <w:r w:rsidR="006E7F30">
              <w:rPr>
                <w:rFonts w:ascii="Tahoma" w:hAnsi="Tahoma" w:cs="Tahoma"/>
                <w:b/>
                <w:color w:val="1F497D"/>
                <w:sz w:val="32"/>
                <w:szCs w:val="32"/>
                <w:lang w:val="es-BO"/>
              </w:rPr>
              <w:t>012</w:t>
            </w:r>
            <w:r w:rsidR="00E837D8" w:rsidRPr="00F029A2">
              <w:rPr>
                <w:rFonts w:ascii="Tahoma" w:hAnsi="Tahoma" w:cs="Tahoma"/>
                <w:b/>
                <w:color w:val="1F497D"/>
                <w:sz w:val="32"/>
                <w:szCs w:val="32"/>
                <w:lang w:val="es-BO"/>
              </w:rPr>
              <w:t>/201</w:t>
            </w:r>
            <w:r w:rsidR="002F6E26" w:rsidRPr="00F029A2">
              <w:rPr>
                <w:rFonts w:ascii="Tahoma" w:hAnsi="Tahoma" w:cs="Tahoma"/>
                <w:b/>
                <w:color w:val="1F497D"/>
                <w:sz w:val="32"/>
                <w:szCs w:val="32"/>
                <w:lang w:val="es-BO"/>
              </w:rPr>
              <w:t>8</w:t>
            </w:r>
          </w:p>
          <w:p w14:paraId="7E107864" w14:textId="77777777" w:rsidR="0025778B" w:rsidRPr="00F029A2" w:rsidRDefault="0056219A" w:rsidP="00DC5A6D">
            <w:pPr>
              <w:jc w:val="center"/>
              <w:rPr>
                <w:rFonts w:ascii="Tahoma" w:hAnsi="Tahoma" w:cs="Tahoma"/>
                <w:b/>
                <w:color w:val="1F497D"/>
                <w:sz w:val="24"/>
                <w:lang w:val="es-BO"/>
              </w:rPr>
            </w:pPr>
            <w:r w:rsidRPr="00F029A2">
              <w:rPr>
                <w:rFonts w:ascii="Tahoma" w:hAnsi="Tahoma" w:cs="Tahoma"/>
                <w:b/>
                <w:color w:val="1F497D"/>
                <w:sz w:val="32"/>
                <w:szCs w:val="32"/>
                <w:lang w:val="es-BO"/>
              </w:rPr>
              <w:t>“</w:t>
            </w:r>
            <w:r w:rsidR="00DC5A6D" w:rsidRPr="00F029A2">
              <w:rPr>
                <w:rFonts w:ascii="Tahoma" w:hAnsi="Tahoma" w:cs="Tahoma"/>
                <w:b/>
                <w:color w:val="1F497D"/>
                <w:sz w:val="32"/>
                <w:szCs w:val="32"/>
                <w:lang w:val="es-BO"/>
              </w:rPr>
              <w:t>IMPLEMENTACIÓN DE SISTEMA DE SEGURIDAD ANTI DDoS</w:t>
            </w:r>
            <w:r w:rsidRPr="00F029A2">
              <w:rPr>
                <w:rFonts w:ascii="Tahoma" w:hAnsi="Tahoma" w:cs="Tahoma"/>
                <w:b/>
                <w:color w:val="1F497D"/>
                <w:sz w:val="32"/>
                <w:szCs w:val="32"/>
                <w:lang w:val="es-BO"/>
              </w:rPr>
              <w:t>”</w:t>
            </w:r>
          </w:p>
        </w:tc>
      </w:tr>
    </w:tbl>
    <w:p w14:paraId="4573CB96" w14:textId="77777777" w:rsidR="00CE1C2E" w:rsidRPr="00F029A2" w:rsidRDefault="00CE1C2E" w:rsidP="002C3600">
      <w:pPr>
        <w:rPr>
          <w:color w:val="1F497D"/>
          <w:lang w:val="es-BO"/>
        </w:rPr>
      </w:pPr>
      <w:r w:rsidRPr="00F029A2">
        <w:rPr>
          <w:color w:val="1F497D"/>
          <w:lang w:val="es-BO"/>
        </w:rPr>
        <w:br w:type="page"/>
      </w:r>
    </w:p>
    <w:p w14:paraId="065618CE" w14:textId="77777777" w:rsidR="00E4312C" w:rsidRPr="00F029A2" w:rsidRDefault="00E4312C" w:rsidP="00E4312C">
      <w:pPr>
        <w:pStyle w:val="Ttulo1"/>
        <w:numPr>
          <w:ilvl w:val="0"/>
          <w:numId w:val="0"/>
        </w:numPr>
        <w:tabs>
          <w:tab w:val="left" w:pos="708"/>
        </w:tabs>
        <w:spacing w:before="120"/>
        <w:jc w:val="center"/>
        <w:rPr>
          <w:rFonts w:cs="Tahoma"/>
          <w:caps w:val="0"/>
          <w:color w:val="1F497D"/>
          <w:sz w:val="28"/>
          <w:szCs w:val="28"/>
          <w:u w:val="none"/>
          <w:lang w:val="es-BO"/>
        </w:rPr>
      </w:pPr>
      <w:bookmarkStart w:id="1" w:name="_Toc398650618"/>
      <w:bookmarkStart w:id="2" w:name="_Toc330030631"/>
      <w:bookmarkStart w:id="3" w:name="_Toc450894348"/>
      <w:bookmarkStart w:id="4" w:name="_Toc316503611"/>
      <w:r w:rsidRPr="00F029A2">
        <w:rPr>
          <w:rFonts w:cs="Tahoma"/>
          <w:caps w:val="0"/>
          <w:color w:val="1F497D"/>
          <w:sz w:val="28"/>
          <w:szCs w:val="28"/>
          <w:u w:val="none"/>
          <w:lang w:val="es-BO"/>
        </w:rPr>
        <w:lastRenderedPageBreak/>
        <w:t>PARTE I</w:t>
      </w:r>
      <w:bookmarkEnd w:id="1"/>
    </w:p>
    <w:p w14:paraId="30024C1C" w14:textId="77777777" w:rsidR="00E4312C" w:rsidRPr="00F029A2" w:rsidRDefault="00E4312C" w:rsidP="00E4312C">
      <w:pPr>
        <w:spacing w:before="120"/>
        <w:jc w:val="center"/>
        <w:rPr>
          <w:rFonts w:ascii="Tahoma" w:hAnsi="Tahoma" w:cs="Tahoma"/>
          <w:b/>
          <w:color w:val="1F497D"/>
          <w:sz w:val="28"/>
          <w:szCs w:val="28"/>
          <w:lang w:val="es-BO"/>
        </w:rPr>
      </w:pPr>
      <w:r w:rsidRPr="00F029A2">
        <w:rPr>
          <w:rFonts w:ascii="Tahoma" w:hAnsi="Tahoma" w:cs="Tahoma"/>
          <w:b/>
          <w:color w:val="1F497D"/>
          <w:sz w:val="28"/>
          <w:szCs w:val="28"/>
          <w:lang w:val="es-BO"/>
        </w:rPr>
        <w:t>INFORMACIÓN GENERAL A LOS PROPONENTES</w:t>
      </w:r>
    </w:p>
    <w:p w14:paraId="632EADA1" w14:textId="77777777" w:rsidR="00E4312C" w:rsidRPr="00F029A2" w:rsidRDefault="00E4312C" w:rsidP="00D518C2">
      <w:pPr>
        <w:numPr>
          <w:ilvl w:val="0"/>
          <w:numId w:val="29"/>
        </w:numPr>
        <w:spacing w:before="120"/>
        <w:ind w:left="567" w:hanging="567"/>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Antecedentes</w:t>
      </w:r>
    </w:p>
    <w:p w14:paraId="10C7E311" w14:textId="77777777" w:rsidR="00E4312C" w:rsidRPr="00F029A2" w:rsidRDefault="00E4312C" w:rsidP="00E4312C">
      <w:pPr>
        <w:spacing w:before="120"/>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La Empresa Nacional de Telecomunicaciones Sociedad Anónima (ENTEL S.A.) en cumplimiento a normas internas en vigencia, realiza la siguiente invitación para la </w:t>
      </w:r>
      <w:r w:rsidR="000F5F7A" w:rsidRPr="00F029A2">
        <w:rPr>
          <w:rFonts w:ascii="Tahoma" w:hAnsi="Tahoma" w:cs="Tahoma"/>
          <w:color w:val="1F497D"/>
          <w:sz w:val="22"/>
          <w:szCs w:val="22"/>
          <w:lang w:val="es-BO"/>
        </w:rPr>
        <w:t>implementación un sistema de Seguridad Anti DDoS</w:t>
      </w:r>
      <w:r w:rsidR="0077410D">
        <w:rPr>
          <w:rFonts w:ascii="Tahoma" w:hAnsi="Tahoma" w:cs="Tahoma"/>
          <w:color w:val="1F497D"/>
          <w:sz w:val="22"/>
          <w:szCs w:val="22"/>
          <w:lang w:val="es-BO"/>
        </w:rPr>
        <w:t xml:space="preserve"> </w:t>
      </w:r>
      <w:r w:rsidR="0077410D" w:rsidRPr="0077410D">
        <w:rPr>
          <w:rFonts w:ascii="Tahoma" w:hAnsi="Tahoma" w:cs="Tahoma"/>
          <w:color w:val="1F497D"/>
          <w:sz w:val="22"/>
          <w:szCs w:val="22"/>
          <w:lang w:val="es-ES_tradnl"/>
        </w:rPr>
        <w:t>(Distributed Denial of Service)</w:t>
      </w:r>
      <w:r w:rsidR="000F5F7A" w:rsidRPr="00F029A2">
        <w:rPr>
          <w:rFonts w:ascii="Tahoma" w:hAnsi="Tahoma" w:cs="Tahoma"/>
          <w:color w:val="1F497D"/>
          <w:sz w:val="22"/>
          <w:szCs w:val="22"/>
          <w:lang w:val="es-BO"/>
        </w:rPr>
        <w:t xml:space="preserve"> dentro la plataforma de Internet</w:t>
      </w:r>
      <w:r w:rsidRPr="00F029A2">
        <w:rPr>
          <w:rFonts w:ascii="Tahoma" w:hAnsi="Tahoma" w:cs="Tahoma"/>
          <w:color w:val="1F497D"/>
          <w:sz w:val="22"/>
          <w:szCs w:val="22"/>
          <w:lang w:val="es-BO"/>
        </w:rPr>
        <w:t>.</w:t>
      </w:r>
    </w:p>
    <w:p w14:paraId="5F5EB407" w14:textId="77777777" w:rsidR="00E4312C" w:rsidRPr="00F029A2" w:rsidRDefault="00E4312C" w:rsidP="00D518C2">
      <w:pPr>
        <w:numPr>
          <w:ilvl w:val="0"/>
          <w:numId w:val="29"/>
        </w:numPr>
        <w:spacing w:before="120"/>
        <w:ind w:left="567" w:hanging="567"/>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Objeto de la Contratación</w:t>
      </w:r>
    </w:p>
    <w:p w14:paraId="4F2D5ADE" w14:textId="77777777" w:rsidR="00E4312C" w:rsidRPr="00F029A2" w:rsidRDefault="00E4312C" w:rsidP="00E4312C">
      <w:pPr>
        <w:spacing w:before="120"/>
        <w:ind w:left="567"/>
        <w:jc w:val="both"/>
        <w:rPr>
          <w:rFonts w:ascii="Tahoma" w:hAnsi="Tahoma" w:cs="Tahoma"/>
          <w:color w:val="1F497D"/>
          <w:sz w:val="22"/>
          <w:szCs w:val="22"/>
          <w:lang w:val="es-BO"/>
        </w:rPr>
      </w:pPr>
      <w:r w:rsidRPr="00F029A2">
        <w:rPr>
          <w:rFonts w:ascii="Tahoma" w:hAnsi="Tahoma" w:cs="Tahoma"/>
          <w:color w:val="1F497D"/>
          <w:sz w:val="22"/>
          <w:szCs w:val="22"/>
          <w:lang w:val="es-BO"/>
        </w:rPr>
        <w:lastRenderedPageBreak/>
        <w:t xml:space="preserve">El presente documento tiene por objeto definir los términos generales de referencia que permitan a los oferentes presentar una propuesta técnico – económica para la </w:t>
      </w:r>
      <w:r w:rsidR="000F5F7A" w:rsidRPr="00F029A2">
        <w:rPr>
          <w:rFonts w:ascii="Tahoma" w:hAnsi="Tahoma" w:cs="Tahoma"/>
          <w:color w:val="1F497D"/>
          <w:sz w:val="22"/>
          <w:szCs w:val="22"/>
          <w:lang w:val="es-BO"/>
        </w:rPr>
        <w:t>adquisición de un Sistema de Seguridad Anti DDoS y los servicios profesionales para su implementación en la Red de ENTEL S.A.</w:t>
      </w:r>
      <w:r w:rsidRPr="00F029A2">
        <w:rPr>
          <w:rFonts w:ascii="Tahoma" w:hAnsi="Tahoma" w:cs="Tahoma"/>
          <w:color w:val="1F497D"/>
          <w:sz w:val="22"/>
          <w:szCs w:val="22"/>
          <w:lang w:val="es-BO"/>
        </w:rPr>
        <w:t xml:space="preserve"> </w:t>
      </w:r>
    </w:p>
    <w:p w14:paraId="1A03C6D3" w14:textId="77777777" w:rsidR="008111C9" w:rsidRPr="00F029A2" w:rsidRDefault="00E4312C" w:rsidP="00E4312C">
      <w:pPr>
        <w:spacing w:before="120"/>
        <w:ind w:left="567"/>
        <w:jc w:val="both"/>
        <w:rPr>
          <w:rFonts w:ascii="Tahoma" w:hAnsi="Tahoma" w:cs="Tahoma"/>
          <w:b/>
          <w:color w:val="1F497D"/>
          <w:sz w:val="28"/>
          <w:szCs w:val="28"/>
          <w:lang w:val="es-BO" w:eastAsia="en-US" w:bidi="en-US"/>
        </w:rPr>
      </w:pPr>
      <w:r w:rsidRPr="00F029A2">
        <w:rPr>
          <w:rFonts w:ascii="Tahoma" w:hAnsi="Tahoma" w:cs="Tahoma"/>
          <w:color w:val="1F497D"/>
          <w:sz w:val="22"/>
          <w:szCs w:val="22"/>
          <w:lang w:val="es-BO"/>
        </w:rPr>
        <w:t>A objeto de facilitar la preparación, estructuración y presentación de su oferta, se pide al proponente considerar y revisar todos los puntos descritos en el presente TBC (Términos Básicos de Contratación) y los anexos en su integridad.</w:t>
      </w:r>
    </w:p>
    <w:p w14:paraId="1DEF4DC4" w14:textId="77777777" w:rsidR="00E4312C" w:rsidRPr="00F029A2" w:rsidRDefault="00482961" w:rsidP="00482961">
      <w:pPr>
        <w:spacing w:before="120"/>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3.  T</w:t>
      </w:r>
      <w:r w:rsidR="00E4312C" w:rsidRPr="00F029A2">
        <w:rPr>
          <w:rFonts w:ascii="Tahoma" w:hAnsi="Tahoma" w:cs="Tahoma"/>
          <w:b/>
          <w:color w:val="1F497D"/>
          <w:sz w:val="28"/>
          <w:szCs w:val="28"/>
          <w:lang w:val="es-BO" w:eastAsia="en-US" w:bidi="en-US"/>
        </w:rPr>
        <w:t>iempo de Entrega</w:t>
      </w:r>
    </w:p>
    <w:p w14:paraId="00872C21" w14:textId="77777777" w:rsidR="00E4312C" w:rsidRPr="00F029A2" w:rsidRDefault="000F5F7A" w:rsidP="00E4312C">
      <w:pPr>
        <w:spacing w:before="120"/>
        <w:ind w:left="567"/>
        <w:jc w:val="both"/>
        <w:rPr>
          <w:rFonts w:ascii="Tahoma" w:hAnsi="Tahoma" w:cs="Tahoma"/>
          <w:color w:val="1F497D"/>
          <w:sz w:val="22"/>
          <w:szCs w:val="22"/>
          <w:lang w:val="es-BO"/>
        </w:rPr>
      </w:pPr>
      <w:r w:rsidRPr="00F029A2">
        <w:rPr>
          <w:rFonts w:ascii="Tahoma" w:hAnsi="Tahoma" w:cs="Tahoma"/>
          <w:color w:val="1F497D"/>
          <w:sz w:val="22"/>
          <w:szCs w:val="22"/>
          <w:lang w:val="es-BO"/>
        </w:rPr>
        <w:t>El tiempo de entrega de los equipos debe ser menor o igual a noventa (90) días calendario; e</w:t>
      </w:r>
      <w:r w:rsidR="00E4312C" w:rsidRPr="00F029A2">
        <w:rPr>
          <w:rFonts w:ascii="Tahoma" w:hAnsi="Tahoma" w:cs="Tahoma"/>
          <w:color w:val="1F497D"/>
          <w:sz w:val="22"/>
          <w:szCs w:val="22"/>
          <w:lang w:val="es-BO"/>
        </w:rPr>
        <w:t xml:space="preserve">l tiempo de </w:t>
      </w:r>
      <w:r w:rsidR="00E77618" w:rsidRPr="00F029A2">
        <w:rPr>
          <w:rFonts w:ascii="Tahoma" w:hAnsi="Tahoma" w:cs="Tahoma"/>
          <w:color w:val="1F497D"/>
          <w:sz w:val="22"/>
          <w:szCs w:val="22"/>
          <w:lang w:val="es-BO"/>
        </w:rPr>
        <w:t>implementación</w:t>
      </w:r>
      <w:r w:rsidRPr="00F029A2">
        <w:rPr>
          <w:rFonts w:ascii="Tahoma" w:hAnsi="Tahoma" w:cs="Tahoma"/>
          <w:color w:val="1F497D"/>
          <w:sz w:val="22"/>
          <w:szCs w:val="22"/>
          <w:lang w:val="es-BO"/>
        </w:rPr>
        <w:t xml:space="preserve"> y</w:t>
      </w:r>
      <w:r w:rsidR="00E77618" w:rsidRPr="00F029A2">
        <w:rPr>
          <w:rFonts w:ascii="Tahoma" w:hAnsi="Tahoma" w:cs="Tahoma"/>
          <w:color w:val="1F497D"/>
          <w:sz w:val="22"/>
          <w:szCs w:val="22"/>
          <w:lang w:val="es-BO"/>
        </w:rPr>
        <w:t xml:space="preserve"> puesta</w:t>
      </w:r>
      <w:r w:rsidRPr="00F029A2">
        <w:rPr>
          <w:rFonts w:ascii="Tahoma" w:hAnsi="Tahoma" w:cs="Tahoma"/>
          <w:color w:val="1F497D"/>
          <w:sz w:val="22"/>
          <w:szCs w:val="22"/>
          <w:lang w:val="es-BO"/>
        </w:rPr>
        <w:t xml:space="preserve"> en servicio comercial </w:t>
      </w:r>
      <w:r w:rsidR="00E77618" w:rsidRPr="00F029A2">
        <w:rPr>
          <w:rFonts w:ascii="Tahoma" w:hAnsi="Tahoma" w:cs="Tahoma"/>
          <w:color w:val="1F497D"/>
          <w:sz w:val="22"/>
          <w:szCs w:val="22"/>
          <w:lang w:val="es-BO"/>
        </w:rPr>
        <w:t xml:space="preserve">debe ser </w:t>
      </w:r>
      <w:r w:rsidR="00E77618" w:rsidRPr="00F029A2">
        <w:rPr>
          <w:rFonts w:ascii="Tahoma" w:hAnsi="Tahoma" w:cs="Tahoma"/>
          <w:color w:val="1F497D"/>
          <w:sz w:val="22"/>
          <w:szCs w:val="22"/>
          <w:lang w:val="es-BO"/>
        </w:rPr>
        <w:lastRenderedPageBreak/>
        <w:t xml:space="preserve">menor o igual a sesenta (60) días calendario a partir de la entrega del </w:t>
      </w:r>
      <w:r w:rsidRPr="00F029A2">
        <w:rPr>
          <w:rFonts w:ascii="Tahoma" w:hAnsi="Tahoma" w:cs="Tahoma"/>
          <w:color w:val="1F497D"/>
          <w:sz w:val="22"/>
          <w:szCs w:val="22"/>
          <w:lang w:val="es-BO"/>
        </w:rPr>
        <w:t>equipamiento. Por tanto el tiempo total para la provisión de equipos e implementación debe ser menor o igual a ciento cincuenta (150) días calendario, computables a partir de la firma del contrato</w:t>
      </w:r>
    </w:p>
    <w:p w14:paraId="5CB48BE2" w14:textId="77777777" w:rsidR="00482961" w:rsidRPr="00F029A2" w:rsidRDefault="00482961" w:rsidP="00482961">
      <w:pPr>
        <w:spacing w:before="120"/>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4.  Lugar de Entrega</w:t>
      </w:r>
    </w:p>
    <w:p w14:paraId="15674927" w14:textId="77777777" w:rsidR="000F5F7A" w:rsidRPr="00F029A2" w:rsidRDefault="00F029A2" w:rsidP="000F5F7A">
      <w:pPr>
        <w:spacing w:before="120"/>
        <w:ind w:left="567"/>
        <w:jc w:val="both"/>
        <w:rPr>
          <w:rFonts w:ascii="Tahoma" w:hAnsi="Tahoma" w:cs="Tahoma"/>
          <w:color w:val="1F497D"/>
          <w:sz w:val="22"/>
          <w:szCs w:val="22"/>
          <w:lang w:val="es-BO"/>
        </w:rPr>
      </w:pPr>
      <w:r w:rsidRPr="00F029A2">
        <w:rPr>
          <w:rFonts w:ascii="Tahoma" w:hAnsi="Tahoma" w:cs="Tahoma"/>
          <w:color w:val="1F497D"/>
          <w:sz w:val="22"/>
          <w:szCs w:val="22"/>
          <w:lang w:val="es-BO"/>
        </w:rPr>
        <w:t>El oferente debe entregar todo el equipamiento y material contemplado en el presente</w:t>
      </w:r>
      <w:r w:rsidR="00014B76">
        <w:rPr>
          <w:rFonts w:ascii="Tahoma" w:hAnsi="Tahoma" w:cs="Tahoma"/>
          <w:color w:val="1F497D"/>
          <w:sz w:val="22"/>
          <w:szCs w:val="22"/>
          <w:lang w:val="es-BO"/>
        </w:rPr>
        <w:t xml:space="preserve"> TBC (Términos Básicos de Contratación)</w:t>
      </w:r>
      <w:r w:rsidRPr="00F029A2">
        <w:rPr>
          <w:rFonts w:ascii="Tahoma" w:hAnsi="Tahoma" w:cs="Tahoma"/>
          <w:color w:val="1F497D"/>
          <w:sz w:val="22"/>
          <w:szCs w:val="22"/>
          <w:lang w:val="es-BO"/>
        </w:rPr>
        <w:t xml:space="preserve"> en almacenes de ENTEL S.A., en </w:t>
      </w:r>
      <w:r w:rsidR="00234B6F">
        <w:rPr>
          <w:rFonts w:ascii="Tahoma" w:hAnsi="Tahoma" w:cs="Tahoma"/>
          <w:color w:val="1F497D"/>
          <w:sz w:val="22"/>
          <w:szCs w:val="22"/>
          <w:lang w:val="es-BO"/>
        </w:rPr>
        <w:t>La Paz y Santa Cruz</w:t>
      </w:r>
      <w:r w:rsidR="000F5F7A" w:rsidRPr="00F029A2">
        <w:rPr>
          <w:rFonts w:ascii="Tahoma" w:hAnsi="Tahoma" w:cs="Tahoma"/>
          <w:color w:val="1F497D"/>
          <w:sz w:val="22"/>
          <w:szCs w:val="22"/>
          <w:lang w:val="es-BO"/>
        </w:rPr>
        <w:t>.</w:t>
      </w:r>
    </w:p>
    <w:p w14:paraId="366E1943" w14:textId="77777777" w:rsidR="00E4312C" w:rsidRPr="00F029A2" w:rsidRDefault="0019293D" w:rsidP="0019293D">
      <w:pPr>
        <w:spacing w:before="120"/>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 xml:space="preserve">5. </w:t>
      </w:r>
      <w:r w:rsidR="00E4312C" w:rsidRPr="00F029A2">
        <w:rPr>
          <w:rFonts w:ascii="Tahoma" w:hAnsi="Tahoma" w:cs="Tahoma"/>
          <w:b/>
          <w:color w:val="1F497D"/>
          <w:sz w:val="28"/>
          <w:szCs w:val="28"/>
          <w:lang w:val="es-BO" w:eastAsia="en-US" w:bidi="en-US"/>
        </w:rPr>
        <w:t>Referente del proceso</w:t>
      </w:r>
    </w:p>
    <w:p w14:paraId="38CBECBE" w14:textId="77777777" w:rsidR="00E4312C" w:rsidRPr="00F029A2" w:rsidRDefault="00E4312C" w:rsidP="00E4312C">
      <w:pPr>
        <w:ind w:left="644"/>
        <w:jc w:val="both"/>
        <w:rPr>
          <w:rFonts w:ascii="Tahoma" w:hAnsi="Tahoma" w:cs="Tahoma"/>
          <w:color w:val="1F497D"/>
          <w:sz w:val="22"/>
          <w:szCs w:val="20"/>
          <w:lang w:val="es-BO"/>
        </w:rPr>
      </w:pPr>
    </w:p>
    <w:p w14:paraId="024600DB" w14:textId="77777777" w:rsidR="00E4312C" w:rsidRPr="00F029A2" w:rsidRDefault="00E4312C" w:rsidP="00E4312C">
      <w:pPr>
        <w:ind w:left="644"/>
        <w:jc w:val="both"/>
        <w:rPr>
          <w:rFonts w:ascii="Tahoma" w:hAnsi="Tahoma" w:cs="Tahoma"/>
          <w:color w:val="1F497D"/>
          <w:sz w:val="22"/>
          <w:szCs w:val="22"/>
          <w:lang w:val="es-BO"/>
        </w:rPr>
      </w:pPr>
      <w:r w:rsidRPr="00F029A2">
        <w:rPr>
          <w:rFonts w:ascii="Tahoma" w:hAnsi="Tahoma" w:cs="Tahoma"/>
          <w:color w:val="1F497D"/>
          <w:sz w:val="22"/>
          <w:szCs w:val="22"/>
          <w:lang w:val="es-BO"/>
        </w:rPr>
        <w:lastRenderedPageBreak/>
        <w:t xml:space="preserve">La presente licitación, durante el proceso de contratación debe ser coordinada con la Subgerencia de Adquisiciones. Una vez adjudicado, el proceso deberá ser directamente coordinado con la Subgerencia de </w:t>
      </w:r>
      <w:r w:rsidR="00E77618" w:rsidRPr="00F029A2">
        <w:rPr>
          <w:rFonts w:ascii="Tahoma" w:hAnsi="Tahoma" w:cs="Tahoma"/>
          <w:color w:val="1F497D"/>
          <w:sz w:val="22"/>
          <w:szCs w:val="22"/>
          <w:lang w:val="es-BO"/>
        </w:rPr>
        <w:t>Red de Larga Distancia y Acceso Fijo</w:t>
      </w:r>
      <w:r w:rsidRPr="00F029A2">
        <w:rPr>
          <w:rFonts w:ascii="Tahoma" w:hAnsi="Tahoma" w:cs="Tahoma"/>
          <w:color w:val="1F497D"/>
          <w:sz w:val="22"/>
          <w:szCs w:val="22"/>
          <w:lang w:val="es-BO"/>
        </w:rPr>
        <w:t xml:space="preserve"> como responsables del seguimiento y control al contrato. </w:t>
      </w:r>
    </w:p>
    <w:p w14:paraId="529B7E24" w14:textId="77777777" w:rsidR="00E4312C" w:rsidRPr="00F029A2" w:rsidRDefault="00B32826" w:rsidP="00B32826">
      <w:pPr>
        <w:spacing w:before="120"/>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 xml:space="preserve">6. </w:t>
      </w:r>
      <w:r w:rsidR="00E4312C" w:rsidRPr="00F029A2">
        <w:rPr>
          <w:rFonts w:ascii="Tahoma" w:hAnsi="Tahoma" w:cs="Tahoma"/>
          <w:b/>
          <w:color w:val="1F497D"/>
          <w:sz w:val="28"/>
          <w:szCs w:val="28"/>
          <w:lang w:val="es-BO" w:eastAsia="en-US" w:bidi="en-US"/>
        </w:rPr>
        <w:t>Proponentes elegibles</w:t>
      </w:r>
    </w:p>
    <w:p w14:paraId="324307D8" w14:textId="77777777" w:rsidR="00E4312C" w:rsidRPr="00F029A2" w:rsidRDefault="00E4312C" w:rsidP="00E4312C">
      <w:pPr>
        <w:spacing w:before="120"/>
        <w:ind w:left="567" w:firstLine="141"/>
        <w:jc w:val="both"/>
        <w:rPr>
          <w:rFonts w:ascii="Tahoma" w:hAnsi="Tahoma" w:cs="Tahoma"/>
          <w:color w:val="1F497D"/>
          <w:sz w:val="22"/>
          <w:szCs w:val="20"/>
          <w:lang w:val="es-BO" w:eastAsia="en-US"/>
        </w:rPr>
      </w:pPr>
      <w:r w:rsidRPr="00F029A2">
        <w:rPr>
          <w:rFonts w:ascii="Tahoma" w:hAnsi="Tahoma" w:cs="Tahoma"/>
          <w:color w:val="1F497D"/>
          <w:sz w:val="22"/>
          <w:szCs w:val="20"/>
          <w:lang w:val="es-BO" w:eastAsia="en-US"/>
        </w:rPr>
        <w:t>En esta convocatoria podrán participar los siguientes proponentes:</w:t>
      </w:r>
    </w:p>
    <w:p w14:paraId="5090AF00" w14:textId="77777777" w:rsidR="00E4312C" w:rsidRPr="00F029A2" w:rsidRDefault="00E4312C" w:rsidP="00BC343E">
      <w:pPr>
        <w:pStyle w:val="Prrafodelista"/>
        <w:numPr>
          <w:ilvl w:val="0"/>
          <w:numId w:val="17"/>
        </w:numPr>
        <w:spacing w:before="120"/>
        <w:jc w:val="both"/>
        <w:rPr>
          <w:rFonts w:ascii="Tahoma" w:hAnsi="Tahoma" w:cs="Tahoma"/>
          <w:color w:val="1F497D"/>
          <w:sz w:val="22"/>
          <w:lang w:val="es-BO"/>
        </w:rPr>
      </w:pPr>
      <w:r w:rsidRPr="00F029A2">
        <w:rPr>
          <w:rFonts w:ascii="Tahoma" w:hAnsi="Tahoma" w:cs="Tahoma"/>
          <w:color w:val="1F497D"/>
          <w:sz w:val="22"/>
          <w:lang w:val="es-BO"/>
        </w:rPr>
        <w:t>Personas Naturales o jurídicas con capacidad de contratar</w:t>
      </w:r>
    </w:p>
    <w:p w14:paraId="5996826B" w14:textId="77777777" w:rsidR="00E4312C" w:rsidRPr="00F029A2" w:rsidRDefault="00E4312C" w:rsidP="00BC343E">
      <w:pPr>
        <w:pStyle w:val="Prrafodelista"/>
        <w:numPr>
          <w:ilvl w:val="0"/>
          <w:numId w:val="17"/>
        </w:numPr>
        <w:spacing w:before="120"/>
        <w:jc w:val="both"/>
        <w:rPr>
          <w:rFonts w:ascii="Tahoma" w:hAnsi="Tahoma" w:cs="Tahoma"/>
          <w:color w:val="1F497D"/>
          <w:sz w:val="22"/>
          <w:lang w:val="es-BO"/>
        </w:rPr>
      </w:pPr>
      <w:r w:rsidRPr="00F029A2">
        <w:rPr>
          <w:rFonts w:ascii="Tahoma" w:hAnsi="Tahoma" w:cs="Tahoma"/>
          <w:color w:val="1F497D"/>
          <w:sz w:val="22"/>
          <w:lang w:val="es-BO"/>
        </w:rPr>
        <w:t>Empresas nacionales y extranjeras legalmente constituidas.</w:t>
      </w:r>
    </w:p>
    <w:p w14:paraId="7E162087" w14:textId="77777777" w:rsidR="00E4312C" w:rsidRPr="00F029A2" w:rsidRDefault="00E4312C" w:rsidP="00BC343E">
      <w:pPr>
        <w:pStyle w:val="Prrafodelista"/>
        <w:numPr>
          <w:ilvl w:val="0"/>
          <w:numId w:val="17"/>
        </w:numPr>
        <w:spacing w:before="120"/>
        <w:jc w:val="both"/>
        <w:rPr>
          <w:rFonts w:ascii="Tahoma" w:hAnsi="Tahoma" w:cs="Tahoma"/>
          <w:color w:val="1F497D"/>
          <w:sz w:val="22"/>
          <w:lang w:val="es-BO"/>
        </w:rPr>
      </w:pPr>
      <w:r w:rsidRPr="00F029A2">
        <w:rPr>
          <w:rFonts w:ascii="Tahoma" w:hAnsi="Tahoma" w:cs="Tahoma"/>
          <w:color w:val="1F497D"/>
          <w:sz w:val="22"/>
          <w:lang w:val="es-BO"/>
        </w:rPr>
        <w:t>Asociaciones Accidentales legalmente constituidas en Bolivia</w:t>
      </w:r>
    </w:p>
    <w:p w14:paraId="31EADD32" w14:textId="77777777" w:rsidR="00E4312C" w:rsidRPr="00F029A2" w:rsidRDefault="00E4312C" w:rsidP="00E4312C">
      <w:pPr>
        <w:ind w:left="709"/>
        <w:jc w:val="both"/>
        <w:rPr>
          <w:rFonts w:ascii="Tahoma" w:hAnsi="Tahoma" w:cs="Tahoma"/>
          <w:color w:val="1F497D"/>
          <w:sz w:val="22"/>
          <w:szCs w:val="20"/>
          <w:lang w:val="es-BO" w:eastAsia="en-US"/>
        </w:rPr>
      </w:pPr>
    </w:p>
    <w:p w14:paraId="1A348E46" w14:textId="77777777" w:rsidR="00E4312C" w:rsidRPr="00F029A2" w:rsidRDefault="00E4312C" w:rsidP="00E4312C">
      <w:pPr>
        <w:ind w:left="709"/>
        <w:jc w:val="both"/>
        <w:rPr>
          <w:rFonts w:ascii="Tahoma" w:hAnsi="Tahoma" w:cs="Tahoma"/>
          <w:color w:val="1F497D"/>
          <w:sz w:val="22"/>
          <w:szCs w:val="20"/>
          <w:lang w:val="es-BO" w:eastAsia="en-US"/>
        </w:rPr>
      </w:pPr>
      <w:r w:rsidRPr="00F029A2">
        <w:rPr>
          <w:rFonts w:ascii="Tahoma" w:hAnsi="Tahoma" w:cs="Tahoma"/>
          <w:b/>
          <w:color w:val="1F497D"/>
          <w:sz w:val="22"/>
          <w:szCs w:val="20"/>
          <w:lang w:val="es-BO" w:eastAsia="en-US"/>
        </w:rPr>
        <w:t>Están impedidos de participar, directa o indirectamente</w:t>
      </w:r>
      <w:r w:rsidRPr="00F029A2">
        <w:rPr>
          <w:rFonts w:ascii="Tahoma" w:hAnsi="Tahoma" w:cs="Tahoma"/>
          <w:color w:val="1F497D"/>
          <w:sz w:val="22"/>
          <w:szCs w:val="20"/>
          <w:lang w:val="es-BO" w:eastAsia="en-US"/>
        </w:rPr>
        <w:t>, en los procesos de adquisición de bienes y/o contratación de servicios, las personas naturales o jurídicas comprendidas en los siguientes casos:</w:t>
      </w:r>
    </w:p>
    <w:p w14:paraId="6D42D55D" w14:textId="77777777" w:rsidR="00E4312C" w:rsidRPr="00F029A2" w:rsidRDefault="00E4312C" w:rsidP="00E4312C">
      <w:pPr>
        <w:ind w:left="1276"/>
        <w:jc w:val="both"/>
        <w:rPr>
          <w:rFonts w:ascii="Tahoma" w:hAnsi="Tahoma" w:cs="Tahoma"/>
          <w:color w:val="1F497D"/>
          <w:sz w:val="22"/>
          <w:szCs w:val="20"/>
          <w:lang w:val="es-BO" w:eastAsia="en-US"/>
        </w:rPr>
      </w:pPr>
    </w:p>
    <w:p w14:paraId="38004AFE"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w:t>
      </w:r>
    </w:p>
    <w:p w14:paraId="7E49D600" w14:textId="77777777" w:rsidR="00E4312C" w:rsidRPr="00F029A2" w:rsidRDefault="00E4312C" w:rsidP="00BC343E">
      <w:pPr>
        <w:pStyle w:val="Prrafodelista"/>
        <w:numPr>
          <w:ilvl w:val="1"/>
          <w:numId w:val="16"/>
        </w:numPr>
        <w:ind w:left="2127" w:hanging="284"/>
        <w:contextualSpacing/>
        <w:jc w:val="both"/>
        <w:rPr>
          <w:rFonts w:ascii="Tahoma" w:hAnsi="Tahoma" w:cs="Tahoma"/>
          <w:color w:val="1F497D"/>
          <w:sz w:val="22"/>
          <w:lang w:val="es-BO"/>
        </w:rPr>
      </w:pPr>
      <w:r w:rsidRPr="00F029A2">
        <w:rPr>
          <w:rFonts w:ascii="Tahoma" w:hAnsi="Tahoma" w:cs="Tahoma"/>
          <w:color w:val="1F497D"/>
          <w:sz w:val="22"/>
          <w:lang w:val="es-BO"/>
        </w:rPr>
        <w:t>Cuentas por pagar a ENTEL S.A.</w:t>
      </w:r>
    </w:p>
    <w:p w14:paraId="71A3B522" w14:textId="77777777" w:rsidR="00E4312C" w:rsidRPr="00F029A2" w:rsidRDefault="00E4312C" w:rsidP="00BC343E">
      <w:pPr>
        <w:pStyle w:val="Prrafodelista"/>
        <w:numPr>
          <w:ilvl w:val="1"/>
          <w:numId w:val="16"/>
        </w:numPr>
        <w:ind w:left="2127" w:hanging="284"/>
        <w:contextualSpacing/>
        <w:jc w:val="both"/>
        <w:rPr>
          <w:rFonts w:ascii="Tahoma" w:hAnsi="Tahoma" w:cs="Tahoma"/>
          <w:color w:val="1F497D"/>
          <w:sz w:val="22"/>
          <w:lang w:val="es-BO"/>
        </w:rPr>
      </w:pPr>
      <w:r w:rsidRPr="00F029A2">
        <w:rPr>
          <w:rFonts w:ascii="Tahoma" w:hAnsi="Tahoma" w:cs="Tahoma"/>
          <w:color w:val="1F497D"/>
          <w:sz w:val="22"/>
          <w:lang w:val="es-BO"/>
        </w:rPr>
        <w:t>Observaciones en la calidad de sus Productos o Servicios.</w:t>
      </w:r>
    </w:p>
    <w:p w14:paraId="3068D25D" w14:textId="77777777" w:rsidR="00E4312C" w:rsidRPr="00F029A2" w:rsidRDefault="00E4312C" w:rsidP="00BC343E">
      <w:pPr>
        <w:pStyle w:val="Prrafodelista"/>
        <w:numPr>
          <w:ilvl w:val="1"/>
          <w:numId w:val="16"/>
        </w:numPr>
        <w:ind w:left="2127" w:hanging="284"/>
        <w:contextualSpacing/>
        <w:jc w:val="both"/>
        <w:rPr>
          <w:rFonts w:ascii="Tahoma" w:hAnsi="Tahoma" w:cs="Tahoma"/>
          <w:color w:val="1F497D"/>
          <w:sz w:val="22"/>
          <w:lang w:val="es-BO"/>
        </w:rPr>
      </w:pPr>
      <w:r w:rsidRPr="00F029A2">
        <w:rPr>
          <w:rFonts w:ascii="Tahoma" w:hAnsi="Tahoma" w:cs="Tahoma"/>
          <w:color w:val="1F497D"/>
          <w:sz w:val="22"/>
          <w:lang w:val="es-BO"/>
        </w:rPr>
        <w:t>Procesos administrativos y/o judiciales con ENTEL S.A.</w:t>
      </w:r>
    </w:p>
    <w:p w14:paraId="405AFAC0" w14:textId="77777777" w:rsidR="00E4312C" w:rsidRPr="00F029A2" w:rsidRDefault="00E4312C" w:rsidP="00E4312C">
      <w:pPr>
        <w:pStyle w:val="Prrafodelista"/>
        <w:ind w:left="2127"/>
        <w:jc w:val="both"/>
        <w:rPr>
          <w:rFonts w:ascii="Tahoma" w:hAnsi="Tahoma" w:cs="Tahoma"/>
          <w:color w:val="1F497D"/>
          <w:sz w:val="22"/>
          <w:lang w:val="es-BO"/>
        </w:rPr>
      </w:pPr>
    </w:p>
    <w:p w14:paraId="7D525DBB"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lastRenderedPageBreak/>
        <w:t>Los proveedores que se encuentren asociados con consultores que hayan asesorado en la elaboración del contenido del TBC, Especificaciones Técnicas o Términos de Referencias.</w:t>
      </w:r>
    </w:p>
    <w:p w14:paraId="5BE2C1CC"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hubiesen declarado su disolución o quiebra.</w:t>
      </w:r>
    </w:p>
    <w:p w14:paraId="25319A7C"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ex trabajadores de la empresa, desvinculados hasta dos (2) años antes de la publicación de la convocatoria, así como las empresas controladas por éstos.</w:t>
      </w:r>
    </w:p>
    <w:p w14:paraId="7B0045AF"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14:paraId="547E4515"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14:paraId="0B2D0FDF"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 cuentas por pagar a ENTEL S.A.</w:t>
      </w:r>
    </w:p>
    <w:p w14:paraId="5AC69E4D"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 procesos administrativos o judiciales con ENTEL S.A.</w:t>
      </w:r>
    </w:p>
    <w:p w14:paraId="10B3C3F8"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 problemas legales y sean de conocimiento público.</w:t>
      </w:r>
    </w:p>
    <w:p w14:paraId="5B71CC52" w14:textId="77777777" w:rsidR="00336E5F" w:rsidRPr="006342D4" w:rsidRDefault="00E4312C" w:rsidP="00336E5F">
      <w:pPr>
        <w:pStyle w:val="Prrafodelista"/>
        <w:numPr>
          <w:ilvl w:val="0"/>
          <w:numId w:val="15"/>
        </w:numPr>
        <w:ind w:left="1276" w:hanging="283"/>
        <w:contextualSpacing/>
        <w:jc w:val="both"/>
        <w:rPr>
          <w:rFonts w:ascii="Tahoma" w:hAnsi="Tahoma" w:cs="Tahoma"/>
          <w:color w:val="244061" w:themeColor="accent1" w:themeShade="80"/>
          <w:sz w:val="22"/>
          <w:lang w:val="es-BO"/>
        </w:rPr>
      </w:pPr>
      <w:r w:rsidRPr="00F029A2">
        <w:rPr>
          <w:rFonts w:ascii="Tahoma" w:hAnsi="Tahoma" w:cs="Tahoma"/>
          <w:color w:val="1F497D"/>
          <w:sz w:val="22"/>
          <w:lang w:val="es-BO"/>
        </w:rPr>
        <w:t>Los proveedores que desistieron total o parcialmente la adjudicación o contrato.</w:t>
      </w:r>
    </w:p>
    <w:p w14:paraId="37B84DB7" w14:textId="77777777" w:rsidR="00E4312C" w:rsidRPr="006342D4" w:rsidRDefault="00336E5F" w:rsidP="00336E5F">
      <w:pPr>
        <w:pStyle w:val="Prrafodelista"/>
        <w:numPr>
          <w:ilvl w:val="0"/>
          <w:numId w:val="15"/>
        </w:numPr>
        <w:ind w:left="1276" w:hanging="283"/>
        <w:contextualSpacing/>
        <w:jc w:val="both"/>
        <w:rPr>
          <w:rFonts w:ascii="Tahoma" w:hAnsi="Tahoma" w:cs="Tahoma"/>
          <w:color w:val="244061" w:themeColor="accent1" w:themeShade="80"/>
          <w:sz w:val="22"/>
          <w:lang w:val="es-BO"/>
        </w:rPr>
      </w:pPr>
      <w:r>
        <w:rPr>
          <w:rFonts w:ascii="Tahoma" w:hAnsi="Tahoma" w:cs="Tahoma"/>
          <w:color w:val="244061" w:themeColor="accent1" w:themeShade="80"/>
          <w:sz w:val="22"/>
          <w:lang w:val="es-BO"/>
        </w:rPr>
        <w:lastRenderedPageBreak/>
        <w:t>Los proveedores cuyos socios o propietarios estén impedido de participar en los procesos de contratación.</w:t>
      </w:r>
      <w:r w:rsidR="00E4312C" w:rsidRPr="006342D4">
        <w:rPr>
          <w:rFonts w:ascii="Tahoma" w:hAnsi="Tahoma" w:cs="Tahoma"/>
          <w:color w:val="1F497D"/>
          <w:sz w:val="22"/>
          <w:lang w:val="es-BO"/>
        </w:rPr>
        <w:t xml:space="preserve"> </w:t>
      </w:r>
    </w:p>
    <w:p w14:paraId="348A3CD9"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364D22BB"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lastRenderedPageBreak/>
        <w:t>Los proveedores cuyos propietarios, socios, representantes legales o personal de su empresa que tengan relación directa, indirecta, comercial con personal de ENTEL S.A. relacionado a este proceso de contratación.</w:t>
      </w:r>
    </w:p>
    <w:p w14:paraId="483A27DD" w14:textId="77777777" w:rsidR="00E4312C" w:rsidRPr="00F029A2" w:rsidRDefault="00B32826" w:rsidP="00B32826">
      <w:pPr>
        <w:spacing w:before="120"/>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 xml:space="preserve">7. </w:t>
      </w:r>
      <w:r w:rsidR="00E4312C" w:rsidRPr="00F029A2">
        <w:rPr>
          <w:rFonts w:ascii="Tahoma" w:hAnsi="Tahoma" w:cs="Tahoma"/>
          <w:b/>
          <w:color w:val="1F497D"/>
          <w:sz w:val="28"/>
          <w:szCs w:val="28"/>
          <w:lang w:val="es-BO" w:eastAsia="en-US" w:bidi="en-US"/>
        </w:rPr>
        <w:t>Actividades Previas a la Presentación de Propuestas</w:t>
      </w:r>
    </w:p>
    <w:p w14:paraId="7A183182" w14:textId="77777777" w:rsidR="00E4312C" w:rsidRPr="00F029A2" w:rsidRDefault="00E4312C" w:rsidP="00E4312C">
      <w:pPr>
        <w:tabs>
          <w:tab w:val="left" w:pos="1134"/>
        </w:tabs>
        <w:jc w:val="both"/>
        <w:rPr>
          <w:rFonts w:ascii="Tahoma" w:hAnsi="Tahoma" w:cs="Tahoma"/>
          <w:color w:val="1F497D"/>
          <w:sz w:val="22"/>
          <w:szCs w:val="22"/>
          <w:u w:val="single"/>
          <w:lang w:val="es-BO" w:eastAsia="en-US" w:bidi="en-US"/>
        </w:rPr>
      </w:pPr>
    </w:p>
    <w:p w14:paraId="0D303B78" w14:textId="77777777" w:rsidR="00E4312C" w:rsidRPr="00F029A2" w:rsidRDefault="00E4312C" w:rsidP="00E4312C">
      <w:pPr>
        <w:tabs>
          <w:tab w:val="left" w:pos="1134"/>
        </w:tabs>
        <w:ind w:left="567"/>
        <w:jc w:val="both"/>
        <w:rPr>
          <w:rFonts w:ascii="Tahoma" w:hAnsi="Tahoma" w:cs="Tahoma"/>
          <w:color w:val="1F497D"/>
          <w:sz w:val="22"/>
          <w:szCs w:val="22"/>
          <w:lang w:val="es-BO" w:eastAsia="en-US" w:bidi="en-US"/>
        </w:rPr>
      </w:pPr>
      <w:r w:rsidRPr="00F029A2">
        <w:rPr>
          <w:rFonts w:ascii="Tahoma" w:hAnsi="Tahoma" w:cs="Tahoma"/>
          <w:color w:val="1F497D"/>
          <w:sz w:val="22"/>
          <w:szCs w:val="22"/>
          <w:u w:val="single"/>
          <w:lang w:val="es-BO" w:eastAsia="en-US" w:bidi="en-US"/>
        </w:rPr>
        <w:t>Consultas escritas sobre el TBC (Términos Básicos de Contratación):</w:t>
      </w:r>
      <w:r w:rsidRPr="00F029A2">
        <w:rPr>
          <w:rFonts w:ascii="Tahoma" w:hAnsi="Tahoma" w:cs="Tahoma"/>
          <w:color w:val="1F497D"/>
          <w:sz w:val="22"/>
          <w:szCs w:val="22"/>
          <w:lang w:val="es-BO" w:eastAsia="en-US" w:bidi="en-US"/>
        </w:rPr>
        <w:t xml:space="preserve"> Cualquier potencial proponente puede formular consultas escritas dirigidas a la Subgerencia de Adquisiciones, </w:t>
      </w:r>
      <w:r w:rsidR="00E77618" w:rsidRPr="00F029A2">
        <w:rPr>
          <w:rFonts w:ascii="Tahoma" w:hAnsi="Tahoma" w:cs="Tahoma"/>
          <w:color w:val="1F497D"/>
          <w:sz w:val="22"/>
          <w:szCs w:val="22"/>
          <w:lang w:val="es-BO" w:eastAsia="en-US" w:bidi="en-US"/>
        </w:rPr>
        <w:t xml:space="preserve">impostergablemente </w:t>
      </w:r>
      <w:r w:rsidRPr="00F029A2">
        <w:rPr>
          <w:rFonts w:ascii="Tahoma" w:hAnsi="Tahoma" w:cs="Tahoma"/>
          <w:color w:val="1F497D"/>
          <w:sz w:val="22"/>
          <w:szCs w:val="22"/>
          <w:lang w:val="es-BO" w:eastAsia="en-US" w:bidi="en-US"/>
        </w:rPr>
        <w:t xml:space="preserve">hasta el día </w:t>
      </w:r>
      <w:r w:rsidR="00695DE9" w:rsidRPr="00695DE9">
        <w:rPr>
          <w:rFonts w:ascii="Tahoma" w:hAnsi="Tahoma" w:cs="Tahoma"/>
          <w:color w:val="1F497D"/>
          <w:sz w:val="22"/>
          <w:szCs w:val="22"/>
          <w:lang w:val="es-BO" w:eastAsia="en-US" w:bidi="en-US"/>
        </w:rPr>
        <w:t>viernes</w:t>
      </w:r>
      <w:r w:rsidRPr="00695DE9">
        <w:rPr>
          <w:rFonts w:ascii="Tahoma" w:hAnsi="Tahoma" w:cs="Tahoma"/>
          <w:color w:val="1F497D"/>
          <w:sz w:val="22"/>
          <w:szCs w:val="22"/>
          <w:lang w:val="es-BO" w:eastAsia="en-US" w:bidi="en-US"/>
        </w:rPr>
        <w:t xml:space="preserve"> </w:t>
      </w:r>
      <w:r w:rsidR="00695DE9">
        <w:rPr>
          <w:rFonts w:ascii="Tahoma" w:hAnsi="Tahoma" w:cs="Tahoma"/>
          <w:color w:val="1F497D"/>
          <w:sz w:val="22"/>
          <w:szCs w:val="22"/>
          <w:lang w:val="es-BO" w:eastAsia="en-US" w:bidi="en-US"/>
        </w:rPr>
        <w:t>23</w:t>
      </w:r>
      <w:r w:rsidR="00CF1EFE" w:rsidRPr="00695DE9">
        <w:rPr>
          <w:rFonts w:ascii="Tahoma" w:hAnsi="Tahoma" w:cs="Tahoma"/>
          <w:color w:val="1F497D"/>
          <w:sz w:val="22"/>
          <w:szCs w:val="22"/>
          <w:lang w:val="es-BO" w:eastAsia="en-US" w:bidi="en-US"/>
        </w:rPr>
        <w:t xml:space="preserve"> de febrero de 2018</w:t>
      </w:r>
      <w:r w:rsidR="00695DE9">
        <w:rPr>
          <w:rFonts w:ascii="Tahoma" w:hAnsi="Tahoma" w:cs="Tahoma"/>
          <w:color w:val="1F497D"/>
          <w:sz w:val="22"/>
          <w:szCs w:val="22"/>
          <w:lang w:val="es-BO" w:eastAsia="en-US" w:bidi="en-US"/>
        </w:rPr>
        <w:t xml:space="preserve"> hasta horas 11:0</w:t>
      </w:r>
      <w:r w:rsidRPr="00695DE9">
        <w:rPr>
          <w:rFonts w:ascii="Tahoma" w:hAnsi="Tahoma" w:cs="Tahoma"/>
          <w:color w:val="1F497D"/>
          <w:sz w:val="22"/>
          <w:szCs w:val="22"/>
          <w:lang w:val="es-BO" w:eastAsia="en-US" w:bidi="en-US"/>
        </w:rPr>
        <w:t>0</w:t>
      </w:r>
      <w:r w:rsidRPr="00F029A2">
        <w:rPr>
          <w:rFonts w:ascii="Tahoma" w:hAnsi="Tahoma" w:cs="Tahoma"/>
          <w:color w:val="1F497D"/>
          <w:sz w:val="22"/>
          <w:szCs w:val="22"/>
          <w:lang w:val="es-BO" w:eastAsia="en-US" w:bidi="en-US"/>
        </w:rPr>
        <w:t xml:space="preserve"> (GMT-4), a los correos electrónicos </w:t>
      </w:r>
      <w:hyperlink r:id="rId13" w:history="1">
        <w:r w:rsidR="00014B76" w:rsidRPr="003B2402">
          <w:rPr>
            <w:rStyle w:val="Hipervnculo"/>
            <w:rFonts w:ascii="Tahoma" w:hAnsi="Tahoma" w:cs="Tahoma"/>
            <w:sz w:val="22"/>
            <w:lang w:val="es-BO" w:bidi="en-US"/>
          </w:rPr>
          <w:t>loramos@entel.bo</w:t>
        </w:r>
      </w:hyperlink>
      <w:r w:rsidR="00014B76">
        <w:rPr>
          <w:rFonts w:ascii="Tahoma" w:hAnsi="Tahoma" w:cs="Tahoma"/>
          <w:sz w:val="22"/>
          <w:lang w:val="es-BO" w:bidi="en-US"/>
        </w:rPr>
        <w:t xml:space="preserve"> </w:t>
      </w:r>
      <w:r w:rsidRPr="00F029A2">
        <w:rPr>
          <w:rFonts w:ascii="Tahoma" w:hAnsi="Tahoma" w:cs="Tahoma"/>
          <w:color w:val="1F497D"/>
          <w:sz w:val="22"/>
          <w:szCs w:val="22"/>
          <w:lang w:val="es-BO" w:eastAsia="en-US" w:bidi="en-US"/>
        </w:rPr>
        <w:t xml:space="preserve">con copia a </w:t>
      </w:r>
      <w:hyperlink r:id="rId14" w:history="1">
        <w:r w:rsidR="00695DE9" w:rsidRPr="0077721A">
          <w:rPr>
            <w:rStyle w:val="Hipervnculo"/>
            <w:rFonts w:ascii="Tahoma" w:hAnsi="Tahoma" w:cs="Tahoma"/>
            <w:sz w:val="22"/>
            <w:lang w:val="es-BO" w:bidi="en-US"/>
          </w:rPr>
          <w:t>slobaton@entel.bo</w:t>
        </w:r>
      </w:hyperlink>
      <w:r w:rsidR="00014B76">
        <w:rPr>
          <w:rStyle w:val="Hipervnculo"/>
          <w:rFonts w:ascii="Tahoma" w:hAnsi="Tahoma" w:cs="Tahoma"/>
          <w:color w:val="1F497D"/>
          <w:sz w:val="22"/>
          <w:lang w:val="es-BO" w:bidi="en-US"/>
        </w:rPr>
        <w:t xml:space="preserve"> </w:t>
      </w:r>
      <w:r w:rsidRPr="00F029A2">
        <w:rPr>
          <w:rFonts w:ascii="Tahoma" w:hAnsi="Tahoma" w:cs="Tahoma"/>
          <w:color w:val="1F497D"/>
          <w:sz w:val="22"/>
          <w:szCs w:val="22"/>
          <w:lang w:val="es-BO" w:eastAsia="en-US" w:bidi="en-US"/>
        </w:rPr>
        <w:t xml:space="preserve"> o a la dirección: –Calle Federico Zuazo, Edificio Tower de ENTEL N° 1771 Piso 6, Subgerencia de Adquisiciones (si corresponde).</w:t>
      </w:r>
    </w:p>
    <w:p w14:paraId="0E662C29" w14:textId="77777777" w:rsidR="00E4312C" w:rsidRPr="00F029A2" w:rsidRDefault="00E4312C" w:rsidP="00E4312C">
      <w:pPr>
        <w:tabs>
          <w:tab w:val="left" w:pos="1134"/>
        </w:tabs>
        <w:ind w:left="567"/>
        <w:jc w:val="both"/>
        <w:rPr>
          <w:rFonts w:ascii="Tahoma" w:hAnsi="Tahoma" w:cs="Tahoma"/>
          <w:color w:val="1F497D"/>
          <w:sz w:val="22"/>
          <w:szCs w:val="22"/>
          <w:u w:val="single"/>
          <w:lang w:val="es-BO" w:bidi="en-US"/>
        </w:rPr>
      </w:pPr>
    </w:p>
    <w:p w14:paraId="00B8D1E7" w14:textId="77777777" w:rsidR="00E4312C" w:rsidRPr="00F029A2" w:rsidRDefault="00E4312C" w:rsidP="00E4312C">
      <w:pPr>
        <w:tabs>
          <w:tab w:val="left" w:pos="1134"/>
        </w:tabs>
        <w:ind w:left="567"/>
        <w:jc w:val="both"/>
        <w:rPr>
          <w:rFonts w:ascii="Tahoma" w:hAnsi="Tahoma" w:cs="Tahoma"/>
          <w:color w:val="1F497D"/>
          <w:sz w:val="22"/>
          <w:szCs w:val="22"/>
          <w:lang w:val="es-BO"/>
        </w:rPr>
      </w:pPr>
      <w:r w:rsidRPr="00F029A2">
        <w:rPr>
          <w:rFonts w:ascii="Tahoma" w:hAnsi="Tahoma" w:cs="Tahoma"/>
          <w:color w:val="1F497D"/>
          <w:sz w:val="22"/>
          <w:szCs w:val="22"/>
          <w:u w:val="single"/>
          <w:lang w:val="es-BO" w:bidi="en-US"/>
        </w:rPr>
        <w:t>Reunión de Aclaración:</w:t>
      </w:r>
      <w:r w:rsidRPr="00F029A2">
        <w:rPr>
          <w:rFonts w:ascii="Tahoma" w:hAnsi="Tahoma" w:cs="Tahoma"/>
          <w:color w:val="1F497D"/>
          <w:sz w:val="22"/>
          <w:szCs w:val="22"/>
          <w:lang w:val="es-BO" w:bidi="en-US"/>
        </w:rPr>
        <w:t xml:space="preserve"> Con la finalidad de responder a las consultas realizadas sobre el TBC </w:t>
      </w:r>
      <w:r w:rsidRPr="00F029A2">
        <w:rPr>
          <w:rFonts w:ascii="Tahoma" w:hAnsi="Tahoma" w:cs="Tahoma"/>
          <w:color w:val="1F497D"/>
          <w:sz w:val="22"/>
          <w:szCs w:val="22"/>
          <w:u w:val="single"/>
          <w:lang w:val="es-BO" w:bidi="en-US"/>
        </w:rPr>
        <w:t xml:space="preserve">(Términos Básicos de Contratación) </w:t>
      </w:r>
      <w:r w:rsidRPr="00F029A2">
        <w:rPr>
          <w:rFonts w:ascii="Tahoma" w:hAnsi="Tahoma" w:cs="Tahoma"/>
          <w:color w:val="1F497D"/>
          <w:sz w:val="22"/>
          <w:szCs w:val="22"/>
          <w:lang w:val="es-BO" w:bidi="en-US"/>
        </w:rPr>
        <w:t>dentro del plazo señalado, se realizará la reunión de aclaración en</w:t>
      </w:r>
      <w:r w:rsidRPr="00F029A2">
        <w:rPr>
          <w:rFonts w:ascii="Tahoma" w:hAnsi="Tahoma" w:cs="Tahoma"/>
          <w:color w:val="1F497D"/>
          <w:sz w:val="22"/>
          <w:szCs w:val="22"/>
          <w:lang w:val="es-BO"/>
        </w:rPr>
        <w:t>:</w:t>
      </w:r>
    </w:p>
    <w:p w14:paraId="4D593673" w14:textId="77777777" w:rsidR="00E4312C" w:rsidRPr="001116E7" w:rsidRDefault="00E4312C" w:rsidP="00E4312C">
      <w:pPr>
        <w:tabs>
          <w:tab w:val="left" w:pos="1134"/>
        </w:tabs>
        <w:ind w:left="567"/>
        <w:jc w:val="both"/>
        <w:rPr>
          <w:rFonts w:ascii="Tahoma" w:hAnsi="Tahoma" w:cs="Tahoma"/>
          <w:color w:val="1F497D"/>
          <w:sz w:val="22"/>
          <w:szCs w:val="22"/>
          <w:lang w:val="es-BO"/>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E4312C" w:rsidRPr="001116E7" w14:paraId="5F07F24B" w14:textId="77777777" w:rsidTr="00482961">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28AC812"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512A4E3A" w14:textId="77777777" w:rsidR="00E4312C" w:rsidRPr="00695DE9" w:rsidRDefault="00695DE9" w:rsidP="00CF1EFE">
            <w:pPr>
              <w:outlineLvl w:val="2"/>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26</w:t>
            </w:r>
            <w:r w:rsidR="00E4312C" w:rsidRPr="00695DE9">
              <w:rPr>
                <w:rFonts w:ascii="Tahoma" w:hAnsi="Tahoma" w:cs="Tahoma"/>
                <w:color w:val="1F497D"/>
                <w:sz w:val="22"/>
                <w:szCs w:val="22"/>
                <w:lang w:val="es-BO" w:eastAsia="en-US" w:bidi="en-US"/>
              </w:rPr>
              <w:t xml:space="preserve"> de </w:t>
            </w:r>
            <w:r w:rsidR="00CF1EFE" w:rsidRPr="00695DE9">
              <w:rPr>
                <w:rFonts w:ascii="Tahoma" w:hAnsi="Tahoma" w:cs="Tahoma"/>
                <w:color w:val="1F497D"/>
                <w:sz w:val="22"/>
                <w:szCs w:val="22"/>
                <w:lang w:val="es-BO" w:eastAsia="en-US" w:bidi="en-US"/>
              </w:rPr>
              <w:t xml:space="preserve">febrero </w:t>
            </w:r>
            <w:r w:rsidR="00E4312C" w:rsidRPr="00695DE9">
              <w:rPr>
                <w:rFonts w:ascii="Tahoma" w:hAnsi="Tahoma" w:cs="Tahoma"/>
                <w:color w:val="1F497D"/>
                <w:sz w:val="22"/>
                <w:szCs w:val="22"/>
                <w:lang w:val="es-BO" w:eastAsia="en-US" w:bidi="en-US"/>
              </w:rPr>
              <w:t>de 201</w:t>
            </w:r>
            <w:r w:rsidR="00CF1EFE" w:rsidRPr="00695DE9">
              <w:rPr>
                <w:rFonts w:ascii="Tahoma" w:hAnsi="Tahoma" w:cs="Tahoma"/>
                <w:color w:val="1F497D"/>
                <w:sz w:val="22"/>
                <w:szCs w:val="22"/>
                <w:lang w:val="es-BO" w:eastAsia="en-US" w:bidi="en-US"/>
              </w:rPr>
              <w:t>8</w:t>
            </w:r>
          </w:p>
        </w:tc>
      </w:tr>
      <w:tr w:rsidR="00E4312C" w:rsidRPr="001116E7" w14:paraId="223E5732" w14:textId="77777777" w:rsidTr="00482961">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4EE6FE50"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EB71F74" w14:textId="77777777" w:rsidR="00E4312C" w:rsidRPr="00695DE9" w:rsidRDefault="00695DE9" w:rsidP="00E77618">
            <w:pPr>
              <w:outlineLvl w:val="2"/>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09</w:t>
            </w:r>
            <w:r w:rsidR="00E4312C" w:rsidRPr="00695DE9">
              <w:rPr>
                <w:rFonts w:ascii="Tahoma" w:hAnsi="Tahoma" w:cs="Tahoma"/>
                <w:color w:val="1F497D"/>
                <w:sz w:val="22"/>
                <w:szCs w:val="22"/>
                <w:lang w:val="es-BO" w:eastAsia="en-US" w:bidi="en-US"/>
              </w:rPr>
              <w:t>:</w:t>
            </w:r>
            <w:r w:rsidR="00CF1EFE" w:rsidRPr="00695DE9">
              <w:rPr>
                <w:rFonts w:ascii="Tahoma" w:hAnsi="Tahoma" w:cs="Tahoma"/>
                <w:color w:val="1F497D"/>
                <w:sz w:val="22"/>
                <w:szCs w:val="22"/>
                <w:lang w:val="es-BO" w:eastAsia="en-US" w:bidi="en-US"/>
              </w:rPr>
              <w:t>0</w:t>
            </w:r>
            <w:r w:rsidR="00E4312C" w:rsidRPr="00695DE9">
              <w:rPr>
                <w:rFonts w:ascii="Tahoma" w:hAnsi="Tahoma" w:cs="Tahoma"/>
                <w:color w:val="1F497D"/>
                <w:sz w:val="22"/>
                <w:szCs w:val="22"/>
                <w:lang w:val="es-BO" w:eastAsia="en-US" w:bidi="en-US"/>
              </w:rPr>
              <w:t>0</w:t>
            </w:r>
          </w:p>
        </w:tc>
      </w:tr>
      <w:tr w:rsidR="00E4312C" w:rsidRPr="001116E7" w14:paraId="6A3072D5" w14:textId="77777777" w:rsidTr="00482961">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4CA3D987"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44DCEB02" w14:textId="77777777" w:rsidR="00E4312C" w:rsidRPr="00F029A2" w:rsidRDefault="00E4312C" w:rsidP="00482961">
            <w:pPr>
              <w:outlineLvl w:val="2"/>
              <w:rPr>
                <w:rFonts w:ascii="Tahoma" w:hAnsi="Tahoma" w:cs="Tahoma"/>
                <w:color w:val="1F497D"/>
                <w:sz w:val="22"/>
                <w:szCs w:val="22"/>
                <w:lang w:val="es-BO" w:eastAsia="en-US" w:bidi="en-US"/>
              </w:rPr>
            </w:pPr>
            <w:r w:rsidRPr="00F029A2">
              <w:rPr>
                <w:rFonts w:ascii="Tahoma" w:hAnsi="Tahoma" w:cs="Tahoma"/>
                <w:color w:val="1F497D"/>
                <w:sz w:val="22"/>
                <w:lang w:val="es-BO"/>
              </w:rPr>
              <w:t>ENTEL S.A., Edificio Tower, Calle Federico Zuazo N° 1771 Piso 6 (Sub Gerencia de Adquisiciones)</w:t>
            </w:r>
          </w:p>
        </w:tc>
      </w:tr>
      <w:tr w:rsidR="00E4312C" w:rsidRPr="001116E7" w14:paraId="7B75CCBD" w14:textId="77777777" w:rsidTr="00482961">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5FB23DAD" w14:textId="77777777" w:rsidR="00E4312C" w:rsidRPr="001116E7" w:rsidRDefault="00E4312C" w:rsidP="00482961">
            <w:pPr>
              <w:ind w:left="27"/>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53F5100E" w14:textId="77777777" w:rsidR="00E4312C" w:rsidRPr="00F029A2" w:rsidRDefault="00E4312C" w:rsidP="00482961">
            <w:pPr>
              <w:outlineLvl w:val="2"/>
              <w:rPr>
                <w:rFonts w:ascii="Tahoma" w:hAnsi="Tahoma" w:cs="Tahoma"/>
                <w:color w:val="1F497D"/>
                <w:sz w:val="22"/>
                <w:szCs w:val="22"/>
                <w:lang w:val="es-BO" w:eastAsia="en-US" w:bidi="en-US"/>
              </w:rPr>
            </w:pPr>
            <w:r w:rsidRPr="00F029A2">
              <w:rPr>
                <w:rFonts w:ascii="Tahoma" w:hAnsi="Tahoma" w:cs="Tahoma"/>
                <w:color w:val="1F497D"/>
                <w:sz w:val="22"/>
                <w:szCs w:val="22"/>
                <w:lang w:val="es-BO" w:eastAsia="en-US" w:bidi="en-US"/>
              </w:rPr>
              <w:t xml:space="preserve">La Paz – Bolivia </w:t>
            </w:r>
          </w:p>
        </w:tc>
      </w:tr>
    </w:tbl>
    <w:p w14:paraId="713C5ED3" w14:textId="77777777" w:rsidR="00E4312C" w:rsidRPr="001116E7" w:rsidRDefault="00E4312C" w:rsidP="00E4312C">
      <w:pPr>
        <w:rPr>
          <w:rFonts w:ascii="Tahoma" w:hAnsi="Tahoma" w:cs="Tahoma"/>
          <w:color w:val="1F497D"/>
          <w:lang w:val="es-BO"/>
        </w:rPr>
      </w:pPr>
    </w:p>
    <w:p w14:paraId="340EC1B5" w14:textId="77777777" w:rsidR="00E4312C" w:rsidRPr="00F029A2" w:rsidRDefault="00E4312C" w:rsidP="00E4312C">
      <w:pPr>
        <w:pStyle w:val="Continuarlista"/>
        <w:spacing w:after="0"/>
        <w:ind w:left="709"/>
        <w:rPr>
          <w:rFonts w:ascii="Tahoma" w:hAnsi="Tahoma" w:cs="Tahoma"/>
          <w:color w:val="1F497D"/>
          <w:sz w:val="22"/>
          <w:szCs w:val="22"/>
        </w:rPr>
      </w:pPr>
      <w:r w:rsidRPr="00F029A2">
        <w:rPr>
          <w:rFonts w:ascii="Tahoma" w:hAnsi="Tahoma" w:cs="Tahoma"/>
          <w:color w:val="1F497D"/>
          <w:sz w:val="22"/>
          <w:szCs w:val="22"/>
        </w:rPr>
        <w:lastRenderedPageBreak/>
        <w:t>Las consultas por escrito y las efectuadas verbalmente en la Reunión de Aclaración serán respondidas e incluidas en el Acta de reunión y publicadas en la página WEB de ENTEL S.A.</w:t>
      </w:r>
    </w:p>
    <w:p w14:paraId="352A1CBD" w14:textId="77777777" w:rsidR="00E4312C" w:rsidRPr="00F029A2" w:rsidRDefault="00E4312C" w:rsidP="00E4312C">
      <w:pPr>
        <w:pStyle w:val="Continuarlista"/>
        <w:spacing w:after="0"/>
        <w:ind w:left="709"/>
        <w:rPr>
          <w:rFonts w:ascii="Tahoma" w:hAnsi="Tahoma" w:cs="Tahoma"/>
          <w:color w:val="1F497D"/>
          <w:sz w:val="22"/>
          <w:szCs w:val="22"/>
        </w:rPr>
      </w:pPr>
    </w:p>
    <w:p w14:paraId="2B9D4C4A" w14:textId="77777777" w:rsidR="00E4312C" w:rsidRPr="00F029A2" w:rsidRDefault="00E4312C" w:rsidP="00E4312C">
      <w:pPr>
        <w:pStyle w:val="Continuarlista"/>
        <w:spacing w:after="0"/>
        <w:ind w:left="709"/>
        <w:rPr>
          <w:rFonts w:ascii="Tahoma" w:hAnsi="Tahoma" w:cs="Tahoma"/>
          <w:color w:val="1F497D"/>
          <w:sz w:val="22"/>
          <w:szCs w:val="22"/>
        </w:rPr>
      </w:pPr>
      <w:r w:rsidRPr="00F029A2">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14:paraId="4C846D40" w14:textId="77777777" w:rsidR="00E4312C" w:rsidRPr="00F029A2" w:rsidRDefault="00E4312C" w:rsidP="00D518C2">
      <w:pPr>
        <w:pStyle w:val="Prrafodelista"/>
        <w:numPr>
          <w:ilvl w:val="0"/>
          <w:numId w:val="35"/>
        </w:numPr>
        <w:spacing w:before="120"/>
        <w:jc w:val="both"/>
        <w:rPr>
          <w:rFonts w:ascii="Tahoma" w:hAnsi="Tahoma" w:cs="Tahoma"/>
          <w:b/>
          <w:color w:val="1F497D"/>
          <w:sz w:val="28"/>
          <w:szCs w:val="28"/>
          <w:lang w:val="es-BO" w:bidi="en-US"/>
        </w:rPr>
      </w:pPr>
      <w:r w:rsidRPr="00F029A2">
        <w:rPr>
          <w:rFonts w:ascii="Tahoma" w:hAnsi="Tahoma" w:cs="Tahoma"/>
          <w:b/>
          <w:color w:val="1F497D"/>
          <w:sz w:val="28"/>
          <w:szCs w:val="28"/>
          <w:lang w:val="es-BO" w:bidi="en-US"/>
        </w:rPr>
        <w:t>Presentación de Propuestas</w:t>
      </w:r>
    </w:p>
    <w:p w14:paraId="0F601D33" w14:textId="77777777" w:rsidR="00E4312C" w:rsidRPr="00F029A2" w:rsidRDefault="00E4312C" w:rsidP="00E4312C">
      <w:pPr>
        <w:pStyle w:val="Continuarlista"/>
        <w:spacing w:after="0"/>
        <w:ind w:left="644"/>
        <w:rPr>
          <w:rFonts w:ascii="Tahoma" w:hAnsi="Tahoma" w:cs="Tahoma"/>
          <w:color w:val="1F497D"/>
          <w:sz w:val="22"/>
        </w:rPr>
      </w:pPr>
    </w:p>
    <w:p w14:paraId="754CE50C" w14:textId="77777777" w:rsidR="00E4312C" w:rsidRPr="00F029A2" w:rsidRDefault="00E4312C" w:rsidP="00E4312C">
      <w:pPr>
        <w:pStyle w:val="Continuarlista"/>
        <w:spacing w:after="0"/>
        <w:ind w:left="644"/>
        <w:rPr>
          <w:rFonts w:ascii="Tahoma" w:hAnsi="Tahoma" w:cs="Tahoma"/>
          <w:color w:val="1F497D"/>
          <w:sz w:val="22"/>
        </w:rPr>
      </w:pPr>
      <w:r w:rsidRPr="00F029A2">
        <w:rPr>
          <w:rFonts w:ascii="Tahoma" w:hAnsi="Tahoma" w:cs="Tahoma"/>
          <w:color w:val="1F497D"/>
          <w:sz w:val="22"/>
        </w:rPr>
        <w:t>Las propuestas deben presentarse sólo en las oficinas de ENTEL S.A. Edificio Tower, Calle Federico Zuazo Nro. 1771, Subgerencia de Adquisiciones, hasta el día:</w:t>
      </w:r>
    </w:p>
    <w:p w14:paraId="21FBEE0E" w14:textId="77777777" w:rsidR="00E4312C" w:rsidRPr="001116E7" w:rsidRDefault="00E4312C" w:rsidP="00E4312C">
      <w:pPr>
        <w:pStyle w:val="Continuarlista"/>
        <w:spacing w:after="0"/>
        <w:ind w:left="644"/>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E4312C" w:rsidRPr="001116E7" w14:paraId="712CD570"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8E849C1"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62625391" w14:textId="77777777" w:rsidR="00E4312C" w:rsidRPr="00695DE9" w:rsidRDefault="004D2FE7" w:rsidP="00695DE9">
            <w:pPr>
              <w:ind w:left="1276" w:hanging="1276"/>
              <w:rPr>
                <w:rFonts w:ascii="Tahoma" w:hAnsi="Tahoma" w:cs="Tahoma"/>
                <w:color w:val="1F497D"/>
                <w:sz w:val="22"/>
                <w:szCs w:val="22"/>
                <w:lang w:val="es-BO" w:eastAsia="en-US" w:bidi="en-US"/>
              </w:rPr>
            </w:pPr>
            <w:r w:rsidRPr="00695DE9">
              <w:rPr>
                <w:rFonts w:ascii="Tahoma" w:hAnsi="Tahoma" w:cs="Tahoma"/>
                <w:color w:val="1F497D"/>
                <w:sz w:val="22"/>
                <w:szCs w:val="22"/>
                <w:lang w:val="es-BO" w:eastAsia="en-US" w:bidi="en-US"/>
              </w:rPr>
              <w:t xml:space="preserve"> </w:t>
            </w:r>
            <w:r w:rsidR="00695DE9">
              <w:rPr>
                <w:rFonts w:ascii="Tahoma" w:hAnsi="Tahoma" w:cs="Tahoma"/>
                <w:color w:val="1F497D"/>
                <w:sz w:val="22"/>
                <w:szCs w:val="22"/>
                <w:lang w:val="es-BO" w:eastAsia="en-US" w:bidi="en-US"/>
              </w:rPr>
              <w:t>05</w:t>
            </w:r>
            <w:r w:rsidR="00E4312C" w:rsidRPr="00695DE9">
              <w:rPr>
                <w:rFonts w:ascii="Tahoma" w:hAnsi="Tahoma" w:cs="Tahoma"/>
                <w:color w:val="1F497D"/>
                <w:sz w:val="22"/>
                <w:szCs w:val="22"/>
                <w:lang w:val="es-BO" w:eastAsia="en-US" w:bidi="en-US"/>
              </w:rPr>
              <w:t xml:space="preserve"> de </w:t>
            </w:r>
            <w:r w:rsidR="00695DE9">
              <w:rPr>
                <w:rFonts w:ascii="Tahoma" w:hAnsi="Tahoma" w:cs="Tahoma"/>
                <w:color w:val="1F497D"/>
                <w:sz w:val="22"/>
                <w:szCs w:val="22"/>
                <w:lang w:val="es-BO" w:eastAsia="en-US" w:bidi="en-US"/>
              </w:rPr>
              <w:t>marzo</w:t>
            </w:r>
            <w:r w:rsidR="00CF1EFE" w:rsidRPr="00695DE9">
              <w:rPr>
                <w:rFonts w:ascii="Tahoma" w:hAnsi="Tahoma" w:cs="Tahoma"/>
                <w:color w:val="1F497D"/>
                <w:sz w:val="22"/>
                <w:szCs w:val="22"/>
                <w:lang w:val="es-BO" w:eastAsia="en-US" w:bidi="en-US"/>
              </w:rPr>
              <w:t xml:space="preserve"> </w:t>
            </w:r>
            <w:r w:rsidR="00E4312C" w:rsidRPr="00695DE9">
              <w:rPr>
                <w:rFonts w:ascii="Tahoma" w:hAnsi="Tahoma" w:cs="Tahoma"/>
                <w:color w:val="1F497D"/>
                <w:sz w:val="22"/>
                <w:szCs w:val="22"/>
                <w:lang w:val="es-BO" w:eastAsia="en-US" w:bidi="en-US"/>
              </w:rPr>
              <w:t>de 201</w:t>
            </w:r>
            <w:r w:rsidR="00CF1EFE" w:rsidRPr="00695DE9">
              <w:rPr>
                <w:rFonts w:ascii="Tahoma" w:hAnsi="Tahoma" w:cs="Tahoma"/>
                <w:color w:val="1F497D"/>
                <w:sz w:val="22"/>
                <w:szCs w:val="22"/>
                <w:lang w:val="es-BO" w:eastAsia="en-US" w:bidi="en-US"/>
              </w:rPr>
              <w:t>8</w:t>
            </w:r>
          </w:p>
        </w:tc>
      </w:tr>
      <w:tr w:rsidR="00E4312C" w:rsidRPr="001116E7" w14:paraId="317C6B56" w14:textId="77777777" w:rsidTr="00482961">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60051BE0"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3F0B59AF" w14:textId="77777777" w:rsidR="00E4312C" w:rsidRPr="00695DE9" w:rsidRDefault="004D2FE7" w:rsidP="00695DE9">
            <w:pPr>
              <w:ind w:left="1276" w:hanging="1276"/>
              <w:rPr>
                <w:rFonts w:ascii="Tahoma" w:hAnsi="Tahoma" w:cs="Tahoma"/>
                <w:color w:val="1F497D"/>
                <w:sz w:val="22"/>
                <w:szCs w:val="22"/>
                <w:lang w:val="es-BO" w:eastAsia="en-US" w:bidi="en-US"/>
              </w:rPr>
            </w:pPr>
            <w:r w:rsidRPr="00695DE9">
              <w:rPr>
                <w:rFonts w:ascii="Tahoma" w:hAnsi="Tahoma" w:cs="Tahoma"/>
                <w:color w:val="1F497D"/>
                <w:sz w:val="22"/>
                <w:szCs w:val="22"/>
                <w:lang w:val="es-BO" w:eastAsia="en-US" w:bidi="en-US"/>
              </w:rPr>
              <w:t xml:space="preserve"> </w:t>
            </w:r>
            <w:r w:rsidR="00695DE9">
              <w:rPr>
                <w:rFonts w:ascii="Tahoma" w:hAnsi="Tahoma" w:cs="Tahoma"/>
                <w:color w:val="1F497D"/>
                <w:sz w:val="22"/>
                <w:szCs w:val="22"/>
                <w:lang w:val="es-BO" w:eastAsia="en-US" w:bidi="en-US"/>
              </w:rPr>
              <w:t>10</w:t>
            </w:r>
            <w:r w:rsidR="00E4312C" w:rsidRPr="00695DE9">
              <w:rPr>
                <w:rFonts w:ascii="Tahoma" w:hAnsi="Tahoma" w:cs="Tahoma"/>
                <w:color w:val="1F497D"/>
                <w:sz w:val="22"/>
                <w:szCs w:val="22"/>
                <w:lang w:val="es-BO" w:eastAsia="en-US" w:bidi="en-US"/>
              </w:rPr>
              <w:t>:00</w:t>
            </w:r>
          </w:p>
        </w:tc>
      </w:tr>
    </w:tbl>
    <w:p w14:paraId="0D2E9724" w14:textId="77777777" w:rsidR="00E4312C" w:rsidRPr="00847D4D" w:rsidRDefault="00E4312C" w:rsidP="00E4312C">
      <w:pPr>
        <w:pStyle w:val="Prrafodelista"/>
        <w:ind w:left="644"/>
        <w:jc w:val="both"/>
        <w:rPr>
          <w:rFonts w:ascii="Tahoma" w:hAnsi="Tahoma" w:cs="Tahoma"/>
          <w:color w:val="002060"/>
          <w:sz w:val="22"/>
          <w:szCs w:val="22"/>
          <w:lang w:val="es-BO" w:eastAsia="es-ES"/>
        </w:rPr>
      </w:pPr>
    </w:p>
    <w:p w14:paraId="4F68EBD6" w14:textId="77777777" w:rsidR="00E4312C" w:rsidRPr="00F029A2" w:rsidRDefault="00E4312C" w:rsidP="00E4312C">
      <w:pPr>
        <w:pStyle w:val="Prrafodelista"/>
        <w:ind w:left="644"/>
        <w:jc w:val="both"/>
        <w:rPr>
          <w:rFonts w:ascii="Tahoma" w:hAnsi="Tahoma" w:cs="Tahoma"/>
          <w:color w:val="1F497D"/>
          <w:sz w:val="22"/>
          <w:szCs w:val="22"/>
          <w:lang w:val="es-BO" w:eastAsia="es-ES"/>
        </w:rPr>
      </w:pPr>
      <w:r w:rsidRPr="00F029A2">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072C4D95" w14:textId="77777777" w:rsidR="00E4312C" w:rsidRPr="00F029A2" w:rsidRDefault="00E4312C" w:rsidP="00E4312C">
      <w:pPr>
        <w:pStyle w:val="Prrafodelista"/>
        <w:ind w:left="644"/>
        <w:jc w:val="both"/>
        <w:rPr>
          <w:rFonts w:ascii="Tahoma" w:hAnsi="Tahoma" w:cs="Tahoma"/>
          <w:color w:val="1F497D"/>
          <w:sz w:val="22"/>
          <w:szCs w:val="22"/>
          <w:lang w:val="es-BO" w:eastAsia="es-ES"/>
        </w:rPr>
      </w:pPr>
    </w:p>
    <w:p w14:paraId="49A902A1" w14:textId="77777777" w:rsidR="006125C9" w:rsidRPr="00F029A2" w:rsidRDefault="00E4312C" w:rsidP="006125C9">
      <w:pPr>
        <w:ind w:left="567"/>
        <w:jc w:val="both"/>
        <w:outlineLvl w:val="2"/>
        <w:rPr>
          <w:rFonts w:ascii="Tahoma" w:hAnsi="Tahoma" w:cs="Tahoma"/>
          <w:b/>
          <w:color w:val="1F497D"/>
          <w:sz w:val="22"/>
          <w:szCs w:val="22"/>
          <w:lang w:val="es-BO" w:eastAsia="en-US" w:bidi="en-US"/>
        </w:rPr>
      </w:pPr>
      <w:r w:rsidRPr="00F029A2">
        <w:rPr>
          <w:rFonts w:ascii="Tahoma" w:hAnsi="Tahoma" w:cs="Tahoma"/>
          <w:color w:val="1F497D"/>
          <w:sz w:val="22"/>
          <w:szCs w:val="22"/>
          <w:lang w:val="es-BO" w:bidi="en-US"/>
        </w:rPr>
        <w:t xml:space="preserve">Las ofertas de los proponentes deberán estructurarse de acuerdo a las siguientes </w:t>
      </w:r>
      <w:r w:rsidR="00DE6E0B" w:rsidRPr="00F029A2">
        <w:rPr>
          <w:rFonts w:ascii="Tahoma" w:hAnsi="Tahoma" w:cs="Tahoma"/>
          <w:color w:val="1F497D"/>
          <w:sz w:val="22"/>
          <w:szCs w:val="22"/>
          <w:lang w:val="es-BO" w:bidi="en-US"/>
        </w:rPr>
        <w:t>instrucciones:</w:t>
      </w:r>
      <w:r w:rsidR="00DE6E0B" w:rsidRPr="00F029A2">
        <w:rPr>
          <w:rFonts w:ascii="Tahoma" w:hAnsi="Tahoma" w:cs="Tahoma"/>
          <w:b/>
          <w:color w:val="1F497D"/>
          <w:sz w:val="22"/>
          <w:szCs w:val="22"/>
          <w:lang w:val="es-BO" w:eastAsia="en-US" w:bidi="en-US"/>
        </w:rPr>
        <w:t xml:space="preserve"> </w:t>
      </w:r>
    </w:p>
    <w:p w14:paraId="73D6A87C" w14:textId="77777777" w:rsidR="00E4312C" w:rsidRPr="00F029A2" w:rsidRDefault="00DE6E0B" w:rsidP="00E4312C">
      <w:pPr>
        <w:ind w:left="1418"/>
        <w:jc w:val="both"/>
        <w:outlineLvl w:val="2"/>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t>SOBRE</w:t>
      </w:r>
      <w:r w:rsidR="00E4312C" w:rsidRPr="00F029A2">
        <w:rPr>
          <w:rFonts w:ascii="Tahoma" w:hAnsi="Tahoma" w:cs="Tahoma"/>
          <w:b/>
          <w:color w:val="1F497D"/>
          <w:sz w:val="22"/>
          <w:szCs w:val="22"/>
          <w:lang w:val="es-BO" w:eastAsia="en-US" w:bidi="en-US"/>
        </w:rPr>
        <w:t xml:space="preserve"> “A” – DOCUMENTOS ADMINISTRATIVOS.</w:t>
      </w:r>
    </w:p>
    <w:p w14:paraId="0D0AA0A0" w14:textId="77777777" w:rsidR="00E4312C" w:rsidRPr="00F029A2" w:rsidRDefault="00E4312C" w:rsidP="00E4312C">
      <w:pPr>
        <w:ind w:left="1418"/>
        <w:jc w:val="both"/>
        <w:outlineLvl w:val="2"/>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lastRenderedPageBreak/>
        <w:t>SOBRE “B” – PROPUESTA TÉCNICA (Original + Copia Digital).</w:t>
      </w:r>
    </w:p>
    <w:p w14:paraId="6BC0CC1A" w14:textId="77777777" w:rsidR="00E4312C" w:rsidRPr="00F029A2" w:rsidRDefault="00E4312C" w:rsidP="00E4312C">
      <w:pPr>
        <w:ind w:left="1418"/>
        <w:jc w:val="both"/>
        <w:outlineLvl w:val="2"/>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t>SOBRE “C” – PROPUESTA ECONÓMICA (Original + Copia Digital).</w:t>
      </w:r>
    </w:p>
    <w:p w14:paraId="5E62E134" w14:textId="77777777" w:rsidR="00E4312C" w:rsidRPr="00F029A2" w:rsidRDefault="00E4312C" w:rsidP="00E4312C">
      <w:pPr>
        <w:pStyle w:val="Prrafodelista"/>
        <w:ind w:left="644"/>
        <w:jc w:val="both"/>
        <w:rPr>
          <w:rFonts w:ascii="Tahoma" w:hAnsi="Tahoma" w:cs="Tahoma"/>
          <w:color w:val="1F497D"/>
          <w:sz w:val="22"/>
          <w:szCs w:val="22"/>
          <w:lang w:val="es-BO" w:bidi="en-US"/>
        </w:rPr>
      </w:pPr>
    </w:p>
    <w:p w14:paraId="12666721" w14:textId="77777777" w:rsidR="00E4312C" w:rsidRPr="00F029A2" w:rsidRDefault="00E4312C" w:rsidP="008111C9">
      <w:pPr>
        <w:pStyle w:val="Prrafodelista"/>
        <w:ind w:left="644"/>
        <w:jc w:val="both"/>
        <w:rPr>
          <w:rFonts w:ascii="Tahoma" w:hAnsi="Tahoma" w:cs="Tahoma"/>
          <w:color w:val="1F497D"/>
          <w:sz w:val="22"/>
          <w:szCs w:val="22"/>
          <w:lang w:val="es-BO"/>
        </w:rPr>
      </w:pPr>
      <w:r w:rsidRPr="00F029A2">
        <w:rPr>
          <w:rFonts w:ascii="Tahoma" w:hAnsi="Tahoma" w:cs="Tahoma"/>
          <w:color w:val="1F497D"/>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F029A2">
        <w:rPr>
          <w:rFonts w:ascii="Tahoma" w:hAnsi="Tahoma" w:cs="Tahoma"/>
          <w:b/>
          <w:color w:val="1F497D"/>
          <w:sz w:val="22"/>
          <w:szCs w:val="22"/>
          <w:lang w:val="es-BO" w:bidi="en-US"/>
        </w:rPr>
        <w:t>los originales deberán ser foliados, sellados y presentados con la siguiente inscripción</w:t>
      </w:r>
      <w:r w:rsidRPr="00F029A2">
        <w:rPr>
          <w:rFonts w:ascii="Tahoma" w:hAnsi="Tahoma" w:cs="Tahoma"/>
          <w:b/>
          <w:color w:val="1F497D"/>
          <w:sz w:val="22"/>
          <w:szCs w:val="22"/>
          <w:lang w:val="es-BO"/>
        </w:rPr>
        <w:t>:</w:t>
      </w:r>
    </w:p>
    <w:p w14:paraId="7D8F0B4A" w14:textId="77777777" w:rsidR="00E4312C" w:rsidRPr="00F029A2" w:rsidRDefault="00E4312C" w:rsidP="00E4312C">
      <w:pPr>
        <w:ind w:left="644"/>
        <w:jc w:val="both"/>
        <w:rPr>
          <w:rFonts w:ascii="Tahoma" w:hAnsi="Tahoma" w:cs="Tahoma"/>
          <w:color w:val="1F497D"/>
          <w:sz w:val="22"/>
          <w:szCs w:val="22"/>
          <w:lang w:val="es-BO"/>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E4312C" w:rsidRPr="00F029A2" w14:paraId="76597D1B" w14:textId="77777777" w:rsidTr="00482961">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73B11FD3" w14:textId="77777777" w:rsidR="00E4312C" w:rsidRPr="00F029A2" w:rsidRDefault="00E4312C" w:rsidP="00482961">
            <w:pPr>
              <w:ind w:left="133"/>
              <w:jc w:val="center"/>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lastRenderedPageBreak/>
              <w:t>ENTEL S.A.</w:t>
            </w:r>
          </w:p>
          <w:p w14:paraId="6D1ECAED" w14:textId="77777777" w:rsidR="00E4312C" w:rsidRPr="00F029A2" w:rsidRDefault="00CF1EFE" w:rsidP="00482961">
            <w:pPr>
              <w:ind w:left="133"/>
              <w:jc w:val="center"/>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t xml:space="preserve">LICITACIÓN PÚBLICA N° </w:t>
            </w:r>
            <w:r w:rsidR="00695DE9">
              <w:rPr>
                <w:rFonts w:ascii="Tahoma" w:hAnsi="Tahoma" w:cs="Tahoma"/>
                <w:b/>
                <w:color w:val="1F497D"/>
                <w:sz w:val="22"/>
                <w:szCs w:val="22"/>
                <w:lang w:val="es-BO" w:eastAsia="en-US" w:bidi="en-US"/>
              </w:rPr>
              <w:t>012</w:t>
            </w:r>
            <w:r w:rsidRPr="00F029A2">
              <w:rPr>
                <w:rFonts w:ascii="Tahoma" w:hAnsi="Tahoma" w:cs="Tahoma"/>
                <w:b/>
                <w:color w:val="1F497D"/>
                <w:sz w:val="22"/>
                <w:szCs w:val="22"/>
                <w:lang w:val="es-BO" w:eastAsia="en-US" w:bidi="en-US"/>
              </w:rPr>
              <w:t>/2018</w:t>
            </w:r>
          </w:p>
          <w:p w14:paraId="515BC7E1" w14:textId="77777777" w:rsidR="00E4312C" w:rsidRPr="00F029A2" w:rsidRDefault="00E4312C" w:rsidP="00482961">
            <w:pPr>
              <w:ind w:left="133"/>
              <w:jc w:val="center"/>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t>“</w:t>
            </w:r>
            <w:r w:rsidR="004D2FE7" w:rsidRPr="00F029A2">
              <w:rPr>
                <w:rFonts w:ascii="Tahoma" w:hAnsi="Tahoma" w:cs="Tahoma"/>
                <w:b/>
                <w:color w:val="1F497D"/>
                <w:sz w:val="22"/>
                <w:szCs w:val="22"/>
                <w:lang w:val="es-BO" w:eastAsia="en-US" w:bidi="en-US"/>
              </w:rPr>
              <w:t>IMPLEMENTACIÓN DE SISTEMA DE SEGURIDAD ANTI DDoS</w:t>
            </w:r>
            <w:r w:rsidRPr="00F029A2">
              <w:rPr>
                <w:rFonts w:ascii="Tahoma" w:hAnsi="Tahoma" w:cs="Tahoma"/>
                <w:b/>
                <w:color w:val="1F497D"/>
                <w:sz w:val="22"/>
                <w:szCs w:val="22"/>
                <w:lang w:val="es-BO" w:eastAsia="en-US" w:bidi="en-US"/>
              </w:rPr>
              <w:t>”</w:t>
            </w:r>
          </w:p>
          <w:p w14:paraId="490FDE3A" w14:textId="77777777" w:rsidR="00014B76" w:rsidRDefault="00E4312C" w:rsidP="00482961">
            <w:pPr>
              <w:ind w:left="133"/>
              <w:jc w:val="center"/>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t xml:space="preserve">RAZÓN SOCIAL DEL PROPONENTE  </w:t>
            </w:r>
          </w:p>
          <w:p w14:paraId="00CD2899" w14:textId="77777777" w:rsidR="00E4312C" w:rsidRPr="00F029A2" w:rsidRDefault="00E4312C" w:rsidP="00482961">
            <w:pPr>
              <w:ind w:left="133"/>
              <w:jc w:val="center"/>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t>TELEFONO FAX – EMAIL</w:t>
            </w:r>
          </w:p>
          <w:p w14:paraId="599B1AAC" w14:textId="77777777" w:rsidR="00E4312C" w:rsidRPr="00F029A2" w:rsidRDefault="00E4312C" w:rsidP="00482961">
            <w:pPr>
              <w:ind w:left="133"/>
              <w:jc w:val="center"/>
              <w:rPr>
                <w:rFonts w:ascii="Tahoma" w:hAnsi="Tahoma" w:cs="Tahoma"/>
                <w:b/>
                <w:color w:val="1F497D"/>
                <w:sz w:val="22"/>
                <w:szCs w:val="22"/>
                <w:lang w:val="es-BO" w:eastAsia="en-US" w:bidi="en-US"/>
              </w:rPr>
            </w:pPr>
            <w:r w:rsidRPr="00F029A2">
              <w:rPr>
                <w:rFonts w:ascii="Tahoma" w:hAnsi="Tahoma" w:cs="Tahoma"/>
                <w:b/>
                <w:color w:val="1F497D"/>
                <w:sz w:val="22"/>
                <w:szCs w:val="22"/>
                <w:lang w:val="es-BO" w:eastAsia="en-US" w:bidi="en-US"/>
              </w:rPr>
              <w:t>PERSONA DE CONTACTO:</w:t>
            </w:r>
          </w:p>
          <w:p w14:paraId="2E5B0EF4" w14:textId="77777777" w:rsidR="00E4312C" w:rsidRPr="00F029A2" w:rsidRDefault="00E4312C" w:rsidP="00482961">
            <w:pPr>
              <w:ind w:left="133"/>
              <w:jc w:val="center"/>
              <w:rPr>
                <w:rFonts w:ascii="Tahoma" w:hAnsi="Tahoma" w:cs="Tahoma"/>
                <w:color w:val="1F497D"/>
                <w:sz w:val="22"/>
                <w:szCs w:val="22"/>
                <w:lang w:val="es-BO"/>
              </w:rPr>
            </w:pPr>
            <w:r w:rsidRPr="00F029A2">
              <w:rPr>
                <w:rFonts w:ascii="Tahoma" w:hAnsi="Tahoma" w:cs="Tahoma"/>
                <w:b/>
                <w:color w:val="1F497D"/>
                <w:sz w:val="22"/>
                <w:szCs w:val="22"/>
                <w:lang w:val="es-BO" w:eastAsia="en-US" w:bidi="en-US"/>
              </w:rPr>
              <w:t>ORIGINAL</w:t>
            </w:r>
          </w:p>
        </w:tc>
      </w:tr>
    </w:tbl>
    <w:p w14:paraId="6221662C" w14:textId="77777777" w:rsidR="00E4312C" w:rsidRPr="00F029A2" w:rsidRDefault="00E4312C" w:rsidP="00E4312C">
      <w:pPr>
        <w:ind w:left="644"/>
        <w:jc w:val="both"/>
        <w:rPr>
          <w:rFonts w:ascii="Tahoma" w:hAnsi="Tahoma" w:cs="Tahoma"/>
          <w:color w:val="1F497D"/>
          <w:sz w:val="22"/>
          <w:szCs w:val="22"/>
          <w:lang w:val="es-BO"/>
        </w:rPr>
      </w:pPr>
    </w:p>
    <w:p w14:paraId="36599F72" w14:textId="77777777" w:rsidR="00E4312C" w:rsidRPr="00F029A2" w:rsidRDefault="00E4312C" w:rsidP="00E4312C">
      <w:pPr>
        <w:ind w:left="644"/>
        <w:jc w:val="both"/>
        <w:rPr>
          <w:rFonts w:ascii="Tahoma" w:hAnsi="Tahoma" w:cs="Tahoma"/>
          <w:color w:val="1F497D"/>
          <w:sz w:val="22"/>
          <w:szCs w:val="22"/>
          <w:lang w:val="es-BO" w:eastAsia="en-US"/>
        </w:rPr>
      </w:pPr>
      <w:r w:rsidRPr="00F029A2">
        <w:rPr>
          <w:rFonts w:ascii="Tahoma" w:hAnsi="Tahoma" w:cs="Tahoma"/>
          <w:color w:val="1F497D"/>
          <w:sz w:val="22"/>
          <w:szCs w:val="22"/>
          <w:lang w:val="es-BO" w:eastAsia="en-US"/>
        </w:rPr>
        <w:t>La apertura de sobres se efectuará en un acto público el día:</w:t>
      </w:r>
    </w:p>
    <w:p w14:paraId="27469CC0" w14:textId="77777777" w:rsidR="00E4312C" w:rsidRPr="001116E7" w:rsidRDefault="00E4312C" w:rsidP="00E4312C">
      <w:pPr>
        <w:ind w:left="644"/>
        <w:jc w:val="both"/>
        <w:rPr>
          <w:rFonts w:ascii="Tahoma" w:hAnsi="Tahoma" w:cs="Tahoma"/>
          <w:color w:val="002060"/>
          <w:sz w:val="22"/>
          <w:szCs w:val="22"/>
          <w:lang w:val="es-BO"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E4312C" w:rsidRPr="001116E7" w14:paraId="1AD694AE"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AF83E66"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007EC84B" w14:textId="77777777" w:rsidR="00E4312C" w:rsidRPr="00695DE9" w:rsidRDefault="004D2FE7" w:rsidP="00695DE9">
            <w:pPr>
              <w:ind w:left="1276" w:hanging="1276"/>
              <w:rPr>
                <w:rFonts w:ascii="Tahoma" w:hAnsi="Tahoma" w:cs="Tahoma"/>
                <w:color w:val="1F497D"/>
                <w:sz w:val="22"/>
                <w:szCs w:val="22"/>
                <w:lang w:val="es-BO" w:eastAsia="en-US" w:bidi="en-US"/>
              </w:rPr>
            </w:pPr>
            <w:r w:rsidRPr="00695DE9">
              <w:rPr>
                <w:rFonts w:ascii="Tahoma" w:hAnsi="Tahoma" w:cs="Tahoma"/>
                <w:color w:val="1F497D"/>
                <w:sz w:val="22"/>
                <w:szCs w:val="22"/>
                <w:lang w:val="es-BO" w:eastAsia="en-US" w:bidi="en-US"/>
              </w:rPr>
              <w:t xml:space="preserve"> </w:t>
            </w:r>
            <w:r w:rsidR="00695DE9">
              <w:rPr>
                <w:rFonts w:ascii="Tahoma" w:hAnsi="Tahoma" w:cs="Tahoma"/>
                <w:color w:val="1F497D"/>
                <w:sz w:val="22"/>
                <w:szCs w:val="22"/>
                <w:lang w:val="es-BO" w:eastAsia="en-US" w:bidi="en-US"/>
              </w:rPr>
              <w:t>05</w:t>
            </w:r>
            <w:r w:rsidR="00E4312C" w:rsidRPr="00695DE9">
              <w:rPr>
                <w:rFonts w:ascii="Tahoma" w:hAnsi="Tahoma" w:cs="Tahoma"/>
                <w:color w:val="1F497D"/>
                <w:sz w:val="22"/>
                <w:szCs w:val="22"/>
                <w:lang w:val="es-BO" w:eastAsia="en-US" w:bidi="en-US"/>
              </w:rPr>
              <w:t xml:space="preserve"> de </w:t>
            </w:r>
            <w:r w:rsidR="00695DE9">
              <w:rPr>
                <w:rFonts w:ascii="Tahoma" w:hAnsi="Tahoma" w:cs="Tahoma"/>
                <w:color w:val="1F497D"/>
                <w:sz w:val="22"/>
                <w:szCs w:val="22"/>
                <w:lang w:val="es-BO" w:eastAsia="en-US" w:bidi="en-US"/>
              </w:rPr>
              <w:t>marzo</w:t>
            </w:r>
            <w:r w:rsidR="00CF1EFE" w:rsidRPr="00695DE9">
              <w:rPr>
                <w:rFonts w:ascii="Tahoma" w:hAnsi="Tahoma" w:cs="Tahoma"/>
                <w:color w:val="1F497D"/>
                <w:sz w:val="22"/>
                <w:szCs w:val="22"/>
                <w:lang w:val="es-BO" w:eastAsia="en-US" w:bidi="en-US"/>
              </w:rPr>
              <w:t xml:space="preserve"> </w:t>
            </w:r>
            <w:r w:rsidR="00E4312C" w:rsidRPr="00695DE9">
              <w:rPr>
                <w:rFonts w:ascii="Tahoma" w:hAnsi="Tahoma" w:cs="Tahoma"/>
                <w:color w:val="1F497D"/>
                <w:sz w:val="22"/>
                <w:szCs w:val="22"/>
                <w:lang w:val="es-BO" w:eastAsia="en-US" w:bidi="en-US"/>
              </w:rPr>
              <w:t>de 201</w:t>
            </w:r>
            <w:r w:rsidR="00CF1EFE" w:rsidRPr="00695DE9">
              <w:rPr>
                <w:rFonts w:ascii="Tahoma" w:hAnsi="Tahoma" w:cs="Tahoma"/>
                <w:color w:val="1F497D"/>
                <w:sz w:val="22"/>
                <w:szCs w:val="22"/>
                <w:lang w:val="es-BO" w:eastAsia="en-US" w:bidi="en-US"/>
              </w:rPr>
              <w:t>8</w:t>
            </w:r>
          </w:p>
        </w:tc>
      </w:tr>
      <w:tr w:rsidR="00E4312C" w:rsidRPr="001116E7" w14:paraId="5FCA1069" w14:textId="77777777" w:rsidTr="0048296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351289DD" w14:textId="77777777" w:rsidR="00E4312C" w:rsidRPr="001116E7" w:rsidRDefault="00E4312C" w:rsidP="00482961">
            <w:pPr>
              <w:ind w:left="1276" w:hanging="1276"/>
              <w:rPr>
                <w:rFonts w:ascii="Tahoma" w:hAnsi="Tahoma" w:cs="Tahoma"/>
                <w:color w:val="FFFFFF"/>
                <w:sz w:val="22"/>
                <w:szCs w:val="22"/>
                <w:lang w:val="es-BO" w:eastAsia="en-US" w:bidi="en-US"/>
              </w:rPr>
            </w:pPr>
            <w:r w:rsidRPr="001116E7">
              <w:rPr>
                <w:rFonts w:ascii="Tahoma" w:hAnsi="Tahoma" w:cs="Tahoma"/>
                <w:color w:val="FFFFFF"/>
                <w:sz w:val="22"/>
                <w:szCs w:val="22"/>
                <w:lang w:val="es-BO"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233FC089" w14:textId="77777777" w:rsidR="00E4312C" w:rsidRPr="00695DE9" w:rsidRDefault="00695DE9" w:rsidP="004D2FE7">
            <w:pPr>
              <w:ind w:left="1276" w:hanging="1276"/>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 xml:space="preserve"> 10</w:t>
            </w:r>
            <w:r w:rsidR="00E4312C" w:rsidRPr="00695DE9">
              <w:rPr>
                <w:rFonts w:ascii="Tahoma" w:hAnsi="Tahoma" w:cs="Tahoma"/>
                <w:color w:val="1F497D"/>
                <w:sz w:val="22"/>
                <w:szCs w:val="22"/>
                <w:lang w:val="es-BO" w:eastAsia="en-US" w:bidi="en-US"/>
              </w:rPr>
              <w:t>:30</w:t>
            </w:r>
          </w:p>
        </w:tc>
      </w:tr>
    </w:tbl>
    <w:p w14:paraId="65E47D06" w14:textId="77777777" w:rsidR="00E4312C" w:rsidRPr="001116E7" w:rsidRDefault="00E4312C" w:rsidP="00E4312C">
      <w:pPr>
        <w:ind w:left="644"/>
        <w:jc w:val="both"/>
        <w:rPr>
          <w:rFonts w:ascii="Tahoma" w:hAnsi="Tahoma" w:cs="Tahoma"/>
          <w:i/>
          <w:color w:val="1F497D"/>
          <w:lang w:val="es-BO"/>
        </w:rPr>
      </w:pPr>
    </w:p>
    <w:p w14:paraId="099D2E7E" w14:textId="77777777" w:rsidR="00E4312C" w:rsidRPr="00F029A2" w:rsidRDefault="00E4312C" w:rsidP="00E4312C">
      <w:pPr>
        <w:ind w:left="644"/>
        <w:jc w:val="both"/>
        <w:rPr>
          <w:rFonts w:ascii="Tahoma" w:hAnsi="Tahoma" w:cs="Tahoma"/>
          <w:i/>
          <w:color w:val="1F497D"/>
          <w:lang w:val="es-BO"/>
        </w:rPr>
      </w:pPr>
      <w:r w:rsidRPr="00F029A2">
        <w:rPr>
          <w:rFonts w:ascii="Tahoma" w:hAnsi="Tahoma" w:cs="Tahoma"/>
          <w:i/>
          <w:color w:val="1F497D"/>
          <w:lang w:val="es-BO"/>
        </w:rPr>
        <w:t>(*) Véase la secuencia establecida en el acápite 9 del presente documento</w:t>
      </w:r>
    </w:p>
    <w:p w14:paraId="6E0D4D0C" w14:textId="77777777" w:rsidR="00E4312C" w:rsidRPr="00F029A2" w:rsidRDefault="00E4312C" w:rsidP="00E4312C">
      <w:pPr>
        <w:ind w:left="644"/>
        <w:jc w:val="both"/>
        <w:rPr>
          <w:rFonts w:ascii="Tahoma" w:hAnsi="Tahoma" w:cs="Tahoma"/>
          <w:i/>
          <w:color w:val="1F497D"/>
          <w:lang w:val="es-BO"/>
        </w:rPr>
      </w:pPr>
    </w:p>
    <w:p w14:paraId="0F51A4D2" w14:textId="77777777" w:rsidR="00E4312C" w:rsidRPr="00F029A2" w:rsidRDefault="00E4312C" w:rsidP="00D518C2">
      <w:pPr>
        <w:pStyle w:val="Prrafodelista"/>
        <w:numPr>
          <w:ilvl w:val="1"/>
          <w:numId w:val="36"/>
        </w:numPr>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bidi="en-US"/>
        </w:rPr>
        <w:t>Sobre A</w:t>
      </w:r>
      <w:r w:rsidRPr="00F029A2">
        <w:rPr>
          <w:rFonts w:ascii="Tahoma" w:hAnsi="Tahoma" w:cs="Tahoma"/>
          <w:color w:val="1F497D"/>
          <w:sz w:val="22"/>
          <w:szCs w:val="22"/>
          <w:u w:val="single"/>
          <w:lang w:val="es-BO" w:bidi="en-US"/>
        </w:rPr>
        <w:t>:</w:t>
      </w:r>
      <w:r w:rsidRPr="00F029A2">
        <w:rPr>
          <w:rFonts w:ascii="Tahoma" w:hAnsi="Tahoma" w:cs="Tahoma"/>
          <w:color w:val="1F497D"/>
          <w:sz w:val="22"/>
          <w:szCs w:val="22"/>
          <w:lang w:val="es-BO" w:bidi="en-US"/>
        </w:rPr>
        <w:t xml:space="preserve"> Debe tener la inscripción </w:t>
      </w:r>
      <w:r w:rsidRPr="00F029A2">
        <w:rPr>
          <w:rFonts w:ascii="Tahoma" w:hAnsi="Tahoma" w:cs="Tahoma"/>
          <w:b/>
          <w:color w:val="1F497D"/>
          <w:sz w:val="22"/>
          <w:szCs w:val="22"/>
          <w:lang w:val="es-BO" w:bidi="en-US"/>
        </w:rPr>
        <w:t>“DOCUMENTOS ADMINISTRATIVOS”</w:t>
      </w:r>
      <w:r w:rsidRPr="00F029A2">
        <w:rPr>
          <w:rFonts w:ascii="Tahoma" w:hAnsi="Tahoma" w:cs="Tahoma"/>
          <w:b/>
          <w:bCs/>
          <w:color w:val="1F497D"/>
          <w:sz w:val="22"/>
          <w:szCs w:val="22"/>
          <w:lang w:val="es-BO"/>
        </w:rPr>
        <w:t xml:space="preserve"> </w:t>
      </w:r>
      <w:r w:rsidRPr="00F029A2">
        <w:rPr>
          <w:rFonts w:ascii="Tahoma" w:hAnsi="Tahoma" w:cs="Tahoma"/>
          <w:color w:val="1F497D"/>
          <w:sz w:val="22"/>
          <w:szCs w:val="22"/>
          <w:lang w:val="es-BO"/>
        </w:rPr>
        <w:t xml:space="preserve">y debe contener la </w:t>
      </w:r>
      <w:r w:rsidRPr="00F029A2">
        <w:rPr>
          <w:rFonts w:ascii="Tahoma" w:hAnsi="Tahoma" w:cs="Tahoma"/>
          <w:b/>
          <w:color w:val="1F497D"/>
          <w:sz w:val="22"/>
          <w:szCs w:val="22"/>
          <w:lang w:val="es-BO"/>
        </w:rPr>
        <w:t xml:space="preserve">documentación de registro legal </w:t>
      </w:r>
      <w:r w:rsidRPr="00F029A2">
        <w:rPr>
          <w:rFonts w:ascii="Tahoma" w:hAnsi="Tahoma" w:cs="Tahoma"/>
          <w:b/>
          <w:color w:val="1F497D"/>
          <w:sz w:val="22"/>
          <w:szCs w:val="22"/>
          <w:u w:val="single"/>
          <w:lang w:val="es-BO"/>
        </w:rPr>
        <w:t>vigente</w:t>
      </w:r>
      <w:r w:rsidRPr="00F029A2">
        <w:rPr>
          <w:rFonts w:ascii="Tahoma" w:hAnsi="Tahoma" w:cs="Tahoma"/>
          <w:color w:val="1F497D"/>
          <w:sz w:val="22"/>
          <w:szCs w:val="22"/>
          <w:lang w:val="es-BO"/>
        </w:rPr>
        <w:t xml:space="preserve"> del proponente, de acuerdo a requerimiento de ENTEL S.A. la documentación presentada debe encontrarse foliada en su integridad, caso contrario la empresa proponente quedará inhabilitada:</w:t>
      </w:r>
    </w:p>
    <w:p w14:paraId="4A2CCFA6" w14:textId="77777777" w:rsidR="00E4312C" w:rsidRPr="00F029A2" w:rsidRDefault="00E4312C" w:rsidP="00E4312C">
      <w:pPr>
        <w:ind w:left="1134" w:hanging="567"/>
        <w:jc w:val="both"/>
        <w:rPr>
          <w:rFonts w:ascii="Tahoma" w:hAnsi="Tahoma" w:cs="Tahoma"/>
          <w:color w:val="1F497D"/>
          <w:highlight w:val="yellow"/>
          <w:lang w:val="es-BO"/>
        </w:rPr>
      </w:pPr>
    </w:p>
    <w:p w14:paraId="3426F875"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Carta de Presentación firmada por el Representante Legal del proponente.</w:t>
      </w:r>
    </w:p>
    <w:p w14:paraId="56168296"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p>
    <w:p w14:paraId="389C856A"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67B713F0"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Fotocopia simple del Certificado de Actualización de la Matrícula de Comercio ante FUNDEMPRESA debidamente actualizada y vigente a su presentación, la empresa deberá tener como actividades el rubro de </w:t>
      </w:r>
      <w:r w:rsidR="00F029A2" w:rsidRPr="00F029A2">
        <w:rPr>
          <w:rFonts w:ascii="Tahoma" w:hAnsi="Tahoma" w:cs="Tahoma"/>
          <w:color w:val="1F497D"/>
          <w:sz w:val="22"/>
          <w:szCs w:val="22"/>
          <w:lang w:val="es-BO" w:bidi="en-US"/>
        </w:rPr>
        <w:t>Telecomunicaciones</w:t>
      </w:r>
      <w:r w:rsidRPr="00F029A2">
        <w:rPr>
          <w:rFonts w:ascii="Tahoma" w:hAnsi="Tahoma" w:cs="Tahoma"/>
          <w:color w:val="1F497D"/>
          <w:sz w:val="22"/>
          <w:szCs w:val="22"/>
          <w:lang w:val="es-BO" w:bidi="en-US"/>
        </w:rPr>
        <w:t xml:space="preserve"> y/o actividades inherentes al objeto del presente proceso de contratación. (Matrícula de Registro de Empresa </w:t>
      </w:r>
      <w:r w:rsidRPr="00F029A2">
        <w:rPr>
          <w:rFonts w:ascii="Tahoma" w:hAnsi="Tahoma" w:cs="Tahoma"/>
          <w:color w:val="1F497D"/>
          <w:sz w:val="22"/>
          <w:szCs w:val="22"/>
          <w:lang w:val="es-BO" w:bidi="en-US"/>
        </w:rPr>
        <w:lastRenderedPageBreak/>
        <w:t>en Bolivia, si se trata de empresa constituida como Sociedad en cualquiera de las modalidades).</w:t>
      </w:r>
    </w:p>
    <w:p w14:paraId="7584D59F"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04042323"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Fotocopia simple de la Cédula de Identidad o pasaporte del Representante Legal, vigente a la fecha de presentación de la propuesta.  </w:t>
      </w:r>
    </w:p>
    <w:p w14:paraId="2DC49842"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Fotocopia simple de los Estados Financieros Auditados de la última gestión fiscal y sellada por Impuestos Nacionales. (Para los </w:t>
      </w:r>
      <w:r w:rsidRPr="00F029A2">
        <w:rPr>
          <w:rFonts w:ascii="Tahoma" w:hAnsi="Tahoma" w:cs="Tahoma"/>
          <w:color w:val="1F497D"/>
          <w:sz w:val="22"/>
          <w:szCs w:val="22"/>
          <w:lang w:val="es-BO" w:bidi="en-US"/>
        </w:rPr>
        <w:lastRenderedPageBreak/>
        <w:t>proponentes que facturen hasta Bs 1.200.000,00 se aceptará una constancia de presentación de estados financieros y auditoría externa, que reemplazaría al sello de Impuestos Nacionales).</w:t>
      </w:r>
    </w:p>
    <w:p w14:paraId="6A11EBB3" w14:textId="77777777" w:rsidR="00677934" w:rsidRDefault="00677934"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677934">
        <w:rPr>
          <w:rFonts w:ascii="Tahoma" w:hAnsi="Tahoma" w:cs="Tahoma"/>
          <w:color w:val="1F497D"/>
          <w:sz w:val="22"/>
          <w:szCs w:val="22"/>
          <w:lang w:val="es-BO" w:bidi="en-US"/>
        </w:rPr>
        <w:t>Garantía de Seriedad de Propuesta (Boleta Bancaria) con las características de renovable, irrevocable, de ejecución inmediata y a primer requerimiento a favor de Entel S.A. y deben contar con una validez de 120 días calendario a partir de la fecha de presentación de su propuesta.</w:t>
      </w:r>
    </w:p>
    <w:p w14:paraId="4C8C160E" w14:textId="77777777" w:rsidR="00677934" w:rsidRPr="00677934" w:rsidRDefault="00677934" w:rsidP="00677934">
      <w:pPr>
        <w:pStyle w:val="Prrafodelista"/>
        <w:ind w:left="1843"/>
        <w:jc w:val="both"/>
        <w:outlineLvl w:val="2"/>
        <w:rPr>
          <w:rFonts w:ascii="Tahoma" w:hAnsi="Tahoma" w:cs="Tahoma"/>
          <w:color w:val="1F497D"/>
          <w:sz w:val="22"/>
          <w:szCs w:val="22"/>
          <w:lang w:val="es-BO" w:bidi="en-US"/>
        </w:rPr>
      </w:pPr>
    </w:p>
    <w:p w14:paraId="353703BC" w14:textId="5CB314CE" w:rsidR="00677934" w:rsidRDefault="00677934" w:rsidP="00677934">
      <w:pPr>
        <w:pStyle w:val="Prrafodelista"/>
        <w:ind w:left="1843"/>
        <w:jc w:val="both"/>
        <w:outlineLvl w:val="2"/>
        <w:rPr>
          <w:rFonts w:ascii="Tahoma" w:hAnsi="Tahoma" w:cs="Tahoma"/>
          <w:color w:val="1F497D"/>
          <w:sz w:val="22"/>
          <w:szCs w:val="22"/>
          <w:lang w:val="es-BO" w:bidi="en-US"/>
        </w:rPr>
      </w:pPr>
      <w:r w:rsidRPr="00677934">
        <w:rPr>
          <w:rFonts w:ascii="Tahoma" w:hAnsi="Tahoma" w:cs="Tahoma"/>
          <w:color w:val="1F497D"/>
          <w:sz w:val="22"/>
          <w:szCs w:val="22"/>
          <w:lang w:val="es-BO" w:bidi="en-US"/>
        </w:rPr>
        <w:t xml:space="preserve">Debe ser presentada por el valor de USD </w:t>
      </w:r>
      <w:r w:rsidR="0056136A">
        <w:rPr>
          <w:rFonts w:ascii="Tahoma" w:hAnsi="Tahoma" w:cs="Tahoma"/>
          <w:color w:val="1F497D"/>
          <w:sz w:val="22"/>
          <w:szCs w:val="22"/>
          <w:lang w:val="es-BO" w:bidi="en-US"/>
        </w:rPr>
        <w:t>2</w:t>
      </w:r>
      <w:r w:rsidR="006342D4">
        <w:rPr>
          <w:rFonts w:ascii="Tahoma" w:hAnsi="Tahoma" w:cs="Tahoma"/>
          <w:color w:val="1F497D"/>
          <w:sz w:val="22"/>
          <w:szCs w:val="22"/>
          <w:lang w:val="es-BO" w:bidi="en-US"/>
        </w:rPr>
        <w:t>3</w:t>
      </w:r>
      <w:r w:rsidR="0056136A">
        <w:rPr>
          <w:rFonts w:ascii="Tahoma" w:hAnsi="Tahoma" w:cs="Tahoma"/>
          <w:color w:val="1F497D"/>
          <w:sz w:val="22"/>
          <w:szCs w:val="22"/>
          <w:lang w:val="es-BO" w:bidi="en-US"/>
        </w:rPr>
        <w:t>.000</w:t>
      </w:r>
      <w:r w:rsidRPr="00677934">
        <w:rPr>
          <w:rFonts w:ascii="Tahoma" w:hAnsi="Tahoma" w:cs="Tahoma"/>
          <w:color w:val="1F497D"/>
          <w:sz w:val="22"/>
          <w:szCs w:val="22"/>
          <w:lang w:val="es-BO" w:bidi="en-US"/>
        </w:rPr>
        <w:t>,</w:t>
      </w:r>
      <w:r w:rsidR="0056136A">
        <w:rPr>
          <w:rFonts w:ascii="Tahoma" w:hAnsi="Tahoma" w:cs="Tahoma"/>
          <w:color w:val="1F497D"/>
          <w:sz w:val="22"/>
          <w:szCs w:val="22"/>
          <w:lang w:val="es-BO" w:bidi="en-US"/>
        </w:rPr>
        <w:t>00</w:t>
      </w:r>
      <w:r w:rsidRPr="00677934">
        <w:rPr>
          <w:rFonts w:ascii="Tahoma" w:hAnsi="Tahoma" w:cs="Tahoma"/>
          <w:color w:val="1F497D"/>
          <w:sz w:val="22"/>
          <w:szCs w:val="22"/>
          <w:lang w:val="es-BO" w:bidi="en-US"/>
        </w:rPr>
        <w:t xml:space="preserve"> (</w:t>
      </w:r>
      <w:r w:rsidR="00793051">
        <w:rPr>
          <w:rFonts w:ascii="Tahoma" w:hAnsi="Tahoma" w:cs="Tahoma"/>
          <w:color w:val="1F497D"/>
          <w:sz w:val="22"/>
          <w:szCs w:val="22"/>
          <w:lang w:val="es-BO" w:bidi="en-US"/>
        </w:rPr>
        <w:t xml:space="preserve">Veintitrés </w:t>
      </w:r>
      <w:r>
        <w:rPr>
          <w:rFonts w:ascii="Tahoma" w:hAnsi="Tahoma" w:cs="Tahoma"/>
          <w:color w:val="1F497D"/>
          <w:sz w:val="22"/>
          <w:szCs w:val="22"/>
          <w:lang w:val="es-BO" w:bidi="en-US"/>
        </w:rPr>
        <w:t>Mil 00/100 Dólares Americanos).</w:t>
      </w:r>
    </w:p>
    <w:p w14:paraId="1A970550" w14:textId="77777777" w:rsidR="00677934" w:rsidRPr="00677934" w:rsidRDefault="00677934" w:rsidP="00677934">
      <w:pPr>
        <w:pStyle w:val="Prrafodelista"/>
        <w:ind w:left="1843"/>
        <w:jc w:val="both"/>
        <w:outlineLvl w:val="2"/>
        <w:rPr>
          <w:rFonts w:ascii="Tahoma" w:hAnsi="Tahoma" w:cs="Tahoma"/>
          <w:color w:val="1F497D"/>
          <w:sz w:val="22"/>
          <w:szCs w:val="22"/>
          <w:lang w:val="es-BO" w:bidi="en-US"/>
        </w:rPr>
      </w:pPr>
    </w:p>
    <w:p w14:paraId="2EB38284" w14:textId="77777777" w:rsidR="00677934" w:rsidRDefault="00677934" w:rsidP="00677934">
      <w:pPr>
        <w:pStyle w:val="Prrafodelista"/>
        <w:ind w:left="1843"/>
        <w:jc w:val="both"/>
        <w:outlineLvl w:val="2"/>
        <w:rPr>
          <w:rFonts w:ascii="Tahoma" w:hAnsi="Tahoma" w:cs="Tahoma"/>
          <w:color w:val="1F497D"/>
          <w:sz w:val="22"/>
          <w:szCs w:val="22"/>
          <w:lang w:val="es-BO" w:bidi="en-US"/>
        </w:rPr>
      </w:pPr>
      <w:r w:rsidRPr="00677934">
        <w:rPr>
          <w:rFonts w:ascii="Tahoma" w:hAnsi="Tahoma" w:cs="Tahoma"/>
          <w:color w:val="1F497D"/>
          <w:sz w:val="22"/>
          <w:szCs w:val="22"/>
          <w:lang w:val="es-BO" w:bidi="en-US"/>
        </w:rPr>
        <w:t>La boleta bancaria debe ser emitida por una institución bancaria y/o financiera legalmente constituida en Bolivia y regulada por la ASFI.</w:t>
      </w:r>
    </w:p>
    <w:p w14:paraId="37A2BB20" w14:textId="77777777" w:rsidR="00677934" w:rsidRPr="00677934" w:rsidRDefault="00677934" w:rsidP="00677934">
      <w:pPr>
        <w:pStyle w:val="Prrafodelista"/>
        <w:ind w:left="1843"/>
        <w:jc w:val="both"/>
        <w:outlineLvl w:val="2"/>
        <w:rPr>
          <w:rFonts w:ascii="Tahoma" w:hAnsi="Tahoma" w:cs="Tahoma"/>
          <w:color w:val="1F497D"/>
          <w:sz w:val="22"/>
          <w:szCs w:val="22"/>
          <w:lang w:val="es-BO" w:bidi="en-US"/>
        </w:rPr>
      </w:pPr>
    </w:p>
    <w:p w14:paraId="78F184CD"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Declaración de Integridad provista por ENTEL S.A. y firmada por el Representante Legal de la empresa del proponente. (Anexo   No. 2)</w:t>
      </w:r>
    </w:p>
    <w:p w14:paraId="6480A5EE"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Periodo de validez de la </w:t>
      </w:r>
      <w:r w:rsidR="00DE6E0B" w:rsidRPr="00F029A2">
        <w:rPr>
          <w:rFonts w:ascii="Tahoma" w:hAnsi="Tahoma" w:cs="Tahoma"/>
          <w:color w:val="1F497D"/>
          <w:sz w:val="22"/>
          <w:szCs w:val="22"/>
          <w:lang w:val="es-BO" w:bidi="en-US"/>
        </w:rPr>
        <w:t>propuesta</w:t>
      </w:r>
      <w:r w:rsidR="00DE6E0B" w:rsidRPr="00F029A2">
        <w:rPr>
          <w:rFonts w:ascii="Tahoma" w:hAnsi="Tahoma" w:cs="Tahoma"/>
          <w:color w:val="1F497D"/>
          <w:sz w:val="22"/>
          <w:szCs w:val="22"/>
          <w:vertAlign w:val="superscript"/>
          <w:lang w:val="es-BO" w:bidi="en-US"/>
        </w:rPr>
        <w:t xml:space="preserve"> (</w:t>
      </w:r>
      <w:r w:rsidRPr="00F029A2">
        <w:rPr>
          <w:color w:val="1F497D"/>
          <w:vertAlign w:val="superscript"/>
          <w:lang w:val="es-BO" w:bidi="en-US"/>
        </w:rPr>
        <w:footnoteReference w:id="1"/>
      </w:r>
      <w:r w:rsidRPr="00F029A2">
        <w:rPr>
          <w:rFonts w:ascii="Tahoma" w:hAnsi="Tahoma" w:cs="Tahoma"/>
          <w:color w:val="1F497D"/>
          <w:sz w:val="22"/>
          <w:szCs w:val="22"/>
          <w:vertAlign w:val="superscript"/>
          <w:lang w:val="es-BO" w:bidi="en-US"/>
        </w:rPr>
        <w:t>)</w:t>
      </w:r>
      <w:r w:rsidRPr="00F029A2">
        <w:rPr>
          <w:rFonts w:ascii="Tahoma" w:hAnsi="Tahoma" w:cs="Tahoma"/>
          <w:color w:val="1F497D"/>
          <w:sz w:val="22"/>
          <w:szCs w:val="22"/>
          <w:lang w:val="es-BO" w:bidi="en-US"/>
        </w:rPr>
        <w:t xml:space="preserve">, equivalente a noventa (90) días calendario, a partir de la fecha de presentación de la propuesta.  </w:t>
      </w:r>
    </w:p>
    <w:p w14:paraId="366A863C" w14:textId="77777777" w:rsidR="00E4312C" w:rsidRPr="00F029A2" w:rsidRDefault="00E4312C" w:rsidP="00E4312C">
      <w:pPr>
        <w:pStyle w:val="ww-textoindependiente2"/>
        <w:spacing w:line="240" w:lineRule="auto"/>
        <w:ind w:left="984"/>
        <w:jc w:val="right"/>
        <w:rPr>
          <w:rFonts w:ascii="Tahoma" w:hAnsi="Tahoma" w:cs="Tahoma"/>
          <w:color w:val="1F497D"/>
          <w:sz w:val="22"/>
          <w:szCs w:val="22"/>
          <w:lang w:val="es-BO"/>
        </w:rPr>
      </w:pPr>
    </w:p>
    <w:p w14:paraId="2FAC7F6B" w14:textId="77777777" w:rsidR="00E4312C" w:rsidRPr="00F029A2" w:rsidRDefault="00E4312C" w:rsidP="00E4312C">
      <w:pPr>
        <w:pStyle w:val="ww-textoindependiente2"/>
        <w:spacing w:line="240" w:lineRule="auto"/>
        <w:ind w:left="984"/>
        <w:rPr>
          <w:rFonts w:ascii="Tahoma" w:hAnsi="Tahoma" w:cs="Tahoma"/>
          <w:color w:val="1F497D"/>
          <w:sz w:val="22"/>
          <w:szCs w:val="22"/>
          <w:lang w:val="es-BO"/>
        </w:rPr>
      </w:pPr>
      <w:r w:rsidRPr="00F029A2">
        <w:rPr>
          <w:rFonts w:ascii="Tahoma" w:hAnsi="Tahoma" w:cs="Tahoma"/>
          <w:color w:val="1F497D"/>
          <w:sz w:val="22"/>
          <w:szCs w:val="22"/>
          <w:lang w:val="es-BO"/>
        </w:rPr>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debe ser emitida por entidades financieras legalmente establecidas en Bolivia y reconocidas por la entidad reguladora.</w:t>
      </w:r>
    </w:p>
    <w:p w14:paraId="07A0FAA0" w14:textId="77777777" w:rsidR="00E4312C" w:rsidRPr="00F029A2" w:rsidRDefault="00E4312C" w:rsidP="00D518C2">
      <w:pPr>
        <w:pStyle w:val="Prrafodelista"/>
        <w:numPr>
          <w:ilvl w:val="0"/>
          <w:numId w:val="30"/>
        </w:numPr>
        <w:tabs>
          <w:tab w:val="left" w:pos="1134"/>
        </w:tabs>
        <w:jc w:val="both"/>
        <w:outlineLvl w:val="2"/>
        <w:rPr>
          <w:rFonts w:ascii="Tahoma" w:hAnsi="Tahoma" w:cs="Tahoma"/>
          <w:b/>
          <w:vanish/>
          <w:color w:val="1F497D"/>
          <w:sz w:val="22"/>
          <w:szCs w:val="22"/>
          <w:u w:val="single"/>
          <w:lang w:val="es-BO" w:bidi="en-US"/>
        </w:rPr>
      </w:pPr>
    </w:p>
    <w:p w14:paraId="45BB7BEE" w14:textId="77777777" w:rsidR="00E4312C" w:rsidRPr="00F029A2" w:rsidRDefault="00E4312C" w:rsidP="00D518C2">
      <w:pPr>
        <w:pStyle w:val="Prrafodelista"/>
        <w:numPr>
          <w:ilvl w:val="1"/>
          <w:numId w:val="30"/>
        </w:numPr>
        <w:tabs>
          <w:tab w:val="left" w:pos="1134"/>
        </w:tabs>
        <w:jc w:val="both"/>
        <w:outlineLvl w:val="2"/>
        <w:rPr>
          <w:rFonts w:ascii="Tahoma" w:hAnsi="Tahoma" w:cs="Tahoma"/>
          <w:b/>
          <w:vanish/>
          <w:color w:val="1F497D"/>
          <w:sz w:val="22"/>
          <w:szCs w:val="22"/>
          <w:u w:val="single"/>
          <w:lang w:val="es-BO" w:bidi="en-US"/>
        </w:rPr>
      </w:pPr>
    </w:p>
    <w:p w14:paraId="448E2EF4" w14:textId="77777777" w:rsidR="00E4312C" w:rsidRPr="00F029A2" w:rsidRDefault="00E4312C" w:rsidP="00D518C2">
      <w:pPr>
        <w:pStyle w:val="Prrafodelista"/>
        <w:numPr>
          <w:ilvl w:val="1"/>
          <w:numId w:val="36"/>
        </w:numPr>
        <w:tabs>
          <w:tab w:val="left" w:pos="-7088"/>
        </w:tabs>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bidi="en-US"/>
        </w:rPr>
        <w:t>Sobre B:</w:t>
      </w:r>
      <w:r w:rsidRPr="00F029A2">
        <w:rPr>
          <w:rFonts w:ascii="Tahoma" w:hAnsi="Tahoma" w:cs="Tahoma"/>
          <w:color w:val="1F497D"/>
          <w:sz w:val="22"/>
          <w:szCs w:val="22"/>
          <w:lang w:val="es-BO"/>
        </w:rPr>
        <w:t xml:space="preserve"> Debe tener la inscripción </w:t>
      </w:r>
      <w:r w:rsidRPr="00F029A2">
        <w:rPr>
          <w:rFonts w:ascii="Tahoma" w:hAnsi="Tahoma" w:cs="Tahoma"/>
          <w:b/>
          <w:color w:val="1F497D"/>
          <w:sz w:val="22"/>
          <w:szCs w:val="22"/>
          <w:lang w:val="es-BO"/>
        </w:rPr>
        <w:t>“PROPUESTA TÉCNICA”</w:t>
      </w:r>
      <w:r w:rsidRPr="00F029A2">
        <w:rPr>
          <w:rFonts w:ascii="Tahoma" w:hAnsi="Tahoma" w:cs="Tahoma"/>
          <w:color w:val="1F497D"/>
          <w:sz w:val="22"/>
          <w:szCs w:val="22"/>
          <w:lang w:val="es-BO"/>
        </w:rPr>
        <w:t xml:space="preserve"> debe incluir todos los requisitos y disposiciones solicitadas en las Especificaciones Técnicas (Parte </w:t>
      </w:r>
      <w:r w:rsidRPr="00F029A2">
        <w:rPr>
          <w:rFonts w:ascii="Tahoma" w:hAnsi="Tahoma" w:cs="Tahoma"/>
          <w:color w:val="1F497D"/>
          <w:sz w:val="22"/>
          <w:szCs w:val="22"/>
          <w:lang w:val="es-BO"/>
        </w:rPr>
        <w:lastRenderedPageBreak/>
        <w:t>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1DAC2A26" w14:textId="77777777" w:rsidR="00E4312C" w:rsidRPr="00F029A2" w:rsidRDefault="00E4312C" w:rsidP="00E4312C">
      <w:pPr>
        <w:pStyle w:val="Prrafodelista"/>
        <w:tabs>
          <w:tab w:val="left" w:pos="1134"/>
        </w:tabs>
        <w:ind w:left="1146"/>
        <w:jc w:val="both"/>
        <w:outlineLvl w:val="2"/>
        <w:rPr>
          <w:rFonts w:ascii="Tahoma" w:hAnsi="Tahoma" w:cs="Tahoma"/>
          <w:color w:val="1F497D"/>
          <w:sz w:val="22"/>
          <w:szCs w:val="22"/>
          <w:lang w:val="es-BO"/>
        </w:rPr>
      </w:pPr>
    </w:p>
    <w:p w14:paraId="70D9AFAB" w14:textId="77777777" w:rsidR="00E4312C" w:rsidRPr="00F029A2" w:rsidRDefault="00E4312C" w:rsidP="00D518C2">
      <w:pPr>
        <w:numPr>
          <w:ilvl w:val="1"/>
          <w:numId w:val="36"/>
        </w:numPr>
        <w:tabs>
          <w:tab w:val="left" w:pos="709"/>
        </w:tabs>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rPr>
        <w:t>Sobre C:</w:t>
      </w:r>
      <w:r w:rsidRPr="00F029A2">
        <w:rPr>
          <w:rFonts w:ascii="Tahoma" w:hAnsi="Tahoma" w:cs="Tahoma"/>
          <w:color w:val="1F497D"/>
          <w:sz w:val="22"/>
          <w:szCs w:val="22"/>
          <w:lang w:val="es-BO"/>
        </w:rPr>
        <w:t xml:space="preserve"> Debe tener la inscripción </w:t>
      </w:r>
      <w:r w:rsidRPr="00F029A2">
        <w:rPr>
          <w:rFonts w:ascii="Tahoma" w:hAnsi="Tahoma" w:cs="Tahoma"/>
          <w:b/>
          <w:color w:val="1F497D"/>
          <w:sz w:val="22"/>
          <w:szCs w:val="22"/>
          <w:lang w:val="es-BO"/>
        </w:rPr>
        <w:t>“PROPUESTA ECONÓMICA</w:t>
      </w:r>
      <w:r w:rsidRPr="00F029A2">
        <w:rPr>
          <w:rFonts w:ascii="Tahoma" w:hAnsi="Tahoma" w:cs="Tahoma"/>
          <w:color w:val="1F497D"/>
          <w:sz w:val="22"/>
          <w:szCs w:val="22"/>
          <w:lang w:val="es-BO"/>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14:paraId="6A353857" w14:textId="77777777" w:rsidR="00E4312C" w:rsidRPr="00F029A2" w:rsidRDefault="00E4312C" w:rsidP="00E4312C">
      <w:pPr>
        <w:pStyle w:val="Prrafodelista"/>
        <w:rPr>
          <w:rFonts w:ascii="Tahoma" w:hAnsi="Tahoma" w:cs="Tahoma"/>
          <w:color w:val="1F497D"/>
          <w:sz w:val="22"/>
          <w:szCs w:val="22"/>
          <w:lang w:val="es-BO"/>
        </w:rPr>
      </w:pPr>
    </w:p>
    <w:p w14:paraId="16BF6050" w14:textId="77777777" w:rsidR="00E4312C" w:rsidRPr="00F029A2" w:rsidRDefault="00E4312C" w:rsidP="00E4312C">
      <w:pPr>
        <w:tabs>
          <w:tab w:val="left" w:pos="709"/>
        </w:tabs>
        <w:ind w:left="709"/>
        <w:jc w:val="both"/>
        <w:outlineLvl w:val="2"/>
        <w:rPr>
          <w:rFonts w:ascii="Tahoma" w:hAnsi="Tahoma" w:cs="Tahoma"/>
          <w:b/>
          <w:color w:val="1F497D"/>
          <w:sz w:val="22"/>
          <w:szCs w:val="22"/>
          <w:lang w:val="es-BO"/>
        </w:rPr>
      </w:pPr>
      <w:r w:rsidRPr="00F029A2">
        <w:rPr>
          <w:rFonts w:ascii="Tahoma" w:hAnsi="Tahoma" w:cs="Tahoma"/>
          <w:color w:val="1F497D"/>
          <w:sz w:val="22"/>
          <w:szCs w:val="22"/>
          <w:lang w:val="es-BO"/>
        </w:rPr>
        <w:lastRenderedPageBreak/>
        <w:t xml:space="preserve">No debe hacer referencia a más de una propuesta económica o presentar opciones económicas; </w:t>
      </w:r>
      <w:r w:rsidRPr="00F029A2">
        <w:rPr>
          <w:rFonts w:ascii="Tahoma" w:hAnsi="Tahoma" w:cs="Tahoma"/>
          <w:b/>
          <w:color w:val="1F497D"/>
          <w:sz w:val="22"/>
          <w:szCs w:val="22"/>
          <w:lang w:val="es-BO"/>
        </w:rPr>
        <w:t>el incumplimiento dará lugar a la desestimación de la oferta.</w:t>
      </w:r>
    </w:p>
    <w:p w14:paraId="46DE9675"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p>
    <w:p w14:paraId="643EE596"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F029A2">
        <w:rPr>
          <w:rFonts w:ascii="Tahoma" w:hAnsi="Tahoma" w:cs="Tahoma"/>
          <w:b/>
          <w:color w:val="1F497D"/>
          <w:sz w:val="22"/>
          <w:szCs w:val="22"/>
          <w:lang w:val="es-BO"/>
        </w:rPr>
        <w:t>incluir todos los impuestos de ley</w:t>
      </w:r>
      <w:r w:rsidRPr="00F029A2">
        <w:rPr>
          <w:rFonts w:ascii="Tahoma" w:hAnsi="Tahoma" w:cs="Tahoma"/>
          <w:color w:val="1F497D"/>
          <w:sz w:val="22"/>
          <w:szCs w:val="22"/>
          <w:lang w:val="es-BO"/>
        </w:rPr>
        <w:t>.</w:t>
      </w:r>
    </w:p>
    <w:p w14:paraId="5BFA9896"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p>
    <w:p w14:paraId="37BC9E51"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lastRenderedPageBreak/>
        <w:t xml:space="preserve">El proponente puede presentar toda consideración de índole económico-financiera que considere útil y apropiada para la evaluación de su propuesta. </w:t>
      </w:r>
    </w:p>
    <w:p w14:paraId="5A124B83"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p>
    <w:p w14:paraId="0AE7C260"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t>En caso de discrepancia entre un precio unitario y el total o entre los montos en numeral y literal, se considera el precio menor como el correcto.</w:t>
      </w:r>
    </w:p>
    <w:p w14:paraId="781891EC"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p>
    <w:p w14:paraId="61A2FBA6" w14:textId="77777777" w:rsidR="00E4312C" w:rsidRPr="00F029A2" w:rsidRDefault="00E4312C" w:rsidP="00E4312C">
      <w:pPr>
        <w:tabs>
          <w:tab w:val="left" w:pos="709"/>
        </w:tabs>
        <w:ind w:left="709"/>
        <w:jc w:val="both"/>
        <w:outlineLvl w:val="2"/>
        <w:rPr>
          <w:rFonts w:ascii="Tahoma" w:hAnsi="Tahoma" w:cs="Tahoma"/>
          <w:b/>
          <w:color w:val="1F497D"/>
          <w:sz w:val="22"/>
          <w:szCs w:val="22"/>
          <w:lang w:val="es-BO"/>
        </w:rPr>
      </w:pPr>
      <w:r w:rsidRPr="00F029A2">
        <w:rPr>
          <w:rFonts w:ascii="Tahoma" w:hAnsi="Tahoma" w:cs="Tahoma"/>
          <w:b/>
          <w:color w:val="1F497D"/>
          <w:sz w:val="22"/>
          <w:szCs w:val="22"/>
          <w:lang w:val="es-BO"/>
        </w:rPr>
        <w:t>La omisión de cualquier ítem que corresponda a la Oferta Económica, da lugar a la desestimación de la oferta.</w:t>
      </w:r>
    </w:p>
    <w:p w14:paraId="449D0551" w14:textId="77777777" w:rsidR="00E4312C" w:rsidRPr="00F029A2" w:rsidRDefault="00E4312C" w:rsidP="00E4312C">
      <w:pPr>
        <w:tabs>
          <w:tab w:val="left" w:pos="709"/>
        </w:tabs>
        <w:ind w:left="709"/>
        <w:jc w:val="both"/>
        <w:outlineLvl w:val="2"/>
        <w:rPr>
          <w:rFonts w:ascii="Tahoma" w:hAnsi="Tahoma" w:cs="Tahoma"/>
          <w:b/>
          <w:color w:val="1F497D"/>
          <w:sz w:val="22"/>
          <w:szCs w:val="22"/>
          <w:lang w:val="es-BO"/>
        </w:rPr>
      </w:pPr>
    </w:p>
    <w:p w14:paraId="56E1D17C"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lastRenderedPageBreak/>
        <w:t>En caso de ser necesario, ENTEL S.A. puede solicitar al proponente una mayor desagregación de los precios, quien está en la obligación de suministrar oportunamente toda la información requerida.</w:t>
      </w:r>
    </w:p>
    <w:p w14:paraId="302E72D1"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p>
    <w:p w14:paraId="00F77D91" w14:textId="77777777" w:rsidR="00E4312C" w:rsidRPr="00F029A2" w:rsidRDefault="00E4312C" w:rsidP="00E4312C">
      <w:pPr>
        <w:tabs>
          <w:tab w:val="left" w:pos="709"/>
        </w:tabs>
        <w:ind w:left="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198DBA6" w14:textId="77777777" w:rsidR="00E4312C" w:rsidRPr="00F029A2" w:rsidRDefault="00E4312C" w:rsidP="00E4312C">
      <w:pPr>
        <w:tabs>
          <w:tab w:val="left" w:pos="709"/>
        </w:tabs>
        <w:ind w:left="709"/>
        <w:jc w:val="both"/>
        <w:outlineLvl w:val="2"/>
        <w:rPr>
          <w:rFonts w:ascii="Tahoma" w:hAnsi="Tahoma" w:cs="Tahoma"/>
          <w:b/>
          <w:color w:val="1F497D"/>
          <w:sz w:val="22"/>
          <w:szCs w:val="22"/>
          <w:lang w:val="es-BO"/>
        </w:rPr>
      </w:pPr>
    </w:p>
    <w:p w14:paraId="502F3D15" w14:textId="77777777" w:rsidR="00E4312C" w:rsidRPr="00F029A2" w:rsidRDefault="00E4312C" w:rsidP="00D518C2">
      <w:pPr>
        <w:pStyle w:val="Prrafodelista"/>
        <w:numPr>
          <w:ilvl w:val="1"/>
          <w:numId w:val="36"/>
        </w:numPr>
        <w:jc w:val="both"/>
        <w:rPr>
          <w:rFonts w:ascii="Tahoma" w:hAnsi="Tahoma" w:cs="Tahoma"/>
          <w:color w:val="1F497D"/>
          <w:sz w:val="22"/>
          <w:szCs w:val="22"/>
          <w:lang w:val="es-BO" w:eastAsia="es-ES"/>
        </w:rPr>
      </w:pPr>
      <w:r w:rsidRPr="00F029A2">
        <w:rPr>
          <w:rFonts w:ascii="Tahoma" w:hAnsi="Tahoma" w:cs="Tahoma"/>
          <w:color w:val="1F497D"/>
          <w:sz w:val="22"/>
          <w:szCs w:val="22"/>
          <w:lang w:val="es-BO"/>
        </w:rPr>
        <w:lastRenderedPageBreak/>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F029A2">
        <w:rPr>
          <w:rFonts w:ascii="Tahoma" w:hAnsi="Tahoma" w:cs="Tahoma"/>
          <w:color w:val="1F497D"/>
          <w:sz w:val="22"/>
          <w:szCs w:val="22"/>
          <w:lang w:val="es-BO" w:eastAsia="es-ES"/>
        </w:rPr>
        <w:t>.</w:t>
      </w:r>
    </w:p>
    <w:p w14:paraId="3F472270" w14:textId="77777777" w:rsidR="00E4312C" w:rsidRPr="00F029A2" w:rsidRDefault="00E4312C" w:rsidP="00D518C2">
      <w:pPr>
        <w:numPr>
          <w:ilvl w:val="0"/>
          <w:numId w:val="36"/>
        </w:numPr>
        <w:spacing w:before="120"/>
        <w:ind w:left="567" w:hanging="567"/>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Garantías Requeridas</w:t>
      </w:r>
    </w:p>
    <w:p w14:paraId="2700EFB7"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eastAsia="es-ES"/>
        </w:rPr>
      </w:pPr>
      <w:r w:rsidRPr="00F029A2">
        <w:rPr>
          <w:rFonts w:ascii="Tahoma" w:hAnsi="Tahoma" w:cs="Tahoma"/>
          <w:color w:val="1F497D"/>
          <w:sz w:val="22"/>
          <w:szCs w:val="22"/>
          <w:lang w:val="es-BO" w:eastAsia="es-ES"/>
        </w:rPr>
        <w:t>La(s) empresa(s) adjudicada(s) debe(n) presentar la(s) siguiente(s) garantía(s):</w:t>
      </w:r>
    </w:p>
    <w:p w14:paraId="69F90ED4"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eastAsia="es-ES"/>
        </w:rPr>
      </w:pPr>
    </w:p>
    <w:p w14:paraId="12BAC292" w14:textId="77777777" w:rsidR="00E4312C" w:rsidRPr="00F029A2" w:rsidRDefault="00E4312C" w:rsidP="00D518C2">
      <w:pPr>
        <w:pStyle w:val="ww-textoindependiente2"/>
        <w:numPr>
          <w:ilvl w:val="0"/>
          <w:numId w:val="28"/>
        </w:numPr>
        <w:spacing w:line="240" w:lineRule="auto"/>
        <w:rPr>
          <w:rFonts w:ascii="Tahoma" w:hAnsi="Tahoma" w:cs="Tahoma"/>
          <w:color w:val="1F497D"/>
          <w:sz w:val="22"/>
          <w:szCs w:val="22"/>
          <w:lang w:val="es-BO"/>
        </w:rPr>
      </w:pPr>
      <w:r w:rsidRPr="00F029A2">
        <w:rPr>
          <w:rFonts w:ascii="Tahoma" w:hAnsi="Tahoma" w:cs="Tahoma"/>
          <w:color w:val="1F497D"/>
          <w:sz w:val="22"/>
          <w:szCs w:val="22"/>
          <w:lang w:val="es-BO"/>
        </w:rPr>
        <w:t xml:space="preserve">Garantía de Cumplimiento de Contrato (Boleta Bancaria) equivalente al 10% del monto total adjudicado con las características de </w:t>
      </w:r>
      <w:r w:rsidRPr="00F029A2">
        <w:rPr>
          <w:rFonts w:ascii="Tahoma" w:hAnsi="Tahoma" w:cs="Tahoma"/>
          <w:b/>
          <w:color w:val="1F497D"/>
          <w:sz w:val="22"/>
          <w:szCs w:val="22"/>
          <w:lang w:val="es-BO"/>
        </w:rPr>
        <w:t>renovable, irrevocable, de ejecución inmediata y a primer requerimiento</w:t>
      </w:r>
      <w:r w:rsidRPr="00F029A2">
        <w:rPr>
          <w:rFonts w:ascii="Tahoma" w:hAnsi="Tahoma" w:cs="Tahoma"/>
          <w:color w:val="1F497D"/>
          <w:sz w:val="22"/>
          <w:szCs w:val="22"/>
          <w:lang w:val="es-BO"/>
        </w:rPr>
        <w:t xml:space="preserve"> a </w:t>
      </w:r>
      <w:r w:rsidRPr="00F029A2">
        <w:rPr>
          <w:rFonts w:ascii="Tahoma" w:hAnsi="Tahoma" w:cs="Tahoma"/>
          <w:color w:val="1F497D"/>
          <w:sz w:val="22"/>
          <w:szCs w:val="22"/>
          <w:lang w:val="es-BO"/>
        </w:rPr>
        <w:lastRenderedPageBreak/>
        <w:t xml:space="preserve">favor de ENTEL S.A. La vigencia de la garantía debe ser computable a partir de la fecha de entrega de documentación para elaboración de contrato con un mínimo de sesenta (60) días calendario adicionales a la fecha de recepción del bien o servicio. </w:t>
      </w:r>
    </w:p>
    <w:p w14:paraId="21C70F91" w14:textId="77777777" w:rsidR="00E4312C" w:rsidRPr="00F029A2" w:rsidRDefault="00E4312C" w:rsidP="00D518C2">
      <w:pPr>
        <w:pStyle w:val="ww-textoindependiente2"/>
        <w:numPr>
          <w:ilvl w:val="0"/>
          <w:numId w:val="28"/>
        </w:numPr>
        <w:spacing w:line="240" w:lineRule="auto"/>
        <w:rPr>
          <w:rFonts w:ascii="Tahoma" w:hAnsi="Tahoma" w:cs="Tahoma"/>
          <w:color w:val="1F497D"/>
          <w:sz w:val="22"/>
          <w:szCs w:val="22"/>
          <w:lang w:val="es-BO"/>
        </w:rPr>
      </w:pPr>
      <w:r w:rsidRPr="00F029A2">
        <w:rPr>
          <w:rFonts w:ascii="Tahoma" w:hAnsi="Tahoma" w:cs="Tahoma"/>
          <w:color w:val="1F497D"/>
          <w:sz w:val="22"/>
          <w:szCs w:val="22"/>
          <w:lang w:val="es-BO"/>
        </w:rPr>
        <w:t>Fotocopia de la Póliza de Responsabilidad Civil anual vigente.</w:t>
      </w:r>
    </w:p>
    <w:p w14:paraId="6CACEDD0" w14:textId="77777777" w:rsidR="00E4312C" w:rsidRPr="00F029A2" w:rsidRDefault="00E4312C" w:rsidP="00D518C2">
      <w:pPr>
        <w:pStyle w:val="ww-textoindependiente2"/>
        <w:numPr>
          <w:ilvl w:val="0"/>
          <w:numId w:val="28"/>
        </w:numPr>
        <w:spacing w:line="240" w:lineRule="auto"/>
        <w:rPr>
          <w:rFonts w:ascii="Tahoma" w:hAnsi="Tahoma" w:cs="Tahoma"/>
          <w:color w:val="1F497D"/>
          <w:sz w:val="22"/>
          <w:szCs w:val="22"/>
          <w:lang w:val="es-BO"/>
        </w:rPr>
      </w:pPr>
      <w:r w:rsidRPr="00F029A2">
        <w:rPr>
          <w:rFonts w:ascii="Tahoma" w:hAnsi="Tahoma" w:cs="Tahoma"/>
          <w:color w:val="1F497D"/>
          <w:sz w:val="22"/>
          <w:szCs w:val="22"/>
          <w:lang w:val="es-BO"/>
        </w:rPr>
        <w:t>Fotocopia de la Póliza de Seguro contra Accidentes anual vigente. Cabe aclarar que cualquier evento de Accidentes de personal a cargo del proveedor adjudicado es netamente de su responsabilidad.</w:t>
      </w:r>
    </w:p>
    <w:p w14:paraId="412C30FC" w14:textId="77777777" w:rsidR="00E4312C" w:rsidRPr="00F029A2" w:rsidRDefault="00E4312C" w:rsidP="00E4312C">
      <w:pPr>
        <w:pStyle w:val="ww-textoindependiente2"/>
        <w:spacing w:line="240" w:lineRule="auto"/>
        <w:rPr>
          <w:rFonts w:ascii="Tahoma" w:hAnsi="Tahoma" w:cs="Tahoma"/>
          <w:color w:val="1F497D"/>
          <w:sz w:val="22"/>
          <w:szCs w:val="22"/>
          <w:lang w:val="es-BO"/>
        </w:rPr>
      </w:pPr>
    </w:p>
    <w:p w14:paraId="57600717" w14:textId="77777777" w:rsidR="00E4312C" w:rsidRPr="00F029A2" w:rsidRDefault="00E4312C" w:rsidP="00E4312C">
      <w:pPr>
        <w:pStyle w:val="ww-textoindependiente2"/>
        <w:spacing w:before="120"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lastRenderedPageBreak/>
        <w:t>La boleta deberá ser emitida por una entidad bancaria de Bolivia legalmente establecida y que cuente con la autorización de operación emitida por la Autoridad reguladora correspondiente.</w:t>
      </w:r>
    </w:p>
    <w:p w14:paraId="19FCEB81" w14:textId="77777777" w:rsidR="00E4312C" w:rsidRPr="00F029A2" w:rsidRDefault="00E4312C" w:rsidP="00D518C2">
      <w:pPr>
        <w:numPr>
          <w:ilvl w:val="0"/>
          <w:numId w:val="36"/>
        </w:numPr>
        <w:spacing w:before="120"/>
        <w:ind w:left="567" w:hanging="567"/>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t>Apertura de sobres</w:t>
      </w:r>
    </w:p>
    <w:p w14:paraId="16E367CB" w14:textId="77777777" w:rsidR="00E4312C" w:rsidRPr="00F029A2" w:rsidRDefault="00E4312C" w:rsidP="00E4312C">
      <w:pPr>
        <w:pStyle w:val="Prrafodelista"/>
        <w:ind w:left="567"/>
        <w:jc w:val="both"/>
        <w:rPr>
          <w:rFonts w:ascii="Tahoma" w:hAnsi="Tahoma" w:cs="Tahoma"/>
          <w:color w:val="1F497D"/>
          <w:sz w:val="22"/>
          <w:szCs w:val="22"/>
          <w:lang w:val="es-BO"/>
        </w:rPr>
      </w:pPr>
    </w:p>
    <w:p w14:paraId="2D118581" w14:textId="77777777" w:rsidR="00E4312C" w:rsidRPr="00F029A2" w:rsidRDefault="00E4312C" w:rsidP="00E4312C">
      <w:pPr>
        <w:pStyle w:val="Prrafodelista"/>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Se realizará simultáneamente la apertura de los sobres A y B, bajo las condiciones establecidas en los numerales </w:t>
      </w:r>
      <w:r w:rsidR="00AA4AE6" w:rsidRPr="00F029A2">
        <w:rPr>
          <w:rFonts w:ascii="Tahoma" w:hAnsi="Tahoma" w:cs="Tahoma"/>
          <w:color w:val="1F497D"/>
          <w:sz w:val="22"/>
          <w:szCs w:val="22"/>
          <w:lang w:val="es-BO"/>
        </w:rPr>
        <w:t>8</w:t>
      </w:r>
      <w:r w:rsidRPr="00F029A2">
        <w:rPr>
          <w:rFonts w:ascii="Tahoma" w:hAnsi="Tahoma" w:cs="Tahoma"/>
          <w:color w:val="1F497D"/>
          <w:sz w:val="22"/>
          <w:szCs w:val="22"/>
          <w:lang w:val="es-BO"/>
        </w:rPr>
        <w:t xml:space="preserve">.1 y </w:t>
      </w:r>
      <w:r w:rsidR="00AA4AE6" w:rsidRPr="00F029A2">
        <w:rPr>
          <w:rFonts w:ascii="Tahoma" w:hAnsi="Tahoma" w:cs="Tahoma"/>
          <w:color w:val="1F497D"/>
          <w:sz w:val="22"/>
          <w:szCs w:val="22"/>
          <w:lang w:val="es-BO"/>
        </w:rPr>
        <w:t>8</w:t>
      </w:r>
      <w:r w:rsidRPr="00F029A2">
        <w:rPr>
          <w:rFonts w:ascii="Tahoma" w:hAnsi="Tahoma" w:cs="Tahoma"/>
          <w:color w:val="1F497D"/>
          <w:sz w:val="22"/>
          <w:szCs w:val="22"/>
          <w:lang w:val="es-BO"/>
        </w:rPr>
        <w:t>.2.</w:t>
      </w:r>
    </w:p>
    <w:p w14:paraId="143B6688"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45D91984"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En el mismo acto el asesor legal de ENTEL S.A. procede a la revisión de los documentos administrativos (sobre A) de todos los oferentes y realiza la habilitación o inhabilitación de los oferentes que no cumplan con lo solicitado en el sobre A. Acto </w:t>
      </w:r>
      <w:r w:rsidRPr="00F029A2">
        <w:rPr>
          <w:rFonts w:ascii="Tahoma" w:hAnsi="Tahoma" w:cs="Tahoma"/>
          <w:color w:val="1F497D"/>
          <w:sz w:val="22"/>
          <w:szCs w:val="22"/>
          <w:lang w:val="es-BO"/>
        </w:rPr>
        <w:lastRenderedPageBreak/>
        <w:t xml:space="preserve">seguido, se procede a la apertura de los sobres B de los oferentes </w:t>
      </w:r>
      <w:r w:rsidRPr="00F029A2">
        <w:rPr>
          <w:rFonts w:ascii="Tahoma" w:hAnsi="Tahoma" w:cs="Tahoma"/>
          <w:b/>
          <w:color w:val="1F497D"/>
          <w:sz w:val="22"/>
          <w:szCs w:val="22"/>
          <w:lang w:val="es-BO"/>
        </w:rPr>
        <w:t>habilitados</w:t>
      </w:r>
      <w:r w:rsidRPr="00F029A2">
        <w:rPr>
          <w:rFonts w:ascii="Tahoma" w:hAnsi="Tahoma" w:cs="Tahoma"/>
          <w:color w:val="1F497D"/>
          <w:sz w:val="22"/>
          <w:szCs w:val="22"/>
          <w:lang w:val="es-BO"/>
        </w:rPr>
        <w:t xml:space="preserve"> en el sobre A.</w:t>
      </w:r>
    </w:p>
    <w:p w14:paraId="34B4B9F1"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144E15FD"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La apertura del sobre C de los oferentes habilitados en los sobres A y B, se realizará en sesión reservada bajo las condiciones establecidas en el numeral </w:t>
      </w:r>
      <w:r w:rsidR="00AA4AE6" w:rsidRPr="00F029A2">
        <w:rPr>
          <w:rFonts w:ascii="Tahoma" w:hAnsi="Tahoma" w:cs="Tahoma"/>
          <w:color w:val="1F497D"/>
          <w:sz w:val="22"/>
          <w:szCs w:val="22"/>
          <w:lang w:val="es-BO"/>
        </w:rPr>
        <w:t>8</w:t>
      </w:r>
      <w:r w:rsidRPr="00F029A2">
        <w:rPr>
          <w:rFonts w:ascii="Tahoma" w:hAnsi="Tahoma" w:cs="Tahoma"/>
          <w:color w:val="1F497D"/>
          <w:sz w:val="22"/>
          <w:szCs w:val="22"/>
          <w:lang w:val="es-BO"/>
        </w:rPr>
        <w:t>.3.</w:t>
      </w:r>
    </w:p>
    <w:p w14:paraId="12AE50AC"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44598E15"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Las ofertas presentadas permanecerán en custodia de ENTEL S.A., no pudiendo los proponentes solicitar la devolución de los sobres independientemente de su habilitación o no.</w:t>
      </w:r>
    </w:p>
    <w:p w14:paraId="3AAC8CED"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08A73D03" w14:textId="77777777" w:rsidR="00E4312C" w:rsidRPr="00F029A2" w:rsidRDefault="00E4312C" w:rsidP="00D518C2">
      <w:pPr>
        <w:numPr>
          <w:ilvl w:val="0"/>
          <w:numId w:val="36"/>
        </w:numPr>
        <w:spacing w:before="120"/>
        <w:ind w:left="567" w:hanging="567"/>
        <w:jc w:val="both"/>
        <w:rPr>
          <w:rFonts w:ascii="Tahoma" w:hAnsi="Tahoma" w:cs="Tahoma"/>
          <w:b/>
          <w:color w:val="1F497D"/>
          <w:sz w:val="28"/>
          <w:szCs w:val="28"/>
          <w:lang w:val="es-BO" w:eastAsia="en-US" w:bidi="en-US"/>
        </w:rPr>
      </w:pPr>
      <w:r w:rsidRPr="00F029A2">
        <w:rPr>
          <w:rFonts w:ascii="Tahoma" w:hAnsi="Tahoma" w:cs="Tahoma"/>
          <w:b/>
          <w:color w:val="1F497D"/>
          <w:sz w:val="28"/>
          <w:szCs w:val="28"/>
          <w:lang w:val="es-BO" w:eastAsia="en-US" w:bidi="en-US"/>
        </w:rPr>
        <w:lastRenderedPageBreak/>
        <w:t>Evaluación y Calificación de las Ofertas (Sesión reservada)</w:t>
      </w:r>
    </w:p>
    <w:p w14:paraId="12DC588F"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2A3E2FD5"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2EBDB59A" w14:textId="77777777" w:rsidR="00E4312C" w:rsidRPr="00F029A2" w:rsidRDefault="00E4312C" w:rsidP="00E4312C">
      <w:pPr>
        <w:pStyle w:val="ww-textoindependiente2"/>
        <w:spacing w:line="240" w:lineRule="auto"/>
        <w:ind w:left="567"/>
        <w:rPr>
          <w:rFonts w:ascii="Tahoma" w:hAnsi="Tahoma" w:cs="Tahoma"/>
          <w:color w:val="1F497D"/>
          <w:sz w:val="14"/>
          <w:szCs w:val="22"/>
          <w:lang w:val="es-BO"/>
        </w:rPr>
      </w:pPr>
    </w:p>
    <w:p w14:paraId="3EECA9C4"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La secuencia de apertura y condiciones de evaluación es la siguiente: </w:t>
      </w:r>
    </w:p>
    <w:p w14:paraId="18398F5C"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733D7703"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 </w:t>
      </w:r>
    </w:p>
    <w:p w14:paraId="180BAFF1" w14:textId="77777777" w:rsidR="00E4312C" w:rsidRPr="00F029A2" w:rsidRDefault="00E4312C" w:rsidP="00D518C2">
      <w:pPr>
        <w:pStyle w:val="Prrafodelista"/>
        <w:numPr>
          <w:ilvl w:val="1"/>
          <w:numId w:val="36"/>
        </w:numPr>
        <w:tabs>
          <w:tab w:val="left" w:pos="1134"/>
        </w:tabs>
        <w:ind w:left="1134" w:hanging="567"/>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rPr>
        <w:lastRenderedPageBreak/>
        <w:t>Sobre A - Documentos Administrativos</w:t>
      </w:r>
      <w:r w:rsidRPr="00F029A2">
        <w:rPr>
          <w:rFonts w:ascii="Tahoma" w:hAnsi="Tahoma" w:cs="Tahoma"/>
          <w:b/>
          <w:color w:val="1F497D"/>
          <w:sz w:val="22"/>
          <w:szCs w:val="22"/>
          <w:lang w:val="es-BO"/>
        </w:rPr>
        <w:t>:</w:t>
      </w:r>
      <w:r w:rsidRPr="00F029A2">
        <w:rPr>
          <w:rFonts w:ascii="Tahoma" w:hAnsi="Tahoma" w:cs="Tahoma"/>
          <w:color w:val="1F497D"/>
          <w:sz w:val="22"/>
          <w:szCs w:val="22"/>
          <w:lang w:val="es-BO"/>
        </w:rPr>
        <w:t xml:space="preserve"> Para la evaluación de los documentos, posterior al acto de apertura, el asesor legal tiene un (1) día hábil y comprende el análisis de los siguientes aspectos.</w:t>
      </w:r>
      <w:r w:rsidRPr="00F029A2">
        <w:rPr>
          <w:rFonts w:ascii="Tahoma" w:hAnsi="Tahoma" w:cs="Tahoma"/>
          <w:b/>
          <w:color w:val="1F497D"/>
          <w:sz w:val="22"/>
          <w:szCs w:val="22"/>
          <w:lang w:val="es-BO"/>
        </w:rPr>
        <w:t xml:space="preserve"> </w:t>
      </w:r>
    </w:p>
    <w:p w14:paraId="13698227" w14:textId="77777777" w:rsidR="00E4312C" w:rsidRPr="00F029A2" w:rsidRDefault="00E4312C" w:rsidP="00E4312C">
      <w:pPr>
        <w:pStyle w:val="ww-textoindependiente2"/>
        <w:spacing w:line="240" w:lineRule="auto"/>
        <w:ind w:left="567"/>
        <w:rPr>
          <w:rFonts w:ascii="Tahoma" w:hAnsi="Tahoma" w:cs="Tahoma"/>
          <w:color w:val="1F497D"/>
          <w:sz w:val="14"/>
          <w:szCs w:val="22"/>
          <w:lang w:val="es-BO"/>
        </w:rPr>
      </w:pPr>
      <w:r w:rsidRPr="00F029A2">
        <w:rPr>
          <w:rFonts w:ascii="Tahoma" w:hAnsi="Tahoma" w:cs="Tahoma"/>
          <w:color w:val="1F497D"/>
          <w:sz w:val="22"/>
          <w:szCs w:val="22"/>
          <w:lang w:val="es-BO"/>
        </w:rPr>
        <w:t xml:space="preserve">                   </w:t>
      </w:r>
    </w:p>
    <w:p w14:paraId="51B2BE3A"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t>Verificación de documentos solicitados, de acuerdo al sistema “Presenta</w:t>
      </w:r>
      <w:r w:rsidR="00AA4AE6" w:rsidRPr="00F029A2">
        <w:rPr>
          <w:rFonts w:ascii="Tahoma" w:hAnsi="Tahoma" w:cs="Tahoma"/>
          <w:color w:val="1F497D"/>
          <w:sz w:val="22"/>
          <w:szCs w:val="22"/>
          <w:lang w:val="es-BO"/>
        </w:rPr>
        <w:t xml:space="preserve">”, </w:t>
      </w:r>
      <w:r w:rsidRPr="00F029A2">
        <w:rPr>
          <w:rFonts w:ascii="Tahoma" w:hAnsi="Tahoma" w:cs="Tahoma"/>
          <w:color w:val="1F497D"/>
          <w:sz w:val="22"/>
          <w:szCs w:val="22"/>
          <w:lang w:val="es-BO"/>
        </w:rPr>
        <w:t>o “No Presenta”.</w:t>
      </w:r>
    </w:p>
    <w:p w14:paraId="5138896A" w14:textId="77777777" w:rsidR="00E4312C" w:rsidRPr="00F029A2" w:rsidRDefault="00E4312C" w:rsidP="00E4312C">
      <w:pPr>
        <w:pStyle w:val="Prrafodelista"/>
        <w:ind w:left="1418"/>
        <w:jc w:val="both"/>
        <w:outlineLvl w:val="2"/>
        <w:rPr>
          <w:rFonts w:ascii="Tahoma" w:hAnsi="Tahoma" w:cs="Tahoma"/>
          <w:color w:val="1F497D"/>
          <w:sz w:val="22"/>
          <w:szCs w:val="22"/>
          <w:lang w:val="es-BO"/>
        </w:rPr>
      </w:pPr>
    </w:p>
    <w:p w14:paraId="00FC9941" w14:textId="77777777" w:rsidR="00E4312C" w:rsidRPr="00F029A2" w:rsidRDefault="00E4312C" w:rsidP="00E4312C">
      <w:pPr>
        <w:pStyle w:val="Prrafodelista"/>
        <w:ind w:left="851"/>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t>Emisión de Informe Legal previa revisión exhaustiva de la documentación presentada, recomendando continuar con la calificación de los proponentes que hayan cumplido con todos los requerimientos de ENTEL S.A</w:t>
      </w:r>
    </w:p>
    <w:p w14:paraId="758FFBBF" w14:textId="77777777" w:rsidR="00E4312C" w:rsidRPr="00F029A2" w:rsidRDefault="00E4312C" w:rsidP="00E4312C">
      <w:pPr>
        <w:pStyle w:val="ww-textoindependiente2"/>
        <w:spacing w:line="240" w:lineRule="auto"/>
        <w:ind w:left="851"/>
        <w:rPr>
          <w:rFonts w:ascii="Tahoma" w:hAnsi="Tahoma" w:cs="Tahoma"/>
          <w:color w:val="1F497D"/>
          <w:sz w:val="14"/>
          <w:szCs w:val="22"/>
          <w:lang w:val="es-BO"/>
        </w:rPr>
      </w:pPr>
    </w:p>
    <w:p w14:paraId="2FB9C3E0"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eastAsia="es-ES"/>
        </w:rPr>
      </w:pPr>
      <w:r w:rsidRPr="00F029A2">
        <w:rPr>
          <w:rFonts w:ascii="Tahoma" w:hAnsi="Tahoma" w:cs="Tahoma"/>
          <w:color w:val="1F497D"/>
          <w:sz w:val="22"/>
          <w:szCs w:val="22"/>
          <w:lang w:val="es-BO" w:eastAsia="es-ES"/>
        </w:rPr>
        <w:lastRenderedPageBreak/>
        <w:t>El cumplimiento del 100% de los aspectos, habilitará al proponente para la evaluación del sobre B.</w:t>
      </w:r>
    </w:p>
    <w:p w14:paraId="049C4690"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eastAsia="es-ES"/>
        </w:rPr>
      </w:pPr>
    </w:p>
    <w:p w14:paraId="7A4BC226"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eastAsia="es-ES"/>
        </w:rPr>
      </w:pPr>
    </w:p>
    <w:p w14:paraId="476422B7" w14:textId="77777777" w:rsidR="00E4312C" w:rsidRPr="00F029A2" w:rsidRDefault="00E4312C" w:rsidP="00D518C2">
      <w:pPr>
        <w:numPr>
          <w:ilvl w:val="1"/>
          <w:numId w:val="36"/>
        </w:numPr>
        <w:ind w:left="1134" w:hanging="567"/>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eastAsia="en-US"/>
        </w:rPr>
        <w:t>Sobre B - Propuesta Técnica</w:t>
      </w:r>
      <w:r w:rsidRPr="00F029A2">
        <w:rPr>
          <w:rFonts w:ascii="Tahoma" w:hAnsi="Tahoma" w:cs="Tahoma"/>
          <w:b/>
          <w:color w:val="1F497D"/>
          <w:sz w:val="22"/>
          <w:szCs w:val="22"/>
          <w:lang w:val="es-BO" w:eastAsia="en-US"/>
        </w:rPr>
        <w:t>:</w:t>
      </w:r>
      <w:r w:rsidRPr="00F029A2">
        <w:rPr>
          <w:rFonts w:ascii="Tahoma" w:hAnsi="Tahoma" w:cs="Tahoma"/>
          <w:color w:val="1F497D"/>
          <w:sz w:val="22"/>
          <w:szCs w:val="22"/>
          <w:lang w:val="es-BO"/>
        </w:rPr>
        <w:t xml:space="preserve"> A esta evaluación ingresan las ofertas habilitadas en la apertura del sobre A y se realiza sobre una ponderación del cien (100) por ciento. El proceso comprende:</w:t>
      </w:r>
    </w:p>
    <w:p w14:paraId="6794AA82" w14:textId="77777777" w:rsidR="00E4312C" w:rsidRPr="00F029A2" w:rsidRDefault="00E4312C" w:rsidP="00E4312C">
      <w:pPr>
        <w:ind w:left="720"/>
        <w:jc w:val="both"/>
        <w:outlineLvl w:val="2"/>
        <w:rPr>
          <w:rFonts w:ascii="Tahoma" w:hAnsi="Tahoma" w:cs="Tahoma"/>
          <w:color w:val="1F497D"/>
          <w:sz w:val="22"/>
          <w:szCs w:val="22"/>
          <w:lang w:val="es-BO"/>
        </w:rPr>
      </w:pPr>
    </w:p>
    <w:p w14:paraId="4D5E29DF" w14:textId="77777777" w:rsidR="00E4312C" w:rsidRPr="00F029A2" w:rsidRDefault="00E4312C" w:rsidP="00D518C2">
      <w:pPr>
        <w:numPr>
          <w:ilvl w:val="2"/>
          <w:numId w:val="36"/>
        </w:numPr>
        <w:ind w:left="1843" w:hanging="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t xml:space="preserve">Entrega del Sobre B a la Comisión técnica por tres (3) días hábiles para la evaluación correspondiente. </w:t>
      </w:r>
    </w:p>
    <w:p w14:paraId="30793863" w14:textId="77777777" w:rsidR="00E4312C" w:rsidRPr="00F029A2" w:rsidRDefault="00E4312C" w:rsidP="00E4312C">
      <w:pPr>
        <w:ind w:left="1843"/>
        <w:jc w:val="both"/>
        <w:outlineLvl w:val="2"/>
        <w:rPr>
          <w:rFonts w:ascii="Tahoma" w:hAnsi="Tahoma" w:cs="Tahoma"/>
          <w:color w:val="1F497D"/>
          <w:sz w:val="14"/>
          <w:szCs w:val="22"/>
          <w:lang w:val="es-BO"/>
        </w:rPr>
      </w:pPr>
    </w:p>
    <w:p w14:paraId="357508C7" w14:textId="77777777" w:rsidR="00E4312C" w:rsidRPr="00F029A2" w:rsidRDefault="00E4312C" w:rsidP="00D518C2">
      <w:pPr>
        <w:numPr>
          <w:ilvl w:val="2"/>
          <w:numId w:val="36"/>
        </w:numPr>
        <w:ind w:left="1843" w:hanging="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lastRenderedPageBreak/>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14:paraId="65DE99D3" w14:textId="77777777" w:rsidR="00E4312C" w:rsidRPr="00F029A2" w:rsidRDefault="00E4312C" w:rsidP="00E4312C">
      <w:pPr>
        <w:pStyle w:val="Prrafodelista"/>
        <w:rPr>
          <w:rFonts w:ascii="Tahoma" w:hAnsi="Tahoma" w:cs="Tahoma"/>
          <w:color w:val="1F497D"/>
          <w:sz w:val="22"/>
          <w:szCs w:val="22"/>
          <w:lang w:val="es-BO"/>
        </w:rPr>
      </w:pPr>
    </w:p>
    <w:p w14:paraId="27C02432" w14:textId="77777777" w:rsidR="00E4312C" w:rsidRPr="00F029A2" w:rsidRDefault="00E4312C" w:rsidP="00D518C2">
      <w:pPr>
        <w:numPr>
          <w:ilvl w:val="0"/>
          <w:numId w:val="31"/>
        </w:numPr>
        <w:tabs>
          <w:tab w:val="left" w:pos="1701"/>
        </w:tabs>
        <w:ind w:left="1701" w:hanging="283"/>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Criterios Mandatorios: Son los requerimientos funcionales, técnicos y de implementación. Su calificación corresponderá al setenta (70) por ciento del total de la calificación cuando existan criterios calificables, </w:t>
      </w:r>
      <w:r w:rsidRPr="00F029A2">
        <w:rPr>
          <w:rFonts w:ascii="Tahoma" w:hAnsi="Tahoma" w:cs="Tahoma"/>
          <w:color w:val="1F497D"/>
          <w:sz w:val="22"/>
          <w:szCs w:val="22"/>
          <w:lang w:val="es-BO"/>
        </w:rPr>
        <w:lastRenderedPageBreak/>
        <w:t>caso contrario su calificación corresponde al cien (100) por ciento. Solamente se habilitan a la siguiente etapa los proponentes que cumplan con todos los criterios mandatorios.</w:t>
      </w:r>
    </w:p>
    <w:p w14:paraId="11396543" w14:textId="77777777" w:rsidR="00E4312C" w:rsidRPr="00F029A2" w:rsidRDefault="00E4312C" w:rsidP="00E4312C">
      <w:pPr>
        <w:tabs>
          <w:tab w:val="left" w:pos="1701"/>
        </w:tabs>
        <w:ind w:left="1701" w:hanging="283"/>
        <w:jc w:val="both"/>
        <w:rPr>
          <w:rFonts w:ascii="Tahoma" w:hAnsi="Tahoma" w:cs="Tahoma"/>
          <w:color w:val="1F497D"/>
          <w:lang w:val="es-BO"/>
        </w:rPr>
      </w:pPr>
    </w:p>
    <w:p w14:paraId="61EE7FAC" w14:textId="77777777" w:rsidR="00E4312C" w:rsidRPr="00F029A2" w:rsidRDefault="00E4312C" w:rsidP="00D518C2">
      <w:pPr>
        <w:pStyle w:val="Prrafodelista"/>
        <w:numPr>
          <w:ilvl w:val="0"/>
          <w:numId w:val="31"/>
        </w:numPr>
        <w:tabs>
          <w:tab w:val="left" w:pos="1701"/>
        </w:tabs>
        <w:ind w:left="1701" w:hanging="283"/>
        <w:jc w:val="both"/>
        <w:rPr>
          <w:rFonts w:ascii="Tahoma" w:hAnsi="Tahoma" w:cs="Tahoma"/>
          <w:color w:val="1F497D"/>
          <w:sz w:val="22"/>
          <w:szCs w:val="22"/>
          <w:lang w:val="es-BO" w:eastAsia="es-ES"/>
        </w:rPr>
      </w:pPr>
      <w:r w:rsidRPr="00F029A2">
        <w:rPr>
          <w:rFonts w:ascii="Tahoma" w:hAnsi="Tahoma" w:cs="Tahoma"/>
          <w:color w:val="1F497D"/>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15A4DC81" w14:textId="77777777" w:rsidR="00E4312C" w:rsidRPr="00F029A2" w:rsidRDefault="00E4312C" w:rsidP="00E4312C">
      <w:pPr>
        <w:tabs>
          <w:tab w:val="left" w:pos="2268"/>
        </w:tabs>
        <w:ind w:left="1843"/>
        <w:jc w:val="both"/>
        <w:rPr>
          <w:rFonts w:ascii="Tahoma" w:hAnsi="Tahoma" w:cs="Tahoma"/>
          <w:color w:val="1F497D"/>
          <w:szCs w:val="22"/>
          <w:lang w:val="es-BO"/>
        </w:rPr>
      </w:pPr>
    </w:p>
    <w:p w14:paraId="70ABED5E"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bidi="en-US"/>
        </w:rPr>
      </w:pPr>
      <w:r w:rsidRPr="00F029A2">
        <w:rPr>
          <w:rFonts w:ascii="Tahoma" w:hAnsi="Tahoma" w:cs="Tahoma"/>
          <w:color w:val="1F497D"/>
          <w:sz w:val="22"/>
          <w:szCs w:val="22"/>
          <w:lang w:val="es-BO"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0EBE2B4F"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bidi="en-US"/>
        </w:rPr>
      </w:pPr>
    </w:p>
    <w:p w14:paraId="3090286D" w14:textId="77777777" w:rsidR="00E4312C" w:rsidRPr="00F029A2" w:rsidRDefault="00E4312C" w:rsidP="00D518C2">
      <w:pPr>
        <w:pStyle w:val="Prrafodelista"/>
        <w:numPr>
          <w:ilvl w:val="1"/>
          <w:numId w:val="36"/>
        </w:numPr>
        <w:ind w:left="1134" w:hanging="567"/>
        <w:jc w:val="both"/>
        <w:rPr>
          <w:rFonts w:ascii="Tahoma" w:hAnsi="Tahoma" w:cs="Tahoma"/>
          <w:color w:val="1F497D"/>
          <w:sz w:val="22"/>
          <w:szCs w:val="22"/>
          <w:lang w:val="es-BO"/>
        </w:rPr>
      </w:pPr>
      <w:r w:rsidRPr="00F029A2">
        <w:rPr>
          <w:rFonts w:ascii="Tahoma" w:hAnsi="Tahoma" w:cs="Tahoma"/>
          <w:b/>
          <w:color w:val="1F497D"/>
          <w:sz w:val="22"/>
          <w:szCs w:val="22"/>
          <w:u w:val="single"/>
          <w:lang w:val="es-BO"/>
        </w:rPr>
        <w:t>Sobre C - Propuesta Económica:</w:t>
      </w:r>
      <w:r w:rsidRPr="00F029A2">
        <w:rPr>
          <w:rFonts w:ascii="Tahoma" w:hAnsi="Tahoma" w:cs="Tahoma"/>
          <w:color w:val="1F497D"/>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256BB651" w14:textId="77777777" w:rsidR="00E4312C" w:rsidRPr="00F029A2" w:rsidRDefault="00E4312C" w:rsidP="00E4312C">
      <w:pPr>
        <w:pStyle w:val="Prrafodelista"/>
        <w:ind w:left="375"/>
        <w:jc w:val="both"/>
        <w:rPr>
          <w:rFonts w:ascii="Tahoma" w:hAnsi="Tahoma" w:cs="Tahoma"/>
          <w:color w:val="1F497D"/>
          <w:sz w:val="22"/>
          <w:szCs w:val="22"/>
          <w:lang w:val="es-BO"/>
        </w:rPr>
      </w:pPr>
    </w:p>
    <w:p w14:paraId="303DF74D" w14:textId="77777777" w:rsidR="00E4312C" w:rsidRPr="00F029A2" w:rsidRDefault="00E4312C" w:rsidP="00D518C2">
      <w:pPr>
        <w:numPr>
          <w:ilvl w:val="1"/>
          <w:numId w:val="36"/>
        </w:numPr>
        <w:tabs>
          <w:tab w:val="left" w:pos="1134"/>
        </w:tabs>
        <w:spacing w:before="120"/>
        <w:ind w:left="567" w:firstLine="0"/>
        <w:jc w:val="both"/>
        <w:rPr>
          <w:rFonts w:ascii="Tahoma" w:hAnsi="Tahoma" w:cs="Tahoma"/>
          <w:b/>
          <w:color w:val="1F497D"/>
          <w:sz w:val="22"/>
          <w:szCs w:val="22"/>
          <w:u w:val="single"/>
          <w:lang w:val="es-BO"/>
        </w:rPr>
      </w:pPr>
      <w:r w:rsidRPr="00F029A2">
        <w:rPr>
          <w:rFonts w:ascii="Tahoma" w:hAnsi="Tahoma" w:cs="Tahoma"/>
          <w:b/>
          <w:color w:val="1F497D"/>
          <w:sz w:val="22"/>
          <w:szCs w:val="22"/>
          <w:u w:val="single"/>
          <w:lang w:val="es-BO"/>
        </w:rPr>
        <w:t>Calificación Final:</w:t>
      </w:r>
    </w:p>
    <w:p w14:paraId="54450F73" w14:textId="77777777" w:rsidR="00E4312C" w:rsidRPr="00F029A2" w:rsidRDefault="00E4312C" w:rsidP="00E4312C">
      <w:pPr>
        <w:ind w:left="375"/>
        <w:jc w:val="both"/>
        <w:rPr>
          <w:rFonts w:ascii="Tahoma" w:hAnsi="Tahoma" w:cs="Tahoma"/>
          <w:color w:val="1F497D"/>
          <w:sz w:val="22"/>
          <w:szCs w:val="22"/>
          <w:lang w:val="es-BO"/>
        </w:rPr>
      </w:pPr>
    </w:p>
    <w:p w14:paraId="786E9DBE"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lastRenderedPageBreak/>
        <w:t>Es el resultado del promedio ponderado de las calificaciones obtenidas en la oferta técnica (60%) y la oferta económica (40%).</w:t>
      </w:r>
    </w:p>
    <w:p w14:paraId="46A6829A" w14:textId="77777777" w:rsidR="00E4312C" w:rsidRPr="00F029A2" w:rsidRDefault="00E4312C" w:rsidP="00E4312C">
      <w:pPr>
        <w:ind w:left="567"/>
        <w:jc w:val="both"/>
        <w:rPr>
          <w:rFonts w:ascii="Tahoma" w:hAnsi="Tahoma" w:cs="Tahoma"/>
          <w:color w:val="1F497D"/>
          <w:sz w:val="22"/>
          <w:szCs w:val="22"/>
          <w:lang w:val="es-BO"/>
        </w:rPr>
      </w:pPr>
    </w:p>
    <w:p w14:paraId="7CED1C18" w14:textId="77777777" w:rsidR="00E4312C" w:rsidRPr="00F029A2" w:rsidRDefault="00E4312C" w:rsidP="00D518C2">
      <w:pPr>
        <w:numPr>
          <w:ilvl w:val="0"/>
          <w:numId w:val="32"/>
        </w:numPr>
        <w:tabs>
          <w:tab w:val="left" w:pos="1134"/>
        </w:tabs>
        <w:spacing w:before="120"/>
        <w:jc w:val="both"/>
        <w:rPr>
          <w:rFonts w:ascii="Tahoma" w:hAnsi="Tahoma" w:cs="Tahoma"/>
          <w:b/>
          <w:color w:val="1F497D"/>
          <w:sz w:val="22"/>
          <w:szCs w:val="22"/>
          <w:u w:val="single"/>
          <w:lang w:val="es-BO"/>
        </w:rPr>
      </w:pPr>
      <w:r w:rsidRPr="00F029A2">
        <w:rPr>
          <w:rFonts w:ascii="Tahoma" w:hAnsi="Tahoma" w:cs="Tahoma"/>
          <w:b/>
          <w:color w:val="1F497D"/>
          <w:sz w:val="22"/>
          <w:szCs w:val="22"/>
          <w:u w:val="single"/>
          <w:lang w:val="es-BO"/>
        </w:rPr>
        <w:t>Adjudicación:</w:t>
      </w:r>
    </w:p>
    <w:p w14:paraId="2F5BAFDE" w14:textId="77777777" w:rsidR="00E4312C" w:rsidRPr="00F029A2" w:rsidRDefault="00E4312C" w:rsidP="00E4312C">
      <w:pPr>
        <w:ind w:left="375"/>
        <w:jc w:val="both"/>
        <w:rPr>
          <w:rFonts w:ascii="Tahoma" w:hAnsi="Tahoma" w:cs="Tahoma"/>
          <w:color w:val="1F497D"/>
          <w:sz w:val="22"/>
          <w:szCs w:val="22"/>
          <w:lang w:val="es-BO"/>
        </w:rPr>
      </w:pPr>
    </w:p>
    <w:p w14:paraId="6B76A7E5"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t>Una vez emitido el informe final, en los casos que corresponda, se procederá con el envío de la carta de adjudicación al (los) proponente(s) adjudicado(s) y al envío de la carta de no adjudicación a los demás proponentes.</w:t>
      </w:r>
    </w:p>
    <w:p w14:paraId="4213EAA3" w14:textId="77777777" w:rsidR="00E4312C" w:rsidRPr="00F029A2" w:rsidRDefault="00E4312C" w:rsidP="00E4312C">
      <w:pPr>
        <w:ind w:left="567"/>
        <w:jc w:val="both"/>
        <w:rPr>
          <w:rFonts w:ascii="Tahoma" w:hAnsi="Tahoma" w:cs="Tahoma"/>
          <w:color w:val="1F497D"/>
          <w:sz w:val="22"/>
          <w:szCs w:val="22"/>
          <w:lang w:val="es-BO"/>
        </w:rPr>
      </w:pPr>
    </w:p>
    <w:p w14:paraId="111D3F2B"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El o los proponentes adjudicados </w:t>
      </w:r>
      <w:r w:rsidRPr="00F029A2">
        <w:rPr>
          <w:rFonts w:ascii="Tahoma" w:hAnsi="Tahoma" w:cs="Tahoma"/>
          <w:b/>
          <w:color w:val="1F497D"/>
          <w:sz w:val="22"/>
          <w:szCs w:val="22"/>
          <w:lang w:val="es-BO"/>
        </w:rPr>
        <w:t>Nacionales</w:t>
      </w:r>
      <w:r w:rsidRPr="00F029A2">
        <w:rPr>
          <w:rFonts w:ascii="Tahoma" w:hAnsi="Tahoma" w:cs="Tahoma"/>
          <w:color w:val="1F497D"/>
          <w:sz w:val="22"/>
          <w:szCs w:val="22"/>
          <w:lang w:val="es-BO"/>
        </w:rPr>
        <w:t xml:space="preserve"> contarán con un plazo no mayor a cinco </w:t>
      </w:r>
      <w:r w:rsidRPr="00F029A2">
        <w:rPr>
          <w:rFonts w:ascii="Tahoma" w:hAnsi="Tahoma" w:cs="Tahoma"/>
          <w:b/>
          <w:color w:val="1F497D"/>
          <w:sz w:val="22"/>
          <w:szCs w:val="22"/>
          <w:lang w:val="es-BO"/>
        </w:rPr>
        <w:t>(5) días hábiles</w:t>
      </w:r>
      <w:r w:rsidRPr="00F029A2">
        <w:rPr>
          <w:rFonts w:ascii="Tahoma" w:hAnsi="Tahoma" w:cs="Tahoma"/>
          <w:color w:val="1F497D"/>
          <w:sz w:val="22"/>
          <w:szCs w:val="22"/>
          <w:lang w:val="es-BO"/>
        </w:rPr>
        <w:t xml:space="preserve"> para dar respuesta de Aceptación/Rechazo a la nota de </w:t>
      </w:r>
      <w:r w:rsidRPr="00F029A2">
        <w:rPr>
          <w:rFonts w:ascii="Tahoma" w:hAnsi="Tahoma" w:cs="Tahoma"/>
          <w:color w:val="1F497D"/>
          <w:sz w:val="22"/>
          <w:szCs w:val="22"/>
          <w:lang w:val="es-BO"/>
        </w:rPr>
        <w:lastRenderedPageBreak/>
        <w:t>adjudicación. En caso de aceptación, juntamente a la nota de respuesta deberán adjuntar toda la documentación solicitada en la carta de adjudicación.</w:t>
      </w:r>
    </w:p>
    <w:p w14:paraId="2A0D00D5" w14:textId="77777777" w:rsidR="00E4312C" w:rsidRPr="00F029A2" w:rsidRDefault="00E4312C" w:rsidP="00E4312C">
      <w:pPr>
        <w:ind w:left="567"/>
        <w:jc w:val="both"/>
        <w:rPr>
          <w:rFonts w:ascii="Tahoma" w:hAnsi="Tahoma" w:cs="Tahoma"/>
          <w:color w:val="1F497D"/>
          <w:sz w:val="22"/>
          <w:szCs w:val="22"/>
          <w:lang w:val="es-BO"/>
        </w:rPr>
      </w:pPr>
    </w:p>
    <w:p w14:paraId="4FE5A54C"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El o los proponentes adjudicados </w:t>
      </w:r>
      <w:r w:rsidRPr="00F029A2">
        <w:rPr>
          <w:rFonts w:ascii="Tahoma" w:hAnsi="Tahoma" w:cs="Tahoma"/>
          <w:b/>
          <w:color w:val="1F497D"/>
          <w:sz w:val="22"/>
          <w:szCs w:val="22"/>
          <w:lang w:val="es-BO"/>
        </w:rPr>
        <w:t>Extranjeros</w:t>
      </w:r>
      <w:r w:rsidRPr="00F029A2">
        <w:rPr>
          <w:rFonts w:ascii="Tahoma" w:hAnsi="Tahoma" w:cs="Tahoma"/>
          <w:color w:val="1F497D"/>
          <w:sz w:val="22"/>
          <w:szCs w:val="22"/>
          <w:lang w:val="es-BO"/>
        </w:rPr>
        <w:t xml:space="preserve"> contarán con un plazo no mayor a </w:t>
      </w:r>
      <w:r w:rsidRPr="00F029A2">
        <w:rPr>
          <w:rFonts w:ascii="Tahoma" w:hAnsi="Tahoma" w:cs="Tahoma"/>
          <w:b/>
          <w:color w:val="1F497D"/>
          <w:sz w:val="22"/>
          <w:szCs w:val="22"/>
          <w:lang w:val="es-BO"/>
        </w:rPr>
        <w:t>cinco (5) días hábiles</w:t>
      </w:r>
      <w:r w:rsidRPr="00F029A2">
        <w:rPr>
          <w:rFonts w:ascii="Tahoma" w:hAnsi="Tahoma" w:cs="Tahoma"/>
          <w:color w:val="1F497D"/>
          <w:sz w:val="22"/>
          <w:szCs w:val="22"/>
          <w:lang w:val="es-BO"/>
        </w:rPr>
        <w:t xml:space="preserve"> para dar respuesta de Aceptación/Rechazo a la nota de adjudicación. En caso de aceptación, se les otorgará </w:t>
      </w:r>
      <w:r w:rsidRPr="00F029A2">
        <w:rPr>
          <w:rFonts w:ascii="Tahoma" w:hAnsi="Tahoma" w:cs="Tahoma"/>
          <w:b/>
          <w:color w:val="1F497D"/>
          <w:sz w:val="22"/>
          <w:szCs w:val="22"/>
          <w:lang w:val="es-BO"/>
        </w:rPr>
        <w:t>diez (10) días hábiles</w:t>
      </w:r>
      <w:r w:rsidRPr="00F029A2">
        <w:rPr>
          <w:rFonts w:ascii="Tahoma" w:hAnsi="Tahoma" w:cs="Tahoma"/>
          <w:color w:val="1F497D"/>
          <w:sz w:val="22"/>
          <w:szCs w:val="22"/>
          <w:lang w:val="es-BO"/>
        </w:rPr>
        <w:t xml:space="preserve"> adicionales para enviar toda la documentación solicitada en la carta de adjudicación.</w:t>
      </w:r>
    </w:p>
    <w:p w14:paraId="38033E1C" w14:textId="77777777" w:rsidR="00E4312C" w:rsidRPr="00F029A2" w:rsidRDefault="00E4312C" w:rsidP="00E4312C">
      <w:pPr>
        <w:ind w:left="567"/>
        <w:jc w:val="both"/>
        <w:rPr>
          <w:rFonts w:ascii="Tahoma" w:hAnsi="Tahoma" w:cs="Tahoma"/>
          <w:color w:val="1F497D"/>
          <w:sz w:val="22"/>
          <w:szCs w:val="22"/>
          <w:lang w:val="es-BO"/>
        </w:rPr>
      </w:pPr>
    </w:p>
    <w:p w14:paraId="6F72886B" w14:textId="77777777" w:rsidR="00E4312C" w:rsidRPr="00F029A2" w:rsidRDefault="00E4312C" w:rsidP="00E4312C">
      <w:pPr>
        <w:ind w:left="567"/>
        <w:jc w:val="both"/>
        <w:rPr>
          <w:rFonts w:ascii="Tahoma" w:hAnsi="Tahoma" w:cs="Tahoma"/>
          <w:b/>
          <w:color w:val="1F497D"/>
          <w:sz w:val="22"/>
          <w:szCs w:val="22"/>
          <w:lang w:val="es-BO"/>
        </w:rPr>
      </w:pPr>
      <w:r w:rsidRPr="00F029A2">
        <w:rPr>
          <w:rFonts w:ascii="Tahoma" w:hAnsi="Tahoma" w:cs="Tahoma"/>
          <w:b/>
          <w:color w:val="1F497D"/>
          <w:sz w:val="22"/>
          <w:szCs w:val="22"/>
          <w:lang w:val="es-BO"/>
        </w:rPr>
        <w:t>El incumplimiento a estos plazos y la falta de documentación con las características requeridas será causal de desistimiento de la adjudicación y ejecución de la Garantía de Seriedad de Propuesta.</w:t>
      </w:r>
    </w:p>
    <w:p w14:paraId="17E85F51" w14:textId="77777777" w:rsidR="00E4312C" w:rsidRPr="00F029A2" w:rsidRDefault="00E4312C" w:rsidP="00E4312C">
      <w:pPr>
        <w:ind w:left="567"/>
        <w:jc w:val="both"/>
        <w:rPr>
          <w:rFonts w:ascii="Tahoma" w:hAnsi="Tahoma" w:cs="Tahoma"/>
          <w:b/>
          <w:color w:val="1F497D"/>
          <w:sz w:val="22"/>
          <w:szCs w:val="22"/>
          <w:lang w:val="es-BO"/>
        </w:rPr>
      </w:pPr>
    </w:p>
    <w:p w14:paraId="489D7660" w14:textId="77777777" w:rsidR="00E4312C" w:rsidRPr="00F029A2" w:rsidRDefault="00E4312C" w:rsidP="00D518C2">
      <w:pPr>
        <w:numPr>
          <w:ilvl w:val="0"/>
          <w:numId w:val="32"/>
        </w:numPr>
        <w:tabs>
          <w:tab w:val="left" w:pos="1134"/>
        </w:tabs>
        <w:spacing w:before="120"/>
        <w:jc w:val="both"/>
        <w:rPr>
          <w:rFonts w:ascii="Tahoma" w:hAnsi="Tahoma" w:cs="Tahoma"/>
          <w:b/>
          <w:color w:val="1F497D"/>
          <w:sz w:val="22"/>
          <w:szCs w:val="22"/>
          <w:u w:val="single"/>
          <w:lang w:val="es-BO"/>
        </w:rPr>
      </w:pPr>
      <w:r w:rsidRPr="00F029A2">
        <w:rPr>
          <w:rFonts w:ascii="Tahoma" w:hAnsi="Tahoma" w:cs="Tahoma"/>
          <w:b/>
          <w:color w:val="1F497D"/>
          <w:sz w:val="22"/>
          <w:szCs w:val="22"/>
          <w:u w:val="single"/>
          <w:lang w:val="es-BO"/>
        </w:rPr>
        <w:t>Formalización (Documento de Compra):</w:t>
      </w:r>
    </w:p>
    <w:p w14:paraId="5BD31372" w14:textId="77777777" w:rsidR="00E4312C" w:rsidRPr="00F029A2" w:rsidRDefault="00E4312C" w:rsidP="00E4312C">
      <w:pPr>
        <w:ind w:left="375"/>
        <w:jc w:val="both"/>
        <w:rPr>
          <w:rFonts w:ascii="Tahoma" w:hAnsi="Tahoma" w:cs="Tahoma"/>
          <w:color w:val="1F497D"/>
          <w:sz w:val="22"/>
          <w:szCs w:val="22"/>
          <w:lang w:val="es-BO"/>
        </w:rPr>
      </w:pPr>
    </w:p>
    <w:p w14:paraId="4B9DDCB2"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t>Aceptada la adjudicación, se iniciarán las gestiones de formalización de la relación comercial a través del correspondiente Contrato, para lo cual el Contratista debe remitir a ENTEL la documentación detallada en el siguiente punto.</w:t>
      </w:r>
    </w:p>
    <w:p w14:paraId="0228822B" w14:textId="77777777" w:rsidR="00E4312C" w:rsidRPr="00F029A2" w:rsidRDefault="00E4312C" w:rsidP="00E4312C">
      <w:pPr>
        <w:ind w:left="567"/>
        <w:jc w:val="both"/>
        <w:rPr>
          <w:rFonts w:ascii="Tahoma" w:hAnsi="Tahoma" w:cs="Tahoma"/>
          <w:color w:val="1F497D"/>
          <w:sz w:val="12"/>
          <w:szCs w:val="22"/>
          <w:lang w:val="es-BO"/>
        </w:rPr>
      </w:pPr>
    </w:p>
    <w:p w14:paraId="67165581"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t>El proponente debe adherirse a los términos y condiciones establecidos en el contrato elaborado por ENTEL S.A.</w:t>
      </w:r>
    </w:p>
    <w:p w14:paraId="5EDB244F" w14:textId="77777777" w:rsidR="00E4312C" w:rsidRPr="00F029A2" w:rsidRDefault="00E4312C" w:rsidP="00E4312C">
      <w:pPr>
        <w:ind w:left="567"/>
        <w:jc w:val="both"/>
        <w:rPr>
          <w:rFonts w:ascii="Tahoma" w:hAnsi="Tahoma" w:cs="Tahoma"/>
          <w:color w:val="1F497D"/>
          <w:sz w:val="22"/>
          <w:szCs w:val="22"/>
          <w:lang w:val="es-BO"/>
        </w:rPr>
      </w:pPr>
    </w:p>
    <w:p w14:paraId="180CD181"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lastRenderedPageBreak/>
        <w:t xml:space="preserve">El proponente que resultase adjudicado deberá considerar que la revisión y suscripción del contrato objeto del presente proceso de contratación se efectuará en las oficinas del domicilio legal de ENTEL S.A. </w:t>
      </w:r>
      <w:r w:rsidRPr="00F029A2">
        <w:rPr>
          <w:rFonts w:ascii="Tahoma" w:hAnsi="Tahoma" w:cs="Tahoma"/>
          <w:b/>
          <w:color w:val="1F497D"/>
          <w:sz w:val="22"/>
          <w:szCs w:val="22"/>
          <w:lang w:val="es-BO"/>
        </w:rPr>
        <w:t>El proveedor, una vez comunicado el inicio de la vigencia del contrato, contará con 48 horas para apersonarse para la firma correspondiente</w:t>
      </w:r>
      <w:r w:rsidRPr="00F029A2">
        <w:rPr>
          <w:rFonts w:ascii="Tahoma" w:hAnsi="Tahoma" w:cs="Tahoma"/>
          <w:color w:val="1F497D"/>
          <w:sz w:val="22"/>
          <w:szCs w:val="22"/>
          <w:lang w:val="es-BO"/>
        </w:rPr>
        <w:t>; caso contrario será causal para dejar sin efecto la nota de adjudicación y ejecución de la Garantía de Seriedad de Propuesta, quedando impedido de participar en procesos de ENTEL S.A. por 1 año.</w:t>
      </w:r>
    </w:p>
    <w:p w14:paraId="3ECDFD6F" w14:textId="77777777" w:rsidR="00E4312C" w:rsidRPr="00F029A2" w:rsidRDefault="00E4312C" w:rsidP="00E4312C">
      <w:pPr>
        <w:ind w:left="567"/>
        <w:jc w:val="both"/>
        <w:rPr>
          <w:rFonts w:ascii="Tahoma" w:hAnsi="Tahoma" w:cs="Tahoma"/>
          <w:color w:val="1F497D"/>
          <w:sz w:val="22"/>
          <w:szCs w:val="22"/>
          <w:lang w:val="es-BO"/>
        </w:rPr>
      </w:pPr>
    </w:p>
    <w:p w14:paraId="7F804E4E" w14:textId="77777777" w:rsidR="00E4312C" w:rsidRPr="00F029A2" w:rsidRDefault="00E4312C" w:rsidP="00D518C2">
      <w:pPr>
        <w:numPr>
          <w:ilvl w:val="1"/>
          <w:numId w:val="33"/>
        </w:numPr>
        <w:tabs>
          <w:tab w:val="left" w:pos="1134"/>
        </w:tabs>
        <w:spacing w:before="120"/>
        <w:jc w:val="both"/>
        <w:rPr>
          <w:rFonts w:ascii="Tahoma" w:hAnsi="Tahoma" w:cs="Tahoma"/>
          <w:b/>
          <w:color w:val="1F497D"/>
          <w:sz w:val="22"/>
          <w:szCs w:val="22"/>
          <w:u w:val="single"/>
          <w:lang w:val="es-BO"/>
        </w:rPr>
      </w:pPr>
      <w:r w:rsidRPr="00F029A2">
        <w:rPr>
          <w:rFonts w:ascii="Tahoma" w:hAnsi="Tahoma" w:cs="Tahoma"/>
          <w:b/>
          <w:color w:val="1F497D"/>
          <w:sz w:val="22"/>
          <w:szCs w:val="22"/>
          <w:u w:val="single"/>
          <w:lang w:val="es-BO"/>
        </w:rPr>
        <w:t>Documentos que debe Presentar el Proponente</w:t>
      </w:r>
    </w:p>
    <w:p w14:paraId="7849155F"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26C5D446"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0E6D5787"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13C37E35"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4DCD7884"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5E9541CF" w14:textId="77777777" w:rsidR="00E4312C" w:rsidRPr="00F029A2" w:rsidRDefault="00E4312C" w:rsidP="00E4312C">
      <w:pPr>
        <w:pStyle w:val="Prrafodelista"/>
        <w:spacing w:before="120"/>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La(s) empresa(s) adjudicada(s) debe(n) presentar la siguiente documentación para la elaboración del contrato: </w:t>
      </w:r>
    </w:p>
    <w:p w14:paraId="1F0A8495" w14:textId="77777777" w:rsidR="00E4312C" w:rsidRPr="00F029A2" w:rsidRDefault="00E4312C" w:rsidP="00E4312C">
      <w:pPr>
        <w:ind w:left="851"/>
        <w:jc w:val="both"/>
        <w:rPr>
          <w:rFonts w:ascii="Tahoma" w:hAnsi="Tahoma" w:cs="Tahoma"/>
          <w:color w:val="1F497D"/>
          <w:sz w:val="22"/>
          <w:szCs w:val="22"/>
          <w:lang w:val="es-BO"/>
        </w:rPr>
      </w:pPr>
    </w:p>
    <w:p w14:paraId="718D0E8F"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4B747A43"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4E832EFC"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19AE60CD"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51C4577D"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745D2708" w14:textId="77777777" w:rsidR="00E4312C" w:rsidRPr="00F029A2" w:rsidRDefault="00E4312C" w:rsidP="00BC343E">
      <w:pPr>
        <w:pStyle w:val="Prrafodelista"/>
        <w:numPr>
          <w:ilvl w:val="0"/>
          <w:numId w:val="13"/>
        </w:numPr>
        <w:tabs>
          <w:tab w:val="left" w:pos="1701"/>
        </w:tabs>
        <w:ind w:left="1701" w:hanging="567"/>
        <w:jc w:val="both"/>
        <w:rPr>
          <w:rFonts w:ascii="Tahoma" w:hAnsi="Tahoma" w:cs="Tahoma"/>
          <w:color w:val="1F497D"/>
          <w:sz w:val="22"/>
          <w:szCs w:val="22"/>
          <w:lang w:val="es-BO"/>
        </w:rPr>
      </w:pPr>
      <w:r w:rsidRPr="00F029A2">
        <w:rPr>
          <w:rFonts w:ascii="Tahoma" w:hAnsi="Tahoma" w:cs="Tahoma"/>
          <w:color w:val="1F497D"/>
          <w:sz w:val="22"/>
          <w:szCs w:val="22"/>
          <w:lang w:val="es-BO"/>
        </w:rPr>
        <w:t>Los documentos que deben presentar las personas naturales son:</w:t>
      </w:r>
    </w:p>
    <w:p w14:paraId="34AF48D4" w14:textId="77777777" w:rsidR="00E4312C" w:rsidRPr="00F029A2" w:rsidRDefault="00E4312C" w:rsidP="00E4312C">
      <w:pPr>
        <w:pStyle w:val="Prrafodelista"/>
        <w:tabs>
          <w:tab w:val="left" w:pos="1701"/>
        </w:tabs>
        <w:ind w:left="1701"/>
        <w:jc w:val="both"/>
        <w:rPr>
          <w:rFonts w:ascii="Tahoma" w:hAnsi="Tahoma" w:cs="Tahoma"/>
          <w:color w:val="1F497D"/>
          <w:sz w:val="22"/>
          <w:szCs w:val="22"/>
          <w:lang w:val="es-BO"/>
        </w:rPr>
      </w:pPr>
    </w:p>
    <w:p w14:paraId="4389CEA6" w14:textId="77777777" w:rsidR="00E4312C" w:rsidRPr="00F029A2" w:rsidRDefault="00E4312C" w:rsidP="00BC343E">
      <w:pPr>
        <w:pStyle w:val="Prrafodelista"/>
        <w:numPr>
          <w:ilvl w:val="1"/>
          <w:numId w:val="13"/>
        </w:numPr>
        <w:tabs>
          <w:tab w:val="left" w:pos="2127"/>
        </w:tabs>
        <w:ind w:left="2268" w:hanging="708"/>
        <w:jc w:val="both"/>
        <w:rPr>
          <w:rFonts w:ascii="Tahoma" w:hAnsi="Tahoma" w:cs="Tahoma"/>
          <w:color w:val="1F497D"/>
          <w:sz w:val="22"/>
          <w:szCs w:val="22"/>
          <w:lang w:val="es-BO"/>
        </w:rPr>
      </w:pPr>
      <w:r w:rsidRPr="00F029A2">
        <w:rPr>
          <w:rFonts w:ascii="Tahoma" w:hAnsi="Tahoma" w:cs="Tahoma"/>
          <w:color w:val="1F497D"/>
          <w:sz w:val="22"/>
          <w:szCs w:val="22"/>
          <w:lang w:val="es-BO"/>
        </w:rPr>
        <w:t>Cédula de Identidad (fotocopia simple).</w:t>
      </w:r>
    </w:p>
    <w:p w14:paraId="18C983C9" w14:textId="77777777" w:rsidR="00E4312C" w:rsidRPr="00F029A2" w:rsidRDefault="00E4312C" w:rsidP="00BC343E">
      <w:pPr>
        <w:pStyle w:val="Prrafodelista"/>
        <w:numPr>
          <w:ilvl w:val="1"/>
          <w:numId w:val="13"/>
        </w:numPr>
        <w:tabs>
          <w:tab w:val="left" w:pos="2127"/>
        </w:tabs>
        <w:ind w:hanging="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Garantías requeridas de acuerdo a lo señalado en el punto 8 del presente TBC. </w:t>
      </w:r>
    </w:p>
    <w:p w14:paraId="05D16275" w14:textId="77777777" w:rsidR="00E4312C" w:rsidRPr="00F029A2" w:rsidRDefault="00E4312C" w:rsidP="00BC343E">
      <w:pPr>
        <w:pStyle w:val="Prrafodelista"/>
        <w:numPr>
          <w:ilvl w:val="1"/>
          <w:numId w:val="13"/>
        </w:numPr>
        <w:tabs>
          <w:tab w:val="left" w:pos="2127"/>
        </w:tabs>
        <w:ind w:hanging="567"/>
        <w:jc w:val="both"/>
        <w:rPr>
          <w:rFonts w:ascii="Tahoma" w:hAnsi="Tahoma" w:cs="Tahoma"/>
          <w:color w:val="1F497D"/>
          <w:sz w:val="22"/>
          <w:szCs w:val="22"/>
          <w:lang w:val="es-BO"/>
        </w:rPr>
      </w:pPr>
      <w:r w:rsidRPr="00F029A2">
        <w:rPr>
          <w:rFonts w:ascii="Tahoma" w:hAnsi="Tahoma" w:cs="Tahoma"/>
          <w:color w:val="1F497D"/>
          <w:sz w:val="22"/>
          <w:szCs w:val="22"/>
          <w:lang w:val="es-BO"/>
        </w:rPr>
        <w:t>Certificado original de actualización de la matrícula de comercio emitido por FUNDEMPRESA vigente.</w:t>
      </w:r>
    </w:p>
    <w:p w14:paraId="4CBACAF7" w14:textId="77777777" w:rsidR="00E4312C" w:rsidRPr="00F029A2" w:rsidRDefault="00E4312C" w:rsidP="00BC343E">
      <w:pPr>
        <w:numPr>
          <w:ilvl w:val="1"/>
          <w:numId w:val="13"/>
        </w:numPr>
        <w:tabs>
          <w:tab w:val="left" w:pos="2127"/>
        </w:tabs>
        <w:ind w:hanging="567"/>
        <w:jc w:val="both"/>
        <w:rPr>
          <w:rFonts w:ascii="Tahoma" w:hAnsi="Tahoma" w:cs="Tahoma"/>
          <w:color w:val="1F497D"/>
          <w:sz w:val="22"/>
          <w:szCs w:val="22"/>
          <w:lang w:val="es-BO" w:eastAsia="en-US"/>
        </w:rPr>
      </w:pPr>
      <w:r w:rsidRPr="00F029A2">
        <w:rPr>
          <w:rFonts w:ascii="Tahoma" w:hAnsi="Tahoma" w:cs="Tahoma"/>
          <w:color w:val="1F497D"/>
          <w:sz w:val="22"/>
          <w:szCs w:val="22"/>
          <w:lang w:val="es-BO" w:eastAsia="en-US"/>
        </w:rPr>
        <w:lastRenderedPageBreak/>
        <w:t>Certificación electrónica del Número de Identificación Tributaria (N.I.T.) vigente y actual.</w:t>
      </w:r>
    </w:p>
    <w:p w14:paraId="350942DE" w14:textId="77777777" w:rsidR="00E4312C" w:rsidRPr="00F029A2" w:rsidRDefault="00E4312C" w:rsidP="00E4312C">
      <w:pPr>
        <w:pStyle w:val="Prrafodelista"/>
        <w:rPr>
          <w:rFonts w:ascii="Tahoma" w:hAnsi="Tahoma" w:cs="Tahoma"/>
          <w:color w:val="1F497D"/>
          <w:sz w:val="14"/>
          <w:szCs w:val="22"/>
          <w:lang w:val="es-BO"/>
        </w:rPr>
      </w:pPr>
    </w:p>
    <w:p w14:paraId="3F571005" w14:textId="77777777" w:rsidR="00E4312C" w:rsidRPr="00F029A2" w:rsidRDefault="00E4312C" w:rsidP="00BC343E">
      <w:pPr>
        <w:pStyle w:val="Prrafodelista"/>
        <w:numPr>
          <w:ilvl w:val="0"/>
          <w:numId w:val="13"/>
        </w:numPr>
        <w:tabs>
          <w:tab w:val="left" w:pos="1701"/>
        </w:tabs>
        <w:ind w:left="1701" w:hanging="567"/>
        <w:jc w:val="both"/>
        <w:rPr>
          <w:rFonts w:ascii="Tahoma" w:hAnsi="Tahoma" w:cs="Tahoma"/>
          <w:color w:val="1F497D"/>
          <w:sz w:val="22"/>
          <w:szCs w:val="22"/>
          <w:lang w:val="es-BO"/>
        </w:rPr>
      </w:pPr>
      <w:r w:rsidRPr="00F029A2">
        <w:rPr>
          <w:rFonts w:ascii="Tahoma" w:hAnsi="Tahoma" w:cs="Tahoma"/>
          <w:color w:val="1F497D"/>
          <w:sz w:val="22"/>
          <w:szCs w:val="22"/>
          <w:lang w:val="es-BO"/>
        </w:rPr>
        <w:t>Los documentos que deben presentar las personas jurídicas son:</w:t>
      </w:r>
    </w:p>
    <w:p w14:paraId="0A0E73B3" w14:textId="77777777" w:rsidR="00E4312C" w:rsidRPr="00F029A2" w:rsidRDefault="00E4312C" w:rsidP="00E4312C">
      <w:pPr>
        <w:pStyle w:val="Prrafodelista"/>
        <w:tabs>
          <w:tab w:val="left" w:pos="1701"/>
        </w:tabs>
        <w:ind w:left="1701"/>
        <w:jc w:val="both"/>
        <w:rPr>
          <w:rFonts w:ascii="Tahoma" w:hAnsi="Tahoma" w:cs="Tahoma"/>
          <w:color w:val="1F497D"/>
          <w:sz w:val="22"/>
          <w:szCs w:val="22"/>
          <w:lang w:val="es-BO"/>
        </w:rPr>
      </w:pPr>
    </w:p>
    <w:p w14:paraId="6779525F"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Copia legalizada de la escritura de Constitución de la Sociedad o firma comercial y modificaciones al mismo, con el resellado de inscripción ante Fundempresa (si corresponde). </w:t>
      </w:r>
    </w:p>
    <w:p w14:paraId="3459F721"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lang w:val="es-BO"/>
        </w:rPr>
      </w:pPr>
      <w:r w:rsidRPr="00F029A2">
        <w:rPr>
          <w:rFonts w:ascii="Tahoma" w:hAnsi="Tahoma" w:cs="Tahoma"/>
          <w:color w:val="1F497D"/>
          <w:sz w:val="22"/>
          <w:szCs w:val="22"/>
          <w:lang w:val="es-BO"/>
        </w:rPr>
        <w:t>Copia legalizada del Testimonio de Poder del Representante Legal debidamente inscrito ante Fundempresa (si corresponde).</w:t>
      </w:r>
    </w:p>
    <w:p w14:paraId="7A6A870D"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lang w:val="es-BO"/>
        </w:rPr>
      </w:pPr>
      <w:r w:rsidRPr="00F029A2">
        <w:rPr>
          <w:rFonts w:ascii="Tahoma" w:hAnsi="Tahoma" w:cs="Tahoma"/>
          <w:color w:val="1F497D"/>
          <w:sz w:val="22"/>
          <w:szCs w:val="22"/>
          <w:lang w:val="es-BO"/>
        </w:rPr>
        <w:t>Certificado original de actualización de la matrícula de comercio emitido por FUNDEMPRESA vigente.</w:t>
      </w:r>
    </w:p>
    <w:p w14:paraId="63CBE44C"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lang w:val="es-BO"/>
        </w:rPr>
      </w:pPr>
      <w:r w:rsidRPr="00F029A2">
        <w:rPr>
          <w:rFonts w:ascii="Tahoma" w:hAnsi="Tahoma" w:cs="Tahoma"/>
          <w:color w:val="1F497D"/>
          <w:sz w:val="22"/>
          <w:szCs w:val="22"/>
          <w:lang w:val="es-BO"/>
        </w:rPr>
        <w:lastRenderedPageBreak/>
        <w:t>Certificación electrónica del Número de Identificación Tributaria (N.I.T.) vigente y actual</w:t>
      </w:r>
    </w:p>
    <w:p w14:paraId="20022B13"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lang w:val="es-BO"/>
        </w:rPr>
      </w:pPr>
      <w:r w:rsidRPr="00F029A2">
        <w:rPr>
          <w:rFonts w:ascii="Tahoma" w:hAnsi="Tahoma" w:cs="Tahoma"/>
          <w:color w:val="1F497D"/>
          <w:sz w:val="22"/>
          <w:szCs w:val="22"/>
          <w:lang w:val="es-BO"/>
        </w:rPr>
        <w:t>Fotocopia simple de la Cédula de Identidad o Pasaporte del Representante Legal, vigente a la fecha de presentación de la propuesta</w:t>
      </w:r>
    </w:p>
    <w:p w14:paraId="0E3B4E39"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Garantías requeridas de acuerdo a lo señalado en el punto 8 del presente TBC. </w:t>
      </w:r>
    </w:p>
    <w:p w14:paraId="14349DC7" w14:textId="77777777" w:rsidR="00E4312C" w:rsidRPr="00F029A2" w:rsidRDefault="00E4312C" w:rsidP="00E4312C">
      <w:pPr>
        <w:pStyle w:val="Prrafodelista"/>
        <w:ind w:left="794"/>
        <w:jc w:val="both"/>
        <w:rPr>
          <w:rFonts w:ascii="Verdana" w:hAnsi="Verdana" w:cs="Arial"/>
          <w:color w:val="1F497D"/>
          <w:sz w:val="14"/>
          <w:szCs w:val="18"/>
          <w:lang w:val="es-BO"/>
        </w:rPr>
      </w:pPr>
    </w:p>
    <w:p w14:paraId="41959031" w14:textId="77777777" w:rsidR="00E4312C" w:rsidRPr="00F029A2" w:rsidRDefault="00E4312C" w:rsidP="00BC343E">
      <w:pPr>
        <w:pStyle w:val="Prrafodelista"/>
        <w:numPr>
          <w:ilvl w:val="1"/>
          <w:numId w:val="19"/>
        </w:numPr>
        <w:tabs>
          <w:tab w:val="left" w:pos="1701"/>
        </w:tabs>
        <w:ind w:left="1701" w:hanging="567"/>
        <w:jc w:val="both"/>
        <w:rPr>
          <w:rFonts w:ascii="Tahoma" w:hAnsi="Tahoma" w:cs="Tahoma"/>
          <w:color w:val="1F497D"/>
          <w:sz w:val="22"/>
          <w:szCs w:val="22"/>
          <w:lang w:val="es-BO"/>
        </w:rPr>
      </w:pPr>
      <w:r w:rsidRPr="00F029A2">
        <w:rPr>
          <w:rFonts w:ascii="Tahoma" w:hAnsi="Tahoma" w:cs="Tahoma"/>
          <w:color w:val="1F497D"/>
          <w:sz w:val="22"/>
          <w:szCs w:val="22"/>
          <w:lang w:val="es-BO"/>
        </w:rPr>
        <w:t>En el caso de Asociaciones Accidentales, los documentos deberán presentarse diferenciando los que corresponden a la asociación y los que corresponden a cada asociado.</w:t>
      </w:r>
    </w:p>
    <w:p w14:paraId="21C98AC9" w14:textId="77777777" w:rsidR="00E4312C" w:rsidRPr="00F029A2" w:rsidRDefault="00E4312C" w:rsidP="00E4312C">
      <w:pPr>
        <w:ind w:left="567"/>
        <w:jc w:val="both"/>
        <w:rPr>
          <w:rFonts w:ascii="Tahoma" w:hAnsi="Tahoma" w:cs="Tahoma"/>
          <w:color w:val="1F497D"/>
          <w:sz w:val="14"/>
          <w:szCs w:val="22"/>
          <w:lang w:val="es-BO"/>
        </w:rPr>
      </w:pPr>
    </w:p>
    <w:p w14:paraId="4BDDF279" w14:textId="77777777" w:rsidR="00E4312C" w:rsidRPr="00F029A2" w:rsidRDefault="00E4312C" w:rsidP="00BC343E">
      <w:pPr>
        <w:pStyle w:val="Prrafodelista"/>
        <w:numPr>
          <w:ilvl w:val="1"/>
          <w:numId w:val="21"/>
        </w:numPr>
        <w:ind w:left="2127" w:hanging="426"/>
        <w:jc w:val="both"/>
        <w:rPr>
          <w:rFonts w:ascii="Tahoma" w:hAnsi="Tahoma" w:cs="Tahoma"/>
          <w:color w:val="1F497D"/>
          <w:sz w:val="22"/>
          <w:szCs w:val="22"/>
          <w:lang w:val="es-BO"/>
        </w:rPr>
      </w:pPr>
      <w:r w:rsidRPr="00F029A2">
        <w:rPr>
          <w:rFonts w:ascii="Tahoma" w:hAnsi="Tahoma" w:cs="Tahoma"/>
          <w:color w:val="1F497D"/>
          <w:sz w:val="22"/>
          <w:szCs w:val="22"/>
          <w:lang w:val="es-BO"/>
        </w:rPr>
        <w:lastRenderedPageBreak/>
        <w:t>Documentación conjunta: Debe ser firmada por el Representante Legal de la Asociación Accidental, y es la siguiente:</w:t>
      </w:r>
    </w:p>
    <w:p w14:paraId="1CABE14E" w14:textId="77777777" w:rsidR="00E4312C" w:rsidRPr="00F029A2" w:rsidRDefault="00E4312C" w:rsidP="00E4312C">
      <w:pPr>
        <w:pStyle w:val="Prrafodelista"/>
        <w:ind w:left="2552"/>
        <w:jc w:val="both"/>
        <w:outlineLvl w:val="0"/>
        <w:rPr>
          <w:rFonts w:ascii="Tahoma" w:hAnsi="Tahoma" w:cs="Tahoma"/>
          <w:color w:val="1F497D"/>
          <w:sz w:val="18"/>
          <w:szCs w:val="22"/>
          <w:lang w:val="es-BO"/>
        </w:rPr>
      </w:pPr>
    </w:p>
    <w:p w14:paraId="08EF1C8B" w14:textId="77777777"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5826C49B" w14:textId="77777777"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Poder del Representante Legal de la Asociación Accidental, en fotocopia simple, con facultades expresas para presentar propuestas, negociar y suscribir contratos.</w:t>
      </w:r>
    </w:p>
    <w:p w14:paraId="62514C6B" w14:textId="77777777"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Propuesta en base al TBC señalado en el presente documento.</w:t>
      </w:r>
    </w:p>
    <w:p w14:paraId="63ED841A" w14:textId="77777777"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lastRenderedPageBreak/>
        <w:t>Garantías requeridas de acuerdo a lo señalado en el punto 8 del presente TBC.</w:t>
      </w:r>
    </w:p>
    <w:p w14:paraId="29F1D47B" w14:textId="77777777" w:rsidR="00E4312C" w:rsidRPr="00F029A2" w:rsidRDefault="00E4312C" w:rsidP="00E4312C">
      <w:pPr>
        <w:ind w:left="1080"/>
        <w:jc w:val="both"/>
        <w:rPr>
          <w:rFonts w:ascii="Tahoma" w:hAnsi="Tahoma" w:cs="Tahoma"/>
          <w:color w:val="1F497D"/>
          <w:sz w:val="22"/>
          <w:szCs w:val="22"/>
          <w:lang w:val="es-BO"/>
        </w:rPr>
      </w:pPr>
    </w:p>
    <w:p w14:paraId="3D712FE7" w14:textId="77777777" w:rsidR="00E4312C" w:rsidRPr="00F029A2" w:rsidRDefault="00E4312C" w:rsidP="00BC343E">
      <w:pPr>
        <w:pStyle w:val="Prrafodelista"/>
        <w:numPr>
          <w:ilvl w:val="1"/>
          <w:numId w:val="21"/>
        </w:numPr>
        <w:tabs>
          <w:tab w:val="left" w:pos="2268"/>
        </w:tabs>
        <w:ind w:left="2268" w:hanging="567"/>
        <w:jc w:val="both"/>
        <w:rPr>
          <w:rFonts w:ascii="Tahoma" w:hAnsi="Tahoma" w:cs="Tahoma"/>
          <w:color w:val="1F497D"/>
          <w:sz w:val="22"/>
          <w:szCs w:val="22"/>
          <w:lang w:val="es-BO" w:eastAsia="es-ES"/>
        </w:rPr>
      </w:pPr>
      <w:r w:rsidRPr="00F029A2">
        <w:rPr>
          <w:rFonts w:ascii="Tahoma" w:hAnsi="Tahoma" w:cs="Tahoma"/>
          <w:color w:val="1F497D"/>
          <w:sz w:val="22"/>
          <w:szCs w:val="22"/>
          <w:lang w:val="es-BO" w:eastAsia="es-ES"/>
        </w:rPr>
        <w:t>Documentación independiente: Debe presentarse la siguiente documentación, firmada por el Representante Legal de cada asociado y no por el Representante Legal de la Asociación:</w:t>
      </w:r>
    </w:p>
    <w:p w14:paraId="3A4773C1" w14:textId="77777777" w:rsidR="00E4312C" w:rsidRPr="00F029A2" w:rsidRDefault="00E4312C" w:rsidP="00E4312C">
      <w:pPr>
        <w:pStyle w:val="Prrafodelista"/>
        <w:ind w:left="2552"/>
        <w:jc w:val="both"/>
        <w:outlineLvl w:val="0"/>
        <w:rPr>
          <w:rFonts w:ascii="Tahoma" w:hAnsi="Tahoma" w:cs="Tahoma"/>
          <w:color w:val="1F497D"/>
          <w:sz w:val="22"/>
          <w:szCs w:val="22"/>
          <w:lang w:val="es-BO" w:eastAsia="es-ES"/>
        </w:rPr>
      </w:pPr>
    </w:p>
    <w:p w14:paraId="62308DDA" w14:textId="77777777" w:rsidR="00E4312C" w:rsidRPr="00F029A2" w:rsidRDefault="00E4312C" w:rsidP="00BC343E">
      <w:pPr>
        <w:pStyle w:val="Prrafodelista"/>
        <w:numPr>
          <w:ilvl w:val="0"/>
          <w:numId w:val="18"/>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 xml:space="preserve">Poder del Representante Legal, en fotocopia simple. </w:t>
      </w:r>
    </w:p>
    <w:p w14:paraId="7BBEBCC2" w14:textId="77777777" w:rsidR="00E4312C" w:rsidRPr="00F029A2" w:rsidRDefault="00E4312C" w:rsidP="00E4312C">
      <w:pPr>
        <w:jc w:val="both"/>
        <w:rPr>
          <w:rFonts w:ascii="Tahoma" w:hAnsi="Tahoma" w:cs="Tahoma"/>
          <w:color w:val="1F497D"/>
          <w:sz w:val="22"/>
          <w:szCs w:val="22"/>
          <w:lang w:val="es-BO"/>
        </w:rPr>
      </w:pPr>
    </w:p>
    <w:p w14:paraId="5F5C5323" w14:textId="77777777" w:rsidR="00E4312C" w:rsidRPr="00F029A2" w:rsidRDefault="00E4312C" w:rsidP="00E4312C">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Las empresas extranjeras que resulten adjudicadas deberán presentar la documentación legal para la elaboración del contrato, debidamente traducida al español y </w:t>
      </w:r>
      <w:r w:rsidRPr="00F029A2">
        <w:rPr>
          <w:rFonts w:ascii="Tahoma" w:hAnsi="Tahoma" w:cs="Tahoma"/>
          <w:color w:val="1F497D"/>
          <w:sz w:val="22"/>
          <w:szCs w:val="22"/>
          <w:lang w:val="es-BO"/>
        </w:rPr>
        <w:lastRenderedPageBreak/>
        <w:t>legalizada ante las instancias competentes de su país en el Consulado o Embajada Boliviana más próximo a su residencia, o ante el Ministerio de Relaciones Exteriores del Estado Plurinacional de Bolivia.</w:t>
      </w:r>
    </w:p>
    <w:p w14:paraId="73EE5EDF" w14:textId="77777777" w:rsidR="00E4312C" w:rsidRPr="00F029A2" w:rsidRDefault="00E4312C" w:rsidP="00E4312C">
      <w:pPr>
        <w:ind w:left="567"/>
        <w:jc w:val="both"/>
        <w:rPr>
          <w:rFonts w:ascii="Tahoma" w:hAnsi="Tahoma" w:cs="Tahoma"/>
          <w:color w:val="1F497D"/>
          <w:sz w:val="22"/>
          <w:szCs w:val="22"/>
          <w:lang w:val="es-BO"/>
        </w:rPr>
      </w:pPr>
    </w:p>
    <w:p w14:paraId="1ABA8634" w14:textId="77777777" w:rsidR="00E4312C" w:rsidRPr="00F029A2" w:rsidRDefault="00E4312C" w:rsidP="00D518C2">
      <w:pPr>
        <w:numPr>
          <w:ilvl w:val="0"/>
          <w:numId w:val="32"/>
        </w:numPr>
        <w:tabs>
          <w:tab w:val="left" w:pos="1134"/>
        </w:tabs>
        <w:spacing w:before="120"/>
        <w:jc w:val="both"/>
        <w:rPr>
          <w:rFonts w:ascii="Tahoma" w:hAnsi="Tahoma" w:cs="Tahoma"/>
          <w:b/>
          <w:color w:val="1F497D"/>
          <w:sz w:val="22"/>
          <w:szCs w:val="22"/>
          <w:u w:val="single"/>
          <w:lang w:val="es-BO"/>
        </w:rPr>
      </w:pPr>
      <w:r w:rsidRPr="00F029A2">
        <w:rPr>
          <w:rFonts w:ascii="Tahoma" w:hAnsi="Tahoma" w:cs="Tahoma"/>
          <w:b/>
          <w:color w:val="1F497D"/>
          <w:sz w:val="22"/>
          <w:szCs w:val="22"/>
          <w:u w:val="single"/>
          <w:lang w:val="es-BO"/>
        </w:rPr>
        <w:t>FORMA DE PAGO</w:t>
      </w:r>
    </w:p>
    <w:p w14:paraId="00BB2FAB" w14:textId="77777777" w:rsidR="00E4312C" w:rsidRPr="00F029A2" w:rsidRDefault="00E4312C" w:rsidP="00E4312C">
      <w:pPr>
        <w:spacing w:before="120"/>
        <w:ind w:left="567"/>
        <w:jc w:val="both"/>
        <w:rPr>
          <w:rFonts w:ascii="Tahoma" w:hAnsi="Tahoma" w:cs="Tahoma"/>
          <w:color w:val="1F497D"/>
          <w:sz w:val="22"/>
          <w:szCs w:val="22"/>
          <w:lang w:val="es-BO"/>
        </w:rPr>
      </w:pPr>
      <w:r w:rsidRPr="00F029A2">
        <w:rPr>
          <w:rFonts w:ascii="Tahoma" w:hAnsi="Tahoma" w:cs="Tahoma"/>
          <w:color w:val="1F497D"/>
          <w:sz w:val="22"/>
          <w:szCs w:val="22"/>
          <w:lang w:val="es-BO"/>
        </w:rPr>
        <w:t>El pago será realizado de la siguiente forma:</w:t>
      </w:r>
    </w:p>
    <w:p w14:paraId="28205E22" w14:textId="77777777" w:rsidR="00A567D2" w:rsidRPr="00777CD4" w:rsidRDefault="00A567D2" w:rsidP="00A567D2">
      <w:pPr>
        <w:numPr>
          <w:ilvl w:val="1"/>
          <w:numId w:val="19"/>
        </w:numPr>
        <w:spacing w:before="120"/>
        <w:jc w:val="both"/>
        <w:rPr>
          <w:rFonts w:ascii="Tahoma" w:hAnsi="Tahoma" w:cs="Tahoma"/>
          <w:color w:val="1F497D"/>
          <w:sz w:val="22"/>
          <w:szCs w:val="22"/>
          <w:lang w:val="es-BO"/>
        </w:rPr>
      </w:pPr>
      <w:r w:rsidRPr="00A55396">
        <w:rPr>
          <w:rFonts w:ascii="Tahoma" w:hAnsi="Tahoma" w:cs="Tahoma"/>
          <w:color w:val="1F497D"/>
          <w:sz w:val="22"/>
          <w:szCs w:val="22"/>
          <w:lang w:val="es-BO"/>
        </w:rPr>
        <w:t xml:space="preserve">Equipos: </w:t>
      </w:r>
      <w:r w:rsidRPr="00777CD4">
        <w:rPr>
          <w:rFonts w:ascii="Tahoma" w:hAnsi="Tahoma" w:cs="Tahoma"/>
          <w:color w:val="1F497D"/>
          <w:sz w:val="22"/>
          <w:szCs w:val="22"/>
          <w:lang w:val="es-BO"/>
        </w:rPr>
        <w:t xml:space="preserve">80% del valor total de los equipos y materiales </w:t>
      </w:r>
      <w:r w:rsidR="00014B76">
        <w:rPr>
          <w:rFonts w:ascii="Tahoma" w:hAnsi="Tahoma" w:cs="Tahoma"/>
          <w:color w:val="1F497D"/>
          <w:sz w:val="22"/>
          <w:szCs w:val="22"/>
          <w:lang w:val="es-BO"/>
        </w:rPr>
        <w:t>contra</w:t>
      </w:r>
      <w:r w:rsidRPr="00777CD4">
        <w:rPr>
          <w:rFonts w:ascii="Tahoma" w:hAnsi="Tahoma" w:cs="Tahoma"/>
          <w:color w:val="1F497D"/>
          <w:sz w:val="22"/>
          <w:szCs w:val="22"/>
          <w:lang w:val="es-BO"/>
        </w:rPr>
        <w:t xml:space="preserve"> entrega de</w:t>
      </w:r>
      <w:r>
        <w:rPr>
          <w:rFonts w:ascii="Tahoma" w:hAnsi="Tahoma" w:cs="Tahoma"/>
          <w:color w:val="1F497D"/>
          <w:sz w:val="22"/>
          <w:szCs w:val="22"/>
          <w:lang w:val="es-BO"/>
        </w:rPr>
        <w:t xml:space="preserve"> la totalidad de estos bienes, previa emisión </w:t>
      </w:r>
      <w:r w:rsidRPr="00A567D2">
        <w:rPr>
          <w:rFonts w:ascii="Tahoma" w:hAnsi="Tahoma" w:cs="Tahoma"/>
          <w:color w:val="1F497D"/>
          <w:sz w:val="22"/>
          <w:szCs w:val="22"/>
          <w:lang w:val="es-BO"/>
        </w:rPr>
        <w:t>del acta de recepción firmada por ambas partes</w:t>
      </w:r>
      <w:r w:rsidR="0056136A">
        <w:rPr>
          <w:rFonts w:ascii="Tahoma" w:hAnsi="Tahoma" w:cs="Tahoma"/>
          <w:color w:val="1F497D"/>
          <w:sz w:val="22"/>
          <w:szCs w:val="22"/>
          <w:lang w:val="es-BO"/>
        </w:rPr>
        <w:t xml:space="preserve">, emisión del control de calidad y </w:t>
      </w:r>
      <w:r w:rsidRPr="00A567D2">
        <w:rPr>
          <w:rFonts w:ascii="Tahoma" w:hAnsi="Tahoma" w:cs="Tahoma"/>
          <w:color w:val="1F497D"/>
          <w:sz w:val="22"/>
          <w:szCs w:val="22"/>
          <w:lang w:val="es-BO"/>
        </w:rPr>
        <w:t xml:space="preserve">presentación de </w:t>
      </w:r>
      <w:r w:rsidRPr="00A567D2">
        <w:rPr>
          <w:rFonts w:ascii="Tahoma" w:hAnsi="Tahoma" w:cs="Tahoma"/>
          <w:color w:val="1F497D"/>
          <w:sz w:val="22"/>
          <w:szCs w:val="22"/>
          <w:lang w:val="es-BO"/>
        </w:rPr>
        <w:lastRenderedPageBreak/>
        <w:t>factura fiscal por</w:t>
      </w:r>
      <w:r w:rsidRPr="00777CD4">
        <w:rPr>
          <w:rFonts w:ascii="Tahoma" w:hAnsi="Tahoma" w:cs="Tahoma"/>
          <w:color w:val="1F497D"/>
          <w:sz w:val="22"/>
          <w:szCs w:val="22"/>
          <w:lang w:val="es-BO"/>
        </w:rPr>
        <w:t xml:space="preserve"> el proveedor, el restante 20% a la conclusión de </w:t>
      </w:r>
      <w:r w:rsidR="00175975">
        <w:rPr>
          <w:rFonts w:ascii="Tahoma" w:hAnsi="Tahoma" w:cs="Tahoma"/>
          <w:color w:val="1F497D"/>
          <w:sz w:val="22"/>
          <w:szCs w:val="22"/>
          <w:lang w:val="es-BO"/>
        </w:rPr>
        <w:t xml:space="preserve">la totalidad de </w:t>
      </w:r>
      <w:r w:rsidRPr="00777CD4">
        <w:rPr>
          <w:rFonts w:ascii="Tahoma" w:hAnsi="Tahoma" w:cs="Tahoma"/>
          <w:color w:val="1F497D"/>
          <w:sz w:val="22"/>
          <w:szCs w:val="22"/>
          <w:lang w:val="es-BO"/>
        </w:rPr>
        <w:t xml:space="preserve">los servicios (implementación del proyecto). </w:t>
      </w:r>
    </w:p>
    <w:p w14:paraId="7CC7FBDE" w14:textId="77777777" w:rsidR="00A567D2" w:rsidRPr="00777CD4" w:rsidRDefault="00A567D2" w:rsidP="00A567D2">
      <w:pPr>
        <w:numPr>
          <w:ilvl w:val="1"/>
          <w:numId w:val="19"/>
        </w:numPr>
        <w:spacing w:before="120"/>
        <w:jc w:val="both"/>
        <w:rPr>
          <w:rFonts w:ascii="Tahoma" w:hAnsi="Tahoma" w:cs="Tahoma"/>
          <w:color w:val="1F497D"/>
          <w:sz w:val="22"/>
          <w:szCs w:val="22"/>
          <w:lang w:val="es-BO"/>
        </w:rPr>
      </w:pPr>
      <w:r w:rsidRPr="00777CD4">
        <w:rPr>
          <w:rFonts w:ascii="Tahoma" w:hAnsi="Tahoma" w:cs="Tahoma"/>
          <w:color w:val="1F497D"/>
          <w:sz w:val="22"/>
          <w:szCs w:val="22"/>
          <w:lang w:val="es-BO"/>
        </w:rPr>
        <w:t>Servicios: 100% contra entrega de todo el servicio, previa emisión del certificado de Control de Calidad por parte de ENTEL S.A. y presentación de factura fiscal por el proveedor.</w:t>
      </w:r>
    </w:p>
    <w:p w14:paraId="1F165DDD" w14:textId="77777777" w:rsidR="00E4312C" w:rsidRDefault="00E4312C" w:rsidP="00E4312C">
      <w:pPr>
        <w:spacing w:before="120"/>
        <w:ind w:left="567"/>
        <w:jc w:val="both"/>
        <w:rPr>
          <w:rFonts w:ascii="Tahoma" w:hAnsi="Tahoma" w:cs="Tahoma"/>
          <w:color w:val="1F497D"/>
          <w:sz w:val="22"/>
          <w:szCs w:val="22"/>
          <w:lang w:val="es-BO"/>
        </w:rPr>
      </w:pPr>
      <w:r w:rsidRPr="00F029A2">
        <w:rPr>
          <w:rFonts w:ascii="Tahoma" w:hAnsi="Tahoma" w:cs="Tahoma"/>
          <w:b/>
          <w:color w:val="1F497D"/>
          <w:sz w:val="22"/>
          <w:szCs w:val="22"/>
          <w:lang w:val="es-BO"/>
        </w:rPr>
        <w:t xml:space="preserve">NOTA: </w:t>
      </w:r>
      <w:r w:rsidRPr="00F029A2">
        <w:rPr>
          <w:rFonts w:ascii="Tahoma" w:hAnsi="Tahoma" w:cs="Tahoma"/>
          <w:color w:val="1F497D"/>
          <w:sz w:val="22"/>
          <w:szCs w:val="22"/>
          <w:lang w:val="es-BO"/>
        </w:rPr>
        <w:t>Para el presente proceso de contratación no aplican pagos adelantados por concepto de anticipos.</w:t>
      </w:r>
    </w:p>
    <w:p w14:paraId="381B99DD" w14:textId="77777777" w:rsidR="0056136A" w:rsidRDefault="0056136A" w:rsidP="00E4312C">
      <w:pPr>
        <w:spacing w:before="120"/>
        <w:ind w:left="567"/>
        <w:jc w:val="both"/>
        <w:rPr>
          <w:rFonts w:ascii="Tahoma" w:hAnsi="Tahoma" w:cs="Tahoma"/>
          <w:color w:val="1F497D"/>
          <w:sz w:val="22"/>
          <w:szCs w:val="22"/>
          <w:lang w:val="es-BO"/>
        </w:rPr>
      </w:pPr>
    </w:p>
    <w:p w14:paraId="15EA7E11" w14:textId="77777777" w:rsidR="0056136A" w:rsidRPr="00F029A2" w:rsidRDefault="0056136A" w:rsidP="00E4312C">
      <w:pPr>
        <w:spacing w:before="120"/>
        <w:ind w:left="567"/>
        <w:jc w:val="both"/>
        <w:rPr>
          <w:rFonts w:ascii="Tahoma" w:hAnsi="Tahoma" w:cs="Tahoma"/>
          <w:color w:val="1F497D"/>
          <w:sz w:val="22"/>
          <w:szCs w:val="22"/>
          <w:lang w:val="es-BO"/>
        </w:rPr>
      </w:pPr>
    </w:p>
    <w:p w14:paraId="5FF3104A" w14:textId="77777777" w:rsidR="00E4312C" w:rsidRPr="00F029A2" w:rsidRDefault="00E4312C" w:rsidP="00E4312C">
      <w:pPr>
        <w:pStyle w:val="Prrafodelista"/>
        <w:ind w:left="567"/>
        <w:jc w:val="both"/>
        <w:rPr>
          <w:rFonts w:ascii="Tahoma" w:hAnsi="Tahoma" w:cs="Tahoma"/>
          <w:color w:val="1F497D"/>
          <w:sz w:val="22"/>
          <w:szCs w:val="22"/>
          <w:lang w:val="es-BO"/>
        </w:rPr>
      </w:pPr>
    </w:p>
    <w:p w14:paraId="0AC4D6FB" w14:textId="77777777" w:rsidR="00E4312C" w:rsidRPr="00F029A2" w:rsidRDefault="00E4312C" w:rsidP="00D518C2">
      <w:pPr>
        <w:numPr>
          <w:ilvl w:val="0"/>
          <w:numId w:val="32"/>
        </w:numPr>
        <w:tabs>
          <w:tab w:val="left" w:pos="1134"/>
        </w:tabs>
        <w:spacing w:before="120"/>
        <w:jc w:val="both"/>
        <w:rPr>
          <w:rFonts w:ascii="Tahoma" w:hAnsi="Tahoma" w:cs="Tahoma"/>
          <w:b/>
          <w:color w:val="1F497D"/>
          <w:sz w:val="22"/>
          <w:szCs w:val="22"/>
          <w:u w:val="single"/>
          <w:lang w:val="es-BO"/>
        </w:rPr>
      </w:pPr>
      <w:r w:rsidRPr="00F029A2">
        <w:rPr>
          <w:rFonts w:ascii="Tahoma" w:hAnsi="Tahoma" w:cs="Tahoma"/>
          <w:b/>
          <w:color w:val="1F497D"/>
          <w:sz w:val="22"/>
          <w:szCs w:val="22"/>
          <w:u w:val="single"/>
          <w:lang w:val="es-BO"/>
        </w:rPr>
        <w:lastRenderedPageBreak/>
        <w:t>MULTAS</w:t>
      </w:r>
    </w:p>
    <w:p w14:paraId="3C780478" w14:textId="77777777" w:rsidR="00E4312C" w:rsidRPr="00F029A2" w:rsidRDefault="00E4312C" w:rsidP="00E4312C">
      <w:pPr>
        <w:pStyle w:val="TITULOS"/>
        <w:spacing w:after="0"/>
        <w:ind w:firstLine="0"/>
        <w:jc w:val="both"/>
        <w:rPr>
          <w:rFonts w:ascii="Tahoma" w:hAnsi="Tahoma" w:cs="Tahoma"/>
          <w:b w:val="0"/>
          <w:bCs w:val="0"/>
          <w:color w:val="1F497D"/>
          <w:sz w:val="22"/>
          <w:szCs w:val="22"/>
        </w:rPr>
      </w:pPr>
    </w:p>
    <w:p w14:paraId="63504CA7" w14:textId="77777777" w:rsidR="00E4312C" w:rsidRPr="00F029A2" w:rsidRDefault="00E4312C" w:rsidP="001339B0">
      <w:pPr>
        <w:ind w:left="567"/>
        <w:jc w:val="both"/>
        <w:rPr>
          <w:rFonts w:ascii="Tahoma" w:hAnsi="Tahoma" w:cs="Tahoma"/>
          <w:color w:val="1F497D"/>
          <w:sz w:val="22"/>
          <w:szCs w:val="22"/>
          <w:lang w:val="es-BO"/>
        </w:rPr>
      </w:pPr>
      <w:r w:rsidRPr="00F029A2">
        <w:rPr>
          <w:rFonts w:ascii="Tahoma" w:hAnsi="Tahoma" w:cs="Tahoma"/>
          <w:color w:val="1F497D"/>
          <w:sz w:val="22"/>
          <w:szCs w:val="22"/>
          <w:lang w:val="es-BO"/>
        </w:rPr>
        <w:t>El oferente adjudicado se responsabilizará por los daños económicos ocasionados a ENTEL S.A., por incumplimiento a los plazos de entrega establecidos, debidamente constatados entre partes.</w:t>
      </w:r>
    </w:p>
    <w:p w14:paraId="1A999370" w14:textId="77777777" w:rsidR="00E4312C" w:rsidRPr="00F029A2" w:rsidRDefault="00E4312C" w:rsidP="001339B0">
      <w:pPr>
        <w:ind w:left="567"/>
        <w:jc w:val="both"/>
        <w:rPr>
          <w:rFonts w:ascii="Tahoma" w:hAnsi="Tahoma" w:cs="Tahoma"/>
          <w:color w:val="1F497D"/>
          <w:sz w:val="22"/>
          <w:szCs w:val="22"/>
          <w:lang w:val="es-BO"/>
        </w:rPr>
      </w:pPr>
    </w:p>
    <w:p w14:paraId="10B9F154" w14:textId="77777777" w:rsidR="00E4312C" w:rsidRPr="00F029A2" w:rsidRDefault="00E4312C" w:rsidP="001339B0">
      <w:pPr>
        <w:ind w:left="567"/>
        <w:jc w:val="both"/>
        <w:rPr>
          <w:rFonts w:ascii="Tahoma" w:hAnsi="Tahoma" w:cs="Tahoma"/>
          <w:b/>
          <w:bCs/>
          <w:color w:val="1F497D"/>
          <w:sz w:val="22"/>
          <w:szCs w:val="22"/>
          <w:lang w:val="es-BO"/>
        </w:rPr>
      </w:pPr>
      <w:r w:rsidRPr="00F029A2">
        <w:rPr>
          <w:rFonts w:ascii="Tahoma" w:hAnsi="Tahoma" w:cs="Tahoma"/>
          <w:color w:val="1F497D"/>
          <w:sz w:val="22"/>
          <w:szCs w:val="22"/>
          <w:lang w:val="es-BO"/>
        </w:rPr>
        <w:t>Si existiesen atrasos o incumplimiento en los plazos establecidos para la entrega de los bienes</w:t>
      </w:r>
      <w:r w:rsidR="00F44AAA" w:rsidRPr="00F029A2">
        <w:rPr>
          <w:rFonts w:ascii="Tahoma" w:hAnsi="Tahoma" w:cs="Tahoma"/>
          <w:color w:val="1F497D"/>
          <w:sz w:val="22"/>
          <w:szCs w:val="22"/>
          <w:lang w:val="es-BO"/>
        </w:rPr>
        <w:t xml:space="preserve"> y servicios</w:t>
      </w:r>
      <w:r w:rsidRPr="00F029A2">
        <w:rPr>
          <w:rFonts w:ascii="Tahoma" w:hAnsi="Tahoma" w:cs="Tahoma"/>
          <w:color w:val="1F497D"/>
          <w:sz w:val="22"/>
          <w:szCs w:val="22"/>
          <w:lang w:val="es-BO"/>
        </w:rPr>
        <w:t xml:space="preserve">, el Proveedor cancelará a ENTEL S.A. una multa por cada día calendario de retraso equivalente a 0.5% (cero punto cinco por ciento) del monto adjudicado hasta un 20% (veinte por ciento). Asimismo, ENTEL S.A. descontará la multa del pago en curso. La suma de las multas no podrá exceder en </w:t>
      </w:r>
      <w:r w:rsidRPr="00F029A2">
        <w:rPr>
          <w:rFonts w:ascii="Tahoma" w:hAnsi="Tahoma" w:cs="Tahoma"/>
          <w:color w:val="1F497D"/>
          <w:sz w:val="22"/>
          <w:szCs w:val="22"/>
          <w:lang w:val="es-BO"/>
        </w:rPr>
        <w:lastRenderedPageBreak/>
        <w:t>ningún caso el 20% (veinte por ciento) del monto total de la adjudicación, debiendo iniciar el proceso de resolución del Contrato</w:t>
      </w:r>
      <w:r w:rsidRPr="00F029A2">
        <w:rPr>
          <w:rFonts w:ascii="Tahoma" w:hAnsi="Tahoma" w:cs="Tahoma"/>
          <w:b/>
          <w:bCs/>
          <w:color w:val="1F497D"/>
          <w:sz w:val="22"/>
          <w:szCs w:val="22"/>
          <w:lang w:val="es-BO"/>
        </w:rPr>
        <w:t>.</w:t>
      </w:r>
    </w:p>
    <w:p w14:paraId="486BDB7D" w14:textId="77777777" w:rsidR="00014B76" w:rsidRDefault="00014B76">
      <w:pPr>
        <w:rPr>
          <w:ins w:id="5" w:author="Claudia Alejandra Ruiz Mariscal" w:date="2018-02-08T17:36:00Z"/>
          <w:rFonts w:ascii="Tahoma" w:hAnsi="Tahoma" w:cs="Tahoma"/>
          <w:b/>
          <w:color w:val="1F497D"/>
          <w:sz w:val="28"/>
          <w:szCs w:val="28"/>
          <w:lang w:val="es-BO"/>
        </w:rPr>
      </w:pPr>
      <w:ins w:id="6" w:author="Claudia Alejandra Ruiz Mariscal" w:date="2018-02-08T17:36:00Z">
        <w:r>
          <w:rPr>
            <w:rFonts w:ascii="Tahoma" w:hAnsi="Tahoma" w:cs="Tahoma"/>
            <w:b/>
            <w:color w:val="1F497D"/>
            <w:sz w:val="28"/>
            <w:szCs w:val="28"/>
            <w:lang w:val="es-BO"/>
          </w:rPr>
          <w:br w:type="page"/>
        </w:r>
      </w:ins>
    </w:p>
    <w:p w14:paraId="6CD0182F" w14:textId="77777777" w:rsidR="009F050A" w:rsidRPr="00F029A2" w:rsidRDefault="009F050A" w:rsidP="00A054C4">
      <w:pPr>
        <w:spacing w:before="120"/>
        <w:jc w:val="center"/>
        <w:rPr>
          <w:rFonts w:ascii="Tahoma" w:hAnsi="Tahoma" w:cs="Tahoma"/>
          <w:b/>
          <w:color w:val="1F497D"/>
          <w:sz w:val="28"/>
          <w:szCs w:val="28"/>
          <w:lang w:val="es-BO"/>
        </w:rPr>
      </w:pPr>
      <w:r w:rsidRPr="00F029A2">
        <w:rPr>
          <w:rFonts w:ascii="Tahoma" w:hAnsi="Tahoma" w:cs="Tahoma"/>
          <w:b/>
          <w:color w:val="1F497D"/>
          <w:sz w:val="28"/>
          <w:szCs w:val="28"/>
          <w:lang w:val="es-BO"/>
        </w:rPr>
        <w:lastRenderedPageBreak/>
        <w:t>PARTE II</w:t>
      </w:r>
      <w:bookmarkEnd w:id="2"/>
      <w:bookmarkEnd w:id="3"/>
    </w:p>
    <w:p w14:paraId="063CB1BF" w14:textId="77777777" w:rsidR="009F050A" w:rsidRPr="00F029A2" w:rsidRDefault="009F050A" w:rsidP="009F050A">
      <w:pPr>
        <w:rPr>
          <w:color w:val="1F497D"/>
          <w:lang w:val="es-BO"/>
        </w:rPr>
      </w:pPr>
    </w:p>
    <w:p w14:paraId="617BAACD" w14:textId="77777777" w:rsidR="009F050A" w:rsidRPr="00F029A2" w:rsidRDefault="009F050A" w:rsidP="009F050A">
      <w:pPr>
        <w:jc w:val="center"/>
        <w:rPr>
          <w:rFonts w:ascii="Tahoma" w:hAnsi="Tahoma" w:cs="Tahoma"/>
          <w:b/>
          <w:color w:val="1F497D"/>
          <w:sz w:val="28"/>
          <w:szCs w:val="28"/>
          <w:lang w:val="es-BO"/>
        </w:rPr>
      </w:pPr>
      <w:r w:rsidRPr="00F029A2">
        <w:rPr>
          <w:rFonts w:ascii="Tahoma" w:hAnsi="Tahoma" w:cs="Tahoma"/>
          <w:b/>
          <w:color w:val="1F497D"/>
          <w:sz w:val="28"/>
          <w:szCs w:val="28"/>
          <w:lang w:val="es-BO"/>
        </w:rPr>
        <w:t>INFORMACIÓN TÉCNICA DE LA CONTRATACIÓN</w:t>
      </w:r>
    </w:p>
    <w:p w14:paraId="60546013" w14:textId="77777777" w:rsidR="009F050A" w:rsidRPr="00F029A2" w:rsidRDefault="009F050A" w:rsidP="009F050A">
      <w:pPr>
        <w:pStyle w:val="TITULOS"/>
        <w:spacing w:after="0"/>
        <w:ind w:left="426" w:firstLine="0"/>
        <w:rPr>
          <w:rFonts w:ascii="Tahoma" w:hAnsi="Tahoma" w:cs="Tahoma"/>
          <w:color w:val="1F497D"/>
          <w:sz w:val="22"/>
          <w:szCs w:val="22"/>
        </w:rPr>
      </w:pPr>
    </w:p>
    <w:p w14:paraId="1FF69E6F" w14:textId="77777777" w:rsidR="00BD4E73" w:rsidRPr="00F029A2" w:rsidRDefault="00BD4E73" w:rsidP="00D518C2">
      <w:pPr>
        <w:pStyle w:val="TITULOS"/>
        <w:numPr>
          <w:ilvl w:val="1"/>
          <w:numId w:val="29"/>
        </w:numPr>
        <w:spacing w:before="120" w:after="120" w:line="240" w:lineRule="auto"/>
        <w:ind w:left="709" w:hanging="425"/>
        <w:jc w:val="both"/>
        <w:rPr>
          <w:rFonts w:ascii="Tahoma" w:hAnsi="Tahoma" w:cs="Tahoma"/>
          <w:color w:val="1F497D"/>
          <w:sz w:val="22"/>
          <w:szCs w:val="22"/>
        </w:rPr>
      </w:pPr>
      <w:r w:rsidRPr="00F029A2">
        <w:rPr>
          <w:rFonts w:ascii="Tahoma" w:hAnsi="Tahoma" w:cs="Tahoma"/>
          <w:color w:val="1F497D"/>
          <w:sz w:val="22"/>
          <w:szCs w:val="22"/>
        </w:rPr>
        <w:t>CONDICIONES PARA LA PRESENTACIÓN DE PROPUESTAS TÉCNICAS</w:t>
      </w:r>
    </w:p>
    <w:p w14:paraId="5328C085" w14:textId="77777777" w:rsidR="00BD4E73" w:rsidRPr="00F029A2" w:rsidRDefault="00BD4E73" w:rsidP="00BD4E73">
      <w:pPr>
        <w:spacing w:after="120"/>
        <w:ind w:left="360"/>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w:t>
      </w:r>
      <w:r w:rsidRPr="00F029A2">
        <w:rPr>
          <w:rFonts w:ascii="Tahoma" w:hAnsi="Tahoma" w:cs="Tahoma"/>
          <w:color w:val="1F497D"/>
          <w:sz w:val="22"/>
          <w:szCs w:val="22"/>
          <w:lang w:val="es-BO"/>
        </w:rPr>
        <w:lastRenderedPageBreak/>
        <w:t>documento, será inhabilitado de la evaluación de la presente Invitación. (MANDATORIO)</w:t>
      </w:r>
    </w:p>
    <w:p w14:paraId="5D6E90FF" w14:textId="77777777" w:rsidR="009F050A" w:rsidRPr="00F029A2" w:rsidRDefault="009F050A" w:rsidP="005B796F">
      <w:pPr>
        <w:spacing w:after="120"/>
        <w:ind w:left="360"/>
        <w:jc w:val="both"/>
        <w:rPr>
          <w:rFonts w:ascii="Tahoma" w:hAnsi="Tahoma" w:cs="Tahoma"/>
          <w:color w:val="1F497D"/>
          <w:sz w:val="22"/>
          <w:szCs w:val="22"/>
          <w:lang w:val="es-BO"/>
        </w:rPr>
      </w:pPr>
      <w:r w:rsidRPr="00F029A2">
        <w:rPr>
          <w:rFonts w:ascii="Tahoma" w:hAnsi="Tahoma" w:cs="Tahoma"/>
          <w:color w:val="1F497D"/>
          <w:sz w:val="22"/>
          <w:szCs w:val="22"/>
          <w:lang w:val="es-BO"/>
        </w:rPr>
        <w:t>Para todos los incisos marcados como MANDATORIO, la calificación será CUMPLE o NO CUMPLE. Mientras que los incisos marcados como CALIFICABLE se basarán en la tabla de calificación.</w:t>
      </w:r>
    </w:p>
    <w:p w14:paraId="75BD68F1" w14:textId="77777777" w:rsidR="00EA4046" w:rsidRPr="00F029A2" w:rsidRDefault="00BD4E73" w:rsidP="00EA4046">
      <w:pPr>
        <w:spacing w:after="120"/>
        <w:ind w:left="360"/>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En los requerimientos de ENTEL S.A. el oferente debe tomar en cuenta las siguientes referencias para la interpretación de las tablas. </w:t>
      </w:r>
    </w:p>
    <w:p w14:paraId="7E6FCB60" w14:textId="77777777" w:rsidR="00BD4E73" w:rsidRPr="00F029A2" w:rsidRDefault="00BD4E73" w:rsidP="00EA4046">
      <w:pPr>
        <w:spacing w:after="120"/>
        <w:ind w:left="360"/>
        <w:jc w:val="both"/>
        <w:rPr>
          <w:rFonts w:ascii="Tahoma" w:hAnsi="Tahoma" w:cs="Tahoma"/>
          <w:color w:val="1F497D"/>
          <w:sz w:val="22"/>
          <w:szCs w:val="22"/>
          <w:lang w:val="es-BO"/>
        </w:rPr>
      </w:pPr>
      <w:r w:rsidRPr="00F029A2">
        <w:rPr>
          <w:rFonts w:ascii="Tahoma" w:hAnsi="Tahoma" w:cs="Tahoma"/>
          <w:color w:val="1F497D"/>
          <w:sz w:val="22"/>
          <w:szCs w:val="22"/>
          <w:lang w:val="es-BO"/>
        </w:rPr>
        <w:t>Referencias:</w:t>
      </w:r>
    </w:p>
    <w:p w14:paraId="21DA1C63" w14:textId="77777777" w:rsidR="00BD4E73" w:rsidRPr="00F029A2" w:rsidRDefault="00BD4E73" w:rsidP="00BD4E73">
      <w:pPr>
        <w:pStyle w:val="Continuarlista"/>
        <w:spacing w:after="0"/>
        <w:rPr>
          <w:rFonts w:ascii="Tahoma" w:hAnsi="Tahoma" w:cs="Tahoma"/>
          <w:color w:val="1F497D"/>
          <w:sz w:val="22"/>
          <w:szCs w:val="22"/>
        </w:rPr>
      </w:pPr>
    </w:p>
    <w:p w14:paraId="477FB4D7" w14:textId="77777777" w:rsidR="00BD4E73" w:rsidRPr="00F029A2" w:rsidRDefault="00BD4E73" w:rsidP="00BD4E73">
      <w:pPr>
        <w:pStyle w:val="Continuarlista"/>
        <w:ind w:left="1416"/>
        <w:rPr>
          <w:rFonts w:ascii="Tahoma" w:hAnsi="Tahoma" w:cs="Tahoma"/>
          <w:color w:val="1F497D"/>
          <w:sz w:val="22"/>
          <w:szCs w:val="22"/>
        </w:rPr>
      </w:pPr>
      <w:r w:rsidRPr="00F029A2">
        <w:rPr>
          <w:rFonts w:ascii="Tahoma" w:hAnsi="Tahoma" w:cs="Tahoma"/>
          <w:color w:val="1F497D"/>
          <w:sz w:val="22"/>
          <w:szCs w:val="22"/>
        </w:rPr>
        <w:fldChar w:fldCharType="begin">
          <w:ffData>
            <w:name w:val="Casilla1"/>
            <w:enabled/>
            <w:calcOnExit w:val="0"/>
            <w:checkBox>
              <w:sizeAuto/>
              <w:default w:val="1"/>
            </w:checkBox>
          </w:ffData>
        </w:fldChar>
      </w:r>
      <w:r w:rsidRPr="00F029A2">
        <w:rPr>
          <w:rFonts w:ascii="Tahoma" w:hAnsi="Tahoma" w:cs="Tahoma"/>
          <w:color w:val="1F497D"/>
          <w:sz w:val="22"/>
          <w:szCs w:val="22"/>
        </w:rPr>
        <w:instrText xml:space="preserve"> FORMCHECKBOX </w:instrText>
      </w:r>
      <w:r w:rsidR="006B7A0F">
        <w:rPr>
          <w:rFonts w:ascii="Tahoma" w:hAnsi="Tahoma" w:cs="Tahoma"/>
          <w:color w:val="1F497D"/>
          <w:sz w:val="22"/>
          <w:szCs w:val="22"/>
        </w:rPr>
      </w:r>
      <w:r w:rsidR="006B7A0F">
        <w:rPr>
          <w:rFonts w:ascii="Tahoma" w:hAnsi="Tahoma" w:cs="Tahoma"/>
          <w:color w:val="1F497D"/>
          <w:sz w:val="22"/>
          <w:szCs w:val="22"/>
        </w:rPr>
        <w:fldChar w:fldCharType="separate"/>
      </w:r>
      <w:r w:rsidRPr="00F029A2">
        <w:rPr>
          <w:rFonts w:ascii="Tahoma" w:hAnsi="Tahoma" w:cs="Tahoma"/>
          <w:color w:val="1F497D"/>
          <w:sz w:val="22"/>
          <w:szCs w:val="22"/>
        </w:rPr>
        <w:fldChar w:fldCharType="end"/>
      </w:r>
      <w:r w:rsidRPr="00F029A2">
        <w:rPr>
          <w:rFonts w:ascii="Tahoma" w:hAnsi="Tahoma" w:cs="Tahoma"/>
          <w:color w:val="1F497D"/>
          <w:sz w:val="22"/>
          <w:szCs w:val="22"/>
        </w:rPr>
        <w:tab/>
        <w:t>: Requerido por ENTEL S.A.</w:t>
      </w:r>
    </w:p>
    <w:p w14:paraId="094982C3" w14:textId="77777777" w:rsidR="00EA4046" w:rsidRPr="00F029A2" w:rsidRDefault="00BD4E73" w:rsidP="00EA4046">
      <w:pPr>
        <w:pStyle w:val="Continuarlista"/>
        <w:spacing w:after="0"/>
        <w:ind w:left="1416"/>
        <w:rPr>
          <w:rFonts w:ascii="Tahoma" w:hAnsi="Tahoma" w:cs="Tahoma"/>
          <w:color w:val="1F497D"/>
          <w:sz w:val="22"/>
          <w:szCs w:val="22"/>
        </w:rPr>
      </w:pPr>
      <w:r w:rsidRPr="00F029A2">
        <w:rPr>
          <w:rFonts w:ascii="Tahoma" w:hAnsi="Tahoma" w:cs="Tahoma"/>
          <w:color w:val="1F497D"/>
          <w:sz w:val="22"/>
          <w:szCs w:val="22"/>
        </w:rPr>
        <w:lastRenderedPageBreak/>
        <w:t>---</w:t>
      </w:r>
      <w:r w:rsidRPr="00F029A2">
        <w:rPr>
          <w:rFonts w:ascii="Tahoma" w:hAnsi="Tahoma" w:cs="Tahoma"/>
          <w:color w:val="1F497D"/>
          <w:sz w:val="22"/>
          <w:szCs w:val="22"/>
        </w:rPr>
        <w:tab/>
        <w:t>: Informativo, No requiere respuesta.</w:t>
      </w:r>
    </w:p>
    <w:p w14:paraId="642A2078" w14:textId="77777777" w:rsidR="00EA4046" w:rsidRPr="00F029A2" w:rsidRDefault="00EA4046" w:rsidP="00EA4046">
      <w:pPr>
        <w:pStyle w:val="Continuarlista"/>
        <w:spacing w:after="0"/>
        <w:rPr>
          <w:rFonts w:ascii="Tahoma" w:hAnsi="Tahoma" w:cs="Tahoma"/>
          <w:color w:val="1F497D"/>
          <w:sz w:val="22"/>
          <w:szCs w:val="22"/>
        </w:rPr>
      </w:pPr>
    </w:p>
    <w:p w14:paraId="3F2C8D2F" w14:textId="77777777" w:rsidR="00BC2316" w:rsidRDefault="00DD1D97" w:rsidP="00DD1D97">
      <w:pPr>
        <w:pStyle w:val="Continuarlista"/>
        <w:spacing w:after="0"/>
        <w:ind w:left="284"/>
        <w:rPr>
          <w:rFonts w:ascii="Tahoma" w:hAnsi="Tahoma" w:cs="Tahoma"/>
          <w:color w:val="1F497D"/>
          <w:sz w:val="22"/>
          <w:szCs w:val="22"/>
          <w:lang w:eastAsia="es-ES"/>
        </w:rPr>
      </w:pPr>
      <w:r w:rsidRPr="00F029A2">
        <w:rPr>
          <w:rFonts w:ascii="Tahoma" w:hAnsi="Tahoma" w:cs="Tahoma"/>
          <w:color w:val="1F497D"/>
          <w:sz w:val="22"/>
          <w:szCs w:val="22"/>
          <w:lang w:eastAsia="es-ES"/>
        </w:rPr>
        <w:t xml:space="preserve">A </w:t>
      </w:r>
      <w:r w:rsidR="008F1C67" w:rsidRPr="00F029A2">
        <w:rPr>
          <w:rFonts w:ascii="Tahoma" w:hAnsi="Tahoma" w:cs="Tahoma"/>
          <w:color w:val="1F497D"/>
          <w:sz w:val="22"/>
          <w:szCs w:val="22"/>
          <w:lang w:eastAsia="es-ES"/>
        </w:rPr>
        <w:t>continuación,</w:t>
      </w:r>
      <w:r w:rsidRPr="00F029A2">
        <w:rPr>
          <w:rFonts w:ascii="Tahoma" w:hAnsi="Tahoma" w:cs="Tahoma"/>
          <w:color w:val="1F497D"/>
          <w:sz w:val="22"/>
          <w:szCs w:val="22"/>
          <w:lang w:eastAsia="es-ES"/>
        </w:rPr>
        <w:t xml:space="preserve"> </w:t>
      </w:r>
      <w:r w:rsidR="00F44AAA" w:rsidRPr="00F029A2">
        <w:rPr>
          <w:rFonts w:ascii="Tahoma" w:hAnsi="Tahoma" w:cs="Tahoma"/>
          <w:color w:val="1F497D"/>
          <w:sz w:val="22"/>
          <w:szCs w:val="22"/>
          <w:lang w:eastAsia="es-ES"/>
        </w:rPr>
        <w:t>el cuadro con el resumen del requerimiento</w:t>
      </w:r>
      <w:r w:rsidR="00587D3D">
        <w:rPr>
          <w:rFonts w:ascii="Tahoma" w:hAnsi="Tahoma" w:cs="Tahoma"/>
          <w:color w:val="1F497D"/>
          <w:sz w:val="22"/>
          <w:szCs w:val="22"/>
          <w:lang w:eastAsia="es-ES"/>
        </w:rPr>
        <w:t>:</w:t>
      </w:r>
    </w:p>
    <w:p w14:paraId="2B312C00" w14:textId="77777777" w:rsidR="00587D3D" w:rsidRDefault="00587D3D" w:rsidP="00587D3D">
      <w:pPr>
        <w:pStyle w:val="Continuarlista"/>
        <w:spacing w:after="0"/>
        <w:ind w:left="426"/>
        <w:rPr>
          <w:rFonts w:ascii="Tahoma" w:hAnsi="Tahoma" w:cs="Tahoma"/>
          <w:color w:val="004990"/>
          <w:sz w:val="22"/>
          <w:szCs w:val="22"/>
          <w:lang w:val="es-ES_tradnl" w:bidi="en-US"/>
        </w:rPr>
      </w:pPr>
    </w:p>
    <w:p w14:paraId="1871D35E" w14:textId="77777777" w:rsidR="00587D3D" w:rsidRPr="00607A1F" w:rsidRDefault="00587D3D" w:rsidP="00587D3D">
      <w:pPr>
        <w:pStyle w:val="Continuarlista"/>
        <w:spacing w:after="0"/>
        <w:ind w:left="426"/>
        <w:rPr>
          <w:rFonts w:ascii="Tahoma" w:hAnsi="Tahoma" w:cs="Tahoma"/>
          <w:color w:val="004990"/>
          <w:sz w:val="10"/>
          <w:szCs w:val="10"/>
          <w:lang w:val="es-ES_tradnl" w:bidi="en-US"/>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
        <w:gridCol w:w="5707"/>
        <w:gridCol w:w="1654"/>
      </w:tblGrid>
      <w:tr w:rsidR="00587D3D" w:rsidRPr="00A01057" w14:paraId="196A874B" w14:textId="77777777" w:rsidTr="00014B76">
        <w:trPr>
          <w:trHeight w:val="139"/>
          <w:jc w:val="center"/>
        </w:trPr>
        <w:tc>
          <w:tcPr>
            <w:tcW w:w="7797" w:type="dxa"/>
            <w:gridSpan w:val="3"/>
            <w:tcBorders>
              <w:right w:val="single" w:sz="4" w:space="0" w:color="auto"/>
            </w:tcBorders>
            <w:shd w:val="clear" w:color="000000" w:fill="92CDDC"/>
            <w:vAlign w:val="center"/>
            <w:hideMark/>
          </w:tcPr>
          <w:p w14:paraId="61C68F0B" w14:textId="77777777" w:rsidR="00587D3D" w:rsidRPr="00434157" w:rsidRDefault="00587D3D" w:rsidP="00014B76">
            <w:pPr>
              <w:jc w:val="center"/>
              <w:rPr>
                <w:rFonts w:ascii="Tahoma" w:hAnsi="Tahoma" w:cs="Tahoma"/>
                <w:b/>
                <w:color w:val="1F497D"/>
                <w:sz w:val="18"/>
              </w:rPr>
            </w:pPr>
            <w:bookmarkStart w:id="7" w:name="OLE_LINK3"/>
            <w:r w:rsidRPr="00BC3F0F">
              <w:rPr>
                <w:rFonts w:ascii="Tahoma" w:hAnsi="Tahoma" w:cs="Tahoma"/>
                <w:b/>
                <w:color w:val="1F497D"/>
                <w:sz w:val="18"/>
              </w:rPr>
              <w:t>CUADRO RESUMEN DE LOS REQUERIMIENTOS ESPECÍFICOS</w:t>
            </w:r>
          </w:p>
        </w:tc>
      </w:tr>
      <w:tr w:rsidR="00587D3D" w:rsidRPr="00A01057" w14:paraId="1BB5D526" w14:textId="77777777" w:rsidTr="00014B76">
        <w:trPr>
          <w:trHeight w:val="139"/>
          <w:jc w:val="center"/>
        </w:trPr>
        <w:tc>
          <w:tcPr>
            <w:tcW w:w="436" w:type="dxa"/>
            <w:shd w:val="clear" w:color="000000" w:fill="92CDDC"/>
            <w:vAlign w:val="center"/>
            <w:hideMark/>
          </w:tcPr>
          <w:p w14:paraId="26D50A1C" w14:textId="77777777" w:rsidR="00587D3D" w:rsidRPr="00434157" w:rsidRDefault="00587D3D" w:rsidP="00014B76">
            <w:pPr>
              <w:jc w:val="center"/>
              <w:rPr>
                <w:rFonts w:ascii="Tahoma" w:hAnsi="Tahoma" w:cs="Tahoma"/>
                <w:b/>
                <w:color w:val="1F497D"/>
                <w:sz w:val="18"/>
              </w:rPr>
            </w:pPr>
            <w:r w:rsidRPr="00434157">
              <w:rPr>
                <w:rFonts w:ascii="Tahoma" w:hAnsi="Tahoma" w:cs="Tahoma"/>
                <w:b/>
                <w:color w:val="1F497D"/>
                <w:sz w:val="18"/>
              </w:rPr>
              <w:t>N°</w:t>
            </w:r>
          </w:p>
        </w:tc>
        <w:tc>
          <w:tcPr>
            <w:tcW w:w="5707" w:type="dxa"/>
            <w:shd w:val="clear" w:color="000000" w:fill="92CDDC"/>
            <w:vAlign w:val="center"/>
            <w:hideMark/>
          </w:tcPr>
          <w:p w14:paraId="55F1A10C" w14:textId="77777777" w:rsidR="00587D3D" w:rsidRPr="00434157" w:rsidRDefault="00587D3D" w:rsidP="00014B76">
            <w:pPr>
              <w:jc w:val="center"/>
              <w:rPr>
                <w:rFonts w:ascii="Tahoma" w:hAnsi="Tahoma" w:cs="Tahoma"/>
                <w:b/>
                <w:color w:val="1F497D"/>
                <w:sz w:val="18"/>
              </w:rPr>
            </w:pPr>
            <w:r w:rsidRPr="00434157">
              <w:rPr>
                <w:rFonts w:ascii="Tahoma" w:hAnsi="Tahoma" w:cs="Tahoma"/>
                <w:b/>
                <w:color w:val="1F497D"/>
                <w:sz w:val="18"/>
              </w:rPr>
              <w:t>DESCRIPCIÓN</w:t>
            </w:r>
          </w:p>
        </w:tc>
        <w:tc>
          <w:tcPr>
            <w:tcW w:w="1654" w:type="dxa"/>
            <w:tcBorders>
              <w:right w:val="single" w:sz="4" w:space="0" w:color="auto"/>
            </w:tcBorders>
            <w:shd w:val="clear" w:color="000000" w:fill="92CDDC"/>
            <w:vAlign w:val="center"/>
            <w:hideMark/>
          </w:tcPr>
          <w:p w14:paraId="31BC3123" w14:textId="77777777" w:rsidR="00587D3D" w:rsidRPr="00434157" w:rsidRDefault="00587D3D" w:rsidP="00014B76">
            <w:pPr>
              <w:jc w:val="center"/>
              <w:rPr>
                <w:rFonts w:ascii="Tahoma" w:hAnsi="Tahoma" w:cs="Tahoma"/>
                <w:b/>
                <w:color w:val="1F497D"/>
                <w:sz w:val="18"/>
              </w:rPr>
            </w:pPr>
            <w:r w:rsidRPr="00434157">
              <w:rPr>
                <w:rFonts w:ascii="Tahoma" w:hAnsi="Tahoma" w:cs="Tahoma"/>
                <w:b/>
                <w:color w:val="1F497D"/>
                <w:sz w:val="18"/>
              </w:rPr>
              <w:t>CANTIDAD</w:t>
            </w:r>
          </w:p>
        </w:tc>
      </w:tr>
      <w:tr w:rsidR="00587D3D" w:rsidRPr="00A01057" w14:paraId="0C589BD2" w14:textId="77777777" w:rsidTr="00014B76">
        <w:trPr>
          <w:trHeight w:val="445"/>
          <w:jc w:val="center"/>
        </w:trPr>
        <w:tc>
          <w:tcPr>
            <w:tcW w:w="436" w:type="dxa"/>
            <w:vAlign w:val="center"/>
          </w:tcPr>
          <w:p w14:paraId="29BEC695" w14:textId="77777777" w:rsidR="00587D3D" w:rsidRPr="00293DE8" w:rsidRDefault="00587D3D" w:rsidP="00014B76">
            <w:pPr>
              <w:jc w:val="center"/>
              <w:rPr>
                <w:rFonts w:ascii="Tahoma" w:hAnsi="Tahoma" w:cs="Tahoma"/>
                <w:color w:val="1F497D"/>
              </w:rPr>
            </w:pPr>
            <w:r w:rsidRPr="00293DE8">
              <w:rPr>
                <w:rFonts w:ascii="Tahoma" w:hAnsi="Tahoma" w:cs="Tahoma"/>
                <w:color w:val="1F497D"/>
              </w:rPr>
              <w:t>1</w:t>
            </w:r>
          </w:p>
        </w:tc>
        <w:tc>
          <w:tcPr>
            <w:tcW w:w="5707" w:type="dxa"/>
            <w:vAlign w:val="center"/>
          </w:tcPr>
          <w:p w14:paraId="16D50950" w14:textId="77777777" w:rsidR="00587D3D" w:rsidRPr="00293DE8" w:rsidRDefault="00587D3D" w:rsidP="00014B76">
            <w:pPr>
              <w:pStyle w:val="Prrafodelista"/>
              <w:ind w:left="0"/>
              <w:rPr>
                <w:rFonts w:ascii="Tahoma" w:hAnsi="Tahoma" w:cs="Tahoma"/>
                <w:color w:val="1F497D"/>
                <w:sz w:val="16"/>
                <w:szCs w:val="18"/>
                <w:lang w:val="es-BO"/>
              </w:rPr>
            </w:pPr>
            <w:r>
              <w:rPr>
                <w:rFonts w:ascii="Tahoma" w:hAnsi="Tahoma" w:cs="Tahoma"/>
                <w:color w:val="1F497D"/>
                <w:sz w:val="16"/>
                <w:szCs w:val="18"/>
                <w:lang w:val="es-BO"/>
              </w:rPr>
              <w:t>SISTEMA DE SEGURIDAD ANTI DDoS</w:t>
            </w:r>
          </w:p>
        </w:tc>
        <w:tc>
          <w:tcPr>
            <w:tcW w:w="1654" w:type="dxa"/>
            <w:vAlign w:val="center"/>
          </w:tcPr>
          <w:p w14:paraId="05D30AF9" w14:textId="77777777" w:rsidR="00587D3D" w:rsidRPr="00293DE8" w:rsidRDefault="00587D3D" w:rsidP="00014B76">
            <w:pPr>
              <w:jc w:val="center"/>
              <w:rPr>
                <w:rFonts w:ascii="Tahoma" w:hAnsi="Tahoma" w:cs="Tahoma"/>
                <w:color w:val="1F497D"/>
              </w:rPr>
            </w:pPr>
            <w:r w:rsidRPr="00293DE8">
              <w:rPr>
                <w:rFonts w:ascii="Tahoma" w:hAnsi="Tahoma" w:cs="Tahoma"/>
                <w:color w:val="1F497D"/>
              </w:rPr>
              <w:t>1</w:t>
            </w:r>
          </w:p>
        </w:tc>
      </w:tr>
      <w:bookmarkEnd w:id="7"/>
    </w:tbl>
    <w:p w14:paraId="3E5E84F5" w14:textId="77777777" w:rsidR="00587D3D" w:rsidRDefault="00587D3D" w:rsidP="00587D3D">
      <w:pPr>
        <w:pStyle w:val="Prrafodelista"/>
        <w:ind w:left="0"/>
        <w:jc w:val="center"/>
        <w:rPr>
          <w:rFonts w:ascii="Tahoma" w:hAnsi="Tahoma" w:cs="Tahoma"/>
          <w:b/>
          <w:color w:val="004990"/>
          <w:lang w:val="es-BO"/>
        </w:rPr>
      </w:pPr>
    </w:p>
    <w:p w14:paraId="4B1F7149" w14:textId="77777777" w:rsidR="00BD4E73" w:rsidRPr="00847D4D" w:rsidRDefault="00BD4E73" w:rsidP="00BD4E73">
      <w:pPr>
        <w:pStyle w:val="TITULOS"/>
        <w:spacing w:before="120" w:after="0" w:line="240" w:lineRule="auto"/>
        <w:ind w:left="0" w:firstLine="0"/>
        <w:jc w:val="center"/>
        <w:rPr>
          <w:rFonts w:ascii="Tahoma" w:hAnsi="Tahoma" w:cs="Tahoma"/>
          <w:i/>
          <w:color w:val="1F497D"/>
          <w:sz w:val="22"/>
          <w:szCs w:val="22"/>
        </w:rPr>
      </w:pPr>
      <w:r w:rsidRPr="00847D4D">
        <w:rPr>
          <w:rFonts w:ascii="Tahoma" w:hAnsi="Tahoma" w:cs="Tahoma"/>
          <w:i/>
          <w:color w:val="1F497D"/>
          <w:sz w:val="22"/>
          <w:szCs w:val="22"/>
        </w:rPr>
        <w:t>Aplíquese las siguientes condiciones que son de carácter obligatorio (mandatorio)</w:t>
      </w:r>
    </w:p>
    <w:p w14:paraId="1049E5E6" w14:textId="77777777" w:rsidR="00BD4E73" w:rsidRPr="001116E7" w:rsidRDefault="00BD4E73" w:rsidP="00BD4E73">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27198D" w:rsidRPr="001116E7" w14:paraId="288717CF" w14:textId="77777777" w:rsidTr="004B1952">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E055D00" w14:textId="77777777" w:rsidR="0027198D" w:rsidRPr="001116E7" w:rsidRDefault="0027198D" w:rsidP="004B1952">
            <w:pPr>
              <w:jc w:val="center"/>
              <w:rPr>
                <w:rFonts w:ascii="Tahoma" w:hAnsi="Tahoma" w:cs="Tahoma"/>
                <w:b/>
                <w:bCs/>
                <w:sz w:val="22"/>
                <w:szCs w:val="22"/>
                <w:lang w:val="es-BO"/>
              </w:rPr>
            </w:pPr>
            <w:r w:rsidRPr="001116E7">
              <w:rPr>
                <w:rFonts w:ascii="Tahoma" w:hAnsi="Tahoma" w:cs="Tahoma"/>
                <w:b/>
                <w:bCs/>
                <w:sz w:val="22"/>
                <w:szCs w:val="22"/>
                <w:lang w:val="es-BO"/>
              </w:rPr>
              <w:lastRenderedPageBreak/>
              <w:t>ÍTEM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2ECDCEE6" w14:textId="77777777" w:rsidR="0027198D" w:rsidRPr="001116E7" w:rsidRDefault="0027198D" w:rsidP="004B1952">
            <w:pPr>
              <w:jc w:val="center"/>
              <w:rPr>
                <w:rFonts w:ascii="Tahoma" w:hAnsi="Tahoma" w:cs="Tahoma"/>
                <w:b/>
                <w:bCs/>
                <w:sz w:val="22"/>
                <w:szCs w:val="22"/>
                <w:lang w:val="es-BO"/>
              </w:rPr>
            </w:pPr>
            <w:r w:rsidRPr="001116E7">
              <w:rPr>
                <w:rFonts w:ascii="Tahoma" w:hAnsi="Tahoma" w:cs="Tahoma"/>
                <w:b/>
                <w:bCs/>
                <w:sz w:val="22"/>
                <w:szCs w:val="22"/>
                <w:lang w:val="es-BO"/>
              </w:rPr>
              <w:t>REQUERIMIENTO DE ENTEL S.A.</w:t>
            </w:r>
          </w:p>
        </w:tc>
      </w:tr>
      <w:tr w:rsidR="0027198D" w:rsidRPr="001116E7" w14:paraId="342D02EB" w14:textId="77777777" w:rsidTr="004B1952">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1A93A43" w14:textId="77777777" w:rsidR="0027198D" w:rsidRPr="001116E7" w:rsidRDefault="0027198D" w:rsidP="004B1952">
            <w:pPr>
              <w:jc w:val="center"/>
              <w:rPr>
                <w:rFonts w:ascii="Tahoma" w:hAnsi="Tahoma" w:cs="Tahoma"/>
                <w:sz w:val="22"/>
                <w:szCs w:val="22"/>
                <w:lang w:val="es-BO"/>
              </w:rPr>
            </w:pPr>
            <w:r w:rsidRPr="001116E7">
              <w:rPr>
                <w:rFonts w:ascii="Tahoma" w:hAnsi="Tahoma" w:cs="Tahoma"/>
                <w:b/>
                <w:bCs/>
                <w:sz w:val="22"/>
                <w:szCs w:val="22"/>
                <w:lang w:val="es-BO"/>
              </w:rPr>
              <w:t>CONDICIONES PARA LA PRESENTACIÓN DE PROPUESTAS TÉCNICAS</w:t>
            </w:r>
          </w:p>
        </w:tc>
      </w:tr>
      <w:tr w:rsidR="0027198D" w:rsidRPr="001116E7" w14:paraId="4BF61E67" w14:textId="77777777" w:rsidTr="004B1952">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DD5BE66" w14:textId="77777777" w:rsidR="0027198D" w:rsidRPr="001116E7" w:rsidRDefault="0027198D" w:rsidP="004B1952">
            <w:pPr>
              <w:jc w:val="center"/>
              <w:rPr>
                <w:rFonts w:ascii="Tahoma" w:hAnsi="Tahoma" w:cs="Tahoma"/>
                <w:sz w:val="22"/>
                <w:szCs w:val="22"/>
                <w:lang w:val="es-BO"/>
              </w:rPr>
            </w:pPr>
          </w:p>
        </w:tc>
      </w:tr>
      <w:tr w:rsidR="0027198D" w:rsidRPr="001116E7" w14:paraId="63A4D0FB" w14:textId="77777777" w:rsidTr="004B1952">
        <w:trPr>
          <w:trHeight w:val="315"/>
          <w:jc w:val="center"/>
        </w:trPr>
        <w:tc>
          <w:tcPr>
            <w:tcW w:w="9545" w:type="dxa"/>
            <w:gridSpan w:val="2"/>
            <w:tcBorders>
              <w:top w:val="single" w:sz="4" w:space="0" w:color="FFFFFF"/>
            </w:tcBorders>
            <w:shd w:val="clear" w:color="auto" w:fill="auto"/>
            <w:vAlign w:val="center"/>
          </w:tcPr>
          <w:p w14:paraId="3BF93CF8" w14:textId="77777777" w:rsidR="0027198D" w:rsidRPr="001116E7" w:rsidRDefault="0027198D" w:rsidP="00BC343E">
            <w:pPr>
              <w:pStyle w:val="Prrafodelista"/>
              <w:numPr>
                <w:ilvl w:val="1"/>
                <w:numId w:val="9"/>
              </w:numPr>
              <w:ind w:left="427" w:hanging="426"/>
              <w:jc w:val="both"/>
              <w:rPr>
                <w:rFonts w:ascii="Tahoma" w:hAnsi="Tahoma" w:cs="Tahoma"/>
                <w:color w:val="1F497D"/>
                <w:szCs w:val="22"/>
                <w:lang w:val="es-BO"/>
              </w:rPr>
            </w:pPr>
            <w:r w:rsidRPr="001116E7">
              <w:rPr>
                <w:rFonts w:ascii="Tahoma" w:hAnsi="Tahoma" w:cs="Tahoma"/>
                <w:color w:val="1F497D"/>
                <w:sz w:val="16"/>
                <w:szCs w:val="16"/>
                <w:lang w:val="es-BO"/>
              </w:rPr>
              <w:t xml:space="preserve">Las respuestas presentadas para el presente </w:t>
            </w:r>
            <w:r w:rsidRPr="00847D4D">
              <w:rPr>
                <w:rFonts w:ascii="Tahoma" w:hAnsi="Tahoma" w:cs="Tahoma"/>
                <w:color w:val="1F497D"/>
                <w:sz w:val="16"/>
                <w:szCs w:val="16"/>
                <w:lang w:val="es-BO"/>
              </w:rPr>
              <w:t>TBC (Términos Básicos de Contratación)</w:t>
            </w:r>
            <w:r w:rsidRPr="001116E7">
              <w:rPr>
                <w:rFonts w:ascii="Tahoma" w:hAnsi="Tahoma" w:cs="Tahoma"/>
                <w:color w:val="1F497D"/>
                <w:sz w:val="16"/>
                <w:szCs w:val="16"/>
                <w:lang w:val="es-BO"/>
              </w:rPr>
              <w:t xml:space="preserve"> deben realizarse </w:t>
            </w:r>
            <w:r w:rsidRPr="001116E7">
              <w:rPr>
                <w:rFonts w:ascii="Tahoma" w:hAnsi="Tahoma" w:cs="Tahoma"/>
                <w:b/>
                <w:color w:val="1F497D"/>
                <w:sz w:val="16"/>
                <w:szCs w:val="16"/>
                <w:u w:val="single"/>
                <w:lang w:val="es-BO"/>
              </w:rPr>
              <w:t>ÍTEM por ÍTEM</w:t>
            </w:r>
            <w:r w:rsidRPr="001116E7">
              <w:rPr>
                <w:rFonts w:ascii="Tahoma" w:hAnsi="Tahoma" w:cs="Tahoma"/>
                <w:color w:val="1F497D"/>
                <w:sz w:val="16"/>
                <w:szCs w:val="16"/>
                <w:lang w:val="es-BO"/>
              </w:rPr>
              <w:t xml:space="preserve"> respetando el orden del </w:t>
            </w:r>
            <w:r w:rsidRPr="00847D4D">
              <w:rPr>
                <w:rFonts w:ascii="Tahoma" w:hAnsi="Tahoma" w:cs="Tahoma"/>
                <w:color w:val="1F497D"/>
                <w:sz w:val="16"/>
                <w:szCs w:val="16"/>
                <w:lang w:val="es-BO"/>
              </w:rPr>
              <w:t>mismo</w:t>
            </w:r>
            <w:r w:rsidRPr="001116E7">
              <w:rPr>
                <w:rFonts w:ascii="Tahoma" w:hAnsi="Tahoma" w:cs="Tahoma"/>
                <w:color w:val="1F497D"/>
                <w:sz w:val="16"/>
                <w:szCs w:val="16"/>
                <w:lang w:val="es-BO"/>
              </w:rPr>
              <w:t xml:space="preserve">. Se debe iniciar con las palabras </w:t>
            </w:r>
            <w:r w:rsidRPr="001116E7">
              <w:rPr>
                <w:rFonts w:ascii="Tahoma" w:hAnsi="Tahoma" w:cs="Tahoma"/>
                <w:b/>
                <w:color w:val="1F497D"/>
                <w:sz w:val="16"/>
                <w:szCs w:val="16"/>
                <w:lang w:val="es-BO"/>
              </w:rPr>
              <w:t>CUMPLE o NO CUMPLE,</w:t>
            </w:r>
            <w:r w:rsidRPr="001116E7">
              <w:rPr>
                <w:rFonts w:ascii="Tahoma" w:hAnsi="Tahoma" w:cs="Tahoma"/>
                <w:color w:val="1F497D"/>
                <w:sz w:val="16"/>
                <w:szCs w:val="16"/>
                <w:lang w:val="es-BO"/>
              </w:rPr>
              <w:t xml:space="preserve"> seguidas de un </w:t>
            </w:r>
            <w:r w:rsidRPr="001116E7">
              <w:rPr>
                <w:rFonts w:ascii="Tahoma" w:hAnsi="Tahoma" w:cs="Tahoma"/>
                <w:b/>
                <w:color w:val="1F497D"/>
                <w:sz w:val="16"/>
                <w:szCs w:val="16"/>
                <w:lang w:val="es-BO"/>
              </w:rPr>
              <w:t>breve y claro comentario que responda al requerimiento (No una copia del requerimiento</w:t>
            </w:r>
            <w:r w:rsidRPr="00847D4D">
              <w:rPr>
                <w:rFonts w:ascii="Tahoma" w:hAnsi="Tahoma" w:cs="Tahoma"/>
                <w:b/>
                <w:color w:val="1F497D"/>
                <w:sz w:val="16"/>
                <w:szCs w:val="16"/>
                <w:lang w:val="es-BO"/>
              </w:rPr>
              <w:t>).</w:t>
            </w:r>
            <w:r w:rsidRPr="001116E7">
              <w:rPr>
                <w:rFonts w:ascii="Tahoma" w:hAnsi="Tahoma" w:cs="Tahoma"/>
                <w:b/>
                <w:color w:val="1F497D"/>
                <w:sz w:val="16"/>
                <w:szCs w:val="16"/>
                <w:lang w:val="es-BO"/>
              </w:rPr>
              <w:t xml:space="preserve"> </w:t>
            </w:r>
            <w:r w:rsidRPr="001116E7">
              <w:rPr>
                <w:rFonts w:ascii="Tahoma" w:hAnsi="Tahoma" w:cs="Tahoma"/>
                <w:color w:val="1F497D"/>
                <w:sz w:val="16"/>
                <w:szCs w:val="16"/>
                <w:lang w:val="es-BO"/>
              </w:rPr>
              <w:t xml:space="preserve">Debe tener referencia puntual hacia algún DOCUMENTO TÉCNICO acerca del tópico de la pregunta, identificando el nombre del </w:t>
            </w:r>
            <w:r w:rsidRPr="001116E7">
              <w:rPr>
                <w:rFonts w:ascii="Tahoma" w:hAnsi="Tahoma" w:cs="Tahoma"/>
                <w:b/>
                <w:color w:val="1F497D"/>
                <w:sz w:val="16"/>
                <w:szCs w:val="16"/>
                <w:lang w:val="es-BO"/>
              </w:rPr>
              <w:t xml:space="preserve">Documento, número de Página y Referencia </w:t>
            </w:r>
            <w:r w:rsidRPr="001116E7">
              <w:rPr>
                <w:rFonts w:ascii="Tahoma" w:hAnsi="Tahoma" w:cs="Tahoma"/>
                <w:color w:val="1F497D"/>
                <w:sz w:val="16"/>
                <w:szCs w:val="16"/>
                <w:lang w:val="es-BO"/>
              </w:rPr>
              <w:t xml:space="preserve">(no se aceptarán referencias de direcciones URL). </w:t>
            </w:r>
            <w:r w:rsidRPr="00847D4D">
              <w:rPr>
                <w:rFonts w:ascii="Tahoma" w:hAnsi="Tahoma" w:cs="Tahoma"/>
                <w:b/>
                <w:color w:val="1F497D"/>
                <w:sz w:val="16"/>
                <w:szCs w:val="16"/>
                <w:lang w:val="es-BO"/>
              </w:rPr>
              <w:t>En caso de que alguna respuesta no presente esta referencia, se asumirá directamente que NO CUMPLE con el requerimiento</w:t>
            </w:r>
            <w:r w:rsidRPr="001116E7">
              <w:rPr>
                <w:rFonts w:ascii="Tahoma" w:hAnsi="Tahoma" w:cs="Tahoma"/>
                <w:color w:val="1F497D"/>
                <w:sz w:val="16"/>
                <w:szCs w:val="16"/>
                <w:lang w:val="es-BO"/>
              </w:rPr>
              <w:t xml:space="preserve"> El oferente deberá presentar la documentación técnica de respaldo pertinente; tales como manuales, catálogos, hojas técnicas, certificados y otros para respaldo y verificación de lo ofertado con la respectiva descripción</w:t>
            </w:r>
            <w:r w:rsidRPr="001116E7">
              <w:rPr>
                <w:rFonts w:ascii="Tahoma" w:hAnsi="Tahoma" w:cs="Tahoma"/>
                <w:color w:val="1F497D"/>
                <w:szCs w:val="22"/>
                <w:lang w:val="es-BO"/>
              </w:rPr>
              <w:t xml:space="preserve">. </w:t>
            </w:r>
          </w:p>
        </w:tc>
      </w:tr>
      <w:tr w:rsidR="0027198D" w:rsidRPr="001116E7" w14:paraId="15EA0D00" w14:textId="77777777" w:rsidTr="004B1952">
        <w:trPr>
          <w:trHeight w:val="315"/>
          <w:jc w:val="center"/>
        </w:trPr>
        <w:tc>
          <w:tcPr>
            <w:tcW w:w="9545" w:type="dxa"/>
            <w:gridSpan w:val="2"/>
            <w:shd w:val="clear" w:color="auto" w:fill="auto"/>
            <w:vAlign w:val="center"/>
          </w:tcPr>
          <w:p w14:paraId="44F213AF" w14:textId="77777777" w:rsidR="0027198D" w:rsidRPr="001116E7" w:rsidRDefault="0027198D" w:rsidP="00BC343E">
            <w:pPr>
              <w:pStyle w:val="Prrafodelista"/>
              <w:numPr>
                <w:ilvl w:val="1"/>
                <w:numId w:val="9"/>
              </w:numPr>
              <w:ind w:left="403"/>
              <w:jc w:val="both"/>
              <w:rPr>
                <w:rFonts w:ascii="Tahoma" w:hAnsi="Tahoma" w:cs="Tahoma"/>
                <w:color w:val="1F497D"/>
                <w:sz w:val="16"/>
                <w:szCs w:val="16"/>
                <w:lang w:val="es-BO"/>
              </w:rPr>
            </w:pPr>
            <w:r w:rsidRPr="001116E7">
              <w:rPr>
                <w:rFonts w:ascii="Tahoma" w:hAnsi="Tahoma" w:cs="Tahoma"/>
                <w:color w:val="1F497D"/>
                <w:sz w:val="16"/>
                <w:szCs w:val="16"/>
                <w:lang w:val="es-BO"/>
              </w:rPr>
              <w:t xml:space="preserve">El idioma oficial para la presentación de propuestas es el español. Toda la documentación técnica y de respaldo debe presentarse en idioma español o inglés. </w:t>
            </w:r>
          </w:p>
        </w:tc>
      </w:tr>
      <w:tr w:rsidR="0027198D" w:rsidRPr="001116E7" w14:paraId="03B700FD" w14:textId="77777777" w:rsidTr="004B1952">
        <w:trPr>
          <w:trHeight w:val="315"/>
          <w:jc w:val="center"/>
        </w:trPr>
        <w:tc>
          <w:tcPr>
            <w:tcW w:w="9545" w:type="dxa"/>
            <w:gridSpan w:val="2"/>
            <w:shd w:val="clear" w:color="auto" w:fill="auto"/>
            <w:vAlign w:val="center"/>
          </w:tcPr>
          <w:p w14:paraId="4F01661B" w14:textId="77777777" w:rsidR="0027198D" w:rsidRPr="001116E7" w:rsidRDefault="0027198D" w:rsidP="00BC343E">
            <w:pPr>
              <w:pStyle w:val="Prrafodelista"/>
              <w:numPr>
                <w:ilvl w:val="1"/>
                <w:numId w:val="9"/>
              </w:numPr>
              <w:ind w:left="403"/>
              <w:jc w:val="both"/>
              <w:rPr>
                <w:rFonts w:ascii="Tahoma" w:hAnsi="Tahoma" w:cs="Tahoma"/>
                <w:b/>
                <w:i/>
                <w:color w:val="1F497D"/>
                <w:sz w:val="16"/>
                <w:szCs w:val="16"/>
                <w:lang w:val="es-BO"/>
              </w:rPr>
            </w:pPr>
            <w:r w:rsidRPr="001116E7">
              <w:rPr>
                <w:rFonts w:ascii="Tahoma" w:hAnsi="Tahoma" w:cs="Tahoma"/>
                <w:color w:val="1F497D"/>
                <w:sz w:val="16"/>
                <w:szCs w:val="16"/>
                <w:lang w:val="es-BO"/>
              </w:rPr>
              <w:t>La propuesta debe garantizar que todos los bienes ofertados cumplan con todas las recomendaciones, estándares y normas de organismos nacionales e internacionales reconocidos en el área de telecomunicaciones</w:t>
            </w:r>
            <w:r w:rsidRPr="001116E7">
              <w:rPr>
                <w:rFonts w:ascii="Tahoma" w:hAnsi="Tahoma" w:cs="Tahoma"/>
                <w:b/>
                <w:i/>
                <w:color w:val="1F497D"/>
                <w:sz w:val="16"/>
                <w:szCs w:val="16"/>
                <w:lang w:val="es-BO"/>
              </w:rPr>
              <w:t>.</w:t>
            </w:r>
          </w:p>
        </w:tc>
      </w:tr>
    </w:tbl>
    <w:p w14:paraId="1EADA1F5" w14:textId="77777777" w:rsidR="00557C0C" w:rsidRDefault="00557C0C" w:rsidP="009D3E00">
      <w:pPr>
        <w:rPr>
          <w:lang w:val="es-BO" w:eastAsia="en-US"/>
        </w:rPr>
      </w:pPr>
    </w:p>
    <w:p w14:paraId="062B08C0" w14:textId="77777777" w:rsidR="00014B76" w:rsidRDefault="00014B76" w:rsidP="009D3E00">
      <w:pPr>
        <w:rPr>
          <w:lang w:val="es-BO" w:eastAsia="en-US"/>
        </w:rPr>
      </w:pPr>
    </w:p>
    <w:p w14:paraId="3BFB71EF" w14:textId="77777777" w:rsidR="00014B76" w:rsidRDefault="00014B76" w:rsidP="009D3E00">
      <w:pPr>
        <w:rPr>
          <w:lang w:val="es-BO" w:eastAsia="en-US"/>
        </w:rPr>
      </w:pPr>
    </w:p>
    <w:p w14:paraId="384EC2E7" w14:textId="77777777" w:rsidR="00014B76" w:rsidRPr="001116E7" w:rsidRDefault="00014B76" w:rsidP="009D3E00">
      <w:pPr>
        <w:rPr>
          <w:lang w:val="es-BO" w:eastAsia="en-US"/>
        </w:rPr>
      </w:pPr>
    </w:p>
    <w:p w14:paraId="4097F308" w14:textId="77777777" w:rsidR="00BD4E73" w:rsidRPr="00587D3D" w:rsidRDefault="00BD4E73" w:rsidP="00D518C2">
      <w:pPr>
        <w:pStyle w:val="TITULOS"/>
        <w:numPr>
          <w:ilvl w:val="1"/>
          <w:numId w:val="29"/>
        </w:numPr>
        <w:spacing w:before="120" w:after="120" w:line="240" w:lineRule="auto"/>
        <w:ind w:left="709" w:hanging="425"/>
        <w:jc w:val="both"/>
        <w:rPr>
          <w:rFonts w:ascii="Tahoma" w:hAnsi="Tahoma" w:cs="Tahoma"/>
          <w:color w:val="1F497D"/>
          <w:sz w:val="22"/>
          <w:szCs w:val="22"/>
        </w:rPr>
      </w:pPr>
      <w:r w:rsidRPr="00587D3D">
        <w:rPr>
          <w:rFonts w:ascii="Tahoma" w:hAnsi="Tahoma" w:cs="Tahoma"/>
          <w:color w:val="1F497D"/>
          <w:sz w:val="22"/>
          <w:szCs w:val="22"/>
        </w:rPr>
        <w:t xml:space="preserve">FORMA DE CALIFICACIÓN    </w:t>
      </w:r>
    </w:p>
    <w:p w14:paraId="20534EF4" w14:textId="77777777" w:rsidR="0027198D" w:rsidRPr="00587D3D" w:rsidRDefault="00BD4E73" w:rsidP="0027198D">
      <w:pPr>
        <w:pStyle w:val="Continuarlista"/>
        <w:ind w:left="426"/>
        <w:rPr>
          <w:rFonts w:ascii="Tahoma" w:hAnsi="Tahoma" w:cs="Tahoma"/>
          <w:color w:val="1F497D"/>
          <w:sz w:val="22"/>
          <w:szCs w:val="22"/>
        </w:rPr>
      </w:pPr>
      <w:r w:rsidRPr="00587D3D">
        <w:rPr>
          <w:rFonts w:ascii="Tahoma" w:hAnsi="Tahoma" w:cs="Tahoma"/>
          <w:color w:val="1F497D"/>
          <w:sz w:val="22"/>
          <w:szCs w:val="22"/>
        </w:rPr>
        <w:lastRenderedPageBreak/>
        <w:t xml:space="preserve">La forma de calificación está relacionada al cumplimiento estricto de los incisos marcados como MANDATORIO, </w:t>
      </w:r>
      <w:r w:rsidR="009F050A" w:rsidRPr="00587D3D">
        <w:rPr>
          <w:rFonts w:ascii="Tahoma" w:hAnsi="Tahoma" w:cs="Tahoma"/>
          <w:color w:val="1F497D"/>
          <w:sz w:val="22"/>
          <w:szCs w:val="22"/>
        </w:rPr>
        <w:t xml:space="preserve">donde </w:t>
      </w:r>
      <w:r w:rsidRPr="00587D3D">
        <w:rPr>
          <w:rFonts w:ascii="Tahoma" w:hAnsi="Tahoma" w:cs="Tahoma"/>
          <w:color w:val="1F497D"/>
          <w:sz w:val="22"/>
          <w:szCs w:val="22"/>
        </w:rPr>
        <w:t>la calificación será CUMPLE o NO CUMPLE.</w:t>
      </w:r>
      <w:r w:rsidR="009F050A" w:rsidRPr="00587D3D">
        <w:rPr>
          <w:rFonts w:ascii="Tahoma" w:hAnsi="Tahoma" w:cs="Tahoma"/>
          <w:color w:val="1F497D"/>
          <w:sz w:val="22"/>
          <w:szCs w:val="22"/>
        </w:rPr>
        <w:t xml:space="preserve"> </w:t>
      </w:r>
      <w:r w:rsidR="0027198D" w:rsidRPr="00587D3D">
        <w:rPr>
          <w:rFonts w:ascii="Tahoma" w:hAnsi="Tahoma" w:cs="Tahoma"/>
          <w:color w:val="1F497D"/>
          <w:sz w:val="22"/>
          <w:szCs w:val="22"/>
        </w:rPr>
        <w:t>Mientras que los incisos marcados como CALIFICABLE, se basarán en la tabla de calificación de Criterios Calificables y las fórmulas de calificación adjuntas a este documento.</w:t>
      </w:r>
    </w:p>
    <w:p w14:paraId="3708A056" w14:textId="77777777" w:rsidR="00BD4E73" w:rsidRPr="00587D3D" w:rsidRDefault="00BD4E73" w:rsidP="00BD4E73">
      <w:pPr>
        <w:pStyle w:val="Continuarlista"/>
        <w:ind w:left="426"/>
        <w:rPr>
          <w:rFonts w:ascii="Tahoma" w:hAnsi="Tahoma" w:cs="Tahoma"/>
          <w:color w:val="1F497D"/>
          <w:sz w:val="22"/>
          <w:szCs w:val="22"/>
        </w:rPr>
      </w:pPr>
      <w:r w:rsidRPr="00587D3D">
        <w:rPr>
          <w:rFonts w:ascii="Tahoma" w:hAnsi="Tahoma" w:cs="Tahoma"/>
          <w:color w:val="1F497D"/>
          <w:sz w:val="22"/>
          <w:szCs w:val="22"/>
        </w:rPr>
        <w:t xml:space="preserve">A </w:t>
      </w:r>
      <w:r w:rsidR="00D218A7" w:rsidRPr="00587D3D">
        <w:rPr>
          <w:rFonts w:ascii="Tahoma" w:hAnsi="Tahoma" w:cs="Tahoma"/>
          <w:color w:val="1F497D"/>
          <w:sz w:val="22"/>
          <w:szCs w:val="22"/>
        </w:rPr>
        <w:t>continuación,</w:t>
      </w:r>
      <w:r w:rsidRPr="00587D3D">
        <w:rPr>
          <w:rFonts w:ascii="Tahoma" w:hAnsi="Tahoma" w:cs="Tahoma"/>
          <w:color w:val="1F497D"/>
          <w:sz w:val="22"/>
          <w:szCs w:val="22"/>
        </w:rPr>
        <w:t xml:space="preserve"> se definen las palabras CUMPLE, NO CUMPLE:</w:t>
      </w:r>
    </w:p>
    <w:p w14:paraId="60FBD7D6" w14:textId="77777777" w:rsidR="00BD4E73" w:rsidRPr="00587D3D" w:rsidRDefault="00BD4E73" w:rsidP="00BD4E73">
      <w:pPr>
        <w:pStyle w:val="Continuarlista"/>
        <w:ind w:left="426"/>
        <w:rPr>
          <w:rFonts w:ascii="Tahoma" w:hAnsi="Tahoma" w:cs="Tahoma"/>
          <w:color w:val="1F497D"/>
          <w:sz w:val="22"/>
          <w:szCs w:val="22"/>
        </w:rPr>
      </w:pPr>
      <w:r w:rsidRPr="00587D3D">
        <w:rPr>
          <w:rFonts w:ascii="Tahoma" w:hAnsi="Tahoma" w:cs="Tahoma"/>
          <w:b/>
          <w:color w:val="1F497D"/>
          <w:sz w:val="22"/>
          <w:szCs w:val="22"/>
        </w:rPr>
        <w:t>CUMPLE.</w:t>
      </w:r>
      <w:r w:rsidRPr="00587D3D">
        <w:rPr>
          <w:rFonts w:ascii="Tahoma" w:hAnsi="Tahoma" w:cs="Tahoma"/>
          <w:color w:val="1F497D"/>
          <w:sz w:val="22"/>
          <w:szCs w:val="22"/>
        </w:rPr>
        <w:t xml:space="preserve"> Define que satisface completamente el requisito técnico solicitado, a simple requerimiento de parte de ENTEL S.A. y se entiende que está incluido en la propuesta técnica-económica del OFERENTE.</w:t>
      </w:r>
    </w:p>
    <w:p w14:paraId="3894095B" w14:textId="77777777" w:rsidR="00BD4E73" w:rsidRPr="00587D3D" w:rsidRDefault="00BD4E73" w:rsidP="00BD4E73">
      <w:pPr>
        <w:pStyle w:val="Continuarlista"/>
        <w:ind w:left="426"/>
        <w:rPr>
          <w:rFonts w:ascii="Tahoma" w:hAnsi="Tahoma" w:cs="Tahoma"/>
          <w:color w:val="1F497D"/>
          <w:sz w:val="22"/>
          <w:szCs w:val="22"/>
        </w:rPr>
      </w:pPr>
      <w:r w:rsidRPr="00587D3D">
        <w:rPr>
          <w:rFonts w:ascii="Tahoma" w:hAnsi="Tahoma" w:cs="Tahoma"/>
          <w:b/>
          <w:color w:val="1F497D"/>
          <w:sz w:val="22"/>
          <w:szCs w:val="22"/>
        </w:rPr>
        <w:lastRenderedPageBreak/>
        <w:t>NO CUMPLE</w:t>
      </w:r>
      <w:r w:rsidRPr="00587D3D">
        <w:rPr>
          <w:rFonts w:ascii="Tahoma" w:hAnsi="Tahoma" w:cs="Tahoma"/>
          <w:color w:val="1F497D"/>
          <w:sz w:val="22"/>
          <w:szCs w:val="22"/>
        </w:rPr>
        <w:t>. Define que no satisface parcial o completamente el requisito técnico solicitado.</w:t>
      </w:r>
    </w:p>
    <w:p w14:paraId="2237AF05" w14:textId="77777777" w:rsidR="00EA4046" w:rsidRPr="00587D3D" w:rsidRDefault="00EA4046" w:rsidP="00BD4E73">
      <w:pPr>
        <w:pStyle w:val="Continuarlista"/>
        <w:ind w:left="426"/>
        <w:rPr>
          <w:rFonts w:ascii="Tahoma" w:hAnsi="Tahoma" w:cs="Tahoma"/>
          <w:color w:val="1F497D"/>
          <w:sz w:val="22"/>
          <w:szCs w:val="22"/>
        </w:rPr>
      </w:pPr>
    </w:p>
    <w:p w14:paraId="4D4206D1" w14:textId="77777777" w:rsidR="00BD4E73" w:rsidRPr="00587D3D" w:rsidRDefault="009F050A" w:rsidP="009F050A">
      <w:pPr>
        <w:pStyle w:val="Continuarlista"/>
        <w:ind w:left="0"/>
        <w:contextualSpacing/>
        <w:rPr>
          <w:rFonts w:ascii="Tahoma" w:hAnsi="Tahoma" w:cs="Tahoma"/>
          <w:b/>
          <w:color w:val="1F497D"/>
          <w:sz w:val="22"/>
          <w:szCs w:val="22"/>
        </w:rPr>
      </w:pPr>
      <w:r w:rsidRPr="00587D3D">
        <w:rPr>
          <w:rFonts w:ascii="Tahoma" w:hAnsi="Tahoma" w:cs="Tahoma"/>
          <w:b/>
          <w:bCs/>
          <w:color w:val="1F497D"/>
          <w:sz w:val="22"/>
          <w:szCs w:val="22"/>
        </w:rPr>
        <w:t xml:space="preserve">2.1 </w:t>
      </w:r>
      <w:r w:rsidR="00BD4E73" w:rsidRPr="00587D3D">
        <w:rPr>
          <w:rFonts w:ascii="Tahoma" w:hAnsi="Tahoma" w:cs="Tahoma"/>
          <w:b/>
          <w:bCs/>
          <w:color w:val="1F497D"/>
          <w:sz w:val="22"/>
          <w:szCs w:val="22"/>
        </w:rPr>
        <w:t>CRITERIOS MANDATORIOS</w:t>
      </w:r>
    </w:p>
    <w:p w14:paraId="790C5C02" w14:textId="77777777" w:rsidR="00BD4E73" w:rsidRPr="00587D3D" w:rsidRDefault="00BD4E73" w:rsidP="00BD4E73">
      <w:pPr>
        <w:pStyle w:val="Continuarlista"/>
        <w:ind w:left="1080"/>
        <w:contextualSpacing/>
        <w:rPr>
          <w:rFonts w:ascii="Tahoma" w:hAnsi="Tahoma" w:cs="Tahoma"/>
          <w:b/>
          <w:color w:val="1F497D"/>
          <w:sz w:val="22"/>
          <w:szCs w:val="22"/>
        </w:rPr>
      </w:pPr>
    </w:p>
    <w:p w14:paraId="6A32C1FE" w14:textId="77777777" w:rsidR="00BD4E73" w:rsidRPr="00847D4D" w:rsidRDefault="00BD4E73" w:rsidP="00EA4046">
      <w:pPr>
        <w:pStyle w:val="Continuarlista"/>
        <w:spacing w:before="120"/>
        <w:ind w:left="426"/>
        <w:rPr>
          <w:rFonts w:ascii="Tahoma" w:hAnsi="Tahoma" w:cs="Tahoma"/>
          <w:color w:val="1F497D"/>
          <w:sz w:val="22"/>
          <w:szCs w:val="22"/>
        </w:rPr>
      </w:pPr>
      <w:r w:rsidRPr="00587D3D">
        <w:rPr>
          <w:rFonts w:ascii="Tahoma" w:hAnsi="Tahoma" w:cs="Tahoma"/>
          <w:color w:val="1F497D"/>
          <w:sz w:val="22"/>
          <w:szCs w:val="22"/>
        </w:rPr>
        <w:t xml:space="preserve">Los criterios MANDATORIOS serán evaluados bajo la modalidad CUMPLE o NO CUMPLE, con una ponderación de 70% (Setenta por ciento) del total de la calificación cuando </w:t>
      </w:r>
      <w:r w:rsidRPr="00847D4D">
        <w:rPr>
          <w:rFonts w:ascii="Tahoma" w:hAnsi="Tahoma" w:cs="Tahoma"/>
          <w:color w:val="1F497D"/>
          <w:sz w:val="22"/>
          <w:szCs w:val="22"/>
        </w:rPr>
        <w:t>existan criterios calificables, caso contrario su calificación corresponde al 100% (Cien por ciento).</w:t>
      </w:r>
    </w:p>
    <w:p w14:paraId="3849247C" w14:textId="77777777" w:rsidR="00BD4E73" w:rsidRPr="001116E7" w:rsidRDefault="00BD4E73" w:rsidP="00EA4046">
      <w:pPr>
        <w:pStyle w:val="Continuarlista"/>
        <w:spacing w:before="120"/>
        <w:ind w:left="426"/>
        <w:rPr>
          <w:rFonts w:ascii="Tahoma" w:hAnsi="Tahoma" w:cs="Tahoma"/>
          <w:color w:val="1F497D"/>
          <w:sz w:val="22"/>
          <w:szCs w:val="22"/>
        </w:rPr>
      </w:pPr>
      <w:r w:rsidRPr="001116E7">
        <w:rPr>
          <w:rFonts w:ascii="Tahoma" w:hAnsi="Tahoma" w:cs="Tahoma"/>
          <w:color w:val="1F497D"/>
          <w:sz w:val="22"/>
          <w:szCs w:val="22"/>
        </w:rPr>
        <w:lastRenderedPageBreak/>
        <w:t>Los oferentes deberán cumplir con todos los criterios mandatorios, el incumplimiento de cualquier criterio mandatorio, descalificará al oferente para proseguir con el proceso.</w:t>
      </w:r>
    </w:p>
    <w:p w14:paraId="69098282" w14:textId="77777777" w:rsidR="0027198D" w:rsidRPr="00587D3D" w:rsidRDefault="0027198D" w:rsidP="00D518C2">
      <w:pPr>
        <w:pStyle w:val="Continuarlista"/>
        <w:numPr>
          <w:ilvl w:val="1"/>
          <w:numId w:val="37"/>
        </w:numPr>
        <w:spacing w:before="120" w:after="0"/>
        <w:ind w:left="426" w:hanging="426"/>
        <w:rPr>
          <w:rFonts w:ascii="Tahoma" w:hAnsi="Tahoma" w:cs="Tahoma"/>
          <w:b/>
          <w:bCs/>
          <w:color w:val="1F497D"/>
          <w:sz w:val="22"/>
          <w:szCs w:val="22"/>
        </w:rPr>
      </w:pPr>
      <w:r w:rsidRPr="00587D3D">
        <w:rPr>
          <w:rFonts w:ascii="Tahoma" w:hAnsi="Tahoma" w:cs="Tahoma"/>
          <w:b/>
          <w:bCs/>
          <w:color w:val="1F497D"/>
          <w:sz w:val="22"/>
          <w:szCs w:val="22"/>
        </w:rPr>
        <w:t>CRITERIOS CALIFICABLES.</w:t>
      </w:r>
    </w:p>
    <w:p w14:paraId="2CE0B0C9" w14:textId="77777777" w:rsidR="0027198D" w:rsidRPr="00587D3D" w:rsidRDefault="0027198D" w:rsidP="0027198D">
      <w:pPr>
        <w:pStyle w:val="Continuarlista"/>
        <w:spacing w:before="120" w:after="0"/>
        <w:ind w:left="426"/>
        <w:rPr>
          <w:rFonts w:ascii="Tahoma" w:hAnsi="Tahoma" w:cs="Tahoma"/>
          <w:color w:val="1F497D"/>
          <w:sz w:val="22"/>
          <w:szCs w:val="22"/>
        </w:rPr>
      </w:pPr>
      <w:r w:rsidRPr="00587D3D">
        <w:rPr>
          <w:rFonts w:ascii="Tahoma" w:hAnsi="Tahoma" w:cs="Tahoma"/>
          <w:color w:val="1F497D"/>
          <w:sz w:val="22"/>
          <w:szCs w:val="22"/>
        </w:rPr>
        <w:t>Los criterios Calificables, tendrán una ponderación de 30% (Treinta por ciento) y serán evaluados de acuerdo a las siguientes formulas.</w:t>
      </w:r>
    </w:p>
    <w:p w14:paraId="42EAD6A7" w14:textId="77777777" w:rsidR="0027198D" w:rsidRPr="001116E7" w:rsidRDefault="0027198D" w:rsidP="0027198D">
      <w:pPr>
        <w:pStyle w:val="Continuarlista"/>
        <w:spacing w:before="120" w:after="0"/>
        <w:ind w:left="426"/>
        <w:rPr>
          <w:rFonts w:ascii="Tahoma" w:hAnsi="Tahoma" w:cs="Tahoma"/>
          <w:color w:val="1F497D"/>
          <w:sz w:val="22"/>
          <w:szCs w:val="22"/>
        </w:rPr>
      </w:pPr>
    </w:p>
    <w:p w14:paraId="46399105" w14:textId="77777777" w:rsidR="0027198D" w:rsidRPr="00587D3D" w:rsidRDefault="0027198D" w:rsidP="00BC343E">
      <w:pPr>
        <w:pStyle w:val="Continuarlista"/>
        <w:numPr>
          <w:ilvl w:val="0"/>
          <w:numId w:val="10"/>
        </w:numPr>
        <w:spacing w:before="120" w:after="0"/>
        <w:ind w:left="426" w:firstLine="0"/>
        <w:rPr>
          <w:rFonts w:ascii="Tahoma" w:hAnsi="Tahoma" w:cs="Tahoma"/>
          <w:color w:val="1F497D"/>
          <w:sz w:val="22"/>
          <w:szCs w:val="22"/>
        </w:rPr>
      </w:pPr>
      <w:r w:rsidRPr="00587D3D">
        <w:rPr>
          <w:rFonts w:ascii="Tahoma" w:hAnsi="Tahoma" w:cs="Tahoma"/>
          <w:color w:val="1F497D"/>
          <w:sz w:val="22"/>
          <w:szCs w:val="22"/>
        </w:rPr>
        <w:t>Fórmula para la calificación de ítems en los que ENTEL S.A. requiere menor tiempo/sensibilidad y otros es:</w:t>
      </w:r>
    </w:p>
    <w:p w14:paraId="297D4A2E" w14:textId="77777777" w:rsidR="0027198D" w:rsidRPr="001116E7" w:rsidRDefault="0027198D" w:rsidP="0027198D">
      <w:pPr>
        <w:pStyle w:val="Continuarlista"/>
        <w:spacing w:before="120" w:after="0"/>
        <w:rPr>
          <w:rFonts w:ascii="Tahoma" w:hAnsi="Tahoma" w:cs="Tahoma"/>
          <w:color w:val="1F497D"/>
          <w:sz w:val="22"/>
          <w:szCs w:val="22"/>
        </w:rPr>
      </w:pPr>
    </w:p>
    <w:p w14:paraId="469386A0" w14:textId="77777777" w:rsidR="0027198D" w:rsidRPr="00847D4D" w:rsidRDefault="0027198D" w:rsidP="0027198D">
      <w:pPr>
        <w:pStyle w:val="Continuarlista"/>
        <w:spacing w:before="120" w:after="0"/>
        <w:ind w:left="1412"/>
        <w:jc w:val="center"/>
        <w:rPr>
          <w:color w:val="1F497D"/>
          <w:position w:val="-28"/>
          <w:sz w:val="18"/>
        </w:rPr>
      </w:pPr>
      <w:r w:rsidRPr="001116E7">
        <w:rPr>
          <w:noProof/>
          <w:color w:val="1F497D"/>
          <w:position w:val="-28"/>
          <w:sz w:val="18"/>
          <w:lang w:val="en-US"/>
        </w:rPr>
        <w:drawing>
          <wp:inline distT="0" distB="0" distL="0" distR="0" wp14:anchorId="34BF10FC" wp14:editId="20FB7122">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24A07FA5"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t>Dónde:</w:t>
      </w:r>
    </w:p>
    <w:p w14:paraId="3C4D9669"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r w:rsidRPr="00847D4D">
        <w:rPr>
          <w:rFonts w:ascii="Tahoma" w:hAnsi="Tahoma" w:cs="Tahoma"/>
          <w:color w:val="1F497D"/>
          <w:szCs w:val="22"/>
        </w:rPr>
        <w:t>C_Mínima = Cantidad mínima ofrecida de todas las propuestas.</w:t>
      </w:r>
    </w:p>
    <w:p w14:paraId="07902033"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C_Ofrecida = Cantidad ofrecida en la propuesta.</w:t>
      </w:r>
    </w:p>
    <w:p w14:paraId="3F300724"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 xml:space="preserve">Ponderación = De acuerdo a tabla de Calificación Técnica </w:t>
      </w:r>
    </w:p>
    <w:p w14:paraId="308EB5EA" w14:textId="77777777" w:rsidR="0027198D" w:rsidRPr="001116E7" w:rsidRDefault="0027198D" w:rsidP="00BC343E">
      <w:pPr>
        <w:pStyle w:val="Continuarlista"/>
        <w:numPr>
          <w:ilvl w:val="0"/>
          <w:numId w:val="10"/>
        </w:numPr>
        <w:spacing w:before="120" w:after="0"/>
        <w:ind w:left="709" w:hanging="283"/>
        <w:rPr>
          <w:rFonts w:ascii="Tahoma" w:hAnsi="Tahoma" w:cs="Tahoma"/>
          <w:color w:val="1F497D"/>
          <w:sz w:val="22"/>
          <w:szCs w:val="22"/>
        </w:rPr>
      </w:pPr>
      <w:r w:rsidRPr="001116E7">
        <w:rPr>
          <w:rFonts w:ascii="Tahoma" w:hAnsi="Tahoma" w:cs="Tahoma"/>
          <w:color w:val="1F497D"/>
          <w:sz w:val="22"/>
          <w:szCs w:val="22"/>
        </w:rPr>
        <w:t>Fórmula para la calificación de ítems en los que ENTEL S.A. requiere la mayor cantidad/capacidad y otros es:</w:t>
      </w:r>
    </w:p>
    <w:p w14:paraId="6DE59092" w14:textId="77777777" w:rsidR="0027198D" w:rsidRPr="00847D4D" w:rsidRDefault="0027198D" w:rsidP="0027198D">
      <w:pPr>
        <w:pStyle w:val="Continuarlista"/>
        <w:spacing w:before="120" w:after="0"/>
        <w:ind w:left="1412"/>
        <w:jc w:val="center"/>
        <w:rPr>
          <w:rFonts w:ascii="Tahoma" w:hAnsi="Tahoma" w:cs="Tahoma"/>
          <w:color w:val="1F497D"/>
          <w:szCs w:val="22"/>
        </w:rPr>
      </w:pPr>
      <w:r w:rsidRPr="001116E7">
        <w:rPr>
          <w:noProof/>
          <w:color w:val="1F497D"/>
          <w:position w:val="-28"/>
          <w:sz w:val="18"/>
          <w:lang w:val="en-US"/>
        </w:rPr>
        <w:lastRenderedPageBreak/>
        <w:drawing>
          <wp:inline distT="0" distB="0" distL="0" distR="0" wp14:anchorId="692FFA2B" wp14:editId="709D3523">
            <wp:extent cx="1866900" cy="438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1AE82495"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t>Dónde:</w:t>
      </w:r>
    </w:p>
    <w:p w14:paraId="56D01F33"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r w:rsidRPr="00847D4D">
        <w:rPr>
          <w:rFonts w:ascii="Tahoma" w:hAnsi="Tahoma" w:cs="Tahoma"/>
          <w:color w:val="1F497D"/>
          <w:szCs w:val="22"/>
        </w:rPr>
        <w:t>C_Ofrecida = Cantidad ofrecida en la propuesta.</w:t>
      </w:r>
    </w:p>
    <w:p w14:paraId="0949D4C7"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C_Máxima = Cantidad máxima ofrecida de todas las propuestas.</w:t>
      </w:r>
    </w:p>
    <w:p w14:paraId="70748352"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Ponderación = De acuerdo a tabla de Calificación Técnica.</w:t>
      </w:r>
    </w:p>
    <w:p w14:paraId="40DEE75C" w14:textId="77777777" w:rsidR="0027198D" w:rsidRPr="001116E7" w:rsidRDefault="0027198D" w:rsidP="0027198D">
      <w:pPr>
        <w:jc w:val="both"/>
        <w:rPr>
          <w:rFonts w:ascii="Tahoma" w:hAnsi="Tahoma" w:cs="Tahoma"/>
          <w:color w:val="1F497D"/>
          <w:sz w:val="20"/>
          <w:lang w:val="es-BO"/>
        </w:rPr>
      </w:pPr>
    </w:p>
    <w:p w14:paraId="425E96F4" w14:textId="77777777" w:rsidR="0027198D" w:rsidRPr="00587D3D" w:rsidRDefault="0027198D" w:rsidP="0027198D">
      <w:pPr>
        <w:pStyle w:val="Continuarlista"/>
        <w:ind w:left="426"/>
        <w:rPr>
          <w:rFonts w:ascii="Tahoma" w:hAnsi="Tahoma" w:cs="Tahoma"/>
          <w:color w:val="1F497D"/>
          <w:sz w:val="22"/>
          <w:szCs w:val="22"/>
        </w:rPr>
      </w:pPr>
      <w:r w:rsidRPr="00587D3D">
        <w:rPr>
          <w:rFonts w:ascii="Tahoma" w:hAnsi="Tahoma" w:cs="Tahoma"/>
          <w:color w:val="1F497D"/>
          <w:sz w:val="22"/>
          <w:szCs w:val="22"/>
        </w:rPr>
        <w:t>La ponderación está descrita en el CUADRO DE CALIFICACIÓN RESUMEN DE CRITERIOS MANDATORIOS Y CALIFICABLES.</w:t>
      </w:r>
    </w:p>
    <w:p w14:paraId="41D1E303" w14:textId="77777777" w:rsidR="00587D3D" w:rsidRDefault="00587D3D" w:rsidP="00587D3D">
      <w:pPr>
        <w:jc w:val="both"/>
        <w:rPr>
          <w:rFonts w:ascii="Tahoma" w:hAnsi="Tahoma" w:cs="Tahoma"/>
          <w:color w:val="004990"/>
          <w:sz w:val="22"/>
          <w:szCs w:val="22"/>
          <w:lang w:val="es-ES_tradnl" w:eastAsia="en-US" w:bidi="en-US"/>
        </w:rPr>
      </w:pPr>
    </w:p>
    <w:p w14:paraId="2BFEB1CC" w14:textId="77777777" w:rsidR="00587D3D" w:rsidRPr="00587D3D" w:rsidRDefault="00587D3D" w:rsidP="00D518C2">
      <w:pPr>
        <w:pStyle w:val="TITULOS"/>
        <w:numPr>
          <w:ilvl w:val="0"/>
          <w:numId w:val="47"/>
        </w:numPr>
        <w:spacing w:after="0"/>
        <w:rPr>
          <w:rFonts w:ascii="Tahoma" w:hAnsi="Tahoma" w:cs="Tahoma"/>
          <w:color w:val="1F497D"/>
          <w:sz w:val="22"/>
          <w:szCs w:val="22"/>
        </w:rPr>
      </w:pPr>
      <w:r w:rsidRPr="00587D3D">
        <w:rPr>
          <w:rFonts w:ascii="Tahoma" w:hAnsi="Tahoma" w:cs="Tahoma"/>
          <w:color w:val="1F497D"/>
          <w:sz w:val="22"/>
          <w:szCs w:val="22"/>
        </w:rPr>
        <w:lastRenderedPageBreak/>
        <w:t xml:space="preserve">REQUERIMIENTOS GENERALES </w:t>
      </w:r>
    </w:p>
    <w:p w14:paraId="64F7B26D" w14:textId="77777777" w:rsidR="00587D3D" w:rsidRDefault="00587D3D" w:rsidP="00587D3D">
      <w:pPr>
        <w:rPr>
          <w:lang w:val="es-BO" w:eastAsia="en-US"/>
        </w:rPr>
      </w:pPr>
    </w:p>
    <w:p w14:paraId="0D84FF34" w14:textId="77777777" w:rsidR="00587D3D" w:rsidRPr="00457A09" w:rsidRDefault="00587D3D" w:rsidP="00587D3D">
      <w:pPr>
        <w:rPr>
          <w:color w:val="004990"/>
          <w:sz w:val="4"/>
          <w:szCs w:val="10"/>
          <w:lang w:val="es-BO"/>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378"/>
        <w:gridCol w:w="1134"/>
        <w:gridCol w:w="851"/>
        <w:gridCol w:w="993"/>
      </w:tblGrid>
      <w:tr w:rsidR="00587D3D" w:rsidRPr="00363D85" w14:paraId="5932E0FB" w14:textId="77777777" w:rsidTr="00014B76">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23F2E2E"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CDB6EB6"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87D3D" w:rsidRPr="00363D85" w14:paraId="63CC04D6" w14:textId="77777777" w:rsidTr="00014B76">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FEDE51D" w14:textId="77777777" w:rsidR="00587D3D" w:rsidRPr="00363D85" w:rsidRDefault="00587D3D" w:rsidP="00014B7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47B3A8A" w14:textId="77777777" w:rsidR="00587D3D" w:rsidRPr="00363D85" w:rsidRDefault="00587D3D" w:rsidP="00014B7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6819207"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87D3D" w:rsidRPr="00363D85" w14:paraId="5A180BFB" w14:textId="77777777" w:rsidTr="00014B76">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4E26DF8" w14:textId="77777777" w:rsidR="00587D3D" w:rsidRPr="00363D85" w:rsidRDefault="00587D3D" w:rsidP="00014B7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A18FF9" w14:textId="77777777" w:rsidR="00587D3D" w:rsidRPr="00363D85" w:rsidRDefault="00587D3D" w:rsidP="00014B7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A1D04DE"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650A871"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F5AD130"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587D3D" w:rsidRPr="009C2DE5" w14:paraId="215EE42D" w14:textId="77777777" w:rsidTr="00014B76">
        <w:trPr>
          <w:trHeight w:val="319"/>
        </w:trPr>
        <w:tc>
          <w:tcPr>
            <w:tcW w:w="568" w:type="dxa"/>
            <w:tcBorders>
              <w:top w:val="single" w:sz="4" w:space="0" w:color="FFFFFF"/>
              <w:bottom w:val="single" w:sz="4" w:space="0" w:color="004990"/>
            </w:tcBorders>
            <w:shd w:val="clear" w:color="auto" w:fill="auto"/>
            <w:vAlign w:val="center"/>
          </w:tcPr>
          <w:p w14:paraId="67908B9A" w14:textId="77777777" w:rsidR="00587D3D" w:rsidRPr="009C2DE5" w:rsidRDefault="00587D3D" w:rsidP="00014B76">
            <w:pPr>
              <w:jc w:val="center"/>
              <w:rPr>
                <w:rFonts w:ascii="Tahoma" w:hAnsi="Tahoma" w:cs="Tahoma"/>
                <w:color w:val="004990"/>
                <w:sz w:val="18"/>
                <w:szCs w:val="18"/>
                <w:lang w:eastAsia="es-BO"/>
              </w:rPr>
            </w:pPr>
            <w:r>
              <w:rPr>
                <w:rFonts w:ascii="Tahoma" w:hAnsi="Tahoma" w:cs="Tahoma"/>
                <w:color w:val="004990"/>
                <w:szCs w:val="18"/>
                <w:lang w:eastAsia="es-BO"/>
              </w:rPr>
              <w:t>3.1</w:t>
            </w:r>
          </w:p>
        </w:tc>
        <w:tc>
          <w:tcPr>
            <w:tcW w:w="6378" w:type="dxa"/>
            <w:tcBorders>
              <w:top w:val="single" w:sz="4" w:space="0" w:color="FFFFFF"/>
              <w:bottom w:val="single" w:sz="4" w:space="0" w:color="004990"/>
            </w:tcBorders>
            <w:shd w:val="clear" w:color="auto" w:fill="auto"/>
            <w:vAlign w:val="center"/>
          </w:tcPr>
          <w:p w14:paraId="2F48709B" w14:textId="77777777" w:rsidR="00587D3D" w:rsidRDefault="00587D3D" w:rsidP="00014B76">
            <w:pPr>
              <w:jc w:val="both"/>
              <w:rPr>
                <w:rFonts w:ascii="Tahoma" w:hAnsi="Tahoma" w:cs="Tahoma"/>
                <w:color w:val="004990"/>
                <w:lang w:val="es-ES_tradnl"/>
              </w:rPr>
            </w:pPr>
            <w:r w:rsidRPr="00E64F73">
              <w:rPr>
                <w:rFonts w:ascii="Tahoma" w:hAnsi="Tahoma" w:cs="Tahoma"/>
                <w:color w:val="004990"/>
                <w:lang w:val="es-ES_tradnl"/>
              </w:rPr>
              <w:t>Se</w:t>
            </w:r>
            <w:r>
              <w:rPr>
                <w:rFonts w:ascii="Tahoma" w:hAnsi="Tahoma" w:cs="Tahoma"/>
                <w:color w:val="004990"/>
                <w:lang w:val="es-ES_tradnl"/>
              </w:rPr>
              <w:t xml:space="preserve"> debe proveer e implementar un S</w:t>
            </w:r>
            <w:r w:rsidRPr="00E64F73">
              <w:rPr>
                <w:rFonts w:ascii="Tahoma" w:hAnsi="Tahoma" w:cs="Tahoma"/>
                <w:color w:val="004990"/>
                <w:lang w:val="es-ES_tradnl"/>
              </w:rPr>
              <w:t xml:space="preserve">istema de </w:t>
            </w:r>
            <w:r>
              <w:rPr>
                <w:rFonts w:ascii="Tahoma" w:hAnsi="Tahoma" w:cs="Tahoma"/>
                <w:color w:val="004990"/>
                <w:lang w:val="es-ES_tradnl"/>
              </w:rPr>
              <w:t>Seguridad Anti DDoS</w:t>
            </w:r>
            <w:r w:rsidRPr="00E64F73">
              <w:rPr>
                <w:rFonts w:ascii="Tahoma" w:hAnsi="Tahoma" w:cs="Tahoma"/>
                <w:color w:val="004990"/>
                <w:lang w:val="es-ES_tradnl"/>
              </w:rPr>
              <w:t xml:space="preserve"> </w:t>
            </w:r>
            <w:r w:rsidR="0077410D">
              <w:rPr>
                <w:rFonts w:ascii="Tahoma" w:hAnsi="Tahoma" w:cs="Tahoma"/>
                <w:color w:val="004990"/>
                <w:lang w:val="es-ES_tradnl"/>
              </w:rPr>
              <w:t xml:space="preserve">(Distributed Denial of Service) </w:t>
            </w:r>
            <w:r w:rsidRPr="00E64F73">
              <w:rPr>
                <w:rFonts w:ascii="Tahoma" w:hAnsi="Tahoma" w:cs="Tahoma"/>
                <w:color w:val="004990"/>
                <w:lang w:val="es-ES_tradnl"/>
              </w:rPr>
              <w:t xml:space="preserve">que se integre de forma transparente a la Red de Internet de ENTEL S.A. </w:t>
            </w:r>
            <w:r w:rsidR="00696F54">
              <w:rPr>
                <w:rFonts w:ascii="Tahoma" w:hAnsi="Tahoma" w:cs="Tahoma"/>
                <w:color w:val="004990"/>
                <w:lang w:val="es-ES_tradnl"/>
              </w:rPr>
              <w:t>y actúe sobre</w:t>
            </w:r>
            <w:r>
              <w:rPr>
                <w:rFonts w:ascii="Tahoma" w:hAnsi="Tahoma" w:cs="Tahoma"/>
                <w:color w:val="004990"/>
                <w:lang w:val="es-ES_tradnl"/>
              </w:rPr>
              <w:t xml:space="preserve"> las capas de </w:t>
            </w:r>
            <w:r w:rsidRPr="000D4A06">
              <w:rPr>
                <w:rFonts w:ascii="Tahoma" w:hAnsi="Tahoma" w:cs="Tahoma"/>
                <w:color w:val="004990"/>
                <w:u w:val="single"/>
                <w:lang w:val="es-ES_tradnl"/>
              </w:rPr>
              <w:t>Peering</w:t>
            </w:r>
            <w:r>
              <w:rPr>
                <w:rFonts w:ascii="Tahoma" w:hAnsi="Tahoma" w:cs="Tahoma"/>
                <w:color w:val="004990"/>
                <w:lang w:val="es-ES_tradnl"/>
              </w:rPr>
              <w:t xml:space="preserve"> y </w:t>
            </w:r>
            <w:r w:rsidRPr="000D4A06">
              <w:rPr>
                <w:rFonts w:ascii="Tahoma" w:hAnsi="Tahoma" w:cs="Tahoma"/>
                <w:color w:val="004990"/>
                <w:u w:val="single"/>
                <w:lang w:val="es-ES_tradnl"/>
              </w:rPr>
              <w:t>Borde</w:t>
            </w:r>
            <w:r>
              <w:rPr>
                <w:rFonts w:ascii="Tahoma" w:hAnsi="Tahoma" w:cs="Tahoma"/>
                <w:color w:val="004990"/>
                <w:lang w:val="es-ES_tradnl"/>
              </w:rPr>
              <w:t xml:space="preserve"> detallada</w:t>
            </w:r>
            <w:r w:rsidR="00696F54">
              <w:rPr>
                <w:rFonts w:ascii="Tahoma" w:hAnsi="Tahoma" w:cs="Tahoma"/>
                <w:color w:val="004990"/>
                <w:lang w:val="es-ES_tradnl"/>
              </w:rPr>
              <w:t>s</w:t>
            </w:r>
            <w:r>
              <w:rPr>
                <w:rFonts w:ascii="Tahoma" w:hAnsi="Tahoma" w:cs="Tahoma"/>
                <w:color w:val="004990"/>
                <w:lang w:val="es-ES_tradnl"/>
              </w:rPr>
              <w:t xml:space="preserve"> a continuación, </w:t>
            </w:r>
            <w:r w:rsidR="00A611D8">
              <w:rPr>
                <w:rFonts w:ascii="Tahoma" w:hAnsi="Tahoma" w:cs="Tahoma"/>
                <w:color w:val="004990"/>
                <w:lang w:val="es-ES_tradnl"/>
              </w:rPr>
              <w:t xml:space="preserve">permitiendo </w:t>
            </w:r>
            <w:r w:rsidRPr="00095E5E">
              <w:rPr>
                <w:rFonts w:ascii="Tahoma" w:hAnsi="Tahoma" w:cs="Tahoma"/>
                <w:color w:val="004990"/>
                <w:lang w:val="es-ES_tradnl"/>
              </w:rPr>
              <w:t>analizar y monitorear el tráfico de Red de modo que se pueda detectar patrones de ataque o tráfico malicioso</w:t>
            </w:r>
            <w:r>
              <w:rPr>
                <w:rFonts w:ascii="Tahoma" w:hAnsi="Tahoma" w:cs="Tahoma"/>
                <w:color w:val="004990"/>
                <w:lang w:val="es-ES_tradnl"/>
              </w:rPr>
              <w:t xml:space="preserve"> del tipo DDoS</w:t>
            </w:r>
            <w:r w:rsidRPr="00095E5E">
              <w:rPr>
                <w:rFonts w:ascii="Tahoma" w:hAnsi="Tahoma" w:cs="Tahoma"/>
                <w:color w:val="004990"/>
                <w:lang w:val="es-ES_tradnl"/>
              </w:rPr>
              <w:t xml:space="preserve">, </w:t>
            </w:r>
            <w:r>
              <w:rPr>
                <w:rFonts w:ascii="Tahoma" w:hAnsi="Tahoma" w:cs="Tahoma"/>
                <w:color w:val="004990"/>
                <w:lang w:val="es-ES_tradnl"/>
              </w:rPr>
              <w:t>así como</w:t>
            </w:r>
            <w:r w:rsidRPr="00095E5E">
              <w:rPr>
                <w:rFonts w:ascii="Tahoma" w:hAnsi="Tahoma" w:cs="Tahoma"/>
                <w:color w:val="004990"/>
                <w:lang w:val="es-ES_tradnl"/>
              </w:rPr>
              <w:t xml:space="preserve"> la mitigación de los mismos de forma automatizada, rápida y efectiva</w:t>
            </w:r>
            <w:r>
              <w:rPr>
                <w:rFonts w:ascii="Tahoma" w:hAnsi="Tahoma" w:cs="Tahoma"/>
                <w:color w:val="004990"/>
                <w:lang w:val="es-ES_tradnl"/>
              </w:rPr>
              <w:t>.</w:t>
            </w:r>
          </w:p>
          <w:p w14:paraId="0914C619" w14:textId="77777777" w:rsidR="00587D3D" w:rsidRDefault="00587D3D" w:rsidP="00014B76">
            <w:pPr>
              <w:jc w:val="both"/>
            </w:pPr>
          </w:p>
          <w:p w14:paraId="7D00741C" w14:textId="77777777" w:rsidR="00587D3D" w:rsidRDefault="00943A5D" w:rsidP="00B6471F">
            <w:r>
              <w:object w:dxaOrig="12900" w:dyaOrig="11491" w14:anchorId="5A0C60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277.5pt" o:ole="">
                  <v:imagedata r:id="rId17" o:title=""/>
                </v:shape>
                <o:OLEObject Type="Embed" ProgID="Visio.Drawing.15" ShapeID="_x0000_i1025" DrawAspect="Content" ObjectID="_1580562564" r:id="rId18"/>
              </w:object>
            </w:r>
          </w:p>
          <w:p w14:paraId="15735DDF" w14:textId="77777777" w:rsidR="000E324B" w:rsidRPr="0023574B" w:rsidRDefault="000E324B" w:rsidP="00014B76">
            <w:pPr>
              <w:jc w:val="both"/>
            </w:pPr>
          </w:p>
        </w:tc>
        <w:tc>
          <w:tcPr>
            <w:tcW w:w="1134" w:type="dxa"/>
            <w:tcBorders>
              <w:top w:val="single" w:sz="4" w:space="0" w:color="FFFFFF"/>
              <w:bottom w:val="single" w:sz="4" w:space="0" w:color="004990"/>
            </w:tcBorders>
            <w:shd w:val="clear" w:color="auto" w:fill="auto"/>
            <w:vAlign w:val="center"/>
          </w:tcPr>
          <w:p w14:paraId="05E4E5B1" w14:textId="77777777" w:rsidR="00587D3D" w:rsidRPr="009C2DE5" w:rsidRDefault="00587D3D" w:rsidP="00014B76">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94C7B30"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461EA9A4" w14:textId="77777777" w:rsidR="00587D3D" w:rsidRPr="009C2DE5" w:rsidRDefault="00587D3D" w:rsidP="00014B76">
            <w:pPr>
              <w:jc w:val="center"/>
              <w:rPr>
                <w:rFonts w:ascii="Tahoma" w:hAnsi="Tahoma" w:cs="Tahoma"/>
                <w:color w:val="004990"/>
                <w:sz w:val="18"/>
                <w:szCs w:val="18"/>
                <w:lang w:eastAsia="es-BO"/>
              </w:rPr>
            </w:pPr>
            <w:r w:rsidRPr="00994DF8">
              <w:rPr>
                <w:rFonts w:ascii="Tahoma" w:hAnsi="Tahoma" w:cs="Tahoma"/>
                <w:color w:val="004990"/>
                <w:sz w:val="18"/>
                <w:szCs w:val="18"/>
                <w:lang w:val="es-BO" w:eastAsia="es-BO"/>
              </w:rPr>
              <w:t> </w:t>
            </w:r>
          </w:p>
        </w:tc>
      </w:tr>
      <w:tr w:rsidR="00587D3D" w:rsidRPr="009C2DE5" w14:paraId="00D9694E" w14:textId="77777777" w:rsidTr="00014B76">
        <w:trPr>
          <w:trHeight w:val="319"/>
        </w:trPr>
        <w:tc>
          <w:tcPr>
            <w:tcW w:w="568" w:type="dxa"/>
            <w:tcBorders>
              <w:top w:val="single" w:sz="4" w:space="0" w:color="004990"/>
              <w:bottom w:val="single" w:sz="4" w:space="0" w:color="004990"/>
            </w:tcBorders>
            <w:shd w:val="clear" w:color="auto" w:fill="auto"/>
            <w:vAlign w:val="center"/>
          </w:tcPr>
          <w:p w14:paraId="506465E4" w14:textId="77777777" w:rsidR="00587D3D" w:rsidRDefault="00587D3D" w:rsidP="00014B76">
            <w:pPr>
              <w:jc w:val="center"/>
            </w:pPr>
            <w:r w:rsidRPr="00016960">
              <w:rPr>
                <w:rFonts w:ascii="Tahoma" w:hAnsi="Tahoma" w:cs="Tahoma"/>
                <w:color w:val="004990"/>
                <w:szCs w:val="18"/>
                <w:lang w:eastAsia="es-BO"/>
              </w:rPr>
              <w:lastRenderedPageBreak/>
              <w:t>3.</w:t>
            </w:r>
            <w:r>
              <w:rPr>
                <w:rFonts w:ascii="Tahoma" w:hAnsi="Tahoma" w:cs="Tahoma"/>
                <w:color w:val="004990"/>
                <w:szCs w:val="18"/>
                <w:lang w:eastAsia="es-BO"/>
              </w:rPr>
              <w:t>2</w:t>
            </w:r>
          </w:p>
        </w:tc>
        <w:tc>
          <w:tcPr>
            <w:tcW w:w="6378" w:type="dxa"/>
            <w:tcBorders>
              <w:top w:val="single" w:sz="4" w:space="0" w:color="004990"/>
              <w:bottom w:val="single" w:sz="4" w:space="0" w:color="004990"/>
            </w:tcBorders>
            <w:shd w:val="clear" w:color="auto" w:fill="auto"/>
            <w:vAlign w:val="center"/>
          </w:tcPr>
          <w:p w14:paraId="36A5C9F9" w14:textId="77777777" w:rsidR="00587D3D" w:rsidRPr="00E64F73" w:rsidRDefault="00587D3D" w:rsidP="00014B76">
            <w:pPr>
              <w:jc w:val="both"/>
              <w:rPr>
                <w:rFonts w:ascii="Tahoma" w:hAnsi="Tahoma" w:cs="Tahoma"/>
                <w:color w:val="004990"/>
                <w:lang w:val="es-ES_tradnl"/>
              </w:rPr>
            </w:pPr>
            <w:r w:rsidRPr="00E64F73">
              <w:rPr>
                <w:rFonts w:ascii="Tahoma" w:hAnsi="Tahoma" w:cs="Tahoma"/>
                <w:color w:val="004990"/>
                <w:lang w:val="es-ES_tradnl"/>
              </w:rPr>
              <w:t xml:space="preserve">El sistema ofertado debe </w:t>
            </w:r>
            <w:r>
              <w:rPr>
                <w:rFonts w:ascii="Tahoma" w:hAnsi="Tahoma" w:cs="Tahoma"/>
                <w:color w:val="004990"/>
                <w:lang w:val="es-ES_tradnl"/>
              </w:rPr>
              <w:t>incluir</w:t>
            </w:r>
            <w:r w:rsidRPr="00E64F73">
              <w:rPr>
                <w:rFonts w:ascii="Tahoma" w:hAnsi="Tahoma" w:cs="Tahoma"/>
                <w:color w:val="004990"/>
                <w:lang w:val="es-ES_tradnl"/>
              </w:rPr>
              <w:t xml:space="preserve"> el hardware, software, licencias y servicios profesionales de implementación necesarios para que los equipos y/o elementos a ser provistos se integren de manera transparente a la red de ENTEL y sean puestos en operación comercial bajo la estructura del Sistema de </w:t>
            </w:r>
            <w:r>
              <w:rPr>
                <w:rFonts w:ascii="Tahoma" w:hAnsi="Tahoma" w:cs="Tahoma"/>
                <w:color w:val="004990"/>
                <w:lang w:val="es-ES_tradnl"/>
              </w:rPr>
              <w:t>Seguridad Anti DDoS</w:t>
            </w:r>
            <w:r w:rsidRPr="00E64F73">
              <w:rPr>
                <w:rFonts w:ascii="Tahoma" w:hAnsi="Tahoma" w:cs="Tahoma"/>
                <w:color w:val="004990"/>
                <w:lang w:val="es-ES_tradnl"/>
              </w:rPr>
              <w:t xml:space="preserve">. </w:t>
            </w:r>
          </w:p>
        </w:tc>
        <w:tc>
          <w:tcPr>
            <w:tcW w:w="1134" w:type="dxa"/>
            <w:tcBorders>
              <w:top w:val="single" w:sz="4" w:space="0" w:color="004990"/>
              <w:bottom w:val="single" w:sz="4" w:space="0" w:color="004990"/>
            </w:tcBorders>
            <w:shd w:val="clear" w:color="auto" w:fill="auto"/>
            <w:vAlign w:val="center"/>
          </w:tcPr>
          <w:p w14:paraId="11422FC0" w14:textId="77777777" w:rsidR="00587D3D" w:rsidRDefault="00587D3D" w:rsidP="00014B76">
            <w:pPr>
              <w:jc w:val="center"/>
            </w:pPr>
            <w:r w:rsidRPr="00273676">
              <w:rPr>
                <w:rFonts w:ascii="Tahoma" w:hAnsi="Tahoma" w:cs="Tahoma"/>
                <w:color w:val="004990"/>
                <w:sz w:val="18"/>
                <w:szCs w:val="18"/>
              </w:rPr>
              <w:fldChar w:fldCharType="begin">
                <w:ffData>
                  <w:name w:val="Casilla1"/>
                  <w:enabled/>
                  <w:calcOnExit w:val="0"/>
                  <w:checkBox>
                    <w:sizeAuto/>
                    <w:default w:val="1"/>
                  </w:checkBox>
                </w:ffData>
              </w:fldChar>
            </w:r>
            <w:r w:rsidRPr="00273676">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73676">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32E8782"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B1146E4"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66316ECC" w14:textId="77777777" w:rsidTr="00014B76">
        <w:trPr>
          <w:trHeight w:val="319"/>
        </w:trPr>
        <w:tc>
          <w:tcPr>
            <w:tcW w:w="568" w:type="dxa"/>
            <w:tcBorders>
              <w:top w:val="single" w:sz="4" w:space="0" w:color="004990"/>
              <w:bottom w:val="single" w:sz="4" w:space="0" w:color="004990"/>
            </w:tcBorders>
            <w:shd w:val="clear" w:color="auto" w:fill="auto"/>
            <w:vAlign w:val="center"/>
          </w:tcPr>
          <w:p w14:paraId="2FA98BF6" w14:textId="77777777" w:rsidR="00587D3D" w:rsidRDefault="00587D3D" w:rsidP="00014B76">
            <w:pPr>
              <w:jc w:val="center"/>
            </w:pPr>
            <w:r w:rsidRPr="00016960">
              <w:rPr>
                <w:rFonts w:ascii="Tahoma" w:hAnsi="Tahoma" w:cs="Tahoma"/>
                <w:color w:val="004990"/>
                <w:szCs w:val="18"/>
                <w:lang w:eastAsia="es-BO"/>
              </w:rPr>
              <w:t>3.</w:t>
            </w:r>
            <w:r>
              <w:rPr>
                <w:rFonts w:ascii="Tahoma" w:hAnsi="Tahoma" w:cs="Tahoma"/>
                <w:color w:val="004990"/>
                <w:szCs w:val="18"/>
                <w:lang w:eastAsia="es-BO"/>
              </w:rPr>
              <w:t>3</w:t>
            </w:r>
          </w:p>
        </w:tc>
        <w:tc>
          <w:tcPr>
            <w:tcW w:w="6378" w:type="dxa"/>
            <w:tcBorders>
              <w:top w:val="single" w:sz="4" w:space="0" w:color="004990"/>
              <w:bottom w:val="single" w:sz="4" w:space="0" w:color="004990"/>
            </w:tcBorders>
            <w:shd w:val="clear" w:color="auto" w:fill="auto"/>
            <w:vAlign w:val="center"/>
          </w:tcPr>
          <w:p w14:paraId="166B1FCF" w14:textId="77777777" w:rsidR="00587D3D" w:rsidRPr="00EC1BE7" w:rsidRDefault="00587D3D" w:rsidP="00014B76">
            <w:pPr>
              <w:jc w:val="both"/>
              <w:rPr>
                <w:rFonts w:ascii="Tahoma" w:hAnsi="Tahoma" w:cs="Tahoma"/>
                <w:bCs/>
                <w:color w:val="1F497D"/>
                <w:lang w:val="es-BO" w:eastAsia="es-BO"/>
              </w:rPr>
            </w:pPr>
            <w:r w:rsidRPr="00E64F73">
              <w:rPr>
                <w:rFonts w:ascii="Tahoma" w:hAnsi="Tahoma" w:cs="Tahoma"/>
                <w:color w:val="004990"/>
                <w:lang w:val="es-ES_tradnl"/>
              </w:rPr>
              <w:t xml:space="preserve">El oferente debe presentar los esquemas de licenciamiento y dimensionamiento </w:t>
            </w:r>
            <w:r>
              <w:rPr>
                <w:rFonts w:ascii="Tahoma" w:hAnsi="Tahoma" w:cs="Tahoma"/>
                <w:color w:val="004990"/>
                <w:lang w:val="es-ES_tradnl"/>
              </w:rPr>
              <w:t>del sistema ofertado</w:t>
            </w:r>
            <w:r w:rsidRPr="00E64F73">
              <w:rPr>
                <w:rFonts w:ascii="Tahoma" w:hAnsi="Tahoma" w:cs="Tahoma"/>
                <w:color w:val="004990"/>
                <w:lang w:val="es-ES_tradnl"/>
              </w:rPr>
              <w:t>, detallando las licencias que corresponden a cada subsistema, módulo y funcionalidad.</w:t>
            </w:r>
          </w:p>
        </w:tc>
        <w:tc>
          <w:tcPr>
            <w:tcW w:w="1134" w:type="dxa"/>
            <w:tcBorders>
              <w:top w:val="single" w:sz="4" w:space="0" w:color="004990"/>
              <w:bottom w:val="single" w:sz="4" w:space="0" w:color="004990"/>
            </w:tcBorders>
            <w:shd w:val="clear" w:color="auto" w:fill="auto"/>
            <w:vAlign w:val="center"/>
          </w:tcPr>
          <w:p w14:paraId="26AFF319" w14:textId="77777777" w:rsidR="00587D3D" w:rsidRDefault="00587D3D" w:rsidP="00014B76">
            <w:pPr>
              <w:jc w:val="center"/>
            </w:pPr>
            <w:r w:rsidRPr="00273676">
              <w:rPr>
                <w:rFonts w:ascii="Tahoma" w:hAnsi="Tahoma" w:cs="Tahoma"/>
                <w:color w:val="004990"/>
                <w:sz w:val="18"/>
                <w:szCs w:val="18"/>
              </w:rPr>
              <w:fldChar w:fldCharType="begin">
                <w:ffData>
                  <w:name w:val="Casilla1"/>
                  <w:enabled/>
                  <w:calcOnExit w:val="0"/>
                  <w:checkBox>
                    <w:sizeAuto/>
                    <w:default w:val="1"/>
                  </w:checkBox>
                </w:ffData>
              </w:fldChar>
            </w:r>
            <w:r w:rsidRPr="00273676">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73676">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70DCC54"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77648439"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4638637D" w14:textId="77777777" w:rsidTr="00014B76">
        <w:trPr>
          <w:trHeight w:val="319"/>
        </w:trPr>
        <w:tc>
          <w:tcPr>
            <w:tcW w:w="568" w:type="dxa"/>
            <w:tcBorders>
              <w:top w:val="single" w:sz="4" w:space="0" w:color="004990"/>
              <w:bottom w:val="single" w:sz="4" w:space="0" w:color="004990"/>
            </w:tcBorders>
            <w:shd w:val="clear" w:color="auto" w:fill="auto"/>
            <w:vAlign w:val="center"/>
          </w:tcPr>
          <w:p w14:paraId="11747E20" w14:textId="77777777" w:rsidR="00587D3D" w:rsidRDefault="00587D3D" w:rsidP="00014B76">
            <w:pPr>
              <w:jc w:val="center"/>
            </w:pPr>
            <w:r w:rsidRPr="00016960">
              <w:rPr>
                <w:rFonts w:ascii="Tahoma" w:hAnsi="Tahoma" w:cs="Tahoma"/>
                <w:color w:val="004990"/>
                <w:szCs w:val="18"/>
                <w:lang w:eastAsia="es-BO"/>
              </w:rPr>
              <w:t>3.</w:t>
            </w:r>
            <w:r>
              <w:rPr>
                <w:rFonts w:ascii="Tahoma" w:hAnsi="Tahoma" w:cs="Tahoma"/>
                <w:color w:val="004990"/>
                <w:szCs w:val="18"/>
                <w:lang w:eastAsia="es-BO"/>
              </w:rPr>
              <w:t>4</w:t>
            </w:r>
          </w:p>
        </w:tc>
        <w:tc>
          <w:tcPr>
            <w:tcW w:w="6378" w:type="dxa"/>
            <w:tcBorders>
              <w:top w:val="single" w:sz="4" w:space="0" w:color="004990"/>
              <w:bottom w:val="single" w:sz="4" w:space="0" w:color="004990"/>
            </w:tcBorders>
            <w:shd w:val="clear" w:color="auto" w:fill="auto"/>
            <w:vAlign w:val="center"/>
          </w:tcPr>
          <w:p w14:paraId="3D174853" w14:textId="77777777" w:rsidR="00587D3D" w:rsidRPr="00E64F73" w:rsidRDefault="00587D3D" w:rsidP="00014B76">
            <w:pPr>
              <w:jc w:val="both"/>
              <w:rPr>
                <w:rFonts w:ascii="Tahoma" w:hAnsi="Tahoma" w:cs="Tahoma"/>
                <w:color w:val="004990"/>
                <w:lang w:val="es-ES_tradnl"/>
              </w:rPr>
            </w:pPr>
            <w:r w:rsidRPr="00E64F73">
              <w:rPr>
                <w:rFonts w:ascii="Tahoma" w:hAnsi="Tahoma" w:cs="Tahoma"/>
                <w:color w:val="004990"/>
                <w:lang w:val="es-ES_tradnl"/>
              </w:rPr>
              <w:t xml:space="preserve">El Oferente debe proveer la siguiente información sobre el sistema a ser provisto: </w:t>
            </w:r>
          </w:p>
          <w:p w14:paraId="413E628E" w14:textId="77777777" w:rsidR="00587D3D" w:rsidRDefault="00587D3D" w:rsidP="00D518C2">
            <w:pPr>
              <w:numPr>
                <w:ilvl w:val="0"/>
                <w:numId w:val="49"/>
              </w:numPr>
              <w:ind w:left="213" w:hanging="223"/>
              <w:jc w:val="both"/>
              <w:rPr>
                <w:rFonts w:ascii="Tahoma" w:hAnsi="Tahoma" w:cs="Tahoma"/>
                <w:color w:val="004990"/>
                <w:lang w:val="es-ES_tradnl"/>
              </w:rPr>
            </w:pPr>
            <w:r w:rsidRPr="00E64F73">
              <w:rPr>
                <w:rFonts w:ascii="Tahoma" w:hAnsi="Tahoma" w:cs="Tahoma"/>
                <w:color w:val="004990"/>
                <w:lang w:val="es-ES_tradnl"/>
              </w:rPr>
              <w:t>Cuadro resumen del equipamiento</w:t>
            </w:r>
            <w:r>
              <w:rPr>
                <w:rFonts w:ascii="Tahoma" w:hAnsi="Tahoma" w:cs="Tahoma"/>
                <w:color w:val="004990"/>
                <w:lang w:val="es-ES_tradnl"/>
              </w:rPr>
              <w:t>, detalle de interfaces y licencias</w:t>
            </w:r>
          </w:p>
          <w:p w14:paraId="1157C997" w14:textId="77777777" w:rsidR="00587D3D" w:rsidRDefault="00587D3D" w:rsidP="00D518C2">
            <w:pPr>
              <w:numPr>
                <w:ilvl w:val="0"/>
                <w:numId w:val="49"/>
              </w:numPr>
              <w:ind w:left="213" w:hanging="223"/>
              <w:jc w:val="both"/>
              <w:rPr>
                <w:rFonts w:ascii="Tahoma" w:hAnsi="Tahoma" w:cs="Tahoma"/>
                <w:color w:val="004990"/>
                <w:lang w:val="es-ES_tradnl"/>
              </w:rPr>
            </w:pPr>
            <w:r w:rsidRPr="00ED4044">
              <w:rPr>
                <w:rFonts w:ascii="Tahoma" w:hAnsi="Tahoma" w:cs="Tahoma"/>
                <w:color w:val="004990"/>
                <w:lang w:val="es-ES_tradnl"/>
              </w:rPr>
              <w:t xml:space="preserve">Capacidad de procesamiento, throughput por equipo.  </w:t>
            </w:r>
          </w:p>
          <w:p w14:paraId="6FDD5DD3" w14:textId="77777777" w:rsidR="00587D3D" w:rsidRPr="00ED4044" w:rsidRDefault="00587D3D" w:rsidP="00D518C2">
            <w:pPr>
              <w:numPr>
                <w:ilvl w:val="0"/>
                <w:numId w:val="49"/>
              </w:numPr>
              <w:ind w:left="213" w:hanging="223"/>
              <w:jc w:val="both"/>
              <w:rPr>
                <w:rFonts w:ascii="Tahoma" w:hAnsi="Tahoma" w:cs="Tahoma"/>
                <w:color w:val="004990"/>
                <w:lang w:val="es-ES_tradnl"/>
              </w:rPr>
            </w:pPr>
            <w:r w:rsidRPr="00ED4044">
              <w:rPr>
                <w:rFonts w:ascii="Tahoma" w:hAnsi="Tahoma" w:cs="Tahoma"/>
                <w:color w:val="004990"/>
                <w:lang w:val="es-ES_tradnl"/>
              </w:rPr>
              <w:t xml:space="preserve">Límite de equipos y capacidad. Escala de crecimiento </w:t>
            </w:r>
          </w:p>
          <w:p w14:paraId="1A655BCB" w14:textId="77777777" w:rsidR="00587D3D" w:rsidRPr="00E64F73" w:rsidRDefault="00587D3D" w:rsidP="00D518C2">
            <w:pPr>
              <w:numPr>
                <w:ilvl w:val="0"/>
                <w:numId w:val="49"/>
              </w:numPr>
              <w:ind w:left="213" w:hanging="223"/>
              <w:jc w:val="both"/>
              <w:rPr>
                <w:rFonts w:ascii="Tahoma" w:hAnsi="Tahoma" w:cs="Tahoma"/>
                <w:color w:val="004990"/>
                <w:lang w:val="es-ES_tradnl"/>
              </w:rPr>
            </w:pPr>
            <w:r w:rsidRPr="00E64F73">
              <w:rPr>
                <w:rFonts w:ascii="Tahoma" w:hAnsi="Tahoma" w:cs="Tahoma"/>
                <w:color w:val="004990"/>
                <w:lang w:val="es-ES_tradnl"/>
              </w:rPr>
              <w:t xml:space="preserve">Otros límites. </w:t>
            </w:r>
          </w:p>
        </w:tc>
        <w:tc>
          <w:tcPr>
            <w:tcW w:w="1134" w:type="dxa"/>
            <w:tcBorders>
              <w:top w:val="single" w:sz="4" w:space="0" w:color="004990"/>
              <w:bottom w:val="single" w:sz="4" w:space="0" w:color="004990"/>
            </w:tcBorders>
            <w:shd w:val="clear" w:color="auto" w:fill="auto"/>
            <w:vAlign w:val="center"/>
          </w:tcPr>
          <w:p w14:paraId="3D7F4334" w14:textId="77777777" w:rsidR="00587D3D" w:rsidRDefault="00587D3D" w:rsidP="00014B76">
            <w:pPr>
              <w:jc w:val="center"/>
            </w:pPr>
            <w:r w:rsidRPr="00273676">
              <w:rPr>
                <w:rFonts w:ascii="Tahoma" w:hAnsi="Tahoma" w:cs="Tahoma"/>
                <w:color w:val="004990"/>
                <w:sz w:val="18"/>
                <w:szCs w:val="18"/>
              </w:rPr>
              <w:fldChar w:fldCharType="begin">
                <w:ffData>
                  <w:name w:val="Casilla1"/>
                  <w:enabled/>
                  <w:calcOnExit w:val="0"/>
                  <w:checkBox>
                    <w:sizeAuto/>
                    <w:default w:val="1"/>
                  </w:checkBox>
                </w:ffData>
              </w:fldChar>
            </w:r>
            <w:r w:rsidRPr="00273676">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73676">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641EE2B"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A5ABE04"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4FDD041A" w14:textId="77777777" w:rsidTr="00014B76">
        <w:trPr>
          <w:trHeight w:val="319"/>
        </w:trPr>
        <w:tc>
          <w:tcPr>
            <w:tcW w:w="568" w:type="dxa"/>
            <w:tcBorders>
              <w:top w:val="single" w:sz="4" w:space="0" w:color="004990"/>
              <w:bottom w:val="single" w:sz="4" w:space="0" w:color="004990"/>
            </w:tcBorders>
            <w:shd w:val="clear" w:color="auto" w:fill="auto"/>
            <w:vAlign w:val="center"/>
          </w:tcPr>
          <w:p w14:paraId="7C4D898C" w14:textId="77777777" w:rsidR="00587D3D" w:rsidRDefault="00587D3D" w:rsidP="00014B76">
            <w:pPr>
              <w:jc w:val="center"/>
            </w:pPr>
            <w:r w:rsidRPr="00016960">
              <w:rPr>
                <w:rFonts w:ascii="Tahoma" w:hAnsi="Tahoma" w:cs="Tahoma"/>
                <w:color w:val="004990"/>
                <w:szCs w:val="18"/>
                <w:lang w:eastAsia="es-BO"/>
              </w:rPr>
              <w:t>3.</w:t>
            </w:r>
            <w:r>
              <w:rPr>
                <w:rFonts w:ascii="Tahoma" w:hAnsi="Tahoma" w:cs="Tahoma"/>
                <w:color w:val="004990"/>
                <w:szCs w:val="18"/>
                <w:lang w:eastAsia="es-BO"/>
              </w:rPr>
              <w:t>5</w:t>
            </w:r>
          </w:p>
        </w:tc>
        <w:tc>
          <w:tcPr>
            <w:tcW w:w="6378" w:type="dxa"/>
            <w:tcBorders>
              <w:top w:val="single" w:sz="4" w:space="0" w:color="004990"/>
              <w:bottom w:val="single" w:sz="4" w:space="0" w:color="004990"/>
            </w:tcBorders>
            <w:shd w:val="clear" w:color="auto" w:fill="auto"/>
            <w:vAlign w:val="center"/>
          </w:tcPr>
          <w:p w14:paraId="45A2C994" w14:textId="77777777" w:rsidR="00587D3D" w:rsidRPr="00EC1BE7" w:rsidRDefault="00587D3D" w:rsidP="00014B76">
            <w:pPr>
              <w:jc w:val="both"/>
              <w:rPr>
                <w:rFonts w:ascii="Tahoma" w:hAnsi="Tahoma" w:cs="Tahoma"/>
                <w:bCs/>
                <w:color w:val="1F497D"/>
                <w:lang w:val="es-BO" w:eastAsia="es-BO"/>
              </w:rPr>
            </w:pPr>
            <w:r>
              <w:rPr>
                <w:rFonts w:ascii="Tahoma" w:hAnsi="Tahoma" w:cs="Tahoma"/>
                <w:color w:val="004990"/>
                <w:lang w:val="es-ES_tradnl"/>
              </w:rPr>
              <w:t xml:space="preserve">El sistema, bajo condiciones normales de tráfico sin ataques DDoS, no debe actuar en desmedro de la calidad del servicio de Internet de ENTEL en aspectos como delay, jitter, número de saltos, throughput, tiempo de carga de contenido, entre otros. </w:t>
            </w:r>
            <w:r w:rsidRPr="00E5001E">
              <w:rPr>
                <w:rFonts w:ascii="Tahoma" w:hAnsi="Tahoma" w:cs="Tahoma"/>
                <w:color w:val="004990"/>
                <w:lang w:val="es-ES_tradnl"/>
              </w:rPr>
              <w:t>E</w:t>
            </w:r>
            <w:r>
              <w:rPr>
                <w:rFonts w:ascii="Tahoma" w:hAnsi="Tahoma" w:cs="Tahoma"/>
                <w:color w:val="004990"/>
                <w:lang w:val="es-ES_tradnl"/>
              </w:rPr>
              <w:t>n</w:t>
            </w:r>
            <w:r w:rsidRPr="00E5001E">
              <w:rPr>
                <w:rFonts w:ascii="Tahoma" w:hAnsi="Tahoma" w:cs="Tahoma"/>
                <w:color w:val="004990"/>
                <w:lang w:val="es-ES_tradnl"/>
              </w:rPr>
              <w:t xml:space="preserve"> </w:t>
            </w:r>
            <w:r>
              <w:rPr>
                <w:rFonts w:ascii="Tahoma" w:hAnsi="Tahoma" w:cs="Tahoma"/>
                <w:color w:val="004990"/>
                <w:lang w:val="es-ES_tradnl"/>
              </w:rPr>
              <w:t xml:space="preserve">estas condiciones el </w:t>
            </w:r>
            <w:r w:rsidRPr="00E5001E">
              <w:rPr>
                <w:rFonts w:ascii="Tahoma" w:hAnsi="Tahoma" w:cs="Tahoma"/>
                <w:color w:val="004990"/>
                <w:lang w:val="es-ES_tradnl"/>
              </w:rPr>
              <w:t xml:space="preserve">sistema debe actuar de forma transparente sobre el esquema </w:t>
            </w:r>
            <w:r w:rsidRPr="00E5001E">
              <w:rPr>
                <w:rFonts w:ascii="Tahoma" w:hAnsi="Tahoma" w:cs="Tahoma"/>
                <w:color w:val="004990"/>
                <w:lang w:val="es-ES_tradnl"/>
              </w:rPr>
              <w:lastRenderedPageBreak/>
              <w:t>de enrutamiento IP/MPLS</w:t>
            </w:r>
            <w:r w:rsidR="00500A17">
              <w:rPr>
                <w:rFonts w:ascii="Tahoma" w:hAnsi="Tahoma" w:cs="Tahoma"/>
                <w:color w:val="004990"/>
                <w:lang w:val="es-ES_tradnl"/>
              </w:rPr>
              <w:t xml:space="preserve"> de la Red </w:t>
            </w:r>
            <w:r>
              <w:rPr>
                <w:rFonts w:ascii="Tahoma" w:hAnsi="Tahoma" w:cs="Tahoma"/>
                <w:color w:val="004990"/>
                <w:lang w:val="es-ES_tradnl"/>
              </w:rPr>
              <w:t>ENTEL S.A. y actuar transparentemente sobre el tráfico de los usuarios, es decir que el tráfico de usuario no debe registrar los IPs del sistema de Caching ni en Downlink ni en Upstream.</w:t>
            </w:r>
          </w:p>
        </w:tc>
        <w:tc>
          <w:tcPr>
            <w:tcW w:w="1134" w:type="dxa"/>
            <w:tcBorders>
              <w:top w:val="single" w:sz="4" w:space="0" w:color="004990"/>
              <w:bottom w:val="single" w:sz="4" w:space="0" w:color="004990"/>
            </w:tcBorders>
            <w:shd w:val="clear" w:color="auto" w:fill="auto"/>
            <w:vAlign w:val="center"/>
          </w:tcPr>
          <w:p w14:paraId="111C0737" w14:textId="77777777" w:rsidR="00587D3D" w:rsidRDefault="00587D3D" w:rsidP="00014B76">
            <w:pPr>
              <w:jc w:val="center"/>
            </w:pPr>
            <w:r w:rsidRPr="0027367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273676">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73676">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7B4D714A"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65001972"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032D2A82" w14:textId="77777777" w:rsidTr="00014B76">
        <w:trPr>
          <w:trHeight w:val="319"/>
        </w:trPr>
        <w:tc>
          <w:tcPr>
            <w:tcW w:w="568" w:type="dxa"/>
            <w:tcBorders>
              <w:top w:val="single" w:sz="4" w:space="0" w:color="004990"/>
              <w:bottom w:val="single" w:sz="4" w:space="0" w:color="004990"/>
            </w:tcBorders>
            <w:shd w:val="clear" w:color="auto" w:fill="auto"/>
            <w:vAlign w:val="center"/>
          </w:tcPr>
          <w:p w14:paraId="6CF3438B"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3.6</w:t>
            </w:r>
          </w:p>
        </w:tc>
        <w:tc>
          <w:tcPr>
            <w:tcW w:w="6378" w:type="dxa"/>
            <w:tcBorders>
              <w:top w:val="single" w:sz="4" w:space="0" w:color="004990"/>
              <w:bottom w:val="single" w:sz="4" w:space="0" w:color="004990"/>
            </w:tcBorders>
            <w:shd w:val="clear" w:color="auto" w:fill="auto"/>
            <w:vAlign w:val="center"/>
          </w:tcPr>
          <w:p w14:paraId="4B730D21" w14:textId="77777777" w:rsidR="00587D3D" w:rsidRDefault="00587D3D" w:rsidP="00014B76">
            <w:pPr>
              <w:jc w:val="both"/>
              <w:rPr>
                <w:rFonts w:ascii="Tahoma" w:hAnsi="Tahoma" w:cs="Tahoma"/>
                <w:color w:val="004990"/>
                <w:lang w:val="es-BO"/>
              </w:rPr>
            </w:pPr>
            <w:r>
              <w:rPr>
                <w:rFonts w:ascii="Tahoma" w:hAnsi="Tahoma" w:cs="Tahoma"/>
                <w:color w:val="004990"/>
                <w:lang w:val="es-BO"/>
              </w:rPr>
              <w:t>El oferente deberá presentar en la propuesta:</w:t>
            </w:r>
          </w:p>
          <w:p w14:paraId="17CB788B" w14:textId="77777777" w:rsidR="00587D3D" w:rsidRDefault="00587D3D" w:rsidP="00587D3D">
            <w:pPr>
              <w:numPr>
                <w:ilvl w:val="1"/>
                <w:numId w:val="19"/>
              </w:numPr>
              <w:ind w:left="213" w:hanging="142"/>
              <w:jc w:val="both"/>
              <w:rPr>
                <w:rFonts w:ascii="Tahoma" w:hAnsi="Tahoma" w:cs="Tahoma"/>
                <w:color w:val="004990"/>
                <w:lang w:val="es-BO"/>
              </w:rPr>
            </w:pPr>
            <w:r>
              <w:rPr>
                <w:rFonts w:ascii="Tahoma" w:hAnsi="Tahoma" w:cs="Tahoma"/>
                <w:color w:val="004990"/>
                <w:lang w:val="es-BO"/>
              </w:rPr>
              <w:t>Un esquema de conexión física detallando equipos, interfaces, puertos, capacidades y tipo de cableado.</w:t>
            </w:r>
          </w:p>
          <w:p w14:paraId="73DC1FE5" w14:textId="77777777" w:rsidR="00587D3D" w:rsidRPr="00EC1BE7" w:rsidRDefault="00587D3D" w:rsidP="00587D3D">
            <w:pPr>
              <w:numPr>
                <w:ilvl w:val="1"/>
                <w:numId w:val="19"/>
              </w:numPr>
              <w:ind w:left="213" w:hanging="142"/>
              <w:jc w:val="both"/>
              <w:rPr>
                <w:rFonts w:ascii="Tahoma" w:hAnsi="Tahoma" w:cs="Tahoma"/>
                <w:bCs/>
                <w:color w:val="1F497D"/>
                <w:lang w:val="es-BO" w:eastAsia="es-BO"/>
              </w:rPr>
            </w:pPr>
            <w:r>
              <w:rPr>
                <w:rFonts w:ascii="Tahoma" w:hAnsi="Tahoma" w:cs="Tahoma"/>
                <w:color w:val="004990"/>
                <w:lang w:val="es-BO"/>
              </w:rPr>
              <w:t xml:space="preserve">Un esquema lógico de configuraciones, detallando direccionamiento IP requerido por puerto lógico o físico, VLANs, enrutamiento, configuración BGP, etc. </w:t>
            </w:r>
          </w:p>
        </w:tc>
        <w:tc>
          <w:tcPr>
            <w:tcW w:w="1134" w:type="dxa"/>
            <w:tcBorders>
              <w:top w:val="single" w:sz="4" w:space="0" w:color="004990"/>
              <w:bottom w:val="single" w:sz="4" w:space="0" w:color="004990"/>
            </w:tcBorders>
            <w:shd w:val="clear" w:color="auto" w:fill="auto"/>
            <w:vAlign w:val="center"/>
          </w:tcPr>
          <w:p w14:paraId="5EC08542"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AC51291"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565F322"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34CB7E02" w14:textId="77777777" w:rsidTr="00014B76">
        <w:trPr>
          <w:trHeight w:val="319"/>
        </w:trPr>
        <w:tc>
          <w:tcPr>
            <w:tcW w:w="568" w:type="dxa"/>
            <w:tcBorders>
              <w:top w:val="single" w:sz="4" w:space="0" w:color="004990"/>
              <w:bottom w:val="single" w:sz="4" w:space="0" w:color="004990"/>
            </w:tcBorders>
            <w:shd w:val="clear" w:color="auto" w:fill="auto"/>
            <w:vAlign w:val="center"/>
          </w:tcPr>
          <w:p w14:paraId="76C477D1"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3.7</w:t>
            </w:r>
          </w:p>
        </w:tc>
        <w:tc>
          <w:tcPr>
            <w:tcW w:w="6378" w:type="dxa"/>
            <w:tcBorders>
              <w:top w:val="single" w:sz="4" w:space="0" w:color="004990"/>
              <w:bottom w:val="single" w:sz="4" w:space="0" w:color="004990"/>
            </w:tcBorders>
            <w:shd w:val="clear" w:color="auto" w:fill="auto"/>
            <w:vAlign w:val="center"/>
          </w:tcPr>
          <w:p w14:paraId="6A358EC7" w14:textId="77777777" w:rsidR="00587D3D" w:rsidRDefault="00587D3D" w:rsidP="00014B76">
            <w:pPr>
              <w:jc w:val="both"/>
              <w:rPr>
                <w:rFonts w:ascii="Tahoma" w:hAnsi="Tahoma" w:cs="Tahoma"/>
                <w:color w:val="004990"/>
                <w:lang w:val="es-BO"/>
              </w:rPr>
            </w:pPr>
            <w:r w:rsidRPr="00420BCD">
              <w:rPr>
                <w:rFonts w:ascii="Tahoma" w:hAnsi="Tahoma" w:cs="Tahoma"/>
                <w:color w:val="004990"/>
                <w:lang w:val="es-ES_tradnl"/>
              </w:rPr>
              <w:t>La oferta deberá ser del tipo llave en mano, por tanto se debe considerar todo el software, hardware, servicios y accesorios adicionales necesarios para la puesta en producción de toda la solución.</w:t>
            </w:r>
            <w:r w:rsidR="005478C6">
              <w:rPr>
                <w:rFonts w:ascii="Tahoma" w:hAnsi="Tahoma" w:cs="Tahoma"/>
                <w:color w:val="004990"/>
                <w:lang w:val="es-ES_tradnl"/>
              </w:rPr>
              <w:t xml:space="preserve"> Todo el licenciamiento a ser provisto debe ser perpetuo.</w:t>
            </w:r>
          </w:p>
        </w:tc>
        <w:tc>
          <w:tcPr>
            <w:tcW w:w="1134" w:type="dxa"/>
            <w:tcBorders>
              <w:top w:val="single" w:sz="4" w:space="0" w:color="004990"/>
              <w:bottom w:val="single" w:sz="4" w:space="0" w:color="004990"/>
            </w:tcBorders>
            <w:shd w:val="clear" w:color="auto" w:fill="auto"/>
            <w:vAlign w:val="center"/>
          </w:tcPr>
          <w:p w14:paraId="23B350D2"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1304AAD"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24ADA624"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7D9D3BFC" w14:textId="77777777" w:rsidTr="00014B76">
        <w:trPr>
          <w:trHeight w:val="319"/>
        </w:trPr>
        <w:tc>
          <w:tcPr>
            <w:tcW w:w="568" w:type="dxa"/>
            <w:tcBorders>
              <w:top w:val="single" w:sz="4" w:space="0" w:color="004990"/>
              <w:bottom w:val="single" w:sz="4" w:space="0" w:color="004990"/>
            </w:tcBorders>
            <w:shd w:val="clear" w:color="auto" w:fill="auto"/>
            <w:vAlign w:val="center"/>
          </w:tcPr>
          <w:p w14:paraId="7DADDEC6"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3.8</w:t>
            </w:r>
          </w:p>
        </w:tc>
        <w:tc>
          <w:tcPr>
            <w:tcW w:w="9356" w:type="dxa"/>
            <w:gridSpan w:val="4"/>
            <w:tcBorders>
              <w:top w:val="single" w:sz="4" w:space="0" w:color="004990"/>
              <w:bottom w:val="single" w:sz="4" w:space="0" w:color="004990"/>
            </w:tcBorders>
            <w:shd w:val="clear" w:color="auto" w:fill="auto"/>
            <w:vAlign w:val="center"/>
          </w:tcPr>
          <w:p w14:paraId="12486026" w14:textId="77777777" w:rsidR="00587D3D" w:rsidRPr="00994DF8" w:rsidRDefault="00587D3D" w:rsidP="00014B76">
            <w:pPr>
              <w:rPr>
                <w:rFonts w:ascii="Tahoma" w:hAnsi="Tahoma" w:cs="Tahoma"/>
                <w:color w:val="004990"/>
                <w:sz w:val="18"/>
                <w:szCs w:val="18"/>
                <w:lang w:val="es-BO" w:eastAsia="es-BO"/>
              </w:rPr>
            </w:pPr>
            <w:r>
              <w:rPr>
                <w:rFonts w:ascii="Tahoma" w:hAnsi="Tahoma" w:cs="Tahoma"/>
                <w:b/>
                <w:color w:val="004990"/>
                <w:sz w:val="18"/>
                <w:szCs w:val="18"/>
                <w:lang w:val="es-BO"/>
              </w:rPr>
              <w:t>Funcionalidades</w:t>
            </w:r>
          </w:p>
        </w:tc>
      </w:tr>
      <w:tr w:rsidR="00587D3D" w:rsidRPr="009C2DE5" w14:paraId="6D752E2B" w14:textId="77777777" w:rsidTr="00014B76">
        <w:trPr>
          <w:trHeight w:val="319"/>
        </w:trPr>
        <w:tc>
          <w:tcPr>
            <w:tcW w:w="568" w:type="dxa"/>
            <w:tcBorders>
              <w:top w:val="single" w:sz="4" w:space="0" w:color="004990"/>
              <w:bottom w:val="single" w:sz="4" w:space="0" w:color="004990"/>
            </w:tcBorders>
            <w:shd w:val="clear" w:color="auto" w:fill="auto"/>
            <w:vAlign w:val="center"/>
          </w:tcPr>
          <w:p w14:paraId="14133CDE"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3.9</w:t>
            </w:r>
          </w:p>
        </w:tc>
        <w:tc>
          <w:tcPr>
            <w:tcW w:w="6378" w:type="dxa"/>
            <w:tcBorders>
              <w:top w:val="single" w:sz="4" w:space="0" w:color="004990"/>
              <w:bottom w:val="single" w:sz="4" w:space="0" w:color="004990"/>
            </w:tcBorders>
            <w:shd w:val="clear" w:color="auto" w:fill="auto"/>
            <w:vAlign w:val="center"/>
          </w:tcPr>
          <w:p w14:paraId="4112D01D" w14:textId="77777777" w:rsidR="00587D3D" w:rsidRDefault="00587D3D" w:rsidP="00014B76">
            <w:pPr>
              <w:jc w:val="both"/>
              <w:rPr>
                <w:rFonts w:ascii="Tahoma" w:hAnsi="Tahoma" w:cs="Tahoma"/>
                <w:color w:val="004990"/>
                <w:lang w:val="es-ES_tradnl"/>
              </w:rPr>
            </w:pPr>
            <w:r>
              <w:rPr>
                <w:rFonts w:ascii="Tahoma" w:hAnsi="Tahoma" w:cs="Tahoma"/>
                <w:color w:val="004990"/>
                <w:lang w:val="es-ES_tradnl"/>
              </w:rPr>
              <w:t>El sistema debe permitir el monitoreo y análisis de tráfico en la red de ENTEL de modo que se puedan detectar ataques tipo DDoS cumpliendo los siguientes puntos:</w:t>
            </w:r>
          </w:p>
          <w:p w14:paraId="09C6BC9C"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Mínimamente se debe monitorear el tráfico en los equipos de Peering y Borde según el esquema detallado en el punto 3.1 con equipamiento especializado para este fin; no debe existir limitaciones de monitoreo y análisis a nivel de IPs cliente para el tráfico que pasa por estos equipos.</w:t>
            </w:r>
          </w:p>
          <w:p w14:paraId="283E5882" w14:textId="77777777" w:rsidR="001C3CFA" w:rsidRDefault="001C3CFA"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lastRenderedPageBreak/>
              <w:t>Para la capa de Peering se debe soportar al menos 10.000 flujos por segundo (FPS) por equipo. Para la capa de Borde, 2.000 flujos por segundo por equipo.</w:t>
            </w:r>
          </w:p>
          <w:p w14:paraId="7AD630AA"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Debe ser posible la detección en todo el tráfico que cursa por los equipos precitados, 300 Gbps, 150 Gbps actuales y 150 Gbps en roadmap 2018/2019.</w:t>
            </w:r>
          </w:p>
          <w:p w14:paraId="0615E7DE"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El equipamiento podrá disponerse en las ciudades del eje troncal y opcionalmente en Miami.</w:t>
            </w:r>
          </w:p>
          <w:p w14:paraId="116CD7BD"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El monitoreo debe ser permanente, de todo el tráfico o por muestreo (en este último caso mínimamente uno por mil paquetes). En la oferta se debe detallar el método, protocolos, licencias, capacidades y equipos a aplicar para este fin, incluyendo el diagrama de conexión requerido.</w:t>
            </w:r>
          </w:p>
          <w:p w14:paraId="179D27F5"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La detección debe realizarse de forma automática en un tiempo menor a 5 segundos luego de iniciado el ataque.</w:t>
            </w:r>
          </w:p>
          <w:p w14:paraId="0312A19F"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Se debe soportar la cantidad de interfaces actual</w:t>
            </w:r>
            <w:r w:rsidR="001C3CFA">
              <w:rPr>
                <w:rFonts w:ascii="Tahoma" w:hAnsi="Tahoma" w:cs="Tahoma"/>
                <w:color w:val="004990"/>
                <w:lang w:val="es-ES_tradnl"/>
              </w:rPr>
              <w:t>.</w:t>
            </w:r>
            <w:r>
              <w:rPr>
                <w:rFonts w:ascii="Tahoma" w:hAnsi="Tahoma" w:cs="Tahoma"/>
                <w:color w:val="004990"/>
                <w:lang w:val="es-ES_tradnl"/>
              </w:rPr>
              <w:t xml:space="preserve"> Para fines de crecimiento, en los enlaces de Peering hacia los ISP se debe considerar la siguiente cantidad de puertos GE/10GE (intercambiables por SFP): 24 puertos La Paz, 24 puerto</w:t>
            </w:r>
            <w:r w:rsidR="001C3CFA">
              <w:rPr>
                <w:rFonts w:ascii="Tahoma" w:hAnsi="Tahoma" w:cs="Tahoma"/>
                <w:color w:val="004990"/>
                <w:lang w:val="es-ES_tradnl"/>
              </w:rPr>
              <w:t>s Santa Cruz y 12 puertos Miami, adicionalmente se debe incluir los interfaces en roadmap.</w:t>
            </w:r>
          </w:p>
          <w:p w14:paraId="7CCF0C67" w14:textId="77777777" w:rsidR="001C3CFA"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 xml:space="preserve">La integración a la red debe ser a nivel de puertos 10GE LH. </w:t>
            </w:r>
          </w:p>
          <w:p w14:paraId="2E1BBBBD" w14:textId="77777777" w:rsidR="00587D3D" w:rsidRDefault="001C3CFA"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Los equipos d</w:t>
            </w:r>
            <w:r w:rsidR="00587D3D">
              <w:rPr>
                <w:rFonts w:ascii="Tahoma" w:hAnsi="Tahoma" w:cs="Tahoma"/>
                <w:color w:val="004990"/>
                <w:lang w:val="es-ES_tradnl"/>
              </w:rPr>
              <w:t xml:space="preserve">eben contar con un puerto 100/1000 BT </w:t>
            </w:r>
            <w:r>
              <w:rPr>
                <w:rFonts w:ascii="Tahoma" w:hAnsi="Tahoma" w:cs="Tahoma"/>
                <w:color w:val="004990"/>
                <w:lang w:val="es-ES_tradnl"/>
              </w:rPr>
              <w:t xml:space="preserve">o GE SFP LH </w:t>
            </w:r>
            <w:r w:rsidR="00587D3D">
              <w:rPr>
                <w:rFonts w:ascii="Tahoma" w:hAnsi="Tahoma" w:cs="Tahoma"/>
                <w:color w:val="004990"/>
                <w:lang w:val="es-ES_tradnl"/>
              </w:rPr>
              <w:t>para gestión</w:t>
            </w:r>
            <w:r>
              <w:rPr>
                <w:rFonts w:ascii="Tahoma" w:hAnsi="Tahoma" w:cs="Tahoma"/>
                <w:color w:val="004990"/>
                <w:lang w:val="es-ES_tradnl"/>
              </w:rPr>
              <w:t>.</w:t>
            </w:r>
          </w:p>
          <w:p w14:paraId="78FE16DA" w14:textId="77777777" w:rsidR="00587D3D" w:rsidRPr="00FD0C50" w:rsidRDefault="00587D3D" w:rsidP="00587D3D">
            <w:pPr>
              <w:numPr>
                <w:ilvl w:val="1"/>
                <w:numId w:val="19"/>
              </w:numPr>
              <w:ind w:left="213" w:hanging="142"/>
              <w:jc w:val="both"/>
              <w:rPr>
                <w:rFonts w:ascii="Tahoma" w:hAnsi="Tahoma" w:cs="Tahoma"/>
                <w:color w:val="004990"/>
                <w:lang w:val="es-ES_tradnl"/>
              </w:rPr>
            </w:pPr>
            <w:r w:rsidRPr="00FD0C50">
              <w:rPr>
                <w:rFonts w:ascii="Tahoma" w:hAnsi="Tahoma" w:cs="Tahoma"/>
                <w:color w:val="004990"/>
                <w:lang w:val="es-ES_tradnl"/>
              </w:rPr>
              <w:lastRenderedPageBreak/>
              <w:t xml:space="preserve">Debe ser posible la detección de ataques por volumen, </w:t>
            </w:r>
            <w:r w:rsidR="001C3CFA" w:rsidRPr="00FD0C50">
              <w:rPr>
                <w:rFonts w:ascii="Tahoma" w:hAnsi="Tahoma" w:cs="Tahoma"/>
                <w:color w:val="004990"/>
                <w:lang w:val="es-ES_tradnl"/>
              </w:rPr>
              <w:t xml:space="preserve">ataques </w:t>
            </w:r>
            <w:r w:rsidRPr="00FD0C50">
              <w:rPr>
                <w:rFonts w:ascii="Tahoma" w:hAnsi="Tahoma" w:cs="Tahoma"/>
                <w:color w:val="004990"/>
                <w:lang w:val="es-ES_tradnl"/>
              </w:rPr>
              <w:t>que buscan agotamiento de recursos</w:t>
            </w:r>
            <w:r w:rsidR="00FD0C50" w:rsidRPr="00FD0C50">
              <w:rPr>
                <w:rFonts w:ascii="Tahoma" w:hAnsi="Tahoma" w:cs="Tahoma"/>
                <w:color w:val="004990"/>
                <w:lang w:val="es-ES_tradnl"/>
              </w:rPr>
              <w:t>, disrupción, obstrucción,</w:t>
            </w:r>
            <w:r w:rsidRPr="00FD0C50">
              <w:rPr>
                <w:rFonts w:ascii="Tahoma" w:hAnsi="Tahoma" w:cs="Tahoma"/>
                <w:color w:val="004990"/>
                <w:lang w:val="es-ES_tradnl"/>
              </w:rPr>
              <w:t xml:space="preserve"> </w:t>
            </w:r>
            <w:r w:rsidR="00FD0C50" w:rsidRPr="00FD0C50">
              <w:rPr>
                <w:rFonts w:ascii="Tahoma" w:hAnsi="Tahoma" w:cs="Tahoma"/>
                <w:color w:val="004990"/>
                <w:lang w:val="es-ES_tradnl"/>
              </w:rPr>
              <w:t>entre otros</w:t>
            </w:r>
            <w:r w:rsidRPr="00FD0C50">
              <w:rPr>
                <w:rFonts w:ascii="Tahoma" w:hAnsi="Tahoma" w:cs="Tahoma"/>
                <w:color w:val="004990"/>
                <w:lang w:val="es-ES_tradnl"/>
              </w:rPr>
              <w:t>.</w:t>
            </w:r>
          </w:p>
          <w:p w14:paraId="46BF9731"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Debe ser posible la detección de múltiples ataques y múltiples tipos de ataques simultáneamente.</w:t>
            </w:r>
          </w:p>
          <w:p w14:paraId="3F17FF27" w14:textId="77777777" w:rsidR="00587D3D" w:rsidRPr="003A421E"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Debe ser posible la detección a nivel de host y segmento IP.</w:t>
            </w:r>
          </w:p>
        </w:tc>
        <w:tc>
          <w:tcPr>
            <w:tcW w:w="1134" w:type="dxa"/>
            <w:tcBorders>
              <w:top w:val="single" w:sz="4" w:space="0" w:color="004990"/>
              <w:bottom w:val="single" w:sz="4" w:space="0" w:color="004990"/>
            </w:tcBorders>
            <w:shd w:val="clear" w:color="auto" w:fill="auto"/>
            <w:vAlign w:val="center"/>
          </w:tcPr>
          <w:p w14:paraId="16A45888"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9E51952"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2509364F"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5D4D8C32" w14:textId="77777777" w:rsidTr="00014B76">
        <w:trPr>
          <w:trHeight w:val="319"/>
        </w:trPr>
        <w:tc>
          <w:tcPr>
            <w:tcW w:w="568" w:type="dxa"/>
            <w:tcBorders>
              <w:top w:val="single" w:sz="4" w:space="0" w:color="004990"/>
              <w:bottom w:val="single" w:sz="4" w:space="0" w:color="004990"/>
            </w:tcBorders>
            <w:shd w:val="clear" w:color="auto" w:fill="auto"/>
            <w:vAlign w:val="center"/>
          </w:tcPr>
          <w:p w14:paraId="43790DAC"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lastRenderedPageBreak/>
              <w:t>3.10</w:t>
            </w:r>
          </w:p>
        </w:tc>
        <w:tc>
          <w:tcPr>
            <w:tcW w:w="6378" w:type="dxa"/>
            <w:tcBorders>
              <w:top w:val="single" w:sz="4" w:space="0" w:color="004990"/>
              <w:bottom w:val="single" w:sz="4" w:space="0" w:color="004990"/>
            </w:tcBorders>
            <w:shd w:val="clear" w:color="auto" w:fill="auto"/>
            <w:vAlign w:val="center"/>
          </w:tcPr>
          <w:p w14:paraId="160E689D" w14:textId="77777777" w:rsidR="00587D3D" w:rsidRDefault="00587D3D" w:rsidP="00014B76">
            <w:pPr>
              <w:jc w:val="both"/>
              <w:rPr>
                <w:rFonts w:ascii="Tahoma" w:hAnsi="Tahoma" w:cs="Tahoma"/>
                <w:color w:val="004990"/>
                <w:lang w:val="es-ES_tradnl"/>
              </w:rPr>
            </w:pPr>
            <w:r w:rsidRPr="00850A4A">
              <w:rPr>
                <w:rFonts w:ascii="Tahoma" w:hAnsi="Tahoma" w:cs="Tahoma"/>
                <w:color w:val="004990"/>
                <w:lang w:val="es-ES_tradnl"/>
              </w:rPr>
              <w:t>El sistema debe contar con elementos que realicen la miti</w:t>
            </w:r>
            <w:r>
              <w:rPr>
                <w:rFonts w:ascii="Tahoma" w:hAnsi="Tahoma" w:cs="Tahoma"/>
                <w:color w:val="004990"/>
                <w:lang w:val="es-ES_tradnl"/>
              </w:rPr>
              <w:t>gación del tráfico malicioso detectado cumpliendo con los siguientes puntos:</w:t>
            </w:r>
          </w:p>
          <w:p w14:paraId="41CFFC71"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Deben existir mínimamente dos centros de mitigación con equipamiento especializado para este fin; uno en La Paz y otro en Santa Cruz.</w:t>
            </w:r>
          </w:p>
          <w:p w14:paraId="631457BC"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Tras la detección, se deberá desviar el tráfico (legítimo + ataque) del host o segmento IP que está siendo atacado hacia el centro de mitigación, en ese punto se deberá anular el ataque y devolver a la red el tráfico legítimo para que llegue a su destino. Debe ser posible realizar esta operación de forma automática y manual. En la oferta se debe brindar una explicación detallada del procedimiento que se aplicará para este fin incluyendo diagramas explicativos con direccionamiento IP de ejemplo, configuraciones requeridas en los equipos de ENTEL, actores que deberán realizar estas configuraciones, entre otros.</w:t>
            </w:r>
          </w:p>
          <w:p w14:paraId="1E76BB97"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lastRenderedPageBreak/>
              <w:t>Se debe brindar información de</w:t>
            </w:r>
            <w:r w:rsidR="001C3CFA">
              <w:rPr>
                <w:rFonts w:ascii="Tahoma" w:hAnsi="Tahoma" w:cs="Tahoma"/>
                <w:color w:val="004990"/>
                <w:lang w:val="es-ES_tradnl"/>
              </w:rPr>
              <w:t xml:space="preserve">l o los </w:t>
            </w:r>
            <w:r>
              <w:rPr>
                <w:rFonts w:ascii="Tahoma" w:hAnsi="Tahoma" w:cs="Tahoma"/>
                <w:color w:val="004990"/>
                <w:lang w:val="es-ES_tradnl"/>
              </w:rPr>
              <w:t>ataque</w:t>
            </w:r>
            <w:r w:rsidR="001C3CFA">
              <w:rPr>
                <w:rFonts w:ascii="Tahoma" w:hAnsi="Tahoma" w:cs="Tahoma"/>
                <w:color w:val="004990"/>
                <w:lang w:val="es-ES_tradnl"/>
              </w:rPr>
              <w:t>s detectados</w:t>
            </w:r>
            <w:r>
              <w:rPr>
                <w:rFonts w:ascii="Tahoma" w:hAnsi="Tahoma" w:cs="Tahoma"/>
                <w:color w:val="004990"/>
                <w:lang w:val="es-ES_tradnl"/>
              </w:rPr>
              <w:t xml:space="preserve"> que permita </w:t>
            </w:r>
            <w:r w:rsidR="001C3CFA">
              <w:rPr>
                <w:rFonts w:ascii="Tahoma" w:hAnsi="Tahoma" w:cs="Tahoma"/>
                <w:color w:val="004990"/>
                <w:lang w:val="es-ES_tradnl"/>
              </w:rPr>
              <w:t>el</w:t>
            </w:r>
            <w:r>
              <w:rPr>
                <w:rFonts w:ascii="Tahoma" w:hAnsi="Tahoma" w:cs="Tahoma"/>
                <w:color w:val="004990"/>
                <w:lang w:val="es-ES_tradnl"/>
              </w:rPr>
              <w:t xml:space="preserve"> bloqueo </w:t>
            </w:r>
            <w:r w:rsidR="001C3CFA">
              <w:rPr>
                <w:rFonts w:ascii="Tahoma" w:hAnsi="Tahoma" w:cs="Tahoma"/>
                <w:color w:val="004990"/>
                <w:lang w:val="es-ES_tradnl"/>
              </w:rPr>
              <w:t xml:space="preserve">de los mismos </w:t>
            </w:r>
            <w:r>
              <w:rPr>
                <w:rFonts w:ascii="Tahoma" w:hAnsi="Tahoma" w:cs="Tahoma"/>
                <w:color w:val="004990"/>
                <w:lang w:val="es-ES_tradnl"/>
              </w:rPr>
              <w:t>en capas superiores de red y/o dentro de la Red de proveedor de servicios de Internet.</w:t>
            </w:r>
          </w:p>
          <w:p w14:paraId="4C073FBC"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La mitigación debe permitir descartar paquetes inválidos, malformados y/o corruptos, que sean parte del ataque DDoS.</w:t>
            </w:r>
          </w:p>
          <w:p w14:paraId="4D24EBC2"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En cada centro de limpieza o mitigación, se debe contar con una capacidad de mitigación de 10Gbps de tráfico malicioso con posibilidad de incrementar a 40 Gbps únicamente con licencias sin modificación de hardware.</w:t>
            </w:r>
          </w:p>
          <w:p w14:paraId="1C7550DD" w14:textId="77777777" w:rsidR="00587D3D" w:rsidRDefault="00587D3D" w:rsidP="00587D3D">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Cada equipo debe contar mínimamente con 8 puerto</w:t>
            </w:r>
            <w:r w:rsidR="00FB4971">
              <w:rPr>
                <w:rFonts w:ascii="Tahoma" w:hAnsi="Tahoma" w:cs="Tahoma"/>
                <w:color w:val="004990"/>
                <w:lang w:val="es-ES_tradnl"/>
              </w:rPr>
              <w:t xml:space="preserve">s 10GE SPF+ incluidos SFPs tipo LR/LH, </w:t>
            </w:r>
            <w:r>
              <w:rPr>
                <w:rFonts w:ascii="Tahoma" w:hAnsi="Tahoma" w:cs="Tahoma"/>
                <w:color w:val="004990"/>
                <w:lang w:val="es-ES_tradnl"/>
              </w:rPr>
              <w:t xml:space="preserve">dedicados exclusivamente a mitigación, y un puerto 100/1000 BT </w:t>
            </w:r>
            <w:r w:rsidR="00FB4971">
              <w:rPr>
                <w:rFonts w:ascii="Tahoma" w:hAnsi="Tahoma" w:cs="Tahoma"/>
                <w:color w:val="004990"/>
                <w:lang w:val="es-ES_tradnl"/>
              </w:rPr>
              <w:t xml:space="preserve">o GE SFP </w:t>
            </w:r>
            <w:r>
              <w:rPr>
                <w:rFonts w:ascii="Tahoma" w:hAnsi="Tahoma" w:cs="Tahoma"/>
                <w:color w:val="004990"/>
                <w:lang w:val="es-ES_tradnl"/>
              </w:rPr>
              <w:t>para gestión.</w:t>
            </w:r>
          </w:p>
          <w:p w14:paraId="5BABEA87" w14:textId="77777777" w:rsidR="006960AF" w:rsidRDefault="00052E43" w:rsidP="006960AF">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 xml:space="preserve">Mínimamente la solución debe realizar el bloqueo de los siguientes tipos de paquetes: </w:t>
            </w:r>
            <w:r w:rsidR="006960AF" w:rsidRPr="006960AF">
              <w:rPr>
                <w:rFonts w:ascii="Tahoma" w:hAnsi="Tahoma" w:cs="Tahoma"/>
                <w:color w:val="004990"/>
                <w:lang w:val="es-ES_tradnl"/>
              </w:rPr>
              <w:t>paquetes que no sean válidos (incluidos los controles de encabezados IP malformados, fragmentos incompletos, checksum IP erróneos, fragmentos duplicados, fragmentos muy largos, paquetes pequeños, paquetes TCP pequeños, paquetes UDP pequeños, paquetes ICMP pequeños, checksums TCP/UDP erróneos, flags TCP inválidas, números ACK inválidos) y proporcionar estadísticas para los paquetes descartados.</w:t>
            </w:r>
            <w:r w:rsidR="006960AF">
              <w:rPr>
                <w:rFonts w:ascii="Tahoma" w:hAnsi="Tahoma" w:cs="Tahoma"/>
                <w:color w:val="004990"/>
                <w:lang w:val="es-ES_tradnl"/>
              </w:rPr>
              <w:t xml:space="preserve"> </w:t>
            </w:r>
            <w:r>
              <w:rPr>
                <w:rFonts w:ascii="Tahoma" w:hAnsi="Tahoma" w:cs="Tahoma"/>
                <w:color w:val="004990"/>
                <w:lang w:val="es-ES_tradnl"/>
              </w:rPr>
              <w:t>E</w:t>
            </w:r>
            <w:r w:rsidR="006960AF" w:rsidRPr="006960AF">
              <w:rPr>
                <w:rFonts w:ascii="Tahoma" w:hAnsi="Tahoma" w:cs="Tahoma"/>
                <w:color w:val="004990"/>
                <w:lang w:val="es-ES_tradnl"/>
              </w:rPr>
              <w:t xml:space="preserve">stos valores </w:t>
            </w:r>
            <w:r w:rsidR="006960AF">
              <w:rPr>
                <w:rFonts w:ascii="Tahoma" w:hAnsi="Tahoma" w:cs="Tahoma"/>
                <w:color w:val="004990"/>
                <w:lang w:val="es-ES_tradnl"/>
              </w:rPr>
              <w:t xml:space="preserve">y parámetros </w:t>
            </w:r>
            <w:r>
              <w:rPr>
                <w:rFonts w:ascii="Tahoma" w:hAnsi="Tahoma" w:cs="Tahoma"/>
                <w:color w:val="004990"/>
                <w:lang w:val="es-ES_tradnl"/>
              </w:rPr>
              <w:t>deben estar</w:t>
            </w:r>
            <w:r w:rsidR="006960AF" w:rsidRPr="006960AF">
              <w:rPr>
                <w:rFonts w:ascii="Tahoma" w:hAnsi="Tahoma" w:cs="Tahoma"/>
                <w:color w:val="004990"/>
                <w:lang w:val="es-ES_tradnl"/>
              </w:rPr>
              <w:t xml:space="preserve"> </w:t>
            </w:r>
            <w:r w:rsidR="006960AF">
              <w:rPr>
                <w:rFonts w:ascii="Tahoma" w:hAnsi="Tahoma" w:cs="Tahoma"/>
                <w:color w:val="004990"/>
                <w:lang w:val="es-ES_tradnl"/>
              </w:rPr>
              <w:t>reflejados</w:t>
            </w:r>
            <w:r w:rsidR="006960AF" w:rsidRPr="006960AF">
              <w:rPr>
                <w:rFonts w:ascii="Tahoma" w:hAnsi="Tahoma" w:cs="Tahoma"/>
                <w:color w:val="004990"/>
                <w:lang w:val="es-ES_tradnl"/>
              </w:rPr>
              <w:t xml:space="preserve"> en </w:t>
            </w:r>
            <w:r w:rsidR="006960AF">
              <w:rPr>
                <w:rFonts w:ascii="Tahoma" w:hAnsi="Tahoma" w:cs="Tahoma"/>
                <w:color w:val="004990"/>
                <w:lang w:val="es-ES_tradnl"/>
              </w:rPr>
              <w:t xml:space="preserve">los </w:t>
            </w:r>
            <w:r w:rsidR="006960AF" w:rsidRPr="006960AF">
              <w:rPr>
                <w:rFonts w:ascii="Tahoma" w:hAnsi="Tahoma" w:cs="Tahoma"/>
                <w:color w:val="004990"/>
                <w:lang w:val="es-ES_tradnl"/>
              </w:rPr>
              <w:t xml:space="preserve">documentos </w:t>
            </w:r>
            <w:r w:rsidR="006960AF">
              <w:rPr>
                <w:rFonts w:ascii="Tahoma" w:hAnsi="Tahoma" w:cs="Tahoma"/>
                <w:color w:val="004990"/>
                <w:lang w:val="es-ES_tradnl"/>
              </w:rPr>
              <w:t>de referencia de la oferta proporcionados por el</w:t>
            </w:r>
            <w:r w:rsidR="006960AF" w:rsidRPr="006960AF">
              <w:rPr>
                <w:rFonts w:ascii="Tahoma" w:hAnsi="Tahoma" w:cs="Tahoma"/>
                <w:color w:val="004990"/>
                <w:lang w:val="es-ES_tradnl"/>
              </w:rPr>
              <w:t xml:space="preserve"> fabricante</w:t>
            </w:r>
            <w:r>
              <w:rPr>
                <w:rFonts w:ascii="Tahoma" w:hAnsi="Tahoma" w:cs="Tahoma"/>
                <w:color w:val="004990"/>
                <w:lang w:val="es-ES_tradnl"/>
              </w:rPr>
              <w:t>.</w:t>
            </w:r>
          </w:p>
          <w:p w14:paraId="6D511861" w14:textId="77777777" w:rsidR="00052E43" w:rsidRDefault="00052E43" w:rsidP="006960AF">
            <w:pPr>
              <w:numPr>
                <w:ilvl w:val="1"/>
                <w:numId w:val="19"/>
              </w:numPr>
              <w:ind w:left="213" w:hanging="142"/>
              <w:jc w:val="both"/>
              <w:rPr>
                <w:rFonts w:ascii="Tahoma" w:hAnsi="Tahoma" w:cs="Tahoma"/>
                <w:color w:val="004990"/>
                <w:lang w:val="es-ES_tradnl"/>
              </w:rPr>
            </w:pPr>
            <w:r w:rsidRPr="00052E43">
              <w:rPr>
                <w:rFonts w:ascii="Tahoma" w:hAnsi="Tahoma" w:cs="Tahoma"/>
                <w:color w:val="004990"/>
                <w:lang w:val="es-ES_tradnl"/>
              </w:rPr>
              <w:lastRenderedPageBreak/>
              <w:t xml:space="preserve">La solución debe </w:t>
            </w:r>
            <w:r>
              <w:rPr>
                <w:rFonts w:ascii="Tahoma" w:hAnsi="Tahoma" w:cs="Tahoma"/>
                <w:color w:val="004990"/>
                <w:lang w:val="es-ES_tradnl"/>
              </w:rPr>
              <w:t xml:space="preserve">permitir el </w:t>
            </w:r>
            <w:r w:rsidRPr="00052E43">
              <w:rPr>
                <w:rFonts w:ascii="Tahoma" w:hAnsi="Tahoma" w:cs="Tahoma"/>
                <w:color w:val="004990"/>
                <w:lang w:val="es-ES_tradnl"/>
              </w:rPr>
              <w:t>bloqueo basado en la tasa</w:t>
            </w:r>
            <w:r>
              <w:rPr>
                <w:rFonts w:ascii="Tahoma" w:hAnsi="Tahoma" w:cs="Tahoma"/>
                <w:color w:val="004990"/>
                <w:lang w:val="es-ES_tradnl"/>
              </w:rPr>
              <w:t xml:space="preserve"> y volumen de </w:t>
            </w:r>
            <w:r w:rsidRPr="00052E43">
              <w:rPr>
                <w:rFonts w:ascii="Tahoma" w:hAnsi="Tahoma" w:cs="Tahoma"/>
                <w:color w:val="004990"/>
                <w:lang w:val="es-ES_tradnl"/>
              </w:rPr>
              <w:t>tráfico</w:t>
            </w:r>
            <w:r>
              <w:rPr>
                <w:rFonts w:ascii="Tahoma" w:hAnsi="Tahoma" w:cs="Tahoma"/>
                <w:color w:val="004990"/>
                <w:lang w:val="es-ES_tradnl"/>
              </w:rPr>
              <w:t xml:space="preserve">, detectando </w:t>
            </w:r>
            <w:r w:rsidRPr="00052E43">
              <w:rPr>
                <w:rFonts w:ascii="Tahoma" w:hAnsi="Tahoma" w:cs="Tahoma"/>
                <w:color w:val="004990"/>
                <w:lang w:val="es-ES_tradnl"/>
              </w:rPr>
              <w:t>fuentes que envíen cantidades excesivas de tráfico bajo umbrales configurables, para después colocar esas fuentes en listas de hosts bloqueados temporalmente</w:t>
            </w:r>
            <w:r>
              <w:rPr>
                <w:rFonts w:ascii="Tahoma" w:hAnsi="Tahoma" w:cs="Tahoma"/>
                <w:color w:val="004990"/>
                <w:lang w:val="es-ES_tradnl"/>
              </w:rPr>
              <w:t>.</w:t>
            </w:r>
          </w:p>
          <w:p w14:paraId="5B212B30" w14:textId="77777777" w:rsidR="00052E43" w:rsidRDefault="00052E43" w:rsidP="006960AF">
            <w:pPr>
              <w:numPr>
                <w:ilvl w:val="1"/>
                <w:numId w:val="19"/>
              </w:numPr>
              <w:ind w:left="213" w:hanging="142"/>
              <w:jc w:val="both"/>
              <w:rPr>
                <w:rFonts w:ascii="Tahoma" w:hAnsi="Tahoma" w:cs="Tahoma"/>
                <w:color w:val="004990"/>
                <w:lang w:val="es-ES_tradnl"/>
              </w:rPr>
            </w:pPr>
            <w:r w:rsidRPr="00052E43">
              <w:rPr>
                <w:rFonts w:ascii="Tahoma" w:hAnsi="Tahoma" w:cs="Tahoma"/>
                <w:color w:val="004990"/>
                <w:lang w:val="es-ES_tradnl"/>
              </w:rPr>
              <w:t xml:space="preserve">La solución debe </w:t>
            </w:r>
            <w:r>
              <w:rPr>
                <w:rFonts w:ascii="Tahoma" w:hAnsi="Tahoma" w:cs="Tahoma"/>
                <w:color w:val="004990"/>
                <w:lang w:val="es-ES_tradnl"/>
              </w:rPr>
              <w:t>permitir</w:t>
            </w:r>
            <w:r w:rsidRPr="00052E43">
              <w:rPr>
                <w:rFonts w:ascii="Tahoma" w:hAnsi="Tahoma" w:cs="Tahoma"/>
                <w:color w:val="004990"/>
                <w:lang w:val="es-ES_tradnl"/>
              </w:rPr>
              <w:t xml:space="preserve"> descartar paquetes según puertos TCP</w:t>
            </w:r>
            <w:r w:rsidR="002B6951">
              <w:rPr>
                <w:rFonts w:ascii="Tahoma" w:hAnsi="Tahoma" w:cs="Tahoma"/>
                <w:color w:val="004990"/>
                <w:lang w:val="es-ES_tradnl"/>
              </w:rPr>
              <w:t>/UDP</w:t>
            </w:r>
            <w:r w:rsidRPr="00052E43">
              <w:rPr>
                <w:rFonts w:ascii="Tahoma" w:hAnsi="Tahoma" w:cs="Tahoma"/>
                <w:color w:val="004990"/>
                <w:lang w:val="es-ES_tradnl"/>
              </w:rPr>
              <w:t xml:space="preserve"> específicos y payloads que coincidan, o no coincidan, </w:t>
            </w:r>
            <w:r>
              <w:rPr>
                <w:rFonts w:ascii="Tahoma" w:hAnsi="Tahoma" w:cs="Tahoma"/>
                <w:color w:val="004990"/>
                <w:lang w:val="es-ES_tradnl"/>
              </w:rPr>
              <w:t>e</w:t>
            </w:r>
            <w:r w:rsidR="002B6951">
              <w:rPr>
                <w:rFonts w:ascii="Tahoma" w:hAnsi="Tahoma" w:cs="Tahoma"/>
                <w:color w:val="004990"/>
                <w:lang w:val="es-ES_tradnl"/>
              </w:rPr>
              <w:t xml:space="preserve">n base expresiones regulares </w:t>
            </w:r>
            <w:r w:rsidRPr="00052E43">
              <w:rPr>
                <w:rFonts w:ascii="Tahoma" w:hAnsi="Tahoma" w:cs="Tahoma"/>
                <w:color w:val="004990"/>
                <w:lang w:val="es-ES_tradnl"/>
              </w:rPr>
              <w:t>configurables.</w:t>
            </w:r>
          </w:p>
          <w:p w14:paraId="2282A449" w14:textId="77777777" w:rsidR="00052E43" w:rsidRDefault="002B6951" w:rsidP="006960AF">
            <w:pPr>
              <w:numPr>
                <w:ilvl w:val="1"/>
                <w:numId w:val="19"/>
              </w:numPr>
              <w:ind w:left="213" w:hanging="142"/>
              <w:jc w:val="both"/>
              <w:rPr>
                <w:rFonts w:ascii="Tahoma" w:hAnsi="Tahoma" w:cs="Tahoma"/>
                <w:color w:val="004990"/>
                <w:lang w:val="es-ES_tradnl"/>
              </w:rPr>
            </w:pPr>
            <w:r w:rsidRPr="002B6951">
              <w:rPr>
                <w:rFonts w:ascii="Tahoma" w:hAnsi="Tahoma" w:cs="Tahoma"/>
                <w:color w:val="004990"/>
                <w:lang w:val="es-ES_tradnl"/>
              </w:rPr>
              <w:t xml:space="preserve">La solución debe </w:t>
            </w:r>
            <w:r>
              <w:rPr>
                <w:rFonts w:ascii="Tahoma" w:hAnsi="Tahoma" w:cs="Tahoma"/>
                <w:color w:val="004990"/>
                <w:lang w:val="es-ES_tradnl"/>
              </w:rPr>
              <w:t>permitir</w:t>
            </w:r>
            <w:r w:rsidRPr="002B6951">
              <w:rPr>
                <w:rFonts w:ascii="Tahoma" w:hAnsi="Tahoma" w:cs="Tahoma"/>
                <w:color w:val="004990"/>
                <w:lang w:val="es-ES_tradnl"/>
              </w:rPr>
              <w:t xml:space="preserve"> la prevención</w:t>
            </w:r>
            <w:r>
              <w:rPr>
                <w:rFonts w:ascii="Tahoma" w:hAnsi="Tahoma" w:cs="Tahoma"/>
                <w:color w:val="004990"/>
                <w:lang w:val="es-ES_tradnl"/>
              </w:rPr>
              <w:t xml:space="preserve"> y mitigación</w:t>
            </w:r>
            <w:r w:rsidRPr="002B6951">
              <w:rPr>
                <w:rFonts w:ascii="Tahoma" w:hAnsi="Tahoma" w:cs="Tahoma"/>
                <w:color w:val="004990"/>
                <w:lang w:val="es-ES_tradnl"/>
              </w:rPr>
              <w:t xml:space="preserve"> de inundación suplantada de SYN TCP que autentifiquen conexiones TCP desde los hosts de origen</w:t>
            </w:r>
            <w:r w:rsidR="003B193A">
              <w:rPr>
                <w:rFonts w:ascii="Tahoma" w:hAnsi="Tahoma" w:cs="Tahoma"/>
                <w:color w:val="004990"/>
                <w:lang w:val="es-ES_tradnl"/>
              </w:rPr>
              <w:t xml:space="preserve"> sin impactar tráfico HTTP legítimo</w:t>
            </w:r>
            <w:r w:rsidRPr="002B6951">
              <w:rPr>
                <w:rFonts w:ascii="Tahoma" w:hAnsi="Tahoma" w:cs="Tahoma"/>
                <w:color w:val="004990"/>
                <w:lang w:val="es-ES_tradnl"/>
              </w:rPr>
              <w:t>.</w:t>
            </w:r>
            <w:r w:rsidR="003B193A">
              <w:rPr>
                <w:rFonts w:ascii="Tahoma" w:hAnsi="Tahoma" w:cs="Tahoma"/>
                <w:color w:val="004990"/>
                <w:lang w:val="es-ES_tradnl"/>
              </w:rPr>
              <w:t xml:space="preserve"> Debe ser posible identificar los puertos origen y destino a ser mitigados.</w:t>
            </w:r>
            <w:r w:rsidR="0077410D">
              <w:rPr>
                <w:rFonts w:ascii="Tahoma" w:hAnsi="Tahoma" w:cs="Tahoma"/>
                <w:color w:val="004990"/>
                <w:lang w:val="es-ES_tradnl"/>
              </w:rPr>
              <w:t xml:space="preserve"> Debe</w:t>
            </w:r>
            <w:r w:rsidR="0077410D" w:rsidRPr="0077410D">
              <w:rPr>
                <w:rFonts w:ascii="Tahoma" w:hAnsi="Tahoma" w:cs="Tahoma"/>
                <w:color w:val="004990"/>
                <w:lang w:val="es-ES_tradnl"/>
              </w:rPr>
              <w:t xml:space="preserve"> proporcionar la capacidad para detectar y bloquear las inundaciones de SYN TCP por encima de la tasa configurada.</w:t>
            </w:r>
          </w:p>
          <w:p w14:paraId="08E541D1" w14:textId="77777777" w:rsidR="002B6951" w:rsidRDefault="004E6C85" w:rsidP="004E6C85">
            <w:pPr>
              <w:numPr>
                <w:ilvl w:val="1"/>
                <w:numId w:val="19"/>
              </w:numPr>
              <w:ind w:left="213" w:hanging="142"/>
              <w:jc w:val="both"/>
              <w:rPr>
                <w:rFonts w:ascii="Tahoma" w:hAnsi="Tahoma" w:cs="Tahoma"/>
                <w:color w:val="004990"/>
                <w:lang w:val="es-ES_tradnl"/>
              </w:rPr>
            </w:pPr>
            <w:r w:rsidRPr="004E6C85">
              <w:rPr>
                <w:rFonts w:ascii="Tahoma" w:hAnsi="Tahoma" w:cs="Tahoma"/>
                <w:color w:val="004990"/>
                <w:lang w:val="es-ES_tradnl"/>
              </w:rPr>
              <w:t xml:space="preserve">El sistema debe </w:t>
            </w:r>
            <w:r>
              <w:rPr>
                <w:rFonts w:ascii="Tahoma" w:hAnsi="Tahoma" w:cs="Tahoma"/>
                <w:color w:val="004990"/>
                <w:lang w:val="es-ES_tradnl"/>
              </w:rPr>
              <w:t>permitir</w:t>
            </w:r>
            <w:r w:rsidRPr="004E6C85">
              <w:rPr>
                <w:rFonts w:ascii="Tahoma" w:hAnsi="Tahoma" w:cs="Tahoma"/>
                <w:color w:val="004990"/>
                <w:lang w:val="es-ES_tradnl"/>
              </w:rPr>
              <w:t xml:space="preserve"> la supresión de sesiones TCP inactivas si el cliente no envía una cantidad de datos configurable por el usuario dentro de un período de tiempo configurable por el usuario.</w:t>
            </w:r>
          </w:p>
          <w:p w14:paraId="5E1A925E" w14:textId="77777777" w:rsidR="004E6C85" w:rsidRPr="00CE4564" w:rsidRDefault="004E6C85" w:rsidP="004E6C85">
            <w:pPr>
              <w:numPr>
                <w:ilvl w:val="1"/>
                <w:numId w:val="19"/>
              </w:numPr>
              <w:ind w:left="213" w:hanging="142"/>
              <w:jc w:val="both"/>
              <w:rPr>
                <w:rFonts w:ascii="Tahoma" w:hAnsi="Tahoma" w:cs="Tahoma"/>
                <w:color w:val="004990"/>
                <w:lang w:val="es-ES_tradnl"/>
              </w:rPr>
            </w:pPr>
            <w:r w:rsidRPr="004E6C85">
              <w:rPr>
                <w:rFonts w:ascii="Tahoma" w:hAnsi="Tahoma" w:cs="Tahoma"/>
                <w:color w:val="004990"/>
                <w:lang w:val="es-ES_tradnl"/>
              </w:rPr>
              <w:t xml:space="preserve">La solución debe </w:t>
            </w:r>
            <w:r>
              <w:rPr>
                <w:rFonts w:ascii="Tahoma" w:hAnsi="Tahoma" w:cs="Tahoma"/>
                <w:color w:val="004990"/>
                <w:lang w:val="es-ES_tradnl"/>
              </w:rPr>
              <w:t>permitir</w:t>
            </w:r>
            <w:r w:rsidRPr="004E6C85">
              <w:rPr>
                <w:rFonts w:ascii="Tahoma" w:hAnsi="Tahoma" w:cs="Tahoma"/>
                <w:color w:val="004990"/>
                <w:lang w:val="es-ES_tradnl"/>
              </w:rPr>
              <w:t xml:space="preserve"> de poner en listas negras a los host después de un número de </w:t>
            </w:r>
            <w:r w:rsidRPr="00CE4564">
              <w:rPr>
                <w:rFonts w:ascii="Tahoma" w:hAnsi="Tahoma" w:cs="Tahoma"/>
                <w:color w:val="004990"/>
                <w:lang w:val="es-ES_tradnl"/>
              </w:rPr>
              <w:t>conexiones TCP consecutivas inactivas configurables por el usuario. El tráfico de los hosts en estas listas negras debe ser descartado por el sistema.</w:t>
            </w:r>
          </w:p>
          <w:p w14:paraId="3C6DF6C4" w14:textId="77777777" w:rsidR="004E6C85" w:rsidRPr="00CE4564" w:rsidRDefault="004E6C85" w:rsidP="004E6C85">
            <w:pPr>
              <w:numPr>
                <w:ilvl w:val="1"/>
                <w:numId w:val="19"/>
              </w:numPr>
              <w:ind w:left="213" w:hanging="142"/>
              <w:jc w:val="both"/>
              <w:rPr>
                <w:rFonts w:ascii="Tahoma" w:hAnsi="Tahoma" w:cs="Tahoma"/>
                <w:color w:val="004990"/>
                <w:lang w:val="es-ES_tradnl"/>
              </w:rPr>
            </w:pPr>
            <w:r w:rsidRPr="00CE4564">
              <w:rPr>
                <w:rFonts w:ascii="Tahoma" w:hAnsi="Tahoma" w:cs="Tahoma"/>
                <w:color w:val="004990"/>
                <w:lang w:val="es-ES_tradnl"/>
              </w:rPr>
              <w:lastRenderedPageBreak/>
              <w:t>La solución debe permitir el bloqueo de solicitudes DNS malformadas en el puerto 53 que no cumplan con el estándar (IETF RFC 1035).</w:t>
            </w:r>
          </w:p>
          <w:p w14:paraId="61A09624" w14:textId="77777777" w:rsidR="004E6C85" w:rsidRPr="00CE4564" w:rsidRDefault="005D0E97" w:rsidP="004E6C85">
            <w:pPr>
              <w:numPr>
                <w:ilvl w:val="1"/>
                <w:numId w:val="19"/>
              </w:numPr>
              <w:ind w:left="213" w:hanging="142"/>
              <w:jc w:val="both"/>
              <w:rPr>
                <w:rFonts w:ascii="Tahoma" w:hAnsi="Tahoma" w:cs="Tahoma"/>
                <w:color w:val="004990"/>
                <w:lang w:val="es-ES_tradnl"/>
              </w:rPr>
            </w:pPr>
            <w:r w:rsidRPr="00CE4564">
              <w:rPr>
                <w:rFonts w:ascii="Tahoma" w:hAnsi="Tahoma" w:cs="Tahoma"/>
                <w:color w:val="004990"/>
                <w:lang w:val="es-ES_tradnl"/>
              </w:rPr>
              <w:t xml:space="preserve">La solución deberá permitir autentificar solicitudes DNS desde el host origen, y suprimir aquellas que no puedan ser autentificadas dentro de un tiempo específico. Debe permitir </w:t>
            </w:r>
            <w:r w:rsidRPr="00CE4564">
              <w:rPr>
                <w:rFonts w:ascii="Tahoma" w:hAnsi="Tahoma" w:cs="Tahoma"/>
                <w:color w:val="004990"/>
              </w:rPr>
              <w:t>limitar el número de consultas DNS por segundo a una velocidad configurable por el usuario</w:t>
            </w:r>
            <w:r w:rsidRPr="00CE4564">
              <w:rPr>
                <w:rFonts w:ascii="Tahoma" w:hAnsi="Tahoma" w:cs="Tahoma"/>
                <w:color w:val="004990"/>
                <w:lang w:val="es-ES_tradnl"/>
              </w:rPr>
              <w:t>.</w:t>
            </w:r>
            <w:r w:rsidR="006E5F90" w:rsidRPr="00CE4564">
              <w:rPr>
                <w:rFonts w:ascii="Tahoma" w:hAnsi="Tahoma" w:cs="Tahoma"/>
                <w:color w:val="004990"/>
                <w:lang w:val="es-ES_tradnl"/>
              </w:rPr>
              <w:t xml:space="preserve"> </w:t>
            </w:r>
            <w:r w:rsidR="006E5F90" w:rsidRPr="00CE4564">
              <w:rPr>
                <w:rFonts w:ascii="Tahoma" w:hAnsi="Tahoma" w:cs="Tahoma"/>
                <w:color w:val="004990"/>
              </w:rPr>
              <w:t xml:space="preserve">La solución debe </w:t>
            </w:r>
            <w:r w:rsidR="00CB2827" w:rsidRPr="00CE4564">
              <w:rPr>
                <w:rFonts w:ascii="Tahoma" w:hAnsi="Tahoma" w:cs="Tahoma"/>
                <w:color w:val="004990"/>
              </w:rPr>
              <w:t xml:space="preserve">permitir </w:t>
            </w:r>
            <w:r w:rsidR="006E5F90" w:rsidRPr="00CE4564">
              <w:rPr>
                <w:rFonts w:ascii="Tahoma" w:hAnsi="Tahoma" w:cs="Tahoma"/>
                <w:color w:val="004990"/>
              </w:rPr>
              <w:t>bloquear el tráfico desde cualquier host que genere más solicitudes DNS fallidas consecutivas del límite configurado y poner al host origen en una lista negra.</w:t>
            </w:r>
          </w:p>
          <w:p w14:paraId="68ACD438" w14:textId="77777777" w:rsidR="005D0E97" w:rsidRDefault="00CB2827" w:rsidP="004E6C85">
            <w:pPr>
              <w:numPr>
                <w:ilvl w:val="1"/>
                <w:numId w:val="19"/>
              </w:numPr>
              <w:ind w:left="213" w:hanging="142"/>
              <w:jc w:val="both"/>
              <w:rPr>
                <w:rFonts w:ascii="Tahoma" w:hAnsi="Tahoma" w:cs="Tahoma"/>
                <w:color w:val="004990"/>
                <w:lang w:val="es-ES_tradnl"/>
              </w:rPr>
            </w:pPr>
            <w:r w:rsidRPr="00CE4564">
              <w:rPr>
                <w:rFonts w:ascii="Tahoma" w:hAnsi="Tahoma" w:cs="Tahoma"/>
                <w:color w:val="004990"/>
                <w:lang w:val="es-ES_tradnl"/>
              </w:rPr>
              <w:t>La solución debe permitir detectar y eliminar paquetes y/o cabeceras HTTP con formatos incorrectos que no se ajusten a los RFCs y poner al host origen en una lista negra.</w:t>
            </w:r>
            <w:r w:rsidR="00FD0C50" w:rsidRPr="00CE4564">
              <w:rPr>
                <w:rFonts w:ascii="Tahoma" w:hAnsi="Tahoma" w:cs="Tahoma"/>
                <w:color w:val="004990"/>
                <w:lang w:val="es-ES_tradnl"/>
              </w:rPr>
              <w:t xml:space="preserve"> Debe ser posible </w:t>
            </w:r>
            <w:r w:rsidR="00FD0C50" w:rsidRPr="00CE4564">
              <w:rPr>
                <w:rFonts w:ascii="Tahoma" w:hAnsi="Tahoma" w:cs="Tahoma"/>
                <w:color w:val="004990"/>
              </w:rPr>
              <w:t>bloquear</w:t>
            </w:r>
            <w:r w:rsidR="00FD0C50" w:rsidRPr="00FD0C50">
              <w:rPr>
                <w:rFonts w:ascii="Tahoma" w:hAnsi="Tahoma" w:cs="Tahoma"/>
                <w:color w:val="004990"/>
              </w:rPr>
              <w:t xml:space="preserve"> el tráfico procedente de fuentes que interrumpen reiteradamente solicitudes HTTP</w:t>
            </w:r>
          </w:p>
          <w:p w14:paraId="49564CD3" w14:textId="77777777" w:rsidR="00CB2827" w:rsidRDefault="00CB2827" w:rsidP="004E6C85">
            <w:pPr>
              <w:numPr>
                <w:ilvl w:val="1"/>
                <w:numId w:val="19"/>
              </w:numPr>
              <w:ind w:left="213" w:hanging="142"/>
              <w:jc w:val="both"/>
              <w:rPr>
                <w:rFonts w:ascii="Tahoma" w:hAnsi="Tahoma" w:cs="Tahoma"/>
                <w:color w:val="004990"/>
                <w:lang w:val="es-ES_tradnl"/>
              </w:rPr>
            </w:pPr>
            <w:r w:rsidRPr="00CB2827">
              <w:rPr>
                <w:rFonts w:ascii="Tahoma" w:hAnsi="Tahoma" w:cs="Tahoma"/>
                <w:color w:val="004990"/>
                <w:lang w:val="es-ES_tradnl"/>
              </w:rPr>
              <w:t xml:space="preserve">La solución debe </w:t>
            </w:r>
            <w:r>
              <w:rPr>
                <w:rFonts w:ascii="Tahoma" w:hAnsi="Tahoma" w:cs="Tahoma"/>
                <w:color w:val="004990"/>
                <w:lang w:val="es-ES_tradnl"/>
              </w:rPr>
              <w:t>permitir</w:t>
            </w:r>
            <w:r w:rsidRPr="00CB2827">
              <w:rPr>
                <w:rFonts w:ascii="Tahoma" w:hAnsi="Tahoma" w:cs="Tahoma"/>
                <w:color w:val="004990"/>
                <w:lang w:val="es-ES_tradnl"/>
              </w:rPr>
              <w:t xml:space="preserve"> bloquear hosts que excedan el número total de operaciones por segundo </w:t>
            </w:r>
            <w:r>
              <w:rPr>
                <w:rFonts w:ascii="Tahoma" w:hAnsi="Tahoma" w:cs="Tahoma"/>
                <w:color w:val="004990"/>
                <w:lang w:val="es-ES_tradnl"/>
              </w:rPr>
              <w:t>hacia un</w:t>
            </w:r>
            <w:r w:rsidRPr="00CB2827">
              <w:rPr>
                <w:rFonts w:ascii="Tahoma" w:hAnsi="Tahoma" w:cs="Tahoma"/>
                <w:color w:val="004990"/>
                <w:lang w:val="es-ES_tradnl"/>
              </w:rPr>
              <w:t xml:space="preserve"> servidor destino </w:t>
            </w:r>
            <w:r>
              <w:rPr>
                <w:rFonts w:ascii="Tahoma" w:hAnsi="Tahoma" w:cs="Tahoma"/>
                <w:color w:val="004990"/>
                <w:lang w:val="es-ES_tradnl"/>
              </w:rPr>
              <w:t xml:space="preserve">bajo </w:t>
            </w:r>
            <w:r w:rsidRPr="00CB2827">
              <w:rPr>
                <w:rFonts w:ascii="Tahoma" w:hAnsi="Tahoma" w:cs="Tahoma"/>
                <w:color w:val="004990"/>
                <w:lang w:val="es-ES_tradnl"/>
              </w:rPr>
              <w:t>un umbral co</w:t>
            </w:r>
            <w:r>
              <w:rPr>
                <w:rFonts w:ascii="Tahoma" w:hAnsi="Tahoma" w:cs="Tahoma"/>
                <w:color w:val="004990"/>
                <w:lang w:val="es-ES_tradnl"/>
              </w:rPr>
              <w:t>nfigurable.</w:t>
            </w:r>
          </w:p>
          <w:p w14:paraId="0ECE0463" w14:textId="77777777" w:rsidR="00CB2827" w:rsidRPr="0077410D" w:rsidRDefault="0077410D" w:rsidP="004E6C85">
            <w:pPr>
              <w:numPr>
                <w:ilvl w:val="1"/>
                <w:numId w:val="19"/>
              </w:numPr>
              <w:ind w:left="213" w:hanging="142"/>
              <w:jc w:val="both"/>
              <w:rPr>
                <w:rFonts w:ascii="Tahoma" w:hAnsi="Tahoma" w:cs="Tahoma"/>
                <w:color w:val="004990"/>
                <w:lang w:val="es-ES_tradnl"/>
              </w:rPr>
            </w:pPr>
            <w:r w:rsidRPr="0077410D">
              <w:rPr>
                <w:rFonts w:ascii="Tahoma" w:hAnsi="Tahoma" w:cs="Tahoma"/>
                <w:color w:val="004990"/>
              </w:rPr>
              <w:t xml:space="preserve">La solución debe </w:t>
            </w:r>
            <w:r>
              <w:rPr>
                <w:rFonts w:ascii="Tahoma" w:hAnsi="Tahoma" w:cs="Tahoma"/>
                <w:color w:val="004990"/>
              </w:rPr>
              <w:t>permitir</w:t>
            </w:r>
            <w:r w:rsidRPr="0077410D">
              <w:rPr>
                <w:rFonts w:ascii="Tahoma" w:hAnsi="Tahoma" w:cs="Tahoma"/>
                <w:color w:val="004990"/>
              </w:rPr>
              <w:t xml:space="preserve"> detectar y bloquear las inundaciones ICMP por encima de la tasa configurada.</w:t>
            </w:r>
          </w:p>
          <w:p w14:paraId="108AF341" w14:textId="77777777" w:rsidR="0077410D" w:rsidRPr="00FD0C50" w:rsidRDefault="00FD0C50" w:rsidP="004E6C85">
            <w:pPr>
              <w:numPr>
                <w:ilvl w:val="1"/>
                <w:numId w:val="19"/>
              </w:numPr>
              <w:ind w:left="213" w:hanging="142"/>
              <w:jc w:val="both"/>
              <w:rPr>
                <w:rFonts w:ascii="Tahoma" w:hAnsi="Tahoma" w:cs="Tahoma"/>
                <w:color w:val="004990"/>
                <w:lang w:val="es-ES_tradnl"/>
              </w:rPr>
            </w:pPr>
            <w:r>
              <w:rPr>
                <w:rFonts w:ascii="Tahoma" w:hAnsi="Tahoma" w:cs="Tahoma"/>
                <w:color w:val="004990"/>
              </w:rPr>
              <w:t>D</w:t>
            </w:r>
            <w:r w:rsidRPr="00FD0C50">
              <w:rPr>
                <w:rFonts w:ascii="Tahoma" w:hAnsi="Tahoma" w:cs="Tahoma"/>
                <w:color w:val="004990"/>
              </w:rPr>
              <w:t xml:space="preserve">ebe </w:t>
            </w:r>
            <w:r>
              <w:rPr>
                <w:rFonts w:ascii="Tahoma" w:hAnsi="Tahoma" w:cs="Tahoma"/>
                <w:color w:val="004990"/>
              </w:rPr>
              <w:t>permitir</w:t>
            </w:r>
            <w:r w:rsidRPr="00FD0C50">
              <w:rPr>
                <w:rFonts w:ascii="Tahoma" w:hAnsi="Tahoma" w:cs="Tahoma"/>
                <w:color w:val="004990"/>
              </w:rPr>
              <w:t xml:space="preserve"> bloquear el tráfico originado por bots según las firmas proporcionadas</w:t>
            </w:r>
            <w:r>
              <w:rPr>
                <w:rFonts w:ascii="Tahoma" w:hAnsi="Tahoma" w:cs="Tahoma"/>
                <w:color w:val="004990"/>
              </w:rPr>
              <w:t xml:space="preserve"> por el sistema a ser provisto.</w:t>
            </w:r>
          </w:p>
          <w:p w14:paraId="3DA2BB50" w14:textId="77777777" w:rsidR="00FD0C50" w:rsidRPr="00FD0C50" w:rsidRDefault="00620A35" w:rsidP="00620A35">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lastRenderedPageBreak/>
              <w:t>La solución debe permitir bloquear tráfico multicast</w:t>
            </w:r>
            <w:r w:rsidRPr="00620A35">
              <w:rPr>
                <w:rFonts w:ascii="Tahoma" w:hAnsi="Tahoma" w:cs="Tahoma"/>
                <w:color w:val="004990"/>
                <w:lang w:val="es-ES_tradnl"/>
              </w:rPr>
              <w:t>.</w:t>
            </w:r>
          </w:p>
          <w:p w14:paraId="26F8B678" w14:textId="77777777" w:rsidR="00FD0C50" w:rsidRPr="00CB5321" w:rsidRDefault="00CB5321" w:rsidP="004E6C85">
            <w:pPr>
              <w:numPr>
                <w:ilvl w:val="1"/>
                <w:numId w:val="19"/>
              </w:numPr>
              <w:ind w:left="213" w:hanging="142"/>
              <w:jc w:val="both"/>
              <w:rPr>
                <w:rFonts w:ascii="Tahoma" w:hAnsi="Tahoma" w:cs="Tahoma"/>
                <w:color w:val="004990"/>
                <w:lang w:val="es-ES_tradnl"/>
              </w:rPr>
            </w:pPr>
            <w:r w:rsidRPr="00CB5321">
              <w:rPr>
                <w:rFonts w:ascii="Tahoma" w:hAnsi="Tahoma" w:cs="Tahoma"/>
                <w:color w:val="004990"/>
                <w:lang w:val="es-MX"/>
              </w:rPr>
              <w:t>La solución deberá proporcionar una línea base en bps y pps para la tasa de tráfico, tráfico bloqueado y botnets.</w:t>
            </w:r>
          </w:p>
          <w:p w14:paraId="2E7CDB3B" w14:textId="77777777" w:rsidR="00CB5321" w:rsidRDefault="00CB5321" w:rsidP="004E6C85">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Se debe permitir la mitigar ataques de fragmentación.</w:t>
            </w:r>
          </w:p>
          <w:p w14:paraId="06F344C6" w14:textId="77777777" w:rsidR="00CB5321" w:rsidRPr="00CB2827" w:rsidRDefault="00CB5321" w:rsidP="004E6C85">
            <w:pPr>
              <w:numPr>
                <w:ilvl w:val="1"/>
                <w:numId w:val="19"/>
              </w:numPr>
              <w:ind w:left="213" w:hanging="142"/>
              <w:jc w:val="both"/>
              <w:rPr>
                <w:rFonts w:ascii="Tahoma" w:hAnsi="Tahoma" w:cs="Tahoma"/>
                <w:color w:val="004990"/>
                <w:lang w:val="es-ES_tradnl"/>
              </w:rPr>
            </w:pPr>
            <w:r>
              <w:rPr>
                <w:rFonts w:ascii="Tahoma" w:hAnsi="Tahoma" w:cs="Tahoma"/>
                <w:color w:val="004990"/>
                <w:lang w:val="es-ES_tradnl"/>
              </w:rPr>
              <w:t>Debe permitir bloquear tráfico en base al país de origen del mismo.</w:t>
            </w:r>
          </w:p>
          <w:p w14:paraId="3DA20758" w14:textId="77777777" w:rsidR="00587D3D" w:rsidRPr="003A421E" w:rsidRDefault="00587D3D" w:rsidP="00014B76">
            <w:pPr>
              <w:ind w:left="213"/>
              <w:jc w:val="both"/>
              <w:rPr>
                <w:rFonts w:ascii="Tahoma" w:hAnsi="Tahoma" w:cs="Tahoma"/>
                <w:color w:val="004990"/>
                <w:lang w:val="es-ES_tradnl"/>
              </w:rPr>
            </w:pPr>
          </w:p>
        </w:tc>
        <w:tc>
          <w:tcPr>
            <w:tcW w:w="1134" w:type="dxa"/>
            <w:tcBorders>
              <w:top w:val="single" w:sz="4" w:space="0" w:color="004990"/>
              <w:bottom w:val="single" w:sz="4" w:space="0" w:color="004990"/>
            </w:tcBorders>
            <w:shd w:val="clear" w:color="auto" w:fill="auto"/>
            <w:vAlign w:val="center"/>
          </w:tcPr>
          <w:p w14:paraId="0C008347"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AB8F923"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753A6BFC"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2E106D9F" w14:textId="77777777" w:rsidTr="00014B76">
        <w:trPr>
          <w:trHeight w:val="319"/>
        </w:trPr>
        <w:tc>
          <w:tcPr>
            <w:tcW w:w="568" w:type="dxa"/>
            <w:tcBorders>
              <w:top w:val="single" w:sz="4" w:space="0" w:color="004990"/>
              <w:bottom w:val="single" w:sz="4" w:space="0" w:color="004990"/>
            </w:tcBorders>
            <w:shd w:val="clear" w:color="auto" w:fill="auto"/>
            <w:vAlign w:val="center"/>
          </w:tcPr>
          <w:p w14:paraId="03083881"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lastRenderedPageBreak/>
              <w:t>3.11</w:t>
            </w:r>
          </w:p>
        </w:tc>
        <w:tc>
          <w:tcPr>
            <w:tcW w:w="6378" w:type="dxa"/>
            <w:tcBorders>
              <w:top w:val="single" w:sz="4" w:space="0" w:color="004990"/>
              <w:bottom w:val="single" w:sz="4" w:space="0" w:color="004990"/>
            </w:tcBorders>
            <w:shd w:val="clear" w:color="auto" w:fill="auto"/>
            <w:vAlign w:val="center"/>
          </w:tcPr>
          <w:p w14:paraId="6D6C5446" w14:textId="77777777" w:rsidR="00620A35" w:rsidRDefault="00587D3D" w:rsidP="00620A35">
            <w:pPr>
              <w:jc w:val="both"/>
              <w:rPr>
                <w:rFonts w:ascii="Tahoma" w:hAnsi="Tahoma" w:cs="Tahoma"/>
                <w:color w:val="004990"/>
                <w:lang w:val="es-ES_tradnl"/>
              </w:rPr>
            </w:pPr>
            <w:r>
              <w:rPr>
                <w:rFonts w:ascii="Tahoma" w:hAnsi="Tahoma" w:cs="Tahoma"/>
                <w:color w:val="004990"/>
                <w:lang w:val="es-ES_tradnl"/>
              </w:rPr>
              <w:t xml:space="preserve">El proveedor deberá brindar la actualización automática de los tipos de ataques </w:t>
            </w:r>
            <w:r w:rsidR="00FB4971">
              <w:rPr>
                <w:rFonts w:ascii="Tahoma" w:hAnsi="Tahoma" w:cs="Tahoma"/>
                <w:color w:val="004990"/>
                <w:lang w:val="es-ES_tradnl"/>
              </w:rPr>
              <w:t>DDoS</w:t>
            </w:r>
            <w:r w:rsidR="00FD0C50">
              <w:rPr>
                <w:rFonts w:ascii="Tahoma" w:hAnsi="Tahoma" w:cs="Tahoma"/>
                <w:color w:val="004990"/>
                <w:lang w:val="es-ES_tradnl"/>
              </w:rPr>
              <w:t>, firmas con las nuevas técnicas de defensa,</w:t>
            </w:r>
            <w:r w:rsidR="00FB4971">
              <w:rPr>
                <w:rFonts w:ascii="Tahoma" w:hAnsi="Tahoma" w:cs="Tahoma"/>
                <w:color w:val="004990"/>
                <w:lang w:val="es-ES_tradnl"/>
              </w:rPr>
              <w:t xml:space="preserve"> </w:t>
            </w:r>
            <w:r>
              <w:rPr>
                <w:rFonts w:ascii="Tahoma" w:hAnsi="Tahoma" w:cs="Tahoma"/>
                <w:color w:val="004990"/>
                <w:lang w:val="es-ES_tradnl"/>
              </w:rPr>
              <w:t>durante el periodo de garantía para toda la solución ofertada, en</w:t>
            </w:r>
            <w:r w:rsidR="00EF364E">
              <w:rPr>
                <w:rFonts w:ascii="Tahoma" w:hAnsi="Tahoma" w:cs="Tahoma"/>
                <w:color w:val="004990"/>
                <w:lang w:val="es-ES_tradnl"/>
              </w:rPr>
              <w:t xml:space="preserve"> base a estadísticas</w:t>
            </w:r>
            <w:r w:rsidR="00620A35">
              <w:rPr>
                <w:rFonts w:ascii="Tahoma" w:hAnsi="Tahoma" w:cs="Tahoma"/>
                <w:color w:val="004990"/>
                <w:lang w:val="es-ES_tradnl"/>
              </w:rPr>
              <w:t xml:space="preserve"> y</w:t>
            </w:r>
            <w:r w:rsidR="00EF364E">
              <w:rPr>
                <w:rFonts w:ascii="Tahoma" w:hAnsi="Tahoma" w:cs="Tahoma"/>
                <w:color w:val="004990"/>
                <w:lang w:val="es-ES_tradnl"/>
              </w:rPr>
              <w:t xml:space="preserve"> monitoreo</w:t>
            </w:r>
            <w:r w:rsidR="00620A35">
              <w:rPr>
                <w:rFonts w:ascii="Tahoma" w:hAnsi="Tahoma" w:cs="Tahoma"/>
                <w:color w:val="004990"/>
                <w:lang w:val="es-ES_tradnl"/>
              </w:rPr>
              <w:t xml:space="preserve"> de tráfico, </w:t>
            </w:r>
            <w:r>
              <w:rPr>
                <w:rFonts w:ascii="Tahoma" w:hAnsi="Tahoma" w:cs="Tahoma"/>
                <w:color w:val="004990"/>
                <w:lang w:val="es-ES_tradnl"/>
              </w:rPr>
              <w:t>ocurrencias</w:t>
            </w:r>
            <w:r w:rsidR="00FB4971">
              <w:rPr>
                <w:rFonts w:ascii="Tahoma" w:hAnsi="Tahoma" w:cs="Tahoma"/>
                <w:color w:val="004990"/>
                <w:lang w:val="es-ES_tradnl"/>
              </w:rPr>
              <w:t xml:space="preserve"> y experiencia</w:t>
            </w:r>
            <w:r>
              <w:rPr>
                <w:rFonts w:ascii="Tahoma" w:hAnsi="Tahoma" w:cs="Tahoma"/>
                <w:color w:val="004990"/>
                <w:lang w:val="es-ES_tradnl"/>
              </w:rPr>
              <w:t xml:space="preserve"> a nivel mundial</w:t>
            </w:r>
            <w:r w:rsidR="00620A35">
              <w:rPr>
                <w:rFonts w:ascii="Tahoma" w:hAnsi="Tahoma" w:cs="Tahoma"/>
                <w:color w:val="004990"/>
                <w:lang w:val="es-ES_tradnl"/>
              </w:rPr>
              <w:t>, para ello el proveedor deberá contar con un equipo técnico dedicado 24x7x365, a la búsqueda de botnets y nuevos tipos de ataques DDoS.</w:t>
            </w:r>
            <w:r w:rsidR="00620A35" w:rsidRPr="00620A35">
              <w:rPr>
                <w:rFonts w:ascii="Tahoma" w:hAnsi="Tahoma" w:cs="Tahoma"/>
                <w:color w:val="004990"/>
                <w:lang w:val="es-ES_tradnl"/>
              </w:rPr>
              <w:t xml:space="preserve"> </w:t>
            </w:r>
          </w:p>
          <w:p w14:paraId="6FE9F019" w14:textId="77777777" w:rsidR="00587D3D" w:rsidRPr="00EC1BE7" w:rsidRDefault="00620A35" w:rsidP="00620A35">
            <w:pPr>
              <w:jc w:val="both"/>
              <w:rPr>
                <w:rFonts w:ascii="Tahoma" w:hAnsi="Tahoma" w:cs="Tahoma"/>
                <w:bCs/>
                <w:color w:val="1F497D"/>
                <w:lang w:val="es-BO" w:eastAsia="es-BO"/>
              </w:rPr>
            </w:pPr>
            <w:r w:rsidRPr="00620A35">
              <w:rPr>
                <w:rFonts w:ascii="Tahoma" w:hAnsi="Tahoma" w:cs="Tahoma"/>
                <w:color w:val="004990"/>
                <w:lang w:val="es-ES_tradnl"/>
              </w:rPr>
              <w:t>La solución debe proporcionar la posibilidad de actualizar automáticamente sus firmas de protección de ataques periódicamente a intervalos configurables</w:t>
            </w:r>
            <w:r>
              <w:rPr>
                <w:rFonts w:ascii="Tahoma" w:hAnsi="Tahoma" w:cs="Tahoma"/>
                <w:color w:val="004990"/>
                <w:lang w:val="es-ES_tradnl"/>
              </w:rPr>
              <w:t xml:space="preserve"> y  cuando sea requerido manualmente.</w:t>
            </w:r>
          </w:p>
        </w:tc>
        <w:tc>
          <w:tcPr>
            <w:tcW w:w="1134" w:type="dxa"/>
            <w:tcBorders>
              <w:top w:val="single" w:sz="4" w:space="0" w:color="004990"/>
              <w:bottom w:val="single" w:sz="4" w:space="0" w:color="004990"/>
            </w:tcBorders>
            <w:shd w:val="clear" w:color="auto" w:fill="auto"/>
            <w:vAlign w:val="center"/>
          </w:tcPr>
          <w:p w14:paraId="7CACEAC9"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0B81D07"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023E60B3" w14:textId="77777777" w:rsidR="00587D3D" w:rsidRPr="00994DF8" w:rsidRDefault="00587D3D" w:rsidP="00014B76">
            <w:pPr>
              <w:jc w:val="center"/>
              <w:rPr>
                <w:rFonts w:ascii="Tahoma" w:hAnsi="Tahoma" w:cs="Tahoma"/>
                <w:color w:val="004990"/>
                <w:sz w:val="18"/>
                <w:szCs w:val="18"/>
                <w:lang w:val="es-BO" w:eastAsia="es-BO"/>
              </w:rPr>
            </w:pPr>
          </w:p>
        </w:tc>
      </w:tr>
      <w:tr w:rsidR="00CB5321" w:rsidRPr="009C2DE5" w14:paraId="1CBD0F7A" w14:textId="77777777" w:rsidTr="00014B76">
        <w:trPr>
          <w:trHeight w:val="319"/>
        </w:trPr>
        <w:tc>
          <w:tcPr>
            <w:tcW w:w="568" w:type="dxa"/>
            <w:tcBorders>
              <w:top w:val="single" w:sz="4" w:space="0" w:color="004990"/>
              <w:bottom w:val="single" w:sz="4" w:space="0" w:color="004990"/>
            </w:tcBorders>
            <w:shd w:val="clear" w:color="auto" w:fill="auto"/>
            <w:vAlign w:val="center"/>
          </w:tcPr>
          <w:p w14:paraId="474A4840" w14:textId="77777777" w:rsidR="00CB5321" w:rsidRDefault="00CB5321" w:rsidP="00014B76">
            <w:pPr>
              <w:jc w:val="center"/>
              <w:rPr>
                <w:rFonts w:ascii="Tahoma" w:hAnsi="Tahoma" w:cs="Tahoma"/>
                <w:color w:val="004990"/>
                <w:szCs w:val="18"/>
                <w:lang w:eastAsia="es-BO"/>
              </w:rPr>
            </w:pPr>
            <w:r>
              <w:rPr>
                <w:rFonts w:ascii="Tahoma" w:hAnsi="Tahoma" w:cs="Tahoma"/>
                <w:color w:val="004990"/>
                <w:szCs w:val="18"/>
                <w:lang w:eastAsia="es-BO"/>
              </w:rPr>
              <w:t>3.12</w:t>
            </w:r>
          </w:p>
        </w:tc>
        <w:tc>
          <w:tcPr>
            <w:tcW w:w="6378" w:type="dxa"/>
            <w:tcBorders>
              <w:top w:val="single" w:sz="4" w:space="0" w:color="004990"/>
              <w:bottom w:val="single" w:sz="4" w:space="0" w:color="004990"/>
            </w:tcBorders>
            <w:shd w:val="clear" w:color="auto" w:fill="auto"/>
            <w:vAlign w:val="center"/>
          </w:tcPr>
          <w:p w14:paraId="07C2A7C7" w14:textId="77777777" w:rsidR="00CB5321" w:rsidRPr="00CB5321" w:rsidRDefault="00CB5321" w:rsidP="00CB5321">
            <w:pPr>
              <w:jc w:val="both"/>
              <w:rPr>
                <w:rFonts w:ascii="Tahoma" w:hAnsi="Tahoma" w:cs="Tahoma"/>
                <w:color w:val="004990"/>
              </w:rPr>
            </w:pPr>
            <w:r>
              <w:rPr>
                <w:rFonts w:ascii="Tahoma" w:hAnsi="Tahoma" w:cs="Tahoma"/>
                <w:color w:val="004990"/>
              </w:rPr>
              <w:t>El servicio de actualización debe estar basado en</w:t>
            </w:r>
            <w:r w:rsidRPr="00CB5321">
              <w:rPr>
                <w:rFonts w:ascii="Tahoma" w:hAnsi="Tahoma" w:cs="Tahoma"/>
                <w:color w:val="004990"/>
              </w:rPr>
              <w:t xml:space="preserve"> procesos de investigación y análisis</w:t>
            </w:r>
            <w:r>
              <w:rPr>
                <w:rFonts w:ascii="Tahoma" w:hAnsi="Tahoma" w:cs="Tahoma"/>
                <w:color w:val="004990"/>
              </w:rPr>
              <w:t xml:space="preserve"> por parte del fabricante</w:t>
            </w:r>
            <w:r w:rsidRPr="00CB5321">
              <w:rPr>
                <w:rFonts w:ascii="Tahoma" w:hAnsi="Tahoma" w:cs="Tahoma"/>
                <w:color w:val="004990"/>
              </w:rPr>
              <w:t xml:space="preserve"> para poder mitigar las amenazas </w:t>
            </w:r>
            <w:r>
              <w:rPr>
                <w:rFonts w:ascii="Tahoma" w:hAnsi="Tahoma" w:cs="Tahoma"/>
                <w:color w:val="004990"/>
              </w:rPr>
              <w:t xml:space="preserve">y </w:t>
            </w:r>
            <w:r w:rsidRPr="00CB5321">
              <w:rPr>
                <w:rFonts w:ascii="Tahoma" w:hAnsi="Tahoma" w:cs="Tahoma"/>
                <w:color w:val="004990"/>
              </w:rPr>
              <w:t>ataque</w:t>
            </w:r>
            <w:r>
              <w:rPr>
                <w:rFonts w:ascii="Tahoma" w:hAnsi="Tahoma" w:cs="Tahoma"/>
                <w:color w:val="004990"/>
              </w:rPr>
              <w:t xml:space="preserve">s actuales. Por lo cual se </w:t>
            </w:r>
            <w:r w:rsidRPr="00CB5321">
              <w:rPr>
                <w:rFonts w:ascii="Tahoma" w:hAnsi="Tahoma" w:cs="Tahoma"/>
                <w:color w:val="004990"/>
              </w:rPr>
              <w:t xml:space="preserve">deberá contar con algún sistema de </w:t>
            </w:r>
            <w:r w:rsidRPr="00CB5321">
              <w:rPr>
                <w:rFonts w:ascii="Tahoma" w:hAnsi="Tahoma" w:cs="Tahoma"/>
                <w:color w:val="004990"/>
              </w:rPr>
              <w:lastRenderedPageBreak/>
              <w:t>inteligencia donde se esté monitoreando las amenazas de Internet a nivel mundial y deberá proporcionar información sobre:</w:t>
            </w:r>
          </w:p>
          <w:p w14:paraId="51AB3FAE" w14:textId="77777777" w:rsidR="00CB5321" w:rsidRPr="00CB5321" w:rsidRDefault="00CB5321" w:rsidP="00D518C2">
            <w:pPr>
              <w:numPr>
                <w:ilvl w:val="0"/>
                <w:numId w:val="50"/>
              </w:numPr>
              <w:jc w:val="both"/>
              <w:rPr>
                <w:rFonts w:ascii="Tahoma" w:hAnsi="Tahoma" w:cs="Tahoma"/>
                <w:color w:val="004990"/>
              </w:rPr>
            </w:pPr>
            <w:r w:rsidRPr="00CB5321">
              <w:rPr>
                <w:rFonts w:ascii="Tahoma" w:hAnsi="Tahoma" w:cs="Tahoma"/>
                <w:color w:val="004990"/>
              </w:rPr>
              <w:t>Botnets</w:t>
            </w:r>
          </w:p>
          <w:p w14:paraId="31B6CD81" w14:textId="77777777" w:rsidR="00CB5321" w:rsidRPr="00CB5321" w:rsidRDefault="00CB5321" w:rsidP="00D518C2">
            <w:pPr>
              <w:numPr>
                <w:ilvl w:val="0"/>
                <w:numId w:val="50"/>
              </w:numPr>
              <w:jc w:val="both"/>
              <w:rPr>
                <w:rFonts w:ascii="Tahoma" w:hAnsi="Tahoma" w:cs="Tahoma"/>
                <w:color w:val="004990"/>
              </w:rPr>
            </w:pPr>
            <w:r w:rsidRPr="00CB5321">
              <w:rPr>
                <w:rFonts w:ascii="Tahoma" w:hAnsi="Tahoma" w:cs="Tahoma"/>
                <w:color w:val="004990"/>
              </w:rPr>
              <w:t>DDoS</w:t>
            </w:r>
          </w:p>
          <w:p w14:paraId="4CF698CB" w14:textId="77777777" w:rsidR="00CB5321" w:rsidRPr="00CB5321" w:rsidRDefault="00CB5321" w:rsidP="00D518C2">
            <w:pPr>
              <w:numPr>
                <w:ilvl w:val="0"/>
                <w:numId w:val="50"/>
              </w:numPr>
              <w:jc w:val="both"/>
              <w:rPr>
                <w:rFonts w:ascii="Tahoma" w:hAnsi="Tahoma" w:cs="Tahoma"/>
                <w:color w:val="004990"/>
              </w:rPr>
            </w:pPr>
            <w:r w:rsidRPr="00CB5321">
              <w:rPr>
                <w:rFonts w:ascii="Tahoma" w:hAnsi="Tahoma" w:cs="Tahoma"/>
                <w:color w:val="004990"/>
              </w:rPr>
              <w:t>FastFlux Bots</w:t>
            </w:r>
          </w:p>
          <w:p w14:paraId="2B506FCD" w14:textId="77777777" w:rsidR="00CB5321" w:rsidRPr="00CB5321" w:rsidRDefault="00CB5321" w:rsidP="00D518C2">
            <w:pPr>
              <w:numPr>
                <w:ilvl w:val="0"/>
                <w:numId w:val="50"/>
              </w:numPr>
              <w:jc w:val="both"/>
              <w:rPr>
                <w:rFonts w:ascii="Tahoma" w:hAnsi="Tahoma" w:cs="Tahoma"/>
                <w:color w:val="004990"/>
              </w:rPr>
            </w:pPr>
            <w:r w:rsidRPr="00CB5321">
              <w:rPr>
                <w:rFonts w:ascii="Tahoma" w:hAnsi="Tahoma" w:cs="Tahoma"/>
                <w:color w:val="004990"/>
              </w:rPr>
              <w:t>Scans</w:t>
            </w:r>
          </w:p>
          <w:p w14:paraId="47DDCCF6" w14:textId="77777777" w:rsidR="00CB5321" w:rsidRPr="00CB5321" w:rsidRDefault="00CB5321" w:rsidP="00D518C2">
            <w:pPr>
              <w:numPr>
                <w:ilvl w:val="0"/>
                <w:numId w:val="50"/>
              </w:numPr>
              <w:jc w:val="both"/>
              <w:rPr>
                <w:rFonts w:ascii="Tahoma" w:hAnsi="Tahoma" w:cs="Tahoma"/>
                <w:color w:val="004990"/>
              </w:rPr>
            </w:pPr>
            <w:r w:rsidRPr="00CB5321">
              <w:rPr>
                <w:rFonts w:ascii="Tahoma" w:hAnsi="Tahoma" w:cs="Tahoma"/>
                <w:color w:val="004990"/>
              </w:rPr>
              <w:t>Phishing</w:t>
            </w:r>
          </w:p>
          <w:p w14:paraId="230CC9C4" w14:textId="77777777" w:rsidR="00CB5321" w:rsidRPr="00FB4971" w:rsidRDefault="00CB5321" w:rsidP="007512C4">
            <w:pPr>
              <w:jc w:val="both"/>
              <w:rPr>
                <w:rFonts w:ascii="Tahoma" w:hAnsi="Tahoma" w:cs="Tahoma"/>
                <w:color w:val="004990"/>
                <w:lang w:val="es-ES_tradnl"/>
              </w:rPr>
            </w:pPr>
            <w:r w:rsidRPr="00CB5321">
              <w:rPr>
                <w:rFonts w:ascii="Tahoma" w:hAnsi="Tahoma" w:cs="Tahoma"/>
                <w:color w:val="004990"/>
              </w:rPr>
              <w:t>Proporcionando información por host, país y sistema autónomo de BGP.</w:t>
            </w:r>
            <w:r w:rsidR="007512C4">
              <w:rPr>
                <w:rFonts w:ascii="Tahoma" w:hAnsi="Tahoma" w:cs="Tahoma"/>
                <w:color w:val="004990"/>
              </w:rPr>
              <w:t xml:space="preserve"> </w:t>
            </w:r>
            <w:r w:rsidRPr="00CB5321">
              <w:rPr>
                <w:rFonts w:ascii="Tahoma" w:hAnsi="Tahoma" w:cs="Tahoma"/>
                <w:color w:val="004990"/>
              </w:rPr>
              <w:t>Estos datos deberán estar públicos en el sitio web del fabricante</w:t>
            </w:r>
            <w:r w:rsidR="007512C4">
              <w:rPr>
                <w:rFonts w:ascii="Tahoma" w:hAnsi="Tahoma" w:cs="Tahoma"/>
                <w:color w:val="004990"/>
              </w:rPr>
              <w:t>.</w:t>
            </w:r>
          </w:p>
        </w:tc>
        <w:tc>
          <w:tcPr>
            <w:tcW w:w="1134" w:type="dxa"/>
            <w:tcBorders>
              <w:top w:val="single" w:sz="4" w:space="0" w:color="004990"/>
              <w:bottom w:val="single" w:sz="4" w:space="0" w:color="004990"/>
            </w:tcBorders>
            <w:shd w:val="clear" w:color="auto" w:fill="auto"/>
            <w:vAlign w:val="center"/>
          </w:tcPr>
          <w:p w14:paraId="3CA53A39" w14:textId="77777777" w:rsidR="00CB5321" w:rsidRPr="009C2DE5" w:rsidRDefault="00CE4564" w:rsidP="00014B7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9B76444" w14:textId="77777777" w:rsidR="00CB5321" w:rsidRPr="009C2DE5" w:rsidRDefault="00CB5321"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7B8E4A15" w14:textId="77777777" w:rsidR="00CB5321" w:rsidRPr="00994DF8" w:rsidRDefault="00CB5321" w:rsidP="00014B76">
            <w:pPr>
              <w:jc w:val="center"/>
              <w:rPr>
                <w:rFonts w:ascii="Tahoma" w:hAnsi="Tahoma" w:cs="Tahoma"/>
                <w:color w:val="004990"/>
                <w:sz w:val="18"/>
                <w:szCs w:val="18"/>
                <w:lang w:val="es-BO" w:eastAsia="es-BO"/>
              </w:rPr>
            </w:pPr>
          </w:p>
        </w:tc>
      </w:tr>
      <w:tr w:rsidR="00587D3D" w:rsidRPr="009C2DE5" w14:paraId="30F9AEB5" w14:textId="77777777" w:rsidTr="00014B76">
        <w:trPr>
          <w:trHeight w:val="319"/>
        </w:trPr>
        <w:tc>
          <w:tcPr>
            <w:tcW w:w="568" w:type="dxa"/>
            <w:tcBorders>
              <w:top w:val="single" w:sz="4" w:space="0" w:color="004990"/>
              <w:bottom w:val="single" w:sz="4" w:space="0" w:color="004990"/>
            </w:tcBorders>
            <w:shd w:val="clear" w:color="auto" w:fill="auto"/>
            <w:vAlign w:val="center"/>
          </w:tcPr>
          <w:p w14:paraId="1C077AF0"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3.1</w:t>
            </w:r>
            <w:r w:rsidR="00CB5321">
              <w:rPr>
                <w:rFonts w:ascii="Tahoma" w:hAnsi="Tahoma" w:cs="Tahoma"/>
                <w:color w:val="004990"/>
                <w:szCs w:val="18"/>
                <w:lang w:eastAsia="es-BO"/>
              </w:rPr>
              <w:t>3</w:t>
            </w:r>
          </w:p>
        </w:tc>
        <w:tc>
          <w:tcPr>
            <w:tcW w:w="6378" w:type="dxa"/>
            <w:tcBorders>
              <w:top w:val="single" w:sz="4" w:space="0" w:color="004990"/>
              <w:bottom w:val="single" w:sz="4" w:space="0" w:color="004990"/>
            </w:tcBorders>
            <w:shd w:val="clear" w:color="auto" w:fill="auto"/>
            <w:vAlign w:val="center"/>
          </w:tcPr>
          <w:p w14:paraId="660404D4" w14:textId="77777777" w:rsidR="00587D3D" w:rsidRPr="00EC1BE7" w:rsidRDefault="00587D3D" w:rsidP="00014B76">
            <w:pPr>
              <w:jc w:val="both"/>
              <w:rPr>
                <w:rFonts w:ascii="Tahoma" w:hAnsi="Tahoma" w:cs="Tahoma"/>
                <w:bCs/>
                <w:color w:val="1F497D"/>
                <w:lang w:val="es-BO" w:eastAsia="es-BO"/>
              </w:rPr>
            </w:pPr>
            <w:r w:rsidRPr="00FB4971">
              <w:rPr>
                <w:rFonts w:ascii="Tahoma" w:hAnsi="Tahoma" w:cs="Tahoma"/>
                <w:color w:val="004990"/>
                <w:lang w:val="es-ES_tradnl"/>
              </w:rPr>
              <w:t>En caso de fallas en los equipos de la solución, no se debe interrumpir ningún tipo de tráfico</w:t>
            </w:r>
            <w:r>
              <w:rPr>
                <w:rFonts w:ascii="Tahoma" w:hAnsi="Tahoma" w:cs="Tahoma"/>
                <w:bCs/>
                <w:color w:val="1F497D"/>
                <w:lang w:val="es-BO" w:eastAsia="es-BO"/>
              </w:rPr>
              <w:t>.</w:t>
            </w:r>
          </w:p>
        </w:tc>
        <w:tc>
          <w:tcPr>
            <w:tcW w:w="1134" w:type="dxa"/>
            <w:tcBorders>
              <w:top w:val="single" w:sz="4" w:space="0" w:color="004990"/>
              <w:bottom w:val="single" w:sz="4" w:space="0" w:color="004990"/>
            </w:tcBorders>
            <w:shd w:val="clear" w:color="auto" w:fill="auto"/>
            <w:vAlign w:val="center"/>
          </w:tcPr>
          <w:p w14:paraId="433A2955"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950866F"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1422106" w14:textId="77777777" w:rsidR="00587D3D" w:rsidRPr="00994DF8" w:rsidRDefault="00587D3D" w:rsidP="00014B76">
            <w:pPr>
              <w:jc w:val="center"/>
              <w:rPr>
                <w:rFonts w:ascii="Tahoma" w:hAnsi="Tahoma" w:cs="Tahoma"/>
                <w:color w:val="004990"/>
                <w:sz w:val="18"/>
                <w:szCs w:val="18"/>
                <w:lang w:val="es-BO" w:eastAsia="es-BO"/>
              </w:rPr>
            </w:pPr>
          </w:p>
        </w:tc>
      </w:tr>
      <w:tr w:rsidR="007512C4" w:rsidRPr="009C2DE5" w14:paraId="3F869061" w14:textId="77777777" w:rsidTr="007512C4">
        <w:trPr>
          <w:trHeight w:val="319"/>
        </w:trPr>
        <w:tc>
          <w:tcPr>
            <w:tcW w:w="568" w:type="dxa"/>
            <w:tcBorders>
              <w:top w:val="single" w:sz="4" w:space="0" w:color="004990"/>
              <w:bottom w:val="single" w:sz="4" w:space="0" w:color="004990"/>
            </w:tcBorders>
            <w:shd w:val="clear" w:color="auto" w:fill="auto"/>
            <w:vAlign w:val="center"/>
          </w:tcPr>
          <w:p w14:paraId="75B03330" w14:textId="77777777" w:rsidR="007512C4" w:rsidRDefault="007512C4" w:rsidP="00014B76">
            <w:pPr>
              <w:jc w:val="center"/>
              <w:rPr>
                <w:rFonts w:ascii="Tahoma" w:hAnsi="Tahoma" w:cs="Tahoma"/>
                <w:color w:val="004990"/>
                <w:szCs w:val="18"/>
                <w:lang w:eastAsia="es-BO"/>
              </w:rPr>
            </w:pPr>
            <w:r>
              <w:rPr>
                <w:rFonts w:ascii="Tahoma" w:hAnsi="Tahoma" w:cs="Tahoma"/>
                <w:color w:val="004990"/>
                <w:szCs w:val="18"/>
                <w:lang w:eastAsia="es-BO"/>
              </w:rPr>
              <w:t>3.14</w:t>
            </w:r>
          </w:p>
        </w:tc>
        <w:tc>
          <w:tcPr>
            <w:tcW w:w="6378" w:type="dxa"/>
            <w:tcBorders>
              <w:top w:val="single" w:sz="4" w:space="0" w:color="004990"/>
              <w:bottom w:val="single" w:sz="4" w:space="0" w:color="004990"/>
            </w:tcBorders>
            <w:shd w:val="clear" w:color="auto" w:fill="auto"/>
            <w:vAlign w:val="center"/>
          </w:tcPr>
          <w:p w14:paraId="03A8A5B0" w14:textId="77777777" w:rsidR="007512C4" w:rsidRPr="00FB4971" w:rsidRDefault="007512C4" w:rsidP="00014B76">
            <w:pPr>
              <w:jc w:val="both"/>
              <w:rPr>
                <w:rFonts w:ascii="Tahoma" w:hAnsi="Tahoma" w:cs="Tahoma"/>
                <w:color w:val="004990"/>
                <w:lang w:val="es-ES_tradnl"/>
              </w:rPr>
            </w:pPr>
            <w:r>
              <w:rPr>
                <w:rFonts w:ascii="Tahoma" w:hAnsi="Tahoma" w:cs="Tahoma"/>
                <w:color w:val="004990"/>
                <w:lang w:val="es-ES_tradnl"/>
              </w:rPr>
              <w:t>Todas las funcionalidades de detección y mitigación solicitadas en este documento deben estar disponibles para tráfico IPv4 e IPv6.</w:t>
            </w:r>
          </w:p>
        </w:tc>
        <w:tc>
          <w:tcPr>
            <w:tcW w:w="1134" w:type="dxa"/>
            <w:tcBorders>
              <w:top w:val="single" w:sz="4" w:space="0" w:color="004990"/>
              <w:bottom w:val="single" w:sz="4" w:space="0" w:color="004990"/>
            </w:tcBorders>
            <w:shd w:val="clear" w:color="auto" w:fill="auto"/>
            <w:vAlign w:val="center"/>
          </w:tcPr>
          <w:p w14:paraId="77E8FE1E" w14:textId="77777777" w:rsidR="007512C4" w:rsidRPr="009C2DE5" w:rsidRDefault="007512C4" w:rsidP="007512C4">
            <w:pPr>
              <w:jc w:val="center"/>
              <w:rPr>
                <w:rFonts w:ascii="Tahoma" w:hAnsi="Tahoma" w:cs="Tahoma"/>
                <w:color w:val="004990"/>
                <w:sz w:val="18"/>
                <w:szCs w:val="18"/>
              </w:rPr>
            </w:pPr>
            <w:r w:rsidRPr="0062458F">
              <w:rPr>
                <w:rFonts w:ascii="Tahoma" w:hAnsi="Tahoma" w:cs="Tahoma"/>
                <w:color w:val="004990"/>
                <w:sz w:val="18"/>
                <w:szCs w:val="18"/>
              </w:rPr>
              <w:fldChar w:fldCharType="begin">
                <w:ffData>
                  <w:name w:val="Casilla1"/>
                  <w:enabled/>
                  <w:calcOnExit w:val="0"/>
                  <w:checkBox>
                    <w:sizeAuto/>
                    <w:default w:val="1"/>
                  </w:checkBox>
                </w:ffData>
              </w:fldChar>
            </w:r>
            <w:r w:rsidRPr="0062458F">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62458F">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069B30B" w14:textId="77777777" w:rsidR="007512C4" w:rsidRPr="009C2DE5" w:rsidRDefault="007512C4"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2068770" w14:textId="77777777" w:rsidR="007512C4" w:rsidRPr="00994DF8" w:rsidRDefault="007512C4" w:rsidP="00014B76">
            <w:pPr>
              <w:jc w:val="center"/>
              <w:rPr>
                <w:rFonts w:ascii="Tahoma" w:hAnsi="Tahoma" w:cs="Tahoma"/>
                <w:color w:val="004990"/>
                <w:sz w:val="18"/>
                <w:szCs w:val="18"/>
                <w:lang w:val="es-BO" w:eastAsia="es-BO"/>
              </w:rPr>
            </w:pPr>
          </w:p>
        </w:tc>
      </w:tr>
      <w:tr w:rsidR="007512C4" w:rsidRPr="009C2DE5" w14:paraId="0192AE59" w14:textId="77777777" w:rsidTr="007512C4">
        <w:trPr>
          <w:trHeight w:val="319"/>
        </w:trPr>
        <w:tc>
          <w:tcPr>
            <w:tcW w:w="568" w:type="dxa"/>
            <w:tcBorders>
              <w:top w:val="single" w:sz="4" w:space="0" w:color="004990"/>
              <w:bottom w:val="single" w:sz="4" w:space="0" w:color="004990"/>
            </w:tcBorders>
            <w:shd w:val="clear" w:color="auto" w:fill="auto"/>
            <w:vAlign w:val="center"/>
          </w:tcPr>
          <w:p w14:paraId="285DB806" w14:textId="77777777" w:rsidR="007512C4" w:rsidRDefault="007512C4" w:rsidP="00014B76">
            <w:pPr>
              <w:jc w:val="center"/>
              <w:rPr>
                <w:rFonts w:ascii="Tahoma" w:hAnsi="Tahoma" w:cs="Tahoma"/>
                <w:color w:val="004990"/>
                <w:szCs w:val="18"/>
                <w:lang w:eastAsia="es-BO"/>
              </w:rPr>
            </w:pPr>
            <w:r>
              <w:rPr>
                <w:rFonts w:ascii="Tahoma" w:hAnsi="Tahoma" w:cs="Tahoma"/>
                <w:color w:val="004990"/>
                <w:szCs w:val="18"/>
                <w:lang w:eastAsia="es-BO"/>
              </w:rPr>
              <w:t>3.15</w:t>
            </w:r>
          </w:p>
        </w:tc>
        <w:tc>
          <w:tcPr>
            <w:tcW w:w="6378" w:type="dxa"/>
            <w:tcBorders>
              <w:top w:val="single" w:sz="4" w:space="0" w:color="004990"/>
              <w:bottom w:val="single" w:sz="4" w:space="0" w:color="004990"/>
            </w:tcBorders>
            <w:shd w:val="clear" w:color="auto" w:fill="auto"/>
            <w:vAlign w:val="center"/>
          </w:tcPr>
          <w:p w14:paraId="2E698F67" w14:textId="77777777" w:rsidR="007512C4" w:rsidRPr="00FB4971" w:rsidRDefault="007512C4" w:rsidP="007512C4">
            <w:pPr>
              <w:jc w:val="both"/>
              <w:rPr>
                <w:rFonts w:ascii="Tahoma" w:hAnsi="Tahoma" w:cs="Tahoma"/>
                <w:color w:val="004990"/>
                <w:lang w:val="es-ES_tradnl"/>
              </w:rPr>
            </w:pPr>
            <w:r>
              <w:rPr>
                <w:rFonts w:ascii="Tahoma" w:hAnsi="Tahoma" w:cs="Tahoma"/>
                <w:color w:val="004990"/>
              </w:rPr>
              <w:t>Para detección y mitigación, l</w:t>
            </w:r>
            <w:r w:rsidRPr="007512C4">
              <w:rPr>
                <w:rFonts w:ascii="Tahoma" w:hAnsi="Tahoma" w:cs="Tahoma"/>
                <w:color w:val="004990"/>
              </w:rPr>
              <w:t xml:space="preserve">a solución deberá proporcionar </w:t>
            </w:r>
            <w:r>
              <w:rPr>
                <w:rFonts w:ascii="Tahoma" w:hAnsi="Tahoma" w:cs="Tahoma"/>
                <w:color w:val="004990"/>
              </w:rPr>
              <w:t xml:space="preserve">mínimamente </w:t>
            </w:r>
            <w:r w:rsidRPr="007512C4">
              <w:rPr>
                <w:rFonts w:ascii="Tahoma" w:hAnsi="Tahoma" w:cs="Tahoma"/>
                <w:color w:val="004990"/>
              </w:rPr>
              <w:t xml:space="preserve">los siguientes valores: pps/bps para bloqueos de umbrales, tasa de peticiones HTTP por segundo, tasa de objetos HTTP por segundo, tasa de </w:t>
            </w:r>
            <w:r w:rsidRPr="007512C4">
              <w:rPr>
                <w:rFonts w:ascii="Tahoma" w:hAnsi="Tahoma" w:cs="Tahoma"/>
                <w:color w:val="004990"/>
              </w:rPr>
              <w:lastRenderedPageBreak/>
              <w:t>peticiones DNS, tasa de respuestas DNS NXDomain, tasa de mensajes SIP, tasa de bps y pps para ICMP, UDP y fragmentación.</w:t>
            </w:r>
          </w:p>
        </w:tc>
        <w:tc>
          <w:tcPr>
            <w:tcW w:w="1134" w:type="dxa"/>
            <w:tcBorders>
              <w:top w:val="single" w:sz="4" w:space="0" w:color="004990"/>
              <w:bottom w:val="single" w:sz="4" w:space="0" w:color="004990"/>
            </w:tcBorders>
            <w:shd w:val="clear" w:color="auto" w:fill="auto"/>
            <w:vAlign w:val="center"/>
          </w:tcPr>
          <w:p w14:paraId="22AF385D" w14:textId="77777777" w:rsidR="007512C4" w:rsidRPr="009C2DE5" w:rsidRDefault="007512C4" w:rsidP="007512C4">
            <w:pPr>
              <w:jc w:val="center"/>
              <w:rPr>
                <w:rFonts w:ascii="Tahoma" w:hAnsi="Tahoma" w:cs="Tahoma"/>
                <w:color w:val="004990"/>
                <w:sz w:val="18"/>
                <w:szCs w:val="18"/>
              </w:rPr>
            </w:pPr>
            <w:r w:rsidRPr="0062458F">
              <w:rPr>
                <w:rFonts w:ascii="Tahoma" w:hAnsi="Tahoma" w:cs="Tahoma"/>
                <w:color w:val="004990"/>
                <w:sz w:val="18"/>
                <w:szCs w:val="18"/>
              </w:rPr>
              <w:lastRenderedPageBreak/>
              <w:fldChar w:fldCharType="begin">
                <w:ffData>
                  <w:name w:val="Casilla1"/>
                  <w:enabled/>
                  <w:calcOnExit w:val="0"/>
                  <w:checkBox>
                    <w:sizeAuto/>
                    <w:default w:val="1"/>
                  </w:checkBox>
                </w:ffData>
              </w:fldChar>
            </w:r>
            <w:r w:rsidRPr="0062458F">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62458F">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7120860" w14:textId="77777777" w:rsidR="007512C4" w:rsidRPr="009C2DE5" w:rsidRDefault="007512C4"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49D81461" w14:textId="77777777" w:rsidR="007512C4" w:rsidRPr="00994DF8" w:rsidRDefault="007512C4" w:rsidP="00014B76">
            <w:pPr>
              <w:jc w:val="center"/>
              <w:rPr>
                <w:rFonts w:ascii="Tahoma" w:hAnsi="Tahoma" w:cs="Tahoma"/>
                <w:color w:val="004990"/>
                <w:sz w:val="18"/>
                <w:szCs w:val="18"/>
                <w:lang w:val="es-BO" w:eastAsia="es-BO"/>
              </w:rPr>
            </w:pPr>
          </w:p>
        </w:tc>
      </w:tr>
      <w:tr w:rsidR="00587D3D" w:rsidRPr="009C2DE5" w14:paraId="570EA768" w14:textId="77777777" w:rsidTr="00014B76">
        <w:trPr>
          <w:trHeight w:val="319"/>
        </w:trPr>
        <w:tc>
          <w:tcPr>
            <w:tcW w:w="568" w:type="dxa"/>
            <w:tcBorders>
              <w:top w:val="single" w:sz="4" w:space="0" w:color="004990"/>
              <w:bottom w:val="single" w:sz="4" w:space="0" w:color="004990"/>
            </w:tcBorders>
            <w:shd w:val="clear" w:color="auto" w:fill="auto"/>
            <w:vAlign w:val="center"/>
          </w:tcPr>
          <w:p w14:paraId="73374F64"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3.1</w:t>
            </w:r>
            <w:r w:rsidR="00CB5321">
              <w:rPr>
                <w:rFonts w:ascii="Tahoma" w:hAnsi="Tahoma" w:cs="Tahoma"/>
                <w:color w:val="004990"/>
                <w:szCs w:val="18"/>
                <w:lang w:eastAsia="es-BO"/>
              </w:rPr>
              <w:t>5</w:t>
            </w:r>
          </w:p>
        </w:tc>
        <w:tc>
          <w:tcPr>
            <w:tcW w:w="6378" w:type="dxa"/>
            <w:tcBorders>
              <w:top w:val="single" w:sz="4" w:space="0" w:color="004990"/>
              <w:bottom w:val="single" w:sz="4" w:space="0" w:color="004990"/>
            </w:tcBorders>
            <w:shd w:val="clear" w:color="auto" w:fill="auto"/>
            <w:vAlign w:val="center"/>
          </w:tcPr>
          <w:p w14:paraId="2BED9EF9" w14:textId="77777777" w:rsidR="00587D3D" w:rsidRPr="00EC1BE7" w:rsidRDefault="00587D3D" w:rsidP="00014B76">
            <w:pPr>
              <w:jc w:val="both"/>
              <w:rPr>
                <w:rFonts w:ascii="Tahoma" w:hAnsi="Tahoma" w:cs="Tahoma"/>
                <w:bCs/>
                <w:color w:val="1F497D"/>
                <w:lang w:val="es-BO" w:eastAsia="es-BO"/>
              </w:rPr>
            </w:pPr>
            <w:r w:rsidRPr="00FB4971">
              <w:rPr>
                <w:rFonts w:ascii="Tahoma" w:hAnsi="Tahoma" w:cs="Tahoma"/>
                <w:color w:val="004990"/>
                <w:lang w:val="es-ES_tradnl"/>
              </w:rPr>
              <w:t>Todos los equipos deben contar con doble fuente de energía  -48 VDC con módulos intercambiables</w:t>
            </w:r>
            <w:r w:rsidR="00FB4971">
              <w:rPr>
                <w:rFonts w:ascii="Tahoma" w:hAnsi="Tahoma" w:cs="Tahoma"/>
                <w:color w:val="004990"/>
                <w:lang w:val="es-ES_tradnl"/>
              </w:rPr>
              <w:t xml:space="preserve"> y deben ser rackeables de 19”</w:t>
            </w:r>
          </w:p>
        </w:tc>
        <w:tc>
          <w:tcPr>
            <w:tcW w:w="1134" w:type="dxa"/>
            <w:tcBorders>
              <w:top w:val="single" w:sz="4" w:space="0" w:color="004990"/>
              <w:bottom w:val="single" w:sz="4" w:space="0" w:color="004990"/>
            </w:tcBorders>
            <w:shd w:val="clear" w:color="auto" w:fill="auto"/>
            <w:vAlign w:val="center"/>
          </w:tcPr>
          <w:p w14:paraId="55F88E32"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B7408E7"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6D865F9B"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18A9F65E" w14:textId="77777777" w:rsidTr="00014B76">
        <w:trPr>
          <w:trHeight w:val="319"/>
        </w:trPr>
        <w:tc>
          <w:tcPr>
            <w:tcW w:w="568" w:type="dxa"/>
            <w:tcBorders>
              <w:top w:val="single" w:sz="4" w:space="0" w:color="004990"/>
              <w:bottom w:val="single" w:sz="4" w:space="0" w:color="004990"/>
            </w:tcBorders>
            <w:shd w:val="clear" w:color="auto" w:fill="auto"/>
            <w:vAlign w:val="center"/>
          </w:tcPr>
          <w:p w14:paraId="68392269"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3.1</w:t>
            </w:r>
            <w:r w:rsidR="00CB5321">
              <w:rPr>
                <w:rFonts w:ascii="Tahoma" w:hAnsi="Tahoma" w:cs="Tahoma"/>
                <w:color w:val="004990"/>
                <w:szCs w:val="18"/>
                <w:lang w:eastAsia="es-BO"/>
              </w:rPr>
              <w:t>6</w:t>
            </w:r>
          </w:p>
        </w:tc>
        <w:tc>
          <w:tcPr>
            <w:tcW w:w="6378" w:type="dxa"/>
            <w:tcBorders>
              <w:top w:val="single" w:sz="4" w:space="0" w:color="004990"/>
              <w:bottom w:val="single" w:sz="4" w:space="0" w:color="004990"/>
            </w:tcBorders>
            <w:shd w:val="clear" w:color="auto" w:fill="auto"/>
            <w:vAlign w:val="center"/>
          </w:tcPr>
          <w:p w14:paraId="72EA09FB" w14:textId="77777777" w:rsidR="00587D3D" w:rsidRDefault="00587D3D" w:rsidP="00014B76">
            <w:pPr>
              <w:jc w:val="both"/>
              <w:rPr>
                <w:rFonts w:ascii="Tahoma" w:hAnsi="Tahoma" w:cs="Tahoma"/>
                <w:bCs/>
                <w:color w:val="1F497D"/>
                <w:lang w:val="es-BO" w:eastAsia="es-BO"/>
              </w:rPr>
            </w:pPr>
            <w:r>
              <w:rPr>
                <w:rFonts w:ascii="Tahoma" w:hAnsi="Tahoma" w:cs="Tahoma"/>
                <w:bCs/>
                <w:color w:val="1F497D"/>
                <w:lang w:val="es-BO" w:eastAsia="es-BO"/>
              </w:rPr>
              <w:t>Todos los equipos deben contar con CLI para administración. SSH remota y serial local.</w:t>
            </w:r>
          </w:p>
        </w:tc>
        <w:tc>
          <w:tcPr>
            <w:tcW w:w="1134" w:type="dxa"/>
            <w:tcBorders>
              <w:top w:val="single" w:sz="4" w:space="0" w:color="004990"/>
              <w:bottom w:val="single" w:sz="4" w:space="0" w:color="004990"/>
            </w:tcBorders>
            <w:shd w:val="clear" w:color="auto" w:fill="auto"/>
            <w:vAlign w:val="center"/>
          </w:tcPr>
          <w:p w14:paraId="178DDB58"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8248DDE"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6D6361C0"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471BB231" w14:textId="77777777" w:rsidTr="00014B76">
        <w:trPr>
          <w:trHeight w:val="319"/>
        </w:trPr>
        <w:tc>
          <w:tcPr>
            <w:tcW w:w="568" w:type="dxa"/>
            <w:tcBorders>
              <w:top w:val="single" w:sz="4" w:space="0" w:color="004990"/>
              <w:bottom w:val="single" w:sz="4" w:space="0" w:color="004990"/>
            </w:tcBorders>
            <w:shd w:val="clear" w:color="auto" w:fill="auto"/>
            <w:vAlign w:val="center"/>
          </w:tcPr>
          <w:p w14:paraId="4B5D321D"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3.1</w:t>
            </w:r>
            <w:r w:rsidR="00CB5321">
              <w:rPr>
                <w:rFonts w:ascii="Tahoma" w:hAnsi="Tahoma" w:cs="Tahoma"/>
                <w:color w:val="004990"/>
                <w:szCs w:val="18"/>
                <w:lang w:eastAsia="es-BO"/>
              </w:rPr>
              <w:t>7</w:t>
            </w:r>
          </w:p>
        </w:tc>
        <w:tc>
          <w:tcPr>
            <w:tcW w:w="9356" w:type="dxa"/>
            <w:gridSpan w:val="4"/>
            <w:tcBorders>
              <w:top w:val="single" w:sz="4" w:space="0" w:color="004990"/>
              <w:bottom w:val="single" w:sz="4" w:space="0" w:color="004990"/>
            </w:tcBorders>
            <w:shd w:val="clear" w:color="auto" w:fill="auto"/>
            <w:vAlign w:val="center"/>
          </w:tcPr>
          <w:p w14:paraId="515864B1" w14:textId="77777777" w:rsidR="00587D3D" w:rsidRPr="00994DF8" w:rsidRDefault="00587D3D" w:rsidP="00014B76">
            <w:pPr>
              <w:rPr>
                <w:rFonts w:ascii="Tahoma" w:hAnsi="Tahoma" w:cs="Tahoma"/>
                <w:color w:val="004990"/>
                <w:sz w:val="18"/>
                <w:szCs w:val="18"/>
                <w:lang w:val="es-BO" w:eastAsia="es-BO"/>
              </w:rPr>
            </w:pPr>
            <w:r w:rsidRPr="00420BCD">
              <w:rPr>
                <w:rFonts w:ascii="Tahoma" w:hAnsi="Tahoma" w:cs="Tahoma"/>
                <w:b/>
                <w:color w:val="004990"/>
                <w:sz w:val="18"/>
                <w:szCs w:val="18"/>
                <w:lang w:val="es-BO"/>
              </w:rPr>
              <w:t>Gestión</w:t>
            </w:r>
          </w:p>
        </w:tc>
      </w:tr>
      <w:tr w:rsidR="00587D3D" w:rsidRPr="009C2DE5" w14:paraId="667D5BBE" w14:textId="77777777" w:rsidTr="00014B76">
        <w:trPr>
          <w:trHeight w:val="319"/>
        </w:trPr>
        <w:tc>
          <w:tcPr>
            <w:tcW w:w="568" w:type="dxa"/>
            <w:tcBorders>
              <w:top w:val="single" w:sz="4" w:space="0" w:color="004990"/>
              <w:bottom w:val="single" w:sz="4" w:space="0" w:color="004990"/>
            </w:tcBorders>
            <w:shd w:val="clear" w:color="auto" w:fill="auto"/>
            <w:vAlign w:val="center"/>
          </w:tcPr>
          <w:p w14:paraId="0C8FDE1E"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3.1</w:t>
            </w:r>
            <w:r w:rsidR="00CB5321">
              <w:rPr>
                <w:rFonts w:ascii="Tahoma" w:hAnsi="Tahoma" w:cs="Tahoma"/>
                <w:color w:val="004990"/>
                <w:szCs w:val="18"/>
                <w:lang w:eastAsia="es-BO"/>
              </w:rPr>
              <w:t>8</w:t>
            </w:r>
          </w:p>
        </w:tc>
        <w:tc>
          <w:tcPr>
            <w:tcW w:w="6378" w:type="dxa"/>
            <w:tcBorders>
              <w:top w:val="single" w:sz="4" w:space="0" w:color="004990"/>
              <w:bottom w:val="single" w:sz="4" w:space="0" w:color="004990"/>
            </w:tcBorders>
            <w:shd w:val="clear" w:color="auto" w:fill="auto"/>
            <w:vAlign w:val="center"/>
          </w:tcPr>
          <w:p w14:paraId="0648CFFC"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Se debe proveer un sistema de gestión centralizado que permita el monitoreo de toda la solución a ser provista, cumpliendo con las características detalladas a continuación.</w:t>
            </w:r>
          </w:p>
        </w:tc>
        <w:tc>
          <w:tcPr>
            <w:tcW w:w="1134" w:type="dxa"/>
            <w:tcBorders>
              <w:top w:val="single" w:sz="4" w:space="0" w:color="004990"/>
              <w:bottom w:val="single" w:sz="4" w:space="0" w:color="004990"/>
            </w:tcBorders>
            <w:shd w:val="clear" w:color="auto" w:fill="auto"/>
            <w:vAlign w:val="center"/>
          </w:tcPr>
          <w:p w14:paraId="325FBB08"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D96FC7F"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44615EC4"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0BBC89BB" w14:textId="77777777" w:rsidTr="00014B76">
        <w:trPr>
          <w:trHeight w:val="319"/>
        </w:trPr>
        <w:tc>
          <w:tcPr>
            <w:tcW w:w="568" w:type="dxa"/>
            <w:tcBorders>
              <w:top w:val="single" w:sz="4" w:space="0" w:color="004990"/>
              <w:bottom w:val="single" w:sz="4" w:space="0" w:color="004990"/>
            </w:tcBorders>
            <w:shd w:val="clear" w:color="auto" w:fill="auto"/>
            <w:vAlign w:val="center"/>
          </w:tcPr>
          <w:p w14:paraId="7235805B"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3.1</w:t>
            </w:r>
            <w:r w:rsidR="00CB5321">
              <w:rPr>
                <w:rFonts w:ascii="Tahoma" w:hAnsi="Tahoma" w:cs="Tahoma"/>
                <w:color w:val="004990"/>
                <w:szCs w:val="18"/>
                <w:lang w:eastAsia="es-BO"/>
              </w:rPr>
              <w:t>9</w:t>
            </w:r>
          </w:p>
        </w:tc>
        <w:tc>
          <w:tcPr>
            <w:tcW w:w="6378" w:type="dxa"/>
            <w:tcBorders>
              <w:top w:val="single" w:sz="4" w:space="0" w:color="004990"/>
              <w:bottom w:val="single" w:sz="4" w:space="0" w:color="004990"/>
            </w:tcBorders>
            <w:shd w:val="clear" w:color="auto" w:fill="auto"/>
            <w:vAlign w:val="center"/>
          </w:tcPr>
          <w:p w14:paraId="098A1853" w14:textId="77777777" w:rsidR="00587D3D" w:rsidRPr="00E87870" w:rsidRDefault="00587D3D" w:rsidP="00014B76">
            <w:pPr>
              <w:rPr>
                <w:rFonts w:ascii="Tahoma" w:hAnsi="Tahoma" w:cs="Tahoma"/>
                <w:color w:val="1F497D"/>
                <w:lang w:val="es-BO" w:eastAsia="es-BO"/>
              </w:rPr>
            </w:pPr>
            <w:r>
              <w:rPr>
                <w:rFonts w:ascii="Tahoma" w:hAnsi="Tahoma" w:cs="Tahoma"/>
                <w:color w:val="1F497D"/>
                <w:lang w:val="es-BO" w:eastAsia="es-BO"/>
              </w:rPr>
              <w:t>Se debe proveer el todo el software como sistema operativo, aplicaciones, bases de datos, entre otros que sean requeridos para este sistema.</w:t>
            </w:r>
          </w:p>
        </w:tc>
        <w:tc>
          <w:tcPr>
            <w:tcW w:w="1134" w:type="dxa"/>
            <w:tcBorders>
              <w:top w:val="single" w:sz="4" w:space="0" w:color="004990"/>
              <w:bottom w:val="single" w:sz="4" w:space="0" w:color="004990"/>
            </w:tcBorders>
            <w:shd w:val="clear" w:color="auto" w:fill="auto"/>
            <w:vAlign w:val="center"/>
          </w:tcPr>
          <w:p w14:paraId="11D3E5F9"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92A2F51"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265F032"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031F63E6" w14:textId="77777777" w:rsidTr="00014B76">
        <w:trPr>
          <w:trHeight w:val="319"/>
        </w:trPr>
        <w:tc>
          <w:tcPr>
            <w:tcW w:w="568" w:type="dxa"/>
            <w:tcBorders>
              <w:top w:val="single" w:sz="4" w:space="0" w:color="004990"/>
              <w:bottom w:val="single" w:sz="4" w:space="0" w:color="004990"/>
            </w:tcBorders>
            <w:shd w:val="clear" w:color="auto" w:fill="auto"/>
            <w:vAlign w:val="center"/>
          </w:tcPr>
          <w:p w14:paraId="5AFC7D0F"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w:t>
            </w:r>
            <w:r w:rsidR="00CB5321">
              <w:rPr>
                <w:rFonts w:ascii="Tahoma" w:hAnsi="Tahoma" w:cs="Tahoma"/>
                <w:color w:val="004990"/>
                <w:szCs w:val="18"/>
                <w:lang w:eastAsia="es-BO"/>
              </w:rPr>
              <w:t>20</w:t>
            </w:r>
          </w:p>
        </w:tc>
        <w:tc>
          <w:tcPr>
            <w:tcW w:w="6378" w:type="dxa"/>
            <w:tcBorders>
              <w:top w:val="single" w:sz="4" w:space="0" w:color="004990"/>
              <w:bottom w:val="single" w:sz="4" w:space="0" w:color="004990"/>
            </w:tcBorders>
            <w:shd w:val="clear" w:color="auto" w:fill="auto"/>
            <w:vAlign w:val="center"/>
          </w:tcPr>
          <w:p w14:paraId="23569625" w14:textId="77777777" w:rsidR="00587D3D" w:rsidRDefault="005478C6" w:rsidP="005478C6">
            <w:pPr>
              <w:rPr>
                <w:rFonts w:ascii="Tahoma" w:hAnsi="Tahoma" w:cs="Tahoma"/>
                <w:color w:val="1F497D"/>
                <w:lang w:val="es-BO" w:eastAsia="es-BO"/>
              </w:rPr>
            </w:pPr>
            <w:r>
              <w:rPr>
                <w:rFonts w:ascii="Tahoma" w:hAnsi="Tahoma" w:cs="Tahoma"/>
                <w:color w:val="1F497D"/>
                <w:lang w:val="es-BO" w:eastAsia="es-BO"/>
              </w:rPr>
              <w:t>Si la solución plantea el uso de servidores de gestión</w:t>
            </w:r>
            <w:r w:rsidR="00FB4971">
              <w:rPr>
                <w:rFonts w:ascii="Tahoma" w:hAnsi="Tahoma" w:cs="Tahoma"/>
                <w:color w:val="1F497D"/>
                <w:lang w:val="es-BO" w:eastAsia="es-BO"/>
              </w:rPr>
              <w:t xml:space="preserve">, </w:t>
            </w:r>
            <w:r>
              <w:rPr>
                <w:rFonts w:ascii="Tahoma" w:hAnsi="Tahoma" w:cs="Tahoma"/>
                <w:color w:val="1F497D"/>
                <w:lang w:val="es-BO" w:eastAsia="es-BO"/>
              </w:rPr>
              <w:t>éstos deberán</w:t>
            </w:r>
            <w:r w:rsidR="00FB4971">
              <w:rPr>
                <w:rFonts w:ascii="Tahoma" w:hAnsi="Tahoma" w:cs="Tahoma"/>
                <w:color w:val="1F497D"/>
                <w:lang w:val="es-BO" w:eastAsia="es-BO"/>
              </w:rPr>
              <w:t xml:space="preserve"> </w:t>
            </w:r>
            <w:r w:rsidR="00587D3D" w:rsidRPr="00F224ED">
              <w:rPr>
                <w:rFonts w:ascii="Tahoma" w:hAnsi="Tahoma" w:cs="Tahoma"/>
                <w:color w:val="1F497D"/>
                <w:lang w:val="es-BO"/>
              </w:rPr>
              <w:t>instalarse en máquinas virtuales</w:t>
            </w:r>
            <w:r w:rsidR="00587D3D">
              <w:rPr>
                <w:rFonts w:ascii="Tahoma" w:hAnsi="Tahoma" w:cs="Tahoma"/>
                <w:color w:val="1F497D"/>
                <w:lang w:val="es-BO"/>
              </w:rPr>
              <w:t xml:space="preserve"> provistas por ENTEL</w:t>
            </w:r>
            <w:r w:rsidR="00587D3D" w:rsidRPr="00F224ED">
              <w:rPr>
                <w:rFonts w:ascii="Tahoma" w:hAnsi="Tahoma" w:cs="Tahoma"/>
                <w:color w:val="1F497D"/>
                <w:lang w:val="es-BO"/>
              </w:rPr>
              <w:t xml:space="preserve"> configuradas sobre un</w:t>
            </w:r>
            <w:r w:rsidR="00587D3D">
              <w:rPr>
                <w:rFonts w:ascii="Tahoma" w:hAnsi="Tahoma" w:cs="Tahoma"/>
                <w:color w:val="1F497D"/>
                <w:lang w:val="es-BO"/>
              </w:rPr>
              <w:t>a</w:t>
            </w:r>
            <w:r w:rsidR="00587D3D" w:rsidRPr="00F224ED">
              <w:rPr>
                <w:rFonts w:ascii="Tahoma" w:hAnsi="Tahoma" w:cs="Tahoma"/>
                <w:color w:val="1F497D"/>
                <w:lang w:val="es-BO"/>
              </w:rPr>
              <w:t xml:space="preserve"> plataforma X86</w:t>
            </w:r>
            <w:r w:rsidR="00587D3D">
              <w:rPr>
                <w:rFonts w:ascii="Tahoma" w:hAnsi="Tahoma" w:cs="Tahoma"/>
                <w:color w:val="1F497D"/>
                <w:lang w:val="es-BO"/>
              </w:rPr>
              <w:t xml:space="preserve"> (</w:t>
            </w:r>
            <w:r w:rsidR="00587D3D" w:rsidRPr="002770DF">
              <w:rPr>
                <w:rFonts w:ascii="Tahoma" w:hAnsi="Tahoma" w:cs="Tahoma"/>
                <w:color w:val="1F497D"/>
                <w:lang w:val="es-BO"/>
              </w:rPr>
              <w:t>VMWare 5.1 Enterprise</w:t>
            </w:r>
            <w:r w:rsidR="00587D3D">
              <w:rPr>
                <w:rFonts w:ascii="Tahoma" w:hAnsi="Tahoma" w:cs="Tahoma"/>
                <w:color w:val="1F497D"/>
                <w:lang w:val="es-BO"/>
              </w:rPr>
              <w:t>)</w:t>
            </w:r>
            <w:r w:rsidR="00587D3D" w:rsidRPr="00F224ED">
              <w:rPr>
                <w:rFonts w:ascii="Tahoma" w:hAnsi="Tahoma" w:cs="Tahoma"/>
                <w:color w:val="1F497D"/>
                <w:lang w:val="es-BO"/>
              </w:rPr>
              <w:t xml:space="preserve"> o SPARC</w:t>
            </w:r>
            <w:r w:rsidR="00587D3D">
              <w:rPr>
                <w:rFonts w:ascii="Tahoma" w:hAnsi="Tahoma" w:cs="Tahoma"/>
                <w:color w:val="1F497D"/>
                <w:lang w:val="es-BO"/>
              </w:rPr>
              <w:t xml:space="preserve"> (</w:t>
            </w:r>
            <w:r w:rsidR="00587D3D" w:rsidRPr="001A346A">
              <w:rPr>
                <w:rFonts w:ascii="Tahoma" w:hAnsi="Tahoma" w:cs="Tahoma"/>
                <w:color w:val="1F497D"/>
                <w:lang w:val="es-BO"/>
              </w:rPr>
              <w:t>Oracle VM 3.0</w:t>
            </w:r>
            <w:r w:rsidR="00587D3D" w:rsidRPr="009B1396">
              <w:rPr>
                <w:rFonts w:ascii="Tahoma" w:hAnsi="Tahoma" w:cs="Tahoma"/>
                <w:color w:val="1F497D"/>
                <w:lang w:val="es-BO"/>
              </w:rPr>
              <w:t>)</w:t>
            </w:r>
            <w:r w:rsidR="00587D3D">
              <w:rPr>
                <w:rFonts w:ascii="Tahoma" w:hAnsi="Tahoma" w:cs="Tahoma"/>
                <w:color w:val="1F497D"/>
                <w:lang w:val="es-BO"/>
              </w:rPr>
              <w:t xml:space="preserve"> en configuración de alta disponibilidad 1+1.</w:t>
            </w:r>
          </w:p>
        </w:tc>
        <w:tc>
          <w:tcPr>
            <w:tcW w:w="1134" w:type="dxa"/>
            <w:tcBorders>
              <w:top w:val="single" w:sz="4" w:space="0" w:color="004990"/>
              <w:bottom w:val="single" w:sz="4" w:space="0" w:color="004990"/>
            </w:tcBorders>
            <w:shd w:val="clear" w:color="auto" w:fill="auto"/>
            <w:vAlign w:val="center"/>
          </w:tcPr>
          <w:p w14:paraId="4BCAE048"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10B1800"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61A49CC7"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43664A11" w14:textId="77777777" w:rsidTr="00014B76">
        <w:trPr>
          <w:trHeight w:val="319"/>
        </w:trPr>
        <w:tc>
          <w:tcPr>
            <w:tcW w:w="568" w:type="dxa"/>
            <w:tcBorders>
              <w:top w:val="single" w:sz="4" w:space="0" w:color="004990"/>
              <w:bottom w:val="single" w:sz="4" w:space="0" w:color="004990"/>
            </w:tcBorders>
            <w:shd w:val="clear" w:color="auto" w:fill="auto"/>
            <w:vAlign w:val="center"/>
          </w:tcPr>
          <w:p w14:paraId="66482DB8"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lastRenderedPageBreak/>
              <w:t>3.</w:t>
            </w:r>
            <w:r w:rsidR="00CB5321">
              <w:rPr>
                <w:rFonts w:ascii="Tahoma" w:hAnsi="Tahoma" w:cs="Tahoma"/>
                <w:color w:val="004990"/>
                <w:szCs w:val="18"/>
                <w:lang w:eastAsia="es-BO"/>
              </w:rPr>
              <w:t>21</w:t>
            </w:r>
          </w:p>
        </w:tc>
        <w:tc>
          <w:tcPr>
            <w:tcW w:w="6378" w:type="dxa"/>
            <w:tcBorders>
              <w:top w:val="single" w:sz="4" w:space="0" w:color="004990"/>
              <w:bottom w:val="single" w:sz="4" w:space="0" w:color="004990"/>
            </w:tcBorders>
            <w:shd w:val="clear" w:color="auto" w:fill="auto"/>
            <w:vAlign w:val="center"/>
          </w:tcPr>
          <w:p w14:paraId="7A0ECA67" w14:textId="77777777" w:rsidR="00587D3D" w:rsidRDefault="00587D3D" w:rsidP="00014B76">
            <w:pPr>
              <w:rPr>
                <w:rFonts w:ascii="Tahoma" w:hAnsi="Tahoma" w:cs="Tahoma"/>
                <w:color w:val="1F497D"/>
                <w:lang w:val="es-BO" w:eastAsia="es-BO"/>
              </w:rPr>
            </w:pPr>
            <w:r>
              <w:rPr>
                <w:rFonts w:ascii="Tahoma" w:hAnsi="Tahoma" w:cs="Tahoma"/>
                <w:color w:val="1F497D"/>
                <w:lang w:val="es-BO" w:eastAsia="es-BO"/>
              </w:rPr>
              <w:t>Se debe incluir todo el hardware y software necesario en los elementos de detección y mitigación para su integración al sistema de gestión.</w:t>
            </w:r>
          </w:p>
        </w:tc>
        <w:tc>
          <w:tcPr>
            <w:tcW w:w="1134" w:type="dxa"/>
            <w:tcBorders>
              <w:top w:val="single" w:sz="4" w:space="0" w:color="004990"/>
              <w:bottom w:val="single" w:sz="4" w:space="0" w:color="004990"/>
            </w:tcBorders>
            <w:shd w:val="clear" w:color="auto" w:fill="auto"/>
            <w:vAlign w:val="center"/>
          </w:tcPr>
          <w:p w14:paraId="2477CB1B"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2B77DB0"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745D8939"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59DEDCDB" w14:textId="77777777" w:rsidTr="00014B76">
        <w:trPr>
          <w:trHeight w:val="319"/>
        </w:trPr>
        <w:tc>
          <w:tcPr>
            <w:tcW w:w="568" w:type="dxa"/>
            <w:tcBorders>
              <w:top w:val="single" w:sz="4" w:space="0" w:color="004990"/>
              <w:bottom w:val="single" w:sz="4" w:space="0" w:color="004990"/>
            </w:tcBorders>
            <w:shd w:val="clear" w:color="auto" w:fill="auto"/>
            <w:vAlign w:val="center"/>
          </w:tcPr>
          <w:p w14:paraId="4634397B"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3.2</w:t>
            </w:r>
            <w:r w:rsidR="00CB5321">
              <w:rPr>
                <w:rFonts w:ascii="Tahoma" w:hAnsi="Tahoma" w:cs="Tahoma"/>
                <w:color w:val="004990"/>
                <w:szCs w:val="18"/>
                <w:lang w:eastAsia="es-BO"/>
              </w:rPr>
              <w:t>2</w:t>
            </w:r>
          </w:p>
        </w:tc>
        <w:tc>
          <w:tcPr>
            <w:tcW w:w="6378" w:type="dxa"/>
            <w:tcBorders>
              <w:top w:val="single" w:sz="4" w:space="0" w:color="004990"/>
              <w:bottom w:val="single" w:sz="4" w:space="0" w:color="004990"/>
            </w:tcBorders>
            <w:shd w:val="clear" w:color="auto" w:fill="auto"/>
            <w:vAlign w:val="center"/>
          </w:tcPr>
          <w:p w14:paraId="5C8DEC36" w14:textId="77777777" w:rsidR="00587D3D" w:rsidRPr="00E87870" w:rsidRDefault="00587D3D" w:rsidP="00014B76">
            <w:pPr>
              <w:rPr>
                <w:rFonts w:ascii="Tahoma" w:hAnsi="Tahoma" w:cs="Tahoma"/>
                <w:color w:val="1F497D"/>
                <w:lang w:val="es-BO" w:eastAsia="es-BO"/>
              </w:rPr>
            </w:pPr>
            <w:r w:rsidRPr="0077410D">
              <w:rPr>
                <w:rFonts w:ascii="Tahoma" w:hAnsi="Tahoma" w:cs="Tahoma"/>
                <w:color w:val="1F497D"/>
                <w:lang w:val="es-BO" w:eastAsia="es-BO"/>
              </w:rPr>
              <w:t>El sistema debe permitir: Gestión de fallas, configuraciones, Inventario, Registro (accounting),  performance métricas.</w:t>
            </w:r>
          </w:p>
        </w:tc>
        <w:tc>
          <w:tcPr>
            <w:tcW w:w="1134" w:type="dxa"/>
            <w:tcBorders>
              <w:top w:val="single" w:sz="4" w:space="0" w:color="004990"/>
              <w:bottom w:val="single" w:sz="4" w:space="0" w:color="004990"/>
            </w:tcBorders>
            <w:shd w:val="clear" w:color="auto" w:fill="auto"/>
            <w:vAlign w:val="center"/>
          </w:tcPr>
          <w:p w14:paraId="4BABCD3A"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8ECFC58"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56998061"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1033A0AE" w14:textId="77777777" w:rsidTr="00014B76">
        <w:trPr>
          <w:trHeight w:val="319"/>
        </w:trPr>
        <w:tc>
          <w:tcPr>
            <w:tcW w:w="568" w:type="dxa"/>
            <w:tcBorders>
              <w:top w:val="single" w:sz="4" w:space="0" w:color="004990"/>
              <w:bottom w:val="single" w:sz="4" w:space="0" w:color="004990"/>
            </w:tcBorders>
            <w:shd w:val="clear" w:color="auto" w:fill="auto"/>
            <w:vAlign w:val="center"/>
          </w:tcPr>
          <w:p w14:paraId="55CBB2AC"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3.2</w:t>
            </w:r>
            <w:r w:rsidR="00CB5321">
              <w:rPr>
                <w:rFonts w:ascii="Tahoma" w:hAnsi="Tahoma" w:cs="Tahoma"/>
                <w:color w:val="004990"/>
                <w:szCs w:val="18"/>
                <w:lang w:eastAsia="es-BO"/>
              </w:rPr>
              <w:t>3</w:t>
            </w:r>
          </w:p>
        </w:tc>
        <w:tc>
          <w:tcPr>
            <w:tcW w:w="6378" w:type="dxa"/>
            <w:tcBorders>
              <w:top w:val="single" w:sz="4" w:space="0" w:color="004990"/>
              <w:bottom w:val="single" w:sz="4" w:space="0" w:color="004990"/>
            </w:tcBorders>
            <w:shd w:val="clear" w:color="auto" w:fill="auto"/>
            <w:vAlign w:val="center"/>
          </w:tcPr>
          <w:p w14:paraId="029246A8" w14:textId="77777777" w:rsidR="00587D3D" w:rsidRPr="00E87870" w:rsidRDefault="00587D3D" w:rsidP="00014B76">
            <w:pPr>
              <w:rPr>
                <w:rFonts w:ascii="Tahoma" w:hAnsi="Tahoma" w:cs="Tahoma"/>
                <w:color w:val="1F497D"/>
                <w:lang w:val="es-BO" w:eastAsia="es-BO"/>
              </w:rPr>
            </w:pPr>
            <w:r>
              <w:rPr>
                <w:rFonts w:ascii="Tahoma" w:hAnsi="Tahoma" w:cs="Tahoma"/>
                <w:color w:val="1F497D"/>
                <w:lang w:val="es-BO" w:eastAsia="es-BO"/>
              </w:rPr>
              <w:t>Basado en web (HTTPS) o aplicación para clientes en modo gráfico, que incluya alarmas por severidad, salud de la red, inventario. D</w:t>
            </w:r>
            <w:r w:rsidRPr="00C84E79">
              <w:rPr>
                <w:rFonts w:ascii="Tahoma" w:hAnsi="Tahoma" w:cs="Tahoma"/>
                <w:color w:val="1F497D"/>
                <w:lang w:val="es-BO" w:eastAsia="es-BO"/>
              </w:rPr>
              <w:t>ebe permitir al menos la conexión simultánea de 20 usuarios</w:t>
            </w:r>
            <w:r>
              <w:rPr>
                <w:rFonts w:ascii="Tahoma" w:hAnsi="Tahoma" w:cs="Tahoma"/>
                <w:color w:val="1F497D"/>
                <w:lang w:val="es-BO" w:eastAsia="es-BO"/>
              </w:rPr>
              <w:t xml:space="preserve">. </w:t>
            </w:r>
          </w:p>
        </w:tc>
        <w:tc>
          <w:tcPr>
            <w:tcW w:w="1134" w:type="dxa"/>
            <w:tcBorders>
              <w:top w:val="single" w:sz="4" w:space="0" w:color="004990"/>
              <w:bottom w:val="single" w:sz="4" w:space="0" w:color="004990"/>
            </w:tcBorders>
            <w:shd w:val="clear" w:color="auto" w:fill="auto"/>
            <w:vAlign w:val="center"/>
          </w:tcPr>
          <w:p w14:paraId="40AD4A29"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302EA67"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1E7444A"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1CFDB9C1" w14:textId="77777777" w:rsidTr="00014B76">
        <w:trPr>
          <w:trHeight w:val="319"/>
        </w:trPr>
        <w:tc>
          <w:tcPr>
            <w:tcW w:w="568" w:type="dxa"/>
            <w:tcBorders>
              <w:top w:val="single" w:sz="4" w:space="0" w:color="004990"/>
              <w:bottom w:val="single" w:sz="4" w:space="0" w:color="004990"/>
            </w:tcBorders>
            <w:shd w:val="clear" w:color="auto" w:fill="auto"/>
            <w:vAlign w:val="center"/>
          </w:tcPr>
          <w:p w14:paraId="27A7E5DD"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3.2</w:t>
            </w:r>
            <w:r w:rsidR="00CB5321">
              <w:rPr>
                <w:rFonts w:ascii="Tahoma" w:hAnsi="Tahoma" w:cs="Tahoma"/>
                <w:color w:val="004990"/>
                <w:szCs w:val="18"/>
                <w:lang w:eastAsia="es-BO"/>
              </w:rPr>
              <w:t>4</w:t>
            </w:r>
          </w:p>
        </w:tc>
        <w:tc>
          <w:tcPr>
            <w:tcW w:w="6378" w:type="dxa"/>
            <w:tcBorders>
              <w:top w:val="single" w:sz="4" w:space="0" w:color="004990"/>
              <w:bottom w:val="single" w:sz="4" w:space="0" w:color="004990"/>
            </w:tcBorders>
            <w:shd w:val="clear" w:color="auto" w:fill="auto"/>
            <w:vAlign w:val="center"/>
          </w:tcPr>
          <w:p w14:paraId="6F2A2108"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Se debe proporcionar las guías de operación en línea como ayuda de comprensión para los usuarios.</w:t>
            </w:r>
          </w:p>
        </w:tc>
        <w:tc>
          <w:tcPr>
            <w:tcW w:w="1134" w:type="dxa"/>
            <w:tcBorders>
              <w:top w:val="single" w:sz="4" w:space="0" w:color="004990"/>
              <w:bottom w:val="single" w:sz="4" w:space="0" w:color="004990"/>
            </w:tcBorders>
            <w:shd w:val="clear" w:color="auto" w:fill="auto"/>
            <w:vAlign w:val="center"/>
          </w:tcPr>
          <w:p w14:paraId="3E421044"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776CAF6"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7354F311"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3473CA8B" w14:textId="77777777" w:rsidTr="00014B76">
        <w:trPr>
          <w:trHeight w:val="319"/>
        </w:trPr>
        <w:tc>
          <w:tcPr>
            <w:tcW w:w="568" w:type="dxa"/>
            <w:tcBorders>
              <w:top w:val="single" w:sz="4" w:space="0" w:color="004990"/>
              <w:bottom w:val="single" w:sz="4" w:space="0" w:color="004990"/>
            </w:tcBorders>
            <w:shd w:val="clear" w:color="auto" w:fill="auto"/>
            <w:vAlign w:val="center"/>
          </w:tcPr>
          <w:p w14:paraId="4CCBEE37"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3.2</w:t>
            </w:r>
            <w:r w:rsidR="00CB5321">
              <w:rPr>
                <w:rFonts w:ascii="Tahoma" w:hAnsi="Tahoma" w:cs="Tahoma"/>
                <w:color w:val="004990"/>
                <w:szCs w:val="18"/>
                <w:lang w:eastAsia="es-BO"/>
              </w:rPr>
              <w:t>5</w:t>
            </w:r>
          </w:p>
        </w:tc>
        <w:tc>
          <w:tcPr>
            <w:tcW w:w="6378" w:type="dxa"/>
            <w:tcBorders>
              <w:top w:val="single" w:sz="4" w:space="0" w:color="004990"/>
              <w:bottom w:val="single" w:sz="4" w:space="0" w:color="004990"/>
            </w:tcBorders>
            <w:shd w:val="clear" w:color="auto" w:fill="auto"/>
            <w:vAlign w:val="center"/>
          </w:tcPr>
          <w:p w14:paraId="467E8A4C"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Se debe permitir la creación, modificación y eliminación de usuarios en niveles de acceso como administrador y operador.</w:t>
            </w:r>
          </w:p>
        </w:tc>
        <w:tc>
          <w:tcPr>
            <w:tcW w:w="1134" w:type="dxa"/>
            <w:tcBorders>
              <w:top w:val="single" w:sz="4" w:space="0" w:color="004990"/>
              <w:bottom w:val="single" w:sz="4" w:space="0" w:color="004990"/>
            </w:tcBorders>
            <w:shd w:val="clear" w:color="auto" w:fill="auto"/>
            <w:vAlign w:val="center"/>
          </w:tcPr>
          <w:p w14:paraId="7F8C6909"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8A67FE5"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6855753"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1D8BD9FE" w14:textId="77777777" w:rsidTr="00014B76">
        <w:trPr>
          <w:trHeight w:val="319"/>
        </w:trPr>
        <w:tc>
          <w:tcPr>
            <w:tcW w:w="568" w:type="dxa"/>
            <w:tcBorders>
              <w:top w:val="single" w:sz="4" w:space="0" w:color="004990"/>
              <w:bottom w:val="single" w:sz="4" w:space="0" w:color="004990"/>
            </w:tcBorders>
            <w:shd w:val="clear" w:color="auto" w:fill="auto"/>
            <w:vAlign w:val="center"/>
          </w:tcPr>
          <w:p w14:paraId="592E0399"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3.2</w:t>
            </w:r>
            <w:r w:rsidR="00CB5321">
              <w:rPr>
                <w:rFonts w:ascii="Tahoma" w:hAnsi="Tahoma" w:cs="Tahoma"/>
                <w:color w:val="004990"/>
                <w:szCs w:val="18"/>
                <w:lang w:eastAsia="es-BO"/>
              </w:rPr>
              <w:t>6</w:t>
            </w:r>
          </w:p>
        </w:tc>
        <w:tc>
          <w:tcPr>
            <w:tcW w:w="6378" w:type="dxa"/>
            <w:tcBorders>
              <w:top w:val="single" w:sz="4" w:space="0" w:color="004990"/>
              <w:bottom w:val="single" w:sz="4" w:space="0" w:color="004990"/>
            </w:tcBorders>
            <w:shd w:val="clear" w:color="auto" w:fill="auto"/>
            <w:vAlign w:val="center"/>
          </w:tcPr>
          <w:p w14:paraId="554CDAE6"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 xml:space="preserve">Debe contar con registro de cambios de administración, mínimamente: </w:t>
            </w:r>
            <w:r w:rsidRPr="002C051D">
              <w:rPr>
                <w:rFonts w:ascii="Tahoma" w:hAnsi="Tahoma" w:cs="Tahoma"/>
                <w:bCs/>
                <w:color w:val="1F497D"/>
                <w:lang w:val="es-BO" w:eastAsia="es-BO"/>
              </w:rPr>
              <w:t>inicios de sesión de usuario</w:t>
            </w:r>
            <w:r>
              <w:rPr>
                <w:rFonts w:ascii="Tahoma" w:hAnsi="Tahoma" w:cs="Tahoma"/>
                <w:bCs/>
                <w:color w:val="1F497D"/>
                <w:lang w:val="es-BO" w:eastAsia="es-BO"/>
              </w:rPr>
              <w:t>s</w:t>
            </w:r>
            <w:r w:rsidRPr="002C051D">
              <w:rPr>
                <w:rFonts w:ascii="Tahoma" w:hAnsi="Tahoma" w:cs="Tahoma"/>
                <w:bCs/>
                <w:color w:val="1F497D"/>
                <w:lang w:val="es-BO" w:eastAsia="es-BO"/>
              </w:rPr>
              <w:t>, cambios de configuración, comandos CLI y actualizaciones del sistema</w:t>
            </w:r>
            <w:r>
              <w:rPr>
                <w:rFonts w:ascii="Tahoma" w:hAnsi="Tahoma" w:cs="Tahoma"/>
                <w:bCs/>
                <w:color w:val="1F497D"/>
                <w:lang w:val="es-BO" w:eastAsia="es-BO"/>
              </w:rPr>
              <w:t>.</w:t>
            </w:r>
          </w:p>
        </w:tc>
        <w:tc>
          <w:tcPr>
            <w:tcW w:w="1134" w:type="dxa"/>
            <w:tcBorders>
              <w:top w:val="single" w:sz="4" w:space="0" w:color="004990"/>
              <w:bottom w:val="single" w:sz="4" w:space="0" w:color="004990"/>
            </w:tcBorders>
            <w:shd w:val="clear" w:color="auto" w:fill="auto"/>
            <w:vAlign w:val="center"/>
          </w:tcPr>
          <w:p w14:paraId="00768CFD"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F0B7ACF"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56733A2E"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71648979" w14:textId="77777777" w:rsidTr="00014B76">
        <w:trPr>
          <w:trHeight w:val="319"/>
        </w:trPr>
        <w:tc>
          <w:tcPr>
            <w:tcW w:w="568" w:type="dxa"/>
            <w:tcBorders>
              <w:top w:val="single" w:sz="4" w:space="0" w:color="004990"/>
              <w:bottom w:val="single" w:sz="4" w:space="0" w:color="004990"/>
            </w:tcBorders>
            <w:shd w:val="clear" w:color="auto" w:fill="auto"/>
            <w:vAlign w:val="center"/>
          </w:tcPr>
          <w:p w14:paraId="1936B29A"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3.2</w:t>
            </w:r>
            <w:r w:rsidR="00CB5321">
              <w:rPr>
                <w:rFonts w:ascii="Tahoma" w:hAnsi="Tahoma" w:cs="Tahoma"/>
                <w:color w:val="004990"/>
                <w:szCs w:val="18"/>
                <w:lang w:eastAsia="es-BO"/>
              </w:rPr>
              <w:t>7</w:t>
            </w:r>
          </w:p>
        </w:tc>
        <w:tc>
          <w:tcPr>
            <w:tcW w:w="6378" w:type="dxa"/>
            <w:tcBorders>
              <w:top w:val="single" w:sz="4" w:space="0" w:color="004990"/>
              <w:bottom w:val="single" w:sz="4" w:space="0" w:color="004990"/>
            </w:tcBorders>
            <w:shd w:val="clear" w:color="auto" w:fill="auto"/>
            <w:vAlign w:val="center"/>
          </w:tcPr>
          <w:p w14:paraId="626E82CD"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Debe</w:t>
            </w:r>
            <w:r w:rsidRPr="002C051D">
              <w:rPr>
                <w:rFonts w:ascii="Tahoma" w:hAnsi="Tahoma" w:cs="Tahoma"/>
                <w:bCs/>
                <w:color w:val="1F497D"/>
                <w:lang w:val="es-BO" w:eastAsia="es-BO"/>
              </w:rPr>
              <w:t xml:space="preserve"> </w:t>
            </w:r>
            <w:r>
              <w:rPr>
                <w:rFonts w:ascii="Tahoma" w:hAnsi="Tahoma" w:cs="Tahoma"/>
                <w:bCs/>
                <w:color w:val="1F497D"/>
                <w:lang w:val="es-BO" w:eastAsia="es-BO"/>
              </w:rPr>
              <w:t xml:space="preserve">permitir </w:t>
            </w:r>
            <w:r w:rsidRPr="002C051D">
              <w:rPr>
                <w:rFonts w:ascii="Tahoma" w:hAnsi="Tahoma" w:cs="Tahoma"/>
                <w:bCs/>
                <w:color w:val="1F497D"/>
                <w:lang w:val="es-BO" w:eastAsia="es-BO"/>
              </w:rPr>
              <w:t xml:space="preserve">crear y exportar paquetes de diagnóstico </w:t>
            </w:r>
            <w:r>
              <w:rPr>
                <w:rFonts w:ascii="Tahoma" w:hAnsi="Tahoma" w:cs="Tahoma"/>
                <w:bCs/>
                <w:color w:val="1F497D"/>
                <w:lang w:val="es-BO" w:eastAsia="es-BO"/>
              </w:rPr>
              <w:t xml:space="preserve">con </w:t>
            </w:r>
            <w:r w:rsidRPr="002C051D">
              <w:rPr>
                <w:rFonts w:ascii="Tahoma" w:hAnsi="Tahoma" w:cs="Tahoma"/>
                <w:bCs/>
                <w:color w:val="1F497D"/>
                <w:lang w:val="es-BO" w:eastAsia="es-BO"/>
              </w:rPr>
              <w:t>información del estado y configuraci</w:t>
            </w:r>
            <w:r>
              <w:rPr>
                <w:rFonts w:ascii="Tahoma" w:hAnsi="Tahoma" w:cs="Tahoma"/>
                <w:bCs/>
                <w:color w:val="1F497D"/>
                <w:lang w:val="es-BO" w:eastAsia="es-BO"/>
              </w:rPr>
              <w:t>ones</w:t>
            </w:r>
            <w:r w:rsidRPr="002C051D">
              <w:rPr>
                <w:rFonts w:ascii="Tahoma" w:hAnsi="Tahoma" w:cs="Tahoma"/>
                <w:bCs/>
                <w:color w:val="1F497D"/>
                <w:lang w:val="es-BO" w:eastAsia="es-BO"/>
              </w:rPr>
              <w:t xml:space="preserve"> </w:t>
            </w:r>
            <w:r>
              <w:rPr>
                <w:rFonts w:ascii="Tahoma" w:hAnsi="Tahoma" w:cs="Tahoma"/>
                <w:bCs/>
                <w:color w:val="1F497D"/>
                <w:lang w:val="es-BO" w:eastAsia="es-BO"/>
              </w:rPr>
              <w:t>para la resolución de</w:t>
            </w:r>
            <w:r w:rsidRPr="002C051D">
              <w:rPr>
                <w:rFonts w:ascii="Tahoma" w:hAnsi="Tahoma" w:cs="Tahoma"/>
                <w:bCs/>
                <w:color w:val="1F497D"/>
                <w:lang w:val="es-BO" w:eastAsia="es-BO"/>
              </w:rPr>
              <w:t xml:space="preserve"> problemas.</w:t>
            </w:r>
          </w:p>
        </w:tc>
        <w:tc>
          <w:tcPr>
            <w:tcW w:w="1134" w:type="dxa"/>
            <w:tcBorders>
              <w:top w:val="single" w:sz="4" w:space="0" w:color="004990"/>
              <w:bottom w:val="single" w:sz="4" w:space="0" w:color="004990"/>
            </w:tcBorders>
            <w:shd w:val="clear" w:color="auto" w:fill="auto"/>
            <w:vAlign w:val="center"/>
          </w:tcPr>
          <w:p w14:paraId="449CEFE7"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3AC4D4E"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41E81C1"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3183AC4C" w14:textId="77777777" w:rsidTr="00014B76">
        <w:trPr>
          <w:trHeight w:val="319"/>
        </w:trPr>
        <w:tc>
          <w:tcPr>
            <w:tcW w:w="568" w:type="dxa"/>
            <w:tcBorders>
              <w:top w:val="single" w:sz="4" w:space="0" w:color="004990"/>
              <w:bottom w:val="single" w:sz="4" w:space="0" w:color="004990"/>
            </w:tcBorders>
            <w:shd w:val="clear" w:color="auto" w:fill="auto"/>
            <w:vAlign w:val="center"/>
          </w:tcPr>
          <w:p w14:paraId="38FAE849"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3.2</w:t>
            </w:r>
            <w:r w:rsidR="00CB5321">
              <w:rPr>
                <w:rFonts w:ascii="Tahoma" w:hAnsi="Tahoma" w:cs="Tahoma"/>
                <w:color w:val="004990"/>
                <w:szCs w:val="18"/>
                <w:lang w:eastAsia="es-BO"/>
              </w:rPr>
              <w:t>8</w:t>
            </w:r>
          </w:p>
        </w:tc>
        <w:tc>
          <w:tcPr>
            <w:tcW w:w="6378" w:type="dxa"/>
            <w:tcBorders>
              <w:top w:val="single" w:sz="4" w:space="0" w:color="004990"/>
              <w:bottom w:val="single" w:sz="4" w:space="0" w:color="004990"/>
            </w:tcBorders>
            <w:shd w:val="clear" w:color="auto" w:fill="auto"/>
            <w:vAlign w:val="center"/>
          </w:tcPr>
          <w:p w14:paraId="0CADFFC8"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Debe proporcionar interfaz CLI para la administración del sistema de gestión y los elementos de detección y mitigación</w:t>
            </w:r>
          </w:p>
        </w:tc>
        <w:tc>
          <w:tcPr>
            <w:tcW w:w="1134" w:type="dxa"/>
            <w:tcBorders>
              <w:top w:val="single" w:sz="4" w:space="0" w:color="004990"/>
              <w:bottom w:val="single" w:sz="4" w:space="0" w:color="004990"/>
            </w:tcBorders>
            <w:shd w:val="clear" w:color="auto" w:fill="auto"/>
            <w:vAlign w:val="center"/>
          </w:tcPr>
          <w:p w14:paraId="0A3A452C"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787C4E38"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53D1C51C"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7C57ED0B" w14:textId="77777777" w:rsidTr="00014B76">
        <w:trPr>
          <w:trHeight w:val="319"/>
        </w:trPr>
        <w:tc>
          <w:tcPr>
            <w:tcW w:w="568" w:type="dxa"/>
            <w:tcBorders>
              <w:top w:val="single" w:sz="4" w:space="0" w:color="004990"/>
              <w:bottom w:val="single" w:sz="4" w:space="0" w:color="004990"/>
            </w:tcBorders>
            <w:shd w:val="clear" w:color="auto" w:fill="auto"/>
            <w:vAlign w:val="center"/>
          </w:tcPr>
          <w:p w14:paraId="2375B362"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lastRenderedPageBreak/>
              <w:t>3.2</w:t>
            </w:r>
            <w:r w:rsidR="00CB5321">
              <w:rPr>
                <w:rFonts w:ascii="Tahoma" w:hAnsi="Tahoma" w:cs="Tahoma"/>
                <w:color w:val="004990"/>
                <w:szCs w:val="18"/>
                <w:lang w:eastAsia="es-BO"/>
              </w:rPr>
              <w:t>9</w:t>
            </w:r>
          </w:p>
        </w:tc>
        <w:tc>
          <w:tcPr>
            <w:tcW w:w="6378" w:type="dxa"/>
            <w:tcBorders>
              <w:top w:val="single" w:sz="4" w:space="0" w:color="004990"/>
              <w:bottom w:val="single" w:sz="4" w:space="0" w:color="004990"/>
            </w:tcBorders>
            <w:shd w:val="clear" w:color="auto" w:fill="auto"/>
            <w:vAlign w:val="center"/>
          </w:tcPr>
          <w:p w14:paraId="756F6CEC"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 xml:space="preserve">Debe existir la opción Syslog, SNMP y opcionalmente SMTP para el envío de alarmas y eventos. SNMP v2 y v3 para el control general del sistema. </w:t>
            </w:r>
          </w:p>
        </w:tc>
        <w:tc>
          <w:tcPr>
            <w:tcW w:w="1134" w:type="dxa"/>
            <w:tcBorders>
              <w:top w:val="single" w:sz="4" w:space="0" w:color="004990"/>
              <w:bottom w:val="single" w:sz="4" w:space="0" w:color="004990"/>
            </w:tcBorders>
            <w:shd w:val="clear" w:color="auto" w:fill="auto"/>
            <w:vAlign w:val="center"/>
          </w:tcPr>
          <w:p w14:paraId="4EB28E06"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2FF526C"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0809D5B3"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3F12D30E" w14:textId="77777777" w:rsidTr="00014B76">
        <w:trPr>
          <w:trHeight w:val="223"/>
        </w:trPr>
        <w:tc>
          <w:tcPr>
            <w:tcW w:w="568" w:type="dxa"/>
            <w:tcBorders>
              <w:top w:val="single" w:sz="4" w:space="0" w:color="004990"/>
              <w:bottom w:val="single" w:sz="4" w:space="0" w:color="004990"/>
            </w:tcBorders>
            <w:shd w:val="clear" w:color="auto" w:fill="auto"/>
            <w:vAlign w:val="center"/>
          </w:tcPr>
          <w:p w14:paraId="542DC7F7"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w:t>
            </w:r>
            <w:r w:rsidR="00CB5321">
              <w:rPr>
                <w:rFonts w:ascii="Tahoma" w:hAnsi="Tahoma" w:cs="Tahoma"/>
                <w:color w:val="004990"/>
                <w:szCs w:val="18"/>
                <w:lang w:eastAsia="es-BO"/>
              </w:rPr>
              <w:t>30</w:t>
            </w:r>
          </w:p>
        </w:tc>
        <w:tc>
          <w:tcPr>
            <w:tcW w:w="6378" w:type="dxa"/>
            <w:tcBorders>
              <w:top w:val="single" w:sz="4" w:space="0" w:color="004990"/>
              <w:bottom w:val="single" w:sz="4" w:space="0" w:color="004990"/>
            </w:tcBorders>
            <w:shd w:val="clear" w:color="auto" w:fill="auto"/>
            <w:vAlign w:val="center"/>
          </w:tcPr>
          <w:p w14:paraId="7B5D2A11"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Debe permitir listas de acceso para accesos remotos.</w:t>
            </w:r>
          </w:p>
        </w:tc>
        <w:tc>
          <w:tcPr>
            <w:tcW w:w="1134" w:type="dxa"/>
            <w:tcBorders>
              <w:top w:val="single" w:sz="4" w:space="0" w:color="004990"/>
              <w:bottom w:val="single" w:sz="4" w:space="0" w:color="004990"/>
            </w:tcBorders>
            <w:shd w:val="clear" w:color="auto" w:fill="auto"/>
            <w:vAlign w:val="center"/>
          </w:tcPr>
          <w:p w14:paraId="4023B820"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55B7779"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1031A40"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75551837" w14:textId="77777777" w:rsidTr="00014B76">
        <w:trPr>
          <w:trHeight w:val="127"/>
        </w:trPr>
        <w:tc>
          <w:tcPr>
            <w:tcW w:w="568" w:type="dxa"/>
            <w:tcBorders>
              <w:top w:val="single" w:sz="4" w:space="0" w:color="004990"/>
              <w:bottom w:val="single" w:sz="4" w:space="0" w:color="004990"/>
            </w:tcBorders>
            <w:shd w:val="clear" w:color="auto" w:fill="auto"/>
            <w:vAlign w:val="center"/>
          </w:tcPr>
          <w:p w14:paraId="503796B4" w14:textId="77777777" w:rsidR="00587D3D" w:rsidRPr="00016960" w:rsidRDefault="00587D3D" w:rsidP="00CE4564">
            <w:pPr>
              <w:jc w:val="center"/>
              <w:rPr>
                <w:rFonts w:ascii="Tahoma" w:hAnsi="Tahoma" w:cs="Tahoma"/>
                <w:color w:val="004990"/>
                <w:szCs w:val="18"/>
                <w:lang w:eastAsia="es-BO"/>
              </w:rPr>
            </w:pPr>
            <w:r>
              <w:rPr>
                <w:rFonts w:ascii="Tahoma" w:hAnsi="Tahoma" w:cs="Tahoma"/>
                <w:color w:val="004990"/>
                <w:szCs w:val="18"/>
                <w:lang w:eastAsia="es-BO"/>
              </w:rPr>
              <w:t>3.</w:t>
            </w:r>
            <w:r w:rsidR="00CE4564">
              <w:rPr>
                <w:rFonts w:ascii="Tahoma" w:hAnsi="Tahoma" w:cs="Tahoma"/>
                <w:color w:val="004990"/>
                <w:szCs w:val="18"/>
                <w:lang w:eastAsia="es-BO"/>
              </w:rPr>
              <w:t>31</w:t>
            </w:r>
          </w:p>
        </w:tc>
        <w:tc>
          <w:tcPr>
            <w:tcW w:w="6378" w:type="dxa"/>
            <w:tcBorders>
              <w:top w:val="single" w:sz="4" w:space="0" w:color="004990"/>
              <w:bottom w:val="single" w:sz="4" w:space="0" w:color="004990"/>
            </w:tcBorders>
            <w:shd w:val="clear" w:color="auto" w:fill="auto"/>
            <w:vAlign w:val="center"/>
          </w:tcPr>
          <w:p w14:paraId="7F9D5054"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Debe contar con un panel gráfico que incluya mínimamente la siguiente información en tiempo real: alarmas, ataques detectados, mitigaciones activas y aplicadas, tráfico permitido y bloqueado en bits por segundo (bps) y paquetes por segundo (pps). Estados del sistema, CPU, memoria, capacidad utilizada.</w:t>
            </w:r>
          </w:p>
        </w:tc>
        <w:tc>
          <w:tcPr>
            <w:tcW w:w="1134" w:type="dxa"/>
            <w:tcBorders>
              <w:top w:val="single" w:sz="4" w:space="0" w:color="004990"/>
              <w:bottom w:val="single" w:sz="4" w:space="0" w:color="004990"/>
            </w:tcBorders>
            <w:shd w:val="clear" w:color="auto" w:fill="auto"/>
            <w:vAlign w:val="center"/>
          </w:tcPr>
          <w:p w14:paraId="511F97A8" w14:textId="77777777" w:rsidR="00587D3D" w:rsidRPr="00273676" w:rsidRDefault="00587D3D" w:rsidP="00014B76">
            <w:pPr>
              <w:ind w:left="709" w:hanging="709"/>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409ECA9"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4BC8E70F"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272DF036" w14:textId="77777777" w:rsidTr="00014B76">
        <w:trPr>
          <w:trHeight w:val="127"/>
        </w:trPr>
        <w:tc>
          <w:tcPr>
            <w:tcW w:w="568" w:type="dxa"/>
            <w:tcBorders>
              <w:top w:val="single" w:sz="4" w:space="0" w:color="004990"/>
              <w:bottom w:val="single" w:sz="4" w:space="0" w:color="004990"/>
            </w:tcBorders>
            <w:shd w:val="clear" w:color="auto" w:fill="auto"/>
            <w:vAlign w:val="center"/>
          </w:tcPr>
          <w:p w14:paraId="5C8EFA27" w14:textId="77777777" w:rsidR="00587D3D" w:rsidRPr="00016960" w:rsidRDefault="00587D3D" w:rsidP="00CE4564">
            <w:pPr>
              <w:jc w:val="center"/>
              <w:rPr>
                <w:rFonts w:ascii="Tahoma" w:hAnsi="Tahoma" w:cs="Tahoma"/>
                <w:color w:val="004990"/>
                <w:szCs w:val="18"/>
                <w:lang w:eastAsia="es-BO"/>
              </w:rPr>
            </w:pPr>
            <w:r>
              <w:rPr>
                <w:rFonts w:ascii="Tahoma" w:hAnsi="Tahoma" w:cs="Tahoma"/>
                <w:color w:val="004990"/>
                <w:szCs w:val="18"/>
                <w:lang w:eastAsia="es-BO"/>
              </w:rPr>
              <w:t>3.</w:t>
            </w:r>
            <w:r w:rsidR="00CE4564">
              <w:rPr>
                <w:rFonts w:ascii="Tahoma" w:hAnsi="Tahoma" w:cs="Tahoma"/>
                <w:color w:val="004990"/>
                <w:szCs w:val="18"/>
                <w:lang w:eastAsia="es-BO"/>
              </w:rPr>
              <w:t>32</w:t>
            </w:r>
          </w:p>
        </w:tc>
        <w:tc>
          <w:tcPr>
            <w:tcW w:w="6378" w:type="dxa"/>
            <w:tcBorders>
              <w:top w:val="single" w:sz="4" w:space="0" w:color="004990"/>
              <w:bottom w:val="single" w:sz="4" w:space="0" w:color="004990"/>
            </w:tcBorders>
            <w:shd w:val="clear" w:color="auto" w:fill="auto"/>
            <w:vAlign w:val="center"/>
          </w:tcPr>
          <w:p w14:paraId="741F93E4" w14:textId="77777777" w:rsidR="00587D3D" w:rsidRDefault="00587D3D" w:rsidP="005478C6">
            <w:pPr>
              <w:jc w:val="both"/>
              <w:rPr>
                <w:rFonts w:ascii="Tahoma" w:hAnsi="Tahoma" w:cs="Tahoma"/>
                <w:bCs/>
                <w:color w:val="1F497D"/>
                <w:lang w:val="es-BO" w:eastAsia="es-BO"/>
              </w:rPr>
            </w:pPr>
            <w:r>
              <w:rPr>
                <w:rFonts w:ascii="Tahoma" w:hAnsi="Tahoma" w:cs="Tahoma"/>
                <w:bCs/>
                <w:color w:val="1F497D"/>
                <w:lang w:val="es-BO" w:eastAsia="es-BO"/>
              </w:rPr>
              <w:t>Debe contar con estadísticas gráficas detalladas de tráfico permitido y mitigado a nivel de cliente, grupo de clientes y sistema, en rangos de tiempo de 5 minutos, 1 hora, 24 horas, 7 días o intervalos personalizados. Se debe contar con un histórico mínimo de un mes.</w:t>
            </w:r>
          </w:p>
        </w:tc>
        <w:tc>
          <w:tcPr>
            <w:tcW w:w="1134" w:type="dxa"/>
            <w:tcBorders>
              <w:top w:val="single" w:sz="4" w:space="0" w:color="004990"/>
              <w:bottom w:val="single" w:sz="4" w:space="0" w:color="004990"/>
            </w:tcBorders>
            <w:shd w:val="clear" w:color="auto" w:fill="auto"/>
            <w:vAlign w:val="center"/>
          </w:tcPr>
          <w:p w14:paraId="7A7976FA"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0D65D6B"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5ACA8A71" w14:textId="77777777" w:rsidR="00587D3D" w:rsidRPr="00994DF8" w:rsidRDefault="00587D3D" w:rsidP="00014B76">
            <w:pPr>
              <w:jc w:val="center"/>
              <w:rPr>
                <w:rFonts w:ascii="Tahoma" w:hAnsi="Tahoma" w:cs="Tahoma"/>
                <w:color w:val="004990"/>
                <w:sz w:val="18"/>
                <w:szCs w:val="18"/>
                <w:lang w:val="es-BO" w:eastAsia="es-BO"/>
              </w:rPr>
            </w:pPr>
          </w:p>
        </w:tc>
      </w:tr>
      <w:tr w:rsidR="00587D3D" w:rsidRPr="009C2DE5" w14:paraId="295D837B" w14:textId="77777777" w:rsidTr="00014B76">
        <w:trPr>
          <w:trHeight w:val="127"/>
        </w:trPr>
        <w:tc>
          <w:tcPr>
            <w:tcW w:w="568" w:type="dxa"/>
            <w:tcBorders>
              <w:top w:val="single" w:sz="4" w:space="0" w:color="004990"/>
              <w:bottom w:val="single" w:sz="4" w:space="0" w:color="004990"/>
            </w:tcBorders>
            <w:shd w:val="clear" w:color="auto" w:fill="auto"/>
            <w:vAlign w:val="center"/>
          </w:tcPr>
          <w:p w14:paraId="28651552" w14:textId="77777777" w:rsidR="00587D3D" w:rsidRPr="00016960" w:rsidRDefault="00587D3D" w:rsidP="00CE4564">
            <w:pPr>
              <w:jc w:val="center"/>
              <w:rPr>
                <w:rFonts w:ascii="Tahoma" w:hAnsi="Tahoma" w:cs="Tahoma"/>
                <w:color w:val="004990"/>
                <w:szCs w:val="18"/>
                <w:lang w:eastAsia="es-BO"/>
              </w:rPr>
            </w:pPr>
            <w:r>
              <w:rPr>
                <w:rFonts w:ascii="Tahoma" w:hAnsi="Tahoma" w:cs="Tahoma"/>
                <w:color w:val="004990"/>
                <w:szCs w:val="18"/>
                <w:lang w:eastAsia="es-BO"/>
              </w:rPr>
              <w:t>3.</w:t>
            </w:r>
            <w:r w:rsidR="00CE4564">
              <w:rPr>
                <w:rFonts w:ascii="Tahoma" w:hAnsi="Tahoma" w:cs="Tahoma"/>
                <w:color w:val="004990"/>
                <w:szCs w:val="18"/>
                <w:lang w:eastAsia="es-BO"/>
              </w:rPr>
              <w:t>33</w:t>
            </w:r>
          </w:p>
        </w:tc>
        <w:tc>
          <w:tcPr>
            <w:tcW w:w="6378" w:type="dxa"/>
            <w:tcBorders>
              <w:top w:val="single" w:sz="4" w:space="0" w:color="004990"/>
              <w:bottom w:val="single" w:sz="4" w:space="0" w:color="004990"/>
            </w:tcBorders>
            <w:shd w:val="clear" w:color="auto" w:fill="auto"/>
            <w:vAlign w:val="center"/>
          </w:tcPr>
          <w:p w14:paraId="48EFAC20" w14:textId="77777777" w:rsidR="00587D3D" w:rsidRDefault="00587D3D" w:rsidP="005478C6">
            <w:pPr>
              <w:jc w:val="both"/>
              <w:rPr>
                <w:rFonts w:ascii="Tahoma" w:hAnsi="Tahoma" w:cs="Tahoma"/>
                <w:bCs/>
                <w:color w:val="1F497D"/>
                <w:lang w:val="es-BO" w:eastAsia="es-BO"/>
              </w:rPr>
            </w:pPr>
            <w:r w:rsidRPr="00A3511B">
              <w:rPr>
                <w:rFonts w:ascii="Tahoma" w:hAnsi="Tahoma" w:cs="Tahoma"/>
                <w:bCs/>
                <w:color w:val="1F497D"/>
                <w:lang w:val="es-BO" w:eastAsia="es-BO"/>
              </w:rPr>
              <w:t>La solución debe ser capaz de mostrar tráfico</w:t>
            </w:r>
            <w:r w:rsidR="005478C6">
              <w:rPr>
                <w:rFonts w:ascii="Tahoma" w:hAnsi="Tahoma" w:cs="Tahoma"/>
                <w:bCs/>
                <w:color w:val="1F497D"/>
                <w:lang w:val="es-BO" w:eastAsia="es-BO"/>
              </w:rPr>
              <w:t xml:space="preserve"> de ENTEL</w:t>
            </w:r>
            <w:r w:rsidRPr="00A3511B">
              <w:rPr>
                <w:rFonts w:ascii="Tahoma" w:hAnsi="Tahoma" w:cs="Tahoma"/>
                <w:bCs/>
                <w:color w:val="1F497D"/>
                <w:lang w:val="es-BO" w:eastAsia="es-BO"/>
              </w:rPr>
              <w:t xml:space="preserve"> por ASN (autonomous system number)</w:t>
            </w:r>
            <w:r w:rsidR="005478C6">
              <w:rPr>
                <w:rFonts w:ascii="Tahoma" w:hAnsi="Tahoma" w:cs="Tahoma"/>
                <w:bCs/>
                <w:color w:val="1F497D"/>
                <w:lang w:val="es-BO" w:eastAsia="es-BO"/>
              </w:rPr>
              <w:t xml:space="preserve"> </w:t>
            </w:r>
            <w:r w:rsidRPr="00A3511B">
              <w:rPr>
                <w:rFonts w:ascii="Tahoma" w:hAnsi="Tahoma" w:cs="Tahoma"/>
                <w:bCs/>
                <w:color w:val="1F497D"/>
                <w:lang w:val="es-BO" w:eastAsia="es-BO"/>
              </w:rPr>
              <w:t xml:space="preserve">entrante y saliente </w:t>
            </w:r>
            <w:r>
              <w:rPr>
                <w:rFonts w:ascii="Tahoma" w:hAnsi="Tahoma" w:cs="Tahoma"/>
                <w:bCs/>
                <w:color w:val="1F497D"/>
                <w:lang w:val="es-BO" w:eastAsia="es-BO"/>
              </w:rPr>
              <w:t>en las conexiones</w:t>
            </w:r>
            <w:r w:rsidRPr="00A3511B">
              <w:rPr>
                <w:rFonts w:ascii="Tahoma" w:hAnsi="Tahoma" w:cs="Tahoma"/>
                <w:bCs/>
                <w:color w:val="1F497D"/>
                <w:lang w:val="es-BO" w:eastAsia="es-BO"/>
              </w:rPr>
              <w:t xml:space="preserve"> internacional</w:t>
            </w:r>
            <w:r>
              <w:rPr>
                <w:rFonts w:ascii="Tahoma" w:hAnsi="Tahoma" w:cs="Tahoma"/>
                <w:bCs/>
                <w:color w:val="1F497D"/>
                <w:lang w:val="es-BO" w:eastAsia="es-BO"/>
              </w:rPr>
              <w:t>es de ENTEL,</w:t>
            </w:r>
            <w:r w:rsidRPr="00A3511B">
              <w:rPr>
                <w:rFonts w:ascii="Tahoma" w:hAnsi="Tahoma" w:cs="Tahoma"/>
                <w:bCs/>
                <w:color w:val="1F497D"/>
                <w:lang w:val="es-BO" w:eastAsia="es-BO"/>
              </w:rPr>
              <w:t xml:space="preserve"> y conexi</w:t>
            </w:r>
            <w:r>
              <w:rPr>
                <w:rFonts w:ascii="Tahoma" w:hAnsi="Tahoma" w:cs="Tahoma"/>
                <w:bCs/>
                <w:color w:val="1F497D"/>
                <w:lang w:val="es-BO" w:eastAsia="es-BO"/>
              </w:rPr>
              <w:t>ones</w:t>
            </w:r>
            <w:r w:rsidR="008C246C">
              <w:rPr>
                <w:rFonts w:ascii="Tahoma" w:hAnsi="Tahoma" w:cs="Tahoma"/>
                <w:bCs/>
                <w:color w:val="1F497D"/>
                <w:lang w:val="es-BO" w:eastAsia="es-BO"/>
              </w:rPr>
              <w:t xml:space="preserve"> con </w:t>
            </w:r>
            <w:r w:rsidRPr="00A3511B">
              <w:rPr>
                <w:rFonts w:ascii="Tahoma" w:hAnsi="Tahoma" w:cs="Tahoma"/>
                <w:bCs/>
                <w:color w:val="1F497D"/>
                <w:lang w:val="es-BO" w:eastAsia="es-BO"/>
              </w:rPr>
              <w:t>proveedores de internet</w:t>
            </w:r>
            <w:r>
              <w:rPr>
                <w:rFonts w:ascii="Tahoma" w:hAnsi="Tahoma" w:cs="Tahoma"/>
                <w:bCs/>
                <w:color w:val="1F497D"/>
                <w:lang w:val="es-BO" w:eastAsia="es-BO"/>
              </w:rPr>
              <w:t xml:space="preserve"> locales.</w:t>
            </w:r>
          </w:p>
        </w:tc>
        <w:tc>
          <w:tcPr>
            <w:tcW w:w="1134" w:type="dxa"/>
            <w:tcBorders>
              <w:top w:val="single" w:sz="4" w:space="0" w:color="004990"/>
              <w:bottom w:val="single" w:sz="4" w:space="0" w:color="004990"/>
            </w:tcBorders>
            <w:shd w:val="clear" w:color="auto" w:fill="auto"/>
            <w:vAlign w:val="center"/>
          </w:tcPr>
          <w:p w14:paraId="2DAB3073"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B6E8A0A"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7AB26870" w14:textId="77777777" w:rsidR="00587D3D" w:rsidRPr="00994DF8" w:rsidRDefault="00587D3D" w:rsidP="00014B76">
            <w:pPr>
              <w:jc w:val="center"/>
              <w:rPr>
                <w:rFonts w:ascii="Tahoma" w:hAnsi="Tahoma" w:cs="Tahoma"/>
                <w:color w:val="004990"/>
                <w:sz w:val="18"/>
                <w:szCs w:val="18"/>
                <w:lang w:val="es-BO" w:eastAsia="es-BO"/>
              </w:rPr>
            </w:pPr>
          </w:p>
        </w:tc>
      </w:tr>
      <w:tr w:rsidR="000F2665" w:rsidRPr="009C2DE5" w14:paraId="22A112DE" w14:textId="77777777" w:rsidTr="00014B76">
        <w:trPr>
          <w:trHeight w:val="127"/>
        </w:trPr>
        <w:tc>
          <w:tcPr>
            <w:tcW w:w="568" w:type="dxa"/>
            <w:tcBorders>
              <w:top w:val="single" w:sz="4" w:space="0" w:color="004990"/>
              <w:bottom w:val="single" w:sz="4" w:space="0" w:color="004990"/>
            </w:tcBorders>
            <w:shd w:val="clear" w:color="auto" w:fill="auto"/>
            <w:vAlign w:val="center"/>
          </w:tcPr>
          <w:p w14:paraId="0389C3A7" w14:textId="77777777" w:rsidR="000F2665" w:rsidRDefault="000F2665" w:rsidP="00CE4564">
            <w:pPr>
              <w:jc w:val="center"/>
              <w:rPr>
                <w:rFonts w:ascii="Tahoma" w:hAnsi="Tahoma" w:cs="Tahoma"/>
                <w:color w:val="004990"/>
                <w:szCs w:val="18"/>
                <w:lang w:eastAsia="es-BO"/>
              </w:rPr>
            </w:pPr>
            <w:r>
              <w:rPr>
                <w:rFonts w:ascii="Tahoma" w:hAnsi="Tahoma" w:cs="Tahoma"/>
                <w:color w:val="004990"/>
                <w:szCs w:val="18"/>
                <w:lang w:eastAsia="es-BO"/>
              </w:rPr>
              <w:t>3.3</w:t>
            </w:r>
            <w:r w:rsidR="00CE4564">
              <w:rPr>
                <w:rFonts w:ascii="Tahoma" w:hAnsi="Tahoma" w:cs="Tahoma"/>
                <w:color w:val="004990"/>
                <w:szCs w:val="18"/>
                <w:lang w:eastAsia="es-BO"/>
              </w:rPr>
              <w:t>4</w:t>
            </w:r>
          </w:p>
        </w:tc>
        <w:tc>
          <w:tcPr>
            <w:tcW w:w="6378" w:type="dxa"/>
            <w:tcBorders>
              <w:top w:val="single" w:sz="4" w:space="0" w:color="004990"/>
              <w:bottom w:val="single" w:sz="4" w:space="0" w:color="004990"/>
            </w:tcBorders>
            <w:shd w:val="clear" w:color="auto" w:fill="auto"/>
            <w:vAlign w:val="center"/>
          </w:tcPr>
          <w:p w14:paraId="57239976" w14:textId="77777777" w:rsidR="000F2665" w:rsidRPr="00A3511B" w:rsidRDefault="000F2665" w:rsidP="000F2665">
            <w:pPr>
              <w:jc w:val="both"/>
              <w:rPr>
                <w:rFonts w:ascii="Tahoma" w:hAnsi="Tahoma" w:cs="Tahoma"/>
                <w:bCs/>
                <w:color w:val="1F497D"/>
                <w:lang w:val="es-BO" w:eastAsia="es-BO"/>
              </w:rPr>
            </w:pPr>
            <w:r>
              <w:rPr>
                <w:rFonts w:ascii="Tahoma" w:hAnsi="Tahoma" w:cs="Tahoma"/>
                <w:bCs/>
                <w:color w:val="1F497D"/>
                <w:lang w:val="es-BO" w:eastAsia="es-BO"/>
              </w:rPr>
              <w:t xml:space="preserve">Sobre todo el tráfico monitoreado y mitigado, se debe mostrar a detalle y gráficamente: </w:t>
            </w:r>
            <w:r w:rsidRPr="000F2665">
              <w:rPr>
                <w:rFonts w:ascii="Tahoma" w:hAnsi="Tahoma" w:cs="Tahoma"/>
                <w:bCs/>
                <w:color w:val="1F497D"/>
                <w:lang w:val="es-BO" w:eastAsia="es-BO"/>
              </w:rPr>
              <w:t>tráfico total, tráfico total permitido y bloqueado, número de hosts bloqueados, estadísticas sobre cada tipo de prevención, tráfico por URL, tráfico por dominio, información de ubicación IP, distribución de protocolos, distribución de servicios y estadísticas principales de hosts bloqueados.</w:t>
            </w:r>
          </w:p>
        </w:tc>
        <w:tc>
          <w:tcPr>
            <w:tcW w:w="1134" w:type="dxa"/>
            <w:tcBorders>
              <w:top w:val="single" w:sz="4" w:space="0" w:color="004990"/>
              <w:bottom w:val="single" w:sz="4" w:space="0" w:color="004990"/>
            </w:tcBorders>
            <w:shd w:val="clear" w:color="auto" w:fill="auto"/>
            <w:vAlign w:val="center"/>
          </w:tcPr>
          <w:p w14:paraId="0BC31BC3" w14:textId="77777777" w:rsidR="000F2665" w:rsidRPr="009C2DE5" w:rsidRDefault="000F2665"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70CBDCA" w14:textId="77777777" w:rsidR="000F2665" w:rsidRPr="009C2DE5" w:rsidRDefault="000F2665"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ED9BFD5" w14:textId="77777777" w:rsidR="000F2665" w:rsidRPr="00994DF8" w:rsidRDefault="000F2665" w:rsidP="00014B76">
            <w:pPr>
              <w:jc w:val="center"/>
              <w:rPr>
                <w:rFonts w:ascii="Tahoma" w:hAnsi="Tahoma" w:cs="Tahoma"/>
                <w:color w:val="004990"/>
                <w:sz w:val="18"/>
                <w:szCs w:val="18"/>
                <w:lang w:val="es-BO" w:eastAsia="es-BO"/>
              </w:rPr>
            </w:pPr>
          </w:p>
        </w:tc>
      </w:tr>
      <w:tr w:rsidR="000F2665" w:rsidRPr="009C2DE5" w14:paraId="7D3B89B1" w14:textId="77777777" w:rsidTr="00014B76">
        <w:trPr>
          <w:trHeight w:val="127"/>
        </w:trPr>
        <w:tc>
          <w:tcPr>
            <w:tcW w:w="568" w:type="dxa"/>
            <w:tcBorders>
              <w:top w:val="single" w:sz="4" w:space="0" w:color="004990"/>
              <w:bottom w:val="single" w:sz="4" w:space="0" w:color="004990"/>
            </w:tcBorders>
            <w:shd w:val="clear" w:color="auto" w:fill="auto"/>
            <w:vAlign w:val="center"/>
          </w:tcPr>
          <w:p w14:paraId="185D82E0" w14:textId="77777777" w:rsidR="000F2665" w:rsidRDefault="006960AF" w:rsidP="00014B76">
            <w:pPr>
              <w:jc w:val="center"/>
              <w:rPr>
                <w:rFonts w:ascii="Tahoma" w:hAnsi="Tahoma" w:cs="Tahoma"/>
                <w:color w:val="004990"/>
                <w:szCs w:val="18"/>
                <w:lang w:eastAsia="es-BO"/>
              </w:rPr>
            </w:pPr>
            <w:r>
              <w:rPr>
                <w:rFonts w:ascii="Tahoma" w:hAnsi="Tahoma" w:cs="Tahoma"/>
                <w:color w:val="004990"/>
                <w:szCs w:val="18"/>
                <w:lang w:eastAsia="es-BO"/>
              </w:rPr>
              <w:lastRenderedPageBreak/>
              <w:t>3.3</w:t>
            </w:r>
            <w:r w:rsidR="00CE4564">
              <w:rPr>
                <w:rFonts w:ascii="Tahoma" w:hAnsi="Tahoma" w:cs="Tahoma"/>
                <w:color w:val="004990"/>
                <w:szCs w:val="18"/>
                <w:lang w:eastAsia="es-BO"/>
              </w:rPr>
              <w:t>5</w:t>
            </w:r>
          </w:p>
        </w:tc>
        <w:tc>
          <w:tcPr>
            <w:tcW w:w="6378" w:type="dxa"/>
            <w:tcBorders>
              <w:top w:val="single" w:sz="4" w:space="0" w:color="004990"/>
              <w:bottom w:val="single" w:sz="4" w:space="0" w:color="004990"/>
            </w:tcBorders>
            <w:shd w:val="clear" w:color="auto" w:fill="auto"/>
            <w:vAlign w:val="center"/>
          </w:tcPr>
          <w:p w14:paraId="56729601" w14:textId="77777777" w:rsidR="000F2665" w:rsidRPr="00A3511B" w:rsidRDefault="000F2665" w:rsidP="000F2665">
            <w:pPr>
              <w:jc w:val="both"/>
              <w:rPr>
                <w:rFonts w:ascii="Tahoma" w:hAnsi="Tahoma" w:cs="Tahoma"/>
                <w:bCs/>
                <w:color w:val="1F497D"/>
                <w:lang w:val="es-BO" w:eastAsia="es-BO"/>
              </w:rPr>
            </w:pPr>
            <w:r>
              <w:rPr>
                <w:rFonts w:ascii="Tahoma" w:hAnsi="Tahoma" w:cs="Tahoma"/>
                <w:bCs/>
                <w:color w:val="1F497D"/>
                <w:lang w:val="es-BO" w:eastAsia="es-BO"/>
              </w:rPr>
              <w:t>Debe ser posible la creación de grupos de protección para servidores genéricos, servidores WEB, servidores DNS y servidores VOIP entre otros.</w:t>
            </w:r>
          </w:p>
        </w:tc>
        <w:tc>
          <w:tcPr>
            <w:tcW w:w="1134" w:type="dxa"/>
            <w:tcBorders>
              <w:top w:val="single" w:sz="4" w:space="0" w:color="004990"/>
              <w:bottom w:val="single" w:sz="4" w:space="0" w:color="004990"/>
            </w:tcBorders>
            <w:shd w:val="clear" w:color="auto" w:fill="auto"/>
            <w:vAlign w:val="center"/>
          </w:tcPr>
          <w:p w14:paraId="04F17AE9" w14:textId="77777777" w:rsidR="000F2665" w:rsidRPr="009C2DE5" w:rsidRDefault="00652021" w:rsidP="00014B76">
            <w:pPr>
              <w:jc w:val="center"/>
              <w:rPr>
                <w:rFonts w:ascii="Tahoma" w:hAnsi="Tahoma" w:cs="Tahoma"/>
                <w:color w:val="004990"/>
                <w:sz w:val="18"/>
                <w:szCs w:val="18"/>
              </w:rPr>
            </w:pPr>
            <w:ins w:id="8" w:author="Claudia Alejandra Ruiz Mariscal" w:date="2018-02-08T17:39:00Z">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ins>
          </w:p>
        </w:tc>
        <w:tc>
          <w:tcPr>
            <w:tcW w:w="851" w:type="dxa"/>
            <w:tcBorders>
              <w:top w:val="single" w:sz="4" w:space="0" w:color="004990"/>
              <w:bottom w:val="single" w:sz="4" w:space="0" w:color="004990"/>
            </w:tcBorders>
            <w:shd w:val="clear" w:color="auto" w:fill="auto"/>
            <w:vAlign w:val="center"/>
          </w:tcPr>
          <w:p w14:paraId="3F04E841" w14:textId="77777777" w:rsidR="000F2665" w:rsidRPr="009C2DE5" w:rsidRDefault="000F2665"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A4ED483" w14:textId="77777777" w:rsidR="000F2665" w:rsidRPr="00994DF8" w:rsidRDefault="000F2665" w:rsidP="00014B76">
            <w:pPr>
              <w:jc w:val="center"/>
              <w:rPr>
                <w:rFonts w:ascii="Tahoma" w:hAnsi="Tahoma" w:cs="Tahoma"/>
                <w:color w:val="004990"/>
                <w:sz w:val="18"/>
                <w:szCs w:val="18"/>
                <w:lang w:val="es-BO" w:eastAsia="es-BO"/>
              </w:rPr>
            </w:pPr>
          </w:p>
        </w:tc>
      </w:tr>
      <w:tr w:rsidR="000F2665" w:rsidRPr="009C2DE5" w14:paraId="0259D6B9" w14:textId="77777777" w:rsidTr="00014B76">
        <w:trPr>
          <w:trHeight w:val="127"/>
        </w:trPr>
        <w:tc>
          <w:tcPr>
            <w:tcW w:w="568" w:type="dxa"/>
            <w:tcBorders>
              <w:top w:val="single" w:sz="4" w:space="0" w:color="004990"/>
              <w:bottom w:val="single" w:sz="4" w:space="0" w:color="004990"/>
            </w:tcBorders>
            <w:shd w:val="clear" w:color="auto" w:fill="auto"/>
            <w:vAlign w:val="center"/>
          </w:tcPr>
          <w:p w14:paraId="701E3EEA" w14:textId="77777777" w:rsidR="000F2665" w:rsidRDefault="006960AF" w:rsidP="00014B76">
            <w:pPr>
              <w:jc w:val="center"/>
              <w:rPr>
                <w:rFonts w:ascii="Tahoma" w:hAnsi="Tahoma" w:cs="Tahoma"/>
                <w:color w:val="004990"/>
                <w:szCs w:val="18"/>
                <w:lang w:eastAsia="es-BO"/>
              </w:rPr>
            </w:pPr>
            <w:r>
              <w:rPr>
                <w:rFonts w:ascii="Tahoma" w:hAnsi="Tahoma" w:cs="Tahoma"/>
                <w:color w:val="004990"/>
                <w:szCs w:val="18"/>
                <w:lang w:eastAsia="es-BO"/>
              </w:rPr>
              <w:t>3.3</w:t>
            </w:r>
            <w:r w:rsidR="00CE4564">
              <w:rPr>
                <w:rFonts w:ascii="Tahoma" w:hAnsi="Tahoma" w:cs="Tahoma"/>
                <w:color w:val="004990"/>
                <w:szCs w:val="18"/>
                <w:lang w:eastAsia="es-BO"/>
              </w:rPr>
              <w:t>6</w:t>
            </w:r>
          </w:p>
        </w:tc>
        <w:tc>
          <w:tcPr>
            <w:tcW w:w="6378" w:type="dxa"/>
            <w:tcBorders>
              <w:top w:val="single" w:sz="4" w:space="0" w:color="004990"/>
              <w:bottom w:val="single" w:sz="4" w:space="0" w:color="004990"/>
            </w:tcBorders>
            <w:shd w:val="clear" w:color="auto" w:fill="auto"/>
            <w:vAlign w:val="center"/>
          </w:tcPr>
          <w:p w14:paraId="53607B56" w14:textId="77777777" w:rsidR="000F2665" w:rsidRPr="00A3511B" w:rsidRDefault="000F2665" w:rsidP="000F2665">
            <w:pPr>
              <w:jc w:val="both"/>
              <w:rPr>
                <w:rFonts w:ascii="Tahoma" w:hAnsi="Tahoma" w:cs="Tahoma"/>
                <w:bCs/>
                <w:color w:val="1F497D"/>
                <w:lang w:val="es-BO" w:eastAsia="es-BO"/>
              </w:rPr>
            </w:pPr>
            <w:r>
              <w:rPr>
                <w:rFonts w:ascii="Tahoma" w:hAnsi="Tahoma" w:cs="Tahoma"/>
                <w:bCs/>
                <w:color w:val="1F497D"/>
                <w:lang w:val="es-BO" w:eastAsia="es-BO"/>
              </w:rPr>
              <w:t>Se debe permitir la generación de reportes detallados y gráficos en archivos PDF o similares. Debe ser posible la generación según los grupos precitados.</w:t>
            </w:r>
          </w:p>
        </w:tc>
        <w:tc>
          <w:tcPr>
            <w:tcW w:w="1134" w:type="dxa"/>
            <w:tcBorders>
              <w:top w:val="single" w:sz="4" w:space="0" w:color="004990"/>
              <w:bottom w:val="single" w:sz="4" w:space="0" w:color="004990"/>
            </w:tcBorders>
            <w:shd w:val="clear" w:color="auto" w:fill="auto"/>
            <w:vAlign w:val="center"/>
          </w:tcPr>
          <w:p w14:paraId="37687479" w14:textId="77777777" w:rsidR="000F2665" w:rsidRPr="009C2DE5" w:rsidRDefault="00652021" w:rsidP="00014B76">
            <w:pPr>
              <w:jc w:val="center"/>
              <w:rPr>
                <w:rFonts w:ascii="Tahoma" w:hAnsi="Tahoma" w:cs="Tahoma"/>
                <w:color w:val="004990"/>
                <w:sz w:val="18"/>
                <w:szCs w:val="18"/>
              </w:rPr>
            </w:pPr>
            <w:ins w:id="9" w:author="Claudia Alejandra Ruiz Mariscal" w:date="2018-02-08T17:39:00Z">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ins>
          </w:p>
        </w:tc>
        <w:tc>
          <w:tcPr>
            <w:tcW w:w="851" w:type="dxa"/>
            <w:tcBorders>
              <w:top w:val="single" w:sz="4" w:space="0" w:color="004990"/>
              <w:bottom w:val="single" w:sz="4" w:space="0" w:color="004990"/>
            </w:tcBorders>
            <w:shd w:val="clear" w:color="auto" w:fill="auto"/>
            <w:vAlign w:val="center"/>
          </w:tcPr>
          <w:p w14:paraId="3D4924D1" w14:textId="77777777" w:rsidR="000F2665" w:rsidRPr="009C2DE5" w:rsidRDefault="000F2665"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A163E1E" w14:textId="77777777" w:rsidR="000F2665" w:rsidRPr="00994DF8" w:rsidRDefault="000F2665" w:rsidP="00014B76">
            <w:pPr>
              <w:jc w:val="center"/>
              <w:rPr>
                <w:rFonts w:ascii="Tahoma" w:hAnsi="Tahoma" w:cs="Tahoma"/>
                <w:color w:val="004990"/>
                <w:sz w:val="18"/>
                <w:szCs w:val="18"/>
                <w:lang w:val="es-BO" w:eastAsia="es-BO"/>
              </w:rPr>
            </w:pPr>
          </w:p>
        </w:tc>
      </w:tr>
      <w:tr w:rsidR="003B4903" w:rsidRPr="009C2DE5" w14:paraId="28D3CE9A" w14:textId="77777777" w:rsidTr="00014B76">
        <w:trPr>
          <w:trHeight w:val="127"/>
        </w:trPr>
        <w:tc>
          <w:tcPr>
            <w:tcW w:w="568" w:type="dxa"/>
            <w:tcBorders>
              <w:top w:val="single" w:sz="4" w:space="0" w:color="004990"/>
              <w:bottom w:val="single" w:sz="4" w:space="0" w:color="004990"/>
            </w:tcBorders>
            <w:shd w:val="clear" w:color="auto" w:fill="auto"/>
            <w:vAlign w:val="center"/>
          </w:tcPr>
          <w:p w14:paraId="4B8F382B" w14:textId="77777777" w:rsidR="003B4903" w:rsidRDefault="003B4903" w:rsidP="00014B76">
            <w:pPr>
              <w:jc w:val="center"/>
              <w:rPr>
                <w:rFonts w:ascii="Tahoma" w:hAnsi="Tahoma" w:cs="Tahoma"/>
                <w:color w:val="004990"/>
                <w:szCs w:val="18"/>
                <w:lang w:eastAsia="es-BO"/>
              </w:rPr>
            </w:pPr>
            <w:r>
              <w:rPr>
                <w:rFonts w:ascii="Tahoma" w:hAnsi="Tahoma" w:cs="Tahoma"/>
                <w:color w:val="004990"/>
                <w:szCs w:val="18"/>
                <w:lang w:eastAsia="es-BO"/>
              </w:rPr>
              <w:t>3.37</w:t>
            </w:r>
          </w:p>
        </w:tc>
        <w:tc>
          <w:tcPr>
            <w:tcW w:w="9356" w:type="dxa"/>
            <w:gridSpan w:val="4"/>
            <w:tcBorders>
              <w:top w:val="single" w:sz="4" w:space="0" w:color="004990"/>
              <w:bottom w:val="single" w:sz="4" w:space="0" w:color="004990"/>
            </w:tcBorders>
            <w:shd w:val="clear" w:color="auto" w:fill="auto"/>
            <w:vAlign w:val="center"/>
          </w:tcPr>
          <w:p w14:paraId="506AB5F8" w14:textId="77777777" w:rsidR="003B4903" w:rsidRPr="00994DF8" w:rsidRDefault="003B4903" w:rsidP="003B4903">
            <w:pPr>
              <w:rPr>
                <w:rFonts w:ascii="Tahoma" w:hAnsi="Tahoma" w:cs="Tahoma"/>
                <w:color w:val="004990"/>
                <w:sz w:val="18"/>
                <w:szCs w:val="18"/>
                <w:lang w:val="es-BO" w:eastAsia="es-BO"/>
              </w:rPr>
            </w:pPr>
            <w:r w:rsidRPr="00C839C7">
              <w:rPr>
                <w:rFonts w:ascii="Tahoma" w:hAnsi="Tahoma" w:cs="Tahoma"/>
                <w:b/>
                <w:bCs/>
                <w:color w:val="1F497D"/>
                <w:sz w:val="18"/>
                <w:lang w:val="es-BO" w:eastAsia="es-BO"/>
              </w:rPr>
              <w:t>Cableado Estructurado</w:t>
            </w:r>
          </w:p>
        </w:tc>
      </w:tr>
      <w:tr w:rsidR="003B4903" w:rsidRPr="009C2DE5" w14:paraId="5C109029" w14:textId="77777777" w:rsidTr="00014B76">
        <w:trPr>
          <w:trHeight w:val="127"/>
        </w:trPr>
        <w:tc>
          <w:tcPr>
            <w:tcW w:w="568" w:type="dxa"/>
            <w:tcBorders>
              <w:top w:val="single" w:sz="4" w:space="0" w:color="004990"/>
              <w:bottom w:val="single" w:sz="4" w:space="0" w:color="004990"/>
            </w:tcBorders>
            <w:shd w:val="clear" w:color="auto" w:fill="auto"/>
            <w:vAlign w:val="center"/>
          </w:tcPr>
          <w:p w14:paraId="60A9A5D0" w14:textId="77777777" w:rsidR="003B4903" w:rsidRDefault="003B4903" w:rsidP="00014B76">
            <w:pPr>
              <w:jc w:val="center"/>
              <w:rPr>
                <w:rFonts w:ascii="Tahoma" w:hAnsi="Tahoma" w:cs="Tahoma"/>
                <w:color w:val="004990"/>
                <w:szCs w:val="18"/>
                <w:lang w:eastAsia="es-BO"/>
              </w:rPr>
            </w:pPr>
            <w:r>
              <w:rPr>
                <w:rFonts w:ascii="Tahoma" w:hAnsi="Tahoma" w:cs="Tahoma"/>
                <w:color w:val="004990"/>
                <w:szCs w:val="18"/>
                <w:lang w:eastAsia="es-BO"/>
              </w:rPr>
              <w:t>3.38</w:t>
            </w:r>
          </w:p>
        </w:tc>
        <w:tc>
          <w:tcPr>
            <w:tcW w:w="6378" w:type="dxa"/>
            <w:tcBorders>
              <w:top w:val="single" w:sz="4" w:space="0" w:color="004990"/>
              <w:bottom w:val="single" w:sz="4" w:space="0" w:color="004990"/>
            </w:tcBorders>
            <w:shd w:val="clear" w:color="auto" w:fill="auto"/>
            <w:vAlign w:val="center"/>
          </w:tcPr>
          <w:p w14:paraId="674AFB6B" w14:textId="77777777" w:rsidR="003B4903" w:rsidRPr="00C839C7" w:rsidRDefault="003B4903" w:rsidP="003B4903">
            <w:pPr>
              <w:jc w:val="both"/>
              <w:rPr>
                <w:rFonts w:ascii="Tahoma" w:hAnsi="Tahoma" w:cs="Tahoma"/>
                <w:bCs/>
                <w:color w:val="1F497D"/>
                <w:lang w:val="es-BO" w:eastAsia="es-BO"/>
              </w:rPr>
            </w:pPr>
            <w:r w:rsidRPr="00C839C7">
              <w:rPr>
                <w:rFonts w:ascii="Tahoma" w:hAnsi="Tahoma" w:cs="Tahoma"/>
                <w:bCs/>
                <w:color w:val="1F497D"/>
                <w:lang w:val="es-BO" w:eastAsia="es-BO"/>
              </w:rPr>
              <w:t xml:space="preserve">Es responsabilidad del oferente adjudicado la provisión e instalación de todo el cableado de  Fibra Óptica y UTP necesario que será definido en site survey para integrar poner en servicio comercial toda la solución ofertada, según corresponda acorde a las normas y capacidades de los interfaces, en los racks de los equipos, a través de escalerillas u ODFs intermedios por conexión según se requiera,  con los conectores adecuados y la utilización de material certificado de fábrica. </w:t>
            </w:r>
          </w:p>
          <w:p w14:paraId="429C366D" w14:textId="77777777" w:rsidR="003B4903" w:rsidRPr="00C839C7" w:rsidRDefault="003B4903" w:rsidP="003B4903">
            <w:pPr>
              <w:jc w:val="both"/>
              <w:rPr>
                <w:rFonts w:ascii="Tahoma" w:hAnsi="Tahoma" w:cs="Tahoma"/>
                <w:bCs/>
                <w:color w:val="1F497D"/>
                <w:lang w:val="es-BO" w:eastAsia="es-BO"/>
              </w:rPr>
            </w:pPr>
            <w:r w:rsidRPr="00C839C7">
              <w:rPr>
                <w:rFonts w:ascii="Tahoma" w:hAnsi="Tahoma" w:cs="Tahoma"/>
                <w:bCs/>
                <w:color w:val="1F497D"/>
                <w:lang w:val="es-BO" w:eastAsia="es-BO"/>
              </w:rPr>
              <w:t>Todos los patch cords a ser utilizados deberán ser de las dimensiones más ajustadas posibles de manera de tal de no contar con holguras excesivas.</w:t>
            </w:r>
          </w:p>
          <w:p w14:paraId="7DE0C56A" w14:textId="77777777" w:rsidR="003B4903" w:rsidRPr="00C839C7" w:rsidRDefault="003B4903" w:rsidP="003B4903">
            <w:pPr>
              <w:jc w:val="both"/>
              <w:rPr>
                <w:rFonts w:ascii="Tahoma" w:hAnsi="Tahoma" w:cs="Tahoma"/>
                <w:bCs/>
                <w:color w:val="1F497D"/>
                <w:lang w:val="es-BO" w:eastAsia="es-BO"/>
              </w:rPr>
            </w:pPr>
            <w:r w:rsidRPr="00C839C7">
              <w:rPr>
                <w:rFonts w:ascii="Tahoma" w:hAnsi="Tahoma" w:cs="Tahoma"/>
                <w:bCs/>
                <w:color w:val="1F497D"/>
                <w:lang w:val="es-BO" w:eastAsia="es-BO"/>
              </w:rPr>
              <w:t>En caso de ser requerido, los cableados deberán realizarse con la provisión e instalación de Patcheras de FO SC, cables multipares de FO para interiores y Patcheras RJ-45 CAT-6 acorde a las normas de cada data center con los puntos requeridos en el proyecto y puntos adicionales para expansiones.</w:t>
            </w:r>
          </w:p>
          <w:p w14:paraId="33028133" w14:textId="77777777" w:rsidR="003B4903" w:rsidRPr="00C839C7" w:rsidRDefault="003B4903" w:rsidP="003B4903">
            <w:pPr>
              <w:rPr>
                <w:rFonts w:ascii="Tahoma" w:hAnsi="Tahoma" w:cs="Tahoma"/>
                <w:bCs/>
                <w:color w:val="1F497D"/>
                <w:lang w:val="es-BO" w:eastAsia="es-BO"/>
              </w:rPr>
            </w:pPr>
            <w:r w:rsidRPr="00C839C7">
              <w:rPr>
                <w:rFonts w:ascii="Tahoma" w:hAnsi="Tahoma" w:cs="Tahoma"/>
                <w:bCs/>
                <w:color w:val="1F497D"/>
                <w:lang w:val="es-BO" w:eastAsia="es-BO"/>
              </w:rPr>
              <w:lastRenderedPageBreak/>
              <w:t>Todos los equipos deben contar con los accesorios necesarios para montaje en RACK.</w:t>
            </w:r>
          </w:p>
          <w:p w14:paraId="02234797" w14:textId="77777777" w:rsidR="003B4903" w:rsidRPr="00C839C7" w:rsidRDefault="003B4903" w:rsidP="003B4903">
            <w:pPr>
              <w:rPr>
                <w:rFonts w:ascii="Tahoma" w:hAnsi="Tahoma" w:cs="Tahoma"/>
                <w:color w:val="1F497D"/>
                <w:lang w:val="es-BO"/>
              </w:rPr>
            </w:pPr>
            <w:r w:rsidRPr="00C839C7">
              <w:rPr>
                <w:rFonts w:ascii="Tahoma" w:hAnsi="Tahoma" w:cs="Tahoma"/>
                <w:color w:val="1F497D"/>
                <w:lang w:val="es-BO"/>
              </w:rPr>
              <w:t>Los cableados de Fibra Óptica y UTP deben ser certificados en todos sus puntos antes de la ejecución de los ATP.</w:t>
            </w:r>
          </w:p>
          <w:p w14:paraId="1E7E18F7" w14:textId="77777777" w:rsidR="003B4903" w:rsidRDefault="003B4903" w:rsidP="003B4903">
            <w:pPr>
              <w:jc w:val="both"/>
              <w:rPr>
                <w:rFonts w:ascii="Tahoma" w:hAnsi="Tahoma" w:cs="Tahoma"/>
                <w:bCs/>
                <w:color w:val="1F497D"/>
                <w:lang w:val="es-BO" w:eastAsia="es-BO"/>
              </w:rPr>
            </w:pPr>
            <w:r w:rsidRPr="00C839C7">
              <w:rPr>
                <w:rFonts w:ascii="Tahoma" w:hAnsi="Tahoma" w:cs="Tahoma"/>
                <w:color w:val="1F497D"/>
                <w:lang w:val="es-BO"/>
              </w:rPr>
              <w:t>Se debe proveer e implementar todos los elementos de sujeción, peinado y etiquetado.</w:t>
            </w:r>
          </w:p>
        </w:tc>
        <w:tc>
          <w:tcPr>
            <w:tcW w:w="1134" w:type="dxa"/>
            <w:tcBorders>
              <w:top w:val="single" w:sz="4" w:space="0" w:color="004990"/>
              <w:bottom w:val="single" w:sz="4" w:space="0" w:color="004990"/>
            </w:tcBorders>
            <w:shd w:val="clear" w:color="auto" w:fill="auto"/>
            <w:vAlign w:val="center"/>
          </w:tcPr>
          <w:p w14:paraId="66907C8B" w14:textId="77777777" w:rsidR="003B4903" w:rsidRPr="009C2DE5" w:rsidRDefault="00652021" w:rsidP="00014B76">
            <w:pPr>
              <w:jc w:val="center"/>
              <w:rPr>
                <w:rFonts w:ascii="Tahoma" w:hAnsi="Tahoma" w:cs="Tahoma"/>
                <w:color w:val="004990"/>
                <w:sz w:val="18"/>
                <w:szCs w:val="18"/>
              </w:rPr>
            </w:pPr>
            <w:ins w:id="10" w:author="Claudia Alejandra Ruiz Mariscal" w:date="2018-02-08T17:39:00Z">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ins>
          </w:p>
        </w:tc>
        <w:tc>
          <w:tcPr>
            <w:tcW w:w="851" w:type="dxa"/>
            <w:tcBorders>
              <w:top w:val="single" w:sz="4" w:space="0" w:color="004990"/>
              <w:bottom w:val="single" w:sz="4" w:space="0" w:color="004990"/>
            </w:tcBorders>
            <w:shd w:val="clear" w:color="auto" w:fill="auto"/>
            <w:vAlign w:val="center"/>
          </w:tcPr>
          <w:p w14:paraId="5006D5E8" w14:textId="77777777" w:rsidR="003B4903" w:rsidRPr="009C2DE5" w:rsidRDefault="003B4903"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1491753" w14:textId="77777777" w:rsidR="003B4903" w:rsidRPr="00994DF8" w:rsidRDefault="003B4903" w:rsidP="00014B76">
            <w:pPr>
              <w:jc w:val="center"/>
              <w:rPr>
                <w:rFonts w:ascii="Tahoma" w:hAnsi="Tahoma" w:cs="Tahoma"/>
                <w:color w:val="004990"/>
                <w:sz w:val="18"/>
                <w:szCs w:val="18"/>
                <w:lang w:val="es-BO" w:eastAsia="es-BO"/>
              </w:rPr>
            </w:pPr>
          </w:p>
        </w:tc>
      </w:tr>
      <w:tr w:rsidR="003B4903" w:rsidRPr="009C2DE5" w14:paraId="655FD68B" w14:textId="77777777" w:rsidTr="00014B76">
        <w:trPr>
          <w:trHeight w:val="127"/>
        </w:trPr>
        <w:tc>
          <w:tcPr>
            <w:tcW w:w="568" w:type="dxa"/>
            <w:tcBorders>
              <w:top w:val="single" w:sz="4" w:space="0" w:color="004990"/>
              <w:bottom w:val="single" w:sz="4" w:space="0" w:color="004990"/>
            </w:tcBorders>
            <w:shd w:val="clear" w:color="auto" w:fill="auto"/>
            <w:vAlign w:val="center"/>
          </w:tcPr>
          <w:p w14:paraId="027759E7" w14:textId="77777777" w:rsidR="003B4903" w:rsidRDefault="003B4903" w:rsidP="00014B76">
            <w:pPr>
              <w:jc w:val="center"/>
              <w:rPr>
                <w:rFonts w:ascii="Tahoma" w:hAnsi="Tahoma" w:cs="Tahoma"/>
                <w:color w:val="004990"/>
                <w:szCs w:val="18"/>
                <w:lang w:eastAsia="es-BO"/>
              </w:rPr>
            </w:pPr>
            <w:r>
              <w:rPr>
                <w:rFonts w:ascii="Tahoma" w:hAnsi="Tahoma" w:cs="Tahoma"/>
                <w:color w:val="004990"/>
                <w:szCs w:val="18"/>
                <w:lang w:eastAsia="es-BO"/>
              </w:rPr>
              <w:t>3.39</w:t>
            </w:r>
          </w:p>
        </w:tc>
        <w:tc>
          <w:tcPr>
            <w:tcW w:w="6378" w:type="dxa"/>
            <w:tcBorders>
              <w:top w:val="single" w:sz="4" w:space="0" w:color="004990"/>
              <w:bottom w:val="single" w:sz="4" w:space="0" w:color="004990"/>
            </w:tcBorders>
            <w:shd w:val="clear" w:color="auto" w:fill="auto"/>
            <w:vAlign w:val="center"/>
          </w:tcPr>
          <w:p w14:paraId="37C0A0B3" w14:textId="77777777" w:rsidR="003B4903" w:rsidRPr="00C839C7" w:rsidRDefault="003B4903" w:rsidP="003B4903">
            <w:pPr>
              <w:jc w:val="both"/>
              <w:rPr>
                <w:rFonts w:ascii="Tahoma" w:hAnsi="Tahoma" w:cs="Tahoma"/>
                <w:bCs/>
                <w:color w:val="1F497D"/>
                <w:lang w:val="es-BO" w:eastAsia="es-BO"/>
              </w:rPr>
            </w:pPr>
            <w:r w:rsidRPr="00365E91">
              <w:rPr>
                <w:rFonts w:ascii="Tahoma" w:hAnsi="Tahoma" w:cs="Tahoma"/>
                <w:b/>
                <w:bCs/>
                <w:color w:val="1F497D"/>
                <w:sz w:val="18"/>
                <w:lang w:val="es-BO" w:eastAsia="es-BO"/>
              </w:rPr>
              <w:t>Energía</w:t>
            </w:r>
          </w:p>
        </w:tc>
        <w:tc>
          <w:tcPr>
            <w:tcW w:w="1134" w:type="dxa"/>
            <w:tcBorders>
              <w:top w:val="single" w:sz="4" w:space="0" w:color="004990"/>
              <w:bottom w:val="single" w:sz="4" w:space="0" w:color="004990"/>
            </w:tcBorders>
            <w:shd w:val="clear" w:color="auto" w:fill="auto"/>
            <w:vAlign w:val="center"/>
          </w:tcPr>
          <w:p w14:paraId="73E1CC31" w14:textId="77777777" w:rsidR="003B4903" w:rsidRPr="009C2DE5" w:rsidRDefault="003B4903" w:rsidP="00014B76">
            <w:pPr>
              <w:jc w:val="center"/>
              <w:rPr>
                <w:rFonts w:ascii="Tahoma" w:hAnsi="Tahoma" w:cs="Tahoma"/>
                <w:color w:val="004990"/>
                <w:sz w:val="18"/>
                <w:szCs w:val="18"/>
              </w:rPr>
            </w:pPr>
          </w:p>
        </w:tc>
        <w:tc>
          <w:tcPr>
            <w:tcW w:w="851" w:type="dxa"/>
            <w:tcBorders>
              <w:top w:val="single" w:sz="4" w:space="0" w:color="004990"/>
              <w:bottom w:val="single" w:sz="4" w:space="0" w:color="004990"/>
            </w:tcBorders>
            <w:shd w:val="clear" w:color="auto" w:fill="auto"/>
            <w:vAlign w:val="center"/>
          </w:tcPr>
          <w:p w14:paraId="38636A7D" w14:textId="77777777" w:rsidR="003B4903" w:rsidRPr="009C2DE5" w:rsidRDefault="003B4903"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58F90C75" w14:textId="77777777" w:rsidR="003B4903" w:rsidRPr="00994DF8" w:rsidRDefault="003B4903" w:rsidP="00014B76">
            <w:pPr>
              <w:jc w:val="center"/>
              <w:rPr>
                <w:rFonts w:ascii="Tahoma" w:hAnsi="Tahoma" w:cs="Tahoma"/>
                <w:color w:val="004990"/>
                <w:sz w:val="18"/>
                <w:szCs w:val="18"/>
                <w:lang w:val="es-BO" w:eastAsia="es-BO"/>
              </w:rPr>
            </w:pPr>
          </w:p>
        </w:tc>
      </w:tr>
      <w:tr w:rsidR="003B4903" w:rsidRPr="009C2DE5" w14:paraId="77DB3EA0" w14:textId="77777777" w:rsidTr="00014B76">
        <w:trPr>
          <w:trHeight w:val="127"/>
        </w:trPr>
        <w:tc>
          <w:tcPr>
            <w:tcW w:w="568" w:type="dxa"/>
            <w:tcBorders>
              <w:top w:val="single" w:sz="4" w:space="0" w:color="004990"/>
              <w:bottom w:val="single" w:sz="4" w:space="0" w:color="004990"/>
            </w:tcBorders>
            <w:shd w:val="clear" w:color="auto" w:fill="auto"/>
            <w:vAlign w:val="center"/>
          </w:tcPr>
          <w:p w14:paraId="28B67DDF" w14:textId="77777777" w:rsidR="003B4903" w:rsidRDefault="003B4903" w:rsidP="00014B76">
            <w:pPr>
              <w:jc w:val="center"/>
              <w:rPr>
                <w:rFonts w:ascii="Tahoma" w:hAnsi="Tahoma" w:cs="Tahoma"/>
                <w:color w:val="004990"/>
                <w:szCs w:val="18"/>
                <w:lang w:eastAsia="es-BO"/>
              </w:rPr>
            </w:pPr>
            <w:r>
              <w:rPr>
                <w:rFonts w:ascii="Tahoma" w:hAnsi="Tahoma" w:cs="Tahoma"/>
                <w:color w:val="004990"/>
                <w:szCs w:val="18"/>
                <w:lang w:eastAsia="es-BO"/>
              </w:rPr>
              <w:t>3.40</w:t>
            </w:r>
          </w:p>
        </w:tc>
        <w:tc>
          <w:tcPr>
            <w:tcW w:w="6378" w:type="dxa"/>
            <w:tcBorders>
              <w:top w:val="single" w:sz="4" w:space="0" w:color="004990"/>
              <w:bottom w:val="single" w:sz="4" w:space="0" w:color="004990"/>
            </w:tcBorders>
            <w:shd w:val="clear" w:color="auto" w:fill="auto"/>
            <w:vAlign w:val="center"/>
          </w:tcPr>
          <w:p w14:paraId="7C0792A6" w14:textId="77777777" w:rsidR="003B4903" w:rsidRPr="002A6E3F" w:rsidRDefault="003B4903" w:rsidP="003B4903">
            <w:pPr>
              <w:jc w:val="both"/>
              <w:rPr>
                <w:rFonts w:ascii="Tahoma" w:hAnsi="Tahoma" w:cs="Tahoma"/>
                <w:color w:val="1F497D"/>
                <w:lang w:val="es-BO"/>
              </w:rPr>
            </w:pPr>
            <w:r w:rsidRPr="002A6E3F">
              <w:rPr>
                <w:rFonts w:ascii="Tahoma" w:hAnsi="Tahoma" w:cs="Tahoma"/>
                <w:color w:val="1F497D"/>
                <w:lang w:val="es-BO"/>
              </w:rPr>
              <w:t>Se deben incluir la provisión de materiales y servicios de instalación para el Energizado de todos los equipos nuevos, incluidas todas sus fuentes según el siguiente detalle:</w:t>
            </w:r>
          </w:p>
          <w:p w14:paraId="4991E4D0" w14:textId="77777777" w:rsidR="003B4903" w:rsidRPr="002A6E3F" w:rsidRDefault="003B4903" w:rsidP="003B4903">
            <w:pPr>
              <w:jc w:val="both"/>
              <w:rPr>
                <w:rFonts w:ascii="Tahoma" w:hAnsi="Tahoma" w:cs="Tahoma"/>
                <w:b/>
                <w:bCs/>
                <w:color w:val="1F497D"/>
                <w:sz w:val="6"/>
                <w:lang w:val="es-BO" w:eastAsia="es-BO"/>
              </w:rPr>
            </w:pPr>
          </w:p>
          <w:p w14:paraId="7D03D8CC" w14:textId="77777777" w:rsidR="003B4903" w:rsidRPr="003B4903" w:rsidRDefault="003B4903" w:rsidP="00D518C2">
            <w:pPr>
              <w:numPr>
                <w:ilvl w:val="1"/>
                <w:numId w:val="51"/>
              </w:numPr>
              <w:ind w:left="220" w:hanging="141"/>
              <w:jc w:val="both"/>
              <w:rPr>
                <w:rFonts w:ascii="Tahoma" w:hAnsi="Tahoma" w:cs="Tahoma"/>
                <w:color w:val="1F497D"/>
                <w:lang w:val="es-BO"/>
              </w:rPr>
            </w:pPr>
            <w:r w:rsidRPr="002A6E3F">
              <w:rPr>
                <w:rFonts w:ascii="Tahoma" w:hAnsi="Tahoma" w:cs="Tahoma"/>
                <w:color w:val="1F497D"/>
                <w:lang w:val="es-BO"/>
              </w:rPr>
              <w:t>Provisión e instalación de un Riel Din portadisyuntores con tapa metálica de protección en cada Rack, con todas las borneras necesarias e interconexiones internas para las diferentes derivaciones.</w:t>
            </w:r>
          </w:p>
          <w:p w14:paraId="17A11721" w14:textId="77777777" w:rsidR="003B4903" w:rsidRPr="002A6E3F" w:rsidRDefault="003B4903" w:rsidP="00D518C2">
            <w:pPr>
              <w:numPr>
                <w:ilvl w:val="1"/>
                <w:numId w:val="51"/>
              </w:numPr>
              <w:ind w:left="220" w:hanging="141"/>
              <w:jc w:val="both"/>
              <w:rPr>
                <w:rFonts w:ascii="Tahoma" w:hAnsi="Tahoma" w:cs="Tahoma"/>
                <w:color w:val="1F497D"/>
                <w:lang w:val="es-BO"/>
              </w:rPr>
            </w:pPr>
            <w:r w:rsidRPr="002A6E3F">
              <w:rPr>
                <w:rFonts w:ascii="Tahoma" w:hAnsi="Tahoma" w:cs="Tahoma"/>
                <w:color w:val="1F497D"/>
                <w:lang w:val="es-BO"/>
              </w:rPr>
              <w:t>Cableado de energía desde el riel portadisyuntores de cada rack o regletas verticales nema según corresponda, hasta el tablero principal; dos corridas para fuentes A y B,  cada una con cable enchaquetado de 3 hilos, marca Pirelli, Induscabos ó Cablebol debidamente dimensionado y a requerimiento de ENTEL. Distancia promedio de 30m por corrida.</w:t>
            </w:r>
          </w:p>
          <w:p w14:paraId="1A00FAC6" w14:textId="77777777" w:rsidR="003B4903" w:rsidRPr="002A6E3F" w:rsidRDefault="003B4903" w:rsidP="00D518C2">
            <w:pPr>
              <w:numPr>
                <w:ilvl w:val="1"/>
                <w:numId w:val="51"/>
              </w:numPr>
              <w:ind w:left="220" w:hanging="141"/>
              <w:jc w:val="both"/>
              <w:rPr>
                <w:rFonts w:ascii="Tahoma" w:hAnsi="Tahoma" w:cs="Tahoma"/>
                <w:color w:val="1F497D"/>
                <w:lang w:val="es-BO"/>
              </w:rPr>
            </w:pPr>
            <w:r w:rsidRPr="002A6E3F">
              <w:rPr>
                <w:rFonts w:ascii="Tahoma" w:hAnsi="Tahoma" w:cs="Tahoma"/>
                <w:color w:val="1F497D"/>
                <w:lang w:val="es-BO"/>
              </w:rPr>
              <w:t>En el Tablero Principal, considerar la provisión e instalación de termomagnéticos para fuentes A y B marca ABB, Moeller, Merlin Gerin ó Siemens debidamente dimensionados.</w:t>
            </w:r>
          </w:p>
          <w:p w14:paraId="32A130BB" w14:textId="77777777" w:rsidR="003B4903" w:rsidRPr="002A6E3F" w:rsidRDefault="003B4903" w:rsidP="00D518C2">
            <w:pPr>
              <w:numPr>
                <w:ilvl w:val="1"/>
                <w:numId w:val="51"/>
              </w:numPr>
              <w:ind w:left="220" w:hanging="141"/>
              <w:jc w:val="both"/>
              <w:rPr>
                <w:rFonts w:ascii="Tahoma" w:hAnsi="Tahoma" w:cs="Tahoma"/>
                <w:color w:val="1F497D"/>
                <w:lang w:val="es-BO"/>
              </w:rPr>
            </w:pPr>
            <w:r w:rsidRPr="002A6E3F">
              <w:rPr>
                <w:rFonts w:ascii="Tahoma" w:hAnsi="Tahoma" w:cs="Tahoma"/>
                <w:color w:val="1F497D"/>
                <w:lang w:val="es-BO"/>
              </w:rPr>
              <w:lastRenderedPageBreak/>
              <w:t>Provisión e instalación de cableado y conectorizado de energía para todas las fuentes desde cada equipo a las regletas o Riel Din. Se deben incluir todos los conectores y/o power cords que los equipos requieran los cuales serán definidos en el Site Survey.</w:t>
            </w:r>
          </w:p>
          <w:p w14:paraId="6CD7559D" w14:textId="77777777" w:rsidR="003B4903" w:rsidRPr="002A6E3F" w:rsidRDefault="003B4903" w:rsidP="00D518C2">
            <w:pPr>
              <w:numPr>
                <w:ilvl w:val="1"/>
                <w:numId w:val="51"/>
              </w:numPr>
              <w:ind w:left="220" w:hanging="141"/>
              <w:jc w:val="both"/>
              <w:rPr>
                <w:rFonts w:ascii="Tahoma" w:hAnsi="Tahoma" w:cs="Tahoma"/>
                <w:color w:val="1F497D"/>
                <w:lang w:val="es-BO"/>
              </w:rPr>
            </w:pPr>
            <w:r w:rsidRPr="002A6E3F">
              <w:rPr>
                <w:rFonts w:ascii="Tahoma" w:hAnsi="Tahoma" w:cs="Tahoma"/>
                <w:color w:val="1F497D"/>
                <w:lang w:val="es-BO"/>
              </w:rPr>
              <w:t>Provisión e instalación de cableado y conectorizado de cada equipo (chassis) a la barra de tierra del Rack con cable verde Pirelli, Induscabos ó Cablebol debidamente dimensionado.</w:t>
            </w:r>
          </w:p>
          <w:p w14:paraId="1BFC6684" w14:textId="77777777" w:rsidR="003B4903" w:rsidRPr="002A6E3F" w:rsidRDefault="003B4903" w:rsidP="00D518C2">
            <w:pPr>
              <w:numPr>
                <w:ilvl w:val="1"/>
                <w:numId w:val="51"/>
              </w:numPr>
              <w:ind w:left="220" w:hanging="141"/>
              <w:jc w:val="both"/>
              <w:rPr>
                <w:rFonts w:ascii="Tahoma" w:hAnsi="Tahoma" w:cs="Tahoma"/>
                <w:color w:val="1F497D"/>
                <w:lang w:val="es-BO"/>
              </w:rPr>
            </w:pPr>
            <w:r w:rsidRPr="002A6E3F">
              <w:rPr>
                <w:rFonts w:ascii="Tahoma" w:hAnsi="Tahoma" w:cs="Tahoma"/>
                <w:color w:val="1F497D"/>
                <w:lang w:val="es-BO"/>
              </w:rPr>
              <w:t xml:space="preserve">En caso de ser requerido, se debe considerar la provisión e instalación de la barra de tierra y del cable de tierra hasta el tablero principal utilizando cable verde-amarillo 1x6mm² marca Pirelli, Induscabos ó Cablebol. Distancia aproximada 30m. </w:t>
            </w:r>
          </w:p>
          <w:p w14:paraId="3CF5A0CF" w14:textId="77777777" w:rsidR="003B4903" w:rsidRPr="00C839C7" w:rsidRDefault="003B4903" w:rsidP="003B4903">
            <w:pPr>
              <w:jc w:val="both"/>
              <w:rPr>
                <w:rFonts w:ascii="Tahoma" w:hAnsi="Tahoma" w:cs="Tahoma"/>
                <w:bCs/>
                <w:color w:val="1F497D"/>
                <w:lang w:val="es-BO" w:eastAsia="es-BO"/>
              </w:rPr>
            </w:pPr>
            <w:r w:rsidRPr="002A6E3F">
              <w:rPr>
                <w:rFonts w:ascii="Tahoma" w:hAnsi="Tahoma" w:cs="Tahoma"/>
                <w:color w:val="1F497D"/>
                <w:lang w:val="es-BO"/>
              </w:rPr>
              <w:t>Se deben proveer todos los cables, conectores y accesorios necesarios para energizar todo el equipamiento.</w:t>
            </w:r>
          </w:p>
        </w:tc>
        <w:tc>
          <w:tcPr>
            <w:tcW w:w="1134" w:type="dxa"/>
            <w:tcBorders>
              <w:top w:val="single" w:sz="4" w:space="0" w:color="004990"/>
              <w:bottom w:val="single" w:sz="4" w:space="0" w:color="004990"/>
            </w:tcBorders>
            <w:shd w:val="clear" w:color="auto" w:fill="auto"/>
            <w:vAlign w:val="center"/>
          </w:tcPr>
          <w:p w14:paraId="3626EA49" w14:textId="77777777" w:rsidR="003B4903" w:rsidRPr="009C2DE5" w:rsidRDefault="00652021" w:rsidP="00014B76">
            <w:pPr>
              <w:jc w:val="center"/>
              <w:rPr>
                <w:rFonts w:ascii="Tahoma" w:hAnsi="Tahoma" w:cs="Tahoma"/>
                <w:color w:val="004990"/>
                <w:sz w:val="18"/>
                <w:szCs w:val="18"/>
              </w:rPr>
            </w:pPr>
            <w:ins w:id="11" w:author="Claudia Alejandra Ruiz Mariscal" w:date="2018-02-08T17:39:00Z">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ins>
          </w:p>
        </w:tc>
        <w:tc>
          <w:tcPr>
            <w:tcW w:w="851" w:type="dxa"/>
            <w:tcBorders>
              <w:top w:val="single" w:sz="4" w:space="0" w:color="004990"/>
              <w:bottom w:val="single" w:sz="4" w:space="0" w:color="004990"/>
            </w:tcBorders>
            <w:shd w:val="clear" w:color="auto" w:fill="auto"/>
            <w:vAlign w:val="center"/>
          </w:tcPr>
          <w:p w14:paraId="0DF6B822" w14:textId="77777777" w:rsidR="003B4903" w:rsidRPr="009C2DE5" w:rsidRDefault="003B4903"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4D029A03" w14:textId="77777777" w:rsidR="003B4903" w:rsidRPr="00994DF8" w:rsidRDefault="003B4903" w:rsidP="00014B76">
            <w:pPr>
              <w:jc w:val="center"/>
              <w:rPr>
                <w:rFonts w:ascii="Tahoma" w:hAnsi="Tahoma" w:cs="Tahoma"/>
                <w:color w:val="004990"/>
                <w:sz w:val="18"/>
                <w:szCs w:val="18"/>
                <w:lang w:val="es-BO" w:eastAsia="es-BO"/>
              </w:rPr>
            </w:pPr>
          </w:p>
        </w:tc>
      </w:tr>
      <w:tr w:rsidR="00587D3D" w:rsidRPr="009C2DE5" w14:paraId="6F9DE52D" w14:textId="77777777" w:rsidTr="00014B76">
        <w:trPr>
          <w:trHeight w:val="127"/>
        </w:trPr>
        <w:tc>
          <w:tcPr>
            <w:tcW w:w="568" w:type="dxa"/>
            <w:tcBorders>
              <w:top w:val="single" w:sz="4" w:space="0" w:color="004990"/>
              <w:bottom w:val="single" w:sz="4" w:space="0" w:color="004990"/>
            </w:tcBorders>
            <w:shd w:val="clear" w:color="auto" w:fill="auto"/>
            <w:vAlign w:val="center"/>
          </w:tcPr>
          <w:p w14:paraId="30FE82A7"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w:t>
            </w:r>
            <w:r w:rsidR="003B4903">
              <w:rPr>
                <w:rFonts w:ascii="Tahoma" w:hAnsi="Tahoma" w:cs="Tahoma"/>
                <w:color w:val="004990"/>
                <w:szCs w:val="18"/>
                <w:lang w:eastAsia="es-BO"/>
              </w:rPr>
              <w:t>41</w:t>
            </w:r>
          </w:p>
        </w:tc>
        <w:tc>
          <w:tcPr>
            <w:tcW w:w="9356" w:type="dxa"/>
            <w:gridSpan w:val="4"/>
            <w:tcBorders>
              <w:top w:val="single" w:sz="4" w:space="0" w:color="004990"/>
              <w:bottom w:val="single" w:sz="4" w:space="0" w:color="004990"/>
            </w:tcBorders>
            <w:shd w:val="clear" w:color="auto" w:fill="auto"/>
            <w:vAlign w:val="center"/>
          </w:tcPr>
          <w:p w14:paraId="2EE70454" w14:textId="77777777" w:rsidR="00587D3D" w:rsidRPr="00994DF8" w:rsidRDefault="00587D3D" w:rsidP="00014B76">
            <w:pPr>
              <w:rPr>
                <w:rFonts w:ascii="Tahoma" w:hAnsi="Tahoma" w:cs="Tahoma"/>
                <w:color w:val="004990"/>
                <w:sz w:val="18"/>
                <w:szCs w:val="18"/>
                <w:lang w:val="es-BO" w:eastAsia="es-BO"/>
              </w:rPr>
            </w:pPr>
            <w:r w:rsidRPr="00470781">
              <w:rPr>
                <w:rFonts w:ascii="Tahoma" w:hAnsi="Tahoma" w:cs="Tahoma"/>
                <w:b/>
                <w:color w:val="004990"/>
                <w:sz w:val="18"/>
                <w:szCs w:val="18"/>
                <w:lang w:val="es-BO"/>
              </w:rPr>
              <w:t>Repuestos</w:t>
            </w:r>
          </w:p>
        </w:tc>
      </w:tr>
      <w:tr w:rsidR="00587D3D" w:rsidRPr="009C2DE5" w14:paraId="53973E12" w14:textId="77777777" w:rsidTr="00014B76">
        <w:trPr>
          <w:trHeight w:val="127"/>
        </w:trPr>
        <w:tc>
          <w:tcPr>
            <w:tcW w:w="568" w:type="dxa"/>
            <w:tcBorders>
              <w:top w:val="single" w:sz="4" w:space="0" w:color="004990"/>
              <w:bottom w:val="single" w:sz="4" w:space="0" w:color="004990"/>
            </w:tcBorders>
            <w:shd w:val="clear" w:color="auto" w:fill="auto"/>
            <w:vAlign w:val="center"/>
          </w:tcPr>
          <w:p w14:paraId="176DE750" w14:textId="77777777" w:rsidR="00587D3D" w:rsidRPr="00016960" w:rsidRDefault="00587D3D" w:rsidP="00014B76">
            <w:pPr>
              <w:jc w:val="center"/>
              <w:rPr>
                <w:rFonts w:ascii="Tahoma" w:hAnsi="Tahoma" w:cs="Tahoma"/>
                <w:color w:val="004990"/>
                <w:szCs w:val="18"/>
                <w:lang w:eastAsia="es-BO"/>
              </w:rPr>
            </w:pPr>
            <w:r>
              <w:rPr>
                <w:rFonts w:ascii="Tahoma" w:hAnsi="Tahoma" w:cs="Tahoma"/>
                <w:color w:val="004990"/>
                <w:szCs w:val="18"/>
                <w:lang w:eastAsia="es-BO"/>
              </w:rPr>
              <w:t>3.</w:t>
            </w:r>
            <w:r w:rsidR="003B4903">
              <w:rPr>
                <w:rFonts w:ascii="Tahoma" w:hAnsi="Tahoma" w:cs="Tahoma"/>
                <w:color w:val="004990"/>
                <w:szCs w:val="18"/>
                <w:lang w:eastAsia="es-BO"/>
              </w:rPr>
              <w:t>42</w:t>
            </w:r>
          </w:p>
        </w:tc>
        <w:tc>
          <w:tcPr>
            <w:tcW w:w="6378" w:type="dxa"/>
            <w:tcBorders>
              <w:top w:val="single" w:sz="4" w:space="0" w:color="004990"/>
              <w:bottom w:val="single" w:sz="4" w:space="0" w:color="004990"/>
            </w:tcBorders>
            <w:shd w:val="clear" w:color="auto" w:fill="auto"/>
            <w:vAlign w:val="center"/>
          </w:tcPr>
          <w:p w14:paraId="6E4F9431" w14:textId="77777777" w:rsidR="00587D3D" w:rsidRDefault="00587D3D" w:rsidP="008C246C">
            <w:pPr>
              <w:jc w:val="both"/>
              <w:rPr>
                <w:rFonts w:ascii="Tahoma" w:hAnsi="Tahoma" w:cs="Tahoma"/>
                <w:bCs/>
                <w:color w:val="1F497D"/>
                <w:lang w:val="es-BO" w:eastAsia="es-BO"/>
              </w:rPr>
            </w:pPr>
            <w:r>
              <w:rPr>
                <w:rFonts w:ascii="Tahoma" w:hAnsi="Tahoma" w:cs="Tahoma"/>
                <w:bCs/>
                <w:color w:val="1F497D"/>
                <w:lang w:val="es-BO" w:eastAsia="es-BO"/>
              </w:rPr>
              <w:t>Se debe proveer un lote de repuestos con una unidad completa de cada equipo a ser provisto incluidos todo</w:t>
            </w:r>
            <w:r w:rsidR="008C246C">
              <w:rPr>
                <w:rFonts w:ascii="Tahoma" w:hAnsi="Tahoma" w:cs="Tahoma"/>
                <w:bCs/>
                <w:color w:val="1F497D"/>
                <w:lang w:val="es-BO" w:eastAsia="es-BO"/>
              </w:rPr>
              <w:t>s los módulos y funcionalidades. Debe ser posible migrar las licencias de los equipos activos con falla a los repuestos de modo que trabajen de forma idéntica.</w:t>
            </w:r>
          </w:p>
        </w:tc>
        <w:tc>
          <w:tcPr>
            <w:tcW w:w="1134" w:type="dxa"/>
            <w:tcBorders>
              <w:top w:val="single" w:sz="4" w:space="0" w:color="004990"/>
              <w:bottom w:val="single" w:sz="4" w:space="0" w:color="004990"/>
            </w:tcBorders>
            <w:shd w:val="clear" w:color="auto" w:fill="auto"/>
            <w:vAlign w:val="center"/>
          </w:tcPr>
          <w:p w14:paraId="7DF51B7A" w14:textId="77777777" w:rsidR="00587D3D" w:rsidRPr="00273676"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F2C04F1"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6C66181" w14:textId="77777777" w:rsidR="00587D3D" w:rsidRPr="00994DF8" w:rsidRDefault="00587D3D" w:rsidP="00014B76">
            <w:pPr>
              <w:jc w:val="center"/>
              <w:rPr>
                <w:rFonts w:ascii="Tahoma" w:hAnsi="Tahoma" w:cs="Tahoma"/>
                <w:color w:val="004990"/>
                <w:sz w:val="18"/>
                <w:szCs w:val="18"/>
                <w:lang w:val="es-BO" w:eastAsia="es-BO"/>
              </w:rPr>
            </w:pPr>
          </w:p>
        </w:tc>
      </w:tr>
    </w:tbl>
    <w:p w14:paraId="6C3518D2" w14:textId="77777777" w:rsidR="00587D3D" w:rsidRPr="00457A09" w:rsidRDefault="00587D3D" w:rsidP="00587D3D">
      <w:pPr>
        <w:rPr>
          <w:sz w:val="4"/>
          <w:lang w:val="es-BO" w:eastAsia="en-US"/>
        </w:rPr>
      </w:pPr>
    </w:p>
    <w:p w14:paraId="4C0619CA" w14:textId="77777777" w:rsidR="00587D3D" w:rsidRDefault="00587D3D" w:rsidP="00587D3D">
      <w:pPr>
        <w:rPr>
          <w:lang w:val="es-BO" w:eastAsia="en-US"/>
        </w:rPr>
      </w:pPr>
    </w:p>
    <w:p w14:paraId="21182AA2" w14:textId="77777777" w:rsidR="003B4903" w:rsidRDefault="003B4903" w:rsidP="00587D3D">
      <w:pPr>
        <w:rPr>
          <w:lang w:val="es-BO" w:eastAsia="en-US"/>
        </w:rPr>
      </w:pPr>
    </w:p>
    <w:p w14:paraId="372850EF" w14:textId="77777777" w:rsidR="00587D3D" w:rsidRPr="00BC3F0F" w:rsidRDefault="00587D3D" w:rsidP="00D518C2">
      <w:pPr>
        <w:pStyle w:val="TITULOS"/>
        <w:numPr>
          <w:ilvl w:val="0"/>
          <w:numId w:val="47"/>
        </w:numPr>
        <w:spacing w:after="0"/>
        <w:rPr>
          <w:rFonts w:ascii="Tahoma" w:hAnsi="Tahoma" w:cs="Tahoma"/>
          <w:color w:val="004990"/>
          <w:sz w:val="22"/>
          <w:szCs w:val="22"/>
        </w:rPr>
      </w:pPr>
      <w:r w:rsidRPr="009C2DE5">
        <w:rPr>
          <w:rFonts w:ascii="Tahoma" w:hAnsi="Tahoma" w:cs="Tahoma"/>
          <w:color w:val="004990"/>
          <w:sz w:val="22"/>
          <w:szCs w:val="22"/>
        </w:rPr>
        <w:t>SERVICIOS</w:t>
      </w:r>
      <w:r>
        <w:rPr>
          <w:rFonts w:ascii="Tahoma" w:hAnsi="Tahoma" w:cs="Tahoma"/>
          <w:color w:val="004990"/>
          <w:sz w:val="22"/>
          <w:szCs w:val="22"/>
        </w:rPr>
        <w:t xml:space="preserve"> DE INSTALACIÓN Y PROFESIONALES</w:t>
      </w:r>
    </w:p>
    <w:p w14:paraId="20B5B0A0" w14:textId="77777777" w:rsidR="00587D3D" w:rsidRPr="00457A09" w:rsidRDefault="00587D3D" w:rsidP="00587D3D">
      <w:pPr>
        <w:rPr>
          <w:color w:val="004990"/>
          <w:sz w:val="4"/>
          <w:szCs w:val="10"/>
          <w:lang w:val="es-BO"/>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520"/>
        <w:gridCol w:w="1134"/>
        <w:gridCol w:w="851"/>
        <w:gridCol w:w="993"/>
      </w:tblGrid>
      <w:tr w:rsidR="00587D3D" w:rsidRPr="00363D85" w14:paraId="0BBAB5D4" w14:textId="77777777" w:rsidTr="00014B76">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545AEC2"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D4E3101"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87D3D" w:rsidRPr="00363D85" w14:paraId="68DF4706" w14:textId="77777777" w:rsidTr="00014B76">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4DE3DEA" w14:textId="77777777" w:rsidR="00587D3D" w:rsidRPr="00363D85" w:rsidRDefault="00587D3D" w:rsidP="00014B7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 Y PROFESIONALES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FA00D1" w14:textId="77777777" w:rsidR="00587D3D" w:rsidRPr="00363D85" w:rsidRDefault="00587D3D" w:rsidP="00014B7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DFE1E5B"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87D3D" w:rsidRPr="00363D85" w14:paraId="39555740" w14:textId="77777777" w:rsidTr="00014B76">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8B49356" w14:textId="77777777" w:rsidR="00587D3D" w:rsidRPr="00363D85" w:rsidRDefault="00587D3D" w:rsidP="00014B7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852223" w14:textId="77777777" w:rsidR="00587D3D" w:rsidRPr="00363D85" w:rsidRDefault="00587D3D" w:rsidP="00014B7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7B4EA9"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D85A134"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A8632BC"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587D3D" w:rsidRPr="009C2DE5" w14:paraId="123E8724" w14:textId="77777777" w:rsidTr="00014B76">
        <w:trPr>
          <w:trHeight w:val="319"/>
        </w:trPr>
        <w:tc>
          <w:tcPr>
            <w:tcW w:w="426" w:type="dxa"/>
            <w:tcBorders>
              <w:top w:val="single" w:sz="4" w:space="0" w:color="FFFFFF"/>
              <w:bottom w:val="single" w:sz="4" w:space="0" w:color="004990"/>
            </w:tcBorders>
            <w:shd w:val="clear" w:color="auto" w:fill="auto"/>
            <w:vAlign w:val="center"/>
          </w:tcPr>
          <w:p w14:paraId="1A00FCE2" w14:textId="77777777" w:rsidR="00587D3D" w:rsidRPr="009C2DE5" w:rsidRDefault="00587D3D" w:rsidP="00014B76">
            <w:pPr>
              <w:jc w:val="center"/>
              <w:rPr>
                <w:rFonts w:ascii="Tahoma" w:hAnsi="Tahoma" w:cs="Tahoma"/>
                <w:color w:val="004990"/>
                <w:sz w:val="18"/>
                <w:szCs w:val="18"/>
                <w:lang w:eastAsia="es-BO"/>
              </w:rPr>
            </w:pPr>
            <w:r>
              <w:rPr>
                <w:rFonts w:ascii="Tahoma" w:hAnsi="Tahoma" w:cs="Tahoma"/>
                <w:color w:val="004990"/>
                <w:szCs w:val="18"/>
                <w:lang w:eastAsia="es-BO"/>
              </w:rPr>
              <w:t>4.1</w:t>
            </w:r>
          </w:p>
        </w:tc>
        <w:tc>
          <w:tcPr>
            <w:tcW w:w="6520" w:type="dxa"/>
            <w:tcBorders>
              <w:top w:val="single" w:sz="4" w:space="0" w:color="FFFFFF"/>
              <w:bottom w:val="single" w:sz="4" w:space="0" w:color="004990"/>
            </w:tcBorders>
            <w:shd w:val="clear" w:color="auto" w:fill="auto"/>
            <w:vAlign w:val="center"/>
          </w:tcPr>
          <w:p w14:paraId="32F21A48" w14:textId="77777777" w:rsidR="00587D3D" w:rsidRDefault="00587D3D" w:rsidP="00014B76">
            <w:pPr>
              <w:jc w:val="both"/>
              <w:rPr>
                <w:rFonts w:ascii="Tahoma" w:hAnsi="Tahoma" w:cs="Tahoma"/>
                <w:bCs/>
                <w:color w:val="1F497D"/>
                <w:lang w:val="es-BO" w:eastAsia="es-BO"/>
              </w:rPr>
            </w:pPr>
            <w:r w:rsidRPr="00463AAD">
              <w:rPr>
                <w:rFonts w:ascii="Tahoma" w:hAnsi="Tahoma" w:cs="Tahoma"/>
                <w:bCs/>
                <w:color w:val="1F497D"/>
                <w:lang w:val="es-BO" w:eastAsia="es-BO"/>
              </w:rPr>
              <w:t xml:space="preserve">El oferente </w:t>
            </w:r>
            <w:r>
              <w:rPr>
                <w:rFonts w:ascii="Tahoma" w:hAnsi="Tahoma" w:cs="Tahoma"/>
                <w:bCs/>
                <w:color w:val="1F497D"/>
                <w:lang w:val="es-BO" w:eastAsia="es-BO"/>
              </w:rPr>
              <w:t xml:space="preserve">adjudicado </w:t>
            </w:r>
            <w:r w:rsidRPr="00463AAD">
              <w:rPr>
                <w:rFonts w:ascii="Tahoma" w:hAnsi="Tahoma" w:cs="Tahoma"/>
                <w:bCs/>
                <w:color w:val="1F497D"/>
                <w:lang w:val="es-BO" w:eastAsia="es-BO"/>
              </w:rPr>
              <w:t>debe proveer y garantizar la instalación</w:t>
            </w:r>
            <w:r>
              <w:rPr>
                <w:rFonts w:ascii="Tahoma" w:hAnsi="Tahoma" w:cs="Tahoma"/>
                <w:bCs/>
                <w:color w:val="1F497D"/>
                <w:lang w:val="es-BO" w:eastAsia="es-BO"/>
              </w:rPr>
              <w:t xml:space="preserve"> e integración</w:t>
            </w:r>
            <w:r w:rsidRPr="00463AAD">
              <w:rPr>
                <w:rFonts w:ascii="Tahoma" w:hAnsi="Tahoma" w:cs="Tahoma"/>
                <w:bCs/>
                <w:color w:val="1F497D"/>
                <w:lang w:val="es-BO" w:eastAsia="es-BO"/>
              </w:rPr>
              <w:t xml:space="preserve"> de todo el </w:t>
            </w:r>
            <w:r>
              <w:rPr>
                <w:rFonts w:ascii="Tahoma" w:hAnsi="Tahoma" w:cs="Tahoma"/>
                <w:bCs/>
                <w:color w:val="1F497D"/>
                <w:lang w:val="es-BO" w:eastAsia="es-BO"/>
              </w:rPr>
              <w:t xml:space="preserve">sistema dentro la Red de ENTEL proveyendo todo el hardware, software, materiales, accesorios y servicios profesionales que se requieran, para lograr todas las especificaciones técnicas citadas en este proceso. </w:t>
            </w:r>
          </w:p>
          <w:p w14:paraId="0CE70E22" w14:textId="77777777" w:rsidR="00587D3D" w:rsidRPr="00EC1BE7" w:rsidRDefault="00587D3D" w:rsidP="00014B76">
            <w:pPr>
              <w:jc w:val="both"/>
              <w:rPr>
                <w:rFonts w:ascii="Tahoma" w:hAnsi="Tahoma" w:cs="Tahoma"/>
                <w:bCs/>
                <w:color w:val="1F497D"/>
                <w:lang w:val="es-BO" w:eastAsia="es-BO"/>
              </w:rPr>
            </w:pPr>
            <w:r>
              <w:rPr>
                <w:rFonts w:ascii="Tahoma" w:hAnsi="Tahoma" w:cs="Tahoma"/>
                <w:bCs/>
                <w:color w:val="1F497D"/>
                <w:lang w:val="es-BO" w:eastAsia="es-BO"/>
              </w:rPr>
              <w:t>Toda la implementación lógica del sistema deberá ser realizada por personal especializado del fabricante.</w:t>
            </w:r>
          </w:p>
        </w:tc>
        <w:tc>
          <w:tcPr>
            <w:tcW w:w="1134" w:type="dxa"/>
            <w:tcBorders>
              <w:top w:val="single" w:sz="4" w:space="0" w:color="FFFFFF"/>
              <w:bottom w:val="single" w:sz="4" w:space="0" w:color="004990"/>
            </w:tcBorders>
            <w:shd w:val="clear" w:color="auto" w:fill="auto"/>
            <w:vAlign w:val="center"/>
          </w:tcPr>
          <w:p w14:paraId="1715D6E4" w14:textId="77777777" w:rsidR="00587D3D" w:rsidRPr="009C2DE5" w:rsidRDefault="00587D3D" w:rsidP="00014B7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BE1A692"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5ABFFC4A" w14:textId="77777777" w:rsidR="00587D3D" w:rsidRPr="009C2DE5" w:rsidRDefault="00587D3D" w:rsidP="00014B76">
            <w:pPr>
              <w:jc w:val="center"/>
              <w:rPr>
                <w:rFonts w:ascii="Tahoma" w:hAnsi="Tahoma" w:cs="Tahoma"/>
                <w:color w:val="004990"/>
                <w:sz w:val="18"/>
                <w:szCs w:val="18"/>
                <w:lang w:eastAsia="es-BO"/>
              </w:rPr>
            </w:pPr>
            <w:r w:rsidRPr="00994DF8">
              <w:rPr>
                <w:rFonts w:ascii="Tahoma" w:hAnsi="Tahoma" w:cs="Tahoma"/>
                <w:color w:val="004990"/>
                <w:sz w:val="18"/>
                <w:szCs w:val="18"/>
                <w:lang w:val="es-BO" w:eastAsia="es-BO"/>
              </w:rPr>
              <w:t> </w:t>
            </w:r>
          </w:p>
        </w:tc>
      </w:tr>
      <w:tr w:rsidR="00CE4564" w:rsidRPr="009C2DE5" w14:paraId="45A4DBC8" w14:textId="77777777" w:rsidTr="00CE4564">
        <w:trPr>
          <w:trHeight w:val="319"/>
        </w:trPr>
        <w:tc>
          <w:tcPr>
            <w:tcW w:w="426" w:type="dxa"/>
            <w:tcBorders>
              <w:top w:val="single" w:sz="4" w:space="0" w:color="004990"/>
              <w:bottom w:val="single" w:sz="4" w:space="0" w:color="004990"/>
            </w:tcBorders>
            <w:shd w:val="clear" w:color="auto" w:fill="auto"/>
            <w:vAlign w:val="center"/>
          </w:tcPr>
          <w:p w14:paraId="03D324E8" w14:textId="77777777" w:rsidR="00CE4564" w:rsidRDefault="00CE4564" w:rsidP="00014B76">
            <w:pPr>
              <w:jc w:val="center"/>
              <w:rPr>
                <w:rFonts w:ascii="Tahoma" w:hAnsi="Tahoma" w:cs="Tahoma"/>
                <w:color w:val="004990"/>
                <w:szCs w:val="18"/>
                <w:lang w:eastAsia="es-BO"/>
              </w:rPr>
            </w:pPr>
            <w:r>
              <w:rPr>
                <w:rFonts w:ascii="Tahoma" w:hAnsi="Tahoma" w:cs="Tahoma"/>
                <w:color w:val="004990"/>
                <w:szCs w:val="18"/>
                <w:lang w:eastAsia="es-BO"/>
              </w:rPr>
              <w:t>4.2</w:t>
            </w:r>
          </w:p>
        </w:tc>
        <w:tc>
          <w:tcPr>
            <w:tcW w:w="6520" w:type="dxa"/>
            <w:tcBorders>
              <w:top w:val="single" w:sz="4" w:space="0" w:color="004990"/>
              <w:bottom w:val="single" w:sz="4" w:space="0" w:color="004990"/>
            </w:tcBorders>
            <w:shd w:val="clear" w:color="auto" w:fill="auto"/>
            <w:vAlign w:val="center"/>
          </w:tcPr>
          <w:p w14:paraId="563B8DEE" w14:textId="77777777" w:rsidR="00CE4564" w:rsidRPr="00CE4564" w:rsidRDefault="00CE4564" w:rsidP="007512C4">
            <w:pPr>
              <w:jc w:val="both"/>
              <w:rPr>
                <w:rFonts w:ascii="Tahoma" w:hAnsi="Tahoma" w:cs="Tahoma"/>
                <w:bCs/>
                <w:color w:val="1F497D"/>
                <w:lang w:eastAsia="es-BO"/>
              </w:rPr>
            </w:pPr>
            <w:r>
              <w:rPr>
                <w:rFonts w:ascii="Tahoma" w:hAnsi="Tahoma" w:cs="Tahoma"/>
                <w:bCs/>
                <w:color w:val="1F497D"/>
                <w:lang w:eastAsia="es-BO"/>
              </w:rPr>
              <w:t>El diseño e implementación debe ser realizado por personal</w:t>
            </w:r>
            <w:r w:rsidRPr="007512C4">
              <w:rPr>
                <w:rFonts w:ascii="Tahoma" w:hAnsi="Tahoma" w:cs="Tahoma"/>
                <w:bCs/>
                <w:color w:val="1F497D"/>
                <w:lang w:eastAsia="es-BO"/>
              </w:rPr>
              <w:t xml:space="preserve"> certificado, calificado y experimentado de fabricante. La implementación debe incluir la instalación y configuración de software, </w:t>
            </w:r>
            <w:r>
              <w:rPr>
                <w:rFonts w:ascii="Tahoma" w:hAnsi="Tahoma" w:cs="Tahoma"/>
                <w:bCs/>
                <w:color w:val="1F497D"/>
                <w:lang w:eastAsia="es-BO"/>
              </w:rPr>
              <w:t xml:space="preserve">integración, </w:t>
            </w:r>
            <w:r w:rsidRPr="007512C4">
              <w:rPr>
                <w:rFonts w:ascii="Tahoma" w:hAnsi="Tahoma" w:cs="Tahoma"/>
                <w:bCs/>
                <w:color w:val="1F497D"/>
                <w:lang w:eastAsia="es-BO"/>
              </w:rPr>
              <w:t>calibración de toda la solución incluyendo principalmente detección de amenazas, alertas y mitigaciones.</w:t>
            </w:r>
          </w:p>
        </w:tc>
        <w:tc>
          <w:tcPr>
            <w:tcW w:w="1134" w:type="dxa"/>
            <w:tcBorders>
              <w:top w:val="single" w:sz="4" w:space="0" w:color="004990"/>
              <w:bottom w:val="single" w:sz="4" w:space="0" w:color="004990"/>
            </w:tcBorders>
            <w:shd w:val="clear" w:color="auto" w:fill="auto"/>
            <w:vAlign w:val="center"/>
          </w:tcPr>
          <w:p w14:paraId="45C0BF66" w14:textId="77777777" w:rsidR="00CE4564" w:rsidRPr="009C2DE5" w:rsidRDefault="00CE4564" w:rsidP="00CE4564">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E7B8107" w14:textId="77777777" w:rsidR="00CE4564" w:rsidRPr="009C2DE5" w:rsidRDefault="00CE4564"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3119C45" w14:textId="77777777" w:rsidR="00CE4564" w:rsidRPr="00994DF8" w:rsidRDefault="00CE4564" w:rsidP="00014B76">
            <w:pPr>
              <w:jc w:val="center"/>
              <w:rPr>
                <w:rFonts w:ascii="Tahoma" w:hAnsi="Tahoma" w:cs="Tahoma"/>
                <w:color w:val="004990"/>
                <w:sz w:val="18"/>
                <w:szCs w:val="18"/>
                <w:lang w:val="es-BO" w:eastAsia="es-BO"/>
              </w:rPr>
            </w:pPr>
          </w:p>
        </w:tc>
      </w:tr>
      <w:tr w:rsidR="00CE4564" w:rsidRPr="009C2DE5" w14:paraId="5AB9D895" w14:textId="77777777" w:rsidTr="00CE4564">
        <w:trPr>
          <w:trHeight w:val="319"/>
        </w:trPr>
        <w:tc>
          <w:tcPr>
            <w:tcW w:w="426" w:type="dxa"/>
            <w:tcBorders>
              <w:top w:val="single" w:sz="4" w:space="0" w:color="004990"/>
              <w:bottom w:val="single" w:sz="4" w:space="0" w:color="004990"/>
            </w:tcBorders>
            <w:shd w:val="clear" w:color="auto" w:fill="auto"/>
            <w:vAlign w:val="center"/>
          </w:tcPr>
          <w:p w14:paraId="609063E4" w14:textId="77777777" w:rsidR="00CE4564" w:rsidRDefault="00CE4564" w:rsidP="00014B76">
            <w:pPr>
              <w:jc w:val="center"/>
              <w:rPr>
                <w:rFonts w:ascii="Tahoma" w:hAnsi="Tahoma" w:cs="Tahoma"/>
                <w:color w:val="004990"/>
                <w:szCs w:val="18"/>
                <w:lang w:eastAsia="es-BO"/>
              </w:rPr>
            </w:pPr>
            <w:r>
              <w:rPr>
                <w:rFonts w:ascii="Tahoma" w:hAnsi="Tahoma" w:cs="Tahoma"/>
                <w:color w:val="004990"/>
                <w:szCs w:val="18"/>
                <w:lang w:eastAsia="es-BO"/>
              </w:rPr>
              <w:t>4.3</w:t>
            </w:r>
          </w:p>
        </w:tc>
        <w:tc>
          <w:tcPr>
            <w:tcW w:w="6520" w:type="dxa"/>
            <w:tcBorders>
              <w:top w:val="single" w:sz="4" w:space="0" w:color="004990"/>
              <w:bottom w:val="single" w:sz="4" w:space="0" w:color="004990"/>
            </w:tcBorders>
            <w:shd w:val="clear" w:color="auto" w:fill="auto"/>
            <w:vAlign w:val="center"/>
          </w:tcPr>
          <w:p w14:paraId="1E5512AC" w14:textId="77777777" w:rsidR="00CE4564" w:rsidRPr="00463AAD" w:rsidRDefault="00CE4564" w:rsidP="00014B76">
            <w:pPr>
              <w:jc w:val="both"/>
              <w:rPr>
                <w:rFonts w:ascii="Tahoma" w:hAnsi="Tahoma" w:cs="Tahoma"/>
                <w:bCs/>
                <w:color w:val="1F497D"/>
                <w:lang w:val="es-BO" w:eastAsia="es-BO"/>
              </w:rPr>
            </w:pPr>
            <w:r w:rsidRPr="00470781">
              <w:rPr>
                <w:rFonts w:ascii="Tahoma" w:hAnsi="Tahoma" w:cs="Tahoma"/>
                <w:bCs/>
                <w:color w:val="1F497D"/>
                <w:lang w:val="es-BO" w:eastAsia="es-BO"/>
              </w:rPr>
              <w:t xml:space="preserve">Se debe brindar el soporte técnico especializado </w:t>
            </w:r>
            <w:r>
              <w:rPr>
                <w:rFonts w:ascii="Tahoma" w:hAnsi="Tahoma" w:cs="Tahoma"/>
                <w:bCs/>
                <w:color w:val="1F497D"/>
                <w:lang w:val="es-BO" w:eastAsia="es-BO"/>
              </w:rPr>
              <w:t>que otorgue las</w:t>
            </w:r>
            <w:r w:rsidRPr="00470781">
              <w:rPr>
                <w:rFonts w:ascii="Tahoma" w:hAnsi="Tahoma" w:cs="Tahoma"/>
                <w:bCs/>
                <w:color w:val="1F497D"/>
                <w:lang w:val="es-BO" w:eastAsia="es-BO"/>
              </w:rPr>
              <w:t xml:space="preserve"> configuraciones requeridas en los equipos</w:t>
            </w:r>
            <w:r>
              <w:rPr>
                <w:rFonts w:ascii="Tahoma" w:hAnsi="Tahoma" w:cs="Tahoma"/>
                <w:bCs/>
                <w:color w:val="1F497D"/>
                <w:lang w:val="es-BO" w:eastAsia="es-BO"/>
              </w:rPr>
              <w:t xml:space="preserve"> Cisco</w:t>
            </w:r>
            <w:r w:rsidRPr="00470781">
              <w:rPr>
                <w:rFonts w:ascii="Tahoma" w:hAnsi="Tahoma" w:cs="Tahoma"/>
                <w:bCs/>
                <w:color w:val="1F497D"/>
                <w:lang w:val="es-BO" w:eastAsia="es-BO"/>
              </w:rPr>
              <w:t xml:space="preserve"> IP-NGN</w:t>
            </w:r>
            <w:r>
              <w:rPr>
                <w:rFonts w:ascii="Tahoma" w:hAnsi="Tahoma" w:cs="Tahoma"/>
                <w:bCs/>
                <w:color w:val="1F497D"/>
                <w:lang w:val="es-BO" w:eastAsia="es-BO"/>
              </w:rPr>
              <w:t xml:space="preserve"> de ENTEL S.A. para la integración de todo el sistema Anti DDoS a ser provisto y se cumplan las funciones de detección, mitigación y gestión conforme lo solicitado en este proceso.</w:t>
            </w:r>
          </w:p>
        </w:tc>
        <w:tc>
          <w:tcPr>
            <w:tcW w:w="1134" w:type="dxa"/>
            <w:tcBorders>
              <w:top w:val="single" w:sz="4" w:space="0" w:color="004990"/>
              <w:bottom w:val="single" w:sz="4" w:space="0" w:color="004990"/>
            </w:tcBorders>
            <w:shd w:val="clear" w:color="auto" w:fill="auto"/>
            <w:vAlign w:val="center"/>
          </w:tcPr>
          <w:p w14:paraId="40BA1917" w14:textId="77777777" w:rsidR="00CE4564" w:rsidRPr="009C2DE5" w:rsidRDefault="00CE4564" w:rsidP="00CE4564">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E616192" w14:textId="77777777" w:rsidR="00CE4564" w:rsidRPr="009C2DE5" w:rsidRDefault="00CE4564"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8E8EC31" w14:textId="77777777" w:rsidR="00CE4564" w:rsidRPr="00994DF8" w:rsidRDefault="00CE4564" w:rsidP="00014B76">
            <w:pPr>
              <w:jc w:val="center"/>
              <w:rPr>
                <w:rFonts w:ascii="Tahoma" w:hAnsi="Tahoma" w:cs="Tahoma"/>
                <w:color w:val="004990"/>
                <w:sz w:val="18"/>
                <w:szCs w:val="18"/>
                <w:lang w:val="es-BO" w:eastAsia="es-BO"/>
              </w:rPr>
            </w:pPr>
          </w:p>
        </w:tc>
      </w:tr>
      <w:tr w:rsidR="00CE4564" w:rsidRPr="009C2DE5" w14:paraId="257D91DC" w14:textId="77777777" w:rsidTr="00CE4564">
        <w:trPr>
          <w:trHeight w:val="319"/>
        </w:trPr>
        <w:tc>
          <w:tcPr>
            <w:tcW w:w="426" w:type="dxa"/>
            <w:tcBorders>
              <w:top w:val="single" w:sz="4" w:space="0" w:color="004990"/>
              <w:bottom w:val="single" w:sz="4" w:space="0" w:color="004990"/>
            </w:tcBorders>
            <w:shd w:val="clear" w:color="auto" w:fill="auto"/>
            <w:vAlign w:val="center"/>
          </w:tcPr>
          <w:p w14:paraId="26B6C298" w14:textId="77777777" w:rsidR="00CE4564" w:rsidRDefault="00CE4564" w:rsidP="00014B76">
            <w:pPr>
              <w:jc w:val="center"/>
              <w:rPr>
                <w:rFonts w:ascii="Tahoma" w:hAnsi="Tahoma" w:cs="Tahoma"/>
                <w:color w:val="004990"/>
                <w:szCs w:val="18"/>
                <w:lang w:eastAsia="es-BO"/>
              </w:rPr>
            </w:pPr>
            <w:r>
              <w:rPr>
                <w:rFonts w:ascii="Tahoma" w:hAnsi="Tahoma" w:cs="Tahoma"/>
                <w:color w:val="004990"/>
                <w:szCs w:val="18"/>
                <w:lang w:eastAsia="es-BO"/>
              </w:rPr>
              <w:lastRenderedPageBreak/>
              <w:t>4.4</w:t>
            </w:r>
          </w:p>
        </w:tc>
        <w:tc>
          <w:tcPr>
            <w:tcW w:w="6520" w:type="dxa"/>
            <w:tcBorders>
              <w:top w:val="single" w:sz="4" w:space="0" w:color="004990"/>
              <w:bottom w:val="single" w:sz="4" w:space="0" w:color="004990"/>
            </w:tcBorders>
            <w:shd w:val="clear" w:color="auto" w:fill="auto"/>
            <w:vAlign w:val="center"/>
          </w:tcPr>
          <w:p w14:paraId="4C53FB5D" w14:textId="77777777" w:rsidR="00CE4564" w:rsidRPr="00CE4564" w:rsidRDefault="00CE4564" w:rsidP="00CE4564">
            <w:pPr>
              <w:jc w:val="both"/>
              <w:rPr>
                <w:rFonts w:ascii="Tahoma" w:hAnsi="Tahoma" w:cs="Tahoma"/>
                <w:bCs/>
                <w:color w:val="1F497D"/>
                <w:lang w:eastAsia="es-BO"/>
              </w:rPr>
            </w:pPr>
            <w:r w:rsidRPr="00CE4564">
              <w:rPr>
                <w:rFonts w:ascii="Tahoma" w:hAnsi="Tahoma" w:cs="Tahoma"/>
                <w:bCs/>
                <w:color w:val="1F497D"/>
                <w:lang w:val="es-BO" w:eastAsia="es-BO"/>
              </w:rPr>
              <w:t xml:space="preserve">Se debe proveer un curso de capacitación </w:t>
            </w:r>
            <w:r>
              <w:rPr>
                <w:rFonts w:ascii="Tahoma" w:hAnsi="Tahoma" w:cs="Tahoma"/>
                <w:bCs/>
                <w:color w:val="1F497D"/>
                <w:lang w:val="es-BO" w:eastAsia="es-BO"/>
              </w:rPr>
              <w:t xml:space="preserve">en español, </w:t>
            </w:r>
            <w:r w:rsidRPr="00CE4564">
              <w:rPr>
                <w:rFonts w:ascii="Tahoma" w:hAnsi="Tahoma" w:cs="Tahoma"/>
                <w:bCs/>
                <w:color w:val="1F497D"/>
                <w:lang w:val="es-BO" w:eastAsia="es-BO"/>
              </w:rPr>
              <w:t xml:space="preserve">de toda la solución a ser provista de </w:t>
            </w:r>
            <w:r>
              <w:rPr>
                <w:rFonts w:ascii="Tahoma" w:hAnsi="Tahoma" w:cs="Tahoma"/>
                <w:bCs/>
                <w:color w:val="1F497D"/>
                <w:lang w:val="es-BO" w:eastAsia="es-BO"/>
              </w:rPr>
              <w:t>al menos 5</w:t>
            </w:r>
            <w:r w:rsidRPr="00CE4564">
              <w:rPr>
                <w:rFonts w:ascii="Tahoma" w:hAnsi="Tahoma" w:cs="Tahoma"/>
                <w:bCs/>
                <w:color w:val="1F497D"/>
                <w:lang w:val="es-BO" w:eastAsia="es-BO"/>
              </w:rPr>
              <w:t xml:space="preserve"> días</w:t>
            </w:r>
            <w:r>
              <w:rPr>
                <w:rFonts w:ascii="Tahoma" w:hAnsi="Tahoma" w:cs="Tahoma"/>
                <w:bCs/>
                <w:color w:val="1F497D"/>
                <w:lang w:val="es-BO" w:eastAsia="es-BO"/>
              </w:rPr>
              <w:t xml:space="preserve"> (40 horas)</w:t>
            </w:r>
            <w:r w:rsidRPr="00CE4564">
              <w:rPr>
                <w:rFonts w:ascii="Tahoma" w:hAnsi="Tahoma" w:cs="Tahoma"/>
                <w:bCs/>
                <w:color w:val="1F497D"/>
                <w:lang w:val="es-BO" w:eastAsia="es-BO"/>
              </w:rPr>
              <w:t xml:space="preserve"> para 12 personas en la ciudad de La Paz en ambientes de ENTEL</w:t>
            </w:r>
            <w:r>
              <w:rPr>
                <w:rFonts w:ascii="Tahoma" w:hAnsi="Tahoma" w:cs="Tahoma"/>
                <w:bCs/>
                <w:color w:val="1F497D"/>
                <w:lang w:val="es-BO" w:eastAsia="es-BO"/>
              </w:rPr>
              <w:t>, e</w:t>
            </w:r>
            <w:r w:rsidRPr="00CE4564">
              <w:rPr>
                <w:rFonts w:ascii="Tahoma" w:hAnsi="Tahoma" w:cs="Tahoma"/>
                <w:bCs/>
                <w:color w:val="1F497D"/>
                <w:lang w:eastAsia="es-BO"/>
              </w:rPr>
              <w:t>n cual se detalle la administración de la solución, la ingeniería de tráfico y el mantenimiento de toda la solución</w:t>
            </w:r>
            <w:r>
              <w:rPr>
                <w:rFonts w:ascii="Tahoma" w:hAnsi="Tahoma" w:cs="Tahoma"/>
                <w:bCs/>
                <w:color w:val="1F497D"/>
                <w:lang w:eastAsia="es-BO"/>
              </w:rPr>
              <w:t>.</w:t>
            </w:r>
            <w:r w:rsidRPr="00CE4564">
              <w:rPr>
                <w:rFonts w:ascii="Tahoma" w:hAnsi="Tahoma" w:cs="Tahoma"/>
                <w:bCs/>
                <w:color w:val="1F497D"/>
                <w:lang w:val="es-BO" w:eastAsia="es-BO"/>
              </w:rPr>
              <w:t xml:space="preserve"> </w:t>
            </w:r>
            <w:r>
              <w:rPr>
                <w:rFonts w:ascii="Tahoma" w:hAnsi="Tahoma" w:cs="Tahoma"/>
                <w:bCs/>
                <w:color w:val="1F497D"/>
                <w:lang w:val="es-BO" w:eastAsia="es-BO"/>
              </w:rPr>
              <w:t>E</w:t>
            </w:r>
            <w:r w:rsidRPr="00CE4564">
              <w:rPr>
                <w:rFonts w:ascii="Tahoma" w:hAnsi="Tahoma" w:cs="Tahoma"/>
                <w:bCs/>
                <w:color w:val="1F497D"/>
                <w:lang w:val="es-BO" w:eastAsia="es-BO"/>
              </w:rPr>
              <w:t xml:space="preserve">l material de estudio y refrigerio debe </w:t>
            </w:r>
            <w:r>
              <w:rPr>
                <w:rFonts w:ascii="Tahoma" w:hAnsi="Tahoma" w:cs="Tahoma"/>
                <w:bCs/>
                <w:color w:val="1F497D"/>
                <w:lang w:val="es-BO" w:eastAsia="es-BO"/>
              </w:rPr>
              <w:t>ser</w:t>
            </w:r>
            <w:r w:rsidRPr="00CE4564">
              <w:rPr>
                <w:rFonts w:ascii="Tahoma" w:hAnsi="Tahoma" w:cs="Tahoma"/>
                <w:bCs/>
                <w:color w:val="1F497D"/>
                <w:lang w:val="es-BO" w:eastAsia="es-BO"/>
              </w:rPr>
              <w:t xml:space="preserve"> cubierto por el proveedor</w:t>
            </w:r>
            <w:r>
              <w:rPr>
                <w:rFonts w:ascii="Tahoma" w:hAnsi="Tahoma" w:cs="Tahoma"/>
                <w:bCs/>
                <w:color w:val="1F497D"/>
                <w:lang w:val="es-BO" w:eastAsia="es-BO"/>
              </w:rPr>
              <w:t xml:space="preserve">, se deberá proveer los manuales e </w:t>
            </w:r>
            <w:r w:rsidRPr="007512C4">
              <w:rPr>
                <w:rFonts w:ascii="Tahoma" w:hAnsi="Tahoma" w:cs="Tahoma"/>
                <w:bCs/>
                <w:color w:val="1F497D"/>
                <w:lang w:eastAsia="es-BO"/>
              </w:rPr>
              <w:t>información de fabricante</w:t>
            </w:r>
            <w:r>
              <w:rPr>
                <w:rFonts w:ascii="Tahoma" w:hAnsi="Tahoma" w:cs="Tahoma"/>
                <w:bCs/>
                <w:color w:val="1F497D"/>
                <w:lang w:eastAsia="es-BO"/>
              </w:rPr>
              <w:t>.</w:t>
            </w:r>
          </w:p>
        </w:tc>
        <w:tc>
          <w:tcPr>
            <w:tcW w:w="1134" w:type="dxa"/>
            <w:tcBorders>
              <w:top w:val="single" w:sz="4" w:space="0" w:color="004990"/>
              <w:bottom w:val="single" w:sz="4" w:space="0" w:color="004990"/>
            </w:tcBorders>
            <w:shd w:val="clear" w:color="auto" w:fill="auto"/>
            <w:vAlign w:val="center"/>
          </w:tcPr>
          <w:p w14:paraId="4CDEF6D3" w14:textId="77777777" w:rsidR="00CE4564" w:rsidRPr="009C2DE5" w:rsidRDefault="00CE4564" w:rsidP="00CE4564">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0AFE6E7" w14:textId="77777777" w:rsidR="00CE4564" w:rsidRPr="009C2DE5" w:rsidRDefault="00CE4564"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739F520" w14:textId="77777777" w:rsidR="00CE4564" w:rsidRPr="00994DF8" w:rsidRDefault="00CE4564" w:rsidP="00014B76">
            <w:pPr>
              <w:jc w:val="center"/>
              <w:rPr>
                <w:rFonts w:ascii="Tahoma" w:hAnsi="Tahoma" w:cs="Tahoma"/>
                <w:color w:val="004990"/>
                <w:sz w:val="18"/>
                <w:szCs w:val="18"/>
                <w:lang w:val="es-BO" w:eastAsia="es-BO"/>
              </w:rPr>
            </w:pPr>
          </w:p>
        </w:tc>
      </w:tr>
    </w:tbl>
    <w:p w14:paraId="5D517877" w14:textId="77777777" w:rsidR="00587D3D" w:rsidRPr="00457A09" w:rsidRDefault="00587D3D" w:rsidP="00587D3D">
      <w:pPr>
        <w:rPr>
          <w:sz w:val="4"/>
          <w:lang w:val="es-BO" w:eastAsia="en-US"/>
        </w:rPr>
      </w:pPr>
    </w:p>
    <w:p w14:paraId="19875B61" w14:textId="77777777" w:rsidR="00587D3D" w:rsidRDefault="00587D3D" w:rsidP="00587D3D">
      <w:pPr>
        <w:pStyle w:val="TITULOS"/>
        <w:spacing w:after="0"/>
        <w:ind w:firstLine="0"/>
        <w:rPr>
          <w:rFonts w:ascii="Tahoma" w:hAnsi="Tahoma" w:cs="Tahoma"/>
          <w:color w:val="004990"/>
          <w:sz w:val="22"/>
          <w:szCs w:val="22"/>
        </w:rPr>
      </w:pPr>
    </w:p>
    <w:p w14:paraId="78C94C29" w14:textId="77777777" w:rsidR="00587D3D" w:rsidRPr="00BC3F0F" w:rsidRDefault="00587D3D" w:rsidP="00D518C2">
      <w:pPr>
        <w:pStyle w:val="TITULOS"/>
        <w:numPr>
          <w:ilvl w:val="0"/>
          <w:numId w:val="47"/>
        </w:numPr>
        <w:spacing w:after="0"/>
        <w:rPr>
          <w:rFonts w:ascii="Tahoma" w:hAnsi="Tahoma" w:cs="Tahoma"/>
          <w:color w:val="004990"/>
          <w:sz w:val="22"/>
          <w:szCs w:val="22"/>
        </w:rPr>
      </w:pPr>
      <w:r>
        <w:rPr>
          <w:rFonts w:ascii="Tahoma" w:hAnsi="Tahoma" w:cs="Tahoma"/>
          <w:color w:val="004990"/>
          <w:sz w:val="22"/>
          <w:szCs w:val="22"/>
        </w:rPr>
        <w:t>DOCUMENTACIÓN</w:t>
      </w:r>
    </w:p>
    <w:p w14:paraId="5D7BBC60" w14:textId="77777777" w:rsidR="00587D3D" w:rsidRPr="00457A09" w:rsidRDefault="00587D3D" w:rsidP="00587D3D">
      <w:pPr>
        <w:rPr>
          <w:color w:val="004990"/>
          <w:sz w:val="2"/>
          <w:szCs w:val="10"/>
          <w:lang w:val="es-BO"/>
        </w:rPr>
      </w:pPr>
    </w:p>
    <w:tbl>
      <w:tblPr>
        <w:tblW w:w="10066"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0"/>
        <w:gridCol w:w="1134"/>
        <w:gridCol w:w="851"/>
        <w:gridCol w:w="993"/>
      </w:tblGrid>
      <w:tr w:rsidR="00587D3D" w:rsidRPr="00363D85" w14:paraId="5C46CC76" w14:textId="77777777" w:rsidTr="00014B76">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EF695E6"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lastRenderedPageBreak/>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4E18F65"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87D3D" w:rsidRPr="00363D85" w14:paraId="5793DC0A" w14:textId="77777777" w:rsidTr="00014B76">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31EC29B" w14:textId="77777777" w:rsidR="00587D3D" w:rsidRPr="00363D85" w:rsidRDefault="00587D3D" w:rsidP="00014B7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E1C71D2" w14:textId="77777777" w:rsidR="00587D3D" w:rsidRPr="00363D85" w:rsidRDefault="00587D3D" w:rsidP="00014B7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4478A5C"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87D3D" w:rsidRPr="00363D85" w14:paraId="51FAEABE" w14:textId="77777777" w:rsidTr="00014B76">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E6D45B2" w14:textId="77777777" w:rsidR="00587D3D" w:rsidRPr="00363D85" w:rsidRDefault="00587D3D" w:rsidP="00014B7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117A43E" w14:textId="77777777" w:rsidR="00587D3D" w:rsidRPr="00363D85" w:rsidRDefault="00587D3D" w:rsidP="00014B7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304AB8D"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5360F93"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6003B98"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587D3D" w:rsidRPr="009C2DE5" w14:paraId="07D0FCCB" w14:textId="77777777" w:rsidTr="00014B76">
        <w:trPr>
          <w:trHeight w:val="336"/>
        </w:trPr>
        <w:tc>
          <w:tcPr>
            <w:tcW w:w="568" w:type="dxa"/>
            <w:shd w:val="clear" w:color="auto" w:fill="auto"/>
            <w:vAlign w:val="center"/>
          </w:tcPr>
          <w:p w14:paraId="220C6187" w14:textId="77777777" w:rsidR="00587D3D" w:rsidRDefault="00587D3D" w:rsidP="00014B76">
            <w:pPr>
              <w:jc w:val="center"/>
              <w:rPr>
                <w:rFonts w:ascii="Tahoma" w:hAnsi="Tahoma" w:cs="Tahoma"/>
                <w:color w:val="004990"/>
                <w:szCs w:val="18"/>
                <w:lang w:eastAsia="es-BO"/>
              </w:rPr>
            </w:pPr>
            <w:r>
              <w:rPr>
                <w:rFonts w:ascii="Tahoma" w:hAnsi="Tahoma" w:cs="Tahoma"/>
                <w:color w:val="004990"/>
                <w:szCs w:val="18"/>
                <w:lang w:eastAsia="es-BO"/>
              </w:rPr>
              <w:t>5.1</w:t>
            </w:r>
          </w:p>
        </w:tc>
        <w:tc>
          <w:tcPr>
            <w:tcW w:w="6520" w:type="dxa"/>
            <w:shd w:val="clear" w:color="auto" w:fill="auto"/>
          </w:tcPr>
          <w:p w14:paraId="50063E1A" w14:textId="77777777" w:rsidR="00587D3D" w:rsidRPr="005F7B87" w:rsidRDefault="00587D3D" w:rsidP="00014B76">
            <w:pPr>
              <w:jc w:val="both"/>
              <w:rPr>
                <w:rFonts w:ascii="Tahoma" w:hAnsi="Tahoma" w:cs="Tahoma"/>
                <w:bCs/>
                <w:color w:val="1F497D"/>
                <w:lang w:val="es-BO" w:eastAsia="es-BO"/>
              </w:rPr>
            </w:pPr>
            <w:r>
              <w:rPr>
                <w:rFonts w:ascii="Tahoma" w:hAnsi="Tahoma" w:cs="Tahoma"/>
                <w:bCs/>
                <w:color w:val="1F497D"/>
                <w:lang w:val="es-BO" w:eastAsia="es-BO"/>
              </w:rPr>
              <w:t xml:space="preserve">Antes de la puesta en producción de todo el equipamiento, </w:t>
            </w:r>
            <w:r w:rsidRPr="005F7B87">
              <w:rPr>
                <w:rFonts w:ascii="Tahoma" w:hAnsi="Tahoma" w:cs="Tahoma"/>
                <w:bCs/>
                <w:color w:val="1F497D"/>
                <w:lang w:val="es-BO" w:eastAsia="es-BO"/>
              </w:rPr>
              <w:t xml:space="preserve">el oferente adjudicado debe entregar a ENTEL S.A. </w:t>
            </w:r>
            <w:r>
              <w:rPr>
                <w:rFonts w:ascii="Tahoma" w:hAnsi="Tahoma" w:cs="Tahoma"/>
                <w:bCs/>
                <w:color w:val="1F497D"/>
                <w:lang w:val="es-BO" w:eastAsia="es-BO"/>
              </w:rPr>
              <w:t>los documentos de Diseño de Alto y Bajo Nivel. Estos documentos deberán ser validados por ENTEL S.A.</w:t>
            </w:r>
          </w:p>
        </w:tc>
        <w:tc>
          <w:tcPr>
            <w:tcW w:w="1134" w:type="dxa"/>
            <w:shd w:val="clear" w:color="auto" w:fill="auto"/>
            <w:vAlign w:val="center"/>
          </w:tcPr>
          <w:p w14:paraId="1A893EEB" w14:textId="77777777" w:rsidR="00587D3D" w:rsidRPr="009C2DE5" w:rsidRDefault="00587D3D" w:rsidP="00014B76">
            <w:pPr>
              <w:jc w:val="center"/>
              <w:rPr>
                <w:rFonts w:ascii="Tahoma" w:hAnsi="Tahoma" w:cs="Tahoma"/>
                <w:color w:val="004990"/>
                <w:sz w:val="18"/>
                <w:szCs w:val="18"/>
              </w:rP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1E3F7E30" w14:textId="77777777" w:rsidR="00587D3D" w:rsidRPr="009C2DE5" w:rsidRDefault="00587D3D" w:rsidP="00014B76">
            <w:pPr>
              <w:jc w:val="center"/>
              <w:rPr>
                <w:rFonts w:ascii="Tahoma" w:hAnsi="Tahoma" w:cs="Tahoma"/>
                <w:color w:val="004990"/>
                <w:sz w:val="18"/>
                <w:szCs w:val="18"/>
                <w:lang w:eastAsia="es-BO"/>
              </w:rPr>
            </w:pPr>
          </w:p>
        </w:tc>
        <w:tc>
          <w:tcPr>
            <w:tcW w:w="993" w:type="dxa"/>
            <w:shd w:val="clear" w:color="auto" w:fill="auto"/>
            <w:vAlign w:val="center"/>
          </w:tcPr>
          <w:p w14:paraId="04D8AF7D" w14:textId="77777777" w:rsidR="00587D3D" w:rsidRPr="009C2DE5" w:rsidRDefault="00587D3D" w:rsidP="00014B76">
            <w:pPr>
              <w:jc w:val="center"/>
              <w:rPr>
                <w:rFonts w:ascii="Tahoma" w:hAnsi="Tahoma" w:cs="Tahoma"/>
                <w:color w:val="004990"/>
                <w:sz w:val="18"/>
                <w:szCs w:val="18"/>
                <w:lang w:eastAsia="es-BO"/>
              </w:rPr>
            </w:pPr>
          </w:p>
        </w:tc>
      </w:tr>
      <w:tr w:rsidR="00587D3D" w:rsidRPr="009C2DE5" w14:paraId="717CED1C" w14:textId="77777777" w:rsidTr="00014B76">
        <w:trPr>
          <w:trHeight w:val="336"/>
        </w:trPr>
        <w:tc>
          <w:tcPr>
            <w:tcW w:w="568" w:type="dxa"/>
            <w:shd w:val="clear" w:color="auto" w:fill="auto"/>
            <w:vAlign w:val="center"/>
          </w:tcPr>
          <w:p w14:paraId="777EBBEE" w14:textId="77777777" w:rsidR="00587D3D" w:rsidRPr="005F7B87" w:rsidRDefault="00587D3D" w:rsidP="00014B76">
            <w:pPr>
              <w:jc w:val="center"/>
              <w:rPr>
                <w:rFonts w:ascii="Tahoma" w:hAnsi="Tahoma" w:cs="Tahoma"/>
                <w:color w:val="004990"/>
                <w:szCs w:val="18"/>
                <w:lang w:eastAsia="es-BO"/>
              </w:rPr>
            </w:pPr>
            <w:r>
              <w:rPr>
                <w:rFonts w:ascii="Tahoma" w:hAnsi="Tahoma" w:cs="Tahoma"/>
                <w:color w:val="004990"/>
                <w:szCs w:val="18"/>
                <w:lang w:eastAsia="es-BO"/>
              </w:rPr>
              <w:t>5.2</w:t>
            </w:r>
          </w:p>
        </w:tc>
        <w:tc>
          <w:tcPr>
            <w:tcW w:w="6520" w:type="dxa"/>
            <w:shd w:val="clear" w:color="auto" w:fill="auto"/>
          </w:tcPr>
          <w:p w14:paraId="53FC7E8A"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 xml:space="preserve">El oferente debe adjuntar a su propuesta técnica el detalle no valorizado de los equipos </w:t>
            </w:r>
            <w:r>
              <w:rPr>
                <w:rFonts w:ascii="Tahoma" w:hAnsi="Tahoma" w:cs="Tahoma"/>
                <w:bCs/>
                <w:color w:val="1F497D"/>
                <w:lang w:val="es-BO" w:eastAsia="es-BO"/>
              </w:rPr>
              <w:t xml:space="preserve">y licencias </w:t>
            </w:r>
            <w:r w:rsidRPr="005F7B87">
              <w:rPr>
                <w:rFonts w:ascii="Tahoma" w:hAnsi="Tahoma" w:cs="Tahoma"/>
                <w:bCs/>
                <w:color w:val="1F497D"/>
                <w:lang w:val="es-BO" w:eastAsia="es-BO"/>
              </w:rPr>
              <w:t>a ser provistos.</w:t>
            </w:r>
          </w:p>
        </w:tc>
        <w:tc>
          <w:tcPr>
            <w:tcW w:w="1134" w:type="dxa"/>
            <w:shd w:val="clear" w:color="auto" w:fill="auto"/>
            <w:vAlign w:val="center"/>
          </w:tcPr>
          <w:p w14:paraId="188F4F53" w14:textId="77777777" w:rsidR="00587D3D" w:rsidRDefault="00587D3D" w:rsidP="00014B76">
            <w:pPr>
              <w:jc w:val="cente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4CE2D8CD" w14:textId="77777777" w:rsidR="00587D3D" w:rsidRPr="009C2DE5" w:rsidRDefault="00587D3D" w:rsidP="00014B76">
            <w:pPr>
              <w:jc w:val="center"/>
              <w:rPr>
                <w:rFonts w:ascii="Tahoma" w:hAnsi="Tahoma" w:cs="Tahoma"/>
                <w:color w:val="004990"/>
                <w:sz w:val="18"/>
                <w:szCs w:val="18"/>
                <w:lang w:eastAsia="es-BO"/>
              </w:rPr>
            </w:pPr>
          </w:p>
        </w:tc>
        <w:tc>
          <w:tcPr>
            <w:tcW w:w="993" w:type="dxa"/>
            <w:shd w:val="clear" w:color="auto" w:fill="auto"/>
            <w:vAlign w:val="center"/>
          </w:tcPr>
          <w:p w14:paraId="35A40C69" w14:textId="77777777" w:rsidR="00587D3D" w:rsidRPr="009C2DE5" w:rsidRDefault="00587D3D" w:rsidP="00014B76">
            <w:pPr>
              <w:jc w:val="center"/>
              <w:rPr>
                <w:rFonts w:ascii="Tahoma" w:hAnsi="Tahoma" w:cs="Tahoma"/>
                <w:color w:val="004990"/>
                <w:sz w:val="18"/>
                <w:szCs w:val="18"/>
                <w:lang w:eastAsia="es-BO"/>
              </w:rPr>
            </w:pPr>
          </w:p>
        </w:tc>
      </w:tr>
      <w:tr w:rsidR="00587D3D" w:rsidRPr="009C2DE5" w14:paraId="78880B97" w14:textId="77777777" w:rsidTr="00014B76">
        <w:trPr>
          <w:trHeight w:val="336"/>
        </w:trPr>
        <w:tc>
          <w:tcPr>
            <w:tcW w:w="568" w:type="dxa"/>
            <w:shd w:val="clear" w:color="auto" w:fill="auto"/>
            <w:vAlign w:val="center"/>
          </w:tcPr>
          <w:p w14:paraId="60A14AA0" w14:textId="77777777" w:rsidR="00587D3D" w:rsidRPr="005F7B87" w:rsidRDefault="00587D3D" w:rsidP="00014B76">
            <w:pPr>
              <w:jc w:val="center"/>
              <w:rPr>
                <w:rFonts w:ascii="Tahoma" w:hAnsi="Tahoma" w:cs="Tahoma"/>
                <w:color w:val="004990"/>
                <w:szCs w:val="18"/>
                <w:lang w:eastAsia="es-BO"/>
              </w:rPr>
            </w:pPr>
            <w:r>
              <w:rPr>
                <w:rFonts w:ascii="Tahoma" w:hAnsi="Tahoma" w:cs="Tahoma"/>
                <w:color w:val="004990"/>
                <w:szCs w:val="18"/>
                <w:lang w:eastAsia="es-BO"/>
              </w:rPr>
              <w:t>5.3</w:t>
            </w:r>
          </w:p>
        </w:tc>
        <w:tc>
          <w:tcPr>
            <w:tcW w:w="6520" w:type="dxa"/>
            <w:shd w:val="clear" w:color="auto" w:fill="auto"/>
          </w:tcPr>
          <w:p w14:paraId="26B8B4EB"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Una vez concluido el proyecto, el oferente adjudicado debe entregar a ENTEL S.A. toda la documentación del proyecto en formato electrónico e incluir dos (2) copias impresas, que mínimamente debe incluir:</w:t>
            </w:r>
          </w:p>
          <w:p w14:paraId="17015837" w14:textId="77777777" w:rsidR="00587D3D" w:rsidRPr="005F7B87" w:rsidRDefault="00587D3D" w:rsidP="00D518C2">
            <w:pPr>
              <w:numPr>
                <w:ilvl w:val="1"/>
                <w:numId w:val="48"/>
              </w:numPr>
              <w:ind w:left="355" w:hanging="141"/>
              <w:jc w:val="both"/>
              <w:rPr>
                <w:rFonts w:ascii="Tahoma" w:hAnsi="Tahoma" w:cs="Tahoma"/>
                <w:bCs/>
                <w:color w:val="1F497D"/>
                <w:lang w:val="es-BO" w:eastAsia="es-BO"/>
              </w:rPr>
            </w:pPr>
            <w:r>
              <w:rPr>
                <w:rFonts w:ascii="Tahoma" w:hAnsi="Tahoma" w:cs="Tahoma"/>
                <w:bCs/>
                <w:color w:val="1F497D"/>
                <w:lang w:val="es-BO" w:eastAsia="es-BO"/>
              </w:rPr>
              <w:t>Documento</w:t>
            </w:r>
            <w:r w:rsidRPr="005F7B87">
              <w:rPr>
                <w:rFonts w:ascii="Tahoma" w:hAnsi="Tahoma" w:cs="Tahoma"/>
                <w:bCs/>
                <w:color w:val="1F497D"/>
                <w:lang w:val="es-BO" w:eastAsia="es-BO"/>
              </w:rPr>
              <w:t xml:space="preserve"> As-Built.</w:t>
            </w:r>
          </w:p>
          <w:p w14:paraId="29A1FC57" w14:textId="77777777" w:rsidR="00587D3D" w:rsidRPr="005F7B87" w:rsidRDefault="00587D3D" w:rsidP="00D518C2">
            <w:pPr>
              <w:numPr>
                <w:ilvl w:val="1"/>
                <w:numId w:val="48"/>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Documentación con las configuraciones finales de los equipos.</w:t>
            </w:r>
          </w:p>
          <w:p w14:paraId="465A5E96" w14:textId="77777777" w:rsidR="00587D3D" w:rsidRPr="005F7B87" w:rsidRDefault="00587D3D" w:rsidP="00D518C2">
            <w:pPr>
              <w:numPr>
                <w:ilvl w:val="1"/>
                <w:numId w:val="48"/>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Documento</w:t>
            </w:r>
            <w:r>
              <w:rPr>
                <w:rFonts w:ascii="Tahoma" w:hAnsi="Tahoma" w:cs="Tahoma"/>
                <w:bCs/>
                <w:color w:val="1F497D"/>
                <w:lang w:val="es-BO" w:eastAsia="es-BO"/>
              </w:rPr>
              <w:t>s</w:t>
            </w:r>
            <w:r w:rsidRPr="005F7B87">
              <w:rPr>
                <w:rFonts w:ascii="Tahoma" w:hAnsi="Tahoma" w:cs="Tahoma"/>
                <w:bCs/>
                <w:color w:val="1F497D"/>
                <w:lang w:val="es-BO" w:eastAsia="es-BO"/>
              </w:rPr>
              <w:t xml:space="preserve"> ATP debidamente ejecutado y firmado por los encargados de ENTEL S.A. y el oferente adjudicado.</w:t>
            </w:r>
          </w:p>
          <w:p w14:paraId="13EB7730" w14:textId="77777777" w:rsidR="00587D3D" w:rsidRPr="005F7B87" w:rsidRDefault="00587D3D" w:rsidP="00D518C2">
            <w:pPr>
              <w:numPr>
                <w:ilvl w:val="1"/>
                <w:numId w:val="48"/>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Inventario de los equipos detallando descripción, ubicación y número de serie.</w:t>
            </w:r>
          </w:p>
        </w:tc>
        <w:tc>
          <w:tcPr>
            <w:tcW w:w="1134" w:type="dxa"/>
            <w:shd w:val="clear" w:color="auto" w:fill="auto"/>
            <w:vAlign w:val="center"/>
          </w:tcPr>
          <w:p w14:paraId="4B4825FB" w14:textId="77777777" w:rsidR="00587D3D" w:rsidRDefault="00587D3D" w:rsidP="00014B76">
            <w:pPr>
              <w:jc w:val="cente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29E5FB35" w14:textId="77777777" w:rsidR="00587D3D" w:rsidRPr="009C2DE5" w:rsidRDefault="00587D3D" w:rsidP="00014B76">
            <w:pPr>
              <w:jc w:val="center"/>
              <w:rPr>
                <w:rFonts w:ascii="Tahoma" w:hAnsi="Tahoma" w:cs="Tahoma"/>
                <w:color w:val="004990"/>
                <w:sz w:val="18"/>
                <w:szCs w:val="18"/>
                <w:lang w:eastAsia="es-BO"/>
              </w:rPr>
            </w:pPr>
          </w:p>
        </w:tc>
        <w:tc>
          <w:tcPr>
            <w:tcW w:w="993" w:type="dxa"/>
            <w:shd w:val="clear" w:color="auto" w:fill="auto"/>
            <w:vAlign w:val="center"/>
          </w:tcPr>
          <w:p w14:paraId="76E2DEBE" w14:textId="77777777" w:rsidR="00587D3D" w:rsidRPr="009C2DE5" w:rsidRDefault="00587D3D" w:rsidP="00014B76">
            <w:pPr>
              <w:jc w:val="center"/>
              <w:rPr>
                <w:rFonts w:ascii="Tahoma" w:hAnsi="Tahoma" w:cs="Tahoma"/>
                <w:color w:val="004990"/>
                <w:sz w:val="18"/>
                <w:szCs w:val="18"/>
                <w:lang w:eastAsia="es-BO"/>
              </w:rPr>
            </w:pPr>
          </w:p>
        </w:tc>
      </w:tr>
      <w:tr w:rsidR="00587D3D" w:rsidRPr="009C2DE5" w14:paraId="38975229" w14:textId="77777777" w:rsidTr="00014B76">
        <w:trPr>
          <w:trHeight w:val="336"/>
        </w:trPr>
        <w:tc>
          <w:tcPr>
            <w:tcW w:w="568" w:type="dxa"/>
            <w:shd w:val="clear" w:color="auto" w:fill="auto"/>
            <w:vAlign w:val="center"/>
          </w:tcPr>
          <w:p w14:paraId="1631A7B4" w14:textId="77777777" w:rsidR="00587D3D" w:rsidRDefault="00587D3D" w:rsidP="00014B76">
            <w:pPr>
              <w:jc w:val="center"/>
              <w:rPr>
                <w:rFonts w:ascii="Tahoma" w:hAnsi="Tahoma" w:cs="Tahoma"/>
                <w:color w:val="004990"/>
                <w:szCs w:val="18"/>
                <w:lang w:eastAsia="es-BO"/>
              </w:rPr>
            </w:pPr>
            <w:r>
              <w:rPr>
                <w:rFonts w:ascii="Tahoma" w:hAnsi="Tahoma" w:cs="Tahoma"/>
                <w:color w:val="004990"/>
                <w:szCs w:val="18"/>
                <w:lang w:eastAsia="es-BO"/>
              </w:rPr>
              <w:t>5.4</w:t>
            </w:r>
          </w:p>
        </w:tc>
        <w:tc>
          <w:tcPr>
            <w:tcW w:w="6520" w:type="dxa"/>
            <w:shd w:val="clear" w:color="auto" w:fill="auto"/>
          </w:tcPr>
          <w:p w14:paraId="09FB6402"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Una vez concluido el proyecto, el oferente adjudicado debe entregar a ENTEL S.A. la siguiente documentación:</w:t>
            </w:r>
          </w:p>
          <w:p w14:paraId="0C385C5F" w14:textId="77777777" w:rsidR="00587D3D" w:rsidRPr="005F7B87" w:rsidRDefault="00587D3D" w:rsidP="00D518C2">
            <w:pPr>
              <w:numPr>
                <w:ilvl w:val="1"/>
                <w:numId w:val="48"/>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Tres (3) Copias legalizadas de la Póliza de Importación</w:t>
            </w:r>
          </w:p>
          <w:p w14:paraId="693C7277" w14:textId="77777777" w:rsidR="00587D3D" w:rsidRPr="005F7B87" w:rsidRDefault="00587D3D" w:rsidP="00D518C2">
            <w:pPr>
              <w:numPr>
                <w:ilvl w:val="1"/>
                <w:numId w:val="48"/>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Tres (3) Copias simples de los Packing List.</w:t>
            </w:r>
          </w:p>
          <w:p w14:paraId="4F0023C9" w14:textId="77777777" w:rsidR="00587D3D" w:rsidRPr="005F7B87" w:rsidRDefault="00587D3D" w:rsidP="00D518C2">
            <w:pPr>
              <w:numPr>
                <w:ilvl w:val="1"/>
                <w:numId w:val="48"/>
              </w:numPr>
              <w:ind w:left="355" w:hanging="141"/>
              <w:jc w:val="both"/>
              <w:rPr>
                <w:rFonts w:ascii="Tahoma" w:hAnsi="Tahoma" w:cs="Tahoma"/>
                <w:bCs/>
                <w:color w:val="1F497D"/>
                <w:lang w:val="es-BO" w:eastAsia="es-BO"/>
              </w:rPr>
            </w:pPr>
            <w:r w:rsidRPr="005F7B87">
              <w:rPr>
                <w:rFonts w:ascii="Tahoma" w:hAnsi="Tahoma" w:cs="Tahoma"/>
                <w:bCs/>
                <w:color w:val="1F497D"/>
                <w:lang w:val="es-BO" w:eastAsia="es-BO"/>
              </w:rPr>
              <w:t>Tres (3) Copias de la factura entregada a ENTEL S.A. (con el detalle de los bienes entregados).</w:t>
            </w:r>
          </w:p>
        </w:tc>
        <w:tc>
          <w:tcPr>
            <w:tcW w:w="1134" w:type="dxa"/>
            <w:shd w:val="clear" w:color="auto" w:fill="auto"/>
            <w:vAlign w:val="center"/>
          </w:tcPr>
          <w:p w14:paraId="5369A6B7" w14:textId="77777777" w:rsidR="00587D3D" w:rsidRPr="002D3C6D" w:rsidRDefault="00587D3D" w:rsidP="00014B76">
            <w:pPr>
              <w:jc w:val="center"/>
              <w:rPr>
                <w:rFonts w:ascii="Tahoma" w:hAnsi="Tahoma" w:cs="Tahoma"/>
                <w:color w:val="004990"/>
                <w:sz w:val="18"/>
                <w:szCs w:val="18"/>
              </w:rP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172DAC60" w14:textId="77777777" w:rsidR="00587D3D" w:rsidRPr="009C2DE5" w:rsidRDefault="00587D3D" w:rsidP="00014B76">
            <w:pPr>
              <w:jc w:val="center"/>
              <w:rPr>
                <w:rFonts w:ascii="Tahoma" w:hAnsi="Tahoma" w:cs="Tahoma"/>
                <w:color w:val="004990"/>
                <w:sz w:val="18"/>
                <w:szCs w:val="18"/>
                <w:lang w:eastAsia="es-BO"/>
              </w:rPr>
            </w:pPr>
          </w:p>
        </w:tc>
        <w:tc>
          <w:tcPr>
            <w:tcW w:w="993" w:type="dxa"/>
            <w:shd w:val="clear" w:color="auto" w:fill="auto"/>
            <w:vAlign w:val="center"/>
          </w:tcPr>
          <w:p w14:paraId="4E3A95F2" w14:textId="77777777" w:rsidR="00587D3D" w:rsidRPr="009C2DE5" w:rsidRDefault="00587D3D" w:rsidP="00014B76">
            <w:pPr>
              <w:jc w:val="center"/>
              <w:rPr>
                <w:rFonts w:ascii="Tahoma" w:hAnsi="Tahoma" w:cs="Tahoma"/>
                <w:color w:val="004990"/>
                <w:sz w:val="18"/>
                <w:szCs w:val="18"/>
                <w:lang w:eastAsia="es-BO"/>
              </w:rPr>
            </w:pPr>
          </w:p>
        </w:tc>
      </w:tr>
    </w:tbl>
    <w:p w14:paraId="2037C24B" w14:textId="77777777" w:rsidR="00587D3D" w:rsidRPr="00457A09" w:rsidRDefault="00587D3D" w:rsidP="00587D3D">
      <w:pPr>
        <w:rPr>
          <w:sz w:val="4"/>
          <w:szCs w:val="10"/>
          <w:lang w:val="en-US" w:eastAsia="en-US"/>
        </w:rPr>
      </w:pPr>
    </w:p>
    <w:p w14:paraId="16257118" w14:textId="77777777" w:rsidR="00587D3D" w:rsidRPr="0045338C" w:rsidRDefault="00587D3D" w:rsidP="00587D3D">
      <w:pPr>
        <w:rPr>
          <w:lang w:val="es-BO" w:eastAsia="en-US"/>
        </w:rPr>
      </w:pPr>
    </w:p>
    <w:p w14:paraId="357061E3" w14:textId="77777777" w:rsidR="00587D3D" w:rsidRPr="002C5A7B" w:rsidRDefault="00587D3D" w:rsidP="00D518C2">
      <w:pPr>
        <w:pStyle w:val="TITULOS"/>
        <w:numPr>
          <w:ilvl w:val="0"/>
          <w:numId w:val="47"/>
        </w:numPr>
        <w:spacing w:after="0"/>
        <w:rPr>
          <w:rFonts w:ascii="Tahoma" w:hAnsi="Tahoma" w:cs="Tahoma"/>
          <w:color w:val="004990"/>
          <w:sz w:val="22"/>
          <w:szCs w:val="22"/>
        </w:rPr>
      </w:pPr>
      <w:r w:rsidRPr="002C5A7B">
        <w:rPr>
          <w:rFonts w:ascii="Tahoma" w:hAnsi="Tahoma" w:cs="Tahoma"/>
          <w:color w:val="004990"/>
          <w:sz w:val="22"/>
          <w:szCs w:val="22"/>
        </w:rPr>
        <w:lastRenderedPageBreak/>
        <w:t>SOPORTE TÉCNICO</w:t>
      </w:r>
    </w:p>
    <w:p w14:paraId="336815D6" w14:textId="77777777" w:rsidR="00587D3D" w:rsidRPr="00457A09" w:rsidRDefault="00587D3D" w:rsidP="00587D3D">
      <w:pPr>
        <w:rPr>
          <w:sz w:val="2"/>
          <w:szCs w:val="10"/>
          <w:lang w:val="es-BO" w:eastAsia="en-US"/>
        </w:rPr>
      </w:pPr>
    </w:p>
    <w:tbl>
      <w:tblPr>
        <w:tblW w:w="10066"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0"/>
        <w:gridCol w:w="1134"/>
        <w:gridCol w:w="851"/>
        <w:gridCol w:w="993"/>
      </w:tblGrid>
      <w:tr w:rsidR="00587D3D" w:rsidRPr="00363D85" w14:paraId="6511D552" w14:textId="77777777" w:rsidTr="00014B76">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3B1A7A73"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1D8611A"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87D3D" w:rsidRPr="00363D85" w14:paraId="2DE029DA" w14:textId="77777777" w:rsidTr="00014B76">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8319171" w14:textId="77777777" w:rsidR="00587D3D" w:rsidRPr="00363D85" w:rsidRDefault="00587D3D" w:rsidP="00014B7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SOPORTE TÉCNICO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0A5870D" w14:textId="77777777" w:rsidR="00587D3D" w:rsidRPr="00363D85" w:rsidRDefault="00587D3D" w:rsidP="00014B7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93ABFE3"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87D3D" w:rsidRPr="00363D85" w14:paraId="74EFD884" w14:textId="77777777" w:rsidTr="00014B76">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BB2677E" w14:textId="77777777" w:rsidR="00587D3D" w:rsidRPr="00363D85" w:rsidRDefault="00587D3D" w:rsidP="00014B7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638F156" w14:textId="77777777" w:rsidR="00587D3D" w:rsidRPr="00363D85" w:rsidRDefault="00587D3D" w:rsidP="00014B7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18F62A8"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C8AEE2"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31E9E480"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587D3D" w:rsidRPr="009C2DE5" w14:paraId="48F7CC3C" w14:textId="77777777" w:rsidTr="00014B76">
        <w:trPr>
          <w:trHeight w:val="319"/>
        </w:trPr>
        <w:tc>
          <w:tcPr>
            <w:tcW w:w="568" w:type="dxa"/>
            <w:tcBorders>
              <w:top w:val="single" w:sz="4" w:space="0" w:color="FFFFFF"/>
              <w:bottom w:val="single" w:sz="4" w:space="0" w:color="004990"/>
            </w:tcBorders>
            <w:shd w:val="clear" w:color="auto" w:fill="auto"/>
            <w:vAlign w:val="center"/>
          </w:tcPr>
          <w:p w14:paraId="30522DE0"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6.1</w:t>
            </w:r>
          </w:p>
        </w:tc>
        <w:tc>
          <w:tcPr>
            <w:tcW w:w="6520" w:type="dxa"/>
            <w:tcBorders>
              <w:top w:val="single" w:sz="4" w:space="0" w:color="FFFFFF"/>
              <w:bottom w:val="single" w:sz="4" w:space="0" w:color="004990"/>
            </w:tcBorders>
            <w:shd w:val="clear" w:color="auto" w:fill="auto"/>
            <w:vAlign w:val="center"/>
          </w:tcPr>
          <w:p w14:paraId="5BB6AFD5"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El oferente debe proveer Soporte de Emergencia 24 horas 7 días a la semana, durante el periodo de garantía para todo el hardware</w:t>
            </w:r>
            <w:r>
              <w:rPr>
                <w:rFonts w:ascii="Tahoma" w:hAnsi="Tahoma" w:cs="Tahoma"/>
                <w:bCs/>
                <w:color w:val="1F497D"/>
                <w:lang w:val="es-BO" w:eastAsia="es-BO"/>
              </w:rPr>
              <w:t xml:space="preserve"> y software</w:t>
            </w:r>
            <w:r w:rsidRPr="005F7B87">
              <w:rPr>
                <w:rFonts w:ascii="Tahoma" w:hAnsi="Tahoma" w:cs="Tahoma"/>
                <w:bCs/>
                <w:color w:val="1F497D"/>
                <w:lang w:val="es-BO" w:eastAsia="es-BO"/>
              </w:rPr>
              <w:t xml:space="preserve"> adquirido, para restaurar el funcionamiento normal del sistema y el Servicio Comercial de acuerdo a los tiempos establecidos explicados más adelante.</w:t>
            </w:r>
          </w:p>
        </w:tc>
        <w:tc>
          <w:tcPr>
            <w:tcW w:w="1134" w:type="dxa"/>
            <w:tcBorders>
              <w:top w:val="single" w:sz="4" w:space="0" w:color="FFFFFF"/>
              <w:bottom w:val="single" w:sz="4" w:space="0" w:color="004990"/>
            </w:tcBorders>
            <w:shd w:val="clear" w:color="auto" w:fill="auto"/>
            <w:vAlign w:val="center"/>
          </w:tcPr>
          <w:p w14:paraId="0A8466D5" w14:textId="77777777" w:rsidR="00587D3D" w:rsidRPr="009C2DE5" w:rsidRDefault="00587D3D" w:rsidP="00014B7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B7A0F">
              <w:rPr>
                <w:rFonts w:ascii="Tahoma" w:hAnsi="Tahoma" w:cs="Tahoma"/>
                <w:color w:val="004990"/>
                <w:sz w:val="18"/>
                <w:szCs w:val="18"/>
              </w:rPr>
            </w:r>
            <w:r w:rsidR="006B7A0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469B4CD"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3649D186" w14:textId="77777777" w:rsidR="00587D3D" w:rsidRPr="009C2DE5" w:rsidRDefault="00587D3D" w:rsidP="00014B76">
            <w:pPr>
              <w:jc w:val="center"/>
              <w:rPr>
                <w:rFonts w:ascii="Tahoma" w:hAnsi="Tahoma" w:cs="Tahoma"/>
                <w:color w:val="004990"/>
                <w:sz w:val="18"/>
                <w:szCs w:val="18"/>
                <w:lang w:eastAsia="es-BO"/>
              </w:rPr>
            </w:pPr>
            <w:r w:rsidRPr="005B7209">
              <w:rPr>
                <w:rFonts w:ascii="Tahoma" w:hAnsi="Tahoma" w:cs="Tahoma"/>
                <w:color w:val="004990"/>
                <w:sz w:val="18"/>
                <w:szCs w:val="18"/>
                <w:lang w:val="es-BO" w:eastAsia="es-BO"/>
              </w:rPr>
              <w:t> </w:t>
            </w:r>
          </w:p>
        </w:tc>
      </w:tr>
      <w:tr w:rsidR="00587D3D" w:rsidRPr="009C2DE5" w14:paraId="21F64899" w14:textId="77777777" w:rsidTr="00014B76">
        <w:trPr>
          <w:trHeight w:val="319"/>
        </w:trPr>
        <w:tc>
          <w:tcPr>
            <w:tcW w:w="568" w:type="dxa"/>
            <w:tcBorders>
              <w:top w:val="single" w:sz="4" w:space="0" w:color="004990"/>
              <w:bottom w:val="single" w:sz="4" w:space="0" w:color="004990"/>
            </w:tcBorders>
            <w:shd w:val="clear" w:color="auto" w:fill="auto"/>
            <w:vAlign w:val="center"/>
          </w:tcPr>
          <w:p w14:paraId="6562E95E"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6.2</w:t>
            </w:r>
          </w:p>
        </w:tc>
        <w:tc>
          <w:tcPr>
            <w:tcW w:w="6520" w:type="dxa"/>
            <w:tcBorders>
              <w:top w:val="single" w:sz="4" w:space="0" w:color="004990"/>
              <w:bottom w:val="single" w:sz="4" w:space="0" w:color="004990"/>
            </w:tcBorders>
            <w:shd w:val="clear" w:color="auto" w:fill="auto"/>
            <w:vAlign w:val="center"/>
          </w:tcPr>
          <w:p w14:paraId="1E9FB79B"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 xml:space="preserve">Una vez ocurrida la emergencia, la solución será proporcionada a ENTEL S.A., dentro de las </w:t>
            </w:r>
            <w:r>
              <w:rPr>
                <w:rFonts w:ascii="Tahoma" w:hAnsi="Tahoma" w:cs="Tahoma"/>
                <w:bCs/>
                <w:color w:val="1F497D"/>
                <w:lang w:val="es-BO" w:eastAsia="es-BO"/>
              </w:rPr>
              <w:t>3</w:t>
            </w:r>
            <w:r w:rsidRPr="005F7B87">
              <w:rPr>
                <w:rFonts w:ascii="Tahoma" w:hAnsi="Tahoma" w:cs="Tahoma"/>
                <w:bCs/>
                <w:color w:val="1F497D"/>
                <w:lang w:val="es-BO" w:eastAsia="es-BO"/>
              </w:rPr>
              <w:t xml:space="preserve"> horas posteriores a su notificación en horario normal de trabajo y </w:t>
            </w:r>
            <w:r>
              <w:rPr>
                <w:rFonts w:ascii="Tahoma" w:hAnsi="Tahoma" w:cs="Tahoma"/>
                <w:bCs/>
                <w:color w:val="1F497D"/>
                <w:lang w:val="es-BO" w:eastAsia="es-BO"/>
              </w:rPr>
              <w:t>4</w:t>
            </w:r>
            <w:r w:rsidRPr="005F7B87">
              <w:rPr>
                <w:rFonts w:ascii="Tahoma" w:hAnsi="Tahoma" w:cs="Tahoma"/>
                <w:bCs/>
                <w:color w:val="1F497D"/>
                <w:lang w:val="es-BO" w:eastAsia="es-BO"/>
              </w:rPr>
              <w:t xml:space="preserve"> horas cuando ocurra fuera del horario normal. El Tiempo de Respuesta es calculado desde la primera  llamada de notificación al oferente. </w:t>
            </w:r>
          </w:p>
        </w:tc>
        <w:tc>
          <w:tcPr>
            <w:tcW w:w="1134" w:type="dxa"/>
            <w:tcBorders>
              <w:top w:val="single" w:sz="4" w:space="0" w:color="004990"/>
              <w:bottom w:val="single" w:sz="4" w:space="0" w:color="004990"/>
            </w:tcBorders>
            <w:shd w:val="clear" w:color="auto" w:fill="auto"/>
            <w:vAlign w:val="center"/>
          </w:tcPr>
          <w:p w14:paraId="705383D5" w14:textId="77777777" w:rsidR="00587D3D" w:rsidRPr="00063B83" w:rsidRDefault="00587D3D" w:rsidP="00014B76">
            <w:pPr>
              <w:jc w:val="center"/>
              <w:rPr>
                <w:rFonts w:ascii="Tahoma" w:hAnsi="Tahoma" w:cs="Tahoma"/>
                <w:color w:val="1F497D"/>
                <w:sz w:val="18"/>
                <w:szCs w:val="18"/>
                <w:lang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4EF56A01"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37F08A4C" w14:textId="77777777" w:rsidR="00587D3D" w:rsidRPr="00BC3F0F" w:rsidRDefault="00587D3D" w:rsidP="00014B76">
            <w:pPr>
              <w:jc w:val="center"/>
              <w:rPr>
                <w:rFonts w:ascii="Tahoma" w:hAnsi="Tahoma" w:cs="Tahoma"/>
                <w:color w:val="004990"/>
                <w:sz w:val="18"/>
                <w:szCs w:val="18"/>
                <w:lang w:val="es-BO" w:eastAsia="es-BO"/>
              </w:rPr>
            </w:pPr>
          </w:p>
        </w:tc>
      </w:tr>
      <w:tr w:rsidR="00587D3D" w:rsidRPr="009C2DE5" w14:paraId="648BB043" w14:textId="77777777" w:rsidTr="00014B76">
        <w:trPr>
          <w:trHeight w:val="319"/>
        </w:trPr>
        <w:tc>
          <w:tcPr>
            <w:tcW w:w="568" w:type="dxa"/>
            <w:tcBorders>
              <w:top w:val="single" w:sz="4" w:space="0" w:color="004990"/>
              <w:bottom w:val="single" w:sz="4" w:space="0" w:color="004990"/>
            </w:tcBorders>
            <w:shd w:val="clear" w:color="auto" w:fill="auto"/>
            <w:vAlign w:val="center"/>
          </w:tcPr>
          <w:p w14:paraId="004BD7E6"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6.3</w:t>
            </w:r>
          </w:p>
        </w:tc>
        <w:tc>
          <w:tcPr>
            <w:tcW w:w="6520" w:type="dxa"/>
            <w:tcBorders>
              <w:top w:val="single" w:sz="4" w:space="0" w:color="004990"/>
              <w:bottom w:val="single" w:sz="4" w:space="0" w:color="004990"/>
            </w:tcBorders>
            <w:shd w:val="clear" w:color="auto" w:fill="auto"/>
            <w:vAlign w:val="center"/>
          </w:tcPr>
          <w:p w14:paraId="78A63C83"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Una vez que el sistema retorne a operar normalmente, el Soporte Local del proveedor emitirá un informe detallado sobre el origen del problema y su solución.</w:t>
            </w:r>
          </w:p>
        </w:tc>
        <w:tc>
          <w:tcPr>
            <w:tcW w:w="1134" w:type="dxa"/>
            <w:tcBorders>
              <w:top w:val="single" w:sz="4" w:space="0" w:color="004990"/>
              <w:bottom w:val="single" w:sz="4" w:space="0" w:color="004990"/>
            </w:tcBorders>
            <w:shd w:val="clear" w:color="auto" w:fill="auto"/>
            <w:vAlign w:val="center"/>
          </w:tcPr>
          <w:p w14:paraId="1C6C6302"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051EF782"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009D70C" w14:textId="77777777" w:rsidR="00587D3D" w:rsidRPr="00BC3F0F" w:rsidRDefault="00587D3D" w:rsidP="00014B76">
            <w:pPr>
              <w:jc w:val="center"/>
              <w:rPr>
                <w:rFonts w:ascii="Tahoma" w:hAnsi="Tahoma" w:cs="Tahoma"/>
                <w:color w:val="004990"/>
                <w:sz w:val="18"/>
                <w:szCs w:val="18"/>
                <w:lang w:val="es-BO" w:eastAsia="es-BO"/>
              </w:rPr>
            </w:pPr>
          </w:p>
        </w:tc>
      </w:tr>
      <w:tr w:rsidR="00587D3D" w:rsidRPr="009C2DE5" w14:paraId="659FB351" w14:textId="77777777" w:rsidTr="00014B76">
        <w:trPr>
          <w:trHeight w:val="319"/>
        </w:trPr>
        <w:tc>
          <w:tcPr>
            <w:tcW w:w="568" w:type="dxa"/>
            <w:tcBorders>
              <w:top w:val="single" w:sz="4" w:space="0" w:color="004990"/>
              <w:bottom w:val="single" w:sz="4" w:space="0" w:color="004990"/>
            </w:tcBorders>
            <w:shd w:val="clear" w:color="auto" w:fill="auto"/>
            <w:vAlign w:val="center"/>
          </w:tcPr>
          <w:p w14:paraId="5DF5F06D" w14:textId="77777777" w:rsidR="00587D3D"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6.4</w:t>
            </w:r>
          </w:p>
        </w:tc>
        <w:tc>
          <w:tcPr>
            <w:tcW w:w="6520" w:type="dxa"/>
            <w:tcBorders>
              <w:top w:val="single" w:sz="4" w:space="0" w:color="004990"/>
              <w:bottom w:val="single" w:sz="4" w:space="0" w:color="004990"/>
            </w:tcBorders>
            <w:shd w:val="clear" w:color="auto" w:fill="auto"/>
            <w:vAlign w:val="center"/>
          </w:tcPr>
          <w:p w14:paraId="3F1569A1" w14:textId="77777777" w:rsidR="00587D3D" w:rsidRPr="005F7B87" w:rsidRDefault="00587D3D" w:rsidP="00014B76">
            <w:pPr>
              <w:jc w:val="both"/>
              <w:rPr>
                <w:rFonts w:ascii="Tahoma" w:hAnsi="Tahoma" w:cs="Tahoma"/>
                <w:bCs/>
                <w:color w:val="1F497D"/>
                <w:lang w:val="es-BO" w:eastAsia="es-BO"/>
              </w:rPr>
            </w:pPr>
            <w:r>
              <w:rPr>
                <w:rFonts w:ascii="Tahoma" w:hAnsi="Tahoma" w:cs="Tahoma"/>
                <w:bCs/>
                <w:color w:val="1F497D"/>
                <w:lang w:val="es-BO" w:eastAsia="es-BO"/>
              </w:rPr>
              <w:t>El Soporte Técnico también debe incluir soporte a modificación de configuraciones a requerimiento de ENTEL S.A.</w:t>
            </w:r>
          </w:p>
        </w:tc>
        <w:tc>
          <w:tcPr>
            <w:tcW w:w="1134" w:type="dxa"/>
            <w:tcBorders>
              <w:top w:val="single" w:sz="4" w:space="0" w:color="004990"/>
              <w:bottom w:val="single" w:sz="4" w:space="0" w:color="004990"/>
            </w:tcBorders>
            <w:shd w:val="clear" w:color="auto" w:fill="auto"/>
            <w:vAlign w:val="center"/>
          </w:tcPr>
          <w:p w14:paraId="33820BC6"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1F0A6CF2"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6E02345D" w14:textId="77777777" w:rsidR="00587D3D" w:rsidRPr="00BC3F0F" w:rsidRDefault="00587D3D" w:rsidP="00014B76">
            <w:pPr>
              <w:jc w:val="center"/>
              <w:rPr>
                <w:rFonts w:ascii="Tahoma" w:hAnsi="Tahoma" w:cs="Tahoma"/>
                <w:color w:val="004990"/>
                <w:sz w:val="18"/>
                <w:szCs w:val="18"/>
                <w:lang w:val="es-BO" w:eastAsia="es-BO"/>
              </w:rPr>
            </w:pPr>
          </w:p>
        </w:tc>
      </w:tr>
    </w:tbl>
    <w:p w14:paraId="3AAF1B0B" w14:textId="77777777" w:rsidR="00587D3D" w:rsidRPr="00457A09" w:rsidRDefault="00587D3D" w:rsidP="00587D3D">
      <w:pPr>
        <w:rPr>
          <w:sz w:val="4"/>
          <w:szCs w:val="10"/>
          <w:lang w:val="es-BO" w:eastAsia="en-US"/>
        </w:rPr>
      </w:pPr>
    </w:p>
    <w:p w14:paraId="6AAD4F0F" w14:textId="77777777" w:rsidR="00587D3D" w:rsidRDefault="00587D3D" w:rsidP="00587D3D">
      <w:pPr>
        <w:pStyle w:val="TITULOS"/>
        <w:spacing w:after="0"/>
        <w:ind w:firstLine="0"/>
        <w:rPr>
          <w:rFonts w:ascii="Tahoma" w:hAnsi="Tahoma" w:cs="Tahoma"/>
          <w:color w:val="004990"/>
          <w:sz w:val="22"/>
          <w:szCs w:val="22"/>
        </w:rPr>
      </w:pPr>
    </w:p>
    <w:p w14:paraId="15BED907" w14:textId="77777777" w:rsidR="00587D3D" w:rsidRDefault="00587D3D" w:rsidP="00D518C2">
      <w:pPr>
        <w:pStyle w:val="TITULOS"/>
        <w:numPr>
          <w:ilvl w:val="0"/>
          <w:numId w:val="47"/>
        </w:numPr>
        <w:spacing w:after="0"/>
        <w:rPr>
          <w:rFonts w:ascii="Tahoma" w:hAnsi="Tahoma" w:cs="Tahoma"/>
          <w:color w:val="004990"/>
          <w:sz w:val="22"/>
          <w:szCs w:val="22"/>
        </w:rPr>
      </w:pPr>
      <w:r>
        <w:rPr>
          <w:rFonts w:ascii="Tahoma" w:hAnsi="Tahoma" w:cs="Tahoma"/>
          <w:color w:val="004990"/>
          <w:sz w:val="22"/>
          <w:szCs w:val="22"/>
        </w:rPr>
        <w:lastRenderedPageBreak/>
        <w:t>GARANTÍA</w:t>
      </w:r>
    </w:p>
    <w:p w14:paraId="5598AE91" w14:textId="77777777" w:rsidR="00587D3D" w:rsidRPr="00457A09" w:rsidRDefault="00587D3D" w:rsidP="00587D3D">
      <w:pPr>
        <w:rPr>
          <w:sz w:val="2"/>
          <w:szCs w:val="10"/>
          <w:lang w:val="es-BO" w:eastAsia="en-US"/>
        </w:rPr>
      </w:pPr>
    </w:p>
    <w:tbl>
      <w:tblPr>
        <w:tblW w:w="10066"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0"/>
        <w:gridCol w:w="1134"/>
        <w:gridCol w:w="851"/>
        <w:gridCol w:w="993"/>
      </w:tblGrid>
      <w:tr w:rsidR="00587D3D" w:rsidRPr="00363D85" w14:paraId="2A59E1D8" w14:textId="77777777" w:rsidTr="00014B76">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D6DE663"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C2C4B84"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87D3D" w:rsidRPr="00363D85" w14:paraId="40D24898" w14:textId="77777777" w:rsidTr="00014B76">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539DB9B" w14:textId="77777777" w:rsidR="00587D3D" w:rsidRPr="00363D85" w:rsidRDefault="00587D3D" w:rsidP="00014B7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 xml:space="preserve">GARANTÍA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AAB5BB" w14:textId="77777777" w:rsidR="00587D3D" w:rsidRPr="00363D85" w:rsidRDefault="00587D3D" w:rsidP="00014B76">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B0A9A67"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87D3D" w:rsidRPr="00BC3F0F" w14:paraId="46380D2F" w14:textId="77777777" w:rsidTr="00014B76">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E37CDA0" w14:textId="77777777" w:rsidR="00587D3D" w:rsidRPr="00363D85" w:rsidRDefault="00587D3D" w:rsidP="00014B7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D86E3C" w14:textId="77777777" w:rsidR="00587D3D" w:rsidRPr="00363D85" w:rsidRDefault="00587D3D" w:rsidP="00014B7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09B7FC"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E3FD42"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377CE74"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587D3D" w:rsidRPr="009C2DE5" w14:paraId="5D4BB849" w14:textId="77777777" w:rsidTr="00014B76">
        <w:trPr>
          <w:trHeight w:val="319"/>
        </w:trPr>
        <w:tc>
          <w:tcPr>
            <w:tcW w:w="568" w:type="dxa"/>
            <w:tcBorders>
              <w:top w:val="single" w:sz="4" w:space="0" w:color="FFFFFF"/>
              <w:bottom w:val="single" w:sz="4" w:space="0" w:color="004990"/>
            </w:tcBorders>
            <w:shd w:val="clear" w:color="auto" w:fill="auto"/>
            <w:vAlign w:val="center"/>
          </w:tcPr>
          <w:p w14:paraId="6F5EA421"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7.1</w:t>
            </w:r>
          </w:p>
        </w:tc>
        <w:tc>
          <w:tcPr>
            <w:tcW w:w="6520" w:type="dxa"/>
            <w:tcBorders>
              <w:top w:val="single" w:sz="4" w:space="0" w:color="FFFFFF"/>
              <w:bottom w:val="single" w:sz="4" w:space="0" w:color="004990"/>
            </w:tcBorders>
            <w:shd w:val="clear" w:color="auto" w:fill="auto"/>
            <w:vAlign w:val="center"/>
          </w:tcPr>
          <w:p w14:paraId="1CCB80F3"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 xml:space="preserve">La propuesta debe incluir un periodo de garantía de </w:t>
            </w:r>
            <w:r>
              <w:rPr>
                <w:rFonts w:ascii="Tahoma" w:hAnsi="Tahoma" w:cs="Tahoma"/>
                <w:bCs/>
                <w:color w:val="1F497D"/>
                <w:lang w:val="es-BO" w:eastAsia="es-BO"/>
              </w:rPr>
              <w:t>dos</w:t>
            </w:r>
            <w:r w:rsidRPr="005F7B87">
              <w:rPr>
                <w:rFonts w:ascii="Tahoma" w:hAnsi="Tahoma" w:cs="Tahoma"/>
                <w:bCs/>
                <w:color w:val="1F497D"/>
                <w:lang w:val="es-BO" w:eastAsia="es-BO"/>
              </w:rPr>
              <w:t xml:space="preserve"> (</w:t>
            </w:r>
            <w:r>
              <w:rPr>
                <w:rFonts w:ascii="Tahoma" w:hAnsi="Tahoma" w:cs="Tahoma"/>
                <w:bCs/>
                <w:color w:val="1F497D"/>
                <w:lang w:val="es-BO" w:eastAsia="es-BO"/>
              </w:rPr>
              <w:t>2</w:t>
            </w:r>
            <w:r w:rsidRPr="005F7B87">
              <w:rPr>
                <w:rFonts w:ascii="Tahoma" w:hAnsi="Tahoma" w:cs="Tahoma"/>
                <w:bCs/>
                <w:color w:val="1F497D"/>
                <w:lang w:val="es-BO" w:eastAsia="es-BO"/>
              </w:rPr>
              <w:t>) año</w:t>
            </w:r>
            <w:r>
              <w:rPr>
                <w:rFonts w:ascii="Tahoma" w:hAnsi="Tahoma" w:cs="Tahoma"/>
                <w:bCs/>
                <w:color w:val="1F497D"/>
                <w:lang w:val="es-BO" w:eastAsia="es-BO"/>
              </w:rPr>
              <w:t>s</w:t>
            </w:r>
            <w:r w:rsidRPr="005F7B87">
              <w:rPr>
                <w:rFonts w:ascii="Tahoma" w:hAnsi="Tahoma" w:cs="Tahoma"/>
                <w:bCs/>
                <w:color w:val="1F497D"/>
                <w:lang w:val="es-BO" w:eastAsia="es-BO"/>
              </w:rPr>
              <w:t xml:space="preserve"> para</w:t>
            </w:r>
            <w:r>
              <w:rPr>
                <w:rFonts w:ascii="Tahoma" w:hAnsi="Tahoma" w:cs="Tahoma"/>
                <w:bCs/>
                <w:color w:val="1F497D"/>
                <w:lang w:val="es-BO" w:eastAsia="es-BO"/>
              </w:rPr>
              <w:t xml:space="preserve"> el sistema ofertado</w:t>
            </w:r>
            <w:r w:rsidRPr="005F7B87">
              <w:rPr>
                <w:rFonts w:ascii="Tahoma" w:hAnsi="Tahoma" w:cs="Tahoma"/>
                <w:bCs/>
                <w:color w:val="1F497D"/>
                <w:lang w:val="es-BO" w:eastAsia="es-BO"/>
              </w:rPr>
              <w:t xml:space="preserve">. </w:t>
            </w:r>
          </w:p>
          <w:p w14:paraId="461EA09A" w14:textId="77777777" w:rsidR="00587D3D" w:rsidRPr="005F7B87" w:rsidRDefault="00587D3D" w:rsidP="00CE4564">
            <w:pPr>
              <w:jc w:val="both"/>
              <w:rPr>
                <w:rFonts w:ascii="Tahoma" w:hAnsi="Tahoma" w:cs="Tahoma"/>
                <w:bCs/>
                <w:color w:val="1F497D"/>
                <w:lang w:val="es-BO" w:eastAsia="es-BO"/>
              </w:rPr>
            </w:pPr>
            <w:r w:rsidRPr="005F7B87">
              <w:rPr>
                <w:rFonts w:ascii="Tahoma" w:hAnsi="Tahoma" w:cs="Tahoma"/>
                <w:bCs/>
                <w:color w:val="1F497D"/>
                <w:lang w:val="es-BO" w:eastAsia="es-BO"/>
              </w:rPr>
              <w:t>Esta garantía correrá a partir de la emis</w:t>
            </w:r>
            <w:r>
              <w:rPr>
                <w:rFonts w:ascii="Tahoma" w:hAnsi="Tahoma" w:cs="Tahoma"/>
                <w:bCs/>
                <w:color w:val="1F497D"/>
                <w:lang w:val="es-BO" w:eastAsia="es-BO"/>
              </w:rPr>
              <w:t>ión del control de calidad del sistema</w:t>
            </w:r>
            <w:r w:rsidRPr="005F7B87">
              <w:rPr>
                <w:rFonts w:ascii="Tahoma" w:hAnsi="Tahoma" w:cs="Tahoma"/>
                <w:bCs/>
                <w:color w:val="1F497D"/>
                <w:lang w:val="es-BO" w:eastAsia="es-BO"/>
              </w:rPr>
              <w:t>.</w:t>
            </w:r>
          </w:p>
        </w:tc>
        <w:tc>
          <w:tcPr>
            <w:tcW w:w="1134" w:type="dxa"/>
            <w:tcBorders>
              <w:top w:val="single" w:sz="4" w:space="0" w:color="FFFFFF"/>
              <w:bottom w:val="single" w:sz="4" w:space="0" w:color="004990"/>
            </w:tcBorders>
            <w:shd w:val="clear" w:color="auto" w:fill="auto"/>
            <w:vAlign w:val="center"/>
          </w:tcPr>
          <w:p w14:paraId="200401DF" w14:textId="77777777" w:rsidR="00587D3D" w:rsidRPr="00E235C2" w:rsidRDefault="00587D3D" w:rsidP="00014B76">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FFFFFF"/>
              <w:bottom w:val="single" w:sz="4" w:space="0" w:color="004990"/>
            </w:tcBorders>
            <w:shd w:val="clear" w:color="auto" w:fill="auto"/>
            <w:vAlign w:val="center"/>
          </w:tcPr>
          <w:p w14:paraId="54C89E41"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FFFFFF"/>
              <w:bottom w:val="single" w:sz="4" w:space="0" w:color="004990"/>
            </w:tcBorders>
            <w:shd w:val="clear" w:color="auto" w:fill="auto"/>
            <w:vAlign w:val="center"/>
          </w:tcPr>
          <w:p w14:paraId="2F6C0013" w14:textId="77777777" w:rsidR="00587D3D" w:rsidRPr="009C2DE5" w:rsidRDefault="00587D3D" w:rsidP="00014B76">
            <w:pPr>
              <w:jc w:val="center"/>
              <w:rPr>
                <w:rFonts w:ascii="Tahoma" w:hAnsi="Tahoma" w:cs="Tahoma"/>
                <w:color w:val="004990"/>
                <w:sz w:val="18"/>
                <w:szCs w:val="18"/>
                <w:lang w:eastAsia="es-BO"/>
              </w:rPr>
            </w:pPr>
            <w:r w:rsidRPr="00BC3F0F">
              <w:rPr>
                <w:rFonts w:ascii="Tahoma" w:hAnsi="Tahoma" w:cs="Tahoma"/>
                <w:color w:val="004990"/>
                <w:sz w:val="18"/>
                <w:szCs w:val="18"/>
                <w:lang w:val="es-BO" w:eastAsia="es-BO"/>
              </w:rPr>
              <w:t> </w:t>
            </w:r>
          </w:p>
        </w:tc>
      </w:tr>
      <w:tr w:rsidR="00587D3D" w:rsidRPr="00BC3F0F" w14:paraId="51B57FBF" w14:textId="77777777" w:rsidTr="00014B76">
        <w:trPr>
          <w:trHeight w:val="319"/>
        </w:trPr>
        <w:tc>
          <w:tcPr>
            <w:tcW w:w="568" w:type="dxa"/>
            <w:tcBorders>
              <w:top w:val="single" w:sz="4" w:space="0" w:color="004990"/>
              <w:bottom w:val="single" w:sz="4" w:space="0" w:color="004990"/>
            </w:tcBorders>
            <w:shd w:val="clear" w:color="auto" w:fill="auto"/>
            <w:vAlign w:val="center"/>
          </w:tcPr>
          <w:p w14:paraId="3CE9AB20"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7.2</w:t>
            </w:r>
          </w:p>
        </w:tc>
        <w:tc>
          <w:tcPr>
            <w:tcW w:w="6520" w:type="dxa"/>
            <w:tcBorders>
              <w:top w:val="single" w:sz="4" w:space="0" w:color="004990"/>
              <w:bottom w:val="single" w:sz="4" w:space="0" w:color="004990"/>
            </w:tcBorders>
            <w:shd w:val="clear" w:color="auto" w:fill="auto"/>
            <w:vAlign w:val="bottom"/>
          </w:tcPr>
          <w:p w14:paraId="6B56C5F6" w14:textId="77777777" w:rsidR="00587D3D"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El oferente durante el periodo de instalación correrá con gastos que impliquen la reposición de las partes que resultaran dañadas en este periodo o tuvieran daño de fábrica o de transporte, para todos</w:t>
            </w:r>
            <w:r>
              <w:rPr>
                <w:rFonts w:ascii="Tahoma" w:hAnsi="Tahoma" w:cs="Tahoma"/>
                <w:bCs/>
                <w:color w:val="1F497D"/>
                <w:lang w:val="es-BO" w:eastAsia="es-BO"/>
              </w:rPr>
              <w:t xml:space="preserve"> los equipos, unidades</w:t>
            </w:r>
            <w:r w:rsidRPr="005F7B87">
              <w:rPr>
                <w:rFonts w:ascii="Tahoma" w:hAnsi="Tahoma" w:cs="Tahoma"/>
                <w:bCs/>
                <w:color w:val="1F497D"/>
                <w:lang w:val="es-BO" w:eastAsia="es-BO"/>
              </w:rPr>
              <w:t>, módulos, accesorios y partes instaladas, garantizando su perfecto funcionamiento.</w:t>
            </w:r>
          </w:p>
          <w:p w14:paraId="7AF55850"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En caso de fallas (durante el periodo de garantía) de cualquier parte de los equipos o componentes, el proveedor debe solucionar los mismos en un plazo máximo de tres (3) días hábiles, a partir de la comunicación oficial.</w:t>
            </w:r>
          </w:p>
        </w:tc>
        <w:tc>
          <w:tcPr>
            <w:tcW w:w="1134" w:type="dxa"/>
            <w:tcBorders>
              <w:top w:val="single" w:sz="4" w:space="0" w:color="004990"/>
              <w:bottom w:val="single" w:sz="4" w:space="0" w:color="004990"/>
            </w:tcBorders>
            <w:shd w:val="clear" w:color="auto" w:fill="auto"/>
            <w:vAlign w:val="center"/>
          </w:tcPr>
          <w:p w14:paraId="3149EF46" w14:textId="77777777" w:rsidR="00587D3D" w:rsidRPr="00E235C2" w:rsidRDefault="00587D3D" w:rsidP="00014B76">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7C6D0DCB"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7EB71BE1" w14:textId="77777777" w:rsidR="00587D3D" w:rsidRPr="00BC3F0F" w:rsidRDefault="00587D3D" w:rsidP="00014B76">
            <w:pPr>
              <w:jc w:val="center"/>
              <w:rPr>
                <w:rFonts w:ascii="Tahoma" w:hAnsi="Tahoma" w:cs="Tahoma"/>
                <w:color w:val="004990"/>
                <w:sz w:val="18"/>
                <w:szCs w:val="18"/>
                <w:lang w:val="es-BO" w:eastAsia="es-BO"/>
              </w:rPr>
            </w:pPr>
          </w:p>
        </w:tc>
      </w:tr>
      <w:tr w:rsidR="00587D3D" w:rsidRPr="00BC3F0F" w14:paraId="6C0439DB" w14:textId="77777777" w:rsidTr="00014B76">
        <w:trPr>
          <w:trHeight w:val="319"/>
        </w:trPr>
        <w:tc>
          <w:tcPr>
            <w:tcW w:w="568" w:type="dxa"/>
            <w:tcBorders>
              <w:top w:val="single" w:sz="4" w:space="0" w:color="004990"/>
              <w:bottom w:val="single" w:sz="4" w:space="0" w:color="004990"/>
            </w:tcBorders>
            <w:shd w:val="clear" w:color="auto" w:fill="auto"/>
            <w:vAlign w:val="center"/>
          </w:tcPr>
          <w:p w14:paraId="3AF2A9B7"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7.3</w:t>
            </w:r>
          </w:p>
        </w:tc>
        <w:tc>
          <w:tcPr>
            <w:tcW w:w="6520" w:type="dxa"/>
            <w:tcBorders>
              <w:top w:val="single" w:sz="4" w:space="0" w:color="004990"/>
              <w:bottom w:val="single" w:sz="4" w:space="0" w:color="004990"/>
            </w:tcBorders>
            <w:shd w:val="clear" w:color="auto" w:fill="auto"/>
            <w:vAlign w:val="bottom"/>
          </w:tcPr>
          <w:p w14:paraId="0A659778"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 xml:space="preserve">La reposición de módulos durante el </w:t>
            </w:r>
            <w:r w:rsidR="00CE4564">
              <w:rPr>
                <w:rFonts w:ascii="Tahoma" w:hAnsi="Tahoma" w:cs="Tahoma"/>
                <w:bCs/>
                <w:color w:val="1F497D"/>
                <w:lang w:val="es-BO" w:eastAsia="es-BO"/>
              </w:rPr>
              <w:t xml:space="preserve"> </w:t>
            </w:r>
            <w:r w:rsidRPr="005F7B87">
              <w:rPr>
                <w:rFonts w:ascii="Tahoma" w:hAnsi="Tahoma" w:cs="Tahoma"/>
                <w:bCs/>
                <w:color w:val="1F497D"/>
                <w:lang w:val="es-BO" w:eastAsia="es-BO"/>
              </w:rPr>
              <w:t xml:space="preserve"> periodo de garantía no significara costo alguno para ENTEL S.A. Esta reposición debe realizarse con equipamiento nuevo.</w:t>
            </w:r>
          </w:p>
        </w:tc>
        <w:tc>
          <w:tcPr>
            <w:tcW w:w="1134" w:type="dxa"/>
            <w:tcBorders>
              <w:top w:val="single" w:sz="4" w:space="0" w:color="004990"/>
              <w:bottom w:val="single" w:sz="4" w:space="0" w:color="004990"/>
            </w:tcBorders>
            <w:shd w:val="clear" w:color="auto" w:fill="auto"/>
            <w:vAlign w:val="center"/>
          </w:tcPr>
          <w:p w14:paraId="76707CBB" w14:textId="77777777" w:rsidR="00587D3D" w:rsidRPr="00E235C2" w:rsidRDefault="00587D3D" w:rsidP="00014B76">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546DFD3B"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1A989E79" w14:textId="77777777" w:rsidR="00587D3D" w:rsidRPr="00BC3F0F" w:rsidRDefault="00587D3D" w:rsidP="00014B76">
            <w:pPr>
              <w:jc w:val="center"/>
              <w:rPr>
                <w:rFonts w:ascii="Tahoma" w:hAnsi="Tahoma" w:cs="Tahoma"/>
                <w:color w:val="004990"/>
                <w:sz w:val="18"/>
                <w:szCs w:val="18"/>
                <w:lang w:val="es-BO" w:eastAsia="es-BO"/>
              </w:rPr>
            </w:pPr>
          </w:p>
        </w:tc>
      </w:tr>
      <w:tr w:rsidR="00587D3D" w:rsidRPr="00BC3F0F" w14:paraId="6E6B6A7C" w14:textId="77777777" w:rsidTr="00014B76">
        <w:trPr>
          <w:trHeight w:val="319"/>
        </w:trPr>
        <w:tc>
          <w:tcPr>
            <w:tcW w:w="568" w:type="dxa"/>
            <w:tcBorders>
              <w:top w:val="single" w:sz="4" w:space="0" w:color="004990"/>
              <w:bottom w:val="single" w:sz="4" w:space="0" w:color="004990"/>
            </w:tcBorders>
            <w:shd w:val="clear" w:color="auto" w:fill="auto"/>
            <w:vAlign w:val="center"/>
          </w:tcPr>
          <w:p w14:paraId="792C85B5"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7.4</w:t>
            </w:r>
          </w:p>
        </w:tc>
        <w:tc>
          <w:tcPr>
            <w:tcW w:w="6520" w:type="dxa"/>
            <w:tcBorders>
              <w:top w:val="single" w:sz="4" w:space="0" w:color="004990"/>
              <w:bottom w:val="single" w:sz="4" w:space="0" w:color="004990"/>
            </w:tcBorders>
            <w:shd w:val="clear" w:color="auto" w:fill="auto"/>
            <w:vAlign w:val="bottom"/>
          </w:tcPr>
          <w:p w14:paraId="3C127A66"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El oferente debe entregar documentado a ENTEL S.A. los teléfonos y nombres de los especialistas que atenderán a ENTEL S.A. y la forma en que serán escalados los requerimientos de garantía técnica.</w:t>
            </w:r>
          </w:p>
        </w:tc>
        <w:tc>
          <w:tcPr>
            <w:tcW w:w="1134" w:type="dxa"/>
            <w:tcBorders>
              <w:top w:val="single" w:sz="4" w:space="0" w:color="004990"/>
              <w:bottom w:val="single" w:sz="4" w:space="0" w:color="004990"/>
            </w:tcBorders>
            <w:shd w:val="clear" w:color="auto" w:fill="auto"/>
            <w:vAlign w:val="center"/>
          </w:tcPr>
          <w:p w14:paraId="2BEE6875" w14:textId="77777777" w:rsidR="00587D3D" w:rsidRPr="00E235C2" w:rsidRDefault="00587D3D" w:rsidP="00014B76">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742A1C54"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0E8DBBD4" w14:textId="77777777" w:rsidR="00587D3D" w:rsidRPr="00BC3F0F" w:rsidRDefault="00587D3D" w:rsidP="00014B76">
            <w:pPr>
              <w:jc w:val="center"/>
              <w:rPr>
                <w:rFonts w:ascii="Tahoma" w:hAnsi="Tahoma" w:cs="Tahoma"/>
                <w:color w:val="004990"/>
                <w:sz w:val="18"/>
                <w:szCs w:val="18"/>
                <w:lang w:val="es-BO" w:eastAsia="es-BO"/>
              </w:rPr>
            </w:pPr>
          </w:p>
        </w:tc>
      </w:tr>
      <w:tr w:rsidR="00587D3D" w:rsidRPr="00BC3F0F" w14:paraId="2D5C3878" w14:textId="77777777" w:rsidTr="00014B76">
        <w:trPr>
          <w:trHeight w:val="319"/>
        </w:trPr>
        <w:tc>
          <w:tcPr>
            <w:tcW w:w="568" w:type="dxa"/>
            <w:tcBorders>
              <w:top w:val="single" w:sz="4" w:space="0" w:color="004990"/>
              <w:bottom w:val="single" w:sz="4" w:space="0" w:color="004990"/>
            </w:tcBorders>
            <w:shd w:val="clear" w:color="auto" w:fill="auto"/>
            <w:vAlign w:val="center"/>
          </w:tcPr>
          <w:p w14:paraId="29E11946"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7.5</w:t>
            </w:r>
          </w:p>
        </w:tc>
        <w:tc>
          <w:tcPr>
            <w:tcW w:w="6520" w:type="dxa"/>
            <w:tcBorders>
              <w:top w:val="single" w:sz="4" w:space="0" w:color="004990"/>
              <w:bottom w:val="single" w:sz="4" w:space="0" w:color="004990"/>
            </w:tcBorders>
            <w:shd w:val="clear" w:color="auto" w:fill="auto"/>
            <w:vAlign w:val="bottom"/>
          </w:tcPr>
          <w:p w14:paraId="3B936095"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Todo lo requerido en cuanto a garantía y  servicios profesionales, no tendrá costo para ENTEL S.A.</w:t>
            </w:r>
          </w:p>
        </w:tc>
        <w:tc>
          <w:tcPr>
            <w:tcW w:w="1134" w:type="dxa"/>
            <w:tcBorders>
              <w:top w:val="single" w:sz="4" w:space="0" w:color="004990"/>
              <w:bottom w:val="single" w:sz="4" w:space="0" w:color="004990"/>
            </w:tcBorders>
            <w:shd w:val="clear" w:color="auto" w:fill="auto"/>
            <w:vAlign w:val="center"/>
          </w:tcPr>
          <w:p w14:paraId="1FECF8EA"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6115F91B"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23026151" w14:textId="77777777" w:rsidR="00587D3D" w:rsidRPr="00BC3F0F" w:rsidRDefault="00587D3D" w:rsidP="00014B76">
            <w:pPr>
              <w:jc w:val="center"/>
              <w:rPr>
                <w:rFonts w:ascii="Tahoma" w:hAnsi="Tahoma" w:cs="Tahoma"/>
                <w:color w:val="004990"/>
                <w:sz w:val="18"/>
                <w:szCs w:val="18"/>
                <w:lang w:val="es-BO" w:eastAsia="es-BO"/>
              </w:rPr>
            </w:pPr>
          </w:p>
        </w:tc>
      </w:tr>
      <w:tr w:rsidR="00587D3D" w:rsidRPr="00BC3F0F" w14:paraId="76B5DC7F" w14:textId="77777777" w:rsidTr="00014B76">
        <w:trPr>
          <w:trHeight w:val="319"/>
        </w:trPr>
        <w:tc>
          <w:tcPr>
            <w:tcW w:w="568" w:type="dxa"/>
            <w:tcBorders>
              <w:top w:val="single" w:sz="4" w:space="0" w:color="004990"/>
              <w:bottom w:val="single" w:sz="4" w:space="0" w:color="004990"/>
            </w:tcBorders>
            <w:shd w:val="clear" w:color="auto" w:fill="auto"/>
            <w:vAlign w:val="center"/>
          </w:tcPr>
          <w:p w14:paraId="45EF177B" w14:textId="77777777" w:rsidR="00587D3D" w:rsidRDefault="00587D3D" w:rsidP="00014B76">
            <w:pPr>
              <w:jc w:val="center"/>
              <w:rPr>
                <w:rFonts w:ascii="Tahoma" w:hAnsi="Tahoma" w:cs="Tahoma"/>
                <w:bCs/>
                <w:color w:val="1F497D"/>
                <w:lang w:val="es-BO" w:eastAsia="es-BO"/>
              </w:rPr>
            </w:pPr>
            <w:r>
              <w:rPr>
                <w:rFonts w:ascii="Tahoma" w:hAnsi="Tahoma" w:cs="Tahoma"/>
                <w:bCs/>
                <w:color w:val="1F497D"/>
                <w:lang w:val="es-BO" w:eastAsia="es-BO"/>
              </w:rPr>
              <w:lastRenderedPageBreak/>
              <w:t>7.6</w:t>
            </w:r>
          </w:p>
        </w:tc>
        <w:tc>
          <w:tcPr>
            <w:tcW w:w="6520" w:type="dxa"/>
            <w:tcBorders>
              <w:top w:val="single" w:sz="4" w:space="0" w:color="004990"/>
              <w:bottom w:val="single" w:sz="4" w:space="0" w:color="004990"/>
            </w:tcBorders>
            <w:shd w:val="clear" w:color="auto" w:fill="auto"/>
            <w:vAlign w:val="bottom"/>
          </w:tcPr>
          <w:p w14:paraId="006492E5" w14:textId="77777777" w:rsidR="00587D3D" w:rsidRPr="005F7B87" w:rsidRDefault="00587D3D" w:rsidP="00CE4564">
            <w:pPr>
              <w:jc w:val="both"/>
              <w:rPr>
                <w:rFonts w:ascii="Tahoma" w:hAnsi="Tahoma" w:cs="Tahoma"/>
                <w:bCs/>
                <w:color w:val="1F497D"/>
                <w:lang w:val="es-BO" w:eastAsia="es-BO"/>
              </w:rPr>
            </w:pPr>
            <w:r>
              <w:rPr>
                <w:rFonts w:ascii="Tahoma" w:hAnsi="Tahoma" w:cs="Tahoma"/>
                <w:bCs/>
                <w:color w:val="1F497D"/>
                <w:lang w:val="es-BO" w:eastAsia="es-BO"/>
              </w:rPr>
              <w:t xml:space="preserve">El proveedor adjudicado debe garantizar, fabricación de repuestos, soporte técnico, operaciones y provisión de equipamiento si fuese necesario, sobre la plataforma ofertada en un periodo mínimo de cinco (5) años posterior a la </w:t>
            </w:r>
            <w:r w:rsidRPr="005F7B87">
              <w:rPr>
                <w:rFonts w:ascii="Tahoma" w:hAnsi="Tahoma" w:cs="Tahoma"/>
                <w:bCs/>
                <w:color w:val="1F497D"/>
                <w:lang w:val="es-BO" w:eastAsia="es-BO"/>
              </w:rPr>
              <w:t>emis</w:t>
            </w:r>
            <w:r>
              <w:rPr>
                <w:rFonts w:ascii="Tahoma" w:hAnsi="Tahoma" w:cs="Tahoma"/>
                <w:bCs/>
                <w:color w:val="1F497D"/>
                <w:lang w:val="es-BO" w:eastAsia="es-BO"/>
              </w:rPr>
              <w:t>ión del control de calidad del sistema</w:t>
            </w:r>
            <w:r w:rsidRPr="005F7B87">
              <w:rPr>
                <w:rFonts w:ascii="Tahoma" w:hAnsi="Tahoma" w:cs="Tahoma"/>
                <w:bCs/>
                <w:color w:val="1F497D"/>
                <w:lang w:val="es-BO" w:eastAsia="es-BO"/>
              </w:rPr>
              <w:t>.</w:t>
            </w:r>
          </w:p>
        </w:tc>
        <w:tc>
          <w:tcPr>
            <w:tcW w:w="1134" w:type="dxa"/>
            <w:tcBorders>
              <w:top w:val="single" w:sz="4" w:space="0" w:color="004990"/>
              <w:bottom w:val="single" w:sz="4" w:space="0" w:color="004990"/>
            </w:tcBorders>
            <w:shd w:val="clear" w:color="auto" w:fill="auto"/>
            <w:vAlign w:val="center"/>
          </w:tcPr>
          <w:p w14:paraId="2D63FA10"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6F7D0B5B" w14:textId="77777777" w:rsidR="00587D3D" w:rsidRPr="009C2DE5" w:rsidRDefault="00587D3D" w:rsidP="00014B76">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14:paraId="2B299E97" w14:textId="77777777" w:rsidR="00587D3D" w:rsidRPr="00BC3F0F" w:rsidRDefault="00587D3D" w:rsidP="00014B76">
            <w:pPr>
              <w:jc w:val="center"/>
              <w:rPr>
                <w:rFonts w:ascii="Tahoma" w:hAnsi="Tahoma" w:cs="Tahoma"/>
                <w:color w:val="004990"/>
                <w:sz w:val="18"/>
                <w:szCs w:val="18"/>
                <w:lang w:val="es-BO" w:eastAsia="es-BO"/>
              </w:rPr>
            </w:pPr>
          </w:p>
        </w:tc>
      </w:tr>
    </w:tbl>
    <w:p w14:paraId="39D8E594" w14:textId="77777777" w:rsidR="00587D3D" w:rsidRPr="00BC3F0F" w:rsidRDefault="00587D3D" w:rsidP="00D518C2">
      <w:pPr>
        <w:pStyle w:val="TITULOS"/>
        <w:numPr>
          <w:ilvl w:val="0"/>
          <w:numId w:val="47"/>
        </w:numPr>
        <w:spacing w:after="0"/>
        <w:rPr>
          <w:rFonts w:ascii="Tahoma" w:hAnsi="Tahoma" w:cs="Tahoma"/>
          <w:color w:val="004990"/>
          <w:sz w:val="22"/>
          <w:szCs w:val="22"/>
        </w:rPr>
      </w:pPr>
      <w:r w:rsidRPr="00BC3F0F">
        <w:rPr>
          <w:rFonts w:ascii="Tahoma" w:hAnsi="Tahoma" w:cs="Tahoma"/>
          <w:color w:val="004990"/>
          <w:sz w:val="22"/>
          <w:szCs w:val="22"/>
        </w:rPr>
        <w:t>TIEMPO DE PROVISIÓN</w:t>
      </w:r>
      <w:r>
        <w:rPr>
          <w:rFonts w:ascii="Tahoma" w:hAnsi="Tahoma" w:cs="Tahoma"/>
          <w:color w:val="004990"/>
          <w:sz w:val="22"/>
          <w:szCs w:val="22"/>
        </w:rPr>
        <w:t xml:space="preserve"> Y TRANSPORTE</w:t>
      </w:r>
    </w:p>
    <w:p w14:paraId="50EC38E7" w14:textId="77777777" w:rsidR="00587D3D" w:rsidRPr="00457A09" w:rsidRDefault="00587D3D" w:rsidP="00587D3D">
      <w:pPr>
        <w:rPr>
          <w:sz w:val="4"/>
          <w:szCs w:val="10"/>
          <w:lang w:val="es-BO"/>
        </w:rPr>
      </w:pPr>
    </w:p>
    <w:tbl>
      <w:tblPr>
        <w:tblW w:w="10065"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662"/>
        <w:gridCol w:w="1134"/>
        <w:gridCol w:w="851"/>
        <w:gridCol w:w="992"/>
      </w:tblGrid>
      <w:tr w:rsidR="00587D3D" w:rsidRPr="00363D85" w14:paraId="6FF5AF70" w14:textId="77777777" w:rsidTr="00014B76">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14FE377"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0D61523"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587D3D" w:rsidRPr="00363D85" w14:paraId="1DCDC4B5" w14:textId="77777777" w:rsidTr="00014B76">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F583FB8" w14:textId="77777777" w:rsidR="00587D3D" w:rsidRPr="00363D85" w:rsidRDefault="00587D3D" w:rsidP="00014B76">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Y TRANSPORTE</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7913C34"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9BF5FDF" w14:textId="77777777" w:rsidR="00587D3D" w:rsidRPr="00363D85" w:rsidRDefault="00587D3D" w:rsidP="00014B76">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587D3D" w:rsidRPr="00BC3F0F" w14:paraId="13B9E025" w14:textId="77777777" w:rsidTr="00014B76">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A000D4C" w14:textId="77777777" w:rsidR="00587D3D" w:rsidRPr="00363D85" w:rsidRDefault="00587D3D" w:rsidP="00014B76">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66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F0B09A1" w14:textId="77777777" w:rsidR="00587D3D" w:rsidRPr="00363D85" w:rsidRDefault="00587D3D" w:rsidP="00014B76">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57D4A6B"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29CB820"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1506184" w14:textId="77777777" w:rsidR="00587D3D" w:rsidRPr="00BC3F0F" w:rsidRDefault="00587D3D" w:rsidP="00014B76">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587D3D" w:rsidRPr="009C2DE5" w14:paraId="1D46B551" w14:textId="77777777" w:rsidTr="00793051">
        <w:trPr>
          <w:trHeight w:val="758"/>
        </w:trPr>
        <w:tc>
          <w:tcPr>
            <w:tcW w:w="426" w:type="dxa"/>
            <w:tcBorders>
              <w:top w:val="single" w:sz="4" w:space="0" w:color="FFFFFF"/>
              <w:bottom w:val="single" w:sz="4" w:space="0" w:color="004990"/>
            </w:tcBorders>
            <w:shd w:val="clear" w:color="auto" w:fill="auto"/>
            <w:vAlign w:val="center"/>
          </w:tcPr>
          <w:p w14:paraId="5CD8B817" w14:textId="77777777" w:rsidR="00587D3D" w:rsidRPr="005F7B87" w:rsidRDefault="00587D3D" w:rsidP="00014B76">
            <w:pPr>
              <w:jc w:val="center"/>
              <w:rPr>
                <w:rFonts w:ascii="Tahoma" w:hAnsi="Tahoma" w:cs="Tahoma"/>
                <w:bCs/>
                <w:color w:val="1F497D"/>
                <w:lang w:val="es-BO" w:eastAsia="es-BO"/>
              </w:rPr>
            </w:pPr>
            <w:r>
              <w:rPr>
                <w:rFonts w:ascii="Tahoma" w:hAnsi="Tahoma" w:cs="Tahoma"/>
                <w:bCs/>
                <w:color w:val="1F497D"/>
                <w:lang w:val="es-BO" w:eastAsia="es-BO"/>
              </w:rPr>
              <w:t>8.1</w:t>
            </w:r>
          </w:p>
        </w:tc>
        <w:tc>
          <w:tcPr>
            <w:tcW w:w="6662" w:type="dxa"/>
            <w:tcBorders>
              <w:top w:val="single" w:sz="4" w:space="0" w:color="FFFFFF"/>
              <w:bottom w:val="single" w:sz="4" w:space="0" w:color="004990"/>
            </w:tcBorders>
            <w:shd w:val="clear" w:color="auto" w:fill="auto"/>
            <w:vAlign w:val="center"/>
          </w:tcPr>
          <w:p w14:paraId="011B4398" w14:textId="719CE8E0" w:rsidR="00587D3D" w:rsidRPr="005F7B87" w:rsidRDefault="00587D3D" w:rsidP="00793051">
            <w:pPr>
              <w:jc w:val="both"/>
              <w:rPr>
                <w:rFonts w:ascii="Tahoma" w:hAnsi="Tahoma" w:cs="Tahoma"/>
                <w:bCs/>
                <w:color w:val="1F497D"/>
                <w:lang w:val="es-BO" w:eastAsia="es-BO"/>
              </w:rPr>
            </w:pPr>
            <w:r w:rsidRPr="005F7B87">
              <w:rPr>
                <w:rFonts w:ascii="Tahoma" w:hAnsi="Tahoma" w:cs="Tahoma"/>
                <w:bCs/>
                <w:color w:val="1F497D"/>
                <w:lang w:val="es-BO" w:eastAsia="es-BO"/>
              </w:rPr>
              <w:t xml:space="preserve">El oferente deberá entregar todo el equipamiento en modalidad DDP, en almacenes de ENTEL S.A. en </w:t>
            </w:r>
            <w:r>
              <w:rPr>
                <w:rFonts w:ascii="Tahoma" w:hAnsi="Tahoma" w:cs="Tahoma"/>
                <w:bCs/>
                <w:color w:val="1F497D"/>
                <w:lang w:val="es-BO" w:eastAsia="es-BO"/>
              </w:rPr>
              <w:t>cada ciudad donde corresponda la implementación de cada elemento,</w:t>
            </w:r>
            <w:r w:rsidRPr="005F7B87">
              <w:rPr>
                <w:rFonts w:ascii="Tahoma" w:hAnsi="Tahoma" w:cs="Tahoma"/>
                <w:bCs/>
                <w:color w:val="1F497D"/>
                <w:lang w:val="es-BO" w:eastAsia="es-BO"/>
              </w:rPr>
              <w:t xml:space="preserve"> en un tiempo menor o igual a </w:t>
            </w:r>
            <w:r>
              <w:rPr>
                <w:rFonts w:ascii="Tahoma" w:hAnsi="Tahoma" w:cs="Tahoma"/>
                <w:bCs/>
                <w:color w:val="1F497D"/>
                <w:lang w:val="es-BO" w:eastAsia="es-BO"/>
              </w:rPr>
              <w:t>noventa</w:t>
            </w:r>
            <w:r w:rsidRPr="005F7B87">
              <w:rPr>
                <w:rFonts w:ascii="Tahoma" w:hAnsi="Tahoma" w:cs="Tahoma"/>
                <w:bCs/>
                <w:color w:val="1F497D"/>
                <w:lang w:val="es-BO" w:eastAsia="es-BO"/>
              </w:rPr>
              <w:t xml:space="preserve"> (</w:t>
            </w:r>
            <w:r>
              <w:rPr>
                <w:rFonts w:ascii="Tahoma" w:hAnsi="Tahoma" w:cs="Tahoma"/>
                <w:bCs/>
                <w:color w:val="1F497D"/>
                <w:lang w:val="es-BO" w:eastAsia="es-BO"/>
              </w:rPr>
              <w:t>9</w:t>
            </w:r>
            <w:r w:rsidRPr="005F7B87">
              <w:rPr>
                <w:rFonts w:ascii="Tahoma" w:hAnsi="Tahoma" w:cs="Tahoma"/>
                <w:bCs/>
                <w:color w:val="1F497D"/>
                <w:lang w:val="es-BO" w:eastAsia="es-BO"/>
              </w:rPr>
              <w:t>0) días calendario</w:t>
            </w:r>
            <w:r w:rsidR="00793051">
              <w:rPr>
                <w:rFonts w:ascii="Tahoma" w:hAnsi="Tahoma" w:cs="Tahoma"/>
                <w:bCs/>
                <w:color w:val="1F497D"/>
                <w:lang w:val="es-BO" w:eastAsia="es-BO"/>
              </w:rPr>
              <w:t xml:space="preserve"> a partir de la firma de contrato.</w:t>
            </w:r>
            <w:r>
              <w:rPr>
                <w:rFonts w:ascii="Tahoma" w:hAnsi="Tahoma" w:cs="Tahoma"/>
                <w:bCs/>
                <w:color w:val="1F497D"/>
                <w:lang w:val="es-BO" w:eastAsia="es-BO"/>
              </w:rPr>
              <w:t xml:space="preserve"> </w:t>
            </w:r>
          </w:p>
        </w:tc>
        <w:tc>
          <w:tcPr>
            <w:tcW w:w="1134" w:type="dxa"/>
            <w:tcBorders>
              <w:top w:val="single" w:sz="4" w:space="0" w:color="FFFFFF"/>
              <w:bottom w:val="single" w:sz="4" w:space="0" w:color="004990"/>
            </w:tcBorders>
            <w:shd w:val="clear" w:color="auto" w:fill="auto"/>
            <w:vAlign w:val="center"/>
          </w:tcPr>
          <w:p w14:paraId="0DFCCDA7" w14:textId="77777777" w:rsidR="00587D3D" w:rsidRPr="00E235C2" w:rsidRDefault="00587D3D" w:rsidP="00014B76">
            <w:pPr>
              <w:jc w:val="center"/>
              <w:rPr>
                <w:rFonts w:ascii="Tahoma" w:hAnsi="Tahoma" w:cs="Tahoma"/>
                <w:color w:val="1F497D"/>
                <w:sz w:val="18"/>
                <w:szCs w:val="18"/>
                <w:lang w:val="es-BO" w:eastAsia="es-BO"/>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FFFFFF"/>
              <w:bottom w:val="single" w:sz="4" w:space="0" w:color="004990"/>
            </w:tcBorders>
            <w:shd w:val="clear" w:color="auto" w:fill="auto"/>
            <w:vAlign w:val="center"/>
          </w:tcPr>
          <w:p w14:paraId="366A3252" w14:textId="77777777" w:rsidR="00587D3D" w:rsidRPr="009C2DE5" w:rsidRDefault="00587D3D" w:rsidP="00014B76">
            <w:pPr>
              <w:jc w:val="center"/>
              <w:rPr>
                <w:rFonts w:ascii="Tahoma" w:hAnsi="Tahoma" w:cs="Tahoma"/>
                <w:color w:val="004990"/>
                <w:sz w:val="18"/>
                <w:szCs w:val="18"/>
                <w:lang w:eastAsia="es-BO"/>
              </w:rPr>
            </w:pPr>
          </w:p>
        </w:tc>
        <w:tc>
          <w:tcPr>
            <w:tcW w:w="992" w:type="dxa"/>
            <w:tcBorders>
              <w:top w:val="single" w:sz="4" w:space="0" w:color="FFFFFF"/>
              <w:bottom w:val="single" w:sz="4" w:space="0" w:color="004990"/>
            </w:tcBorders>
            <w:shd w:val="clear" w:color="auto" w:fill="auto"/>
            <w:vAlign w:val="center"/>
          </w:tcPr>
          <w:p w14:paraId="2319510A" w14:textId="77777777" w:rsidR="00587D3D" w:rsidRPr="009C2DE5" w:rsidRDefault="00587D3D" w:rsidP="00014B76">
            <w:pPr>
              <w:jc w:val="center"/>
              <w:rPr>
                <w:rFonts w:ascii="Tahoma" w:hAnsi="Tahoma" w:cs="Tahoma"/>
                <w:color w:val="004990"/>
                <w:sz w:val="18"/>
                <w:szCs w:val="18"/>
                <w:lang w:eastAsia="es-BO"/>
              </w:rPr>
            </w:pPr>
            <w:r w:rsidRPr="00BC3F0F">
              <w:rPr>
                <w:rFonts w:ascii="Tahoma" w:hAnsi="Tahoma" w:cs="Tahoma"/>
                <w:color w:val="004990"/>
                <w:sz w:val="18"/>
                <w:szCs w:val="18"/>
                <w:lang w:val="es-BO" w:eastAsia="es-BO"/>
              </w:rPr>
              <w:t> </w:t>
            </w:r>
          </w:p>
        </w:tc>
      </w:tr>
      <w:tr w:rsidR="00587D3D" w:rsidRPr="009C2DE5" w14:paraId="784BEDB1" w14:textId="77777777" w:rsidTr="00014B76">
        <w:trPr>
          <w:trHeight w:val="319"/>
        </w:trPr>
        <w:tc>
          <w:tcPr>
            <w:tcW w:w="426" w:type="dxa"/>
            <w:tcBorders>
              <w:top w:val="single" w:sz="4" w:space="0" w:color="004990"/>
              <w:bottom w:val="single" w:sz="4" w:space="0" w:color="004990"/>
            </w:tcBorders>
            <w:shd w:val="clear" w:color="auto" w:fill="auto"/>
            <w:vAlign w:val="center"/>
          </w:tcPr>
          <w:p w14:paraId="3CA69F3F" w14:textId="77777777" w:rsidR="00587D3D" w:rsidRDefault="00587D3D" w:rsidP="00014B76">
            <w:pPr>
              <w:jc w:val="center"/>
            </w:pPr>
            <w:r>
              <w:rPr>
                <w:rFonts w:ascii="Tahoma" w:hAnsi="Tahoma" w:cs="Tahoma"/>
                <w:bCs/>
                <w:color w:val="1F497D"/>
                <w:lang w:val="es-BO" w:eastAsia="es-BO"/>
              </w:rPr>
              <w:lastRenderedPageBreak/>
              <w:t>8.2</w:t>
            </w:r>
          </w:p>
        </w:tc>
        <w:tc>
          <w:tcPr>
            <w:tcW w:w="6662" w:type="dxa"/>
            <w:tcBorders>
              <w:top w:val="single" w:sz="4" w:space="0" w:color="004990"/>
              <w:bottom w:val="single" w:sz="4" w:space="0" w:color="004990"/>
            </w:tcBorders>
            <w:shd w:val="clear" w:color="auto" w:fill="auto"/>
            <w:vAlign w:val="center"/>
          </w:tcPr>
          <w:p w14:paraId="5F37FDEA"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El tiempo de implementación</w:t>
            </w:r>
            <w:r>
              <w:rPr>
                <w:rFonts w:ascii="Tahoma" w:hAnsi="Tahoma" w:cs="Tahoma"/>
                <w:bCs/>
                <w:color w:val="1F497D"/>
                <w:lang w:val="es-BO" w:eastAsia="es-BO"/>
              </w:rPr>
              <w:t xml:space="preserve"> y </w:t>
            </w:r>
            <w:r w:rsidRPr="005F7B87">
              <w:rPr>
                <w:rFonts w:ascii="Tahoma" w:hAnsi="Tahoma" w:cs="Tahoma"/>
                <w:bCs/>
                <w:color w:val="1F497D"/>
                <w:lang w:val="es-BO" w:eastAsia="es-BO"/>
              </w:rPr>
              <w:t>puesta en servicio comercial</w:t>
            </w:r>
            <w:r>
              <w:rPr>
                <w:rFonts w:ascii="Tahoma" w:hAnsi="Tahoma" w:cs="Tahoma"/>
                <w:bCs/>
                <w:color w:val="1F497D"/>
                <w:lang w:val="es-BO" w:eastAsia="es-BO"/>
              </w:rPr>
              <w:t xml:space="preserve"> </w:t>
            </w:r>
            <w:r w:rsidRPr="005F7B87">
              <w:rPr>
                <w:rFonts w:ascii="Tahoma" w:hAnsi="Tahoma" w:cs="Tahoma"/>
                <w:bCs/>
                <w:color w:val="1F497D"/>
                <w:lang w:val="es-BO" w:eastAsia="es-BO"/>
              </w:rPr>
              <w:t xml:space="preserve">debe ser menor o igual a </w:t>
            </w:r>
            <w:r>
              <w:rPr>
                <w:rFonts w:ascii="Tahoma" w:hAnsi="Tahoma" w:cs="Tahoma"/>
                <w:bCs/>
                <w:color w:val="1F497D"/>
                <w:lang w:val="es-BO" w:eastAsia="es-BO"/>
              </w:rPr>
              <w:t>sesenta</w:t>
            </w:r>
            <w:r w:rsidRPr="005F7B87">
              <w:rPr>
                <w:rFonts w:ascii="Tahoma" w:hAnsi="Tahoma" w:cs="Tahoma"/>
                <w:bCs/>
                <w:color w:val="1F497D"/>
                <w:lang w:val="es-BO" w:eastAsia="es-BO"/>
              </w:rPr>
              <w:t xml:space="preserve"> (</w:t>
            </w:r>
            <w:r>
              <w:rPr>
                <w:rFonts w:ascii="Tahoma" w:hAnsi="Tahoma" w:cs="Tahoma"/>
                <w:bCs/>
                <w:color w:val="1F497D"/>
                <w:lang w:val="es-BO" w:eastAsia="es-BO"/>
              </w:rPr>
              <w:t>60</w:t>
            </w:r>
            <w:r w:rsidRPr="005F7B87">
              <w:rPr>
                <w:rFonts w:ascii="Tahoma" w:hAnsi="Tahoma" w:cs="Tahoma"/>
                <w:bCs/>
                <w:color w:val="1F497D"/>
                <w:lang w:val="es-BO" w:eastAsia="es-BO"/>
              </w:rPr>
              <w:t>) días calendario, a partir de la entrega del equip</w:t>
            </w:r>
            <w:r>
              <w:rPr>
                <w:rFonts w:ascii="Tahoma" w:hAnsi="Tahoma" w:cs="Tahoma"/>
                <w:bCs/>
                <w:color w:val="1F497D"/>
                <w:lang w:val="es-BO" w:eastAsia="es-BO"/>
              </w:rPr>
              <w:t>amiento</w:t>
            </w:r>
            <w:r w:rsidRPr="005F7B87">
              <w:rPr>
                <w:rFonts w:ascii="Tahoma" w:hAnsi="Tahoma" w:cs="Tahoma"/>
                <w:bCs/>
                <w:color w:val="1F497D"/>
                <w:lang w:val="es-BO" w:eastAsia="es-BO"/>
              </w:rPr>
              <w:t>.</w:t>
            </w:r>
          </w:p>
        </w:tc>
        <w:tc>
          <w:tcPr>
            <w:tcW w:w="1134" w:type="dxa"/>
            <w:tcBorders>
              <w:top w:val="single" w:sz="4" w:space="0" w:color="004990"/>
              <w:bottom w:val="single" w:sz="4" w:space="0" w:color="004990"/>
            </w:tcBorders>
            <w:shd w:val="clear" w:color="auto" w:fill="auto"/>
            <w:vAlign w:val="center"/>
          </w:tcPr>
          <w:p w14:paraId="0214E589"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76B65EFB" w14:textId="77777777" w:rsidR="00587D3D" w:rsidRPr="009C2DE5" w:rsidRDefault="00587D3D" w:rsidP="00014B76">
            <w:pPr>
              <w:jc w:val="center"/>
              <w:rPr>
                <w:rFonts w:ascii="Tahoma" w:hAnsi="Tahoma" w:cs="Tahoma"/>
                <w:color w:val="004990"/>
                <w:sz w:val="18"/>
                <w:szCs w:val="18"/>
                <w:lang w:eastAsia="es-BO"/>
              </w:rPr>
            </w:pPr>
          </w:p>
        </w:tc>
        <w:tc>
          <w:tcPr>
            <w:tcW w:w="992" w:type="dxa"/>
            <w:tcBorders>
              <w:top w:val="single" w:sz="4" w:space="0" w:color="004990"/>
              <w:bottom w:val="single" w:sz="4" w:space="0" w:color="004990"/>
            </w:tcBorders>
            <w:shd w:val="clear" w:color="auto" w:fill="auto"/>
            <w:vAlign w:val="center"/>
          </w:tcPr>
          <w:p w14:paraId="4D66B573" w14:textId="77777777" w:rsidR="00587D3D" w:rsidRPr="00BC3F0F" w:rsidRDefault="00587D3D" w:rsidP="00014B76">
            <w:pPr>
              <w:jc w:val="center"/>
              <w:rPr>
                <w:rFonts w:ascii="Tahoma" w:hAnsi="Tahoma" w:cs="Tahoma"/>
                <w:color w:val="004990"/>
                <w:sz w:val="18"/>
                <w:szCs w:val="18"/>
                <w:lang w:val="es-BO" w:eastAsia="es-BO"/>
              </w:rPr>
            </w:pPr>
          </w:p>
        </w:tc>
      </w:tr>
      <w:tr w:rsidR="00587D3D" w:rsidRPr="009C2DE5" w14:paraId="13EA3BFD" w14:textId="77777777" w:rsidTr="00014B76">
        <w:trPr>
          <w:trHeight w:val="319"/>
        </w:trPr>
        <w:tc>
          <w:tcPr>
            <w:tcW w:w="426" w:type="dxa"/>
            <w:tcBorders>
              <w:top w:val="single" w:sz="4" w:space="0" w:color="004990"/>
              <w:bottom w:val="single" w:sz="4" w:space="0" w:color="004990"/>
            </w:tcBorders>
            <w:shd w:val="clear" w:color="auto" w:fill="auto"/>
            <w:vAlign w:val="center"/>
          </w:tcPr>
          <w:p w14:paraId="13EA953E" w14:textId="77777777" w:rsidR="00587D3D" w:rsidRDefault="00587D3D" w:rsidP="00014B76">
            <w:pPr>
              <w:jc w:val="center"/>
            </w:pPr>
            <w:r>
              <w:rPr>
                <w:rFonts w:ascii="Tahoma" w:hAnsi="Tahoma" w:cs="Tahoma"/>
                <w:bCs/>
                <w:color w:val="1F497D"/>
                <w:lang w:val="es-BO" w:eastAsia="es-BO"/>
              </w:rPr>
              <w:t>8.3</w:t>
            </w:r>
          </w:p>
        </w:tc>
        <w:tc>
          <w:tcPr>
            <w:tcW w:w="6662" w:type="dxa"/>
            <w:tcBorders>
              <w:top w:val="single" w:sz="4" w:space="0" w:color="004990"/>
              <w:bottom w:val="single" w:sz="4" w:space="0" w:color="004990"/>
            </w:tcBorders>
            <w:shd w:val="clear" w:color="auto" w:fill="auto"/>
            <w:vAlign w:val="center"/>
          </w:tcPr>
          <w:p w14:paraId="296C1B68" w14:textId="77777777" w:rsidR="00587D3D" w:rsidRPr="005F7B87" w:rsidRDefault="00587D3D" w:rsidP="00014B76">
            <w:pPr>
              <w:jc w:val="both"/>
              <w:rPr>
                <w:rFonts w:ascii="Tahoma" w:hAnsi="Tahoma" w:cs="Tahoma"/>
                <w:bCs/>
                <w:color w:val="1F497D"/>
                <w:lang w:val="es-BO" w:eastAsia="es-BO"/>
              </w:rPr>
            </w:pPr>
            <w:r w:rsidRPr="005F7B87">
              <w:rPr>
                <w:rFonts w:ascii="Tahoma" w:hAnsi="Tahoma" w:cs="Tahoma"/>
                <w:bCs/>
                <w:color w:val="1F497D"/>
                <w:lang w:val="es-BO" w:eastAsia="es-BO"/>
              </w:rPr>
              <w:t>Si durante el proceso de recepción, algún Ítem estuviese en mal estado o falto de accesorios para su instalación, el proveedor deberá reponer el mismo de inmediato en cumplimiento a lo especificado en el presente documento y sin costo alguno para ENTEL S.A.</w:t>
            </w:r>
          </w:p>
        </w:tc>
        <w:tc>
          <w:tcPr>
            <w:tcW w:w="1134" w:type="dxa"/>
            <w:tcBorders>
              <w:top w:val="single" w:sz="4" w:space="0" w:color="004990"/>
              <w:bottom w:val="single" w:sz="4" w:space="0" w:color="004990"/>
            </w:tcBorders>
            <w:shd w:val="clear" w:color="auto" w:fill="auto"/>
            <w:vAlign w:val="center"/>
          </w:tcPr>
          <w:p w14:paraId="33641AE1"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22680920" w14:textId="77777777" w:rsidR="00587D3D" w:rsidRPr="009C2DE5" w:rsidRDefault="00587D3D" w:rsidP="00014B76">
            <w:pPr>
              <w:jc w:val="center"/>
              <w:rPr>
                <w:rFonts w:ascii="Tahoma" w:hAnsi="Tahoma" w:cs="Tahoma"/>
                <w:color w:val="004990"/>
                <w:sz w:val="18"/>
                <w:szCs w:val="18"/>
                <w:lang w:eastAsia="es-BO"/>
              </w:rPr>
            </w:pPr>
          </w:p>
        </w:tc>
        <w:tc>
          <w:tcPr>
            <w:tcW w:w="992" w:type="dxa"/>
            <w:tcBorders>
              <w:top w:val="single" w:sz="4" w:space="0" w:color="004990"/>
              <w:bottom w:val="single" w:sz="4" w:space="0" w:color="004990"/>
            </w:tcBorders>
            <w:shd w:val="clear" w:color="auto" w:fill="auto"/>
            <w:vAlign w:val="center"/>
          </w:tcPr>
          <w:p w14:paraId="0C32CCDF" w14:textId="77777777" w:rsidR="00587D3D" w:rsidRPr="00BC3F0F" w:rsidRDefault="00587D3D" w:rsidP="00014B76">
            <w:pPr>
              <w:jc w:val="center"/>
              <w:rPr>
                <w:rFonts w:ascii="Tahoma" w:hAnsi="Tahoma" w:cs="Tahoma"/>
                <w:color w:val="004990"/>
                <w:sz w:val="18"/>
                <w:szCs w:val="18"/>
                <w:lang w:val="es-BO" w:eastAsia="es-BO"/>
              </w:rPr>
            </w:pPr>
          </w:p>
        </w:tc>
      </w:tr>
      <w:tr w:rsidR="00587D3D" w:rsidRPr="009C2DE5" w14:paraId="09C851B2" w14:textId="77777777" w:rsidTr="00014B76">
        <w:trPr>
          <w:trHeight w:val="319"/>
        </w:trPr>
        <w:tc>
          <w:tcPr>
            <w:tcW w:w="426" w:type="dxa"/>
            <w:tcBorders>
              <w:top w:val="single" w:sz="4" w:space="0" w:color="004990"/>
              <w:bottom w:val="single" w:sz="4" w:space="0" w:color="004990"/>
            </w:tcBorders>
            <w:shd w:val="clear" w:color="auto" w:fill="auto"/>
            <w:vAlign w:val="center"/>
          </w:tcPr>
          <w:p w14:paraId="1C0C1C7F" w14:textId="77777777" w:rsidR="00587D3D" w:rsidRDefault="00587D3D" w:rsidP="00014B76">
            <w:pPr>
              <w:jc w:val="center"/>
            </w:pPr>
            <w:r>
              <w:rPr>
                <w:rFonts w:ascii="Tahoma" w:hAnsi="Tahoma" w:cs="Tahoma"/>
                <w:bCs/>
                <w:color w:val="1F497D"/>
                <w:lang w:val="es-BO" w:eastAsia="es-BO"/>
              </w:rPr>
              <w:t>8.4</w:t>
            </w:r>
          </w:p>
        </w:tc>
        <w:tc>
          <w:tcPr>
            <w:tcW w:w="6662" w:type="dxa"/>
            <w:tcBorders>
              <w:top w:val="single" w:sz="4" w:space="0" w:color="004990"/>
              <w:bottom w:val="single" w:sz="4" w:space="0" w:color="004990"/>
            </w:tcBorders>
            <w:shd w:val="clear" w:color="auto" w:fill="auto"/>
            <w:vAlign w:val="center"/>
          </w:tcPr>
          <w:p w14:paraId="17AE07D6" w14:textId="77777777" w:rsidR="00587D3D" w:rsidRPr="005F7B87" w:rsidRDefault="00587D3D" w:rsidP="00014B76">
            <w:pPr>
              <w:jc w:val="both"/>
              <w:rPr>
                <w:rFonts w:ascii="Tahoma" w:hAnsi="Tahoma" w:cs="Tahoma"/>
                <w:bCs/>
                <w:color w:val="1F497D"/>
                <w:lang w:val="es-BO" w:eastAsia="es-BO"/>
              </w:rPr>
            </w:pPr>
            <w:r w:rsidRPr="008A42EF">
              <w:rPr>
                <w:rFonts w:ascii="Tahoma" w:hAnsi="Tahoma" w:cs="Tahoma"/>
                <w:bCs/>
                <w:color w:val="1F497D"/>
                <w:lang w:val="es-BO" w:eastAsia="es-BO"/>
              </w:rPr>
              <w:t>El oferente debe presentar un cronograma de actividades, que incluya descripción detallada de las acciones y tiempos de duración, el mismo debe incluir al menos las siguientes actividades: Site Survey, Provisión de materiales y/o accesorios, inicio de adecuaciones, provisión de equipamiento, transporte de equipos a sitios de implementación, pruebas de aceptación y entrega de documentación técnica.</w:t>
            </w:r>
          </w:p>
        </w:tc>
        <w:tc>
          <w:tcPr>
            <w:tcW w:w="1134" w:type="dxa"/>
            <w:tcBorders>
              <w:top w:val="single" w:sz="4" w:space="0" w:color="004990"/>
              <w:bottom w:val="single" w:sz="4" w:space="0" w:color="004990"/>
            </w:tcBorders>
            <w:shd w:val="clear" w:color="auto" w:fill="auto"/>
            <w:vAlign w:val="center"/>
          </w:tcPr>
          <w:p w14:paraId="0A6F4C1A"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6B7A0F">
              <w:rPr>
                <w:rFonts w:ascii="Tahoma" w:hAnsi="Tahoma" w:cs="Tahoma"/>
                <w:color w:val="1F497D"/>
                <w:sz w:val="18"/>
                <w:szCs w:val="18"/>
              </w:rPr>
            </w:r>
            <w:r w:rsidR="006B7A0F">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6AC72D20" w14:textId="77777777" w:rsidR="00587D3D" w:rsidRPr="009C2DE5" w:rsidRDefault="00587D3D" w:rsidP="00014B76">
            <w:pPr>
              <w:jc w:val="center"/>
              <w:rPr>
                <w:rFonts w:ascii="Tahoma" w:hAnsi="Tahoma" w:cs="Tahoma"/>
                <w:color w:val="004990"/>
                <w:sz w:val="18"/>
                <w:szCs w:val="18"/>
                <w:lang w:eastAsia="es-BO"/>
              </w:rPr>
            </w:pPr>
          </w:p>
        </w:tc>
        <w:tc>
          <w:tcPr>
            <w:tcW w:w="992" w:type="dxa"/>
            <w:tcBorders>
              <w:top w:val="single" w:sz="4" w:space="0" w:color="004990"/>
              <w:bottom w:val="single" w:sz="4" w:space="0" w:color="004990"/>
            </w:tcBorders>
            <w:shd w:val="clear" w:color="auto" w:fill="auto"/>
            <w:vAlign w:val="center"/>
          </w:tcPr>
          <w:p w14:paraId="761B20DA" w14:textId="77777777" w:rsidR="00587D3D" w:rsidRPr="00BC3F0F" w:rsidRDefault="00587D3D" w:rsidP="00014B76">
            <w:pPr>
              <w:jc w:val="center"/>
              <w:rPr>
                <w:rFonts w:ascii="Tahoma" w:hAnsi="Tahoma" w:cs="Tahoma"/>
                <w:color w:val="004990"/>
                <w:sz w:val="18"/>
                <w:szCs w:val="18"/>
                <w:lang w:val="es-BO" w:eastAsia="es-BO"/>
              </w:rPr>
            </w:pPr>
          </w:p>
        </w:tc>
      </w:tr>
    </w:tbl>
    <w:p w14:paraId="64F2CEF0" w14:textId="77777777" w:rsidR="00587D3D" w:rsidRPr="00C569CB" w:rsidRDefault="00587D3D" w:rsidP="00587D3D">
      <w:pPr>
        <w:pStyle w:val="TITULOS"/>
        <w:spacing w:after="0"/>
        <w:rPr>
          <w:rFonts w:ascii="Tahoma" w:hAnsi="Tahoma" w:cs="Tahoma"/>
          <w:color w:val="004990"/>
          <w:sz w:val="10"/>
          <w:szCs w:val="10"/>
        </w:rPr>
      </w:pPr>
    </w:p>
    <w:p w14:paraId="51F9ACA5" w14:textId="77777777" w:rsidR="00587D3D" w:rsidRDefault="00587D3D" w:rsidP="00060D6C">
      <w:pPr>
        <w:spacing w:after="200" w:line="276" w:lineRule="auto"/>
        <w:jc w:val="both"/>
        <w:rPr>
          <w:rFonts w:ascii="Tahoma" w:hAnsi="Tahoma" w:cs="Tahoma"/>
          <w:b/>
          <w:bCs/>
          <w:color w:val="004990"/>
          <w:sz w:val="22"/>
          <w:szCs w:val="22"/>
          <w:lang w:val="es-BO"/>
        </w:rPr>
      </w:pPr>
    </w:p>
    <w:p w14:paraId="72611F83" w14:textId="77777777" w:rsidR="00194F74" w:rsidRPr="00587D3D" w:rsidRDefault="00052F19" w:rsidP="00060D6C">
      <w:pPr>
        <w:spacing w:after="200" w:line="276" w:lineRule="auto"/>
        <w:jc w:val="both"/>
        <w:rPr>
          <w:rFonts w:ascii="Tahoma" w:hAnsi="Tahoma" w:cs="Tahoma"/>
          <w:b/>
          <w:bCs/>
          <w:color w:val="1F497D"/>
          <w:sz w:val="22"/>
          <w:szCs w:val="22"/>
          <w:lang w:val="es-BO"/>
        </w:rPr>
      </w:pPr>
      <w:r>
        <w:rPr>
          <w:rFonts w:ascii="Tahoma" w:hAnsi="Tahoma" w:cs="Tahoma"/>
          <w:b/>
          <w:bCs/>
          <w:color w:val="004990"/>
          <w:sz w:val="22"/>
          <w:szCs w:val="22"/>
          <w:lang w:val="es-BO"/>
        </w:rPr>
        <w:lastRenderedPageBreak/>
        <w:t>9</w:t>
      </w:r>
      <w:r w:rsidRPr="00587D3D">
        <w:rPr>
          <w:rFonts w:ascii="Tahoma" w:hAnsi="Tahoma" w:cs="Tahoma"/>
          <w:b/>
          <w:bCs/>
          <w:color w:val="1F497D"/>
          <w:sz w:val="22"/>
          <w:szCs w:val="22"/>
          <w:lang w:val="es-BO"/>
        </w:rPr>
        <w:t xml:space="preserve">. </w:t>
      </w:r>
      <w:r w:rsidR="00194F74" w:rsidRPr="00587D3D">
        <w:rPr>
          <w:rFonts w:ascii="Tahoma" w:hAnsi="Tahoma" w:cs="Tahoma"/>
          <w:b/>
          <w:bCs/>
          <w:color w:val="1F497D"/>
          <w:sz w:val="22"/>
          <w:szCs w:val="22"/>
          <w:lang w:val="es-BO"/>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194F74" w:rsidRPr="001116E7" w14:paraId="1BDC549F" w14:textId="77777777" w:rsidTr="001339B0">
        <w:trPr>
          <w:trHeight w:val="898"/>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302E22C"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70AB75F1"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CD89515" w14:textId="77777777" w:rsidR="00194F74" w:rsidRPr="001116E7" w:rsidRDefault="00194F74" w:rsidP="00194F74">
            <w:pPr>
              <w:spacing w:after="200" w:line="276" w:lineRule="auto"/>
              <w:jc w:val="center"/>
              <w:rPr>
                <w:rFonts w:ascii="Tahoma" w:hAnsi="Tahoma" w:cs="Tahoma"/>
                <w:b/>
                <w:bCs/>
                <w:color w:val="FFFFFF"/>
                <w:sz w:val="20"/>
                <w:szCs w:val="20"/>
                <w:lang w:val="es-BO" w:eastAsia="es-BO" w:bidi="en-US"/>
              </w:rPr>
            </w:pPr>
            <w:r w:rsidRPr="001116E7">
              <w:rPr>
                <w:rFonts w:ascii="Tahoma" w:hAnsi="Tahoma" w:cs="Tahoma"/>
                <w:b/>
                <w:bCs/>
                <w:color w:val="FFFFFF"/>
                <w:sz w:val="20"/>
                <w:szCs w:val="20"/>
                <w:lang w:val="es-BO" w:eastAsia="es-BO" w:bidi="en-US"/>
              </w:rPr>
              <w:t>PONDERACIÓN SOBRE (100%)</w:t>
            </w:r>
          </w:p>
        </w:tc>
      </w:tr>
      <w:tr w:rsidR="00194F74" w:rsidRPr="001116E7" w14:paraId="2380151D" w14:textId="77777777" w:rsidTr="001339B0">
        <w:trPr>
          <w:trHeight w:val="548"/>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6EA71354" w14:textId="77777777" w:rsidR="00194F74" w:rsidRPr="00CE4564" w:rsidRDefault="00194F74" w:rsidP="00194F74">
            <w:pPr>
              <w:spacing w:after="200" w:line="276" w:lineRule="auto"/>
              <w:jc w:val="center"/>
              <w:rPr>
                <w:rFonts w:ascii="Tahoma" w:hAnsi="Tahoma" w:cs="Tahoma"/>
                <w:b/>
                <w:bCs/>
                <w:color w:val="1F497D"/>
                <w:sz w:val="20"/>
                <w:szCs w:val="20"/>
                <w:lang w:val="es-BO" w:eastAsia="es-BO" w:bidi="en-US"/>
              </w:rPr>
            </w:pPr>
            <w:r w:rsidRPr="00CE4564">
              <w:rPr>
                <w:rFonts w:ascii="Tahoma" w:hAnsi="Tahoma" w:cs="Tahoma"/>
                <w:b/>
                <w:bCs/>
                <w:color w:val="1F497D"/>
                <w:sz w:val="20"/>
                <w:szCs w:val="20"/>
                <w:lang w:val="es-BO" w:eastAsia="es-BO" w:bidi="en-US"/>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1A9D66DE" w14:textId="77777777" w:rsidR="00194F74" w:rsidRPr="00CE4564" w:rsidRDefault="0027198D" w:rsidP="00194F74">
            <w:pPr>
              <w:spacing w:after="200" w:line="276" w:lineRule="auto"/>
              <w:jc w:val="center"/>
              <w:rPr>
                <w:rFonts w:ascii="Tahoma" w:hAnsi="Tahoma" w:cs="Tahoma"/>
                <w:b/>
                <w:bCs/>
                <w:color w:val="1F497D"/>
                <w:sz w:val="20"/>
                <w:szCs w:val="20"/>
                <w:lang w:val="es-BO" w:eastAsia="es-BO" w:bidi="en-US"/>
              </w:rPr>
            </w:pPr>
            <w:r w:rsidRPr="00CE4564">
              <w:rPr>
                <w:rFonts w:ascii="Tahoma" w:hAnsi="Tahoma" w:cs="Tahoma"/>
                <w:b/>
                <w:bCs/>
                <w:color w:val="1F497D"/>
                <w:sz w:val="20"/>
                <w:szCs w:val="20"/>
                <w:lang w:val="es-BO" w:eastAsia="es-BO" w:bidi="en-US"/>
              </w:rPr>
              <w:t>Cumple / No Cumple</w:t>
            </w:r>
          </w:p>
        </w:tc>
      </w:tr>
      <w:tr w:rsidR="00194F74" w:rsidRPr="001116E7" w14:paraId="2C7502C8" w14:textId="77777777" w:rsidTr="00194F74">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03B6B170"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12C1B622" w14:textId="77777777" w:rsidR="00194F74" w:rsidRPr="00847D4D" w:rsidRDefault="00194F74" w:rsidP="00194F74">
            <w:pPr>
              <w:spacing w:after="200" w:line="276" w:lineRule="auto"/>
              <w:jc w:val="center"/>
              <w:rPr>
                <w:rFonts w:ascii="Tahoma" w:hAnsi="Tahoma" w:cs="Tahoma"/>
                <w:b/>
                <w:bCs/>
                <w:color w:val="FFFFFF"/>
                <w:sz w:val="20"/>
                <w:szCs w:val="20"/>
                <w:lang w:val="es-BO" w:eastAsia="es-BO" w:bidi="en-US"/>
              </w:rPr>
            </w:pPr>
            <w:r w:rsidRPr="00847D4D">
              <w:rPr>
                <w:rFonts w:ascii="Tahoma" w:hAnsi="Tahoma" w:cs="Tahoma"/>
                <w:b/>
                <w:bCs/>
                <w:color w:val="FFFFFF"/>
                <w:sz w:val="20"/>
                <w:szCs w:val="20"/>
                <w:lang w:val="es-BO" w:eastAsia="es-BO" w:bidi="en-US"/>
              </w:rPr>
              <w:t>100%</w:t>
            </w:r>
          </w:p>
        </w:tc>
      </w:tr>
    </w:tbl>
    <w:p w14:paraId="1FF870A0" w14:textId="77777777" w:rsidR="0058331C" w:rsidRPr="00CE4564" w:rsidRDefault="00194F74" w:rsidP="009D3E00">
      <w:pPr>
        <w:spacing w:after="200" w:line="276" w:lineRule="auto"/>
        <w:ind w:firstLine="426"/>
        <w:jc w:val="both"/>
        <w:rPr>
          <w:rFonts w:ascii="Tahoma" w:hAnsi="Tahoma" w:cs="Tahoma"/>
          <w:b/>
          <w:color w:val="1F497D"/>
          <w:sz w:val="18"/>
          <w:szCs w:val="18"/>
          <w:lang w:val="es-BO" w:eastAsia="en-US" w:bidi="en-US"/>
        </w:rPr>
      </w:pPr>
      <w:r w:rsidRPr="00CE4564">
        <w:rPr>
          <w:rFonts w:ascii="Tahoma" w:hAnsi="Tahoma" w:cs="Tahoma"/>
          <w:b/>
          <w:color w:val="1F497D"/>
          <w:sz w:val="18"/>
          <w:szCs w:val="18"/>
          <w:lang w:val="es-BO" w:eastAsia="en-US" w:bidi="en-US"/>
        </w:rPr>
        <w:t>La nota de aprobación es de 100% de la Calificación Total (A).</w:t>
      </w:r>
    </w:p>
    <w:p w14:paraId="190565EC" w14:textId="77777777" w:rsidR="006271F9" w:rsidRDefault="006271F9" w:rsidP="00380DFE">
      <w:pPr>
        <w:jc w:val="center"/>
        <w:rPr>
          <w:rFonts w:ascii="Tahoma" w:hAnsi="Tahoma" w:cs="Tahoma"/>
          <w:b/>
          <w:color w:val="002060"/>
          <w:sz w:val="28"/>
          <w:szCs w:val="28"/>
          <w:lang w:val="es-BO"/>
        </w:rPr>
      </w:pPr>
      <w:bookmarkStart w:id="12" w:name="_Toc309124157"/>
      <w:bookmarkEnd w:id="4"/>
    </w:p>
    <w:p w14:paraId="7F23C042" w14:textId="77777777" w:rsidR="00CE4564" w:rsidRDefault="00CE4564" w:rsidP="00380DFE">
      <w:pPr>
        <w:jc w:val="center"/>
        <w:rPr>
          <w:rFonts w:ascii="Tahoma" w:hAnsi="Tahoma" w:cs="Tahoma"/>
          <w:b/>
          <w:color w:val="002060"/>
          <w:sz w:val="28"/>
          <w:szCs w:val="28"/>
          <w:lang w:val="es-BO"/>
        </w:rPr>
      </w:pPr>
    </w:p>
    <w:p w14:paraId="1993A6A7" w14:textId="77777777" w:rsidR="00CE4564" w:rsidRDefault="00CE4564" w:rsidP="00380DFE">
      <w:pPr>
        <w:jc w:val="center"/>
        <w:rPr>
          <w:rFonts w:ascii="Tahoma" w:hAnsi="Tahoma" w:cs="Tahoma"/>
          <w:b/>
          <w:color w:val="002060"/>
          <w:sz w:val="28"/>
          <w:szCs w:val="28"/>
          <w:lang w:val="es-BO"/>
        </w:rPr>
      </w:pPr>
    </w:p>
    <w:p w14:paraId="506D261D" w14:textId="77777777" w:rsidR="00CE4564" w:rsidRDefault="00CE4564" w:rsidP="00380DFE">
      <w:pPr>
        <w:jc w:val="center"/>
        <w:rPr>
          <w:rFonts w:ascii="Tahoma" w:hAnsi="Tahoma" w:cs="Tahoma"/>
          <w:b/>
          <w:color w:val="002060"/>
          <w:sz w:val="28"/>
          <w:szCs w:val="28"/>
          <w:lang w:val="es-BO"/>
        </w:rPr>
      </w:pPr>
    </w:p>
    <w:p w14:paraId="065C1163" w14:textId="77777777" w:rsidR="00CE4564" w:rsidRDefault="00CE4564" w:rsidP="00380DFE">
      <w:pPr>
        <w:jc w:val="center"/>
        <w:rPr>
          <w:rFonts w:ascii="Tahoma" w:hAnsi="Tahoma" w:cs="Tahoma"/>
          <w:b/>
          <w:color w:val="002060"/>
          <w:sz w:val="28"/>
          <w:szCs w:val="28"/>
          <w:lang w:val="es-BO"/>
        </w:rPr>
      </w:pPr>
    </w:p>
    <w:p w14:paraId="1513B731" w14:textId="77777777" w:rsidR="00CE4564" w:rsidRPr="001116E7" w:rsidRDefault="00CE4564" w:rsidP="00380DFE">
      <w:pPr>
        <w:jc w:val="center"/>
        <w:rPr>
          <w:rFonts w:ascii="Tahoma" w:hAnsi="Tahoma" w:cs="Tahoma"/>
          <w:b/>
          <w:color w:val="002060"/>
          <w:sz w:val="28"/>
          <w:szCs w:val="28"/>
          <w:lang w:val="es-BO"/>
        </w:rPr>
      </w:pPr>
    </w:p>
    <w:p w14:paraId="30679D6E" w14:textId="77777777" w:rsidR="005B1D40" w:rsidRDefault="005B1D40" w:rsidP="00380DFE">
      <w:pPr>
        <w:jc w:val="center"/>
        <w:rPr>
          <w:rFonts w:ascii="Tahoma" w:hAnsi="Tahoma" w:cs="Tahoma"/>
          <w:b/>
          <w:color w:val="002060"/>
          <w:sz w:val="28"/>
          <w:szCs w:val="28"/>
          <w:lang w:val="es-BO"/>
        </w:rPr>
      </w:pPr>
    </w:p>
    <w:p w14:paraId="120F5B82" w14:textId="77777777" w:rsidR="003B4903" w:rsidRDefault="003B4903" w:rsidP="00380DFE">
      <w:pPr>
        <w:jc w:val="center"/>
        <w:rPr>
          <w:rFonts w:ascii="Tahoma" w:hAnsi="Tahoma" w:cs="Tahoma"/>
          <w:b/>
          <w:color w:val="002060"/>
          <w:sz w:val="28"/>
          <w:szCs w:val="28"/>
          <w:lang w:val="es-BO"/>
        </w:rPr>
      </w:pPr>
    </w:p>
    <w:p w14:paraId="723635D5" w14:textId="77777777" w:rsidR="003B4903" w:rsidRDefault="003B4903" w:rsidP="00380DFE">
      <w:pPr>
        <w:jc w:val="center"/>
        <w:rPr>
          <w:rFonts w:ascii="Tahoma" w:hAnsi="Tahoma" w:cs="Tahoma"/>
          <w:b/>
          <w:color w:val="002060"/>
          <w:sz w:val="28"/>
          <w:szCs w:val="28"/>
          <w:lang w:val="es-BO"/>
        </w:rPr>
      </w:pPr>
    </w:p>
    <w:p w14:paraId="24BC21A5" w14:textId="77777777" w:rsidR="003B4903" w:rsidRDefault="003B4903" w:rsidP="00380DFE">
      <w:pPr>
        <w:jc w:val="center"/>
        <w:rPr>
          <w:rFonts w:ascii="Tahoma" w:hAnsi="Tahoma" w:cs="Tahoma"/>
          <w:b/>
          <w:color w:val="002060"/>
          <w:sz w:val="28"/>
          <w:szCs w:val="28"/>
          <w:lang w:val="es-BO"/>
        </w:rPr>
      </w:pPr>
    </w:p>
    <w:p w14:paraId="606374C1" w14:textId="77777777" w:rsidR="003B4903" w:rsidRDefault="003B4903" w:rsidP="00380DFE">
      <w:pPr>
        <w:jc w:val="center"/>
        <w:rPr>
          <w:rFonts w:ascii="Tahoma" w:hAnsi="Tahoma" w:cs="Tahoma"/>
          <w:b/>
          <w:color w:val="002060"/>
          <w:sz w:val="28"/>
          <w:szCs w:val="28"/>
          <w:lang w:val="es-BO"/>
        </w:rPr>
      </w:pPr>
    </w:p>
    <w:p w14:paraId="62830AB2" w14:textId="77777777" w:rsidR="003B4903" w:rsidRDefault="003B4903" w:rsidP="00380DFE">
      <w:pPr>
        <w:jc w:val="center"/>
        <w:rPr>
          <w:rFonts w:ascii="Tahoma" w:hAnsi="Tahoma" w:cs="Tahoma"/>
          <w:b/>
          <w:color w:val="002060"/>
          <w:sz w:val="28"/>
          <w:szCs w:val="28"/>
          <w:lang w:val="es-BO"/>
        </w:rPr>
      </w:pPr>
    </w:p>
    <w:p w14:paraId="583E2ECC" w14:textId="77777777" w:rsidR="003B4903" w:rsidRDefault="003B4903" w:rsidP="00380DFE">
      <w:pPr>
        <w:jc w:val="center"/>
        <w:rPr>
          <w:rFonts w:ascii="Tahoma" w:hAnsi="Tahoma" w:cs="Tahoma"/>
          <w:b/>
          <w:color w:val="002060"/>
          <w:sz w:val="28"/>
          <w:szCs w:val="28"/>
          <w:lang w:val="es-BO"/>
        </w:rPr>
      </w:pPr>
    </w:p>
    <w:p w14:paraId="649623AB" w14:textId="77777777" w:rsidR="003B4903" w:rsidRDefault="003B4903" w:rsidP="00380DFE">
      <w:pPr>
        <w:jc w:val="center"/>
        <w:rPr>
          <w:rFonts w:ascii="Tahoma" w:hAnsi="Tahoma" w:cs="Tahoma"/>
          <w:b/>
          <w:color w:val="002060"/>
          <w:sz w:val="28"/>
          <w:szCs w:val="28"/>
          <w:lang w:val="es-BO"/>
        </w:rPr>
      </w:pPr>
    </w:p>
    <w:p w14:paraId="6EE355F9" w14:textId="77777777" w:rsidR="003B4903" w:rsidRDefault="003B4903" w:rsidP="00380DFE">
      <w:pPr>
        <w:jc w:val="center"/>
        <w:rPr>
          <w:rFonts w:ascii="Tahoma" w:hAnsi="Tahoma" w:cs="Tahoma"/>
          <w:b/>
          <w:color w:val="002060"/>
          <w:sz w:val="28"/>
          <w:szCs w:val="28"/>
          <w:lang w:val="es-BO"/>
        </w:rPr>
      </w:pPr>
    </w:p>
    <w:p w14:paraId="22661F27" w14:textId="77777777" w:rsidR="003B4903" w:rsidRDefault="003B4903" w:rsidP="00380DFE">
      <w:pPr>
        <w:jc w:val="center"/>
        <w:rPr>
          <w:rFonts w:ascii="Tahoma" w:hAnsi="Tahoma" w:cs="Tahoma"/>
          <w:b/>
          <w:color w:val="002060"/>
          <w:sz w:val="28"/>
          <w:szCs w:val="28"/>
          <w:lang w:val="es-BO"/>
        </w:rPr>
      </w:pPr>
    </w:p>
    <w:p w14:paraId="42C5F203" w14:textId="77777777" w:rsidR="003B4903" w:rsidRPr="001116E7" w:rsidRDefault="003B4903" w:rsidP="00380DFE">
      <w:pPr>
        <w:jc w:val="center"/>
        <w:rPr>
          <w:rFonts w:ascii="Tahoma" w:hAnsi="Tahoma" w:cs="Tahoma"/>
          <w:b/>
          <w:color w:val="002060"/>
          <w:sz w:val="28"/>
          <w:szCs w:val="28"/>
          <w:lang w:val="es-BO"/>
        </w:rPr>
      </w:pPr>
    </w:p>
    <w:p w14:paraId="3EE22492" w14:textId="77777777" w:rsidR="00380DFE" w:rsidRPr="00587D3D" w:rsidRDefault="00380DFE" w:rsidP="00380DFE">
      <w:pPr>
        <w:jc w:val="center"/>
        <w:rPr>
          <w:rFonts w:ascii="Tahoma" w:hAnsi="Tahoma" w:cs="Tahoma"/>
          <w:b/>
          <w:color w:val="1F497D"/>
          <w:sz w:val="28"/>
          <w:szCs w:val="28"/>
          <w:lang w:val="es-BO"/>
        </w:rPr>
      </w:pPr>
      <w:r w:rsidRPr="00587D3D">
        <w:rPr>
          <w:rFonts w:ascii="Tahoma" w:hAnsi="Tahoma" w:cs="Tahoma"/>
          <w:b/>
          <w:color w:val="1F497D"/>
          <w:sz w:val="28"/>
          <w:szCs w:val="28"/>
          <w:lang w:val="es-BO"/>
        </w:rPr>
        <w:t xml:space="preserve">PARTE III </w:t>
      </w:r>
    </w:p>
    <w:p w14:paraId="04A1D9D2" w14:textId="77777777" w:rsidR="00380DFE" w:rsidRPr="00587D3D" w:rsidRDefault="00380DFE" w:rsidP="00380DFE">
      <w:pPr>
        <w:rPr>
          <w:color w:val="1F497D"/>
          <w:sz w:val="28"/>
          <w:szCs w:val="28"/>
          <w:lang w:val="es-BO"/>
        </w:rPr>
      </w:pPr>
    </w:p>
    <w:p w14:paraId="502E0C87" w14:textId="77777777" w:rsidR="00380DFE" w:rsidRPr="00587D3D" w:rsidRDefault="00380DFE" w:rsidP="00380DFE">
      <w:pPr>
        <w:jc w:val="center"/>
        <w:rPr>
          <w:rFonts w:ascii="Tahoma" w:hAnsi="Tahoma" w:cs="Tahoma"/>
          <w:b/>
          <w:color w:val="1F497D"/>
          <w:sz w:val="28"/>
          <w:szCs w:val="28"/>
          <w:lang w:val="es-BO"/>
        </w:rPr>
      </w:pPr>
      <w:r w:rsidRPr="00587D3D">
        <w:rPr>
          <w:rFonts w:ascii="Tahoma" w:hAnsi="Tahoma" w:cs="Tahoma"/>
          <w:b/>
          <w:color w:val="1F497D"/>
          <w:sz w:val="28"/>
          <w:szCs w:val="28"/>
          <w:lang w:val="es-BO"/>
        </w:rPr>
        <w:lastRenderedPageBreak/>
        <w:t>ANEXOS</w:t>
      </w:r>
    </w:p>
    <w:p w14:paraId="11A37C93" w14:textId="77777777" w:rsidR="00380DFE" w:rsidRPr="00587D3D" w:rsidRDefault="00380DFE" w:rsidP="00380DFE">
      <w:pPr>
        <w:rPr>
          <w:rFonts w:ascii="Arial" w:hAnsi="Arial" w:cs="Arial"/>
          <w:i/>
          <w:color w:val="1F497D"/>
          <w:szCs w:val="20"/>
          <w:lang w:val="es-BO"/>
        </w:rPr>
      </w:pPr>
    </w:p>
    <w:p w14:paraId="47EECB99" w14:textId="77777777" w:rsidR="00380DFE" w:rsidRPr="00587D3D" w:rsidRDefault="00380DFE" w:rsidP="00380DFE">
      <w:pPr>
        <w:rPr>
          <w:rFonts w:ascii="Arial" w:hAnsi="Arial" w:cs="Arial"/>
          <w:i/>
          <w:color w:val="1F497D"/>
          <w:szCs w:val="20"/>
          <w:lang w:val="es-BO"/>
        </w:rPr>
      </w:pPr>
    </w:p>
    <w:p w14:paraId="2F058F44" w14:textId="77777777" w:rsidR="00380DFE" w:rsidRPr="00587D3D" w:rsidRDefault="00380DFE" w:rsidP="00380DFE">
      <w:pPr>
        <w:rPr>
          <w:rFonts w:ascii="Arial" w:hAnsi="Arial" w:cs="Arial"/>
          <w:i/>
          <w:color w:val="1F497D"/>
          <w:szCs w:val="20"/>
          <w:lang w:val="es-BO"/>
        </w:rPr>
      </w:pPr>
    </w:p>
    <w:p w14:paraId="0355DFA6" w14:textId="77777777" w:rsidR="00380DFE" w:rsidRPr="00587D3D" w:rsidRDefault="00380DFE" w:rsidP="00380DFE">
      <w:pPr>
        <w:rPr>
          <w:rFonts w:ascii="Tahoma" w:hAnsi="Tahoma" w:cs="Tahoma"/>
          <w:color w:val="1F497D"/>
          <w:sz w:val="22"/>
          <w:szCs w:val="22"/>
          <w:lang w:val="es-BO"/>
        </w:rPr>
      </w:pPr>
      <w:r w:rsidRPr="00587D3D">
        <w:rPr>
          <w:rFonts w:ascii="Tahoma" w:hAnsi="Tahoma" w:cs="Tahoma"/>
          <w:color w:val="1F497D"/>
          <w:sz w:val="22"/>
          <w:szCs w:val="22"/>
          <w:lang w:val="es-BO"/>
        </w:rPr>
        <w:t>Anexo No. 1 – Consideraciones Generales del Proceso de Contratación</w:t>
      </w:r>
    </w:p>
    <w:p w14:paraId="1071A2C6" w14:textId="77777777" w:rsidR="00380DFE" w:rsidRPr="00587D3D" w:rsidRDefault="00380DFE" w:rsidP="00380DFE">
      <w:pPr>
        <w:rPr>
          <w:rFonts w:ascii="Tahoma" w:hAnsi="Tahoma" w:cs="Tahoma"/>
          <w:color w:val="1F497D"/>
          <w:sz w:val="22"/>
          <w:szCs w:val="22"/>
          <w:lang w:val="es-BO"/>
        </w:rPr>
      </w:pPr>
      <w:r w:rsidRPr="00587D3D">
        <w:rPr>
          <w:rFonts w:ascii="Tahoma" w:hAnsi="Tahoma" w:cs="Tahoma"/>
          <w:color w:val="1F497D"/>
          <w:sz w:val="22"/>
          <w:szCs w:val="22"/>
          <w:lang w:val="es-BO"/>
        </w:rPr>
        <w:t>Anexo No. 2 – Declaración de Integridad del Personal de la Empresa proponente</w:t>
      </w:r>
    </w:p>
    <w:p w14:paraId="727E33A2" w14:textId="77777777" w:rsidR="00380DFE" w:rsidRPr="00587D3D" w:rsidRDefault="00380DFE" w:rsidP="00380DFE">
      <w:pPr>
        <w:rPr>
          <w:rFonts w:ascii="Tahoma" w:hAnsi="Tahoma" w:cs="Tahoma"/>
          <w:color w:val="1F497D"/>
          <w:sz w:val="22"/>
          <w:szCs w:val="22"/>
          <w:lang w:val="es-BO"/>
        </w:rPr>
      </w:pPr>
      <w:r w:rsidRPr="00587D3D">
        <w:rPr>
          <w:rFonts w:ascii="Tahoma" w:hAnsi="Tahoma" w:cs="Tahoma"/>
          <w:color w:val="1F497D"/>
          <w:sz w:val="22"/>
          <w:szCs w:val="22"/>
          <w:lang w:val="es-BO"/>
        </w:rPr>
        <w:t>Anexo No. 3 – Modelo del contrato</w:t>
      </w:r>
    </w:p>
    <w:p w14:paraId="6E8FC669" w14:textId="77777777" w:rsidR="00380DFE" w:rsidRPr="001116E7" w:rsidRDefault="00380DFE" w:rsidP="00380DFE">
      <w:pPr>
        <w:rPr>
          <w:rFonts w:ascii="Tahoma" w:hAnsi="Tahoma" w:cs="Tahoma"/>
          <w:color w:val="004990"/>
          <w:sz w:val="22"/>
          <w:szCs w:val="22"/>
          <w:lang w:val="es-BO"/>
        </w:rPr>
      </w:pPr>
    </w:p>
    <w:p w14:paraId="1CBB8E07" w14:textId="77777777" w:rsidR="00380DFE" w:rsidRPr="001116E7" w:rsidRDefault="00380DFE" w:rsidP="00380DFE">
      <w:pPr>
        <w:rPr>
          <w:rFonts w:ascii="Tahoma" w:hAnsi="Tahoma" w:cs="Tahoma"/>
          <w:color w:val="004990"/>
          <w:lang w:val="es-BO"/>
        </w:rPr>
      </w:pPr>
    </w:p>
    <w:p w14:paraId="62445AF6" w14:textId="77777777" w:rsidR="00380DFE" w:rsidRPr="00847D4D" w:rsidRDefault="00380DFE" w:rsidP="00BD0EB9">
      <w:pPr>
        <w:rPr>
          <w:color w:val="1F497D"/>
          <w:lang w:val="es-BO" w:eastAsia="en-US"/>
        </w:rPr>
      </w:pPr>
    </w:p>
    <w:p w14:paraId="736286F3" w14:textId="77777777" w:rsidR="00913FD4" w:rsidRPr="00847D4D" w:rsidRDefault="00913FD4" w:rsidP="00BD0EB9">
      <w:pPr>
        <w:rPr>
          <w:color w:val="1F497D"/>
          <w:lang w:val="es-BO" w:eastAsia="en-US"/>
        </w:rPr>
      </w:pPr>
    </w:p>
    <w:p w14:paraId="25E01496" w14:textId="77777777" w:rsidR="00380DFE" w:rsidRPr="00847D4D" w:rsidRDefault="00380DFE" w:rsidP="00BD0EB9">
      <w:pPr>
        <w:rPr>
          <w:color w:val="1F497D"/>
          <w:lang w:val="es-BO" w:eastAsia="en-US"/>
        </w:rPr>
      </w:pPr>
    </w:p>
    <w:p w14:paraId="20827F28" w14:textId="77777777" w:rsidR="00380DFE" w:rsidRPr="001116E7" w:rsidRDefault="00380DFE" w:rsidP="00BD0EB9">
      <w:pPr>
        <w:rPr>
          <w:color w:val="1F497D"/>
          <w:lang w:val="es-BO" w:eastAsia="en-US"/>
        </w:rPr>
      </w:pPr>
    </w:p>
    <w:p w14:paraId="4954F201" w14:textId="77777777" w:rsidR="00380DFE" w:rsidRPr="001116E7" w:rsidRDefault="00380DFE" w:rsidP="00BD0EB9">
      <w:pPr>
        <w:rPr>
          <w:color w:val="1F497D"/>
          <w:lang w:val="es-BO" w:eastAsia="en-US"/>
        </w:rPr>
      </w:pPr>
    </w:p>
    <w:p w14:paraId="5AD4ED59" w14:textId="77777777" w:rsidR="00380DFE" w:rsidRPr="001116E7" w:rsidRDefault="00380DFE" w:rsidP="00BD0EB9">
      <w:pPr>
        <w:rPr>
          <w:color w:val="1F497D"/>
          <w:lang w:val="es-BO" w:eastAsia="en-US"/>
        </w:rPr>
      </w:pPr>
    </w:p>
    <w:p w14:paraId="35A25922" w14:textId="77777777" w:rsidR="00380DFE" w:rsidRPr="001116E7" w:rsidRDefault="00380DFE" w:rsidP="00BD0EB9">
      <w:pPr>
        <w:rPr>
          <w:color w:val="1F497D"/>
          <w:lang w:val="es-BO" w:eastAsia="en-US"/>
        </w:rPr>
      </w:pPr>
    </w:p>
    <w:p w14:paraId="3042331C" w14:textId="77777777" w:rsidR="00380DFE" w:rsidRPr="001116E7" w:rsidRDefault="00380DFE" w:rsidP="00BD0EB9">
      <w:pPr>
        <w:rPr>
          <w:color w:val="1F497D"/>
          <w:lang w:val="es-BO" w:eastAsia="en-US"/>
        </w:rPr>
      </w:pPr>
    </w:p>
    <w:p w14:paraId="76AF9721" w14:textId="77777777" w:rsidR="00380DFE" w:rsidRPr="001116E7" w:rsidRDefault="00380DFE" w:rsidP="00BD0EB9">
      <w:pPr>
        <w:rPr>
          <w:color w:val="1F497D"/>
          <w:lang w:val="es-BO" w:eastAsia="en-US"/>
        </w:rPr>
      </w:pPr>
    </w:p>
    <w:p w14:paraId="4945C4A6" w14:textId="77777777" w:rsidR="00380DFE" w:rsidRPr="001116E7" w:rsidRDefault="00380DFE" w:rsidP="00BD0EB9">
      <w:pPr>
        <w:rPr>
          <w:color w:val="1F497D"/>
          <w:lang w:val="es-BO" w:eastAsia="en-US"/>
        </w:rPr>
      </w:pPr>
    </w:p>
    <w:p w14:paraId="1495F14B" w14:textId="77777777" w:rsidR="00380DFE" w:rsidRPr="001116E7" w:rsidRDefault="00380DFE" w:rsidP="00BD0EB9">
      <w:pPr>
        <w:rPr>
          <w:color w:val="1F497D"/>
          <w:lang w:val="es-BO" w:eastAsia="en-US"/>
        </w:rPr>
      </w:pPr>
    </w:p>
    <w:p w14:paraId="57568DAE" w14:textId="77777777" w:rsidR="00380DFE" w:rsidRPr="001116E7" w:rsidRDefault="00380DFE" w:rsidP="00BD0EB9">
      <w:pPr>
        <w:rPr>
          <w:color w:val="1F497D"/>
          <w:lang w:val="es-BO" w:eastAsia="en-US"/>
        </w:rPr>
      </w:pPr>
    </w:p>
    <w:p w14:paraId="2E863855" w14:textId="77777777" w:rsidR="00380DFE" w:rsidRPr="001116E7" w:rsidRDefault="00380DFE" w:rsidP="00BD0EB9">
      <w:pPr>
        <w:rPr>
          <w:color w:val="1F497D"/>
          <w:lang w:val="es-BO" w:eastAsia="en-US"/>
        </w:rPr>
      </w:pPr>
    </w:p>
    <w:p w14:paraId="6E2BF2D6" w14:textId="77777777" w:rsidR="0027198D" w:rsidRPr="001116E7" w:rsidRDefault="00BC343E" w:rsidP="0027198D">
      <w:pPr>
        <w:rPr>
          <w:rFonts w:ascii="Tahoma" w:hAnsi="Tahoma" w:cs="Tahoma"/>
          <w:color w:val="1F497D"/>
          <w:sz w:val="22"/>
          <w:lang w:val="es-BO"/>
        </w:rPr>
      </w:pPr>
      <w:r w:rsidRPr="001116E7">
        <w:rPr>
          <w:rFonts w:ascii="Tahoma" w:hAnsi="Tahoma" w:cs="Tahoma"/>
          <w:color w:val="1F497D"/>
          <w:sz w:val="22"/>
          <w:lang w:val="es-BO"/>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27198D" w:rsidRPr="001116E7" w14:paraId="6698C037" w14:textId="77777777" w:rsidTr="004B1952">
        <w:trPr>
          <w:trHeight w:val="617"/>
        </w:trPr>
        <w:tc>
          <w:tcPr>
            <w:tcW w:w="2410" w:type="dxa"/>
            <w:shd w:val="clear" w:color="auto" w:fill="004990"/>
            <w:vAlign w:val="center"/>
          </w:tcPr>
          <w:p w14:paraId="270FF368" w14:textId="77777777" w:rsidR="0027198D" w:rsidRPr="001116E7" w:rsidRDefault="0027198D" w:rsidP="004B1952">
            <w:pPr>
              <w:pStyle w:val="Textoindependiente3"/>
              <w:spacing w:after="0"/>
              <w:jc w:val="center"/>
              <w:rPr>
                <w:rFonts w:ascii="Tahoma" w:hAnsi="Tahoma" w:cs="Tahoma"/>
                <w:b/>
                <w:sz w:val="28"/>
                <w:szCs w:val="28"/>
                <w:lang w:val="es-BO"/>
              </w:rPr>
            </w:pPr>
            <w:r w:rsidRPr="001116E7">
              <w:rPr>
                <w:rFonts w:ascii="Tahoma" w:hAnsi="Tahoma" w:cs="Tahoma"/>
                <w:sz w:val="22"/>
                <w:szCs w:val="22"/>
                <w:lang w:val="es-BO"/>
              </w:rPr>
              <w:lastRenderedPageBreak/>
              <w:br w:type="page"/>
            </w:r>
            <w:r w:rsidRPr="001116E7">
              <w:rPr>
                <w:rFonts w:ascii="Tahoma" w:hAnsi="Tahoma" w:cs="Tahoma"/>
                <w:b/>
                <w:sz w:val="28"/>
                <w:szCs w:val="28"/>
                <w:lang w:val="es-BO"/>
              </w:rPr>
              <w:t>ANEXO No. 1</w:t>
            </w:r>
          </w:p>
        </w:tc>
        <w:tc>
          <w:tcPr>
            <w:tcW w:w="6591" w:type="dxa"/>
            <w:vAlign w:val="center"/>
          </w:tcPr>
          <w:p w14:paraId="29F99368" w14:textId="77777777" w:rsidR="0027198D" w:rsidRPr="001116E7" w:rsidRDefault="0027198D" w:rsidP="004B1952">
            <w:pPr>
              <w:ind w:left="567"/>
              <w:jc w:val="center"/>
              <w:rPr>
                <w:rFonts w:ascii="Tahoma" w:hAnsi="Tahoma" w:cs="Tahoma"/>
                <w:b/>
                <w:sz w:val="28"/>
                <w:szCs w:val="28"/>
                <w:lang w:val="es-BO"/>
              </w:rPr>
            </w:pPr>
            <w:r w:rsidRPr="001116E7">
              <w:rPr>
                <w:rFonts w:ascii="Tahoma" w:hAnsi="Tahoma" w:cs="Tahoma"/>
                <w:b/>
                <w:sz w:val="28"/>
                <w:szCs w:val="28"/>
                <w:lang w:val="es-BO"/>
              </w:rPr>
              <w:t>CONDICIONES GENERALES DEL PROCESO DE CONTRACIÓN</w:t>
            </w:r>
          </w:p>
        </w:tc>
      </w:tr>
    </w:tbl>
    <w:p w14:paraId="0D12EA1B" w14:textId="77777777" w:rsidR="0027198D" w:rsidRPr="001116E7" w:rsidRDefault="0027198D" w:rsidP="0027198D">
      <w:pPr>
        <w:jc w:val="both"/>
        <w:rPr>
          <w:rFonts w:ascii="Tahoma" w:hAnsi="Tahoma" w:cs="Tahoma"/>
          <w:b/>
          <w:lang w:val="es-BO"/>
        </w:rPr>
      </w:pPr>
    </w:p>
    <w:p w14:paraId="29ABC568" w14:textId="77777777" w:rsidR="0027198D" w:rsidRPr="001116E7" w:rsidRDefault="0027198D" w:rsidP="0027198D">
      <w:pPr>
        <w:jc w:val="both"/>
        <w:rPr>
          <w:rFonts w:ascii="Tahoma" w:hAnsi="Tahoma" w:cs="Tahoma"/>
          <w:b/>
          <w:sz w:val="22"/>
          <w:szCs w:val="22"/>
          <w:lang w:val="es-BO"/>
        </w:rPr>
      </w:pPr>
      <w:r w:rsidRPr="001116E7">
        <w:rPr>
          <w:rFonts w:ascii="Tahoma" w:hAnsi="Tahoma" w:cs="Tahoma"/>
          <w:b/>
          <w:sz w:val="22"/>
          <w:szCs w:val="22"/>
          <w:lang w:val="es-BO"/>
        </w:rPr>
        <w:t xml:space="preserve">Consideraciones Generales </w:t>
      </w:r>
    </w:p>
    <w:p w14:paraId="3DC0F814" w14:textId="77777777" w:rsidR="0027198D" w:rsidRPr="001116E7" w:rsidRDefault="0027198D" w:rsidP="0027198D">
      <w:pPr>
        <w:jc w:val="both"/>
        <w:rPr>
          <w:rFonts w:ascii="Tahoma" w:hAnsi="Tahoma" w:cs="Tahoma"/>
          <w:b/>
          <w:lang w:val="es-BO"/>
        </w:rPr>
      </w:pPr>
    </w:p>
    <w:p w14:paraId="2EF9F42E"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Adjudicación:</w:t>
      </w:r>
      <w:r w:rsidRPr="001116E7">
        <w:rPr>
          <w:rFonts w:ascii="Tahoma" w:hAnsi="Tahoma" w:cs="Tahoma"/>
          <w:sz w:val="22"/>
          <w:szCs w:val="22"/>
          <w:lang w:val="es-BO"/>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4619452E"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Naturaleza confidencial de las propuestas:</w:t>
      </w:r>
      <w:r w:rsidRPr="001116E7">
        <w:rPr>
          <w:rFonts w:ascii="Tahoma" w:hAnsi="Tahoma" w:cs="Tahoma"/>
          <w:sz w:val="22"/>
          <w:szCs w:val="22"/>
          <w:lang w:val="es-BO"/>
        </w:rPr>
        <w:t xml:space="preserve"> A excepción de aquellas permitidas por las leyes de Bolivia, ENTEL S.A. no divulgará ninguna información con </w:t>
      </w:r>
      <w:r w:rsidRPr="001116E7">
        <w:rPr>
          <w:rFonts w:ascii="Tahoma" w:hAnsi="Tahoma" w:cs="Tahoma"/>
          <w:sz w:val="22"/>
          <w:szCs w:val="22"/>
          <w:lang w:val="es-BO"/>
        </w:rPr>
        <w:lastRenderedPageBreak/>
        <w:t>respecto a las propuestas, tabulación, clasificación y evaluación de las ofertas; por consiguiente ENTEL S.A. puede  proceder con la calificación de acuerdo a sus normas internas y legales vigentes.</w:t>
      </w:r>
    </w:p>
    <w:p w14:paraId="527FBF97"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Confidencialidad:</w:t>
      </w:r>
      <w:r w:rsidRPr="001116E7">
        <w:rPr>
          <w:rFonts w:ascii="Tahoma" w:hAnsi="Tahoma" w:cs="Tahoma"/>
          <w:sz w:val="22"/>
          <w:szCs w:val="22"/>
          <w:lang w:val="es-BO"/>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9E5E172"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lastRenderedPageBreak/>
        <w:t xml:space="preserve">Acciones legales: </w:t>
      </w:r>
      <w:r w:rsidRPr="001116E7">
        <w:rPr>
          <w:rFonts w:ascii="Tahoma" w:hAnsi="Tahoma" w:cs="Tahoma"/>
          <w:sz w:val="22"/>
          <w:szCs w:val="22"/>
          <w:lang w:val="es-BO"/>
        </w:rPr>
        <w:t>ENTEL S.A. se reserva el derecho de seguir las acciones civiles o penales que correspondan, al margen de dar de baja de su árbol de proponentes a la empresa que infrinja su acuerdo de confidencialidad.</w:t>
      </w:r>
    </w:p>
    <w:p w14:paraId="530680DE"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t>Medida Anticorrupción:</w:t>
      </w:r>
      <w:r w:rsidRPr="001116E7">
        <w:rPr>
          <w:rFonts w:ascii="Tahoma" w:hAnsi="Tahoma" w:cs="Tahoma"/>
          <w:sz w:val="22"/>
          <w:szCs w:val="22"/>
          <w:lang w:val="es-BO"/>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B8AB62A" w14:textId="77777777" w:rsidR="0027198D" w:rsidRPr="001116E7" w:rsidRDefault="0027198D" w:rsidP="00BC343E">
      <w:pPr>
        <w:numPr>
          <w:ilvl w:val="0"/>
          <w:numId w:val="23"/>
        </w:numPr>
        <w:spacing w:after="200"/>
        <w:ind w:left="567" w:hanging="567"/>
        <w:jc w:val="both"/>
        <w:rPr>
          <w:rFonts w:ascii="Tahoma" w:hAnsi="Tahoma" w:cs="Tahoma"/>
          <w:sz w:val="22"/>
          <w:szCs w:val="22"/>
          <w:lang w:val="es-BO"/>
        </w:rPr>
      </w:pPr>
      <w:r w:rsidRPr="001116E7">
        <w:rPr>
          <w:rFonts w:ascii="Tahoma" w:hAnsi="Tahoma" w:cs="Tahoma"/>
          <w:b/>
          <w:sz w:val="22"/>
          <w:szCs w:val="22"/>
          <w:lang w:val="es-BO"/>
        </w:rPr>
        <w:lastRenderedPageBreak/>
        <w:t>Prohibición de Competencia:</w:t>
      </w:r>
      <w:r w:rsidRPr="001116E7">
        <w:rPr>
          <w:rFonts w:ascii="Tahoma" w:hAnsi="Tahoma" w:cs="Tahoma"/>
          <w:sz w:val="22"/>
          <w:szCs w:val="22"/>
          <w:lang w:val="es-BO"/>
        </w:rPr>
        <w:t xml:space="preserve"> En contratos resultantes de la adjudicación del presente proceso se contemplará la cláusula de no competencia.</w:t>
      </w:r>
    </w:p>
    <w:p w14:paraId="537B4A37" w14:textId="77777777" w:rsidR="0027198D" w:rsidRPr="001116E7" w:rsidRDefault="0027198D" w:rsidP="0027198D">
      <w:pPr>
        <w:spacing w:after="200"/>
        <w:ind w:left="567"/>
        <w:jc w:val="both"/>
        <w:rPr>
          <w:rFonts w:ascii="Tahoma" w:hAnsi="Tahoma" w:cs="Tahoma"/>
          <w:sz w:val="22"/>
          <w:szCs w:val="22"/>
          <w:lang w:val="es-BO"/>
        </w:rPr>
      </w:pPr>
      <w:r w:rsidRPr="001116E7">
        <w:rPr>
          <w:rFonts w:ascii="Tahoma" w:hAnsi="Tahoma" w:cs="Tahoma"/>
          <w:sz w:val="22"/>
          <w:szCs w:val="22"/>
          <w:lang w:val="es-BO"/>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BDAFB78" w14:textId="77777777" w:rsidR="0027198D" w:rsidRPr="001116E7" w:rsidRDefault="0027198D" w:rsidP="0027198D">
      <w:pPr>
        <w:spacing w:after="200"/>
        <w:ind w:left="567"/>
        <w:jc w:val="both"/>
        <w:rPr>
          <w:rFonts w:ascii="Tahoma" w:hAnsi="Tahoma" w:cs="Tahoma"/>
          <w:sz w:val="22"/>
          <w:szCs w:val="22"/>
          <w:lang w:val="es-BO"/>
        </w:rPr>
      </w:pPr>
      <w:r w:rsidRPr="001116E7">
        <w:rPr>
          <w:rFonts w:ascii="Tahoma" w:hAnsi="Tahoma" w:cs="Tahoma"/>
          <w:sz w:val="22"/>
          <w:szCs w:val="22"/>
          <w:lang w:val="es-BO"/>
        </w:rPr>
        <w:t>En este sentido ENTEL S.A. se reserva el derecho de no incluir en el proceso de selección y adjudicación al proveedor que incumpla con dicha cláusula.</w:t>
      </w:r>
    </w:p>
    <w:p w14:paraId="5AEDFC1D" w14:textId="77777777" w:rsidR="0027198D" w:rsidRPr="001116E7" w:rsidRDefault="0027198D" w:rsidP="0027198D">
      <w:pPr>
        <w:ind w:left="567"/>
        <w:jc w:val="both"/>
        <w:rPr>
          <w:rFonts w:ascii="Tahoma" w:hAnsi="Tahoma" w:cs="Tahoma"/>
          <w:b/>
          <w:sz w:val="22"/>
          <w:szCs w:val="22"/>
          <w:lang w:val="es-BO"/>
        </w:rPr>
      </w:pPr>
    </w:p>
    <w:p w14:paraId="76EDD659" w14:textId="77777777" w:rsidR="0027198D" w:rsidRPr="001116E7" w:rsidRDefault="0027198D" w:rsidP="00BC343E">
      <w:pPr>
        <w:numPr>
          <w:ilvl w:val="0"/>
          <w:numId w:val="23"/>
        </w:numPr>
        <w:ind w:left="567" w:hanging="567"/>
        <w:jc w:val="both"/>
        <w:rPr>
          <w:rFonts w:ascii="Tahoma" w:hAnsi="Tahoma" w:cs="Tahoma"/>
          <w:b/>
          <w:sz w:val="22"/>
          <w:szCs w:val="22"/>
          <w:lang w:val="es-BO"/>
        </w:rPr>
      </w:pPr>
      <w:r w:rsidRPr="001116E7">
        <w:rPr>
          <w:rFonts w:ascii="Tahoma" w:hAnsi="Tahoma" w:cs="Tahoma"/>
          <w:b/>
          <w:sz w:val="22"/>
          <w:szCs w:val="22"/>
          <w:lang w:val="es-BO"/>
        </w:rPr>
        <w:t>Impedidos de Participar:</w:t>
      </w:r>
      <w:r w:rsidRPr="001116E7">
        <w:rPr>
          <w:rFonts w:ascii="Tahoma" w:hAnsi="Tahoma" w:cs="Tahoma"/>
          <w:sz w:val="22"/>
          <w:szCs w:val="22"/>
          <w:lang w:val="es-BO"/>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47D4D">
        <w:rPr>
          <w:rFonts w:ascii="Tahoma" w:hAnsi="Tahoma" w:cs="Tahoma"/>
          <w:iCs/>
          <w:sz w:val="22"/>
          <w:szCs w:val="22"/>
          <w:lang w:val="es-BO"/>
        </w:rPr>
        <w:t xml:space="preserve"> </w:t>
      </w:r>
    </w:p>
    <w:p w14:paraId="1D45112A" w14:textId="77777777" w:rsidR="0027198D" w:rsidRPr="001116E7" w:rsidRDefault="0027198D" w:rsidP="0027198D">
      <w:pPr>
        <w:ind w:left="567"/>
        <w:jc w:val="both"/>
        <w:rPr>
          <w:rFonts w:ascii="Tahoma" w:hAnsi="Tahoma" w:cs="Tahoma"/>
          <w:b/>
          <w:sz w:val="22"/>
          <w:szCs w:val="22"/>
          <w:lang w:val="es-BO"/>
        </w:rPr>
      </w:pPr>
    </w:p>
    <w:p w14:paraId="7DB04368" w14:textId="77777777" w:rsidR="0027198D" w:rsidRPr="001116E7" w:rsidRDefault="0027198D" w:rsidP="0027198D">
      <w:pPr>
        <w:rPr>
          <w:rFonts w:ascii="Tahoma" w:hAnsi="Tahoma" w:cs="Tahoma"/>
          <w:b/>
          <w:sz w:val="22"/>
          <w:szCs w:val="22"/>
          <w:lang w:val="es-BO"/>
        </w:rPr>
      </w:pPr>
      <w:r w:rsidRPr="001116E7">
        <w:rPr>
          <w:rFonts w:ascii="Tahoma" w:hAnsi="Tahoma" w:cs="Tahoma"/>
          <w:b/>
          <w:sz w:val="22"/>
          <w:szCs w:val="22"/>
          <w:lang w:val="es-BO"/>
        </w:rPr>
        <w:t>Consideraciones previas a la presentación de propuestas</w:t>
      </w:r>
    </w:p>
    <w:p w14:paraId="6E16F419" w14:textId="77777777" w:rsidR="0027198D" w:rsidRPr="001116E7" w:rsidRDefault="0027198D" w:rsidP="0027198D">
      <w:pPr>
        <w:rPr>
          <w:rFonts w:ascii="Tahoma" w:hAnsi="Tahoma" w:cs="Tahoma"/>
          <w:b/>
          <w:sz w:val="22"/>
          <w:szCs w:val="22"/>
          <w:lang w:val="es-BO"/>
        </w:rPr>
      </w:pPr>
    </w:p>
    <w:p w14:paraId="019F6516" w14:textId="77777777" w:rsidR="0027198D" w:rsidRPr="001116E7" w:rsidRDefault="0027198D" w:rsidP="00BC343E">
      <w:pPr>
        <w:numPr>
          <w:ilvl w:val="0"/>
          <w:numId w:val="23"/>
        </w:numPr>
        <w:ind w:left="567" w:hanging="567"/>
        <w:jc w:val="both"/>
        <w:rPr>
          <w:rFonts w:ascii="Tahoma" w:hAnsi="Tahoma" w:cs="Tahoma"/>
          <w:b/>
          <w:sz w:val="22"/>
          <w:szCs w:val="22"/>
          <w:lang w:val="es-BO"/>
        </w:rPr>
      </w:pPr>
      <w:r w:rsidRPr="001116E7">
        <w:rPr>
          <w:rFonts w:ascii="Tahoma" w:hAnsi="Tahoma" w:cs="Tahoma"/>
          <w:b/>
          <w:sz w:val="22"/>
          <w:szCs w:val="22"/>
          <w:lang w:val="es-BO"/>
        </w:rPr>
        <w:lastRenderedPageBreak/>
        <w:t>Revisión y Modificación del TBC:</w:t>
      </w:r>
      <w:r w:rsidRPr="001116E7">
        <w:rPr>
          <w:rFonts w:ascii="Tahoma" w:hAnsi="Tahoma" w:cs="Tahoma"/>
          <w:sz w:val="22"/>
          <w:szCs w:val="22"/>
          <w:lang w:val="es-BO"/>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5AF5B629" w14:textId="77777777" w:rsidR="0027198D" w:rsidRPr="001116E7" w:rsidRDefault="0027198D" w:rsidP="0027198D">
      <w:pPr>
        <w:ind w:left="567" w:hanging="567"/>
        <w:jc w:val="both"/>
        <w:rPr>
          <w:rFonts w:ascii="Tahoma" w:hAnsi="Tahoma" w:cs="Tahoma"/>
          <w:b/>
          <w:sz w:val="22"/>
          <w:szCs w:val="22"/>
          <w:lang w:val="es-BO"/>
        </w:rPr>
      </w:pPr>
    </w:p>
    <w:p w14:paraId="1F5A3371"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 xml:space="preserve">Solicitud </w:t>
      </w:r>
      <w:r w:rsidRPr="001116E7">
        <w:rPr>
          <w:rFonts w:ascii="Tahoma" w:hAnsi="Tahoma" w:cs="Tahoma"/>
          <w:b/>
          <w:bCs/>
          <w:sz w:val="22"/>
          <w:szCs w:val="22"/>
          <w:lang w:val="es-BO"/>
        </w:rPr>
        <w:t>de Ampliación del Plazo de Entrega de Ofertas:</w:t>
      </w:r>
      <w:r w:rsidRPr="001116E7">
        <w:rPr>
          <w:rFonts w:ascii="Tahoma" w:hAnsi="Tahoma" w:cs="Tahoma"/>
          <w:bCs/>
          <w:sz w:val="22"/>
          <w:szCs w:val="22"/>
          <w:lang w:val="es-BO"/>
        </w:rPr>
        <w:t xml:space="preserve"> </w:t>
      </w:r>
      <w:r w:rsidRPr="001116E7">
        <w:rPr>
          <w:rFonts w:ascii="Tahoma" w:hAnsi="Tahoma" w:cs="Tahoma"/>
          <w:sz w:val="22"/>
          <w:szCs w:val="22"/>
          <w:lang w:val="es-BO"/>
        </w:rPr>
        <w:t>Los proponentes deberán enviar una carta solicitando la ampliación del plazo de presentación de propuestas, hasta dos (2) días hábiles antes del plazo de entrega establecido en el TBC. Recibida esta solicitud, ENTEL S.A. realizará el análisis de tiempo de amplia</w:t>
      </w:r>
      <w:r w:rsidRPr="001116E7">
        <w:rPr>
          <w:rFonts w:ascii="Tahoma" w:hAnsi="Tahoma" w:cs="Tahoma"/>
          <w:sz w:val="22"/>
          <w:szCs w:val="22"/>
          <w:lang w:val="es-BO"/>
        </w:rPr>
        <w:lastRenderedPageBreak/>
        <w:t>ción del plazo de entrega de las ofertas según cada caso, comunicando los cambios. En caso fortuito o de fuerza mayor</w:t>
      </w:r>
      <w:r w:rsidRPr="001116E7">
        <w:rPr>
          <w:rStyle w:val="Refdenotaalpie"/>
          <w:rFonts w:ascii="Tahoma" w:hAnsi="Tahoma" w:cs="Tahoma"/>
          <w:sz w:val="22"/>
          <w:szCs w:val="22"/>
          <w:lang w:val="es-BO"/>
        </w:rPr>
        <w:footnoteReference w:id="2"/>
      </w:r>
      <w:r w:rsidRPr="001116E7">
        <w:rPr>
          <w:rFonts w:ascii="Tahoma" w:hAnsi="Tahoma" w:cs="Tahoma"/>
          <w:sz w:val="22"/>
          <w:szCs w:val="22"/>
          <w:lang w:val="es-BO"/>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62742E3F" w14:textId="77777777" w:rsidR="0027198D" w:rsidRPr="001116E7" w:rsidRDefault="0027198D" w:rsidP="0027198D">
      <w:pPr>
        <w:ind w:left="567" w:hanging="567"/>
        <w:jc w:val="both"/>
        <w:rPr>
          <w:rFonts w:ascii="Tahoma" w:hAnsi="Tahoma" w:cs="Tahoma"/>
          <w:sz w:val="22"/>
          <w:szCs w:val="22"/>
          <w:lang w:val="es-BO"/>
        </w:rPr>
      </w:pPr>
    </w:p>
    <w:p w14:paraId="1E1F0992"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 xml:space="preserve">Rechazo de Propuestas: </w:t>
      </w:r>
      <w:r w:rsidRPr="001116E7">
        <w:rPr>
          <w:rFonts w:ascii="Tahoma" w:hAnsi="Tahoma" w:cs="Tahoma"/>
          <w:sz w:val="22"/>
          <w:szCs w:val="22"/>
          <w:lang w:val="es-BO"/>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7BEE1FC" w14:textId="77777777" w:rsidR="0027198D" w:rsidRPr="001116E7" w:rsidRDefault="0027198D" w:rsidP="0027198D">
      <w:pPr>
        <w:ind w:left="567" w:hanging="567"/>
        <w:jc w:val="both"/>
        <w:rPr>
          <w:rFonts w:ascii="Tahoma" w:hAnsi="Tahoma" w:cs="Tahoma"/>
          <w:sz w:val="22"/>
          <w:szCs w:val="22"/>
          <w:lang w:val="es-BO"/>
        </w:rPr>
      </w:pPr>
    </w:p>
    <w:p w14:paraId="60F04002"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t>La ausencia de cualquier documento solicitado en el TBC, determina la inhabilitación de la propuesta.</w:t>
      </w:r>
    </w:p>
    <w:p w14:paraId="7BD48728" w14:textId="77777777" w:rsidR="0027198D" w:rsidRPr="001116E7" w:rsidRDefault="0027198D" w:rsidP="0027198D">
      <w:pPr>
        <w:ind w:left="720"/>
        <w:jc w:val="both"/>
        <w:rPr>
          <w:rFonts w:ascii="Tahoma" w:hAnsi="Tahoma" w:cs="Tahoma"/>
          <w:sz w:val="22"/>
          <w:szCs w:val="22"/>
          <w:lang w:val="es-BO"/>
        </w:rPr>
      </w:pPr>
    </w:p>
    <w:p w14:paraId="23520218" w14:textId="77777777" w:rsidR="0027198D" w:rsidRPr="001116E7" w:rsidRDefault="0027198D" w:rsidP="0027198D">
      <w:pPr>
        <w:jc w:val="both"/>
        <w:rPr>
          <w:rFonts w:ascii="Tahoma" w:hAnsi="Tahoma" w:cs="Tahoma"/>
          <w:b/>
          <w:sz w:val="22"/>
          <w:szCs w:val="22"/>
          <w:lang w:val="es-BO"/>
        </w:rPr>
      </w:pPr>
      <w:r w:rsidRPr="001116E7">
        <w:rPr>
          <w:rFonts w:ascii="Tahoma" w:hAnsi="Tahoma" w:cs="Tahoma"/>
          <w:b/>
          <w:sz w:val="22"/>
          <w:szCs w:val="22"/>
          <w:lang w:val="es-BO"/>
        </w:rPr>
        <w:t xml:space="preserve">Consideraciones durante el proceso </w:t>
      </w:r>
    </w:p>
    <w:p w14:paraId="1C27103D" w14:textId="77777777" w:rsidR="0027198D" w:rsidRPr="001116E7" w:rsidRDefault="0027198D" w:rsidP="0027198D">
      <w:pPr>
        <w:jc w:val="both"/>
        <w:rPr>
          <w:rFonts w:ascii="Tahoma" w:hAnsi="Tahoma" w:cs="Tahoma"/>
          <w:b/>
          <w:sz w:val="22"/>
          <w:szCs w:val="22"/>
          <w:lang w:val="es-BO"/>
        </w:rPr>
      </w:pPr>
    </w:p>
    <w:p w14:paraId="21A6AC82"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t xml:space="preserve">Participan del acto representantes de los proveedores que presentaron sus propuestas y la Comisión de Calificación de ENTEL S.A.  </w:t>
      </w:r>
    </w:p>
    <w:p w14:paraId="1234C17C" w14:textId="77777777" w:rsidR="0027198D" w:rsidRPr="001116E7" w:rsidRDefault="0027198D" w:rsidP="0027198D">
      <w:pPr>
        <w:ind w:left="567" w:hanging="567"/>
        <w:jc w:val="both"/>
        <w:rPr>
          <w:rFonts w:ascii="Tahoma" w:hAnsi="Tahoma" w:cs="Tahoma"/>
          <w:sz w:val="22"/>
          <w:szCs w:val="22"/>
          <w:lang w:val="es-BO"/>
        </w:rPr>
      </w:pPr>
    </w:p>
    <w:p w14:paraId="0CEF65C0"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sz w:val="22"/>
          <w:szCs w:val="22"/>
          <w:lang w:val="es-BO"/>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571F36F6"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Convocatoria Desierta:</w:t>
      </w:r>
      <w:r w:rsidRPr="001116E7">
        <w:rPr>
          <w:rFonts w:ascii="Tahoma" w:hAnsi="Tahoma" w:cs="Tahoma"/>
          <w:sz w:val="22"/>
          <w:szCs w:val="22"/>
          <w:lang w:val="es-BO"/>
        </w:rPr>
        <w:t xml:space="preserve"> ENTEL S.A. se reserva el derecho de declarar desierta la presente convocatoria en cualquier etapa en la que se encuentre, con anterioridad a la adjudicación y en los siguientes casos:</w:t>
      </w:r>
    </w:p>
    <w:p w14:paraId="638C6EC1" w14:textId="77777777" w:rsidR="0027198D" w:rsidRPr="00847D4D" w:rsidRDefault="0027198D" w:rsidP="0027198D">
      <w:pPr>
        <w:pStyle w:val="Continuarlista"/>
        <w:ind w:left="426"/>
        <w:rPr>
          <w:rFonts w:ascii="Tahoma" w:hAnsi="Tahoma" w:cs="Tahoma"/>
          <w:sz w:val="22"/>
          <w:szCs w:val="22"/>
        </w:rPr>
      </w:pPr>
    </w:p>
    <w:p w14:paraId="1D81D7D4" w14:textId="77777777" w:rsidR="0027198D" w:rsidRPr="001116E7" w:rsidRDefault="0027198D" w:rsidP="00BC343E">
      <w:pPr>
        <w:pStyle w:val="Prrafodelista"/>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No se hubiera recibido ninguna propuesta</w:t>
      </w:r>
    </w:p>
    <w:p w14:paraId="1941A135" w14:textId="77777777" w:rsidR="0027198D" w:rsidRPr="001116E7" w:rsidRDefault="0027198D" w:rsidP="00BC343E">
      <w:pPr>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Ningún proponente hubiera cumplido con los requisitos establecidos en el TBC.</w:t>
      </w:r>
    </w:p>
    <w:p w14:paraId="05D222C8" w14:textId="77777777" w:rsidR="0027198D" w:rsidRPr="001116E7" w:rsidRDefault="0027198D" w:rsidP="00BC343E">
      <w:pPr>
        <w:numPr>
          <w:ilvl w:val="0"/>
          <w:numId w:val="24"/>
        </w:numPr>
        <w:tabs>
          <w:tab w:val="left" w:pos="1134"/>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adjudicado incumpla la presentación de los documentos necesarios para la formalización de la relación comercial o desista de la misma y no existan otras propuestas calificadas.</w:t>
      </w:r>
    </w:p>
    <w:p w14:paraId="698D12CB" w14:textId="77777777" w:rsidR="0027198D" w:rsidRPr="001116E7" w:rsidRDefault="0027198D" w:rsidP="0027198D">
      <w:pPr>
        <w:ind w:left="1068"/>
        <w:jc w:val="both"/>
        <w:rPr>
          <w:rFonts w:ascii="Tahoma" w:hAnsi="Tahoma" w:cs="Tahoma"/>
          <w:sz w:val="22"/>
          <w:szCs w:val="22"/>
          <w:lang w:val="es-BO"/>
        </w:rPr>
      </w:pPr>
    </w:p>
    <w:p w14:paraId="6416E22A"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t>Cancelación, Anulación y/o Suspensión:</w:t>
      </w:r>
      <w:r w:rsidRPr="001116E7">
        <w:rPr>
          <w:rFonts w:ascii="Tahoma" w:hAnsi="Tahoma" w:cs="Tahoma"/>
          <w:sz w:val="22"/>
          <w:szCs w:val="22"/>
          <w:lang w:val="es-BO"/>
        </w:rPr>
        <w:t xml:space="preserve">  ENTEL S.A. puede suspender, cancelar o declarar anulada y sin efecto la presente convocatoria, en cualquier etapa previa a la formalización de la relación comercial, por las razones siguientes:</w:t>
      </w:r>
    </w:p>
    <w:p w14:paraId="5CEF5F17" w14:textId="77777777" w:rsidR="0027198D" w:rsidRPr="001116E7" w:rsidRDefault="0027198D" w:rsidP="0027198D">
      <w:pPr>
        <w:jc w:val="both"/>
        <w:rPr>
          <w:rFonts w:ascii="Tahoma" w:hAnsi="Tahoma" w:cs="Tahoma"/>
          <w:sz w:val="22"/>
          <w:szCs w:val="22"/>
          <w:lang w:val="es-BO"/>
        </w:rPr>
      </w:pPr>
    </w:p>
    <w:p w14:paraId="661FDC88" w14:textId="77777777" w:rsidR="0027198D" w:rsidRPr="001116E7" w:rsidRDefault="0027198D" w:rsidP="00BC343E">
      <w:pPr>
        <w:pStyle w:val="Prrafodelista"/>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6F5C2BD0" w14:textId="77777777" w:rsidR="0027198D" w:rsidRPr="001116E7" w:rsidRDefault="0027198D" w:rsidP="00BC343E">
      <w:pPr>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se determine incumplimiento o inobservancia al procedimiento para la adquisición respectiva y/o desvirtúe la legalidad y validez del proceso. </w:t>
      </w:r>
    </w:p>
    <w:p w14:paraId="3E09C5AC" w14:textId="77777777" w:rsidR="0027198D" w:rsidRPr="001116E7" w:rsidRDefault="0027198D" w:rsidP="00BC343E">
      <w:pPr>
        <w:numPr>
          <w:ilvl w:val="0"/>
          <w:numId w:val="25"/>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las ofertas no se adecuen a sus intereses y/o a las normas y procedimientos legales vigentes. </w:t>
      </w:r>
    </w:p>
    <w:p w14:paraId="17F11BBF" w14:textId="77777777" w:rsidR="0027198D" w:rsidRPr="001116E7" w:rsidRDefault="0027198D" w:rsidP="0027198D">
      <w:pPr>
        <w:ind w:left="1418"/>
        <w:jc w:val="both"/>
        <w:rPr>
          <w:rFonts w:ascii="Tahoma" w:hAnsi="Tahoma" w:cs="Tahoma"/>
          <w:sz w:val="22"/>
          <w:szCs w:val="22"/>
          <w:lang w:val="es-BO"/>
        </w:rPr>
      </w:pPr>
    </w:p>
    <w:p w14:paraId="17C23413" w14:textId="77777777" w:rsidR="0027198D" w:rsidRPr="001116E7" w:rsidRDefault="0027198D" w:rsidP="00BC343E">
      <w:pPr>
        <w:numPr>
          <w:ilvl w:val="0"/>
          <w:numId w:val="23"/>
        </w:numPr>
        <w:ind w:left="567" w:hanging="567"/>
        <w:jc w:val="both"/>
        <w:rPr>
          <w:rFonts w:ascii="Tahoma" w:hAnsi="Tahoma" w:cs="Tahoma"/>
          <w:sz w:val="22"/>
          <w:szCs w:val="22"/>
          <w:lang w:val="es-BO"/>
        </w:rPr>
      </w:pPr>
      <w:r w:rsidRPr="001116E7">
        <w:rPr>
          <w:rFonts w:ascii="Tahoma" w:hAnsi="Tahoma" w:cs="Tahoma"/>
          <w:b/>
          <w:sz w:val="22"/>
          <w:szCs w:val="22"/>
          <w:lang w:val="es-BO"/>
        </w:rPr>
        <w:lastRenderedPageBreak/>
        <w:t>Rechazo de propuestas:</w:t>
      </w:r>
      <w:r w:rsidRPr="001116E7">
        <w:rPr>
          <w:rFonts w:ascii="Tahoma" w:hAnsi="Tahoma" w:cs="Tahoma"/>
          <w:sz w:val="22"/>
          <w:szCs w:val="22"/>
          <w:lang w:val="es-BO"/>
        </w:rPr>
        <w:t xml:space="preserve"> </w:t>
      </w:r>
      <w:r w:rsidRPr="001116E7">
        <w:rPr>
          <w:rFonts w:ascii="Tahoma" w:hAnsi="Tahoma" w:cs="Tahoma"/>
          <w:sz w:val="22"/>
          <w:szCs w:val="22"/>
          <w:lang w:val="es-BO" w:eastAsia="en-US"/>
        </w:rPr>
        <w:t>ENTEL S.A. puede rechazar las propuestas, de acuerdo a las siguientes causales:</w:t>
      </w:r>
    </w:p>
    <w:p w14:paraId="10546D89" w14:textId="77777777" w:rsidR="0027198D" w:rsidRPr="001116E7" w:rsidRDefault="0027198D" w:rsidP="0027198D">
      <w:pPr>
        <w:ind w:left="567"/>
        <w:jc w:val="both"/>
        <w:rPr>
          <w:rFonts w:ascii="Tahoma" w:hAnsi="Tahoma" w:cs="Tahoma"/>
          <w:sz w:val="22"/>
          <w:szCs w:val="22"/>
          <w:lang w:val="es-BO"/>
        </w:rPr>
      </w:pPr>
    </w:p>
    <w:p w14:paraId="11FACFD4"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presentadas fuera de fecha y hora establecidas en el TBC; exceptuando los casos fortuitos o de fuerza mayor aprobados por el Comité de Evaluación. </w:t>
      </w:r>
    </w:p>
    <w:p w14:paraId="5E03AE30"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Ofertas que tengan raspaduras, alteraciones o enmiendas.</w:t>
      </w:r>
    </w:p>
    <w:p w14:paraId="4E3E4DCA"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Ofertas que no cumplan con cualquiera de las especificaciones descritas en el TBC. </w:t>
      </w:r>
    </w:p>
    <w:p w14:paraId="473B1CDE"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t xml:space="preserve">Cuando a juicio de ENTEL S.A., los precios ofertados no guarden relación con el mercado. </w:t>
      </w:r>
    </w:p>
    <w:p w14:paraId="41CF4C5C" w14:textId="77777777" w:rsidR="0027198D" w:rsidRPr="001116E7" w:rsidRDefault="0027198D" w:rsidP="00BC343E">
      <w:pPr>
        <w:pStyle w:val="Prrafodelista"/>
        <w:numPr>
          <w:ilvl w:val="0"/>
          <w:numId w:val="26"/>
        </w:numPr>
        <w:ind w:left="1134" w:hanging="567"/>
        <w:jc w:val="both"/>
        <w:rPr>
          <w:rFonts w:ascii="Tahoma" w:hAnsi="Tahoma" w:cs="Tahoma"/>
          <w:sz w:val="22"/>
          <w:szCs w:val="22"/>
          <w:lang w:val="es-BO"/>
        </w:rPr>
      </w:pPr>
      <w:r w:rsidRPr="001116E7">
        <w:rPr>
          <w:rFonts w:ascii="Tahoma" w:hAnsi="Tahoma" w:cs="Tahoma"/>
          <w:sz w:val="22"/>
          <w:szCs w:val="22"/>
          <w:lang w:val="es-BO"/>
        </w:rPr>
        <w:lastRenderedPageBreak/>
        <w:t>ENTEL S.A. se reserva el derecho de desestimar cualquier propuesta, si a su juicio ésta no satisface sus expectativas y necesidades; o si el proponente no es merecedor de la confianza de ENTEL S.A.</w:t>
      </w:r>
    </w:p>
    <w:p w14:paraId="48B14BD9" w14:textId="77777777" w:rsidR="0027198D" w:rsidRPr="001116E7" w:rsidRDefault="0027198D" w:rsidP="00BC343E">
      <w:pPr>
        <w:pStyle w:val="Prrafodelista"/>
        <w:numPr>
          <w:ilvl w:val="0"/>
          <w:numId w:val="26"/>
        </w:numPr>
        <w:tabs>
          <w:tab w:val="left" w:pos="1418"/>
        </w:tabs>
        <w:ind w:left="1134" w:hanging="567"/>
        <w:jc w:val="both"/>
        <w:rPr>
          <w:rFonts w:ascii="Tahoma" w:hAnsi="Tahoma" w:cs="Tahoma"/>
          <w:sz w:val="22"/>
          <w:szCs w:val="22"/>
          <w:lang w:val="es-BO"/>
        </w:rPr>
      </w:pPr>
      <w:r w:rsidRPr="001116E7">
        <w:rPr>
          <w:rFonts w:ascii="Tahoma" w:hAnsi="Tahoma" w:cs="Tahoma"/>
          <w:sz w:val="22"/>
          <w:szCs w:val="22"/>
          <w:lang w:val="es-BO"/>
        </w:rPr>
        <w:t>Cuando el proponente presente dos o más propuestas alternativas de diferentes marcas en una misma propuesta. </w:t>
      </w:r>
    </w:p>
    <w:p w14:paraId="54B7A949" w14:textId="77777777" w:rsidR="0027198D" w:rsidRPr="001116E7" w:rsidRDefault="0027198D" w:rsidP="0027198D">
      <w:pPr>
        <w:jc w:val="both"/>
        <w:rPr>
          <w:rFonts w:ascii="Tahoma" w:hAnsi="Tahoma" w:cs="Tahoma"/>
          <w:sz w:val="22"/>
          <w:szCs w:val="22"/>
          <w:lang w:val="es-BO"/>
        </w:rPr>
      </w:pPr>
    </w:p>
    <w:p w14:paraId="24E62D1D" w14:textId="77777777" w:rsidR="0027198D" w:rsidRPr="001116E7" w:rsidRDefault="0027198D" w:rsidP="00BC343E">
      <w:pPr>
        <w:numPr>
          <w:ilvl w:val="0"/>
          <w:numId w:val="23"/>
        </w:numPr>
        <w:ind w:hanging="720"/>
        <w:jc w:val="both"/>
        <w:rPr>
          <w:rFonts w:ascii="Tahoma" w:hAnsi="Tahoma" w:cs="Tahoma"/>
          <w:sz w:val="22"/>
          <w:szCs w:val="22"/>
          <w:lang w:val="es-BO"/>
        </w:rPr>
      </w:pPr>
      <w:r w:rsidRPr="001116E7">
        <w:rPr>
          <w:rFonts w:ascii="Tahoma" w:hAnsi="Tahoma" w:cs="Tahoma"/>
          <w:b/>
          <w:sz w:val="22"/>
          <w:szCs w:val="22"/>
          <w:lang w:val="es-BO"/>
        </w:rPr>
        <w:t>Incumplimiento de Presentación de Documentos o Desistimiento de la Adjudicación:</w:t>
      </w:r>
      <w:r w:rsidRPr="001116E7">
        <w:rPr>
          <w:rFonts w:ascii="Tahoma" w:hAnsi="Tahoma" w:cs="Tahoma"/>
          <w:sz w:val="22"/>
          <w:szCs w:val="22"/>
          <w:lang w:val="es-BO"/>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w:t>
      </w:r>
      <w:r w:rsidRPr="001116E7">
        <w:rPr>
          <w:rFonts w:ascii="Tahoma" w:hAnsi="Tahoma" w:cs="Tahoma"/>
          <w:sz w:val="22"/>
          <w:szCs w:val="22"/>
          <w:lang w:val="es-BO"/>
        </w:rPr>
        <w:lastRenderedPageBreak/>
        <w:t>Propuesta presentada por el proponente y realizará el ajuste de precios con las empresas habilitadas; conforme a sus mejores intereses, o podrá declarar desierto el proceso, dando lugar a iniciar una nueva convocatoria bajo otra modalidad de compra.</w:t>
      </w:r>
    </w:p>
    <w:p w14:paraId="2D5D71FA" w14:textId="77777777" w:rsidR="0027198D" w:rsidRPr="001116E7" w:rsidRDefault="0027198D" w:rsidP="0027198D">
      <w:pPr>
        <w:ind w:left="720"/>
        <w:jc w:val="both"/>
        <w:rPr>
          <w:rFonts w:ascii="Tahoma" w:hAnsi="Tahoma" w:cs="Tahoma"/>
          <w:sz w:val="20"/>
          <w:szCs w:val="20"/>
          <w:lang w:val="es-BO"/>
        </w:rPr>
      </w:pPr>
    </w:p>
    <w:p w14:paraId="74EA3F63" w14:textId="77777777" w:rsidR="0027198D" w:rsidRPr="001116E7" w:rsidRDefault="0027198D" w:rsidP="0027198D">
      <w:pPr>
        <w:ind w:left="720"/>
        <w:jc w:val="both"/>
        <w:rPr>
          <w:rFonts w:ascii="Tahoma" w:hAnsi="Tahoma" w:cs="Tahoma"/>
          <w:sz w:val="20"/>
          <w:szCs w:val="20"/>
          <w:lang w:val="es-BO"/>
        </w:rPr>
      </w:pPr>
    </w:p>
    <w:p w14:paraId="598EA250" w14:textId="77777777" w:rsidR="0027198D" w:rsidRPr="001116E7" w:rsidRDefault="0027198D" w:rsidP="0027198D">
      <w:pPr>
        <w:ind w:left="720"/>
        <w:jc w:val="both"/>
        <w:rPr>
          <w:rFonts w:ascii="Tahoma" w:hAnsi="Tahoma" w:cs="Tahoma"/>
          <w:sz w:val="20"/>
          <w:szCs w:val="20"/>
          <w:lang w:val="es-BO"/>
        </w:rPr>
      </w:pPr>
    </w:p>
    <w:p w14:paraId="4FF5BFE3" w14:textId="77777777" w:rsidR="0027198D" w:rsidRPr="001116E7" w:rsidRDefault="0027198D" w:rsidP="0027198D">
      <w:pPr>
        <w:ind w:left="720"/>
        <w:jc w:val="both"/>
        <w:rPr>
          <w:rFonts w:ascii="Tahoma" w:hAnsi="Tahoma" w:cs="Tahoma"/>
          <w:sz w:val="20"/>
          <w:szCs w:val="20"/>
          <w:lang w:val="es-BO"/>
        </w:rPr>
      </w:pPr>
    </w:p>
    <w:p w14:paraId="21CF45BA" w14:textId="77777777" w:rsidR="0027198D" w:rsidRPr="001116E7" w:rsidRDefault="0027198D" w:rsidP="0027198D">
      <w:pPr>
        <w:ind w:left="720"/>
        <w:jc w:val="both"/>
        <w:rPr>
          <w:rFonts w:ascii="Tahoma" w:hAnsi="Tahoma" w:cs="Tahoma"/>
          <w:sz w:val="20"/>
          <w:szCs w:val="20"/>
          <w:lang w:val="es-BO"/>
        </w:rPr>
      </w:pPr>
    </w:p>
    <w:p w14:paraId="27B2B761" w14:textId="77777777" w:rsidR="0027198D" w:rsidRPr="001116E7" w:rsidRDefault="0027198D" w:rsidP="0027198D">
      <w:pPr>
        <w:ind w:left="720"/>
        <w:jc w:val="both"/>
        <w:rPr>
          <w:rFonts w:ascii="Tahoma" w:hAnsi="Tahoma" w:cs="Tahoma"/>
          <w:sz w:val="20"/>
          <w:szCs w:val="20"/>
          <w:lang w:val="es-BO"/>
        </w:rPr>
      </w:pPr>
    </w:p>
    <w:p w14:paraId="0E31D0AB" w14:textId="77777777" w:rsidR="0027198D" w:rsidRPr="001116E7" w:rsidRDefault="0027198D" w:rsidP="0027198D">
      <w:pPr>
        <w:ind w:left="720"/>
        <w:jc w:val="both"/>
        <w:rPr>
          <w:rFonts w:ascii="Tahoma" w:hAnsi="Tahoma" w:cs="Tahoma"/>
          <w:sz w:val="20"/>
          <w:szCs w:val="20"/>
          <w:lang w:val="es-BO"/>
        </w:rPr>
      </w:pPr>
    </w:p>
    <w:p w14:paraId="281EEE17" w14:textId="77777777" w:rsidR="0027198D" w:rsidRPr="001116E7" w:rsidRDefault="0027198D" w:rsidP="0027198D">
      <w:pPr>
        <w:ind w:left="720"/>
        <w:jc w:val="both"/>
        <w:rPr>
          <w:rFonts w:ascii="Tahoma" w:hAnsi="Tahoma" w:cs="Tahoma"/>
          <w:sz w:val="20"/>
          <w:szCs w:val="20"/>
          <w:lang w:val="es-BO"/>
        </w:rPr>
      </w:pPr>
    </w:p>
    <w:p w14:paraId="45A0A426" w14:textId="77777777" w:rsidR="0027198D" w:rsidRPr="001116E7" w:rsidRDefault="0027198D" w:rsidP="0027198D">
      <w:pPr>
        <w:ind w:left="720"/>
        <w:jc w:val="both"/>
        <w:rPr>
          <w:rFonts w:ascii="Tahoma" w:hAnsi="Tahoma" w:cs="Tahoma"/>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198D" w:rsidRPr="001116E7" w14:paraId="54039C8D" w14:textId="77777777" w:rsidTr="004B1952">
        <w:trPr>
          <w:trHeight w:val="617"/>
        </w:trPr>
        <w:tc>
          <w:tcPr>
            <w:tcW w:w="2410" w:type="dxa"/>
            <w:shd w:val="clear" w:color="auto" w:fill="004990"/>
            <w:vAlign w:val="center"/>
          </w:tcPr>
          <w:p w14:paraId="3EC61DB2" w14:textId="77777777" w:rsidR="0027198D" w:rsidRPr="001116E7" w:rsidRDefault="0027198D" w:rsidP="004B1952">
            <w:pPr>
              <w:pStyle w:val="Textoindependiente3"/>
              <w:spacing w:after="0"/>
              <w:rPr>
                <w:rFonts w:ascii="Tahoma" w:hAnsi="Tahoma" w:cs="Tahoma"/>
                <w:b/>
                <w:sz w:val="28"/>
                <w:szCs w:val="28"/>
                <w:lang w:val="es-BO"/>
              </w:rPr>
            </w:pPr>
            <w:r w:rsidRPr="001116E7">
              <w:rPr>
                <w:rFonts w:ascii="Tahoma" w:hAnsi="Tahoma" w:cs="Tahoma"/>
                <w:b/>
                <w:sz w:val="28"/>
                <w:szCs w:val="28"/>
                <w:lang w:val="es-BO"/>
              </w:rPr>
              <w:t>Anexo N° 2</w:t>
            </w:r>
          </w:p>
        </w:tc>
        <w:tc>
          <w:tcPr>
            <w:tcW w:w="7365" w:type="dxa"/>
            <w:vAlign w:val="center"/>
          </w:tcPr>
          <w:p w14:paraId="516E11FA" w14:textId="77777777" w:rsidR="0027198D" w:rsidRPr="00847D4D" w:rsidRDefault="0027198D" w:rsidP="004B1952">
            <w:pPr>
              <w:ind w:left="567"/>
              <w:jc w:val="center"/>
              <w:rPr>
                <w:rFonts w:ascii="Tahoma" w:hAnsi="Tahoma" w:cs="Tahoma"/>
                <w:b/>
                <w:color w:val="002060"/>
                <w:sz w:val="28"/>
                <w:lang w:val="es-BO"/>
              </w:rPr>
            </w:pPr>
            <w:r w:rsidRPr="00847D4D">
              <w:rPr>
                <w:rFonts w:ascii="Tahoma" w:hAnsi="Tahoma" w:cs="Tahoma"/>
                <w:b/>
                <w:color w:val="002060"/>
                <w:sz w:val="28"/>
                <w:lang w:val="es-BO"/>
              </w:rPr>
              <w:t>Declaración de Integridad del Personal</w:t>
            </w:r>
          </w:p>
          <w:p w14:paraId="06B47545" w14:textId="77777777" w:rsidR="0027198D" w:rsidRPr="001116E7" w:rsidRDefault="0027198D" w:rsidP="004B1952">
            <w:pPr>
              <w:ind w:left="567"/>
              <w:jc w:val="center"/>
              <w:rPr>
                <w:rFonts w:ascii="Tahoma" w:hAnsi="Tahoma" w:cs="Tahoma"/>
                <w:b/>
                <w:color w:val="002060"/>
                <w:sz w:val="28"/>
                <w:lang w:val="es-BO"/>
              </w:rPr>
            </w:pPr>
            <w:r w:rsidRPr="00847D4D">
              <w:rPr>
                <w:rFonts w:ascii="Tahoma" w:hAnsi="Tahoma" w:cs="Tahoma"/>
                <w:b/>
                <w:color w:val="002060"/>
                <w:sz w:val="28"/>
                <w:lang w:val="es-BO"/>
              </w:rPr>
              <w:t>de la Empresa Proponente</w:t>
            </w:r>
          </w:p>
        </w:tc>
      </w:tr>
    </w:tbl>
    <w:p w14:paraId="2999A7D0" w14:textId="77777777" w:rsidR="0027198D" w:rsidRPr="001116E7" w:rsidRDefault="0027198D" w:rsidP="0027198D">
      <w:pPr>
        <w:jc w:val="both"/>
        <w:rPr>
          <w:rFonts w:ascii="Tahoma" w:hAnsi="Tahoma" w:cs="Tahoma"/>
          <w:b/>
          <w:color w:val="365F91"/>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7198D" w:rsidRPr="001116E7" w14:paraId="2829FBE2" w14:textId="77777777" w:rsidTr="004B1952">
        <w:trPr>
          <w:trHeight w:val="261"/>
        </w:trPr>
        <w:tc>
          <w:tcPr>
            <w:tcW w:w="2691" w:type="dxa"/>
            <w:tcBorders>
              <w:top w:val="nil"/>
              <w:left w:val="nil"/>
              <w:bottom w:val="nil"/>
              <w:right w:val="nil"/>
            </w:tcBorders>
            <w:tcMar>
              <w:left w:w="0" w:type="dxa"/>
              <w:right w:w="0" w:type="dxa"/>
            </w:tcMar>
            <w:vAlign w:val="center"/>
          </w:tcPr>
          <w:p w14:paraId="06C7A132"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Razón Social</w:t>
            </w:r>
          </w:p>
        </w:tc>
        <w:tc>
          <w:tcPr>
            <w:tcW w:w="193" w:type="dxa"/>
            <w:tcBorders>
              <w:top w:val="nil"/>
              <w:left w:val="nil"/>
              <w:bottom w:val="nil"/>
              <w:right w:val="nil"/>
            </w:tcBorders>
            <w:vAlign w:val="center"/>
          </w:tcPr>
          <w:p w14:paraId="337FAB58"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43DD20F1"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458C74" w14:textId="77777777" w:rsidR="0027198D" w:rsidRPr="001116E7" w:rsidRDefault="0027198D" w:rsidP="004B1952">
            <w:pPr>
              <w:rPr>
                <w:rFonts w:ascii="Tahoma" w:hAnsi="Tahoma" w:cs="Tahoma"/>
                <w:color w:val="002060"/>
                <w:sz w:val="22"/>
                <w:szCs w:val="22"/>
                <w:lang w:val="es-BO"/>
              </w:rPr>
            </w:pPr>
          </w:p>
        </w:tc>
      </w:tr>
      <w:tr w:rsidR="0027198D" w:rsidRPr="001116E7" w14:paraId="4C4B4E3E" w14:textId="77777777" w:rsidTr="004B1952">
        <w:trPr>
          <w:trHeight w:val="246"/>
        </w:trPr>
        <w:tc>
          <w:tcPr>
            <w:tcW w:w="2691" w:type="dxa"/>
            <w:tcBorders>
              <w:top w:val="nil"/>
              <w:left w:val="nil"/>
              <w:bottom w:val="nil"/>
              <w:right w:val="nil"/>
            </w:tcBorders>
            <w:tcMar>
              <w:left w:w="0" w:type="dxa"/>
              <w:right w:w="0" w:type="dxa"/>
            </w:tcMar>
            <w:vAlign w:val="center"/>
          </w:tcPr>
          <w:p w14:paraId="6DB0DA5A"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Objeto del Proceso</w:t>
            </w:r>
          </w:p>
        </w:tc>
        <w:tc>
          <w:tcPr>
            <w:tcW w:w="193" w:type="dxa"/>
            <w:tcBorders>
              <w:top w:val="nil"/>
              <w:left w:val="nil"/>
              <w:bottom w:val="nil"/>
              <w:right w:val="nil"/>
            </w:tcBorders>
            <w:vAlign w:val="center"/>
          </w:tcPr>
          <w:p w14:paraId="34B592F3"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34D34F9E"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9A223FC" w14:textId="77777777" w:rsidR="0027198D" w:rsidRPr="001116E7" w:rsidRDefault="0027198D" w:rsidP="004B1952">
            <w:pPr>
              <w:rPr>
                <w:rFonts w:ascii="Tahoma" w:hAnsi="Tahoma" w:cs="Tahoma"/>
                <w:color w:val="002060"/>
                <w:sz w:val="22"/>
                <w:szCs w:val="22"/>
                <w:lang w:val="es-BO"/>
              </w:rPr>
            </w:pPr>
          </w:p>
        </w:tc>
      </w:tr>
      <w:tr w:rsidR="0027198D" w:rsidRPr="001116E7" w14:paraId="20B10247" w14:textId="77777777" w:rsidTr="004B1952">
        <w:trPr>
          <w:trHeight w:val="261"/>
        </w:trPr>
        <w:tc>
          <w:tcPr>
            <w:tcW w:w="2691" w:type="dxa"/>
            <w:tcBorders>
              <w:top w:val="nil"/>
              <w:left w:val="nil"/>
              <w:bottom w:val="nil"/>
              <w:right w:val="nil"/>
            </w:tcBorders>
            <w:tcMar>
              <w:left w:w="0" w:type="dxa"/>
              <w:right w:w="0" w:type="dxa"/>
            </w:tcMar>
            <w:vAlign w:val="center"/>
          </w:tcPr>
          <w:p w14:paraId="0005763F"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N° de Convocatoria</w:t>
            </w:r>
          </w:p>
        </w:tc>
        <w:tc>
          <w:tcPr>
            <w:tcW w:w="193" w:type="dxa"/>
            <w:tcBorders>
              <w:top w:val="nil"/>
              <w:left w:val="nil"/>
              <w:bottom w:val="nil"/>
              <w:right w:val="nil"/>
            </w:tcBorders>
            <w:vAlign w:val="center"/>
          </w:tcPr>
          <w:p w14:paraId="6C95FA91"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50BA88E8"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F231A34"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……/201..</w:t>
            </w:r>
          </w:p>
        </w:tc>
      </w:tr>
      <w:tr w:rsidR="0027198D" w:rsidRPr="001116E7" w14:paraId="670BFAAA" w14:textId="77777777" w:rsidTr="004B1952">
        <w:trPr>
          <w:trHeight w:val="261"/>
        </w:trPr>
        <w:tc>
          <w:tcPr>
            <w:tcW w:w="2691" w:type="dxa"/>
            <w:tcBorders>
              <w:top w:val="nil"/>
              <w:left w:val="nil"/>
              <w:bottom w:val="nil"/>
              <w:right w:val="nil"/>
            </w:tcBorders>
            <w:tcMar>
              <w:left w:w="0" w:type="dxa"/>
              <w:right w:w="0" w:type="dxa"/>
            </w:tcMar>
            <w:vAlign w:val="center"/>
          </w:tcPr>
          <w:p w14:paraId="41B118E9" w14:textId="77777777" w:rsidR="0027198D" w:rsidRPr="001116E7" w:rsidRDefault="0027198D" w:rsidP="004B1952">
            <w:pPr>
              <w:rPr>
                <w:rFonts w:ascii="Tahoma" w:hAnsi="Tahoma" w:cs="Tahoma"/>
                <w:color w:val="002060"/>
                <w:sz w:val="22"/>
                <w:szCs w:val="22"/>
                <w:lang w:val="es-BO"/>
              </w:rPr>
            </w:pPr>
            <w:r w:rsidRPr="001116E7">
              <w:rPr>
                <w:rFonts w:ascii="Tahoma" w:hAnsi="Tahoma" w:cs="Tahoma"/>
                <w:color w:val="002060"/>
                <w:sz w:val="22"/>
                <w:szCs w:val="22"/>
                <w:lang w:val="es-BO"/>
              </w:rPr>
              <w:t>Lugar y Fecha</w:t>
            </w:r>
          </w:p>
        </w:tc>
        <w:tc>
          <w:tcPr>
            <w:tcW w:w="193" w:type="dxa"/>
            <w:tcBorders>
              <w:top w:val="nil"/>
              <w:left w:val="nil"/>
              <w:bottom w:val="nil"/>
              <w:right w:val="nil"/>
            </w:tcBorders>
            <w:vAlign w:val="center"/>
          </w:tcPr>
          <w:p w14:paraId="4215888C" w14:textId="77777777" w:rsidR="0027198D" w:rsidRPr="001116E7" w:rsidRDefault="0027198D" w:rsidP="004B1952">
            <w:pPr>
              <w:jc w:val="center"/>
              <w:rPr>
                <w:rFonts w:ascii="Tahoma" w:hAnsi="Tahoma" w:cs="Tahoma"/>
                <w:color w:val="002060"/>
                <w:sz w:val="22"/>
                <w:szCs w:val="22"/>
                <w:lang w:val="es-BO"/>
              </w:rPr>
            </w:pPr>
            <w:r w:rsidRPr="001116E7">
              <w:rPr>
                <w:rFonts w:ascii="Tahoma" w:hAnsi="Tahoma" w:cs="Tahoma"/>
                <w:color w:val="002060"/>
                <w:sz w:val="22"/>
                <w:szCs w:val="22"/>
                <w:lang w:val="es-BO"/>
              </w:rPr>
              <w:t>:</w:t>
            </w:r>
          </w:p>
        </w:tc>
        <w:tc>
          <w:tcPr>
            <w:tcW w:w="190" w:type="dxa"/>
            <w:tcBorders>
              <w:top w:val="nil"/>
              <w:left w:val="nil"/>
              <w:bottom w:val="nil"/>
              <w:right w:val="single" w:sz="8" w:space="0" w:color="004990"/>
            </w:tcBorders>
            <w:vAlign w:val="center"/>
          </w:tcPr>
          <w:p w14:paraId="4F243DE6" w14:textId="77777777" w:rsidR="0027198D" w:rsidRPr="001116E7" w:rsidRDefault="0027198D" w:rsidP="004B1952">
            <w:pPr>
              <w:rPr>
                <w:rFonts w:ascii="Arial" w:hAnsi="Arial" w:cs="Arial"/>
                <w:color w:val="002060"/>
                <w:sz w:val="22"/>
                <w:szCs w:val="22"/>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C676EA1" w14:textId="77777777" w:rsidR="0027198D" w:rsidRPr="001116E7" w:rsidRDefault="0027198D" w:rsidP="004B1952">
            <w:pPr>
              <w:rPr>
                <w:rFonts w:ascii="Tahoma" w:hAnsi="Tahoma" w:cs="Tahoma"/>
                <w:color w:val="002060"/>
                <w:sz w:val="22"/>
                <w:szCs w:val="22"/>
                <w:lang w:val="es-BO"/>
              </w:rPr>
            </w:pPr>
          </w:p>
        </w:tc>
      </w:tr>
    </w:tbl>
    <w:p w14:paraId="519C4657" w14:textId="77777777" w:rsidR="0027198D" w:rsidRPr="001116E7" w:rsidRDefault="0027198D" w:rsidP="0027198D">
      <w:pPr>
        <w:jc w:val="both"/>
        <w:rPr>
          <w:rFonts w:ascii="Tahoma" w:hAnsi="Tahoma" w:cs="Tahoma"/>
          <w:color w:val="365F91"/>
          <w:lang w:val="es-BO"/>
        </w:rPr>
      </w:pPr>
    </w:p>
    <w:p w14:paraId="734357BC" w14:textId="77777777" w:rsidR="0027198D" w:rsidRPr="001116E7" w:rsidRDefault="0027198D" w:rsidP="0027198D">
      <w:pPr>
        <w:jc w:val="both"/>
        <w:rPr>
          <w:rFonts w:ascii="Tahoma" w:hAnsi="Tahoma" w:cs="Tahoma"/>
          <w:color w:val="365F91"/>
          <w:sz w:val="22"/>
          <w:szCs w:val="22"/>
          <w:lang w:val="es-BO"/>
        </w:rPr>
      </w:pPr>
    </w:p>
    <w:p w14:paraId="7989C938"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De mi consideración:</w:t>
      </w:r>
    </w:p>
    <w:p w14:paraId="35F96859" w14:textId="77777777" w:rsidR="0027198D" w:rsidRPr="001116E7" w:rsidRDefault="0027198D" w:rsidP="0027198D">
      <w:pPr>
        <w:jc w:val="both"/>
        <w:rPr>
          <w:rFonts w:ascii="Tahoma" w:hAnsi="Tahoma" w:cs="Tahoma"/>
          <w:color w:val="002060"/>
          <w:sz w:val="22"/>
          <w:szCs w:val="22"/>
          <w:lang w:val="es-BO"/>
        </w:rPr>
      </w:pPr>
    </w:p>
    <w:p w14:paraId="3C24F3AD"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En atención a la Convocatoria de referencia, a nombre de la empresa……………………. a la cual representamos, declaramos expresamente nuestra conformidad y compromiso de cumplimiento, conforme con los siguientes puntos:</w:t>
      </w:r>
    </w:p>
    <w:p w14:paraId="70A5096A" w14:textId="77777777" w:rsidR="0027198D" w:rsidRPr="001116E7" w:rsidRDefault="0027198D" w:rsidP="0027198D">
      <w:pPr>
        <w:suppressAutoHyphens/>
        <w:jc w:val="both"/>
        <w:rPr>
          <w:rFonts w:ascii="Tahoma" w:hAnsi="Tahoma" w:cs="Tahoma"/>
          <w:b/>
          <w:color w:val="002060"/>
          <w:sz w:val="22"/>
          <w:szCs w:val="22"/>
          <w:lang w:val="es-BO"/>
        </w:rPr>
      </w:pPr>
    </w:p>
    <w:p w14:paraId="066711FC" w14:textId="77777777" w:rsidR="0027198D" w:rsidRPr="001116E7" w:rsidRDefault="0027198D" w:rsidP="0027198D">
      <w:pPr>
        <w:suppressAutoHyphens/>
        <w:jc w:val="both"/>
        <w:rPr>
          <w:rFonts w:ascii="Tahoma" w:hAnsi="Tahoma" w:cs="Tahoma"/>
          <w:b/>
          <w:color w:val="002060"/>
          <w:sz w:val="22"/>
          <w:szCs w:val="22"/>
          <w:lang w:val="es-BO"/>
        </w:rPr>
      </w:pPr>
      <w:r w:rsidRPr="001116E7">
        <w:rPr>
          <w:rFonts w:ascii="Tahoma" w:hAnsi="Tahoma" w:cs="Tahoma"/>
          <w:b/>
          <w:color w:val="002060"/>
          <w:sz w:val="22"/>
          <w:szCs w:val="22"/>
          <w:lang w:val="es-BO"/>
        </w:rPr>
        <w:t>I.- De las Condiciones del Proceso</w:t>
      </w:r>
    </w:p>
    <w:p w14:paraId="3B29A85E"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82D045A" w14:textId="77777777" w:rsidR="0027198D" w:rsidRPr="001116E7" w:rsidRDefault="0027198D" w:rsidP="0027198D">
      <w:pPr>
        <w:tabs>
          <w:tab w:val="num" w:pos="709"/>
        </w:tabs>
        <w:ind w:left="709" w:hanging="425"/>
        <w:jc w:val="both"/>
        <w:rPr>
          <w:rFonts w:ascii="Tahoma" w:hAnsi="Tahoma" w:cs="Tahoma"/>
          <w:color w:val="002060"/>
          <w:sz w:val="22"/>
          <w:szCs w:val="22"/>
          <w:lang w:val="es-BO"/>
        </w:rPr>
      </w:pPr>
    </w:p>
    <w:p w14:paraId="020CC13F"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3E5E4B7A" w14:textId="77777777" w:rsidR="0027198D" w:rsidRPr="001116E7" w:rsidRDefault="0027198D" w:rsidP="0027198D">
      <w:pPr>
        <w:tabs>
          <w:tab w:val="num" w:pos="709"/>
        </w:tabs>
        <w:ind w:left="709" w:hanging="425"/>
        <w:jc w:val="both"/>
        <w:rPr>
          <w:rFonts w:ascii="Tahoma" w:hAnsi="Tahoma" w:cs="Tahoma"/>
          <w:color w:val="002060"/>
          <w:sz w:val="22"/>
          <w:szCs w:val="22"/>
          <w:lang w:val="es-BO"/>
        </w:rPr>
      </w:pPr>
    </w:p>
    <w:p w14:paraId="42826D00" w14:textId="77777777" w:rsidR="0027198D" w:rsidRPr="001116E7" w:rsidRDefault="0027198D" w:rsidP="00BC343E">
      <w:pPr>
        <w:numPr>
          <w:ilvl w:val="0"/>
          <w:numId w:val="11"/>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En caso de obtener la adjudicación, nuestra propuesta constituirá un compromiso obligatorio hasta que se prepare y firme el documento de compra.</w:t>
      </w:r>
    </w:p>
    <w:p w14:paraId="209C7623" w14:textId="77777777" w:rsidR="0027198D" w:rsidRPr="001116E7" w:rsidRDefault="0027198D" w:rsidP="0027198D">
      <w:pPr>
        <w:jc w:val="both"/>
        <w:rPr>
          <w:rFonts w:ascii="Tahoma" w:hAnsi="Tahoma" w:cs="Tahoma"/>
          <w:b/>
          <w:color w:val="002060"/>
          <w:sz w:val="22"/>
          <w:szCs w:val="22"/>
          <w:lang w:val="es-BO"/>
        </w:rPr>
      </w:pPr>
    </w:p>
    <w:p w14:paraId="2D6CEE17" w14:textId="77777777" w:rsidR="0027198D" w:rsidRPr="001116E7" w:rsidRDefault="0027198D" w:rsidP="0027198D">
      <w:pPr>
        <w:jc w:val="both"/>
        <w:rPr>
          <w:rFonts w:ascii="Tahoma" w:hAnsi="Tahoma" w:cs="Tahoma"/>
          <w:b/>
          <w:color w:val="002060"/>
          <w:sz w:val="22"/>
          <w:szCs w:val="22"/>
          <w:lang w:val="es-BO"/>
        </w:rPr>
      </w:pPr>
      <w:r w:rsidRPr="001116E7">
        <w:rPr>
          <w:rFonts w:ascii="Tahoma" w:hAnsi="Tahoma" w:cs="Tahoma"/>
          <w:b/>
          <w:color w:val="002060"/>
          <w:sz w:val="22"/>
          <w:szCs w:val="22"/>
          <w:lang w:val="es-BO"/>
        </w:rPr>
        <w:lastRenderedPageBreak/>
        <w:t>II.- Declaración Jurada</w:t>
      </w:r>
    </w:p>
    <w:p w14:paraId="46F6A5DF" w14:textId="77777777" w:rsidR="0027198D" w:rsidRPr="001116E7" w:rsidRDefault="0027198D" w:rsidP="0027198D">
      <w:pPr>
        <w:jc w:val="both"/>
        <w:rPr>
          <w:rFonts w:ascii="Tahoma" w:hAnsi="Tahoma" w:cs="Tahoma"/>
          <w:b/>
          <w:color w:val="002060"/>
          <w:sz w:val="22"/>
          <w:szCs w:val="22"/>
          <w:lang w:val="es-BO"/>
        </w:rPr>
      </w:pPr>
    </w:p>
    <w:p w14:paraId="7F463AB8"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4479576" w14:textId="77777777" w:rsidR="0027198D" w:rsidRPr="001116E7" w:rsidRDefault="0027198D" w:rsidP="0027198D">
      <w:pPr>
        <w:ind w:left="709"/>
        <w:jc w:val="both"/>
        <w:rPr>
          <w:rFonts w:ascii="Tahoma" w:hAnsi="Tahoma" w:cs="Tahoma"/>
          <w:color w:val="002060"/>
          <w:sz w:val="22"/>
          <w:szCs w:val="22"/>
          <w:lang w:val="es-BO"/>
        </w:rPr>
      </w:pPr>
    </w:p>
    <w:p w14:paraId="093DAA02" w14:textId="77777777" w:rsidR="0027198D" w:rsidRPr="001116E7" w:rsidRDefault="0027198D" w:rsidP="00BC343E">
      <w:pPr>
        <w:numPr>
          <w:ilvl w:val="0"/>
          <w:numId w:val="12"/>
        </w:numPr>
        <w:tabs>
          <w:tab w:val="clear" w:pos="360"/>
        </w:tabs>
        <w:ind w:left="709"/>
        <w:jc w:val="both"/>
        <w:rPr>
          <w:rFonts w:ascii="Tahoma" w:hAnsi="Tahoma" w:cs="Tahoma"/>
          <w:color w:val="002060"/>
          <w:sz w:val="22"/>
          <w:szCs w:val="22"/>
          <w:lang w:val="es-BO"/>
        </w:rPr>
      </w:pPr>
      <w:r w:rsidRPr="001116E7">
        <w:rPr>
          <w:rFonts w:ascii="Tahoma" w:hAnsi="Tahoma" w:cs="Tahoma"/>
          <w:color w:val="002060"/>
          <w:sz w:val="22"/>
          <w:szCs w:val="22"/>
          <w:lang w:val="es-BO"/>
        </w:rPr>
        <w:t>Afirmamos que ningún propietario, socio, representante legal o personal dependiente de nuestra empresa tiene relación directa, indirecta o comercial, con el personal de ENTEL S.A., relacionado a este proceso de contratación.</w:t>
      </w:r>
    </w:p>
    <w:p w14:paraId="1DAFD5E9" w14:textId="77777777" w:rsidR="0027198D" w:rsidRPr="001116E7" w:rsidRDefault="0027198D" w:rsidP="0027198D">
      <w:pPr>
        <w:ind w:left="709"/>
        <w:jc w:val="both"/>
        <w:rPr>
          <w:rFonts w:ascii="Tahoma" w:hAnsi="Tahoma" w:cs="Tahoma"/>
          <w:color w:val="002060"/>
          <w:sz w:val="22"/>
          <w:szCs w:val="22"/>
          <w:lang w:val="es-BO"/>
        </w:rPr>
      </w:pPr>
    </w:p>
    <w:p w14:paraId="7DAE148C"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A5734F3" w14:textId="77777777" w:rsidR="0027198D" w:rsidRPr="001116E7" w:rsidRDefault="0027198D" w:rsidP="0027198D">
      <w:pPr>
        <w:ind w:left="709"/>
        <w:jc w:val="both"/>
        <w:rPr>
          <w:rFonts w:ascii="Tahoma" w:hAnsi="Tahoma" w:cs="Tahoma"/>
          <w:color w:val="002060"/>
          <w:sz w:val="22"/>
          <w:szCs w:val="22"/>
          <w:lang w:val="es-BO"/>
        </w:rPr>
      </w:pPr>
    </w:p>
    <w:p w14:paraId="1E970BF2" w14:textId="77777777" w:rsidR="0027198D" w:rsidRPr="001116E7" w:rsidRDefault="0027198D" w:rsidP="00BC343E">
      <w:pPr>
        <w:numPr>
          <w:ilvl w:val="0"/>
          <w:numId w:val="12"/>
        </w:numPr>
        <w:tabs>
          <w:tab w:val="clear" w:pos="360"/>
          <w:tab w:val="num" w:pos="709"/>
        </w:tabs>
        <w:ind w:left="709" w:hanging="425"/>
        <w:jc w:val="both"/>
        <w:rPr>
          <w:rFonts w:ascii="Tahoma" w:hAnsi="Tahoma" w:cs="Tahoma"/>
          <w:color w:val="002060"/>
          <w:sz w:val="22"/>
          <w:szCs w:val="22"/>
          <w:lang w:val="es-BO"/>
        </w:rPr>
      </w:pPr>
      <w:r w:rsidRPr="001116E7">
        <w:rPr>
          <w:rFonts w:ascii="Tahoma" w:hAnsi="Tahoma" w:cs="Tahoma"/>
          <w:color w:val="002060"/>
          <w:sz w:val="22"/>
          <w:szCs w:val="22"/>
          <w:lang w:val="es-BO"/>
        </w:rPr>
        <w:t>Afirmamos que no tenemos conflicto de intereses para el presente proceso de contratación y no se ha incurrido en negociaciones previas con ningún funcionario ni Autoridad relacionada a ENTEL S.A., ni con terceros ajenos a la institución.</w:t>
      </w:r>
    </w:p>
    <w:p w14:paraId="23B20933" w14:textId="77777777" w:rsidR="0027198D" w:rsidRPr="001116E7" w:rsidRDefault="0027198D" w:rsidP="0027198D">
      <w:pPr>
        <w:tabs>
          <w:tab w:val="right" w:pos="6663"/>
        </w:tabs>
        <w:jc w:val="center"/>
        <w:rPr>
          <w:rFonts w:ascii="Tahoma" w:hAnsi="Tahoma" w:cs="Tahoma"/>
          <w:color w:val="002060"/>
          <w:sz w:val="22"/>
          <w:szCs w:val="22"/>
          <w:lang w:val="es-BO"/>
        </w:rPr>
      </w:pPr>
    </w:p>
    <w:p w14:paraId="0017AB8B" w14:textId="77777777" w:rsidR="0027198D" w:rsidRPr="001116E7" w:rsidRDefault="0027198D" w:rsidP="0027198D">
      <w:pPr>
        <w:ind w:left="284"/>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271CA7F3" w14:textId="77777777" w:rsidR="0027198D" w:rsidRPr="001116E7" w:rsidRDefault="0027198D" w:rsidP="0027198D">
      <w:pPr>
        <w:ind w:left="284"/>
        <w:jc w:val="both"/>
        <w:rPr>
          <w:rFonts w:ascii="Tahoma" w:hAnsi="Tahoma" w:cs="Tahoma"/>
          <w:color w:val="002060"/>
          <w:sz w:val="22"/>
          <w:szCs w:val="22"/>
          <w:lang w:val="es-BO"/>
        </w:rPr>
      </w:pPr>
    </w:p>
    <w:p w14:paraId="1163CE74" w14:textId="77777777" w:rsidR="0027198D" w:rsidRPr="001116E7" w:rsidRDefault="0027198D" w:rsidP="0027198D">
      <w:pPr>
        <w:ind w:left="284"/>
        <w:jc w:val="both"/>
        <w:rPr>
          <w:rFonts w:ascii="Tahoma" w:hAnsi="Tahoma" w:cs="Tahoma"/>
          <w:color w:val="002060"/>
          <w:sz w:val="22"/>
          <w:szCs w:val="22"/>
          <w:lang w:val="es-BO"/>
        </w:rPr>
      </w:pPr>
    </w:p>
    <w:p w14:paraId="3CF3E998" w14:textId="77777777" w:rsidR="0027198D" w:rsidRPr="001116E7" w:rsidRDefault="0027198D" w:rsidP="0027198D">
      <w:pPr>
        <w:jc w:val="center"/>
        <w:rPr>
          <w:rFonts w:ascii="Tahoma" w:hAnsi="Tahoma" w:cs="Tahoma"/>
          <w:b/>
          <w:color w:val="002060"/>
          <w:sz w:val="22"/>
          <w:szCs w:val="22"/>
          <w:lang w:val="es-BO"/>
        </w:rPr>
      </w:pPr>
      <w:r w:rsidRPr="001116E7">
        <w:rPr>
          <w:rFonts w:ascii="Tahoma" w:hAnsi="Tahoma" w:cs="Tahoma"/>
          <w:b/>
          <w:color w:val="002060"/>
          <w:sz w:val="22"/>
          <w:szCs w:val="22"/>
          <w:lang w:val="es-BO"/>
        </w:rPr>
        <w:t>Representante Legal</w:t>
      </w:r>
    </w:p>
    <w:p w14:paraId="7455418F" w14:textId="77777777" w:rsidR="0027198D" w:rsidRPr="001116E7" w:rsidRDefault="0027198D" w:rsidP="0027198D">
      <w:pPr>
        <w:jc w:val="center"/>
        <w:rPr>
          <w:rFonts w:ascii="Tahoma" w:hAnsi="Tahoma" w:cs="Tahoma"/>
          <w:b/>
          <w:color w:val="002060"/>
          <w:sz w:val="22"/>
          <w:szCs w:val="22"/>
          <w:lang w:val="es-BO"/>
        </w:rPr>
      </w:pPr>
    </w:p>
    <w:p w14:paraId="05C106E2" w14:textId="77777777" w:rsidR="0027198D" w:rsidRPr="001116E7" w:rsidRDefault="0027198D" w:rsidP="0027198D">
      <w:pPr>
        <w:jc w:val="center"/>
        <w:rPr>
          <w:rFonts w:ascii="Tahoma" w:hAnsi="Tahoma" w:cs="Tahoma"/>
          <w:b/>
          <w:color w:val="002060"/>
          <w:sz w:val="22"/>
          <w:szCs w:val="22"/>
          <w:lang w:val="es-BO"/>
        </w:rPr>
      </w:pPr>
    </w:p>
    <w:p w14:paraId="5931D05C"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Firma:</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67134577" w14:textId="77777777" w:rsidR="0027198D" w:rsidRPr="001116E7" w:rsidRDefault="0027198D" w:rsidP="0027198D">
      <w:pPr>
        <w:jc w:val="both"/>
        <w:rPr>
          <w:rFonts w:ascii="Tahoma" w:hAnsi="Tahoma" w:cs="Tahoma"/>
          <w:color w:val="002060"/>
          <w:sz w:val="22"/>
          <w:szCs w:val="22"/>
          <w:lang w:val="es-BO"/>
        </w:rPr>
      </w:pPr>
    </w:p>
    <w:p w14:paraId="695CE395"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lastRenderedPageBreak/>
        <w:t>Nombre Completo:</w:t>
      </w:r>
      <w:r w:rsidRPr="001116E7">
        <w:rPr>
          <w:rFonts w:ascii="Tahoma" w:hAnsi="Tahoma" w:cs="Tahoma"/>
          <w:color w:val="002060"/>
          <w:sz w:val="22"/>
          <w:szCs w:val="22"/>
          <w:lang w:val="es-BO"/>
        </w:rPr>
        <w:tab/>
        <w:t>………………………………………………………………………………………………</w:t>
      </w:r>
    </w:p>
    <w:p w14:paraId="2B93C6E9" w14:textId="77777777" w:rsidR="0027198D" w:rsidRPr="001116E7" w:rsidRDefault="0027198D" w:rsidP="0027198D">
      <w:pPr>
        <w:jc w:val="both"/>
        <w:rPr>
          <w:rFonts w:ascii="Tahoma" w:hAnsi="Tahoma" w:cs="Tahoma"/>
          <w:color w:val="002060"/>
          <w:sz w:val="22"/>
          <w:szCs w:val="22"/>
          <w:lang w:val="es-BO"/>
        </w:rPr>
      </w:pPr>
    </w:p>
    <w:p w14:paraId="5F42B52E"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C.I.: </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1D2D8C11" w14:textId="77777777" w:rsidR="0027198D" w:rsidRPr="001116E7" w:rsidRDefault="0027198D" w:rsidP="0027198D">
      <w:pPr>
        <w:jc w:val="both"/>
        <w:rPr>
          <w:rFonts w:ascii="Tahoma" w:hAnsi="Tahoma" w:cs="Tahoma"/>
          <w:color w:val="002060"/>
          <w:sz w:val="22"/>
          <w:szCs w:val="22"/>
          <w:lang w:val="es-BO"/>
        </w:rPr>
      </w:pPr>
    </w:p>
    <w:p w14:paraId="7763204B"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Domicilio:</w:t>
      </w:r>
      <w:r w:rsidRPr="001116E7">
        <w:rPr>
          <w:rFonts w:ascii="Tahoma" w:hAnsi="Tahoma" w:cs="Tahoma"/>
          <w:color w:val="002060"/>
          <w:sz w:val="22"/>
          <w:szCs w:val="22"/>
          <w:lang w:val="es-BO"/>
        </w:rPr>
        <w:tab/>
      </w:r>
      <w:r w:rsidRPr="001116E7">
        <w:rPr>
          <w:rFonts w:ascii="Tahoma" w:hAnsi="Tahoma" w:cs="Tahoma"/>
          <w:color w:val="002060"/>
          <w:sz w:val="22"/>
          <w:szCs w:val="22"/>
          <w:lang w:val="es-BO"/>
        </w:rPr>
        <w:tab/>
        <w:t>………………………………………………………………………………………………</w:t>
      </w:r>
    </w:p>
    <w:p w14:paraId="30DADF53" w14:textId="77777777" w:rsidR="0027198D" w:rsidRPr="001116E7" w:rsidRDefault="0027198D" w:rsidP="0027198D">
      <w:pPr>
        <w:jc w:val="both"/>
        <w:rPr>
          <w:rFonts w:ascii="Tahoma" w:hAnsi="Tahoma" w:cs="Tahoma"/>
          <w:color w:val="002060"/>
          <w:sz w:val="22"/>
          <w:szCs w:val="22"/>
          <w:lang w:val="es-BO"/>
        </w:rPr>
      </w:pPr>
    </w:p>
    <w:p w14:paraId="57B63337" w14:textId="77777777" w:rsidR="0027198D" w:rsidRPr="001116E7" w:rsidRDefault="0027198D" w:rsidP="0027198D">
      <w:pPr>
        <w:jc w:val="both"/>
        <w:rPr>
          <w:rFonts w:ascii="Tahoma" w:hAnsi="Tahoma" w:cs="Tahoma"/>
          <w:color w:val="002060"/>
          <w:sz w:val="22"/>
          <w:szCs w:val="22"/>
          <w:lang w:val="es-BO"/>
        </w:rPr>
      </w:pPr>
    </w:p>
    <w:p w14:paraId="03D7AA70" w14:textId="77777777" w:rsidR="0027198D" w:rsidRPr="001116E7" w:rsidRDefault="0027198D" w:rsidP="0027198D">
      <w:pPr>
        <w:jc w:val="both"/>
        <w:rPr>
          <w:rFonts w:ascii="Tahoma" w:hAnsi="Tahoma" w:cs="Tahoma"/>
          <w:color w:val="002060"/>
          <w:sz w:val="22"/>
          <w:szCs w:val="22"/>
          <w:lang w:val="es-BO"/>
        </w:rPr>
      </w:pPr>
    </w:p>
    <w:p w14:paraId="03B23BEB" w14:textId="77777777" w:rsidR="0027198D" w:rsidRPr="001116E7" w:rsidRDefault="0027198D" w:rsidP="0027198D">
      <w:pPr>
        <w:jc w:val="both"/>
        <w:rPr>
          <w:rFonts w:ascii="Tahoma" w:hAnsi="Tahoma" w:cs="Tahoma"/>
          <w:color w:val="002060"/>
          <w:sz w:val="22"/>
          <w:szCs w:val="22"/>
          <w:lang w:val="es-BO"/>
        </w:rPr>
      </w:pPr>
    </w:p>
    <w:p w14:paraId="67B166CF" w14:textId="77777777" w:rsidR="0027198D" w:rsidRPr="001116E7" w:rsidRDefault="0027198D" w:rsidP="0027198D">
      <w:pPr>
        <w:jc w:val="both"/>
        <w:rPr>
          <w:rFonts w:ascii="Tahoma" w:hAnsi="Tahoma" w:cs="Tahoma"/>
          <w:color w:val="002060"/>
          <w:sz w:val="22"/>
          <w:szCs w:val="22"/>
          <w:lang w:val="es-BO"/>
        </w:rPr>
      </w:pPr>
    </w:p>
    <w:p w14:paraId="1BC1F522" w14:textId="77777777" w:rsidR="0027198D" w:rsidRPr="001116E7" w:rsidRDefault="0027198D" w:rsidP="0027198D">
      <w:pPr>
        <w:jc w:val="both"/>
        <w:rPr>
          <w:rFonts w:ascii="Tahoma" w:hAnsi="Tahoma" w:cs="Tahoma"/>
          <w:color w:val="002060"/>
          <w:sz w:val="22"/>
          <w:szCs w:val="22"/>
          <w:lang w:val="es-BO"/>
        </w:rPr>
      </w:pPr>
      <w:r w:rsidRPr="001116E7">
        <w:rPr>
          <w:rFonts w:ascii="Tahoma" w:hAnsi="Tahoma" w:cs="Tahoma"/>
          <w:color w:val="002060"/>
          <w:sz w:val="22"/>
          <w:szCs w:val="22"/>
          <w:lang w:val="es-BO"/>
        </w:rPr>
        <w:t xml:space="preserve">Lugar,  fecha: </w:t>
      </w:r>
      <w:r w:rsidRPr="001116E7">
        <w:rPr>
          <w:rFonts w:ascii="Tahoma" w:hAnsi="Tahoma" w:cs="Tahoma"/>
          <w:color w:val="002060"/>
          <w:sz w:val="22"/>
          <w:szCs w:val="22"/>
          <w:lang w:val="es-BO"/>
        </w:rPr>
        <w:tab/>
        <w:t>……………………………………………………………………………………………</w:t>
      </w:r>
    </w:p>
    <w:p w14:paraId="7AE5DC56" w14:textId="77777777" w:rsidR="0027198D" w:rsidRPr="001116E7" w:rsidRDefault="0027198D" w:rsidP="0027198D">
      <w:pPr>
        <w:jc w:val="both"/>
        <w:rPr>
          <w:rFonts w:ascii="Tahoma" w:hAnsi="Tahoma" w:cs="Tahoma"/>
          <w:color w:val="002060"/>
          <w:sz w:val="22"/>
          <w:szCs w:val="22"/>
          <w:lang w:val="es-BO"/>
        </w:rPr>
      </w:pPr>
    </w:p>
    <w:p w14:paraId="5F42B7EA" w14:textId="77777777" w:rsidR="0027198D" w:rsidRPr="001116E7" w:rsidRDefault="0027198D" w:rsidP="0027198D">
      <w:pPr>
        <w:rPr>
          <w:lang w:val="es-BO"/>
        </w:rPr>
      </w:pPr>
    </w:p>
    <w:p w14:paraId="1D9682C6" w14:textId="77777777" w:rsidR="0027198D" w:rsidRPr="001116E7" w:rsidRDefault="0027198D" w:rsidP="0027198D">
      <w:pPr>
        <w:ind w:left="720"/>
        <w:jc w:val="both"/>
        <w:rPr>
          <w:rFonts w:ascii="Tahoma" w:hAnsi="Tahoma" w:cs="Tahoma"/>
          <w:sz w:val="20"/>
          <w:szCs w:val="20"/>
          <w:lang w:val="es-BO"/>
        </w:rPr>
      </w:pPr>
    </w:p>
    <w:p w14:paraId="32239596" w14:textId="77777777" w:rsidR="0027198D" w:rsidRPr="001116E7" w:rsidRDefault="0027198D" w:rsidP="0027198D">
      <w:pPr>
        <w:ind w:left="720"/>
        <w:jc w:val="both"/>
        <w:rPr>
          <w:rFonts w:ascii="Tahoma" w:hAnsi="Tahoma" w:cs="Tahoma"/>
          <w:sz w:val="20"/>
          <w:szCs w:val="20"/>
          <w:lang w:val="es-BO"/>
        </w:rPr>
      </w:pPr>
    </w:p>
    <w:p w14:paraId="1A2E630D" w14:textId="77777777" w:rsidR="0027198D" w:rsidRPr="001116E7" w:rsidRDefault="0027198D" w:rsidP="0027198D">
      <w:pPr>
        <w:ind w:left="720"/>
        <w:jc w:val="both"/>
        <w:rPr>
          <w:rFonts w:ascii="Tahoma" w:hAnsi="Tahoma" w:cs="Tahoma"/>
          <w:sz w:val="20"/>
          <w:szCs w:val="20"/>
          <w:lang w:val="es-BO"/>
        </w:rPr>
      </w:pPr>
    </w:p>
    <w:p w14:paraId="009AAF1C" w14:textId="77777777" w:rsidR="0027198D" w:rsidRPr="001116E7" w:rsidRDefault="0027198D" w:rsidP="0027198D">
      <w:pPr>
        <w:ind w:left="720"/>
        <w:jc w:val="both"/>
        <w:rPr>
          <w:rFonts w:ascii="Tahoma" w:hAnsi="Tahoma" w:cs="Tahoma"/>
          <w:sz w:val="20"/>
          <w:szCs w:val="20"/>
          <w:lang w:val="es-BO"/>
        </w:rPr>
      </w:pPr>
    </w:p>
    <w:p w14:paraId="493C804A" w14:textId="77777777" w:rsidR="0027198D" w:rsidRPr="001116E7" w:rsidRDefault="0027198D" w:rsidP="0027198D">
      <w:pPr>
        <w:ind w:left="720"/>
        <w:jc w:val="both"/>
        <w:rPr>
          <w:rFonts w:ascii="Tahoma" w:hAnsi="Tahoma" w:cs="Tahoma"/>
          <w:sz w:val="20"/>
          <w:szCs w:val="20"/>
          <w:lang w:val="es-BO"/>
        </w:rPr>
      </w:pPr>
    </w:p>
    <w:p w14:paraId="31127CCA" w14:textId="77777777" w:rsidR="0027198D" w:rsidRPr="001116E7" w:rsidRDefault="0027198D" w:rsidP="0027198D">
      <w:pPr>
        <w:ind w:left="720"/>
        <w:jc w:val="both"/>
        <w:rPr>
          <w:rFonts w:ascii="Tahoma" w:hAnsi="Tahoma" w:cs="Tahoma"/>
          <w:sz w:val="20"/>
          <w:szCs w:val="20"/>
          <w:lang w:val="es-BO"/>
        </w:rPr>
      </w:pPr>
    </w:p>
    <w:p w14:paraId="2D4A1186" w14:textId="77777777" w:rsidR="0027198D" w:rsidRPr="001116E7" w:rsidRDefault="0027198D" w:rsidP="0027198D">
      <w:pPr>
        <w:ind w:left="720"/>
        <w:jc w:val="both"/>
        <w:rPr>
          <w:rFonts w:ascii="Tahoma" w:hAnsi="Tahoma" w:cs="Tahoma"/>
          <w:sz w:val="20"/>
          <w:szCs w:val="20"/>
          <w:lang w:val="es-BO"/>
        </w:rPr>
      </w:pPr>
    </w:p>
    <w:p w14:paraId="0D8F07BE" w14:textId="77777777" w:rsidR="0027198D" w:rsidRPr="001116E7" w:rsidRDefault="0027198D" w:rsidP="0027198D">
      <w:pPr>
        <w:ind w:left="720"/>
        <w:jc w:val="both"/>
        <w:rPr>
          <w:rFonts w:ascii="Tahoma" w:hAnsi="Tahoma" w:cs="Tahoma"/>
          <w:sz w:val="20"/>
          <w:szCs w:val="20"/>
          <w:lang w:val="es-BO"/>
        </w:rPr>
      </w:pPr>
    </w:p>
    <w:p w14:paraId="4328B121" w14:textId="77777777" w:rsidR="0027198D" w:rsidRPr="001116E7" w:rsidRDefault="0027198D" w:rsidP="0027198D">
      <w:pPr>
        <w:ind w:left="720"/>
        <w:jc w:val="both"/>
        <w:rPr>
          <w:rFonts w:ascii="Tahoma" w:hAnsi="Tahoma" w:cs="Tahoma"/>
          <w:sz w:val="20"/>
          <w:szCs w:val="20"/>
          <w:lang w:val="es-BO"/>
        </w:rPr>
      </w:pPr>
    </w:p>
    <w:p w14:paraId="0B20262B" w14:textId="77777777" w:rsidR="0027198D" w:rsidRPr="001116E7" w:rsidRDefault="0027198D" w:rsidP="0027198D">
      <w:pPr>
        <w:ind w:left="720"/>
        <w:jc w:val="both"/>
        <w:rPr>
          <w:rFonts w:ascii="Tahoma" w:hAnsi="Tahoma" w:cs="Tahoma"/>
          <w:sz w:val="20"/>
          <w:szCs w:val="20"/>
          <w:lang w:val="es-BO"/>
        </w:rPr>
      </w:pPr>
    </w:p>
    <w:p w14:paraId="6B64F7AA" w14:textId="77777777" w:rsidR="0027198D" w:rsidRPr="001116E7" w:rsidRDefault="0027198D" w:rsidP="0027198D">
      <w:pPr>
        <w:ind w:left="720"/>
        <w:jc w:val="both"/>
        <w:rPr>
          <w:rFonts w:ascii="Tahoma" w:hAnsi="Tahoma" w:cs="Tahoma"/>
          <w:sz w:val="20"/>
          <w:szCs w:val="20"/>
          <w:lang w:val="es-BO"/>
        </w:rPr>
      </w:pPr>
    </w:p>
    <w:p w14:paraId="1B7E2FDE" w14:textId="77777777" w:rsidR="0027198D" w:rsidRPr="001116E7" w:rsidRDefault="0027198D" w:rsidP="0027198D">
      <w:pPr>
        <w:ind w:left="720"/>
        <w:jc w:val="both"/>
        <w:rPr>
          <w:rFonts w:ascii="Tahoma" w:hAnsi="Tahoma" w:cs="Tahoma"/>
          <w:sz w:val="20"/>
          <w:szCs w:val="20"/>
          <w:lang w:val="es-BO"/>
        </w:rPr>
      </w:pPr>
    </w:p>
    <w:p w14:paraId="52FF1BE8" w14:textId="77777777" w:rsidR="0027198D" w:rsidRPr="001116E7" w:rsidRDefault="0027198D" w:rsidP="0027198D">
      <w:pPr>
        <w:ind w:left="720"/>
        <w:jc w:val="both"/>
        <w:rPr>
          <w:rFonts w:ascii="Tahoma" w:hAnsi="Tahoma" w:cs="Tahoma"/>
          <w:sz w:val="20"/>
          <w:szCs w:val="20"/>
          <w:lang w:val="es-BO"/>
        </w:rPr>
      </w:pPr>
    </w:p>
    <w:p w14:paraId="1FDE7F55" w14:textId="77777777" w:rsidR="0027198D" w:rsidRPr="001116E7" w:rsidRDefault="0027198D" w:rsidP="0027198D">
      <w:pPr>
        <w:ind w:left="720"/>
        <w:jc w:val="both"/>
        <w:rPr>
          <w:rFonts w:ascii="Tahoma" w:hAnsi="Tahoma" w:cs="Tahoma"/>
          <w:sz w:val="20"/>
          <w:szCs w:val="20"/>
          <w:lang w:val="es-BO"/>
        </w:rPr>
      </w:pPr>
    </w:p>
    <w:p w14:paraId="35C79082" w14:textId="77777777" w:rsidR="0027198D" w:rsidRPr="001116E7" w:rsidRDefault="0027198D" w:rsidP="0027198D">
      <w:pPr>
        <w:ind w:left="720"/>
        <w:jc w:val="both"/>
        <w:rPr>
          <w:rFonts w:ascii="Tahoma" w:hAnsi="Tahoma" w:cs="Tahoma"/>
          <w:sz w:val="20"/>
          <w:szCs w:val="20"/>
          <w:lang w:val="es-BO"/>
        </w:rPr>
      </w:pPr>
    </w:p>
    <w:p w14:paraId="43FFA0A5" w14:textId="77777777" w:rsidR="0027198D" w:rsidRPr="001116E7" w:rsidRDefault="0027198D" w:rsidP="0027198D">
      <w:pPr>
        <w:ind w:left="720"/>
        <w:jc w:val="both"/>
        <w:rPr>
          <w:rFonts w:ascii="Tahoma" w:hAnsi="Tahoma" w:cs="Tahoma"/>
          <w:sz w:val="20"/>
          <w:szCs w:val="20"/>
          <w:lang w:val="es-BO"/>
        </w:rPr>
      </w:pPr>
    </w:p>
    <w:p w14:paraId="40C2B67A" w14:textId="77777777" w:rsidR="0027198D" w:rsidRPr="001116E7" w:rsidRDefault="0027198D" w:rsidP="0027198D">
      <w:pPr>
        <w:ind w:left="720"/>
        <w:jc w:val="both"/>
        <w:rPr>
          <w:rFonts w:ascii="Tahoma" w:hAnsi="Tahoma" w:cs="Tahoma"/>
          <w:sz w:val="20"/>
          <w:szCs w:val="20"/>
          <w:lang w:val="es-BO"/>
        </w:rPr>
      </w:pPr>
    </w:p>
    <w:p w14:paraId="08DF4CAD" w14:textId="77777777" w:rsidR="0027198D" w:rsidRPr="001116E7" w:rsidRDefault="0027198D" w:rsidP="0027198D">
      <w:pPr>
        <w:ind w:left="720"/>
        <w:jc w:val="both"/>
        <w:rPr>
          <w:rFonts w:ascii="Tahoma" w:hAnsi="Tahoma" w:cs="Tahoma"/>
          <w:sz w:val="20"/>
          <w:szCs w:val="20"/>
          <w:lang w:val="es-BO"/>
        </w:rPr>
      </w:pPr>
    </w:p>
    <w:p w14:paraId="798D40F7" w14:textId="77777777" w:rsidR="0027198D" w:rsidRPr="001116E7" w:rsidRDefault="0027198D" w:rsidP="0027198D">
      <w:pPr>
        <w:ind w:left="720"/>
        <w:jc w:val="both"/>
        <w:rPr>
          <w:rFonts w:ascii="Tahoma" w:hAnsi="Tahoma" w:cs="Tahoma"/>
          <w:sz w:val="20"/>
          <w:szCs w:val="20"/>
          <w:lang w:val="es-BO"/>
        </w:rPr>
      </w:pPr>
    </w:p>
    <w:p w14:paraId="3B0245CE" w14:textId="77777777" w:rsidR="0027198D" w:rsidRPr="001116E7" w:rsidRDefault="0027198D" w:rsidP="0027198D">
      <w:pPr>
        <w:ind w:left="720"/>
        <w:jc w:val="both"/>
        <w:rPr>
          <w:rFonts w:ascii="Tahoma" w:hAnsi="Tahoma" w:cs="Tahoma"/>
          <w:sz w:val="20"/>
          <w:szCs w:val="20"/>
          <w:lang w:val="es-BO"/>
        </w:rPr>
      </w:pPr>
    </w:p>
    <w:p w14:paraId="613CD643" w14:textId="77777777" w:rsidR="0027198D" w:rsidRPr="001116E7" w:rsidRDefault="0027198D" w:rsidP="0027198D">
      <w:pPr>
        <w:ind w:left="720"/>
        <w:jc w:val="both"/>
        <w:rPr>
          <w:rFonts w:ascii="Tahoma" w:hAnsi="Tahoma" w:cs="Tahoma"/>
          <w:sz w:val="20"/>
          <w:szCs w:val="20"/>
          <w:lang w:val="es-BO"/>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27198D" w:rsidRPr="001116E7" w14:paraId="3997F61F" w14:textId="77777777" w:rsidTr="004B1952">
        <w:trPr>
          <w:trHeight w:val="617"/>
        </w:trPr>
        <w:tc>
          <w:tcPr>
            <w:tcW w:w="2410" w:type="dxa"/>
            <w:shd w:val="clear" w:color="auto" w:fill="004990"/>
            <w:vAlign w:val="center"/>
          </w:tcPr>
          <w:p w14:paraId="75F4ADCA" w14:textId="77777777" w:rsidR="0027198D" w:rsidRPr="001116E7" w:rsidRDefault="0027198D" w:rsidP="004B1952">
            <w:pPr>
              <w:pStyle w:val="Textoindependiente3"/>
              <w:spacing w:after="0"/>
              <w:jc w:val="center"/>
              <w:rPr>
                <w:rFonts w:ascii="Tahoma" w:hAnsi="Tahoma" w:cs="Tahoma"/>
                <w:b/>
                <w:color w:val="FFFFFF"/>
                <w:sz w:val="28"/>
                <w:szCs w:val="28"/>
                <w:lang w:val="es-BO"/>
              </w:rPr>
            </w:pPr>
            <w:r w:rsidRPr="001116E7">
              <w:rPr>
                <w:rFonts w:ascii="Tahoma" w:hAnsi="Tahoma" w:cs="Tahoma"/>
                <w:b/>
                <w:color w:val="FFFFFF"/>
                <w:sz w:val="28"/>
                <w:szCs w:val="28"/>
                <w:lang w:val="es-BO"/>
              </w:rPr>
              <w:t>ANEXO No. 3</w:t>
            </w:r>
          </w:p>
        </w:tc>
        <w:tc>
          <w:tcPr>
            <w:tcW w:w="6449" w:type="dxa"/>
            <w:vAlign w:val="center"/>
          </w:tcPr>
          <w:p w14:paraId="46BC1C56" w14:textId="77777777" w:rsidR="0027198D" w:rsidRPr="001116E7" w:rsidRDefault="0027198D" w:rsidP="004B1952">
            <w:pPr>
              <w:ind w:left="567"/>
              <w:jc w:val="center"/>
              <w:rPr>
                <w:rFonts w:ascii="Tahoma" w:hAnsi="Tahoma" w:cs="Tahoma"/>
                <w:b/>
                <w:color w:val="002060"/>
                <w:sz w:val="22"/>
                <w:szCs w:val="22"/>
                <w:lang w:val="es-BO"/>
              </w:rPr>
            </w:pPr>
            <w:r w:rsidRPr="001116E7">
              <w:rPr>
                <w:rFonts w:ascii="Tahoma" w:hAnsi="Tahoma" w:cs="Tahoma"/>
                <w:b/>
                <w:color w:val="002060"/>
                <w:sz w:val="22"/>
                <w:szCs w:val="22"/>
                <w:lang w:val="es-BO"/>
              </w:rPr>
              <w:t>MODELO DE CONTRATO (Sujeto a Modificación)</w:t>
            </w:r>
          </w:p>
        </w:tc>
      </w:tr>
    </w:tbl>
    <w:p w14:paraId="15C9C5CD" w14:textId="77777777" w:rsidR="00537ECF" w:rsidRPr="00B36C7E" w:rsidRDefault="00537ECF" w:rsidP="00537ECF">
      <w:pPr>
        <w:jc w:val="center"/>
        <w:rPr>
          <w:rFonts w:ascii="Tahoma" w:hAnsi="Tahoma" w:cs="Tahoma"/>
          <w:b/>
          <w:i/>
          <w:sz w:val="22"/>
          <w:szCs w:val="22"/>
          <w:u w:val="single"/>
        </w:rPr>
      </w:pPr>
      <w:r w:rsidRPr="00B36C7E">
        <w:rPr>
          <w:rFonts w:ascii="Tahoma" w:hAnsi="Tahoma" w:cs="Tahoma"/>
          <w:b/>
          <w:sz w:val="22"/>
          <w:szCs w:val="22"/>
          <w:u w:val="single"/>
          <w:lang w:val="es-BO"/>
        </w:rPr>
        <w:t>CONTRATO PRIVADO</w:t>
      </w:r>
    </w:p>
    <w:p w14:paraId="78B60856" w14:textId="77777777" w:rsidR="00537ECF" w:rsidRPr="00B36C7E" w:rsidRDefault="00537ECF" w:rsidP="00537ECF">
      <w:pPr>
        <w:spacing w:before="120"/>
        <w:jc w:val="both"/>
        <w:rPr>
          <w:rFonts w:ascii="Tahoma" w:hAnsi="Tahoma" w:cs="Tahoma"/>
          <w:sz w:val="22"/>
          <w:szCs w:val="22"/>
        </w:rPr>
      </w:pPr>
      <w:r w:rsidRPr="00B36C7E">
        <w:rPr>
          <w:rFonts w:ascii="Tahoma" w:hAnsi="Tahoma" w:cs="Tahoma"/>
          <w:sz w:val="22"/>
          <w:szCs w:val="22"/>
        </w:rPr>
        <w:lastRenderedPageBreak/>
        <w:t>Conste por el presente documento, relativo a un Contrato Privado para la contratación de bienes y servicios de  “ ……………………………….” elaborado en el marco de lo dispuesto por los Arts. 519 y 1297 del Código Civil Boliviano, que será elevado a instrumento público con el reconocimiento de firmas y rúbricas, al tenor de las siguientes cláusulas:</w:t>
      </w:r>
    </w:p>
    <w:p w14:paraId="7A6AB44A" w14:textId="77777777" w:rsidR="00537ECF" w:rsidRPr="00B36C7E" w:rsidRDefault="00537ECF" w:rsidP="00537ECF">
      <w:pPr>
        <w:spacing w:before="120"/>
        <w:jc w:val="both"/>
        <w:rPr>
          <w:rFonts w:ascii="Tahoma" w:hAnsi="Tahoma" w:cs="Tahoma"/>
          <w:sz w:val="22"/>
          <w:szCs w:val="22"/>
        </w:rPr>
      </w:pPr>
      <w:r w:rsidRPr="00B36C7E">
        <w:rPr>
          <w:rFonts w:ascii="Tahoma" w:hAnsi="Tahoma" w:cs="Tahoma"/>
          <w:b/>
          <w:sz w:val="22"/>
          <w:szCs w:val="22"/>
          <w:u w:val="single"/>
        </w:rPr>
        <w:t>PRIMERA: PARTES CONTRATANTES</w:t>
      </w:r>
      <w:r w:rsidRPr="00B36C7E">
        <w:rPr>
          <w:rFonts w:ascii="Tahoma" w:hAnsi="Tahoma" w:cs="Tahoma"/>
          <w:sz w:val="22"/>
          <w:szCs w:val="22"/>
        </w:rPr>
        <w:t>.- Intervienen en la suscripción del presente Contrato:</w:t>
      </w:r>
    </w:p>
    <w:p w14:paraId="6A936E32" w14:textId="77777777" w:rsidR="00537ECF" w:rsidRPr="00B36C7E" w:rsidRDefault="00537ECF" w:rsidP="00537ECF">
      <w:pPr>
        <w:pStyle w:val="Prrafodelista"/>
        <w:numPr>
          <w:ilvl w:val="1"/>
          <w:numId w:val="27"/>
        </w:numPr>
        <w:spacing w:before="120"/>
        <w:ind w:left="567" w:hanging="567"/>
        <w:jc w:val="both"/>
        <w:rPr>
          <w:rFonts w:ascii="Tahoma" w:hAnsi="Tahoma" w:cs="Tahoma"/>
          <w:sz w:val="22"/>
          <w:szCs w:val="22"/>
        </w:rPr>
      </w:pPr>
      <w:r w:rsidRPr="00B36C7E">
        <w:rPr>
          <w:rFonts w:ascii="Tahoma" w:hAnsi="Tahoma" w:cs="Tahoma"/>
          <w:sz w:val="22"/>
          <w:szCs w:val="22"/>
        </w:rPr>
        <w:t xml:space="preserve">La </w:t>
      </w:r>
      <w:r w:rsidRPr="00B36C7E">
        <w:rPr>
          <w:rFonts w:ascii="Tahoma" w:hAnsi="Tahoma" w:cs="Tahoma"/>
          <w:b/>
          <w:sz w:val="22"/>
          <w:szCs w:val="22"/>
        </w:rPr>
        <w:t>EMPRESA NACIONAL DE TELECOMUNICACIONES SOCIEDAD ANÓNIMA - ENTEL S.A.</w:t>
      </w:r>
      <w:r w:rsidRPr="00B36C7E">
        <w:rPr>
          <w:rFonts w:ascii="Tahoma" w:hAnsi="Tahoma" w:cs="Tahoma"/>
          <w:sz w:val="22"/>
          <w:szCs w:val="22"/>
        </w:rPr>
        <w:t xml:space="preserve">, con Matrícula de Comercio N° 00013290 expedida por FUNDEMPRESA, NIT 1020703023, representada legalmente por ……………………….............., ………………………….,  en virtud del Poder </w:t>
      </w:r>
      <w:r w:rsidRPr="00B36C7E">
        <w:rPr>
          <w:rFonts w:ascii="Tahoma" w:hAnsi="Tahoma" w:cs="Tahoma"/>
          <w:sz w:val="22"/>
          <w:szCs w:val="22"/>
        </w:rPr>
        <w:lastRenderedPageBreak/>
        <w:t xml:space="preserve">………………………………………… N° …./….de ../../.., otorgado ante Notaría de Fe Pública N° …. a cargo de ………………………………, del Distrito Judicial de ……………, que a los efectos del presente contrato se denominará </w:t>
      </w:r>
      <w:r w:rsidRPr="00B36C7E">
        <w:rPr>
          <w:rFonts w:ascii="Tahoma" w:hAnsi="Tahoma" w:cs="Tahoma"/>
          <w:b/>
          <w:sz w:val="22"/>
          <w:szCs w:val="22"/>
        </w:rPr>
        <w:t>ENTEL S.A.</w:t>
      </w:r>
      <w:r w:rsidRPr="00B36C7E">
        <w:rPr>
          <w:rFonts w:ascii="Tahoma" w:hAnsi="Tahoma" w:cs="Tahoma"/>
          <w:sz w:val="22"/>
          <w:szCs w:val="22"/>
        </w:rPr>
        <w:t>, y por otra parte;</w:t>
      </w:r>
    </w:p>
    <w:p w14:paraId="34F762FC" w14:textId="77777777" w:rsidR="00537ECF" w:rsidRPr="00B36C7E" w:rsidRDefault="00537ECF" w:rsidP="00537ECF">
      <w:pPr>
        <w:pStyle w:val="Prrafodelista"/>
        <w:numPr>
          <w:ilvl w:val="1"/>
          <w:numId w:val="27"/>
        </w:numPr>
        <w:spacing w:before="120"/>
        <w:ind w:left="567" w:hanging="567"/>
        <w:jc w:val="both"/>
        <w:rPr>
          <w:rFonts w:ascii="Tahoma" w:hAnsi="Tahoma" w:cs="Tahoma"/>
          <w:sz w:val="22"/>
          <w:szCs w:val="22"/>
        </w:rPr>
      </w:pPr>
      <w:r w:rsidRPr="00B36C7E">
        <w:rPr>
          <w:rFonts w:ascii="Tahoma" w:hAnsi="Tahoma" w:cs="Tahoma"/>
          <w:sz w:val="22"/>
          <w:szCs w:val="22"/>
        </w:rPr>
        <w:t>La</w:t>
      </w:r>
      <w:r w:rsidRPr="00B36C7E">
        <w:rPr>
          <w:rFonts w:ascii="Tahoma" w:hAnsi="Tahoma" w:cs="Tahoma"/>
          <w:b/>
          <w:sz w:val="22"/>
          <w:szCs w:val="22"/>
        </w:rPr>
        <w:t xml:space="preserve"> </w:t>
      </w:r>
      <w:r w:rsidRPr="00B36C7E">
        <w:rPr>
          <w:rFonts w:ascii="Tahoma" w:hAnsi="Tahoma" w:cs="Tahoma"/>
          <w:sz w:val="22"/>
          <w:szCs w:val="22"/>
        </w:rPr>
        <w:t>empresa</w:t>
      </w:r>
      <w:r w:rsidRPr="00B36C7E">
        <w:rPr>
          <w:rFonts w:ascii="Tahoma" w:hAnsi="Tahoma" w:cs="Tahoma"/>
          <w:b/>
          <w:sz w:val="22"/>
          <w:szCs w:val="22"/>
        </w:rPr>
        <w:t xml:space="preserve"> </w:t>
      </w:r>
      <w:r w:rsidRPr="00B36C7E">
        <w:rPr>
          <w:rFonts w:ascii="Tahoma" w:hAnsi="Tahoma" w:cs="Tahoma"/>
          <w:sz w:val="22"/>
          <w:szCs w:val="22"/>
        </w:rPr>
        <w:t>………………………………………………… con Matrícula de Comercio N° 00…………. expedida por FUNDEMPRESA, NIT ………………………., representada legalmente por ………………………………, en virtud del Poder ………………………………. N° …../….de fecha ../../..</w:t>
      </w:r>
      <w:r w:rsidRPr="00B36C7E">
        <w:rPr>
          <w:rFonts w:ascii="Tahoma" w:hAnsi="Tahoma" w:cs="Tahoma"/>
          <w:sz w:val="22"/>
          <w:szCs w:val="22"/>
          <w:lang w:val="es-MX"/>
        </w:rPr>
        <w:t xml:space="preserve">, otorgado ante Notaría de Fe Pública N° … a cargo ……………………., del Distrito Judicial de ……………………….., que </w:t>
      </w:r>
      <w:r w:rsidRPr="00B36C7E">
        <w:rPr>
          <w:rFonts w:ascii="Tahoma" w:hAnsi="Tahoma" w:cs="Tahoma"/>
          <w:sz w:val="22"/>
          <w:szCs w:val="22"/>
        </w:rPr>
        <w:t xml:space="preserve">a los efectos del presente contrato se denominará </w:t>
      </w:r>
      <w:r w:rsidRPr="00B36C7E">
        <w:rPr>
          <w:rFonts w:ascii="Tahoma" w:hAnsi="Tahoma" w:cs="Tahoma"/>
          <w:b/>
          <w:sz w:val="22"/>
          <w:szCs w:val="22"/>
        </w:rPr>
        <w:t>PROVEEDOR</w:t>
      </w:r>
      <w:r w:rsidRPr="00B36C7E">
        <w:rPr>
          <w:rFonts w:ascii="Tahoma" w:hAnsi="Tahoma" w:cs="Tahoma"/>
          <w:sz w:val="22"/>
          <w:szCs w:val="22"/>
        </w:rPr>
        <w:t>.</w:t>
      </w:r>
    </w:p>
    <w:p w14:paraId="119D29D4" w14:textId="77777777" w:rsidR="00537ECF" w:rsidRPr="00B36C7E" w:rsidRDefault="00537ECF" w:rsidP="00537ECF">
      <w:pPr>
        <w:spacing w:before="120"/>
        <w:jc w:val="both"/>
        <w:rPr>
          <w:rFonts w:ascii="Tahoma" w:hAnsi="Tahoma" w:cs="Tahoma"/>
          <w:sz w:val="22"/>
          <w:szCs w:val="22"/>
          <w:lang w:val="es-BO"/>
        </w:rPr>
      </w:pPr>
      <w:r w:rsidRPr="00B36C7E">
        <w:rPr>
          <w:rFonts w:ascii="Tahoma" w:hAnsi="Tahoma" w:cs="Tahoma"/>
          <w:sz w:val="22"/>
          <w:szCs w:val="22"/>
          <w:lang w:val="es-BO"/>
        </w:rPr>
        <w:lastRenderedPageBreak/>
        <w:t>A los efectos del presente documento se podrá denominar a ENTEL S.A. y al PROVEEDOR de manera individual como “Parte” o “Partes” cuando la mención relacione a dichas empresas en forma conjunta.</w:t>
      </w:r>
    </w:p>
    <w:p w14:paraId="555A5A0B" w14:textId="77777777" w:rsidR="00537ECF" w:rsidRPr="00B36C7E" w:rsidRDefault="00537ECF" w:rsidP="00537ECF">
      <w:pPr>
        <w:pStyle w:val="Prrafodelista"/>
        <w:ind w:left="0"/>
        <w:contextualSpacing/>
        <w:jc w:val="both"/>
        <w:rPr>
          <w:rFonts w:ascii="Tahoma" w:hAnsi="Tahoma" w:cs="Tahoma"/>
          <w:sz w:val="22"/>
          <w:szCs w:val="22"/>
          <w:lang w:val="es-BO"/>
        </w:rPr>
      </w:pPr>
      <w:r w:rsidRPr="00B36C7E">
        <w:rPr>
          <w:rFonts w:ascii="Tahoma" w:hAnsi="Tahoma" w:cs="Tahoma"/>
          <w:b/>
          <w:sz w:val="22"/>
          <w:szCs w:val="22"/>
          <w:u w:val="single"/>
        </w:rPr>
        <w:t>SEGUNDA: ANTECEDENTES</w:t>
      </w:r>
      <w:r w:rsidRPr="00B36C7E">
        <w:rPr>
          <w:rFonts w:ascii="Tahoma" w:hAnsi="Tahoma" w:cs="Tahoma"/>
          <w:sz w:val="22"/>
          <w:szCs w:val="22"/>
        </w:rPr>
        <w:t>.-</w:t>
      </w:r>
      <w:r w:rsidRPr="00B36C7E">
        <w:rPr>
          <w:rFonts w:ascii="Tahoma" w:hAnsi="Tahoma" w:cs="Tahoma"/>
          <w:b/>
          <w:sz w:val="22"/>
          <w:szCs w:val="22"/>
        </w:rPr>
        <w:t xml:space="preserve"> </w:t>
      </w:r>
      <w:r w:rsidRPr="00B36C7E">
        <w:rPr>
          <w:rFonts w:ascii="Tahoma" w:hAnsi="Tahoma" w:cs="Tahoma"/>
          <w:sz w:val="22"/>
          <w:szCs w:val="22"/>
        </w:rPr>
        <w:t xml:space="preserve">La Gerencia o Subgerencia </w:t>
      </w:r>
      <w:r w:rsidRPr="00B36C7E">
        <w:rPr>
          <w:rFonts w:ascii="Tahoma" w:hAnsi="Tahoma" w:cs="Tahoma"/>
          <w:i/>
          <w:sz w:val="22"/>
          <w:szCs w:val="22"/>
        </w:rPr>
        <w:t>(según corresponda)</w:t>
      </w:r>
      <w:r w:rsidRPr="00B36C7E">
        <w:rPr>
          <w:rFonts w:ascii="Tahoma" w:hAnsi="Tahoma" w:cs="Tahoma"/>
          <w:sz w:val="22"/>
          <w:szCs w:val="22"/>
        </w:rPr>
        <w:t xml:space="preserve"> mediante </w:t>
      </w:r>
      <w:r w:rsidRPr="00B36C7E">
        <w:rPr>
          <w:rFonts w:ascii="Tahoma" w:hAnsi="Tahoma" w:cs="Tahoma"/>
          <w:color w:val="000000"/>
          <w:sz w:val="22"/>
          <w:szCs w:val="22"/>
          <w:lang w:val="es-BO"/>
        </w:rPr>
        <w:t>nota ……………………..</w:t>
      </w:r>
      <w:r w:rsidRPr="00B36C7E">
        <w:rPr>
          <w:rFonts w:ascii="Tahoma" w:hAnsi="Tahoma" w:cs="Tahoma"/>
          <w:sz w:val="22"/>
          <w:szCs w:val="22"/>
          <w:lang w:val="es-BO"/>
        </w:rPr>
        <w:t xml:space="preserve"> de</w:t>
      </w:r>
      <w:r w:rsidRPr="00B36C7E">
        <w:rPr>
          <w:rFonts w:ascii="Tahoma" w:hAnsi="Tahoma" w:cs="Tahoma"/>
          <w:iCs/>
          <w:sz w:val="22"/>
          <w:szCs w:val="22"/>
          <w:lang w:val="es-BO"/>
        </w:rPr>
        <w:t xml:space="preserve"> fecha ……………….</w:t>
      </w:r>
      <w:r w:rsidRPr="00B36C7E">
        <w:rPr>
          <w:rFonts w:ascii="Tahoma" w:hAnsi="Tahoma" w:cs="Tahoma"/>
          <w:sz w:val="22"/>
          <w:szCs w:val="22"/>
          <w:lang w:val="es-BO"/>
        </w:rPr>
        <w:t xml:space="preserve"> solicitó a Gerencia General o Gerencia Nacional de Administración y Finanzas </w:t>
      </w:r>
      <w:r w:rsidRPr="00B36C7E">
        <w:rPr>
          <w:rFonts w:ascii="Tahoma" w:hAnsi="Tahoma" w:cs="Tahoma"/>
          <w:i/>
          <w:sz w:val="22"/>
          <w:szCs w:val="22"/>
          <w:lang w:val="es-BO"/>
        </w:rPr>
        <w:t>(de acuerdo a la cuantía)</w:t>
      </w:r>
      <w:r w:rsidRPr="00B36C7E">
        <w:rPr>
          <w:rFonts w:ascii="Tahoma" w:hAnsi="Tahoma" w:cs="Tahoma"/>
          <w:sz w:val="22"/>
          <w:szCs w:val="22"/>
          <w:lang w:val="es-BO"/>
        </w:rPr>
        <w:t xml:space="preserve"> la autorización para el inicio de proceso …………………………………… para la adquisición de </w:t>
      </w:r>
      <w:r w:rsidRPr="00B36C7E">
        <w:rPr>
          <w:rFonts w:ascii="Tahoma" w:hAnsi="Tahoma" w:cs="Tahoma"/>
          <w:sz w:val="22"/>
          <w:szCs w:val="22"/>
          <w:lang w:val="es-ES_tradnl"/>
        </w:rPr>
        <w:t>…………………………</w:t>
      </w:r>
      <w:r w:rsidRPr="00B36C7E">
        <w:rPr>
          <w:rFonts w:ascii="Tahoma" w:hAnsi="Tahoma" w:cs="Tahoma"/>
          <w:sz w:val="22"/>
          <w:szCs w:val="22"/>
          <w:lang w:val="es-BO"/>
        </w:rPr>
        <w:t xml:space="preserve">, adjuntando para este efecto los Términos Básicos de Contratación o las Especificaciones Técnicas </w:t>
      </w:r>
      <w:r w:rsidRPr="00B36C7E">
        <w:rPr>
          <w:rFonts w:ascii="Tahoma" w:hAnsi="Tahoma" w:cs="Tahoma"/>
          <w:i/>
          <w:sz w:val="22"/>
          <w:szCs w:val="22"/>
        </w:rPr>
        <w:t>(según corresponda)</w:t>
      </w:r>
      <w:r w:rsidRPr="00B36C7E">
        <w:rPr>
          <w:rFonts w:ascii="Tahoma" w:hAnsi="Tahoma" w:cs="Tahoma"/>
          <w:sz w:val="22"/>
          <w:szCs w:val="22"/>
          <w:lang w:val="es-BO"/>
        </w:rPr>
        <w:t>, solicitud autorizada por Gerencia Ge</w:t>
      </w:r>
      <w:r w:rsidRPr="00B36C7E">
        <w:rPr>
          <w:rFonts w:ascii="Tahoma" w:hAnsi="Tahoma" w:cs="Tahoma"/>
          <w:sz w:val="22"/>
          <w:szCs w:val="22"/>
          <w:lang w:val="es-BO"/>
        </w:rPr>
        <w:lastRenderedPageBreak/>
        <w:t xml:space="preserve">neral o Gerencia Nacional de Administración y Finanzas </w:t>
      </w:r>
      <w:r w:rsidRPr="00B36C7E">
        <w:rPr>
          <w:rFonts w:ascii="Tahoma" w:hAnsi="Tahoma" w:cs="Tahoma"/>
          <w:i/>
          <w:sz w:val="22"/>
          <w:szCs w:val="22"/>
          <w:lang w:val="es-BO"/>
        </w:rPr>
        <w:t>(de acuerdo a la cuantía)</w:t>
      </w:r>
      <w:r w:rsidRPr="00B36C7E">
        <w:rPr>
          <w:rFonts w:ascii="Tahoma" w:hAnsi="Tahoma" w:cs="Tahoma"/>
          <w:sz w:val="22"/>
          <w:szCs w:val="22"/>
          <w:lang w:val="es-BO"/>
        </w:rPr>
        <w:t xml:space="preserve"> mediante Hoja de Ruta - Correspondencia Interna/Externa con Correlativo Interno No…………. de fecha …………….. </w:t>
      </w:r>
    </w:p>
    <w:p w14:paraId="063D4266" w14:textId="77777777" w:rsidR="00537ECF" w:rsidRPr="00B36C7E" w:rsidRDefault="00537ECF" w:rsidP="00537ECF">
      <w:pPr>
        <w:contextualSpacing/>
        <w:jc w:val="both"/>
        <w:rPr>
          <w:rFonts w:ascii="Tahoma" w:hAnsi="Tahoma" w:cs="Tahoma"/>
          <w:sz w:val="22"/>
          <w:szCs w:val="22"/>
          <w:lang w:val="es-BO"/>
        </w:rPr>
      </w:pPr>
      <w:r w:rsidRPr="00B36C7E">
        <w:rPr>
          <w:rFonts w:ascii="Tahoma" w:hAnsi="Tahoma" w:cs="Tahoma"/>
          <w:sz w:val="22"/>
          <w:szCs w:val="22"/>
          <w:lang w:val="es-BO"/>
        </w:rPr>
        <w:t xml:space="preserve">Con la verificación de la Certificación Presupuestaria, ENTEL S.A. mediante publicación en prensa o nota externa </w:t>
      </w:r>
      <w:r w:rsidRPr="00B36C7E">
        <w:rPr>
          <w:rFonts w:ascii="Tahoma" w:hAnsi="Tahoma" w:cs="Tahoma"/>
          <w:i/>
          <w:sz w:val="22"/>
          <w:szCs w:val="22"/>
        </w:rPr>
        <w:t>(según corresponda)</w:t>
      </w:r>
      <w:r w:rsidRPr="00B36C7E">
        <w:rPr>
          <w:rFonts w:ascii="Tahoma" w:hAnsi="Tahoma" w:cs="Tahoma"/>
          <w:sz w:val="22"/>
          <w:szCs w:val="22"/>
        </w:rPr>
        <w:t xml:space="preserve"> </w:t>
      </w:r>
      <w:r w:rsidRPr="00B36C7E">
        <w:rPr>
          <w:rFonts w:ascii="Tahoma" w:hAnsi="Tahoma" w:cs="Tahoma"/>
          <w:sz w:val="22"/>
          <w:szCs w:val="22"/>
          <w:lang w:val="es-BO"/>
        </w:rPr>
        <w:t>invitó a las empresas ………………… a presentar sus ofertas para participar del proceso de contratación ………………………………, hasta el día ………………… a horas ………………</w:t>
      </w:r>
    </w:p>
    <w:p w14:paraId="7728F3D4"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En término hábil y oportuno presentaron sus propuestas las empresas: …………………………</w:t>
      </w:r>
    </w:p>
    <w:p w14:paraId="791F15BB"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3891A1BE" w14:textId="77777777" w:rsidR="00537ECF" w:rsidRPr="00B36C7E" w:rsidRDefault="00537ECF" w:rsidP="00537ECF">
      <w:pPr>
        <w:pStyle w:val="Sinespaciado"/>
        <w:contextualSpacing/>
        <w:jc w:val="both"/>
        <w:rPr>
          <w:rFonts w:ascii="Tahoma" w:hAnsi="Tahoma" w:cs="Tahoma"/>
          <w:bCs/>
          <w:lang w:val="es-BO"/>
        </w:rPr>
      </w:pPr>
      <w:r w:rsidRPr="00B36C7E">
        <w:rPr>
          <w:rFonts w:ascii="Tahoma" w:hAnsi="Tahoma" w:cs="Tahoma"/>
          <w:bCs/>
          <w:lang w:val="es-BO"/>
        </w:rPr>
        <w:t xml:space="preserve">En fecha …………….., la Subgerencia de Inspectoría Empresarial y Auditoria, emite la Evaluación del Proceso de Contratación </w:t>
      </w:r>
      <w:r w:rsidRPr="00B36C7E">
        <w:rPr>
          <w:rFonts w:ascii="Tahoma" w:hAnsi="Tahoma" w:cs="Tahoma"/>
          <w:lang w:val="es-BO"/>
        </w:rPr>
        <w:t xml:space="preserve">…………………………..……….. </w:t>
      </w:r>
      <w:r w:rsidRPr="00B36C7E">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45F6C4C6"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Mediante Carta R-DIR …………… de ……………….., el Directorio de ENTEL S.A. da a conocer al Gerente General que en su reunión de fecha ………………… resolvió entre otros:</w:t>
      </w:r>
    </w:p>
    <w:p w14:paraId="26E7B619" w14:textId="77777777" w:rsidR="00537ECF" w:rsidRPr="00B36C7E" w:rsidRDefault="00537ECF" w:rsidP="00D518C2">
      <w:pPr>
        <w:pStyle w:val="Prrafodelista"/>
        <w:numPr>
          <w:ilvl w:val="0"/>
          <w:numId w:val="40"/>
        </w:numPr>
        <w:spacing w:before="120"/>
        <w:contextualSpacing/>
        <w:jc w:val="both"/>
        <w:rPr>
          <w:rFonts w:ascii="Tahoma" w:hAnsi="Tahoma" w:cs="Tahoma"/>
          <w:bCs/>
          <w:sz w:val="22"/>
          <w:szCs w:val="22"/>
        </w:rPr>
      </w:pPr>
      <w:r w:rsidRPr="00B36C7E">
        <w:rPr>
          <w:rFonts w:ascii="Tahoma" w:hAnsi="Tahoma" w:cs="Tahoma"/>
          <w:bCs/>
          <w:sz w:val="22"/>
          <w:szCs w:val="22"/>
        </w:rPr>
        <w:t>Autorizar la Adquisición y Servicios de …………………. bajo la modalidad de …………………………de acuerdo a las especificaciones contenidas en el proceso  ……………..</w:t>
      </w:r>
    </w:p>
    <w:p w14:paraId="2241B294" w14:textId="77777777" w:rsidR="00537ECF" w:rsidRPr="00B36C7E" w:rsidRDefault="00537ECF" w:rsidP="00D518C2">
      <w:pPr>
        <w:pStyle w:val="Prrafodelista"/>
        <w:numPr>
          <w:ilvl w:val="0"/>
          <w:numId w:val="40"/>
        </w:numPr>
        <w:spacing w:before="120"/>
        <w:contextualSpacing/>
        <w:jc w:val="both"/>
        <w:rPr>
          <w:rFonts w:ascii="Tahoma" w:hAnsi="Tahoma" w:cs="Tahoma"/>
          <w:bCs/>
          <w:sz w:val="22"/>
          <w:szCs w:val="22"/>
        </w:rPr>
      </w:pPr>
      <w:r w:rsidRPr="00B36C7E">
        <w:rPr>
          <w:rFonts w:ascii="Tahoma" w:hAnsi="Tahoma" w:cs="Tahoma"/>
          <w:bCs/>
          <w:sz w:val="22"/>
          <w:szCs w:val="22"/>
        </w:rPr>
        <w:t>Autorizar al Gerente General  y a la Gerente de Administración y Finanzas la suscripción conjunta del respectivo contrato con el proveedor……………. por el monto de ………………………</w:t>
      </w:r>
      <w:r w:rsidRPr="00B36C7E">
        <w:rPr>
          <w:rFonts w:ascii="Tahoma" w:hAnsi="Tahoma" w:cs="Tahoma"/>
          <w:sz w:val="22"/>
          <w:szCs w:val="22"/>
          <w:lang w:val="es-BO"/>
        </w:rPr>
        <w:t xml:space="preserve"> </w:t>
      </w:r>
      <w:r w:rsidRPr="00B36C7E">
        <w:rPr>
          <w:rFonts w:ascii="Tahoma" w:hAnsi="Tahoma" w:cs="Tahoma"/>
          <w:bCs/>
          <w:sz w:val="22"/>
          <w:szCs w:val="22"/>
        </w:rPr>
        <w:t>que incluye los impuestos de ley.</w:t>
      </w:r>
    </w:p>
    <w:p w14:paraId="4D6C94E8" w14:textId="77777777" w:rsidR="00537ECF" w:rsidRPr="00B36C7E" w:rsidRDefault="00537ECF" w:rsidP="00537ECF">
      <w:pPr>
        <w:spacing w:before="120"/>
        <w:contextualSpacing/>
        <w:jc w:val="both"/>
        <w:rPr>
          <w:rFonts w:ascii="Tahoma" w:hAnsi="Tahoma" w:cs="Tahoma"/>
          <w:sz w:val="21"/>
          <w:szCs w:val="21"/>
          <w:lang w:val="es-BO"/>
        </w:rPr>
      </w:pPr>
      <w:r w:rsidRPr="00B36C7E">
        <w:rPr>
          <w:rFonts w:ascii="Tahoma" w:hAnsi="Tahoma" w:cs="Tahoma"/>
          <w:sz w:val="22"/>
          <w:szCs w:val="22"/>
          <w:lang w:val="es-BO"/>
        </w:rPr>
        <w:lastRenderedPageBreak/>
        <w:t xml:space="preserve">ENTEL S.A. mediante nota ………………………… de fecha …………………. notificada en la misma fecha adjudica el </w:t>
      </w:r>
      <w:r w:rsidRPr="00B36C7E">
        <w:rPr>
          <w:rFonts w:ascii="Tahoma" w:hAnsi="Tahoma" w:cs="Tahoma"/>
          <w:bCs/>
          <w:sz w:val="22"/>
          <w:szCs w:val="22"/>
          <w:lang w:val="es-BO"/>
        </w:rPr>
        <w:t>Proceso de Contratación ……………………….,</w:t>
      </w:r>
      <w:r w:rsidRPr="00B36C7E">
        <w:rPr>
          <w:rFonts w:ascii="Tahoma" w:hAnsi="Tahoma" w:cs="Tahoma"/>
          <w:sz w:val="22"/>
          <w:szCs w:val="22"/>
          <w:lang w:val="es-BO"/>
        </w:rPr>
        <w:t xml:space="preserve"> a la empresa </w:t>
      </w:r>
      <w:r w:rsidRPr="00B36C7E">
        <w:rPr>
          <w:rFonts w:ascii="Tahoma" w:hAnsi="Tahoma" w:cs="Tahoma"/>
          <w:bCs/>
          <w:sz w:val="22"/>
          <w:szCs w:val="22"/>
        </w:rPr>
        <w:t xml:space="preserve">……………………….. </w:t>
      </w:r>
      <w:r w:rsidRPr="00B36C7E">
        <w:rPr>
          <w:rFonts w:ascii="Tahoma" w:hAnsi="Tahoma" w:cs="Tahoma"/>
          <w:sz w:val="22"/>
          <w:szCs w:val="22"/>
          <w:lang w:val="es-BO"/>
        </w:rPr>
        <w:t>y aceptada por esta mediante nota …………………………...</w:t>
      </w:r>
      <w:r w:rsidRPr="00B36C7E">
        <w:rPr>
          <w:rFonts w:ascii="Tahoma" w:hAnsi="Tahoma" w:cs="Tahoma"/>
          <w:sz w:val="21"/>
          <w:szCs w:val="21"/>
          <w:lang w:val="es-BO"/>
        </w:rPr>
        <w:t>.</w:t>
      </w:r>
    </w:p>
    <w:p w14:paraId="59996A83" w14:textId="77777777" w:rsidR="00537ECF" w:rsidRPr="00B36C7E" w:rsidRDefault="00537ECF" w:rsidP="00537ECF">
      <w:pPr>
        <w:spacing w:before="120"/>
        <w:jc w:val="both"/>
        <w:rPr>
          <w:rFonts w:ascii="Tahoma" w:hAnsi="Tahoma" w:cs="Tahoma"/>
          <w:sz w:val="22"/>
          <w:szCs w:val="22"/>
        </w:rPr>
      </w:pPr>
      <w:r w:rsidRPr="00B36C7E">
        <w:rPr>
          <w:rFonts w:ascii="Tahoma" w:hAnsi="Tahoma" w:cs="Tahoma"/>
          <w:b/>
          <w:sz w:val="22"/>
          <w:szCs w:val="22"/>
          <w:u w:val="single"/>
        </w:rPr>
        <w:t>TERCERA: DOCUMENTOS INTEGRANTES</w:t>
      </w:r>
      <w:r w:rsidRPr="00B36C7E">
        <w:rPr>
          <w:rFonts w:ascii="Tahoma" w:hAnsi="Tahoma" w:cs="Tahoma"/>
          <w:b/>
          <w:sz w:val="22"/>
          <w:szCs w:val="22"/>
        </w:rPr>
        <w:t>.</w:t>
      </w:r>
      <w:r w:rsidRPr="00B36C7E">
        <w:rPr>
          <w:rFonts w:ascii="Tahoma" w:hAnsi="Tahoma" w:cs="Tahoma"/>
          <w:sz w:val="22"/>
          <w:szCs w:val="22"/>
        </w:rPr>
        <w:t>- Forman parte integrante e indivisible del presente contrato, los siguientes documentos:</w:t>
      </w:r>
    </w:p>
    <w:p w14:paraId="6D980272" w14:textId="77777777" w:rsidR="00537ECF" w:rsidRPr="00B36C7E" w:rsidRDefault="00537ECF" w:rsidP="00537ECF">
      <w:pPr>
        <w:spacing w:before="120"/>
        <w:ind w:left="284" w:hanging="284"/>
        <w:contextualSpacing/>
        <w:jc w:val="both"/>
        <w:rPr>
          <w:rFonts w:ascii="Tahoma" w:hAnsi="Tahoma" w:cs="Tahoma"/>
          <w:i/>
          <w:sz w:val="22"/>
          <w:szCs w:val="22"/>
        </w:rPr>
      </w:pPr>
      <w:r w:rsidRPr="00B36C7E">
        <w:rPr>
          <w:rFonts w:ascii="Tahoma" w:hAnsi="Tahoma" w:cs="Tahoma"/>
          <w:sz w:val="22"/>
          <w:szCs w:val="22"/>
        </w:rPr>
        <w:t>1.</w:t>
      </w:r>
      <w:r w:rsidRPr="00B36C7E">
        <w:rPr>
          <w:rFonts w:ascii="Tahoma" w:hAnsi="Tahoma" w:cs="Tahoma"/>
          <w:sz w:val="22"/>
          <w:szCs w:val="22"/>
        </w:rPr>
        <w:tab/>
      </w:r>
      <w:r w:rsidRPr="00B36C7E">
        <w:rPr>
          <w:rFonts w:ascii="Tahoma" w:hAnsi="Tahoma" w:cs="Tahoma"/>
          <w:sz w:val="22"/>
          <w:szCs w:val="22"/>
          <w:lang w:val="es-BO"/>
        </w:rPr>
        <w:t xml:space="preserve">Términos Básicos de Contratación o las Especificaciones Técnicas </w:t>
      </w:r>
      <w:r w:rsidRPr="00B36C7E">
        <w:rPr>
          <w:rFonts w:ascii="Tahoma" w:hAnsi="Tahoma" w:cs="Tahoma"/>
          <w:i/>
          <w:sz w:val="22"/>
          <w:szCs w:val="22"/>
        </w:rPr>
        <w:t>(según corresponda)</w:t>
      </w:r>
    </w:p>
    <w:p w14:paraId="7BA2CDF7" w14:textId="77777777" w:rsidR="00537ECF" w:rsidRPr="00B36C7E" w:rsidRDefault="00537ECF" w:rsidP="00537ECF">
      <w:pPr>
        <w:spacing w:before="120"/>
        <w:ind w:left="284" w:hanging="284"/>
        <w:contextualSpacing/>
        <w:jc w:val="both"/>
        <w:rPr>
          <w:rFonts w:ascii="Tahoma" w:hAnsi="Tahoma" w:cs="Tahoma"/>
          <w:i/>
          <w:sz w:val="22"/>
          <w:szCs w:val="22"/>
        </w:rPr>
      </w:pPr>
      <w:r w:rsidRPr="00B36C7E">
        <w:rPr>
          <w:rFonts w:ascii="Tahoma" w:hAnsi="Tahoma" w:cs="Tahoma"/>
          <w:sz w:val="22"/>
          <w:szCs w:val="22"/>
        </w:rPr>
        <w:t>2.</w:t>
      </w:r>
      <w:r w:rsidRPr="00B36C7E">
        <w:rPr>
          <w:rFonts w:ascii="Tahoma" w:hAnsi="Tahoma" w:cs="Tahoma"/>
          <w:sz w:val="22"/>
          <w:szCs w:val="22"/>
        </w:rPr>
        <w:tab/>
        <w:t>Propuesta Técnica y Económica del PROVEEDOR y aceptada por ENTEL S.A.</w:t>
      </w:r>
    </w:p>
    <w:p w14:paraId="2FC474FE" w14:textId="77777777" w:rsidR="00537ECF" w:rsidRPr="00B36C7E" w:rsidRDefault="00537ECF" w:rsidP="00537ECF">
      <w:pPr>
        <w:ind w:left="284" w:hanging="284"/>
        <w:jc w:val="both"/>
        <w:rPr>
          <w:rFonts w:ascii="Tahoma" w:hAnsi="Tahoma" w:cs="Tahoma"/>
          <w:sz w:val="22"/>
          <w:szCs w:val="22"/>
        </w:rPr>
      </w:pPr>
      <w:r w:rsidRPr="00B36C7E">
        <w:rPr>
          <w:rFonts w:ascii="Tahoma" w:hAnsi="Tahoma" w:cs="Tahoma"/>
          <w:sz w:val="22"/>
          <w:szCs w:val="22"/>
        </w:rPr>
        <w:t>3.</w:t>
      </w:r>
      <w:r w:rsidRPr="00B36C7E">
        <w:rPr>
          <w:rFonts w:ascii="Tahoma" w:hAnsi="Tahoma" w:cs="Tahoma"/>
          <w:sz w:val="22"/>
          <w:szCs w:val="22"/>
        </w:rPr>
        <w:tab/>
        <w:t>Carta de Adjudicación ………./….</w:t>
      </w:r>
      <w:r w:rsidRPr="00B36C7E">
        <w:rPr>
          <w:rFonts w:ascii="Tahoma" w:hAnsi="Tahoma" w:cs="Tahoma"/>
          <w:sz w:val="22"/>
          <w:szCs w:val="22"/>
          <w:lang w:val="es-BO"/>
        </w:rPr>
        <w:t>de fecha ../../...</w:t>
      </w:r>
    </w:p>
    <w:p w14:paraId="1EC8FC48" w14:textId="77777777" w:rsidR="00537ECF" w:rsidRPr="00B36C7E" w:rsidRDefault="00537ECF" w:rsidP="00537ECF">
      <w:pPr>
        <w:ind w:left="284" w:hanging="284"/>
        <w:jc w:val="both"/>
        <w:rPr>
          <w:rFonts w:ascii="Tahoma" w:hAnsi="Tahoma" w:cs="Tahoma"/>
          <w:iCs/>
          <w:sz w:val="22"/>
          <w:szCs w:val="22"/>
          <w:lang w:val="es-BO"/>
        </w:rPr>
      </w:pPr>
      <w:r w:rsidRPr="00B36C7E">
        <w:rPr>
          <w:rFonts w:ascii="Tahoma" w:hAnsi="Tahoma" w:cs="Tahoma"/>
          <w:sz w:val="22"/>
          <w:szCs w:val="22"/>
        </w:rPr>
        <w:t>4.</w:t>
      </w:r>
      <w:r w:rsidRPr="00B36C7E">
        <w:rPr>
          <w:rFonts w:ascii="Tahoma" w:hAnsi="Tahoma" w:cs="Tahoma"/>
          <w:sz w:val="22"/>
          <w:szCs w:val="22"/>
        </w:rPr>
        <w:tab/>
        <w:t>Carta de Aceptación a la Adjudicación  ….../….</w:t>
      </w:r>
      <w:r w:rsidRPr="00B36C7E">
        <w:rPr>
          <w:rFonts w:ascii="Tahoma" w:hAnsi="Tahoma" w:cs="Tahoma"/>
          <w:iCs/>
          <w:sz w:val="22"/>
          <w:szCs w:val="22"/>
          <w:lang w:val="es-BO"/>
        </w:rPr>
        <w:t xml:space="preserve"> de fecha ../../..</w:t>
      </w:r>
    </w:p>
    <w:p w14:paraId="1F831EFD" w14:textId="77777777" w:rsidR="00537ECF" w:rsidRPr="00B36C7E" w:rsidRDefault="00537ECF" w:rsidP="00537ECF">
      <w:pPr>
        <w:spacing w:before="120"/>
        <w:jc w:val="both"/>
        <w:rPr>
          <w:rFonts w:ascii="Tahoma" w:eastAsia="Calibri" w:hAnsi="Tahoma" w:cs="Tahoma"/>
          <w:sz w:val="22"/>
          <w:szCs w:val="22"/>
          <w:lang w:val="es-BO" w:eastAsia="en-US"/>
        </w:rPr>
      </w:pPr>
      <w:r w:rsidRPr="00B36C7E">
        <w:rPr>
          <w:rFonts w:ascii="Tahoma" w:hAnsi="Tahoma" w:cs="Tahoma"/>
          <w:b/>
          <w:sz w:val="22"/>
          <w:szCs w:val="22"/>
          <w:u w:val="single"/>
        </w:rPr>
        <w:lastRenderedPageBreak/>
        <w:t>CUARTA: OBJETO</w:t>
      </w:r>
      <w:r w:rsidRPr="00B36C7E">
        <w:rPr>
          <w:rFonts w:ascii="Tahoma" w:hAnsi="Tahoma" w:cs="Tahoma"/>
          <w:sz w:val="22"/>
          <w:szCs w:val="22"/>
        </w:rPr>
        <w:t xml:space="preserve">.- El presente contrato tiene por objeto </w:t>
      </w:r>
      <w:r w:rsidRPr="00B36C7E">
        <w:rPr>
          <w:rFonts w:ascii="Tahoma" w:eastAsia="Calibri" w:hAnsi="Tahoma" w:cs="Tahoma"/>
          <w:sz w:val="22"/>
          <w:szCs w:val="22"/>
          <w:lang w:val="es-BO" w:eastAsia="en-US"/>
        </w:rPr>
        <w:t xml:space="preserve">la …………………………………………………………… que el PROVEEDOR se obliga a proporcionar en estricto cumplimiento a lo establecido en este documento y </w:t>
      </w:r>
      <w:r w:rsidRPr="00B36C7E">
        <w:rPr>
          <w:rFonts w:ascii="Tahoma" w:hAnsi="Tahoma" w:cs="Tahoma"/>
          <w:sz w:val="22"/>
          <w:szCs w:val="22"/>
          <w:lang w:val="es-BO"/>
        </w:rPr>
        <w:t xml:space="preserve">Términos Básicos de Contratación o las Especificaciones Técnicas </w:t>
      </w:r>
      <w:r w:rsidRPr="00B36C7E">
        <w:rPr>
          <w:rFonts w:ascii="Tahoma" w:hAnsi="Tahoma" w:cs="Tahoma"/>
          <w:i/>
          <w:sz w:val="22"/>
          <w:szCs w:val="22"/>
        </w:rPr>
        <w:t>(según corresponda)</w:t>
      </w:r>
      <w:r w:rsidRPr="00B36C7E">
        <w:rPr>
          <w:rFonts w:ascii="Tahoma" w:eastAsia="Calibri" w:hAnsi="Tahoma" w:cs="Tahoma"/>
          <w:sz w:val="22"/>
          <w:szCs w:val="22"/>
          <w:lang w:val="es-BO" w:eastAsia="en-US"/>
        </w:rPr>
        <w:t>.</w:t>
      </w:r>
    </w:p>
    <w:p w14:paraId="044898AB" w14:textId="77777777" w:rsidR="00537ECF" w:rsidRPr="00B36C7E" w:rsidRDefault="00537ECF" w:rsidP="00537ECF">
      <w:pPr>
        <w:spacing w:before="120"/>
        <w:jc w:val="both"/>
        <w:rPr>
          <w:rFonts w:ascii="Tahoma" w:hAnsi="Tahoma" w:cs="Tahoma"/>
          <w:sz w:val="22"/>
          <w:szCs w:val="22"/>
        </w:rPr>
      </w:pPr>
      <w:r w:rsidRPr="00B36C7E">
        <w:rPr>
          <w:rFonts w:ascii="Tahoma" w:hAnsi="Tahoma" w:cs="Tahoma"/>
          <w:b/>
          <w:sz w:val="22"/>
          <w:szCs w:val="22"/>
          <w:u w:val="single"/>
        </w:rPr>
        <w:t>QUINTA: PRECIO E IMPUESTOS</w:t>
      </w:r>
      <w:r w:rsidRPr="00B36C7E">
        <w:rPr>
          <w:rFonts w:ascii="Tahoma" w:hAnsi="Tahoma" w:cs="Tahoma"/>
          <w:b/>
          <w:sz w:val="22"/>
          <w:szCs w:val="22"/>
        </w:rPr>
        <w:t>.-</w:t>
      </w:r>
      <w:r w:rsidRPr="00B36C7E">
        <w:rPr>
          <w:rFonts w:ascii="Tahoma" w:hAnsi="Tahoma" w:cs="Tahoma"/>
          <w:sz w:val="22"/>
          <w:szCs w:val="22"/>
        </w:rPr>
        <w:t xml:space="preserve"> El precio establecido para la provisión de los bienes y servicios objeto del presente Contrato es de </w:t>
      </w:r>
      <w:r w:rsidRPr="00B36C7E">
        <w:rPr>
          <w:rFonts w:ascii="Tahoma" w:hAnsi="Tahoma" w:cs="Tahoma"/>
          <w:b/>
          <w:sz w:val="22"/>
          <w:szCs w:val="22"/>
        </w:rPr>
        <w:t xml:space="preserve">USD/Bs…………………… (……………………………………00/100 Dólares Americanos/Bolivianos) </w:t>
      </w:r>
      <w:r w:rsidRPr="00B36C7E">
        <w:rPr>
          <w:rFonts w:ascii="Tahoma" w:hAnsi="Tahoma" w:cs="Tahoma"/>
          <w:sz w:val="22"/>
          <w:szCs w:val="22"/>
        </w:rPr>
        <w:t>de acuerdo al siguiente detalle:</w:t>
      </w:r>
    </w:p>
    <w:p w14:paraId="701599E8" w14:textId="77777777" w:rsidR="00537ECF" w:rsidRPr="00B36C7E" w:rsidRDefault="00537ECF" w:rsidP="00537ECF">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537ECF" w:rsidRPr="00B36C7E" w14:paraId="3668C8FC" w14:textId="77777777" w:rsidTr="000F5F7A">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07BE458E" w14:textId="77777777" w:rsidR="00537ECF" w:rsidRPr="00B36C7E" w:rsidRDefault="00537ECF" w:rsidP="000F5F7A">
            <w:pPr>
              <w:jc w:val="center"/>
              <w:rPr>
                <w:rFonts w:ascii="Tahoma" w:hAnsi="Tahoma" w:cs="Tahoma"/>
                <w:b/>
                <w:bCs/>
                <w:color w:val="FFFFFF"/>
              </w:rPr>
            </w:pPr>
            <w:r w:rsidRPr="00B36C7E">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297F1E32" w14:textId="77777777" w:rsidR="00537ECF" w:rsidRPr="00B36C7E" w:rsidRDefault="00537ECF" w:rsidP="000F5F7A">
            <w:pPr>
              <w:jc w:val="center"/>
              <w:rPr>
                <w:rFonts w:ascii="Tahoma" w:hAnsi="Tahoma" w:cs="Tahoma"/>
                <w:b/>
                <w:bCs/>
                <w:color w:val="FFFFFF"/>
              </w:rPr>
            </w:pPr>
            <w:r w:rsidRPr="00B36C7E">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0CB63431" w14:textId="77777777" w:rsidR="00537ECF" w:rsidRPr="00B36C7E" w:rsidRDefault="00537ECF" w:rsidP="000F5F7A">
            <w:pPr>
              <w:jc w:val="center"/>
              <w:rPr>
                <w:rFonts w:ascii="Tahoma" w:hAnsi="Tahoma" w:cs="Tahoma"/>
                <w:b/>
                <w:bCs/>
                <w:color w:val="FFFFFF"/>
              </w:rPr>
            </w:pPr>
            <w:r w:rsidRPr="00B36C7E">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44FCEEFA" w14:textId="77777777" w:rsidR="00537ECF" w:rsidRPr="00B36C7E" w:rsidRDefault="00537ECF" w:rsidP="000F5F7A">
            <w:pPr>
              <w:jc w:val="center"/>
              <w:rPr>
                <w:rFonts w:ascii="Tahoma" w:hAnsi="Tahoma" w:cs="Tahoma"/>
                <w:b/>
                <w:bCs/>
                <w:color w:val="FFFFFF"/>
              </w:rPr>
            </w:pPr>
            <w:r w:rsidRPr="00B36C7E">
              <w:rPr>
                <w:rFonts w:ascii="Tahoma" w:hAnsi="Tahoma" w:cs="Tahoma"/>
                <w:b/>
                <w:bCs/>
                <w:color w:val="FFFFFF"/>
              </w:rPr>
              <w:t>PRECIO TOTAL  (USD/BS)</w:t>
            </w:r>
          </w:p>
        </w:tc>
      </w:tr>
      <w:tr w:rsidR="00537ECF" w:rsidRPr="00B36C7E" w14:paraId="6280158F" w14:textId="77777777" w:rsidTr="000F5F7A">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32F0E" w14:textId="77777777" w:rsidR="00537ECF" w:rsidRPr="00B36C7E" w:rsidRDefault="00537ECF" w:rsidP="000F5F7A">
            <w:pPr>
              <w:jc w:val="center"/>
              <w:rPr>
                <w:rFonts w:ascii="Tahoma" w:hAnsi="Tahoma" w:cs="Tahoma"/>
                <w:color w:val="000000"/>
              </w:rPr>
            </w:pPr>
            <w:r w:rsidRPr="00B36C7E">
              <w:rPr>
                <w:rFonts w:ascii="Tahoma" w:hAnsi="Tahoma" w:cs="Tahoma"/>
                <w:color w:val="000000"/>
              </w:rPr>
              <w:lastRenderedPageBreak/>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8611F2D" w14:textId="77777777" w:rsidR="00537ECF" w:rsidRPr="00B36C7E" w:rsidRDefault="00537ECF" w:rsidP="000F5F7A">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0F5DB30" w14:textId="77777777" w:rsidR="00537ECF" w:rsidRPr="00B36C7E" w:rsidRDefault="00537ECF" w:rsidP="000F5F7A">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2E6921D" w14:textId="77777777" w:rsidR="00537ECF" w:rsidRPr="00B36C7E" w:rsidRDefault="00537ECF" w:rsidP="000F5F7A">
            <w:pPr>
              <w:jc w:val="right"/>
              <w:rPr>
                <w:rFonts w:ascii="Tahoma" w:hAnsi="Tahoma" w:cs="Tahoma"/>
                <w:color w:val="000000"/>
              </w:rPr>
            </w:pPr>
          </w:p>
        </w:tc>
      </w:tr>
      <w:tr w:rsidR="00537ECF" w:rsidRPr="00B36C7E" w14:paraId="19432698" w14:textId="77777777" w:rsidTr="000F5F7A">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66C8038A" w14:textId="77777777" w:rsidR="00537ECF" w:rsidRPr="00B36C7E" w:rsidRDefault="00537ECF" w:rsidP="000F5F7A">
            <w:pPr>
              <w:jc w:val="center"/>
              <w:rPr>
                <w:rFonts w:ascii="Tahoma" w:hAnsi="Tahoma" w:cs="Tahoma"/>
                <w:color w:val="000000"/>
              </w:rPr>
            </w:pPr>
            <w:r w:rsidRPr="00B36C7E">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23CA7E4" w14:textId="77777777" w:rsidR="00537ECF" w:rsidRPr="00B36C7E" w:rsidRDefault="00537ECF" w:rsidP="000F5F7A">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0C0198BE" w14:textId="77777777" w:rsidR="00537ECF" w:rsidRPr="00B36C7E" w:rsidRDefault="00537ECF" w:rsidP="000F5F7A">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44D6C5E" w14:textId="77777777" w:rsidR="00537ECF" w:rsidRPr="00B36C7E" w:rsidRDefault="00537ECF" w:rsidP="000F5F7A">
            <w:pPr>
              <w:jc w:val="right"/>
              <w:rPr>
                <w:rFonts w:ascii="Tahoma" w:hAnsi="Tahoma" w:cs="Tahoma"/>
                <w:color w:val="000000"/>
              </w:rPr>
            </w:pPr>
          </w:p>
        </w:tc>
      </w:tr>
      <w:tr w:rsidR="00537ECF" w:rsidRPr="00B36C7E" w14:paraId="1FC170AF" w14:textId="77777777" w:rsidTr="000F5F7A">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C63E5" w14:textId="77777777" w:rsidR="00537ECF" w:rsidRPr="00B36C7E" w:rsidRDefault="00537ECF" w:rsidP="000F5F7A">
            <w:pPr>
              <w:jc w:val="center"/>
              <w:rPr>
                <w:rFonts w:ascii="Tahoma" w:hAnsi="Tahoma" w:cs="Tahoma"/>
                <w:b/>
                <w:bCs/>
                <w:color w:val="000000"/>
              </w:rPr>
            </w:pPr>
            <w:r w:rsidRPr="00B36C7E">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11765" w14:textId="77777777" w:rsidR="00537ECF" w:rsidRPr="00B36C7E" w:rsidRDefault="00537ECF" w:rsidP="000F5F7A">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B30F0" w14:textId="77777777" w:rsidR="00537ECF" w:rsidRPr="00B36C7E" w:rsidRDefault="00537ECF" w:rsidP="000F5F7A">
            <w:pPr>
              <w:jc w:val="right"/>
              <w:rPr>
                <w:rFonts w:ascii="Tahoma" w:hAnsi="Tahoma" w:cs="Tahoma"/>
                <w:b/>
                <w:bCs/>
                <w:color w:val="000000"/>
              </w:rPr>
            </w:pPr>
          </w:p>
        </w:tc>
      </w:tr>
      <w:tr w:rsidR="00537ECF" w:rsidRPr="00B36C7E" w14:paraId="132D5122" w14:textId="77777777" w:rsidTr="000F5F7A">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B0CBFF7" w14:textId="77777777" w:rsidR="00537ECF" w:rsidRPr="00B36C7E" w:rsidRDefault="00537ECF" w:rsidP="000F5F7A">
            <w:pPr>
              <w:rPr>
                <w:rFonts w:ascii="Tahoma" w:hAnsi="Tahoma" w:cs="Tahoma"/>
                <w:b/>
                <w:bCs/>
                <w:color w:val="000000"/>
              </w:rPr>
            </w:pPr>
            <w:r w:rsidRPr="00B36C7E">
              <w:rPr>
                <w:rFonts w:ascii="Tahoma" w:hAnsi="Tahoma" w:cs="Tahoma"/>
                <w:b/>
                <w:bCs/>
                <w:color w:val="000000"/>
              </w:rPr>
              <w:t xml:space="preserve">(…………………………………………………………… 00/100 Dólares Americanos/ Bolivianos) </w:t>
            </w:r>
          </w:p>
        </w:tc>
      </w:tr>
      <w:tr w:rsidR="00537ECF" w:rsidRPr="00B36C7E" w14:paraId="06BF7359" w14:textId="77777777" w:rsidTr="000F5F7A">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C8E3621" w14:textId="77777777" w:rsidR="00537ECF" w:rsidRPr="00B36C7E" w:rsidRDefault="00537ECF" w:rsidP="000F5F7A">
            <w:pPr>
              <w:rPr>
                <w:rFonts w:ascii="Tahoma" w:hAnsi="Tahoma" w:cs="Tahoma"/>
                <w:b/>
                <w:bCs/>
                <w:color w:val="000000"/>
              </w:rPr>
            </w:pPr>
            <w:r w:rsidRPr="00B36C7E">
              <w:rPr>
                <w:rFonts w:ascii="Tahoma" w:hAnsi="Tahoma" w:cs="Tahoma"/>
              </w:rPr>
              <w:t>El precio incluye los  impuestos de Ley.</w:t>
            </w:r>
          </w:p>
        </w:tc>
      </w:tr>
    </w:tbl>
    <w:p w14:paraId="79B8CB43" w14:textId="77777777" w:rsidR="00537ECF" w:rsidRPr="00B36C7E" w:rsidRDefault="00537ECF" w:rsidP="00537ECF">
      <w:pPr>
        <w:spacing w:before="120"/>
        <w:ind w:right="-1"/>
        <w:jc w:val="both"/>
        <w:rPr>
          <w:rFonts w:ascii="Tahoma" w:hAnsi="Tahoma" w:cs="Tahoma"/>
          <w:sz w:val="22"/>
          <w:szCs w:val="22"/>
        </w:rPr>
      </w:pPr>
      <w:r w:rsidRPr="00B36C7E">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415AB071" w14:textId="77777777" w:rsidR="00537ECF" w:rsidRPr="00B36C7E" w:rsidRDefault="00537ECF" w:rsidP="00537ECF">
      <w:pPr>
        <w:spacing w:before="120"/>
        <w:jc w:val="both"/>
        <w:rPr>
          <w:rFonts w:ascii="Tahoma" w:hAnsi="Tahoma" w:cs="Tahoma"/>
          <w:sz w:val="22"/>
          <w:szCs w:val="22"/>
        </w:rPr>
      </w:pPr>
      <w:r w:rsidRPr="00B36C7E">
        <w:rPr>
          <w:rFonts w:ascii="Tahoma" w:hAnsi="Tahoma" w:cs="Tahoma"/>
          <w:sz w:val="22"/>
          <w:szCs w:val="22"/>
        </w:rPr>
        <w:t xml:space="preserve">Las obligaciones tributarias emergentes del presente contrato son de responsabilidad absoluta  del PROVEEDOR, deslindando a ENTEL S.A. ante un eventual incumplimiento, </w:t>
      </w:r>
      <w:r w:rsidRPr="00B36C7E">
        <w:rPr>
          <w:rFonts w:ascii="Tahoma" w:hAnsi="Tahoma" w:cs="Tahoma"/>
          <w:sz w:val="22"/>
          <w:szCs w:val="22"/>
        </w:rPr>
        <w:lastRenderedPageBreak/>
        <w:t>reservándose ENTEL S.A. el derecho de requerir al PROVEEDOR si estimara necesario, el respaldo documental de su cumplimiento.</w:t>
      </w:r>
    </w:p>
    <w:p w14:paraId="4F2FB67E" w14:textId="77777777" w:rsidR="00537ECF" w:rsidRPr="00B36C7E" w:rsidRDefault="00537ECF" w:rsidP="00537ECF">
      <w:pPr>
        <w:spacing w:before="120"/>
        <w:ind w:right="-1"/>
        <w:jc w:val="both"/>
        <w:rPr>
          <w:rFonts w:ascii="Tahoma" w:hAnsi="Tahoma" w:cs="Tahoma"/>
          <w:sz w:val="22"/>
          <w:szCs w:val="22"/>
        </w:rPr>
      </w:pPr>
      <w:r w:rsidRPr="00B36C7E">
        <w:rPr>
          <w:rFonts w:ascii="Tahoma" w:hAnsi="Tahoma" w:cs="Tahoma"/>
          <w:b/>
          <w:sz w:val="22"/>
          <w:szCs w:val="22"/>
          <w:u w:val="single"/>
        </w:rPr>
        <w:t>SEXTA: MONEDA Y FORMA DE PAGO</w:t>
      </w:r>
      <w:r w:rsidRPr="00B36C7E">
        <w:rPr>
          <w:rFonts w:ascii="Tahoma" w:hAnsi="Tahoma" w:cs="Tahoma"/>
          <w:sz w:val="22"/>
          <w:szCs w:val="22"/>
        </w:rPr>
        <w:t>.- La moneda de pago del presente contrato será el ……………………………….., de acuerdo a los siguientes términos:</w:t>
      </w:r>
    </w:p>
    <w:p w14:paraId="7478D8A3" w14:textId="77777777" w:rsidR="00537ECF" w:rsidRPr="00B36C7E" w:rsidRDefault="00537ECF" w:rsidP="00537ECF">
      <w:pPr>
        <w:spacing w:before="120"/>
        <w:jc w:val="both"/>
        <w:rPr>
          <w:rFonts w:ascii="Tahoma" w:hAnsi="Tahoma" w:cs="Tahoma"/>
          <w:sz w:val="22"/>
          <w:szCs w:val="22"/>
        </w:rPr>
      </w:pPr>
    </w:p>
    <w:p w14:paraId="5B1BCF63" w14:textId="77777777" w:rsidR="00537ECF" w:rsidRPr="00B36C7E" w:rsidRDefault="00537ECF" w:rsidP="00D518C2">
      <w:pPr>
        <w:numPr>
          <w:ilvl w:val="0"/>
          <w:numId w:val="42"/>
        </w:numPr>
        <w:tabs>
          <w:tab w:val="left" w:pos="426"/>
        </w:tabs>
        <w:spacing w:after="120"/>
        <w:ind w:left="426" w:hanging="284"/>
        <w:jc w:val="both"/>
        <w:rPr>
          <w:rFonts w:ascii="Tahoma" w:hAnsi="Tahoma" w:cs="Tahoma"/>
          <w:b/>
          <w:sz w:val="22"/>
          <w:szCs w:val="22"/>
        </w:rPr>
      </w:pPr>
      <w:r w:rsidRPr="00B36C7E">
        <w:rPr>
          <w:rFonts w:ascii="Tahoma" w:hAnsi="Tahoma" w:cs="Tahoma"/>
          <w:b/>
          <w:sz w:val="22"/>
          <w:szCs w:val="22"/>
        </w:rPr>
        <w:t xml:space="preserve">Provisión de Equipos y Prestación de Servicios (Pagos Parciales 80% - 20%): </w:t>
      </w:r>
    </w:p>
    <w:p w14:paraId="54EFF1A4" w14:textId="77777777" w:rsidR="00537ECF" w:rsidRPr="00B36C7E" w:rsidRDefault="00537ECF" w:rsidP="00D518C2">
      <w:pPr>
        <w:pStyle w:val="Prrafodelista"/>
        <w:numPr>
          <w:ilvl w:val="0"/>
          <w:numId w:val="45"/>
        </w:numPr>
        <w:spacing w:before="120"/>
        <w:jc w:val="both"/>
        <w:rPr>
          <w:rFonts w:ascii="Tahoma" w:hAnsi="Tahoma" w:cs="Tahoma"/>
          <w:sz w:val="22"/>
          <w:szCs w:val="22"/>
        </w:rPr>
      </w:pPr>
      <w:r w:rsidRPr="00B36C7E">
        <w:rPr>
          <w:rFonts w:ascii="Tahoma" w:hAnsi="Tahoma" w:cs="Tahoma"/>
          <w:b/>
          <w:sz w:val="22"/>
          <w:szCs w:val="22"/>
        </w:rPr>
        <w:t>Equipos:</w:t>
      </w:r>
      <w:r w:rsidRPr="00B36C7E">
        <w:rPr>
          <w:rFonts w:ascii="Tahoma" w:hAnsi="Tahoma" w:cs="Tahoma"/>
          <w:sz w:val="22"/>
          <w:szCs w:val="22"/>
        </w:rPr>
        <w:t xml:space="preserve"> ENTEL S.A. pagará a favor del PROVEEDOR el 80% del valor total de los equipos y materiales a la entrega de los bienes, en el plazo de treinta (30) días calendario posteriores a la emisión del Acta de Recepción firmada por ambas </w:t>
      </w:r>
      <w:r w:rsidRPr="00B36C7E">
        <w:rPr>
          <w:rFonts w:ascii="Tahoma" w:hAnsi="Tahoma" w:cs="Tahoma"/>
          <w:sz w:val="22"/>
          <w:szCs w:val="22"/>
        </w:rPr>
        <w:lastRenderedPageBreak/>
        <w:t>partes y presentación de factura fiscal por el PROVEEDOR. ENTEL S.A. pagará a  favor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14:paraId="1415F0E7" w14:textId="77777777" w:rsidR="00537ECF" w:rsidRPr="00B36C7E" w:rsidRDefault="00537ECF" w:rsidP="00D518C2">
      <w:pPr>
        <w:numPr>
          <w:ilvl w:val="0"/>
          <w:numId w:val="46"/>
        </w:numPr>
        <w:spacing w:before="120" w:after="120"/>
        <w:jc w:val="both"/>
        <w:rPr>
          <w:rFonts w:ascii="Tahoma" w:hAnsi="Tahoma" w:cs="Tahoma"/>
          <w:b/>
          <w:i/>
          <w:sz w:val="22"/>
          <w:szCs w:val="22"/>
        </w:rPr>
      </w:pPr>
      <w:r w:rsidRPr="00B36C7E">
        <w:rPr>
          <w:rFonts w:ascii="Tahoma" w:hAnsi="Tahoma" w:cs="Tahoma"/>
          <w:b/>
          <w:sz w:val="22"/>
          <w:szCs w:val="22"/>
        </w:rPr>
        <w:t>Servicios:</w:t>
      </w:r>
      <w:r w:rsidRPr="00B36C7E">
        <w:rPr>
          <w:rFonts w:ascii="Tahoma" w:hAnsi="Tahoma" w:cs="Tahoma"/>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r w:rsidRPr="00B36C7E">
        <w:rPr>
          <w:rFonts w:ascii="Tahoma" w:hAnsi="Tahoma" w:cs="Tahoma"/>
          <w:i/>
          <w:sz w:val="22"/>
          <w:szCs w:val="22"/>
        </w:rPr>
        <w:t xml:space="preserve">(Cuando los servicios cuenten con </w:t>
      </w:r>
      <w:r w:rsidRPr="00B36C7E">
        <w:rPr>
          <w:rFonts w:ascii="Tahoma" w:hAnsi="Tahoma" w:cs="Tahoma"/>
          <w:i/>
          <w:sz w:val="22"/>
          <w:szCs w:val="22"/>
        </w:rPr>
        <w:lastRenderedPageBreak/>
        <w:t>garantía ENTEL S.A. deberá emitir adicionalmente el Certificado de Aceptación Provisional)</w:t>
      </w:r>
    </w:p>
    <w:p w14:paraId="28C79CF8" w14:textId="77777777" w:rsidR="00537ECF" w:rsidRPr="00B36C7E" w:rsidRDefault="00537ECF" w:rsidP="00D518C2">
      <w:pPr>
        <w:numPr>
          <w:ilvl w:val="0"/>
          <w:numId w:val="42"/>
        </w:numPr>
        <w:tabs>
          <w:tab w:val="left" w:pos="426"/>
        </w:tabs>
        <w:spacing w:after="120"/>
        <w:ind w:left="426" w:hanging="284"/>
        <w:jc w:val="both"/>
        <w:rPr>
          <w:rFonts w:ascii="Tahoma" w:hAnsi="Tahoma" w:cs="Tahoma"/>
          <w:b/>
          <w:sz w:val="22"/>
          <w:szCs w:val="22"/>
        </w:rPr>
      </w:pPr>
      <w:r w:rsidRPr="00B36C7E">
        <w:rPr>
          <w:rFonts w:ascii="Tahoma" w:hAnsi="Tahoma" w:cs="Tahoma"/>
          <w:b/>
          <w:sz w:val="22"/>
          <w:szCs w:val="22"/>
        </w:rPr>
        <w:t xml:space="preserve">Provisión de Equipos y Prestación de Servicios (Pagos Totales 100%): </w:t>
      </w:r>
      <w:r w:rsidRPr="00B36C7E">
        <w:rPr>
          <w:rFonts w:ascii="Tahoma" w:hAnsi="Tahoma" w:cs="Tahoma"/>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14:paraId="0CDDA1C6" w14:textId="77777777" w:rsidR="00537ECF" w:rsidRPr="00B36C7E" w:rsidRDefault="00537ECF" w:rsidP="00537ECF">
      <w:pPr>
        <w:spacing w:before="120"/>
        <w:jc w:val="both"/>
        <w:rPr>
          <w:rFonts w:ascii="Tahoma" w:hAnsi="Tahoma" w:cs="Tahoma"/>
          <w:sz w:val="22"/>
          <w:szCs w:val="22"/>
        </w:rPr>
      </w:pPr>
      <w:r w:rsidRPr="00B36C7E">
        <w:rPr>
          <w:rFonts w:ascii="Tahoma" w:hAnsi="Tahoma" w:cs="Tahoma"/>
          <w:sz w:val="22"/>
          <w:szCs w:val="22"/>
        </w:rPr>
        <w:t>Cualquier tributo, emergente del presente contrato, pagadero fuera y dentro del territorio boliviano estará a cargo del PROVEEDOR.</w:t>
      </w:r>
    </w:p>
    <w:p w14:paraId="2D93EDF1" w14:textId="77777777" w:rsidR="00537ECF" w:rsidRPr="00B36C7E" w:rsidRDefault="00537ECF" w:rsidP="00537ECF">
      <w:pPr>
        <w:spacing w:before="120"/>
        <w:jc w:val="both"/>
        <w:rPr>
          <w:rFonts w:ascii="Tahoma" w:hAnsi="Tahoma" w:cs="Tahoma"/>
          <w:iCs/>
          <w:sz w:val="22"/>
          <w:szCs w:val="22"/>
          <w:lang w:val="es-BO"/>
        </w:rPr>
      </w:pPr>
      <w:r w:rsidRPr="00B36C7E">
        <w:rPr>
          <w:rFonts w:ascii="Tahoma" w:hAnsi="Tahoma" w:cs="Tahoma"/>
          <w:iCs/>
          <w:sz w:val="22"/>
          <w:szCs w:val="22"/>
          <w:lang w:val="es-BO"/>
        </w:rPr>
        <w:lastRenderedPageBreak/>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1F1BF531" w14:textId="77777777" w:rsidR="00537ECF" w:rsidRPr="00B36C7E" w:rsidRDefault="00537ECF" w:rsidP="00537ECF">
      <w:pPr>
        <w:spacing w:before="120"/>
        <w:jc w:val="both"/>
        <w:rPr>
          <w:rFonts w:ascii="Tahoma" w:hAnsi="Tahoma" w:cs="Tahoma"/>
          <w:sz w:val="22"/>
          <w:szCs w:val="22"/>
        </w:rPr>
      </w:pPr>
      <w:r w:rsidRPr="00B36C7E">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0E9A2CF3" w14:textId="77777777" w:rsidR="00537ECF" w:rsidRPr="00B36C7E" w:rsidRDefault="00537ECF" w:rsidP="00537ECF">
      <w:pPr>
        <w:spacing w:before="120"/>
        <w:jc w:val="both"/>
        <w:rPr>
          <w:rFonts w:ascii="Tahoma" w:hAnsi="Tahoma" w:cs="Tahoma"/>
          <w:sz w:val="22"/>
          <w:szCs w:val="22"/>
          <w:lang w:val="es-BO" w:eastAsia="en-US"/>
        </w:rPr>
      </w:pPr>
      <w:r w:rsidRPr="00B36C7E">
        <w:rPr>
          <w:rFonts w:ascii="Tahoma" w:hAnsi="Tahoma" w:cs="Tahoma"/>
          <w:b/>
          <w:sz w:val="22"/>
          <w:szCs w:val="22"/>
          <w:u w:val="single"/>
        </w:rPr>
        <w:lastRenderedPageBreak/>
        <w:t>SÉPTIMA: VIGENCIA</w:t>
      </w:r>
      <w:r w:rsidRPr="00B36C7E">
        <w:rPr>
          <w:rFonts w:ascii="Tahoma" w:hAnsi="Tahoma" w:cs="Tahoma"/>
          <w:b/>
          <w:sz w:val="22"/>
          <w:szCs w:val="22"/>
        </w:rPr>
        <w:t>.-</w:t>
      </w:r>
      <w:r w:rsidRPr="00B36C7E">
        <w:rPr>
          <w:rFonts w:ascii="Tahoma" w:hAnsi="Tahoma" w:cs="Tahoma"/>
          <w:sz w:val="22"/>
          <w:szCs w:val="22"/>
        </w:rPr>
        <w:t xml:space="preserve"> El presente </w:t>
      </w:r>
      <w:r w:rsidRPr="00B36C7E">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4BBB1914" w14:textId="77777777" w:rsidR="00537ECF" w:rsidRPr="00B36C7E" w:rsidRDefault="00537ECF" w:rsidP="00537ECF">
      <w:pPr>
        <w:spacing w:before="120"/>
        <w:contextualSpacing/>
        <w:jc w:val="both"/>
        <w:rPr>
          <w:rFonts w:ascii="Tahoma" w:hAnsi="Tahoma" w:cs="Tahoma"/>
          <w:sz w:val="22"/>
          <w:szCs w:val="22"/>
          <w:lang w:val="es-BO" w:eastAsia="en-US"/>
        </w:rPr>
      </w:pPr>
      <w:r w:rsidRPr="00B36C7E">
        <w:rPr>
          <w:rFonts w:ascii="Tahoma" w:hAnsi="Tahoma" w:cs="Tahoma"/>
          <w:b/>
          <w:sz w:val="22"/>
          <w:szCs w:val="22"/>
          <w:u w:val="single"/>
        </w:rPr>
        <w:t>OCTAVA: PLAZO Y FORMA DE ENTREGA</w:t>
      </w:r>
      <w:r w:rsidRPr="00B36C7E">
        <w:rPr>
          <w:rFonts w:ascii="Tahoma" w:hAnsi="Tahoma" w:cs="Tahoma"/>
          <w:b/>
          <w:sz w:val="22"/>
          <w:szCs w:val="22"/>
        </w:rPr>
        <w:t>.-</w:t>
      </w:r>
      <w:r w:rsidRPr="00B36C7E">
        <w:rPr>
          <w:rFonts w:ascii="Tahoma" w:hAnsi="Tahoma" w:cs="Tahoma"/>
          <w:sz w:val="22"/>
          <w:szCs w:val="22"/>
        </w:rPr>
        <w:t xml:space="preserve"> </w:t>
      </w:r>
      <w:r w:rsidRPr="00B36C7E">
        <w:rPr>
          <w:rFonts w:ascii="Tahoma" w:hAnsi="Tahoma" w:cs="Tahoma"/>
          <w:sz w:val="22"/>
          <w:szCs w:val="22"/>
          <w:lang w:val="es-BO" w:eastAsia="en-US"/>
        </w:rPr>
        <w:t>El PROVEEDOR entregará a ENTEL S.A. la totalidad de los bienes y servicios ejecutados de acuerdo a las condiciones:</w:t>
      </w:r>
    </w:p>
    <w:p w14:paraId="63BDF3F2" w14:textId="77777777" w:rsidR="00537ECF" w:rsidRPr="00B36C7E" w:rsidRDefault="00537ECF" w:rsidP="00D518C2">
      <w:pPr>
        <w:pStyle w:val="Prrafodelista"/>
        <w:numPr>
          <w:ilvl w:val="1"/>
          <w:numId w:val="44"/>
        </w:numPr>
        <w:spacing w:after="120"/>
        <w:contextualSpacing/>
        <w:jc w:val="both"/>
        <w:rPr>
          <w:rFonts w:ascii="Tahoma" w:hAnsi="Tahoma" w:cs="Tahoma"/>
          <w:sz w:val="22"/>
          <w:szCs w:val="22"/>
          <w:lang w:val="es-BO"/>
        </w:rPr>
      </w:pPr>
      <w:r w:rsidRPr="00B36C7E">
        <w:rPr>
          <w:rFonts w:ascii="Tahoma" w:hAnsi="Tahoma" w:cs="Tahoma"/>
          <w:b/>
          <w:sz w:val="22"/>
          <w:szCs w:val="22"/>
          <w:lang w:val="es-BO"/>
        </w:rPr>
        <w:t>Provisión e implementación de equipos</w:t>
      </w:r>
      <w:r w:rsidRPr="00B36C7E">
        <w:rPr>
          <w:rFonts w:ascii="Tahoma" w:hAnsi="Tahoma" w:cs="Tahoma"/>
          <w:sz w:val="22"/>
          <w:szCs w:val="22"/>
          <w:lang w:val="es-BO"/>
        </w:rPr>
        <w:t>:</w:t>
      </w:r>
    </w:p>
    <w:p w14:paraId="09448966" w14:textId="77777777" w:rsidR="00537ECF" w:rsidRPr="00B36C7E" w:rsidRDefault="00537ECF" w:rsidP="00D518C2">
      <w:pPr>
        <w:pStyle w:val="Prrafodelista"/>
        <w:numPr>
          <w:ilvl w:val="2"/>
          <w:numId w:val="44"/>
        </w:numPr>
        <w:spacing w:after="120"/>
        <w:ind w:left="1418" w:hanging="709"/>
        <w:contextualSpacing/>
        <w:jc w:val="both"/>
        <w:rPr>
          <w:rFonts w:ascii="Tahoma" w:hAnsi="Tahoma" w:cs="Tahoma"/>
          <w:sz w:val="22"/>
          <w:szCs w:val="22"/>
          <w:lang w:eastAsia="es-BO"/>
        </w:rPr>
      </w:pPr>
      <w:r w:rsidRPr="00B36C7E">
        <w:rPr>
          <w:rFonts w:ascii="Tahoma" w:hAnsi="Tahoma" w:cs="Tahoma"/>
          <w:sz w:val="22"/>
          <w:szCs w:val="22"/>
          <w:lang w:eastAsia="es-BO"/>
        </w:rPr>
        <w:t>Equipos:</w:t>
      </w:r>
      <w:r w:rsidRPr="00B36C7E">
        <w:rPr>
          <w:rFonts w:ascii="Tahoma" w:hAnsi="Tahoma" w:cs="Tahoma"/>
          <w:b/>
          <w:sz w:val="22"/>
          <w:szCs w:val="22"/>
          <w:lang w:eastAsia="es-BO"/>
        </w:rPr>
        <w:t xml:space="preserve"> </w:t>
      </w:r>
      <w:r w:rsidRPr="00B36C7E">
        <w:rPr>
          <w:rFonts w:ascii="Tahoma" w:hAnsi="Tahoma" w:cs="Tahoma"/>
          <w:sz w:val="22"/>
          <w:szCs w:val="22"/>
          <w:lang w:val="es-BO"/>
        </w:rPr>
        <w:t>………………………</w:t>
      </w:r>
    </w:p>
    <w:p w14:paraId="2557B28C" w14:textId="77777777" w:rsidR="00537ECF" w:rsidRPr="00B36C7E" w:rsidRDefault="00537ECF" w:rsidP="00D518C2">
      <w:pPr>
        <w:pStyle w:val="Prrafodelista"/>
        <w:numPr>
          <w:ilvl w:val="2"/>
          <w:numId w:val="44"/>
        </w:numPr>
        <w:spacing w:after="120"/>
        <w:ind w:left="1418" w:hanging="709"/>
        <w:contextualSpacing/>
        <w:jc w:val="both"/>
        <w:rPr>
          <w:rFonts w:ascii="Tahoma" w:hAnsi="Tahoma" w:cs="Tahoma"/>
          <w:sz w:val="22"/>
          <w:szCs w:val="22"/>
          <w:lang w:eastAsia="es-BO"/>
        </w:rPr>
      </w:pPr>
      <w:r w:rsidRPr="00B36C7E">
        <w:rPr>
          <w:rFonts w:ascii="Tahoma" w:hAnsi="Tahoma" w:cs="Tahoma"/>
          <w:sz w:val="22"/>
          <w:szCs w:val="22"/>
          <w:lang w:eastAsia="es-BO"/>
        </w:rPr>
        <w:t>Servicios:………………………</w:t>
      </w:r>
    </w:p>
    <w:p w14:paraId="306969F2" w14:textId="77777777" w:rsidR="00537ECF" w:rsidRPr="00B36C7E" w:rsidRDefault="00537ECF" w:rsidP="00537ECF">
      <w:pPr>
        <w:spacing w:before="120"/>
        <w:jc w:val="both"/>
        <w:rPr>
          <w:rFonts w:ascii="Tahoma" w:hAnsi="Tahoma" w:cs="Tahoma"/>
          <w:b/>
          <w:sz w:val="22"/>
          <w:szCs w:val="22"/>
        </w:rPr>
      </w:pPr>
      <w:r w:rsidRPr="00B36C7E">
        <w:rPr>
          <w:rFonts w:ascii="Tahoma" w:hAnsi="Tahoma" w:cs="Tahoma"/>
          <w:b/>
          <w:sz w:val="22"/>
          <w:szCs w:val="22"/>
        </w:rPr>
        <w:t xml:space="preserve"> (ESTO VARÍA DE CONFORMIDAD A LO ESTABLECIDO EN TERMINOS BASICOS DE CONTRATACIÓN  Y LA CARTA DE ADJUDICACIÓN).</w:t>
      </w:r>
    </w:p>
    <w:p w14:paraId="57122E85" w14:textId="77777777" w:rsidR="00537ECF" w:rsidRPr="00B36C7E" w:rsidRDefault="00537ECF" w:rsidP="00537ECF">
      <w:pPr>
        <w:spacing w:before="120"/>
        <w:jc w:val="both"/>
        <w:rPr>
          <w:rFonts w:ascii="Tahoma" w:hAnsi="Tahoma" w:cs="Tahoma"/>
          <w:sz w:val="22"/>
          <w:szCs w:val="22"/>
        </w:rPr>
      </w:pPr>
      <w:r w:rsidRPr="00B36C7E">
        <w:rPr>
          <w:rFonts w:ascii="Tahoma" w:hAnsi="Tahoma" w:cs="Tahoma"/>
          <w:sz w:val="22"/>
          <w:szCs w:val="22"/>
        </w:rPr>
        <w:lastRenderedPageBreak/>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14:paraId="6F8F9AB3" w14:textId="77777777" w:rsidR="00537ECF" w:rsidRPr="00B36C7E" w:rsidRDefault="00537ECF" w:rsidP="00537ECF">
      <w:pPr>
        <w:spacing w:before="120"/>
        <w:contextualSpacing/>
        <w:jc w:val="both"/>
        <w:rPr>
          <w:rFonts w:ascii="Tahoma" w:hAnsi="Tahoma" w:cs="Tahoma"/>
          <w:sz w:val="22"/>
          <w:szCs w:val="22"/>
        </w:rPr>
      </w:pPr>
      <w:r w:rsidRPr="00B36C7E">
        <w:rPr>
          <w:rFonts w:ascii="Tahoma" w:hAnsi="Tahoma" w:cs="Tahoma"/>
          <w:b/>
          <w:sz w:val="22"/>
          <w:szCs w:val="22"/>
          <w:u w:val="single"/>
          <w:lang w:val="es-BO"/>
        </w:rPr>
        <w:t>NOVENA</w:t>
      </w:r>
      <w:r w:rsidRPr="00B36C7E">
        <w:rPr>
          <w:rFonts w:ascii="Tahoma" w:hAnsi="Tahoma" w:cs="Tahoma"/>
          <w:b/>
          <w:sz w:val="22"/>
          <w:szCs w:val="22"/>
          <w:u w:val="single"/>
        </w:rPr>
        <w:t>: GARANTÍAS Y SEGUROS</w:t>
      </w:r>
      <w:r w:rsidRPr="00B36C7E">
        <w:rPr>
          <w:rFonts w:ascii="Tahoma" w:hAnsi="Tahoma" w:cs="Tahoma"/>
          <w:sz w:val="22"/>
          <w:szCs w:val="22"/>
        </w:rPr>
        <w:t xml:space="preserve">.- Las garantías señaladas en la presente cláusula, </w:t>
      </w:r>
      <w:r w:rsidRPr="00B36C7E">
        <w:rPr>
          <w:rFonts w:ascii="Tahoma" w:hAnsi="Tahoma" w:cs="Tahoma"/>
          <w:color w:val="000000"/>
          <w:sz w:val="22"/>
          <w:szCs w:val="22"/>
          <w:lang w:val="es-BO"/>
        </w:rPr>
        <w:t>será exigible y ejecutable de acuerdo a las leyes bolivianas</w:t>
      </w:r>
      <w:r w:rsidRPr="00B36C7E">
        <w:rPr>
          <w:rFonts w:ascii="Tahoma" w:hAnsi="Tahoma" w:cs="Tahoma"/>
          <w:sz w:val="22"/>
          <w:szCs w:val="22"/>
        </w:rPr>
        <w:t xml:space="preserve">, si </w:t>
      </w:r>
      <w:r w:rsidRPr="00B36C7E">
        <w:rPr>
          <w:rFonts w:ascii="Tahoma" w:hAnsi="Tahoma" w:cs="Tahoma"/>
          <w:sz w:val="22"/>
          <w:szCs w:val="22"/>
          <w:lang w:val="es-BO"/>
        </w:rPr>
        <w:t>el PROVEEDOR</w:t>
      </w:r>
      <w:r w:rsidRPr="00B36C7E">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732EC4ED" w14:textId="77777777" w:rsidR="00537ECF" w:rsidRPr="00B36C7E" w:rsidRDefault="00537ECF" w:rsidP="00537ECF">
      <w:pPr>
        <w:spacing w:before="120"/>
        <w:contextualSpacing/>
        <w:jc w:val="both"/>
        <w:rPr>
          <w:rFonts w:ascii="Tahoma" w:hAnsi="Tahoma" w:cs="Tahoma"/>
          <w:sz w:val="22"/>
          <w:szCs w:val="22"/>
        </w:rPr>
      </w:pPr>
    </w:p>
    <w:p w14:paraId="6445BAB2" w14:textId="77777777" w:rsidR="00537ECF" w:rsidRPr="00B36C7E" w:rsidRDefault="00537ECF" w:rsidP="00D518C2">
      <w:pPr>
        <w:pStyle w:val="Prrafodelista"/>
        <w:numPr>
          <w:ilvl w:val="0"/>
          <w:numId w:val="43"/>
        </w:numPr>
        <w:jc w:val="both"/>
        <w:rPr>
          <w:rFonts w:ascii="Tahoma" w:hAnsi="Tahoma" w:cs="Tahoma"/>
          <w:sz w:val="22"/>
          <w:szCs w:val="22"/>
        </w:rPr>
      </w:pPr>
      <w:r w:rsidRPr="00B36C7E">
        <w:rPr>
          <w:rFonts w:ascii="Tahoma" w:hAnsi="Tahoma" w:cs="Tahoma"/>
          <w:b/>
          <w:bCs/>
          <w:sz w:val="22"/>
          <w:szCs w:val="22"/>
          <w:u w:val="single"/>
        </w:rPr>
        <w:lastRenderedPageBreak/>
        <w:t>Garantía de Cumplimiento de Contrato</w:t>
      </w:r>
      <w:r w:rsidRPr="00B36C7E">
        <w:rPr>
          <w:rFonts w:ascii="Tahoma" w:hAnsi="Tahoma" w:cs="Tahoma"/>
          <w:b/>
          <w:sz w:val="22"/>
          <w:szCs w:val="22"/>
        </w:rPr>
        <w:t>.-</w:t>
      </w:r>
      <w:r w:rsidRPr="00B36C7E">
        <w:rPr>
          <w:rFonts w:ascii="Tahoma" w:hAnsi="Tahoma" w:cs="Tahoma"/>
          <w:sz w:val="22"/>
          <w:szCs w:val="22"/>
        </w:rPr>
        <w:t xml:space="preserve"> Para garantizar el cumplimiento del presente contrato, el</w:t>
      </w:r>
      <w:r w:rsidRPr="00B36C7E">
        <w:rPr>
          <w:rFonts w:ascii="Tahoma" w:hAnsi="Tahoma" w:cs="Tahoma"/>
          <w:b/>
          <w:sz w:val="22"/>
          <w:szCs w:val="22"/>
        </w:rPr>
        <w:t xml:space="preserve"> </w:t>
      </w:r>
      <w:r w:rsidRPr="00B36C7E">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B36C7E">
        <w:rPr>
          <w:rFonts w:ascii="Tahoma" w:hAnsi="Tahoma" w:cs="Tahoma"/>
          <w:bCs/>
          <w:sz w:val="22"/>
          <w:szCs w:val="22"/>
        </w:rPr>
        <w:t xml:space="preserve"> y a primer requerimiento, </w:t>
      </w:r>
      <w:r w:rsidRPr="00B36C7E">
        <w:rPr>
          <w:rFonts w:ascii="Tahoma" w:hAnsi="Tahoma" w:cs="Tahoma"/>
          <w:sz w:val="22"/>
          <w:szCs w:val="22"/>
        </w:rPr>
        <w:t>equivalente al diez por ciento (10%) del valor total del presente contrato.</w:t>
      </w:r>
    </w:p>
    <w:p w14:paraId="62182F94" w14:textId="77777777" w:rsidR="00537ECF" w:rsidRPr="00B36C7E" w:rsidRDefault="00537ECF" w:rsidP="00537ECF">
      <w:pPr>
        <w:spacing w:before="120"/>
        <w:ind w:left="709"/>
        <w:jc w:val="both"/>
        <w:rPr>
          <w:rFonts w:ascii="Tahoma" w:hAnsi="Tahoma" w:cs="Tahoma"/>
          <w:sz w:val="22"/>
          <w:szCs w:val="22"/>
        </w:rPr>
      </w:pPr>
      <w:r w:rsidRPr="00B36C7E">
        <w:rPr>
          <w:rFonts w:ascii="Tahoma" w:hAnsi="Tahoma" w:cs="Tahoma"/>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54E636B4" w14:textId="77777777" w:rsidR="00537ECF" w:rsidRPr="00B36C7E" w:rsidRDefault="00537ECF" w:rsidP="00D518C2">
      <w:pPr>
        <w:pStyle w:val="Prrafodelista"/>
        <w:numPr>
          <w:ilvl w:val="0"/>
          <w:numId w:val="38"/>
        </w:numPr>
        <w:spacing w:before="120"/>
        <w:jc w:val="both"/>
        <w:rPr>
          <w:rFonts w:ascii="Tahoma" w:hAnsi="Tahoma" w:cs="Tahoma"/>
          <w:sz w:val="22"/>
          <w:szCs w:val="22"/>
          <w:lang w:val="es-BO"/>
        </w:rPr>
      </w:pPr>
      <w:r w:rsidRPr="00B36C7E">
        <w:rPr>
          <w:rFonts w:ascii="Tahoma" w:hAnsi="Tahoma" w:cs="Tahoma"/>
          <w:b/>
          <w:sz w:val="22"/>
          <w:szCs w:val="22"/>
          <w:u w:val="single"/>
          <w:lang w:val="es-BO"/>
        </w:rPr>
        <w:lastRenderedPageBreak/>
        <w:t>Garantía de Calidad de Bienes y Servicios de Instalación</w:t>
      </w:r>
      <w:r w:rsidRPr="00B36C7E">
        <w:rPr>
          <w:rFonts w:ascii="Tahoma" w:hAnsi="Tahoma" w:cs="Tahoma"/>
          <w:b/>
          <w:sz w:val="22"/>
          <w:szCs w:val="22"/>
          <w:lang w:val="es-BO"/>
        </w:rPr>
        <w:t>.-</w:t>
      </w:r>
      <w:r w:rsidRPr="00B36C7E">
        <w:rPr>
          <w:rFonts w:ascii="Tahoma" w:hAnsi="Tahoma" w:cs="Tahoma"/>
          <w:sz w:val="22"/>
          <w:szCs w:val="22"/>
          <w:lang w:val="es-BO"/>
        </w:rPr>
        <w:t xml:space="preserve"> El PROVEEDOR garantiza la calidad de los trabajos y servicios ejecutados objeto del presente contrato por el periodo de …. (…) año/S computable a partir de la emisión del Certificado de Aceptación Provisional</w:t>
      </w:r>
      <w:r w:rsidRPr="00B36C7E">
        <w:rPr>
          <w:rFonts w:ascii="Tahoma" w:hAnsi="Tahoma" w:cs="Tahoma"/>
          <w:b/>
          <w:sz w:val="22"/>
          <w:szCs w:val="22"/>
          <w:lang w:val="es-BO"/>
        </w:rPr>
        <w:t>.(ESTO DEBERÁ ESTAR EXPRESAMENTE DETALLADO EN LOS TERMINOS BASICOS DE CONTRATACIÓN, CASO CONTRARIO NO SE INCLUIRÁ)</w:t>
      </w:r>
    </w:p>
    <w:p w14:paraId="1ECD6D7C" w14:textId="77777777" w:rsidR="00537ECF" w:rsidRPr="00B36C7E" w:rsidRDefault="00537ECF" w:rsidP="00D518C2">
      <w:pPr>
        <w:pStyle w:val="Prrafodelista"/>
        <w:numPr>
          <w:ilvl w:val="0"/>
          <w:numId w:val="38"/>
        </w:numPr>
        <w:spacing w:before="120"/>
        <w:jc w:val="both"/>
        <w:rPr>
          <w:rFonts w:ascii="Tahoma" w:hAnsi="Tahoma" w:cs="Tahoma"/>
          <w:bCs/>
          <w:sz w:val="22"/>
          <w:szCs w:val="22"/>
          <w:lang w:val="es-BO"/>
        </w:rPr>
      </w:pPr>
      <w:r w:rsidRPr="00B36C7E">
        <w:rPr>
          <w:rFonts w:ascii="Tahoma" w:hAnsi="Tahoma" w:cs="Tahoma"/>
          <w:b/>
          <w:sz w:val="22"/>
          <w:szCs w:val="22"/>
          <w:u w:val="single"/>
          <w:lang w:val="es-BO"/>
        </w:rPr>
        <w:t>Soporte Técnico</w:t>
      </w:r>
      <w:r w:rsidRPr="00B36C7E">
        <w:rPr>
          <w:rFonts w:ascii="Tahoma" w:hAnsi="Tahoma" w:cs="Tahoma"/>
          <w:b/>
          <w:sz w:val="22"/>
          <w:szCs w:val="22"/>
          <w:lang w:val="es-BO"/>
        </w:rPr>
        <w:t>.-</w:t>
      </w:r>
      <w:r w:rsidRPr="00B36C7E">
        <w:rPr>
          <w:rFonts w:ascii="Tahoma" w:hAnsi="Tahoma" w:cs="Tahoma"/>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B36C7E">
        <w:rPr>
          <w:rFonts w:ascii="Tahoma" w:hAnsi="Tahoma" w:cs="Tahoma"/>
          <w:b/>
          <w:sz w:val="22"/>
          <w:szCs w:val="22"/>
          <w:lang w:val="es-BO"/>
        </w:rPr>
        <w:t xml:space="preserve"> (ESTO DEBERÁ ESTAR </w:t>
      </w:r>
      <w:r w:rsidRPr="00B36C7E">
        <w:rPr>
          <w:rFonts w:ascii="Tahoma" w:hAnsi="Tahoma" w:cs="Tahoma"/>
          <w:b/>
          <w:sz w:val="22"/>
          <w:szCs w:val="22"/>
          <w:lang w:val="es-BO"/>
        </w:rPr>
        <w:lastRenderedPageBreak/>
        <w:t>EXPRESAMENTE DETALLADO EN LAS ESPECIFICACIONES TECNICAS, CASO CONTRARIO NO SE INCLUIRÁ)</w:t>
      </w:r>
    </w:p>
    <w:p w14:paraId="49EDFC92" w14:textId="77777777" w:rsidR="00537ECF" w:rsidRPr="00B36C7E" w:rsidRDefault="00537ECF" w:rsidP="00D518C2">
      <w:pPr>
        <w:pStyle w:val="Prrafodelista"/>
        <w:numPr>
          <w:ilvl w:val="0"/>
          <w:numId w:val="39"/>
        </w:numPr>
        <w:suppressAutoHyphens/>
        <w:spacing w:before="120"/>
        <w:jc w:val="both"/>
        <w:rPr>
          <w:rFonts w:ascii="Tahoma" w:hAnsi="Tahoma" w:cs="Tahoma"/>
          <w:color w:val="000000"/>
          <w:spacing w:val="-3"/>
          <w:sz w:val="22"/>
          <w:szCs w:val="22"/>
        </w:rPr>
      </w:pPr>
      <w:r w:rsidRPr="00B36C7E">
        <w:rPr>
          <w:rFonts w:ascii="Tahoma" w:hAnsi="Tahoma" w:cs="Tahoma"/>
          <w:b/>
          <w:color w:val="000000"/>
          <w:spacing w:val="-3"/>
          <w:sz w:val="22"/>
          <w:szCs w:val="22"/>
        </w:rPr>
        <w:t>Póliza de Responsabilidad Civil.-</w:t>
      </w:r>
      <w:r w:rsidRPr="00B36C7E">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49FF54AA" w14:textId="77777777" w:rsidR="00537ECF" w:rsidRPr="00B36C7E" w:rsidRDefault="00537ECF" w:rsidP="00D518C2">
      <w:pPr>
        <w:pStyle w:val="Prrafodelista"/>
        <w:numPr>
          <w:ilvl w:val="0"/>
          <w:numId w:val="39"/>
        </w:numPr>
        <w:suppressAutoHyphens/>
        <w:spacing w:before="120"/>
        <w:jc w:val="both"/>
        <w:rPr>
          <w:rFonts w:ascii="Tahoma" w:hAnsi="Tahoma" w:cs="Tahoma"/>
          <w:color w:val="000000"/>
          <w:spacing w:val="-3"/>
          <w:sz w:val="22"/>
          <w:szCs w:val="22"/>
        </w:rPr>
      </w:pPr>
      <w:r w:rsidRPr="00B36C7E">
        <w:rPr>
          <w:rFonts w:ascii="Tahoma" w:hAnsi="Tahoma" w:cs="Tahoma"/>
          <w:b/>
          <w:bCs/>
          <w:iCs/>
          <w:color w:val="000000"/>
          <w:sz w:val="22"/>
          <w:szCs w:val="22"/>
        </w:rPr>
        <w:t>Póliza de Seguro Contra Accidentes.-</w:t>
      </w:r>
      <w:r w:rsidRPr="00B36C7E">
        <w:rPr>
          <w:rFonts w:ascii="Tahoma" w:hAnsi="Tahoma" w:cs="Tahoma"/>
          <w:iCs/>
          <w:color w:val="000000"/>
          <w:sz w:val="22"/>
          <w:szCs w:val="22"/>
        </w:rPr>
        <w:t xml:space="preserve"> El</w:t>
      </w:r>
      <w:r w:rsidRPr="00B36C7E">
        <w:rPr>
          <w:rFonts w:ascii="Tahoma" w:hAnsi="Tahoma" w:cs="Tahoma"/>
          <w:b/>
          <w:iCs/>
          <w:color w:val="000000"/>
          <w:sz w:val="22"/>
          <w:szCs w:val="22"/>
        </w:rPr>
        <w:t xml:space="preserve"> </w:t>
      </w:r>
      <w:r w:rsidRPr="00B36C7E">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635FDF9D" w14:textId="77777777" w:rsidR="00537ECF" w:rsidRPr="00B36C7E" w:rsidRDefault="00537ECF" w:rsidP="00537ECF">
      <w:pPr>
        <w:spacing w:before="120"/>
        <w:jc w:val="both"/>
        <w:rPr>
          <w:rFonts w:ascii="Tahoma" w:hAnsi="Tahoma" w:cs="Tahoma"/>
          <w:sz w:val="22"/>
          <w:szCs w:val="22"/>
        </w:rPr>
      </w:pPr>
      <w:r w:rsidRPr="00B36C7E">
        <w:rPr>
          <w:rFonts w:ascii="Tahoma" w:hAnsi="Tahoma" w:cs="Tahoma"/>
          <w:b/>
          <w:sz w:val="22"/>
          <w:szCs w:val="22"/>
          <w:u w:val="single"/>
          <w:lang w:val="es-BO"/>
        </w:rPr>
        <w:lastRenderedPageBreak/>
        <w:t xml:space="preserve">DÉCIMA: </w:t>
      </w:r>
      <w:r w:rsidRPr="00B36C7E">
        <w:rPr>
          <w:rFonts w:ascii="Tahoma" w:hAnsi="Tahoma" w:cs="Tahoma"/>
          <w:b/>
          <w:sz w:val="22"/>
          <w:szCs w:val="22"/>
          <w:u w:val="single"/>
        </w:rPr>
        <w:t>INSPECCIÓN Y PRUEBAS</w:t>
      </w:r>
      <w:r w:rsidRPr="00B36C7E">
        <w:rPr>
          <w:rFonts w:ascii="Tahoma" w:hAnsi="Tahoma" w:cs="Tahoma"/>
          <w:sz w:val="22"/>
          <w:szCs w:val="22"/>
        </w:rPr>
        <w:t xml:space="preserve">.- </w:t>
      </w:r>
      <w:r w:rsidRPr="00B36C7E">
        <w:rPr>
          <w:rFonts w:ascii="Tahoma" w:hAnsi="Tahoma" w:cs="Tahoma"/>
          <w:sz w:val="22"/>
          <w:szCs w:val="22"/>
          <w:lang w:val="es-BO"/>
        </w:rPr>
        <w:t>Independientemente</w:t>
      </w:r>
      <w:r w:rsidRPr="00B36C7E">
        <w:rPr>
          <w:rFonts w:ascii="Tahoma" w:hAnsi="Tahoma" w:cs="Tahoma"/>
          <w:sz w:val="22"/>
          <w:szCs w:val="22"/>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14:paraId="70126C6A" w14:textId="77777777" w:rsidR="00537ECF" w:rsidRPr="00B36C7E" w:rsidRDefault="00537ECF" w:rsidP="00537ECF">
      <w:pPr>
        <w:spacing w:before="120"/>
        <w:ind w:left="566" w:hanging="566"/>
        <w:contextualSpacing/>
        <w:jc w:val="both"/>
        <w:rPr>
          <w:rFonts w:ascii="Tahoma" w:hAnsi="Tahoma" w:cs="Tahoma"/>
          <w:sz w:val="21"/>
          <w:szCs w:val="21"/>
          <w:lang w:val="es-BO"/>
        </w:rPr>
      </w:pPr>
      <w:r w:rsidRPr="00B36C7E">
        <w:rPr>
          <w:rFonts w:ascii="Tahoma" w:hAnsi="Tahoma" w:cs="Tahoma"/>
          <w:sz w:val="21"/>
          <w:szCs w:val="21"/>
          <w:lang w:val="es-BO"/>
        </w:rPr>
        <w:t>10.1</w:t>
      </w:r>
      <w:r w:rsidRPr="00B36C7E">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0DD60B4F" w14:textId="77777777" w:rsidR="00537ECF" w:rsidRPr="00B36C7E" w:rsidRDefault="00537ECF" w:rsidP="00537EC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lastRenderedPageBreak/>
        <w:t>10.1.1</w:t>
      </w:r>
      <w:r w:rsidRPr="00B36C7E">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677C7F48" w14:textId="77777777" w:rsidR="00537ECF" w:rsidRPr="00B36C7E" w:rsidRDefault="00537ECF" w:rsidP="00537EC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10.1.2</w:t>
      </w:r>
      <w:r w:rsidRPr="00B36C7E">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2E2BE618" w14:textId="77777777" w:rsidR="00537ECF" w:rsidRPr="00B36C7E" w:rsidRDefault="00537ECF" w:rsidP="00537ECF">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lastRenderedPageBreak/>
        <w:t>10.1.3</w:t>
      </w:r>
      <w:r w:rsidRPr="00B36C7E">
        <w:rPr>
          <w:rFonts w:ascii="Tahoma" w:hAnsi="Tahoma" w:cs="Tahoma"/>
          <w:sz w:val="21"/>
          <w:szCs w:val="21"/>
          <w:lang w:val="es-BO"/>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6526E0A3" w14:textId="77777777" w:rsidR="00537ECF" w:rsidRPr="00B36C7E" w:rsidRDefault="00537ECF" w:rsidP="00537EC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10.2</w:t>
      </w:r>
      <w:r w:rsidRPr="00B36C7E">
        <w:rPr>
          <w:rFonts w:ascii="Tahoma" w:hAnsi="Tahoma" w:cs="Tahoma"/>
          <w:sz w:val="21"/>
          <w:szCs w:val="21"/>
          <w:lang w:val="es-BO"/>
        </w:rPr>
        <w:tab/>
      </w:r>
      <w:r w:rsidRPr="00B36C7E">
        <w:rPr>
          <w:rFonts w:ascii="Tahoma" w:hAnsi="Tahoma" w:cs="Tahoma"/>
          <w:b/>
          <w:sz w:val="21"/>
          <w:szCs w:val="21"/>
          <w:u w:val="single"/>
          <w:lang w:val="es-BO"/>
        </w:rPr>
        <w:t>Aceptación Definitiva</w:t>
      </w:r>
      <w:r w:rsidRPr="00B36C7E">
        <w:rPr>
          <w:rFonts w:ascii="Tahoma" w:hAnsi="Tahoma" w:cs="Tahoma"/>
          <w:b/>
          <w:sz w:val="21"/>
          <w:szCs w:val="21"/>
          <w:lang w:val="es-BO"/>
        </w:rPr>
        <w:t>.-</w:t>
      </w:r>
      <w:r w:rsidRPr="00B36C7E">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1F84B6B7" w14:textId="77777777" w:rsidR="00537ECF" w:rsidRPr="00B36C7E" w:rsidRDefault="00537ECF" w:rsidP="00537ECF">
      <w:pPr>
        <w:spacing w:before="120"/>
        <w:jc w:val="both"/>
        <w:rPr>
          <w:rFonts w:ascii="Tahoma" w:hAnsi="Tahoma" w:cs="Tahoma"/>
          <w:sz w:val="22"/>
          <w:szCs w:val="22"/>
        </w:rPr>
      </w:pPr>
      <w:r w:rsidRPr="00B36C7E">
        <w:rPr>
          <w:rFonts w:ascii="Tahoma" w:hAnsi="Tahoma" w:cs="Tahoma"/>
          <w:b/>
          <w:sz w:val="22"/>
          <w:szCs w:val="22"/>
          <w:u w:val="single"/>
        </w:rPr>
        <w:t>DÉCIMA PRIMERA: OBLIGACIONES</w:t>
      </w:r>
      <w:r w:rsidRPr="00B36C7E">
        <w:rPr>
          <w:rFonts w:ascii="Tahoma" w:hAnsi="Tahoma" w:cs="Tahoma"/>
          <w:b/>
          <w:sz w:val="22"/>
          <w:szCs w:val="22"/>
        </w:rPr>
        <w:t>.</w:t>
      </w:r>
      <w:r w:rsidRPr="00B36C7E">
        <w:rPr>
          <w:rFonts w:ascii="Tahoma" w:hAnsi="Tahoma" w:cs="Tahoma"/>
          <w:sz w:val="22"/>
          <w:szCs w:val="22"/>
        </w:rPr>
        <w:t>- Al margen de las obligaciones establecidas en las cláusulas precedentes, las Partes se comprometen a cumplir las siguientes:</w:t>
      </w:r>
    </w:p>
    <w:p w14:paraId="41625ABB" w14:textId="77777777" w:rsidR="00537ECF" w:rsidRPr="00B36C7E" w:rsidRDefault="00537ECF" w:rsidP="00537ECF">
      <w:pPr>
        <w:spacing w:before="120"/>
        <w:contextualSpacing/>
        <w:jc w:val="both"/>
        <w:rPr>
          <w:rFonts w:ascii="Tahoma" w:hAnsi="Tahoma" w:cs="Tahoma"/>
          <w:sz w:val="21"/>
          <w:szCs w:val="21"/>
          <w:lang w:val="es-BO"/>
        </w:rPr>
      </w:pPr>
      <w:r w:rsidRPr="00B36C7E">
        <w:rPr>
          <w:rFonts w:ascii="Tahoma" w:hAnsi="Tahoma" w:cs="Tahoma"/>
          <w:sz w:val="21"/>
          <w:szCs w:val="21"/>
        </w:rPr>
        <w:lastRenderedPageBreak/>
        <w:t xml:space="preserve">11.1. </w:t>
      </w:r>
      <w:r w:rsidRPr="00B36C7E">
        <w:rPr>
          <w:rFonts w:ascii="Tahoma" w:hAnsi="Tahoma" w:cs="Tahoma"/>
          <w:sz w:val="21"/>
          <w:szCs w:val="21"/>
          <w:lang w:val="es-BO"/>
        </w:rPr>
        <w:t>El PROVEEDOR:</w:t>
      </w:r>
    </w:p>
    <w:p w14:paraId="753F8003"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Entregar todos los bienes y accesorios objeto del presente contrato totalmente nuevos y sin uso.</w:t>
      </w:r>
    </w:p>
    <w:p w14:paraId="201EE941"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En caso de existir dudas sobre los bienes o servicios objeto del presente contrato, consultar en forma inmediata y oportunamente a la supervisión de ENTEL S.A.</w:t>
      </w:r>
    </w:p>
    <w:p w14:paraId="5CE72752"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Custodiar y resguardar la integridad de los bienes y accesorios en todo momento mediante el uso de herramientas, métodos adecuados de conservación.</w:t>
      </w:r>
    </w:p>
    <w:p w14:paraId="2ADC6449"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garantías y seguros para el cumplimiento del presente contrato en previsión y resguardo de su personal o daño a terceros.</w:t>
      </w:r>
    </w:p>
    <w:p w14:paraId="640002C8"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lastRenderedPageBreak/>
        <w:t>Presentar y entregar toda la documentación técnica solicitada de acuerdo a lo requerido por ENTEL S.A.</w:t>
      </w:r>
    </w:p>
    <w:p w14:paraId="6F77B0AF"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5DC21758"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7A0668DA"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Responder por los vicios ocultos o mala calidad de los bienes y accesorios objeto del presente contrato, según lo establecido en el código civil boliviano.</w:t>
      </w:r>
    </w:p>
    <w:p w14:paraId="62F163E3"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un stock de repuestos que garanticen la calidad de los bienes y accesorios, durante el período de garantía.</w:t>
      </w:r>
    </w:p>
    <w:p w14:paraId="6191DC7F"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lastRenderedPageBreak/>
        <w:t>Durante la ejecución del contrato, deberá contar con el suficiente personal técnico calificado y con experiencia certificada para cumplir con el objeto del presente contrato.</w:t>
      </w:r>
    </w:p>
    <w:p w14:paraId="33C4D698"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169529F"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personal de PROVEEDOR deberá portar en un </w:t>
      </w:r>
      <w:r w:rsidRPr="00B36C7E">
        <w:rPr>
          <w:rFonts w:ascii="Tahoma" w:eastAsia="Calibri" w:hAnsi="Tahoma" w:cs="Tahoma"/>
          <w:sz w:val="21"/>
          <w:szCs w:val="21"/>
        </w:rPr>
        <w:lastRenderedPageBreak/>
        <w:t>lugar visible dicha credencial y presentar la misma al personal de ENTEL S.A. y cuando éste así lo requiera.</w:t>
      </w:r>
    </w:p>
    <w:p w14:paraId="60936996"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124698CE"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hAnsi="Tahoma" w:cs="Tahoma"/>
          <w:sz w:val="21"/>
          <w:szCs w:val="21"/>
        </w:rPr>
        <w:t>Durante la ejecución del contrato y el periodo de garantía proporcionará un toll free para que ENTEL efectúe cualquier consulta que requiera.</w:t>
      </w:r>
    </w:p>
    <w:p w14:paraId="3960CD3C"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51AE4BB1"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hAnsi="Tahoma" w:cs="Tahoma"/>
          <w:sz w:val="21"/>
          <w:szCs w:val="21"/>
        </w:rPr>
        <w:lastRenderedPageBreak/>
        <w:t>Cumplir con la legislación laboral boliviana sobre seguridad industrial, accidentes de trabajo y cumplimiento total de lo dispuesto en materia de Protección Medio Ambiental.</w:t>
      </w:r>
    </w:p>
    <w:p w14:paraId="269A976D" w14:textId="77777777" w:rsidR="00537ECF" w:rsidRPr="00B36C7E" w:rsidRDefault="00537ECF" w:rsidP="00D518C2">
      <w:pPr>
        <w:pStyle w:val="Prrafodelista"/>
        <w:numPr>
          <w:ilvl w:val="2"/>
          <w:numId w:val="41"/>
        </w:numPr>
        <w:spacing w:before="120"/>
        <w:ind w:left="1418" w:hanging="862"/>
        <w:contextualSpacing/>
        <w:jc w:val="both"/>
        <w:rPr>
          <w:rFonts w:ascii="Tahoma" w:eastAsia="Calibri" w:hAnsi="Tahoma" w:cs="Tahoma"/>
          <w:sz w:val="21"/>
          <w:szCs w:val="21"/>
        </w:rPr>
      </w:pPr>
      <w:r w:rsidRPr="00B36C7E">
        <w:rPr>
          <w:rFonts w:ascii="Tahoma" w:eastAsia="Calibri" w:hAnsi="Tahoma" w:cs="Tahoma"/>
          <w:sz w:val="21"/>
          <w:szCs w:val="21"/>
        </w:rPr>
        <w:t>Para fines de transporte y traslado de los bienes, entregará a ENTEL S.A. copias legalizadas del documento único de importación DUI, copias legalizadas de la factura entregada a ENTEL S.A., copias del Packing List.</w:t>
      </w:r>
      <w:r w:rsidRPr="00B36C7E">
        <w:rPr>
          <w:rFonts w:ascii="Tahoma" w:hAnsi="Tahoma" w:cs="Tahoma"/>
          <w:sz w:val="21"/>
          <w:szCs w:val="21"/>
          <w:lang w:val="es-BO"/>
        </w:rPr>
        <w:t>Entregar todos los bienes y accesorios objeto del presente contrato totalmente nuevos y sin uso.</w:t>
      </w:r>
    </w:p>
    <w:p w14:paraId="13AFE713" w14:textId="77777777" w:rsidR="00537ECF" w:rsidRPr="00B36C7E" w:rsidRDefault="00537ECF" w:rsidP="00537ECF">
      <w:pPr>
        <w:tabs>
          <w:tab w:val="num" w:pos="-1985"/>
        </w:tabs>
        <w:spacing w:before="120"/>
        <w:ind w:left="567" w:hanging="567"/>
        <w:jc w:val="both"/>
        <w:rPr>
          <w:rFonts w:ascii="Tahoma" w:hAnsi="Tahoma" w:cs="Tahoma"/>
          <w:sz w:val="22"/>
          <w:szCs w:val="22"/>
        </w:rPr>
      </w:pPr>
      <w:r w:rsidRPr="00B36C7E">
        <w:rPr>
          <w:rFonts w:ascii="Tahoma" w:hAnsi="Tahoma" w:cs="Tahoma"/>
          <w:sz w:val="22"/>
          <w:szCs w:val="22"/>
        </w:rPr>
        <w:t>11.2</w:t>
      </w:r>
      <w:r w:rsidRPr="00B36C7E">
        <w:rPr>
          <w:rFonts w:ascii="Tahoma" w:hAnsi="Tahoma" w:cs="Tahoma"/>
          <w:sz w:val="22"/>
          <w:szCs w:val="22"/>
        </w:rPr>
        <w:tab/>
        <w:t>ENTEL S.A.:</w:t>
      </w:r>
    </w:p>
    <w:p w14:paraId="5E407966" w14:textId="77777777" w:rsidR="00537ECF" w:rsidRPr="00B36C7E" w:rsidRDefault="00537ECF" w:rsidP="00537ECF">
      <w:pPr>
        <w:spacing w:before="120"/>
        <w:ind w:left="1418" w:hanging="851"/>
        <w:jc w:val="both"/>
        <w:rPr>
          <w:rFonts w:ascii="Tahoma" w:hAnsi="Tahoma" w:cs="Tahoma"/>
          <w:sz w:val="22"/>
          <w:szCs w:val="22"/>
          <w:lang w:val="es-BO"/>
        </w:rPr>
      </w:pPr>
      <w:r w:rsidRPr="00B36C7E">
        <w:rPr>
          <w:rFonts w:ascii="Tahoma" w:hAnsi="Tahoma" w:cs="Tahoma"/>
          <w:sz w:val="22"/>
          <w:szCs w:val="22"/>
        </w:rPr>
        <w:t>11.2.1</w:t>
      </w:r>
      <w:r w:rsidRPr="00B36C7E">
        <w:rPr>
          <w:rFonts w:ascii="Tahoma" w:hAnsi="Tahoma" w:cs="Tahoma"/>
          <w:sz w:val="22"/>
          <w:szCs w:val="22"/>
        </w:rPr>
        <w:tab/>
      </w:r>
      <w:r w:rsidRPr="00B36C7E">
        <w:rPr>
          <w:rFonts w:ascii="Tahoma" w:hAnsi="Tahoma" w:cs="Tahoma"/>
          <w:sz w:val="22"/>
          <w:szCs w:val="22"/>
          <w:lang w:val="es-BO"/>
        </w:rPr>
        <w:t>Efectuar a favor del PROVEEDOR, el/los correspondiente/s pago/s por el objeto del presente contrato.</w:t>
      </w:r>
    </w:p>
    <w:p w14:paraId="6A7E326B" w14:textId="77777777" w:rsidR="00537ECF" w:rsidRPr="00B36C7E" w:rsidRDefault="00537ECF" w:rsidP="00537ECF">
      <w:pPr>
        <w:tabs>
          <w:tab w:val="num" w:pos="-1985"/>
        </w:tabs>
        <w:spacing w:before="120"/>
        <w:ind w:left="1418" w:hanging="851"/>
        <w:jc w:val="both"/>
        <w:rPr>
          <w:rFonts w:ascii="Tahoma" w:hAnsi="Tahoma" w:cs="Tahoma"/>
          <w:sz w:val="22"/>
          <w:szCs w:val="22"/>
        </w:rPr>
      </w:pPr>
      <w:r w:rsidRPr="00B36C7E">
        <w:rPr>
          <w:rFonts w:ascii="Tahoma" w:hAnsi="Tahoma" w:cs="Tahoma"/>
          <w:sz w:val="22"/>
          <w:szCs w:val="22"/>
        </w:rPr>
        <w:lastRenderedPageBreak/>
        <w:t>11.2.2</w:t>
      </w:r>
      <w:r w:rsidRPr="00B36C7E">
        <w:rPr>
          <w:rFonts w:ascii="Tahoma" w:hAnsi="Tahoma" w:cs="Tahoma"/>
          <w:sz w:val="22"/>
          <w:szCs w:val="22"/>
        </w:rPr>
        <w:tab/>
        <w:t>Proporcionar al personal del PROVEEDOR las autorizaciones para el ingreso y uso de ambientes, si corresponde.</w:t>
      </w:r>
    </w:p>
    <w:p w14:paraId="06611016" w14:textId="77777777" w:rsidR="00537ECF" w:rsidRPr="00B36C7E" w:rsidRDefault="00537ECF" w:rsidP="00537ECF">
      <w:pPr>
        <w:pStyle w:val="Ttulo1"/>
        <w:spacing w:before="120"/>
        <w:ind w:right="-1"/>
        <w:contextualSpacing/>
        <w:jc w:val="both"/>
        <w:rPr>
          <w:rFonts w:cs="Tahoma"/>
          <w:b w:val="0"/>
          <w:iCs/>
          <w:color w:val="000000"/>
          <w:spacing w:val="-3"/>
          <w:lang w:val="es-BO"/>
        </w:rPr>
      </w:pPr>
      <w:r w:rsidRPr="00B36C7E">
        <w:rPr>
          <w:rFonts w:cs="Tahoma"/>
        </w:rPr>
        <w:t xml:space="preserve">DÉCIMA SEGUNDA: SUPERVISIÓN.- </w:t>
      </w:r>
      <w:r w:rsidRPr="00B36C7E">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14:paraId="54B2CDF8" w14:textId="77777777" w:rsidR="00537ECF" w:rsidRPr="00B36C7E" w:rsidRDefault="00537ECF" w:rsidP="00537ECF">
      <w:pPr>
        <w:spacing w:before="120"/>
        <w:contextualSpacing/>
        <w:jc w:val="both"/>
        <w:rPr>
          <w:rFonts w:ascii="Tahoma" w:hAnsi="Tahoma" w:cs="Tahoma"/>
          <w:sz w:val="21"/>
          <w:szCs w:val="21"/>
          <w:lang w:val="es-BO"/>
        </w:rPr>
      </w:pPr>
      <w:r w:rsidRPr="00B36C7E">
        <w:rPr>
          <w:rFonts w:ascii="Tahoma" w:hAnsi="Tahoma" w:cs="Tahoma"/>
          <w:b/>
          <w:sz w:val="22"/>
          <w:szCs w:val="22"/>
          <w:u w:val="single"/>
        </w:rPr>
        <w:t>DÉCIMA TERCERA: MULTAS</w:t>
      </w:r>
      <w:r w:rsidRPr="00B36C7E">
        <w:rPr>
          <w:rFonts w:ascii="Tahoma" w:hAnsi="Tahoma" w:cs="Tahoma"/>
          <w:b/>
          <w:sz w:val="22"/>
          <w:szCs w:val="22"/>
        </w:rPr>
        <w:t>.-</w:t>
      </w:r>
      <w:r w:rsidRPr="00B36C7E">
        <w:rPr>
          <w:rFonts w:ascii="Tahoma" w:hAnsi="Tahoma" w:cs="Tahoma"/>
          <w:sz w:val="22"/>
          <w:szCs w:val="22"/>
        </w:rPr>
        <w:t xml:space="preserve"> </w:t>
      </w:r>
      <w:r w:rsidRPr="00B36C7E">
        <w:rPr>
          <w:rFonts w:ascii="Tahoma" w:hAnsi="Tahoma" w:cs="Tahoma"/>
          <w:sz w:val="21"/>
          <w:szCs w:val="21"/>
          <w:lang w:val="es-BO"/>
        </w:rPr>
        <w:t>En casos de incumplimiento de plazos del PROVEEDOR en la entrega de los servicios objeto del presente contrato, ENTEL S.A. aplicará las siguientes multas:</w:t>
      </w:r>
    </w:p>
    <w:p w14:paraId="6A9482DA" w14:textId="77777777" w:rsidR="00537ECF" w:rsidRPr="00B36C7E" w:rsidRDefault="00537ECF" w:rsidP="00537EC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13.1</w:t>
      </w:r>
      <w:r w:rsidRPr="00B36C7E">
        <w:rPr>
          <w:rFonts w:ascii="Tahoma" w:hAnsi="Tahoma" w:cs="Tahoma"/>
          <w:sz w:val="21"/>
          <w:szCs w:val="21"/>
          <w:lang w:val="es-BO"/>
        </w:rPr>
        <w:tab/>
        <w:t xml:space="preserve">Las multas aplicadas al PROVEEDOR son del cero punto cinco por ciento (0.5%) por día calendario demorado, sobre el valor total del servicio o bien entregado a ENTEL </w:t>
      </w:r>
      <w:r w:rsidRPr="00B36C7E">
        <w:rPr>
          <w:rFonts w:ascii="Tahoma" w:hAnsi="Tahoma" w:cs="Tahoma"/>
          <w:sz w:val="21"/>
          <w:szCs w:val="21"/>
          <w:lang w:val="es-BO"/>
        </w:rPr>
        <w:lastRenderedPageBreak/>
        <w:t>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E6CC447" w14:textId="77777777" w:rsidR="00537ECF" w:rsidRPr="00B36C7E" w:rsidRDefault="00537ECF" w:rsidP="00537ECF">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13.2</w:t>
      </w:r>
      <w:r w:rsidRPr="00B36C7E">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w:t>
      </w:r>
      <w:r w:rsidRPr="00B36C7E">
        <w:rPr>
          <w:rFonts w:ascii="Tahoma" w:hAnsi="Tahoma" w:cs="Tahoma"/>
          <w:sz w:val="21"/>
          <w:szCs w:val="21"/>
          <w:lang w:val="es-BO"/>
        </w:rPr>
        <w:lastRenderedPageBreak/>
        <w:t>rados o desestimados por ENTEL S.A., en caso de improcedencia se aplicarán las multas notificadas al Proveedor. Es atribución de ENTEL SA considerar o rechazar los descargos presentados por el proveedor por falta de prueba.</w:t>
      </w:r>
    </w:p>
    <w:p w14:paraId="0DB2C4E4" w14:textId="77777777" w:rsidR="00537ECF" w:rsidRPr="00B36C7E" w:rsidRDefault="00537ECF" w:rsidP="00537ECF">
      <w:pPr>
        <w:spacing w:before="120"/>
        <w:ind w:left="567" w:hanging="567"/>
        <w:contextualSpacing/>
        <w:jc w:val="both"/>
        <w:rPr>
          <w:rFonts w:ascii="Tahoma" w:hAnsi="Tahoma" w:cs="Tahoma"/>
          <w:sz w:val="21"/>
          <w:szCs w:val="21"/>
        </w:rPr>
      </w:pPr>
      <w:r w:rsidRPr="00B36C7E">
        <w:rPr>
          <w:rFonts w:ascii="Tahoma" w:hAnsi="Tahoma" w:cs="Tahoma"/>
          <w:sz w:val="21"/>
          <w:szCs w:val="21"/>
          <w:lang w:val="es-BO"/>
        </w:rPr>
        <w:t>13.3</w:t>
      </w:r>
      <w:r w:rsidRPr="00B36C7E">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E38244A" w14:textId="77777777" w:rsidR="00537ECF" w:rsidRPr="00B36C7E" w:rsidRDefault="00537ECF" w:rsidP="00537ECF">
      <w:pPr>
        <w:spacing w:before="120"/>
        <w:contextualSpacing/>
        <w:jc w:val="both"/>
        <w:rPr>
          <w:rFonts w:ascii="Tahoma" w:hAnsi="Tahoma" w:cs="Tahoma"/>
          <w:b/>
          <w:sz w:val="22"/>
          <w:szCs w:val="22"/>
          <w:lang w:val="es-BO"/>
        </w:rPr>
      </w:pPr>
      <w:r w:rsidRPr="00B36C7E">
        <w:rPr>
          <w:rFonts w:ascii="Tahoma" w:hAnsi="Tahoma" w:cs="Tahoma"/>
          <w:b/>
          <w:sz w:val="22"/>
          <w:szCs w:val="22"/>
          <w:u w:val="single"/>
          <w:lang w:val="es-BO"/>
        </w:rPr>
        <w:t>DÉCIMA CUARTA:</w:t>
      </w:r>
      <w:r w:rsidRPr="00B36C7E">
        <w:rPr>
          <w:rFonts w:ascii="Tahoma" w:hAnsi="Tahoma" w:cs="Tahoma"/>
          <w:b/>
          <w:bCs/>
          <w:sz w:val="22"/>
          <w:szCs w:val="22"/>
          <w:u w:val="single"/>
          <w:lang w:val="es-BO"/>
        </w:rPr>
        <w:t xml:space="preserve"> SOLUCIÓN DE CONTROVERSIAS</w:t>
      </w:r>
      <w:r w:rsidRPr="00B36C7E">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AD4ECF8"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0593C7E1" w14:textId="77777777" w:rsidR="00537ECF" w:rsidRPr="00B36C7E" w:rsidRDefault="00537ECF" w:rsidP="00537EC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hAnsi="Tahoma" w:cs="Tahoma"/>
          <w:b/>
          <w:bCs/>
          <w:sz w:val="22"/>
          <w:szCs w:val="22"/>
          <w:u w:val="single"/>
        </w:rPr>
        <w:t>DÉCIMA QUINTA: NORMAS SOCIO LABORALES</w:t>
      </w:r>
      <w:r w:rsidRPr="00B36C7E">
        <w:rPr>
          <w:rFonts w:ascii="Tahoma" w:hAnsi="Tahoma" w:cs="Tahoma"/>
          <w:bCs/>
          <w:sz w:val="22"/>
          <w:szCs w:val="22"/>
        </w:rPr>
        <w:t xml:space="preserve">.- </w:t>
      </w:r>
      <w:r w:rsidRPr="00B36C7E">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1167B7DE" w14:textId="77777777" w:rsidR="00537ECF" w:rsidRPr="00B36C7E" w:rsidRDefault="00537ECF" w:rsidP="00537EC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 xml:space="preserve">ENTEL S.A. no tendrá en ningún momento y bajo ningún concepto relación laboral con el personal del PROVEDOR por lo que será de su absoluta obligación cumplir a cabalidad con lo </w:t>
      </w:r>
      <w:r w:rsidRPr="00B36C7E">
        <w:rPr>
          <w:rFonts w:ascii="Tahoma" w:eastAsia="Calibri" w:hAnsi="Tahoma" w:cs="Tahoma"/>
          <w:sz w:val="21"/>
          <w:szCs w:val="21"/>
        </w:rPr>
        <w:lastRenderedPageBreak/>
        <w:t>establecido en la Ley General del Trabajo de Bolivia y demás disposiciones sociales y laborales vigentes, efectuando todos los pagos que por aplicación de las mismas deba realizar.</w:t>
      </w:r>
    </w:p>
    <w:p w14:paraId="53056ACE" w14:textId="77777777" w:rsidR="00537ECF" w:rsidRPr="00B36C7E" w:rsidRDefault="00537ECF" w:rsidP="00537ECF">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11DF52A8" w14:textId="77777777" w:rsidR="00537ECF" w:rsidRPr="00B36C7E" w:rsidRDefault="00537ECF" w:rsidP="00537EC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F72A723" w14:textId="77777777" w:rsidR="00537ECF" w:rsidRPr="00B36C7E" w:rsidRDefault="00537ECF" w:rsidP="00537ECF">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B36C7E">
        <w:rPr>
          <w:rFonts w:ascii="Tahoma" w:hAnsi="Tahoma" w:cs="Tahoma"/>
          <w:spacing w:val="-3"/>
          <w:sz w:val="22"/>
          <w:szCs w:val="22"/>
        </w:rPr>
        <w:t xml:space="preserve">En caso que ENTEL S.A. resultase condenada al pago de obligaciones socio – laborales emergentes del presente contrato, la resolución que determine un monto económico en su </w:t>
      </w:r>
      <w:r w:rsidRPr="00B36C7E">
        <w:rPr>
          <w:rFonts w:ascii="Tahoma" w:hAnsi="Tahoma" w:cs="Tahoma"/>
          <w:spacing w:val="-3"/>
          <w:sz w:val="22"/>
          <w:szCs w:val="22"/>
        </w:rPr>
        <w:lastRenderedPageBreak/>
        <w:t>contra, tendrá la calidad de título ejecutivo de plazo vencido, con suma liquida y exigible, por tanto ENTEL S.A. podrá iniciar la acción civil ejecutiva contra el PROVEEDOR sin perjuicio de adoptar otras acciones legales por daños y perjuicios.</w:t>
      </w:r>
    </w:p>
    <w:p w14:paraId="2C82B4B8" w14:textId="77777777" w:rsidR="00537ECF" w:rsidRPr="00B36C7E" w:rsidRDefault="00537ECF" w:rsidP="00537ECF">
      <w:pPr>
        <w:autoSpaceDE w:val="0"/>
        <w:autoSpaceDN w:val="0"/>
        <w:adjustRightInd w:val="0"/>
        <w:spacing w:before="120"/>
        <w:contextualSpacing/>
        <w:jc w:val="both"/>
        <w:rPr>
          <w:rFonts w:ascii="Tahoma" w:hAnsi="Tahoma" w:cs="Tahoma"/>
          <w:bCs/>
          <w:sz w:val="22"/>
          <w:szCs w:val="22"/>
        </w:rPr>
      </w:pPr>
      <w:r w:rsidRPr="00B36C7E">
        <w:rPr>
          <w:rFonts w:ascii="Tahoma" w:hAnsi="Tahoma" w:cs="Tahoma"/>
          <w:b/>
          <w:bCs/>
          <w:sz w:val="22"/>
          <w:szCs w:val="22"/>
          <w:u w:val="single"/>
        </w:rPr>
        <w:t>DÉCIMA SEXTA: NORMAS DE SEGURIDAD Y MEDIO AMBIENTE</w:t>
      </w:r>
      <w:r w:rsidRPr="00B36C7E">
        <w:rPr>
          <w:rFonts w:ascii="Tahoma" w:hAnsi="Tahoma" w:cs="Tahoma"/>
          <w:bCs/>
          <w:sz w:val="22"/>
          <w:szCs w:val="22"/>
        </w:rPr>
        <w:t xml:space="preserve">.- El PROVEEDOR se compromete a cumplir estrictamente con todas las disposiciones sobre Higiene, Seguridad Ocupacional y Bienestar. </w:t>
      </w:r>
    </w:p>
    <w:p w14:paraId="2D5BC9DE" w14:textId="77777777" w:rsidR="00537ECF" w:rsidRPr="00B36C7E" w:rsidRDefault="00537ECF" w:rsidP="00537ECF">
      <w:pPr>
        <w:autoSpaceDE w:val="0"/>
        <w:autoSpaceDN w:val="0"/>
        <w:adjustRightInd w:val="0"/>
        <w:spacing w:before="120"/>
        <w:contextualSpacing/>
        <w:jc w:val="both"/>
        <w:rPr>
          <w:rFonts w:ascii="Tahoma" w:hAnsi="Tahoma" w:cs="Tahoma"/>
          <w:bCs/>
          <w:sz w:val="22"/>
          <w:szCs w:val="22"/>
        </w:rPr>
      </w:pPr>
      <w:r w:rsidRPr="00B36C7E">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w:t>
      </w:r>
      <w:r w:rsidRPr="00B36C7E">
        <w:rPr>
          <w:rFonts w:ascii="Tahoma" w:hAnsi="Tahoma" w:cs="Tahoma"/>
          <w:bCs/>
          <w:sz w:val="22"/>
          <w:szCs w:val="22"/>
        </w:rPr>
        <w:lastRenderedPageBreak/>
        <w:t>TEL S.A. en función a la gravedad de las sanciones y/o multas interpuestas por los órganos competentes podrá seguir las acciones legales contra el PROVEEDOR a fin de resarcirse de cualquier daño o perjuicio que las sanciones generen.</w:t>
      </w:r>
    </w:p>
    <w:p w14:paraId="355C0704" w14:textId="77777777" w:rsidR="00537ECF" w:rsidRPr="00B36C7E" w:rsidRDefault="00537ECF" w:rsidP="00537ECF">
      <w:pPr>
        <w:spacing w:before="120"/>
        <w:contextualSpacing/>
        <w:jc w:val="both"/>
        <w:rPr>
          <w:rFonts w:ascii="Tahoma" w:hAnsi="Tahoma" w:cs="Tahoma"/>
          <w:bCs/>
          <w:sz w:val="22"/>
          <w:szCs w:val="22"/>
        </w:rPr>
      </w:pPr>
      <w:r w:rsidRPr="00B36C7E">
        <w:rPr>
          <w:rFonts w:ascii="Tahoma" w:hAnsi="Tahoma" w:cs="Tahoma"/>
          <w:b/>
          <w:bCs/>
          <w:sz w:val="22"/>
          <w:szCs w:val="22"/>
          <w:u w:val="single"/>
        </w:rPr>
        <w:t>DÉCIMA SÉPTIMA: CASO FORTUITO O FUERZA MAYOR</w:t>
      </w:r>
      <w:r w:rsidRPr="00B36C7E">
        <w:rPr>
          <w:rFonts w:ascii="Tahoma" w:hAnsi="Tahoma" w:cs="Tahoma"/>
          <w:b/>
          <w:bCs/>
          <w:sz w:val="22"/>
          <w:szCs w:val="22"/>
        </w:rPr>
        <w:t>.-</w:t>
      </w:r>
      <w:r w:rsidRPr="00B36C7E">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2685F53A" w14:textId="77777777" w:rsidR="00537ECF" w:rsidRPr="00B36C7E" w:rsidRDefault="00537ECF" w:rsidP="00537ECF">
      <w:pPr>
        <w:autoSpaceDE w:val="0"/>
        <w:autoSpaceDN w:val="0"/>
        <w:adjustRightInd w:val="0"/>
        <w:spacing w:before="120"/>
        <w:contextualSpacing/>
        <w:jc w:val="both"/>
        <w:rPr>
          <w:rFonts w:ascii="Tahoma" w:hAnsi="Tahoma" w:cs="Tahoma"/>
          <w:bCs/>
          <w:sz w:val="21"/>
          <w:szCs w:val="21"/>
        </w:rPr>
      </w:pPr>
      <w:r w:rsidRPr="00B36C7E">
        <w:rPr>
          <w:rFonts w:ascii="Tahoma" w:hAnsi="Tahoma" w:cs="Tahoma"/>
          <w:bCs/>
          <w:sz w:val="21"/>
          <w:szCs w:val="21"/>
        </w:rPr>
        <w:lastRenderedPageBreak/>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7C1D8490" w14:textId="77777777" w:rsidR="00537ECF" w:rsidRPr="00B36C7E" w:rsidRDefault="00537ECF" w:rsidP="00537ECF">
      <w:pPr>
        <w:autoSpaceDE w:val="0"/>
        <w:autoSpaceDN w:val="0"/>
        <w:adjustRightInd w:val="0"/>
        <w:spacing w:before="120"/>
        <w:contextualSpacing/>
        <w:jc w:val="both"/>
        <w:rPr>
          <w:rFonts w:ascii="Tahoma" w:hAnsi="Tahoma" w:cs="Tahoma"/>
          <w:iCs/>
          <w:color w:val="000000"/>
          <w:sz w:val="22"/>
          <w:szCs w:val="22"/>
          <w:lang w:val="es-BO" w:eastAsia="es-BO"/>
        </w:rPr>
      </w:pPr>
      <w:r w:rsidRPr="00B36C7E">
        <w:rPr>
          <w:rFonts w:ascii="Tahoma" w:hAnsi="Tahoma" w:cs="Tahoma"/>
          <w:b/>
          <w:bCs/>
          <w:sz w:val="22"/>
          <w:szCs w:val="22"/>
          <w:u w:val="single"/>
        </w:rPr>
        <w:t>DÉCIMA OCTAVA: PROHIBICIÓN DE COMPETENCIA</w:t>
      </w:r>
      <w:r w:rsidRPr="00B36C7E">
        <w:rPr>
          <w:rFonts w:ascii="Tahoma" w:hAnsi="Tahoma" w:cs="Tahoma"/>
          <w:bCs/>
          <w:sz w:val="22"/>
          <w:szCs w:val="22"/>
        </w:rPr>
        <w:t xml:space="preserve">.- </w:t>
      </w:r>
      <w:r w:rsidRPr="00B36C7E">
        <w:rPr>
          <w:rFonts w:ascii="Tahoma" w:hAnsi="Tahoma" w:cs="Tahoma"/>
          <w:color w:val="000000"/>
          <w:sz w:val="22"/>
          <w:szCs w:val="22"/>
          <w:lang w:val="es-BO" w:eastAsia="es-BO"/>
        </w:rPr>
        <w:t>El PROVEEDOR</w:t>
      </w:r>
      <w:r w:rsidRPr="00B36C7E">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B36C7E">
        <w:rPr>
          <w:rFonts w:ascii="Tahoma" w:hAnsi="Tahoma" w:cs="Tahoma"/>
          <w:b/>
          <w:iCs/>
          <w:color w:val="000000"/>
          <w:sz w:val="22"/>
          <w:szCs w:val="22"/>
          <w:lang w:val="es-BO" w:eastAsia="es-BO"/>
        </w:rPr>
        <w:t>(ESTA CLÁUSULA SOLO APLICA A PROVEEDORES DE BIENES Y SERVICIOS RELACIONADOS CON EL RUBRO DE ENTEL S.A., NO APLICA PARA OTROS).</w:t>
      </w:r>
    </w:p>
    <w:p w14:paraId="137387FE" w14:textId="77777777" w:rsidR="00537ECF" w:rsidRPr="00B36C7E" w:rsidRDefault="00537ECF" w:rsidP="00537ECF">
      <w:pPr>
        <w:spacing w:before="120"/>
        <w:contextualSpacing/>
        <w:jc w:val="both"/>
        <w:rPr>
          <w:rFonts w:ascii="Tahoma" w:hAnsi="Tahoma" w:cs="Tahoma"/>
          <w:iCs/>
          <w:color w:val="000000"/>
          <w:sz w:val="22"/>
          <w:szCs w:val="22"/>
          <w:lang w:val="es-BO"/>
        </w:rPr>
      </w:pPr>
      <w:r w:rsidRPr="00B36C7E">
        <w:rPr>
          <w:rFonts w:ascii="Tahoma" w:hAnsi="Tahoma" w:cs="Tahoma"/>
          <w:b/>
          <w:sz w:val="22"/>
          <w:szCs w:val="22"/>
          <w:u w:val="single"/>
          <w:lang w:val="es-BO" w:eastAsia="es-BO"/>
        </w:rPr>
        <w:lastRenderedPageBreak/>
        <w:t>DÉCIMA NOVENA: ENMIENDAS COMPLEMENTARIAS Y MODIFICACIONES</w:t>
      </w:r>
      <w:r w:rsidRPr="00B36C7E">
        <w:rPr>
          <w:rFonts w:ascii="Tahoma" w:hAnsi="Tahoma" w:cs="Tahoma"/>
          <w:b/>
          <w:sz w:val="22"/>
          <w:szCs w:val="22"/>
          <w:lang w:val="es-BO" w:eastAsia="es-BO"/>
        </w:rPr>
        <w:t xml:space="preserve">.- </w:t>
      </w:r>
      <w:r w:rsidRPr="00B36C7E">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5234E288" w14:textId="77777777" w:rsidR="00537ECF" w:rsidRPr="00B36C7E" w:rsidRDefault="00537ECF" w:rsidP="00537ECF">
      <w:pPr>
        <w:spacing w:before="120"/>
        <w:contextualSpacing/>
        <w:jc w:val="both"/>
        <w:rPr>
          <w:rFonts w:ascii="Tahoma" w:hAnsi="Tahoma" w:cs="Tahoma"/>
          <w:color w:val="000000"/>
          <w:sz w:val="22"/>
          <w:szCs w:val="22"/>
          <w:lang w:val="es-BO" w:eastAsia="es-BO"/>
        </w:rPr>
      </w:pPr>
      <w:r w:rsidRPr="00B36C7E">
        <w:rPr>
          <w:rFonts w:ascii="Tahoma" w:hAnsi="Tahoma" w:cs="Tahoma"/>
          <w:b/>
          <w:sz w:val="22"/>
          <w:szCs w:val="22"/>
          <w:u w:val="single"/>
          <w:lang w:val="es-BO" w:eastAsia="es-BO"/>
        </w:rPr>
        <w:lastRenderedPageBreak/>
        <w:t xml:space="preserve">VIGÉSIMA: </w:t>
      </w:r>
      <w:r w:rsidRPr="00B36C7E">
        <w:rPr>
          <w:rFonts w:ascii="Tahoma" w:hAnsi="Tahoma" w:cs="Tahoma"/>
          <w:b/>
          <w:color w:val="000000"/>
          <w:sz w:val="22"/>
          <w:szCs w:val="22"/>
          <w:u w:val="single"/>
          <w:lang w:val="es-BO" w:eastAsia="es-BO"/>
        </w:rPr>
        <w:t>PROHIBICIÓN DE TRANSFERENCIA O SUBROGACIÓN</w:t>
      </w:r>
      <w:r w:rsidRPr="00B36C7E">
        <w:rPr>
          <w:rFonts w:ascii="Tahoma" w:hAnsi="Tahoma" w:cs="Tahoma"/>
          <w:b/>
          <w:color w:val="000000"/>
          <w:sz w:val="22"/>
          <w:szCs w:val="22"/>
          <w:lang w:val="es-BO" w:eastAsia="es-BO"/>
        </w:rPr>
        <w:t>.-</w:t>
      </w:r>
      <w:r w:rsidRPr="00B36C7E">
        <w:rPr>
          <w:rFonts w:ascii="Tahoma" w:hAnsi="Tahoma" w:cs="Tahoma"/>
          <w:color w:val="000000"/>
          <w:sz w:val="22"/>
          <w:szCs w:val="22"/>
          <w:lang w:val="es-BO" w:eastAsia="es-BO"/>
        </w:rPr>
        <w:t xml:space="preserve"> </w:t>
      </w:r>
      <w:r w:rsidRPr="00B36C7E">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B36C7E">
        <w:rPr>
          <w:rFonts w:ascii="Tahoma" w:hAnsi="Tahoma" w:cs="Tahoma"/>
          <w:color w:val="000000"/>
          <w:sz w:val="22"/>
          <w:szCs w:val="22"/>
          <w:lang w:val="es-BO" w:eastAsia="es-BO"/>
        </w:rPr>
        <w:t xml:space="preserve"> y el inicio de las acciones legales respectivas.</w:t>
      </w:r>
    </w:p>
    <w:p w14:paraId="51E34B47" w14:textId="77777777" w:rsidR="00537ECF" w:rsidRPr="00B36C7E" w:rsidRDefault="00537ECF" w:rsidP="00537ECF">
      <w:pPr>
        <w:tabs>
          <w:tab w:val="left" w:pos="-2977"/>
        </w:tabs>
        <w:spacing w:before="120"/>
        <w:contextualSpacing/>
        <w:jc w:val="both"/>
        <w:rPr>
          <w:rFonts w:ascii="Tahoma" w:hAnsi="Tahoma" w:cs="Tahoma"/>
          <w:b/>
          <w:sz w:val="22"/>
          <w:szCs w:val="22"/>
          <w:lang w:val="es-BO"/>
        </w:rPr>
      </w:pPr>
      <w:r w:rsidRPr="00B36C7E">
        <w:rPr>
          <w:rFonts w:ascii="Tahoma" w:hAnsi="Tahoma" w:cs="Tahoma"/>
          <w:b/>
          <w:sz w:val="22"/>
          <w:szCs w:val="22"/>
          <w:u w:val="single"/>
          <w:lang w:val="es-BO"/>
        </w:rPr>
        <w:t>VIGÉSIMA PRIMERA: RESOLUCIÓN</w:t>
      </w:r>
      <w:r w:rsidRPr="00B36C7E">
        <w:rPr>
          <w:rFonts w:ascii="Tahoma" w:hAnsi="Tahoma" w:cs="Tahoma"/>
          <w:b/>
          <w:sz w:val="22"/>
          <w:szCs w:val="22"/>
          <w:lang w:val="es-BO"/>
        </w:rPr>
        <w:t xml:space="preserve">.- </w:t>
      </w:r>
      <w:r w:rsidRPr="00B36C7E">
        <w:rPr>
          <w:rFonts w:ascii="Tahoma" w:hAnsi="Tahoma" w:cs="Tahoma"/>
          <w:sz w:val="22"/>
          <w:szCs w:val="22"/>
          <w:lang w:val="es-BO"/>
        </w:rPr>
        <w:t>El presente contrato podrá ser resuelto por las siguientes causales:</w:t>
      </w:r>
    </w:p>
    <w:p w14:paraId="17CBD4C3" w14:textId="77777777" w:rsidR="00537ECF" w:rsidRPr="00B36C7E" w:rsidRDefault="00537ECF" w:rsidP="00537EC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21.1</w:t>
      </w:r>
      <w:r w:rsidRPr="00B36C7E">
        <w:rPr>
          <w:rFonts w:ascii="Tahoma" w:hAnsi="Tahoma" w:cs="Tahoma"/>
          <w:sz w:val="22"/>
          <w:szCs w:val="22"/>
          <w:lang w:val="es-BO"/>
        </w:rPr>
        <w:tab/>
        <w:t>Por ENTEL S.A.:</w:t>
      </w:r>
    </w:p>
    <w:p w14:paraId="01ADFAE2" w14:textId="77777777" w:rsidR="00537ECF" w:rsidRPr="00B36C7E" w:rsidRDefault="00537ECF" w:rsidP="00537EC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21.1.1</w:t>
      </w:r>
      <w:r w:rsidRPr="00B36C7E">
        <w:rPr>
          <w:rFonts w:ascii="Tahoma" w:hAnsi="Tahoma" w:cs="Tahoma"/>
          <w:sz w:val="22"/>
          <w:szCs w:val="22"/>
          <w:lang w:val="es-BO"/>
        </w:rPr>
        <w:tab/>
        <w:t>Cuando el PROVEEDOR, incurra en negligencia o cometa incumplimiento de sus obligaciones objeto del presente contrato.</w:t>
      </w:r>
    </w:p>
    <w:p w14:paraId="0A7E72DE" w14:textId="77777777" w:rsidR="00537ECF" w:rsidRPr="00B36C7E" w:rsidRDefault="00537ECF" w:rsidP="00537EC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21.1.2</w:t>
      </w:r>
      <w:r w:rsidRPr="00B36C7E">
        <w:rPr>
          <w:rFonts w:ascii="Tahoma" w:hAnsi="Tahoma" w:cs="Tahoma"/>
          <w:sz w:val="22"/>
          <w:szCs w:val="22"/>
          <w:lang w:val="es-BO"/>
        </w:rPr>
        <w:tab/>
        <w:t>Quiebra declarada del PROVEEDOR.</w:t>
      </w:r>
    </w:p>
    <w:p w14:paraId="30095C0F" w14:textId="77777777" w:rsidR="00537ECF" w:rsidRPr="00B36C7E" w:rsidRDefault="00537ECF" w:rsidP="00537EC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t>21.1.3</w:t>
      </w:r>
      <w:r w:rsidRPr="00B36C7E">
        <w:rPr>
          <w:rFonts w:ascii="Tahoma" w:hAnsi="Tahoma" w:cs="Tahoma"/>
          <w:sz w:val="22"/>
          <w:szCs w:val="22"/>
          <w:lang w:val="es-BO"/>
        </w:rPr>
        <w:tab/>
        <w:t>Si el PROVEEDOR se disuelve como sociedad.</w:t>
      </w:r>
    </w:p>
    <w:p w14:paraId="721D78C3" w14:textId="77777777" w:rsidR="00537ECF" w:rsidRPr="00B36C7E" w:rsidRDefault="00537ECF" w:rsidP="00537ECF">
      <w:pPr>
        <w:spacing w:before="120"/>
        <w:ind w:left="1418" w:hanging="847"/>
        <w:contextualSpacing/>
        <w:jc w:val="both"/>
        <w:rPr>
          <w:rFonts w:ascii="Tahoma" w:hAnsi="Tahoma" w:cs="Tahoma"/>
          <w:sz w:val="22"/>
          <w:szCs w:val="22"/>
          <w:lang w:val="es-BO"/>
        </w:rPr>
      </w:pPr>
      <w:r w:rsidRPr="00B36C7E">
        <w:rPr>
          <w:rFonts w:ascii="Tahoma" w:hAnsi="Tahoma" w:cs="Tahoma"/>
          <w:sz w:val="22"/>
          <w:szCs w:val="22"/>
          <w:lang w:val="es-BO"/>
        </w:rPr>
        <w:lastRenderedPageBreak/>
        <w:t>21.1.4</w:t>
      </w:r>
      <w:r w:rsidRPr="00B36C7E">
        <w:rPr>
          <w:rFonts w:ascii="Tahoma" w:hAnsi="Tahoma" w:cs="Tahoma"/>
          <w:sz w:val="22"/>
          <w:szCs w:val="22"/>
          <w:lang w:val="es-BO"/>
        </w:rPr>
        <w:tab/>
        <w:t>Facultativamente si la aplicación de sanciones alcanza al porcentaje de multas expresado en el presente contrato.</w:t>
      </w:r>
    </w:p>
    <w:p w14:paraId="6FAED32D" w14:textId="77777777" w:rsidR="00537ECF" w:rsidRPr="00B36C7E" w:rsidRDefault="00537ECF" w:rsidP="00537EC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21.2</w:t>
      </w:r>
      <w:r w:rsidRPr="00B36C7E">
        <w:rPr>
          <w:rFonts w:ascii="Tahoma" w:hAnsi="Tahoma" w:cs="Tahoma"/>
          <w:sz w:val="22"/>
          <w:szCs w:val="22"/>
          <w:lang w:val="es-BO"/>
        </w:rPr>
        <w:tab/>
        <w:t>Por el PROVEEDOR.</w:t>
      </w:r>
    </w:p>
    <w:p w14:paraId="20E85106" w14:textId="77777777" w:rsidR="00537ECF" w:rsidRPr="00B36C7E" w:rsidRDefault="00537ECF" w:rsidP="00537ECF">
      <w:pPr>
        <w:autoSpaceDE w:val="0"/>
        <w:autoSpaceDN w:val="0"/>
        <w:adjustRightInd w:val="0"/>
        <w:spacing w:before="120"/>
        <w:ind w:left="1416" w:hanging="850"/>
        <w:contextualSpacing/>
        <w:jc w:val="both"/>
        <w:rPr>
          <w:rFonts w:ascii="Tahoma" w:hAnsi="Tahoma" w:cs="Tahoma"/>
          <w:bCs/>
          <w:color w:val="000000"/>
          <w:sz w:val="22"/>
          <w:szCs w:val="22"/>
          <w:lang w:val="es-BO"/>
        </w:rPr>
      </w:pPr>
      <w:r w:rsidRPr="00B36C7E">
        <w:rPr>
          <w:rFonts w:ascii="Tahoma" w:hAnsi="Tahoma" w:cs="Tahoma"/>
          <w:bCs/>
          <w:color w:val="000000"/>
          <w:sz w:val="22"/>
          <w:szCs w:val="22"/>
          <w:lang w:val="es-BO"/>
        </w:rPr>
        <w:t>21.2.1</w:t>
      </w:r>
      <w:r w:rsidRPr="00B36C7E">
        <w:rPr>
          <w:rFonts w:ascii="Tahoma" w:hAnsi="Tahoma" w:cs="Tahoma"/>
          <w:bCs/>
          <w:color w:val="000000"/>
          <w:sz w:val="22"/>
          <w:szCs w:val="22"/>
          <w:lang w:val="es-BO"/>
        </w:rPr>
        <w:tab/>
        <w:t>Si ENTEL S.A. demora injustificadamente en los pagos acordados.</w:t>
      </w:r>
    </w:p>
    <w:p w14:paraId="0B790769"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3D1DEB69"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3FDCF1B0"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1A30BEE9"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5B18BF8B"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5F791B99" w14:textId="77777777" w:rsidR="00537ECF" w:rsidRPr="00B36C7E" w:rsidRDefault="00537ECF" w:rsidP="00537ECF">
      <w:pPr>
        <w:spacing w:before="120"/>
        <w:contextualSpacing/>
        <w:jc w:val="both"/>
        <w:rPr>
          <w:rFonts w:ascii="Tahoma" w:hAnsi="Tahoma" w:cs="Tahoma"/>
          <w:color w:val="000000"/>
          <w:sz w:val="22"/>
          <w:szCs w:val="22"/>
          <w:lang w:val="es-BO" w:eastAsia="es-BO"/>
        </w:rPr>
      </w:pPr>
      <w:r w:rsidRPr="00B36C7E">
        <w:rPr>
          <w:rFonts w:ascii="Tahoma" w:hAnsi="Tahoma" w:cs="Tahoma"/>
          <w:b/>
          <w:bCs/>
          <w:sz w:val="22"/>
          <w:szCs w:val="22"/>
          <w:u w:val="single"/>
        </w:rPr>
        <w:t>VIGÉSIMA SEGUNDA: CONCLUSIÓN ANTICIPADA</w:t>
      </w:r>
      <w:r w:rsidRPr="00B36C7E">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424B032" w14:textId="77777777" w:rsidR="00537ECF" w:rsidRPr="00B36C7E" w:rsidRDefault="00537ECF" w:rsidP="00537ECF">
      <w:pPr>
        <w:spacing w:before="120"/>
        <w:contextualSpacing/>
        <w:jc w:val="both"/>
        <w:rPr>
          <w:rFonts w:ascii="Tahoma" w:hAnsi="Tahoma" w:cs="Tahoma"/>
          <w:snapToGrid w:val="0"/>
          <w:sz w:val="22"/>
          <w:szCs w:val="22"/>
          <w:lang w:val="es-BO"/>
        </w:rPr>
      </w:pPr>
      <w:r w:rsidRPr="00B36C7E">
        <w:rPr>
          <w:rFonts w:ascii="Tahoma" w:hAnsi="Tahoma" w:cs="Tahoma"/>
          <w:b/>
          <w:bCs/>
          <w:sz w:val="22"/>
          <w:szCs w:val="22"/>
          <w:u w:val="single"/>
          <w:lang w:val="es-BO"/>
        </w:rPr>
        <w:t>VIGÉSIMA TERCERA:</w:t>
      </w:r>
      <w:r w:rsidRPr="00B36C7E">
        <w:rPr>
          <w:rFonts w:ascii="Tahoma" w:hAnsi="Tahoma" w:cs="Tahoma"/>
          <w:b/>
          <w:snapToGrid w:val="0"/>
          <w:sz w:val="22"/>
          <w:szCs w:val="22"/>
          <w:u w:val="single"/>
          <w:lang w:val="es-BO"/>
        </w:rPr>
        <w:t xml:space="preserve"> AUDITAJE</w:t>
      </w:r>
      <w:r w:rsidRPr="00B36C7E">
        <w:rPr>
          <w:rFonts w:ascii="Tahoma" w:hAnsi="Tahoma" w:cs="Tahoma"/>
          <w:b/>
          <w:snapToGrid w:val="0"/>
          <w:sz w:val="22"/>
          <w:szCs w:val="22"/>
          <w:lang w:val="es-BO"/>
        </w:rPr>
        <w:t xml:space="preserve">.- </w:t>
      </w:r>
      <w:r w:rsidRPr="00B36C7E">
        <w:rPr>
          <w:rFonts w:ascii="Tahoma" w:hAnsi="Tahoma" w:cs="Tahoma"/>
          <w:snapToGrid w:val="0"/>
          <w:sz w:val="22"/>
          <w:szCs w:val="22"/>
          <w:lang w:val="es-BO"/>
        </w:rPr>
        <w:t xml:space="preserve">ENTEL S.A., podrá ejercer el derecho, si el caso aconseja, de realizar en cualquier momento auditorias técnicas o de cumplimiento que incluya la verificación de procesos y procedimientos de trabajo referidos a la ejecución </w:t>
      </w:r>
      <w:r w:rsidRPr="00B36C7E">
        <w:rPr>
          <w:rFonts w:ascii="Tahoma" w:hAnsi="Tahoma" w:cs="Tahoma"/>
          <w:snapToGrid w:val="0"/>
          <w:sz w:val="22"/>
          <w:szCs w:val="22"/>
          <w:lang w:val="es-BO"/>
        </w:rPr>
        <w:lastRenderedPageBreak/>
        <w:t>del objeto del presente contrato, que garanticen la efectividad, eficiencia, seguridad y control de operaciones, de acuerdo a las características del servicio contratado.</w:t>
      </w:r>
    </w:p>
    <w:p w14:paraId="4E88526B"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VIGÉSIMA CUARTA: PROPIEDAD INTELECTUAL</w:t>
      </w:r>
      <w:r w:rsidRPr="00B36C7E">
        <w:rPr>
          <w:rFonts w:ascii="Tahoma" w:hAnsi="Tahoma" w:cs="Tahoma"/>
          <w:b/>
          <w:sz w:val="22"/>
          <w:szCs w:val="22"/>
          <w:lang w:val="es-BO"/>
        </w:rPr>
        <w:t>.-</w:t>
      </w:r>
      <w:r w:rsidRPr="00B36C7E">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5ECEAE0F"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39F85176"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659F7CF"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4846ECE"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B36C7E">
        <w:rPr>
          <w:rFonts w:ascii="Tahoma" w:hAnsi="Tahoma" w:cs="Tahoma"/>
          <w:b/>
          <w:sz w:val="22"/>
          <w:szCs w:val="22"/>
          <w:lang w:val="es-BO"/>
        </w:rPr>
        <w:t>(DEPENDIENDO DEL OBJETO DEL CONTRATO)</w:t>
      </w:r>
      <w:r w:rsidRPr="00B36C7E">
        <w:rPr>
          <w:rFonts w:ascii="Tahoma" w:hAnsi="Tahoma" w:cs="Tahoma"/>
          <w:sz w:val="22"/>
          <w:szCs w:val="22"/>
          <w:lang w:val="es-BO"/>
        </w:rPr>
        <w:t>.</w:t>
      </w:r>
      <w:r w:rsidRPr="00B36C7E">
        <w:rPr>
          <w:rFonts w:ascii="Tahoma" w:hAnsi="Tahoma" w:cs="Tahoma"/>
          <w:b/>
          <w:iCs/>
          <w:color w:val="000000"/>
          <w:sz w:val="22"/>
          <w:szCs w:val="22"/>
          <w:lang w:val="es-BO" w:eastAsia="es-BO"/>
        </w:rPr>
        <w:t xml:space="preserve"> </w:t>
      </w:r>
    </w:p>
    <w:p w14:paraId="279BADED"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lastRenderedPageBreak/>
        <w:t>VIGÉSIMA QUINTA: CONFIDENCIALIDAD</w:t>
      </w:r>
      <w:r w:rsidRPr="00B36C7E">
        <w:rPr>
          <w:rFonts w:ascii="Tahoma" w:hAnsi="Tahoma" w:cs="Tahoma"/>
          <w:b/>
          <w:sz w:val="22"/>
          <w:szCs w:val="22"/>
          <w:lang w:val="es-BO"/>
        </w:rPr>
        <w:t xml:space="preserve">.- </w:t>
      </w:r>
      <w:r w:rsidRPr="00B36C7E">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A6C35D1"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t>La información es de propiedad exclusiva de</w:t>
      </w:r>
      <w:r w:rsidRPr="00B36C7E">
        <w:rPr>
          <w:rFonts w:ascii="Tahoma" w:hAnsi="Tahoma" w:cs="Tahoma"/>
          <w:bCs/>
          <w:sz w:val="22"/>
          <w:szCs w:val="22"/>
          <w:lang w:val="es-BO"/>
        </w:rPr>
        <w:t xml:space="preserve"> ENTEL S.A., </w:t>
      </w:r>
      <w:r w:rsidRPr="00B36C7E">
        <w:rPr>
          <w:rFonts w:ascii="Tahoma" w:hAnsi="Tahoma" w:cs="Tahoma"/>
          <w:sz w:val="22"/>
          <w:szCs w:val="22"/>
          <w:lang w:val="es-BO"/>
        </w:rPr>
        <w:t>razón por la</w:t>
      </w:r>
      <w:r w:rsidRPr="00B36C7E">
        <w:rPr>
          <w:rFonts w:ascii="Tahoma" w:hAnsi="Tahoma" w:cs="Tahoma"/>
          <w:bCs/>
          <w:sz w:val="22"/>
          <w:szCs w:val="22"/>
          <w:lang w:val="es-BO"/>
        </w:rPr>
        <w:t xml:space="preserve"> </w:t>
      </w:r>
      <w:r w:rsidRPr="00B36C7E">
        <w:rPr>
          <w:rFonts w:ascii="Tahoma" w:hAnsi="Tahoma" w:cs="Tahoma"/>
          <w:sz w:val="22"/>
          <w:szCs w:val="22"/>
          <w:lang w:val="es-BO"/>
        </w:rPr>
        <w:t xml:space="preserve">cual el PROVEEDOR está expresamente prohibido de utilizar la misma para fines distintos a los señalados en este contrato. </w:t>
      </w:r>
    </w:p>
    <w:p w14:paraId="445948CD"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sz w:val="22"/>
          <w:szCs w:val="22"/>
          <w:lang w:val="es-BO"/>
        </w:rPr>
        <w:lastRenderedPageBreak/>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304AAAF4" w14:textId="77777777" w:rsidR="00537ECF" w:rsidRPr="00B36C7E" w:rsidRDefault="00537ECF" w:rsidP="00537ECF">
      <w:pPr>
        <w:spacing w:before="120"/>
        <w:contextualSpacing/>
        <w:jc w:val="both"/>
        <w:rPr>
          <w:rFonts w:ascii="Tahoma" w:hAnsi="Tahoma" w:cs="Tahoma"/>
          <w:sz w:val="22"/>
          <w:szCs w:val="22"/>
          <w:lang w:val="es-BO"/>
        </w:rPr>
      </w:pPr>
      <w:r w:rsidRPr="00B36C7E">
        <w:rPr>
          <w:rFonts w:ascii="Tahoma" w:hAnsi="Tahoma" w:cs="Tahoma"/>
          <w:b/>
          <w:bCs/>
          <w:sz w:val="22"/>
          <w:szCs w:val="22"/>
          <w:u w:val="single"/>
          <w:lang w:val="es-BO"/>
        </w:rPr>
        <w:t>VIGÉSIMA SEXTA:</w:t>
      </w:r>
      <w:r w:rsidRPr="00B36C7E">
        <w:rPr>
          <w:rFonts w:ascii="Tahoma" w:hAnsi="Tahoma" w:cs="Tahoma"/>
          <w:b/>
          <w:sz w:val="22"/>
          <w:szCs w:val="22"/>
          <w:u w:val="single"/>
          <w:lang w:val="es-BO"/>
        </w:rPr>
        <w:t xml:space="preserve"> EXONERACIÓN DE RESPONSABILIDADES POR DAÑO A TERCEROS</w:t>
      </w:r>
      <w:r w:rsidRPr="00B36C7E">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3B8D1B3F" w14:textId="77777777" w:rsidR="00537ECF" w:rsidRPr="00B36C7E" w:rsidRDefault="00537ECF" w:rsidP="00537ECF">
      <w:pPr>
        <w:autoSpaceDE w:val="0"/>
        <w:autoSpaceDN w:val="0"/>
        <w:adjustRightInd w:val="0"/>
        <w:spacing w:before="120"/>
        <w:contextualSpacing/>
        <w:jc w:val="both"/>
        <w:rPr>
          <w:rFonts w:ascii="Tahoma" w:hAnsi="Tahoma" w:cs="Tahoma"/>
          <w:bCs/>
          <w:sz w:val="22"/>
          <w:szCs w:val="22"/>
        </w:rPr>
      </w:pPr>
      <w:r w:rsidRPr="00B36C7E">
        <w:rPr>
          <w:rFonts w:ascii="Tahoma" w:hAnsi="Tahoma" w:cs="Tahoma"/>
          <w:b/>
          <w:sz w:val="22"/>
          <w:szCs w:val="22"/>
          <w:u w:val="single"/>
          <w:lang w:val="es-BO"/>
        </w:rPr>
        <w:t xml:space="preserve">VIGÉSIMA SÉPTIMA: </w:t>
      </w:r>
      <w:r w:rsidRPr="00B36C7E">
        <w:rPr>
          <w:rFonts w:ascii="Tahoma" w:hAnsi="Tahoma" w:cs="Tahoma"/>
          <w:b/>
          <w:bCs/>
          <w:sz w:val="22"/>
          <w:szCs w:val="22"/>
          <w:u w:val="single"/>
        </w:rPr>
        <w:t>NOTIFICACIONES</w:t>
      </w:r>
      <w:r w:rsidRPr="00B36C7E">
        <w:rPr>
          <w:rFonts w:ascii="Tahoma" w:hAnsi="Tahoma" w:cs="Tahoma"/>
          <w:bCs/>
          <w:sz w:val="22"/>
          <w:szCs w:val="22"/>
        </w:rPr>
        <w:t>.- Toda comunicación entre Partes emergente del presente contrato, deberán ser entregadas en los siguientes domicilios:</w:t>
      </w:r>
    </w:p>
    <w:p w14:paraId="2F5B1A1A" w14:textId="77777777" w:rsidR="00537ECF" w:rsidRPr="00B36C7E" w:rsidRDefault="00537ECF" w:rsidP="00537ECF">
      <w:pPr>
        <w:autoSpaceDE w:val="0"/>
        <w:autoSpaceDN w:val="0"/>
        <w:adjustRightInd w:val="0"/>
        <w:spacing w:before="120"/>
        <w:ind w:left="567" w:hanging="567"/>
        <w:contextualSpacing/>
        <w:jc w:val="both"/>
        <w:rPr>
          <w:rFonts w:ascii="Tahoma" w:hAnsi="Tahoma" w:cs="Tahoma"/>
          <w:bCs/>
          <w:sz w:val="22"/>
          <w:szCs w:val="22"/>
        </w:rPr>
      </w:pPr>
      <w:r w:rsidRPr="00B36C7E">
        <w:rPr>
          <w:rFonts w:ascii="Tahoma" w:hAnsi="Tahoma" w:cs="Tahoma"/>
          <w:bCs/>
          <w:iCs/>
          <w:color w:val="000000"/>
          <w:sz w:val="22"/>
          <w:szCs w:val="22"/>
          <w:lang w:val="es-BO"/>
        </w:rPr>
        <w:t>27.1</w:t>
      </w:r>
      <w:r w:rsidRPr="00B36C7E">
        <w:rPr>
          <w:rFonts w:ascii="Tahoma" w:hAnsi="Tahoma" w:cs="Tahoma"/>
          <w:bCs/>
          <w:iCs/>
          <w:color w:val="000000"/>
          <w:sz w:val="22"/>
          <w:szCs w:val="22"/>
          <w:lang w:val="es-BO"/>
        </w:rPr>
        <w:tab/>
      </w:r>
      <w:r w:rsidRPr="00B36C7E">
        <w:rPr>
          <w:rFonts w:ascii="Tahoma" w:hAnsi="Tahoma" w:cs="Tahoma"/>
          <w:sz w:val="22"/>
          <w:szCs w:val="22"/>
          <w:lang w:val="es-BO"/>
        </w:rPr>
        <w:t>El PROVEEDOR:</w:t>
      </w:r>
    </w:p>
    <w:p w14:paraId="55052598" w14:textId="77777777" w:rsidR="00537ECF" w:rsidRPr="00B36C7E" w:rsidRDefault="00537ECF" w:rsidP="00537ECF">
      <w:pPr>
        <w:ind w:left="567"/>
        <w:contextualSpacing/>
        <w:jc w:val="both"/>
        <w:rPr>
          <w:rFonts w:ascii="Tahoma" w:hAnsi="Tahoma" w:cs="Tahoma"/>
          <w:sz w:val="22"/>
          <w:szCs w:val="22"/>
          <w:lang w:val="es-BO"/>
        </w:rPr>
      </w:pPr>
      <w:r w:rsidRPr="00B36C7E">
        <w:rPr>
          <w:rFonts w:ascii="Tahoma" w:hAnsi="Tahoma" w:cs="Tahoma"/>
          <w:sz w:val="22"/>
          <w:szCs w:val="22"/>
          <w:lang w:val="es-BO"/>
        </w:rPr>
        <w:lastRenderedPageBreak/>
        <w:t>Dirección: …………………………………………..</w:t>
      </w:r>
    </w:p>
    <w:p w14:paraId="4180235E" w14:textId="77777777" w:rsidR="00537ECF" w:rsidRPr="00B36C7E" w:rsidRDefault="00537ECF" w:rsidP="00537ECF">
      <w:pPr>
        <w:ind w:left="567"/>
        <w:contextualSpacing/>
        <w:jc w:val="both"/>
        <w:rPr>
          <w:rFonts w:ascii="Tahoma" w:hAnsi="Tahoma" w:cs="Tahoma"/>
          <w:sz w:val="22"/>
          <w:szCs w:val="22"/>
          <w:lang w:val="es-BO"/>
        </w:rPr>
      </w:pPr>
      <w:r w:rsidRPr="00B36C7E">
        <w:rPr>
          <w:rFonts w:ascii="Tahoma" w:hAnsi="Tahoma" w:cs="Tahoma"/>
          <w:sz w:val="22"/>
          <w:szCs w:val="22"/>
          <w:lang w:val="es-BO"/>
        </w:rPr>
        <w:t>Teléfonos: ………………………………. – Fax …………………….</w:t>
      </w:r>
    </w:p>
    <w:p w14:paraId="6BD99D3F" w14:textId="77777777" w:rsidR="00537ECF" w:rsidRPr="00B36C7E" w:rsidRDefault="00537ECF" w:rsidP="00537ECF">
      <w:pPr>
        <w:ind w:left="567"/>
        <w:contextualSpacing/>
        <w:jc w:val="both"/>
        <w:rPr>
          <w:rFonts w:ascii="Tahoma" w:hAnsi="Tahoma" w:cs="Tahoma"/>
          <w:sz w:val="22"/>
          <w:szCs w:val="22"/>
          <w:lang w:val="es-BO"/>
        </w:rPr>
      </w:pPr>
      <w:r w:rsidRPr="00B36C7E">
        <w:rPr>
          <w:rFonts w:ascii="Tahoma" w:hAnsi="Tahoma" w:cs="Tahoma"/>
          <w:sz w:val="22"/>
          <w:szCs w:val="22"/>
          <w:lang w:val="es-BO"/>
        </w:rPr>
        <w:t>Correo electrónico:………………………………………………….</w:t>
      </w:r>
    </w:p>
    <w:p w14:paraId="16725A66" w14:textId="77777777" w:rsidR="00537ECF" w:rsidRPr="00B36C7E" w:rsidRDefault="00537ECF" w:rsidP="00537ECF">
      <w:pPr>
        <w:ind w:left="567"/>
        <w:contextualSpacing/>
        <w:jc w:val="both"/>
        <w:rPr>
          <w:rFonts w:ascii="Tahoma" w:hAnsi="Tahoma" w:cs="Tahoma"/>
          <w:sz w:val="22"/>
          <w:szCs w:val="22"/>
          <w:lang w:val="es-BO"/>
        </w:rPr>
      </w:pPr>
      <w:r w:rsidRPr="00B36C7E">
        <w:rPr>
          <w:rFonts w:ascii="Tahoma" w:hAnsi="Tahoma" w:cs="Tahoma"/>
          <w:sz w:val="22"/>
          <w:szCs w:val="22"/>
          <w:lang w:val="es-BO"/>
        </w:rPr>
        <w:t xml:space="preserve">La Paz - Bolivia </w:t>
      </w:r>
    </w:p>
    <w:p w14:paraId="3C02ACBC" w14:textId="77777777" w:rsidR="00537ECF" w:rsidRPr="00B36C7E" w:rsidRDefault="00537ECF" w:rsidP="00537ECF">
      <w:pPr>
        <w:spacing w:before="120"/>
        <w:ind w:left="567" w:hanging="567"/>
        <w:contextualSpacing/>
        <w:jc w:val="both"/>
        <w:rPr>
          <w:rFonts w:ascii="Tahoma" w:hAnsi="Tahoma" w:cs="Tahoma"/>
          <w:sz w:val="22"/>
          <w:szCs w:val="22"/>
          <w:lang w:val="es-BO"/>
        </w:rPr>
      </w:pPr>
      <w:r w:rsidRPr="00B36C7E">
        <w:rPr>
          <w:rFonts w:ascii="Tahoma" w:hAnsi="Tahoma" w:cs="Tahoma"/>
          <w:sz w:val="22"/>
          <w:szCs w:val="22"/>
          <w:lang w:val="es-BO"/>
        </w:rPr>
        <w:t>27.2</w:t>
      </w:r>
      <w:r w:rsidRPr="00B36C7E">
        <w:rPr>
          <w:rFonts w:ascii="Tahoma" w:hAnsi="Tahoma" w:cs="Tahoma"/>
          <w:sz w:val="22"/>
          <w:szCs w:val="22"/>
          <w:lang w:val="es-BO"/>
        </w:rPr>
        <w:tab/>
        <w:t>A  ENTEL S.A.:</w:t>
      </w:r>
      <w:r w:rsidRPr="00B36C7E">
        <w:rPr>
          <w:rFonts w:ascii="Tahoma" w:hAnsi="Tahoma" w:cs="Tahoma"/>
          <w:sz w:val="22"/>
          <w:szCs w:val="22"/>
          <w:lang w:val="es-BO"/>
        </w:rPr>
        <w:tab/>
      </w:r>
    </w:p>
    <w:p w14:paraId="4DA96C2E" w14:textId="77777777" w:rsidR="00537ECF" w:rsidRPr="00B36C7E" w:rsidRDefault="00537ECF" w:rsidP="00537ECF">
      <w:pPr>
        <w:ind w:left="1701" w:hanging="1134"/>
        <w:contextualSpacing/>
        <w:jc w:val="both"/>
        <w:rPr>
          <w:rFonts w:ascii="Tahoma" w:hAnsi="Tahoma" w:cs="Tahoma"/>
          <w:sz w:val="22"/>
          <w:szCs w:val="22"/>
          <w:lang w:val="es-BO"/>
        </w:rPr>
      </w:pPr>
      <w:r w:rsidRPr="00B36C7E">
        <w:rPr>
          <w:rFonts w:ascii="Tahoma" w:hAnsi="Tahoma" w:cs="Tahoma"/>
          <w:sz w:val="22"/>
          <w:szCs w:val="22"/>
          <w:lang w:val="es-BO"/>
        </w:rPr>
        <w:t>Dirección: Calle Federico Zuazo N° 1771, Edificio Tower.</w:t>
      </w:r>
    </w:p>
    <w:p w14:paraId="77A81047" w14:textId="77777777" w:rsidR="00537ECF" w:rsidRPr="00B36C7E" w:rsidRDefault="00537ECF" w:rsidP="00537ECF">
      <w:pPr>
        <w:ind w:left="1701" w:hanging="1134"/>
        <w:contextualSpacing/>
        <w:jc w:val="both"/>
        <w:rPr>
          <w:rFonts w:ascii="Tahoma" w:hAnsi="Tahoma" w:cs="Tahoma"/>
          <w:sz w:val="22"/>
          <w:szCs w:val="22"/>
          <w:lang w:val="es-BO"/>
        </w:rPr>
      </w:pPr>
      <w:r w:rsidRPr="00B36C7E">
        <w:rPr>
          <w:rFonts w:ascii="Tahoma" w:hAnsi="Tahoma" w:cs="Tahoma"/>
          <w:sz w:val="22"/>
          <w:szCs w:val="22"/>
          <w:lang w:val="es-BO"/>
        </w:rPr>
        <w:t xml:space="preserve">Teléfono: 2141111 </w:t>
      </w:r>
    </w:p>
    <w:p w14:paraId="05855F65" w14:textId="77777777" w:rsidR="00537ECF" w:rsidRPr="00B36C7E" w:rsidRDefault="00537ECF" w:rsidP="00537ECF">
      <w:pPr>
        <w:ind w:left="567"/>
        <w:contextualSpacing/>
        <w:jc w:val="both"/>
        <w:rPr>
          <w:rFonts w:ascii="Tahoma" w:hAnsi="Tahoma" w:cs="Tahoma"/>
          <w:sz w:val="22"/>
          <w:szCs w:val="22"/>
          <w:lang w:val="es-BO"/>
        </w:rPr>
      </w:pPr>
      <w:r w:rsidRPr="00B36C7E">
        <w:rPr>
          <w:rFonts w:ascii="Tahoma" w:hAnsi="Tahoma" w:cs="Tahoma"/>
          <w:sz w:val="22"/>
          <w:szCs w:val="22"/>
          <w:lang w:val="es-BO"/>
        </w:rPr>
        <w:t>La Paz – Bolivia</w:t>
      </w:r>
    </w:p>
    <w:p w14:paraId="68A952DF" w14:textId="77777777" w:rsidR="00537ECF" w:rsidRPr="00B36C7E" w:rsidRDefault="00537ECF" w:rsidP="00537ECF">
      <w:pPr>
        <w:autoSpaceDE w:val="0"/>
        <w:autoSpaceDN w:val="0"/>
        <w:adjustRightInd w:val="0"/>
        <w:spacing w:before="120"/>
        <w:contextualSpacing/>
        <w:jc w:val="both"/>
        <w:rPr>
          <w:rFonts w:ascii="Tahoma" w:hAnsi="Tahoma" w:cs="Tahoma"/>
          <w:sz w:val="22"/>
          <w:szCs w:val="22"/>
          <w:lang w:val="es-BO"/>
        </w:rPr>
      </w:pPr>
      <w:r w:rsidRPr="00B36C7E">
        <w:rPr>
          <w:rFonts w:ascii="Tahoma" w:hAnsi="Tahoma" w:cs="Tahoma"/>
          <w:b/>
          <w:sz w:val="22"/>
          <w:szCs w:val="22"/>
          <w:u w:val="single"/>
          <w:lang w:val="es-BO"/>
        </w:rPr>
        <w:t xml:space="preserve">VIGÉSIMA OCTAVA: </w:t>
      </w:r>
      <w:r w:rsidRPr="00B36C7E">
        <w:rPr>
          <w:rFonts w:ascii="Tahoma" w:hAnsi="Tahoma" w:cs="Tahoma"/>
          <w:b/>
          <w:snapToGrid w:val="0"/>
          <w:sz w:val="22"/>
          <w:szCs w:val="22"/>
          <w:u w:val="single"/>
          <w:lang w:val="es-BO"/>
        </w:rPr>
        <w:t>ACEPTACIÓN Y CONFORMIDAD</w:t>
      </w:r>
      <w:r w:rsidRPr="00B36C7E">
        <w:rPr>
          <w:rFonts w:ascii="Tahoma" w:hAnsi="Tahoma" w:cs="Tahoma"/>
          <w:b/>
          <w:iCs/>
          <w:sz w:val="22"/>
          <w:szCs w:val="22"/>
          <w:lang w:val="es-BO"/>
        </w:rPr>
        <w:t xml:space="preserve">.- </w:t>
      </w:r>
      <w:r w:rsidRPr="00B36C7E">
        <w:rPr>
          <w:rFonts w:ascii="Tahoma" w:hAnsi="Tahoma" w:cs="Tahoma"/>
          <w:sz w:val="22"/>
          <w:szCs w:val="22"/>
          <w:lang w:val="es-BO"/>
        </w:rPr>
        <w:t xml:space="preserve">Nosotros, ………………. en representación de ENTEL S.A. y ………………………………………………… en representación </w:t>
      </w:r>
      <w:r w:rsidRPr="00B36C7E">
        <w:rPr>
          <w:rFonts w:ascii="Tahoma" w:hAnsi="Tahoma" w:cs="Tahoma"/>
          <w:sz w:val="22"/>
          <w:szCs w:val="22"/>
          <w:lang w:val="es-BO"/>
        </w:rPr>
        <w:lastRenderedPageBreak/>
        <w:t>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42DD2328" w14:textId="77777777" w:rsidR="00537ECF" w:rsidRPr="00B36C7E" w:rsidRDefault="00537ECF" w:rsidP="00537ECF">
      <w:pPr>
        <w:spacing w:before="120"/>
        <w:contextualSpacing/>
        <w:jc w:val="both"/>
        <w:rPr>
          <w:rFonts w:ascii="Tahoma" w:hAnsi="Tahoma" w:cs="Tahoma"/>
          <w:b/>
          <w:sz w:val="22"/>
          <w:szCs w:val="22"/>
          <w:lang w:val="es-BO"/>
        </w:rPr>
      </w:pPr>
      <w:r w:rsidRPr="00B36C7E">
        <w:rPr>
          <w:rFonts w:ascii="Tahoma" w:hAnsi="Tahoma" w:cs="Tahoma"/>
          <w:sz w:val="22"/>
          <w:szCs w:val="22"/>
          <w:lang w:val="es-BO"/>
        </w:rPr>
        <w:t xml:space="preserve"> </w:t>
      </w:r>
    </w:p>
    <w:p w14:paraId="389A8FD2" w14:textId="77777777" w:rsidR="00537ECF" w:rsidRPr="00B36C7E" w:rsidRDefault="00537ECF" w:rsidP="00537ECF">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537ECF" w:rsidRPr="00F96568" w14:paraId="59BA4EBC" w14:textId="77777777" w:rsidTr="000F5F7A">
        <w:trPr>
          <w:trHeight w:val="463"/>
        </w:trPr>
        <w:tc>
          <w:tcPr>
            <w:tcW w:w="4678" w:type="dxa"/>
          </w:tcPr>
          <w:p w14:paraId="1C8C4069" w14:textId="77777777" w:rsidR="00537ECF" w:rsidRPr="00B36C7E" w:rsidRDefault="00537ECF" w:rsidP="000F5F7A">
            <w:pPr>
              <w:ind w:right="45"/>
              <w:contextualSpacing/>
              <w:jc w:val="center"/>
              <w:rPr>
                <w:rFonts w:ascii="Tahoma" w:hAnsi="Tahoma" w:cs="Tahoma"/>
                <w:sz w:val="22"/>
                <w:szCs w:val="22"/>
                <w:lang w:val="es-BO"/>
              </w:rPr>
            </w:pPr>
            <w:r w:rsidRPr="00B36C7E">
              <w:rPr>
                <w:rFonts w:ascii="Tahoma" w:hAnsi="Tahoma" w:cs="Tahoma"/>
                <w:sz w:val="22"/>
                <w:szCs w:val="22"/>
                <w:lang w:val="es-BO"/>
              </w:rPr>
              <w:t>…………………………………….</w:t>
            </w:r>
          </w:p>
          <w:p w14:paraId="4B8FBCCF" w14:textId="77777777" w:rsidR="00537ECF" w:rsidRPr="00B36C7E" w:rsidRDefault="00537ECF" w:rsidP="000F5F7A">
            <w:pPr>
              <w:ind w:right="45"/>
              <w:contextualSpacing/>
              <w:jc w:val="center"/>
              <w:rPr>
                <w:rFonts w:ascii="Tahoma" w:hAnsi="Tahoma" w:cs="Tahoma"/>
                <w:b/>
                <w:sz w:val="22"/>
                <w:szCs w:val="22"/>
                <w:lang w:val="es-BO"/>
              </w:rPr>
            </w:pPr>
            <w:r w:rsidRPr="00B36C7E">
              <w:rPr>
                <w:rFonts w:ascii="Tahoma" w:hAnsi="Tahoma" w:cs="Tahoma"/>
                <w:b/>
                <w:sz w:val="22"/>
                <w:szCs w:val="22"/>
                <w:lang w:val="es-BO"/>
              </w:rPr>
              <w:t>Gerente General</w:t>
            </w:r>
          </w:p>
          <w:p w14:paraId="644B21AC" w14:textId="77777777" w:rsidR="00537ECF" w:rsidRPr="00B36C7E" w:rsidRDefault="00537ECF" w:rsidP="000F5F7A">
            <w:pPr>
              <w:ind w:right="45"/>
              <w:contextualSpacing/>
              <w:jc w:val="center"/>
              <w:rPr>
                <w:rFonts w:ascii="Tahoma" w:hAnsi="Tahoma" w:cs="Tahoma"/>
                <w:bCs/>
                <w:sz w:val="22"/>
                <w:szCs w:val="22"/>
                <w:lang w:val="es-BO"/>
              </w:rPr>
            </w:pPr>
            <w:r w:rsidRPr="00B36C7E">
              <w:rPr>
                <w:rFonts w:ascii="Tahoma" w:hAnsi="Tahoma" w:cs="Tahoma"/>
                <w:b/>
                <w:sz w:val="22"/>
                <w:szCs w:val="22"/>
                <w:lang w:val="es-BO"/>
              </w:rPr>
              <w:t>ENTEL S.A.</w:t>
            </w:r>
          </w:p>
        </w:tc>
        <w:tc>
          <w:tcPr>
            <w:tcW w:w="4868" w:type="dxa"/>
          </w:tcPr>
          <w:p w14:paraId="3157A079" w14:textId="77777777" w:rsidR="00537ECF" w:rsidRPr="00B36C7E" w:rsidRDefault="00537ECF" w:rsidP="000F5F7A">
            <w:pPr>
              <w:ind w:right="45"/>
              <w:contextualSpacing/>
              <w:jc w:val="center"/>
              <w:rPr>
                <w:rFonts w:ascii="Tahoma" w:hAnsi="Tahoma" w:cs="Tahoma"/>
                <w:b/>
                <w:sz w:val="22"/>
                <w:szCs w:val="22"/>
                <w:lang w:val="es-BO"/>
              </w:rPr>
            </w:pPr>
            <w:r w:rsidRPr="00B36C7E">
              <w:rPr>
                <w:rFonts w:ascii="Tahoma" w:hAnsi="Tahoma" w:cs="Tahoma"/>
                <w:sz w:val="22"/>
                <w:szCs w:val="22"/>
                <w:lang w:val="es-BO"/>
              </w:rPr>
              <w:t>……………………………………………</w:t>
            </w:r>
          </w:p>
          <w:p w14:paraId="09B40565" w14:textId="77777777" w:rsidR="00537ECF" w:rsidRPr="00B36C7E" w:rsidRDefault="00537ECF" w:rsidP="000F5F7A">
            <w:pPr>
              <w:ind w:right="45"/>
              <w:contextualSpacing/>
              <w:jc w:val="center"/>
              <w:rPr>
                <w:rFonts w:ascii="Tahoma" w:hAnsi="Tahoma" w:cs="Tahoma"/>
                <w:b/>
                <w:sz w:val="22"/>
                <w:szCs w:val="22"/>
                <w:lang w:val="es-BO"/>
              </w:rPr>
            </w:pPr>
            <w:r w:rsidRPr="00B36C7E">
              <w:rPr>
                <w:rFonts w:ascii="Tahoma" w:hAnsi="Tahoma" w:cs="Tahoma"/>
                <w:b/>
                <w:sz w:val="22"/>
                <w:szCs w:val="22"/>
                <w:lang w:val="es-BO"/>
              </w:rPr>
              <w:t>Representante Legal</w:t>
            </w:r>
          </w:p>
          <w:p w14:paraId="5A3FB973" w14:textId="77777777" w:rsidR="00537ECF" w:rsidRPr="00F96568" w:rsidRDefault="00537ECF" w:rsidP="000F5F7A">
            <w:pPr>
              <w:contextualSpacing/>
              <w:jc w:val="center"/>
              <w:rPr>
                <w:rFonts w:ascii="Tahoma" w:hAnsi="Tahoma" w:cs="Tahoma"/>
                <w:b/>
                <w:sz w:val="22"/>
                <w:szCs w:val="22"/>
                <w:lang w:val="es-BO"/>
              </w:rPr>
            </w:pPr>
            <w:r w:rsidRPr="00B36C7E">
              <w:rPr>
                <w:rFonts w:ascii="Tahoma" w:hAnsi="Tahoma" w:cs="Tahoma"/>
                <w:b/>
                <w:sz w:val="22"/>
                <w:szCs w:val="22"/>
                <w:lang w:val="es-BO"/>
              </w:rPr>
              <w:t>…………………………………...</w:t>
            </w:r>
          </w:p>
        </w:tc>
      </w:tr>
      <w:bookmarkEnd w:id="12"/>
    </w:tbl>
    <w:p w14:paraId="5B6B79F5" w14:textId="77777777" w:rsidR="0027198D" w:rsidRPr="00847D4D" w:rsidRDefault="0027198D" w:rsidP="0027198D">
      <w:pPr>
        <w:jc w:val="center"/>
        <w:rPr>
          <w:rFonts w:ascii="Tahoma" w:hAnsi="Tahoma" w:cs="Tahoma"/>
          <w:b/>
          <w:sz w:val="22"/>
          <w:szCs w:val="22"/>
          <w:u w:val="single"/>
          <w:lang w:val="es-BO"/>
        </w:rPr>
      </w:pPr>
    </w:p>
    <w:sectPr w:rsidR="0027198D" w:rsidRPr="00847D4D" w:rsidSect="008F4164">
      <w:headerReference w:type="default" r:id="rId19"/>
      <w:footerReference w:type="default" r:id="rId20"/>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243E7" w14:textId="77777777" w:rsidR="006B7A0F" w:rsidRDefault="006B7A0F">
      <w:r>
        <w:separator/>
      </w:r>
    </w:p>
  </w:endnote>
  <w:endnote w:type="continuationSeparator" w:id="0">
    <w:p w14:paraId="7F4F01B4" w14:textId="77777777" w:rsidR="006B7A0F" w:rsidRDefault="006B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8B3F1" w14:textId="6DB2B665" w:rsidR="006342D4" w:rsidRDefault="006342D4" w:rsidP="00CE1C2E">
    <w:pPr>
      <w:pStyle w:val="Piedepgina"/>
      <w:jc w:val="center"/>
    </w:pPr>
    <w:r>
      <w:fldChar w:fldCharType="begin"/>
    </w:r>
    <w:r>
      <w:instrText>PAGE   \* MERGEFORMAT</w:instrText>
    </w:r>
    <w:r>
      <w:fldChar w:fldCharType="separate"/>
    </w:r>
    <w:r w:rsidR="00FC491A" w:rsidRPr="00FC491A">
      <w:rPr>
        <w:noProof/>
        <w:lang w:val="es-ES"/>
      </w:rPr>
      <w:t>1</w:t>
    </w:r>
    <w:r>
      <w:fldChar w:fldCharType="end"/>
    </w:r>
  </w:p>
  <w:p w14:paraId="364C05A9" w14:textId="77777777" w:rsidR="006342D4" w:rsidRDefault="006342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0DE53" w14:textId="77777777" w:rsidR="006B7A0F" w:rsidRDefault="006B7A0F">
      <w:r>
        <w:separator/>
      </w:r>
    </w:p>
  </w:footnote>
  <w:footnote w:type="continuationSeparator" w:id="0">
    <w:p w14:paraId="47B20D30" w14:textId="77777777" w:rsidR="006B7A0F" w:rsidRDefault="006B7A0F">
      <w:r>
        <w:continuationSeparator/>
      </w:r>
    </w:p>
  </w:footnote>
  <w:footnote w:id="1">
    <w:p w14:paraId="2B3F4182" w14:textId="77777777" w:rsidR="006342D4" w:rsidRDefault="006342D4" w:rsidP="00E4312C">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34C0EEFF" w14:textId="77777777" w:rsidR="006342D4" w:rsidRDefault="006342D4" w:rsidP="0027198D">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4C31" w14:textId="77777777" w:rsidR="006342D4" w:rsidRPr="003256B8" w:rsidRDefault="006342D4" w:rsidP="002A42BF">
    <w:pPr>
      <w:pStyle w:val="Encabezado"/>
      <w:pBdr>
        <w:bottom w:val="single" w:sz="4" w:space="1" w:color="auto"/>
      </w:pBdr>
      <w:tabs>
        <w:tab w:val="clear" w:pos="8838"/>
      </w:tabs>
      <w:jc w:val="right"/>
      <w:rPr>
        <w:rFonts w:ascii="Tahoma" w:hAnsi="Tahoma" w:cs="Tahoma"/>
        <w:b/>
        <w:color w:val="004990"/>
        <w:lang w:val="es-BO"/>
      </w:rPr>
    </w:pPr>
  </w:p>
  <w:p w14:paraId="0FB8D297" w14:textId="77777777" w:rsidR="006342D4" w:rsidRDefault="006342D4" w:rsidP="00656084">
    <w:pPr>
      <w:pStyle w:val="Encabezado"/>
      <w:pBdr>
        <w:bottom w:val="single" w:sz="4" w:space="1" w:color="auto"/>
      </w:pBdr>
      <w:tabs>
        <w:tab w:val="clear" w:pos="8838"/>
      </w:tabs>
      <w:jc w:val="right"/>
      <w:rPr>
        <w:rFonts w:ascii="Tahoma" w:hAnsi="Tahoma" w:cs="Tahoma"/>
        <w:b/>
        <w:color w:val="004990"/>
        <w:lang w:val="es-BO"/>
      </w:rPr>
    </w:pPr>
    <w:r>
      <w:rPr>
        <w:noProof/>
        <w:lang w:val="en-US" w:eastAsia="en-US"/>
      </w:rPr>
      <w:drawing>
        <wp:anchor distT="0" distB="0" distL="114300" distR="114300" simplePos="0" relativeHeight="251657728" behindDoc="0" locked="0" layoutInCell="1" allowOverlap="1" wp14:anchorId="60BDB738" wp14:editId="692AD52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7395B7" w14:textId="77777777" w:rsidR="006342D4" w:rsidRPr="00351BDE" w:rsidRDefault="006342D4"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Pr>
        <w:rFonts w:ascii="Tahoma" w:hAnsi="Tahoma" w:cs="Tahoma"/>
        <w:b/>
        <w:color w:val="004990"/>
        <w:lang w:val="es-BO"/>
      </w:rPr>
      <w:t>012/2018</w:t>
    </w:r>
  </w:p>
  <w:p w14:paraId="2D43636D" w14:textId="77777777" w:rsidR="006342D4" w:rsidRPr="00B22241" w:rsidRDefault="006342D4"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“IMPLEMENTACIÓN DE SISTEMA DE SEGURIDAD ANTI DDoS”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15:restartNumberingAfterBreak="0">
    <w:nsid w:val="0DEE07E5"/>
    <w:multiLevelType w:val="multilevel"/>
    <w:tmpl w:val="18EA343E"/>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9AA3D68"/>
    <w:multiLevelType w:val="hybridMultilevel"/>
    <w:tmpl w:val="BB868822"/>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54A4A1F"/>
    <w:multiLevelType w:val="hybridMultilevel"/>
    <w:tmpl w:val="9B92B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4"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6" w15:restartNumberingAfterBreak="0">
    <w:nsid w:val="4DE91884"/>
    <w:multiLevelType w:val="hybridMultilevel"/>
    <w:tmpl w:val="81C83832"/>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7" w15:restartNumberingAfterBreak="0">
    <w:nsid w:val="50161CFD"/>
    <w:multiLevelType w:val="hybridMultilevel"/>
    <w:tmpl w:val="AFE2ED6E"/>
    <w:lvl w:ilvl="0" w:tplc="400A0001">
      <w:start w:val="1"/>
      <w:numFmt w:val="bullet"/>
      <w:lvlText w:val=""/>
      <w:lvlJc w:val="left"/>
      <w:pPr>
        <w:ind w:left="720" w:hanging="360"/>
      </w:pPr>
      <w:rPr>
        <w:rFonts w:ascii="Symbol" w:hAnsi="Symbol" w:hint="default"/>
      </w:rPr>
    </w:lvl>
    <w:lvl w:ilvl="1" w:tplc="0C0A0019">
      <w:start w:val="3"/>
      <w:numFmt w:val="bullet"/>
      <w:lvlText w:val="-"/>
      <w:lvlJc w:val="left"/>
      <w:pPr>
        <w:ind w:left="1440" w:hanging="360"/>
      </w:pPr>
      <w:rPr>
        <w:rFonts w:ascii="Times New Roman" w:hAnsi="Times New Roman" w:cs="Times New Roman" w:hint="default"/>
        <w:b/>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0"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3" w15:restartNumberingAfterBreak="0">
    <w:nsid w:val="5870195F"/>
    <w:multiLevelType w:val="singleLevel"/>
    <w:tmpl w:val="38C2B268"/>
    <w:lvl w:ilvl="0">
      <w:numFmt w:val="decimal"/>
      <w:pStyle w:val="Ttulo9"/>
      <w:lvlText w:val=""/>
      <w:lvlJc w:val="left"/>
    </w:lvl>
  </w:abstractNum>
  <w:abstractNum w:abstractNumId="34"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6"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5F2256A5"/>
    <w:multiLevelType w:val="multilevel"/>
    <w:tmpl w:val="133ADA98"/>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sz w:val="16"/>
        <w:szCs w:val="16"/>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9" w15:restartNumberingAfterBreak="0">
    <w:nsid w:val="639179EE"/>
    <w:multiLevelType w:val="multilevel"/>
    <w:tmpl w:val="B3204D54"/>
    <w:lvl w:ilvl="0">
      <w:start w:val="3"/>
      <w:numFmt w:val="decimal"/>
      <w:lvlText w:val="%1."/>
      <w:lvlJc w:val="left"/>
      <w:pPr>
        <w:ind w:left="360" w:hanging="360"/>
      </w:pPr>
      <w:rPr>
        <w:rFonts w:hint="default"/>
        <w:b/>
        <w:i w:val="0"/>
      </w:rPr>
    </w:lvl>
    <w:lvl w:ilvl="1">
      <w:start w:val="1"/>
      <w:numFmt w:val="decimal"/>
      <w:isLgl/>
      <w:lvlText w:val="%1.%2."/>
      <w:lvlJc w:val="left"/>
      <w:pPr>
        <w:ind w:left="1080" w:hanging="720"/>
      </w:pPr>
      <w:rPr>
        <w:rFonts w:hint="default"/>
        <w:b/>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11339F0"/>
    <w:multiLevelType w:val="hybridMultilevel"/>
    <w:tmpl w:val="4B186D2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7"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7"/>
  </w:num>
  <w:num w:numId="2">
    <w:abstractNumId w:val="19"/>
  </w:num>
  <w:num w:numId="3">
    <w:abstractNumId w:val="34"/>
  </w:num>
  <w:num w:numId="4">
    <w:abstractNumId w:val="33"/>
  </w:num>
  <w:num w:numId="5">
    <w:abstractNumId w:val="6"/>
  </w:num>
  <w:num w:numId="6">
    <w:abstractNumId w:val="43"/>
  </w:num>
  <w:num w:numId="7">
    <w:abstractNumId w:val="1"/>
  </w:num>
  <w:num w:numId="8">
    <w:abstractNumId w:val="44"/>
  </w:num>
  <w:num w:numId="9">
    <w:abstractNumId w:val="3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7"/>
  </w:num>
  <w:num w:numId="13">
    <w:abstractNumId w:val="32"/>
  </w:num>
  <w:num w:numId="14">
    <w:abstractNumId w:val="23"/>
  </w:num>
  <w:num w:numId="15">
    <w:abstractNumId w:val="46"/>
  </w:num>
  <w:num w:numId="16">
    <w:abstractNumId w:val="47"/>
  </w:num>
  <w:num w:numId="17">
    <w:abstractNumId w:val="50"/>
  </w:num>
  <w:num w:numId="18">
    <w:abstractNumId w:val="21"/>
  </w:num>
  <w:num w:numId="19">
    <w:abstractNumId w:val="36"/>
  </w:num>
  <w:num w:numId="20">
    <w:abstractNumId w:val="42"/>
  </w:num>
  <w:num w:numId="21">
    <w:abstractNumId w:val="30"/>
  </w:num>
  <w:num w:numId="22">
    <w:abstractNumId w:val="8"/>
  </w:num>
  <w:num w:numId="23">
    <w:abstractNumId w:val="48"/>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5"/>
  </w:num>
  <w:num w:numId="37">
    <w:abstractNumId w:val="41"/>
  </w:num>
  <w:num w:numId="38">
    <w:abstractNumId w:val="20"/>
  </w:num>
  <w:num w:numId="39">
    <w:abstractNumId w:val="31"/>
  </w:num>
  <w:num w:numId="40">
    <w:abstractNumId w:val="4"/>
  </w:num>
  <w:num w:numId="41">
    <w:abstractNumId w:val="14"/>
  </w:num>
  <w:num w:numId="42">
    <w:abstractNumId w:val="25"/>
  </w:num>
  <w:num w:numId="43">
    <w:abstractNumId w:val="37"/>
  </w:num>
  <w:num w:numId="44">
    <w:abstractNumId w:val="29"/>
  </w:num>
  <w:num w:numId="45">
    <w:abstractNumId w:val="24"/>
  </w:num>
  <w:num w:numId="46">
    <w:abstractNumId w:val="9"/>
  </w:num>
  <w:num w:numId="47">
    <w:abstractNumId w:val="39"/>
  </w:num>
  <w:num w:numId="48">
    <w:abstractNumId w:val="26"/>
  </w:num>
  <w:num w:numId="49">
    <w:abstractNumId w:val="11"/>
  </w:num>
  <w:num w:numId="50">
    <w:abstractNumId w:val="15"/>
  </w:num>
  <w:num w:numId="51">
    <w:abstractNumId w:val="27"/>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udia Alejandra Ruiz Mariscal">
    <w15:presenceInfo w15:providerId="None" w15:userId="Claudia Alejandra Ruiz Marisc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4B76"/>
    <w:rsid w:val="000151EB"/>
    <w:rsid w:val="000162CE"/>
    <w:rsid w:val="00016FE5"/>
    <w:rsid w:val="00017AF0"/>
    <w:rsid w:val="000205DB"/>
    <w:rsid w:val="00021992"/>
    <w:rsid w:val="000236F6"/>
    <w:rsid w:val="00025D3A"/>
    <w:rsid w:val="00027476"/>
    <w:rsid w:val="00027666"/>
    <w:rsid w:val="00030BB6"/>
    <w:rsid w:val="00031D69"/>
    <w:rsid w:val="000330C1"/>
    <w:rsid w:val="00037F5E"/>
    <w:rsid w:val="00041E93"/>
    <w:rsid w:val="0004298D"/>
    <w:rsid w:val="000454D3"/>
    <w:rsid w:val="000455DF"/>
    <w:rsid w:val="00047636"/>
    <w:rsid w:val="0004797A"/>
    <w:rsid w:val="000509DB"/>
    <w:rsid w:val="00051EB3"/>
    <w:rsid w:val="00052E43"/>
    <w:rsid w:val="00052F19"/>
    <w:rsid w:val="0005679E"/>
    <w:rsid w:val="00057B37"/>
    <w:rsid w:val="00060D6C"/>
    <w:rsid w:val="00064797"/>
    <w:rsid w:val="000656B9"/>
    <w:rsid w:val="0006639A"/>
    <w:rsid w:val="00067F94"/>
    <w:rsid w:val="00071FE3"/>
    <w:rsid w:val="000723A5"/>
    <w:rsid w:val="00072474"/>
    <w:rsid w:val="00072C1C"/>
    <w:rsid w:val="0007459B"/>
    <w:rsid w:val="0007639E"/>
    <w:rsid w:val="000829EE"/>
    <w:rsid w:val="00082C99"/>
    <w:rsid w:val="00085F5B"/>
    <w:rsid w:val="00086388"/>
    <w:rsid w:val="00091AE0"/>
    <w:rsid w:val="000960C7"/>
    <w:rsid w:val="00097F34"/>
    <w:rsid w:val="000A0035"/>
    <w:rsid w:val="000A09C9"/>
    <w:rsid w:val="000A6A2E"/>
    <w:rsid w:val="000A7F80"/>
    <w:rsid w:val="000B0A28"/>
    <w:rsid w:val="000B48FE"/>
    <w:rsid w:val="000B4C0A"/>
    <w:rsid w:val="000B6395"/>
    <w:rsid w:val="000C0218"/>
    <w:rsid w:val="000C4932"/>
    <w:rsid w:val="000C63D6"/>
    <w:rsid w:val="000C7AAB"/>
    <w:rsid w:val="000C7B95"/>
    <w:rsid w:val="000D08D2"/>
    <w:rsid w:val="000D11C9"/>
    <w:rsid w:val="000D1536"/>
    <w:rsid w:val="000D2772"/>
    <w:rsid w:val="000D4A06"/>
    <w:rsid w:val="000D4D1A"/>
    <w:rsid w:val="000D6FDE"/>
    <w:rsid w:val="000D7B8D"/>
    <w:rsid w:val="000E1807"/>
    <w:rsid w:val="000E20B0"/>
    <w:rsid w:val="000E324B"/>
    <w:rsid w:val="000E5224"/>
    <w:rsid w:val="000E5879"/>
    <w:rsid w:val="000E6746"/>
    <w:rsid w:val="000F020E"/>
    <w:rsid w:val="000F094A"/>
    <w:rsid w:val="000F145E"/>
    <w:rsid w:val="000F2665"/>
    <w:rsid w:val="000F41EA"/>
    <w:rsid w:val="000F5F7A"/>
    <w:rsid w:val="000F751E"/>
    <w:rsid w:val="0010018A"/>
    <w:rsid w:val="00100FD0"/>
    <w:rsid w:val="00101E78"/>
    <w:rsid w:val="00104941"/>
    <w:rsid w:val="00104FF8"/>
    <w:rsid w:val="00107538"/>
    <w:rsid w:val="00107965"/>
    <w:rsid w:val="00110155"/>
    <w:rsid w:val="0011034F"/>
    <w:rsid w:val="001109C9"/>
    <w:rsid w:val="00110DD5"/>
    <w:rsid w:val="001116E7"/>
    <w:rsid w:val="00112678"/>
    <w:rsid w:val="00112C33"/>
    <w:rsid w:val="001134D4"/>
    <w:rsid w:val="0011558D"/>
    <w:rsid w:val="00117A59"/>
    <w:rsid w:val="00117BE2"/>
    <w:rsid w:val="00121D23"/>
    <w:rsid w:val="001229DA"/>
    <w:rsid w:val="00122A6D"/>
    <w:rsid w:val="001238D4"/>
    <w:rsid w:val="00124490"/>
    <w:rsid w:val="001252F5"/>
    <w:rsid w:val="001306E0"/>
    <w:rsid w:val="001339B0"/>
    <w:rsid w:val="00133E5C"/>
    <w:rsid w:val="00136EFB"/>
    <w:rsid w:val="00137836"/>
    <w:rsid w:val="00140035"/>
    <w:rsid w:val="00140BA9"/>
    <w:rsid w:val="0014101D"/>
    <w:rsid w:val="00141FB3"/>
    <w:rsid w:val="00147AAA"/>
    <w:rsid w:val="00152DD0"/>
    <w:rsid w:val="00152E1B"/>
    <w:rsid w:val="00152E5F"/>
    <w:rsid w:val="00160A3C"/>
    <w:rsid w:val="00160BD3"/>
    <w:rsid w:val="00160EE5"/>
    <w:rsid w:val="0016265C"/>
    <w:rsid w:val="0016265F"/>
    <w:rsid w:val="00163803"/>
    <w:rsid w:val="00163B5D"/>
    <w:rsid w:val="00164C68"/>
    <w:rsid w:val="0016534F"/>
    <w:rsid w:val="00165C03"/>
    <w:rsid w:val="0017012F"/>
    <w:rsid w:val="001702A0"/>
    <w:rsid w:val="0017367B"/>
    <w:rsid w:val="00174469"/>
    <w:rsid w:val="001754B0"/>
    <w:rsid w:val="00175975"/>
    <w:rsid w:val="001779E0"/>
    <w:rsid w:val="00180720"/>
    <w:rsid w:val="00180B39"/>
    <w:rsid w:val="00181982"/>
    <w:rsid w:val="001826DC"/>
    <w:rsid w:val="001853ED"/>
    <w:rsid w:val="0018564F"/>
    <w:rsid w:val="00186F2B"/>
    <w:rsid w:val="001877B4"/>
    <w:rsid w:val="001911F5"/>
    <w:rsid w:val="0019128F"/>
    <w:rsid w:val="0019293D"/>
    <w:rsid w:val="00192B92"/>
    <w:rsid w:val="001938CE"/>
    <w:rsid w:val="00194F74"/>
    <w:rsid w:val="00195962"/>
    <w:rsid w:val="00196127"/>
    <w:rsid w:val="001A7715"/>
    <w:rsid w:val="001A77EF"/>
    <w:rsid w:val="001B0D9E"/>
    <w:rsid w:val="001B20E2"/>
    <w:rsid w:val="001B22DA"/>
    <w:rsid w:val="001B2591"/>
    <w:rsid w:val="001B3C53"/>
    <w:rsid w:val="001B41B5"/>
    <w:rsid w:val="001B5FCC"/>
    <w:rsid w:val="001B66CE"/>
    <w:rsid w:val="001C020A"/>
    <w:rsid w:val="001C299F"/>
    <w:rsid w:val="001C319D"/>
    <w:rsid w:val="001C3239"/>
    <w:rsid w:val="001C35BD"/>
    <w:rsid w:val="001C3A11"/>
    <w:rsid w:val="001C3CFA"/>
    <w:rsid w:val="001C3F80"/>
    <w:rsid w:val="001C5772"/>
    <w:rsid w:val="001C5DBF"/>
    <w:rsid w:val="001C6005"/>
    <w:rsid w:val="001C7A78"/>
    <w:rsid w:val="001D1679"/>
    <w:rsid w:val="001D18EE"/>
    <w:rsid w:val="001D1CDB"/>
    <w:rsid w:val="001D31D3"/>
    <w:rsid w:val="001D402C"/>
    <w:rsid w:val="001D43B8"/>
    <w:rsid w:val="001D4647"/>
    <w:rsid w:val="001E0111"/>
    <w:rsid w:val="001E1197"/>
    <w:rsid w:val="001E147E"/>
    <w:rsid w:val="001E2FC8"/>
    <w:rsid w:val="001E480B"/>
    <w:rsid w:val="001E4F0B"/>
    <w:rsid w:val="001E680E"/>
    <w:rsid w:val="001E7518"/>
    <w:rsid w:val="001F098C"/>
    <w:rsid w:val="001F11A9"/>
    <w:rsid w:val="001F286C"/>
    <w:rsid w:val="001F5605"/>
    <w:rsid w:val="001F5FC4"/>
    <w:rsid w:val="001F6474"/>
    <w:rsid w:val="00200A2D"/>
    <w:rsid w:val="002014A5"/>
    <w:rsid w:val="002021A8"/>
    <w:rsid w:val="00202D5F"/>
    <w:rsid w:val="002030B0"/>
    <w:rsid w:val="0020330D"/>
    <w:rsid w:val="002041AD"/>
    <w:rsid w:val="002108AE"/>
    <w:rsid w:val="0021130A"/>
    <w:rsid w:val="002121B9"/>
    <w:rsid w:val="002128D9"/>
    <w:rsid w:val="00212A0A"/>
    <w:rsid w:val="00212F70"/>
    <w:rsid w:val="00214239"/>
    <w:rsid w:val="002152DB"/>
    <w:rsid w:val="0021605A"/>
    <w:rsid w:val="00220F24"/>
    <w:rsid w:val="002234B0"/>
    <w:rsid w:val="00224726"/>
    <w:rsid w:val="00224732"/>
    <w:rsid w:val="00224F8B"/>
    <w:rsid w:val="002264F9"/>
    <w:rsid w:val="002275B2"/>
    <w:rsid w:val="00230485"/>
    <w:rsid w:val="00231C20"/>
    <w:rsid w:val="00232164"/>
    <w:rsid w:val="00232ABF"/>
    <w:rsid w:val="00234A8A"/>
    <w:rsid w:val="00234B6F"/>
    <w:rsid w:val="00235AEB"/>
    <w:rsid w:val="00237978"/>
    <w:rsid w:val="002412B6"/>
    <w:rsid w:val="00241EAF"/>
    <w:rsid w:val="0024243A"/>
    <w:rsid w:val="0024258D"/>
    <w:rsid w:val="00242C43"/>
    <w:rsid w:val="00242D4E"/>
    <w:rsid w:val="0024316A"/>
    <w:rsid w:val="00243D58"/>
    <w:rsid w:val="00244976"/>
    <w:rsid w:val="00245C18"/>
    <w:rsid w:val="00246345"/>
    <w:rsid w:val="00247013"/>
    <w:rsid w:val="00247FFD"/>
    <w:rsid w:val="00253762"/>
    <w:rsid w:val="00254075"/>
    <w:rsid w:val="00255619"/>
    <w:rsid w:val="00255F4E"/>
    <w:rsid w:val="00256562"/>
    <w:rsid w:val="0025689F"/>
    <w:rsid w:val="00257599"/>
    <w:rsid w:val="0025778B"/>
    <w:rsid w:val="00260215"/>
    <w:rsid w:val="00261DF5"/>
    <w:rsid w:val="00262251"/>
    <w:rsid w:val="002625F4"/>
    <w:rsid w:val="00263778"/>
    <w:rsid w:val="00263FDC"/>
    <w:rsid w:val="0026469F"/>
    <w:rsid w:val="00265723"/>
    <w:rsid w:val="00266740"/>
    <w:rsid w:val="00267604"/>
    <w:rsid w:val="002705DF"/>
    <w:rsid w:val="0027198D"/>
    <w:rsid w:val="0027233B"/>
    <w:rsid w:val="00272CF3"/>
    <w:rsid w:val="00273D0A"/>
    <w:rsid w:val="0027476F"/>
    <w:rsid w:val="0027510F"/>
    <w:rsid w:val="002759E0"/>
    <w:rsid w:val="00276748"/>
    <w:rsid w:val="0027797F"/>
    <w:rsid w:val="00280DED"/>
    <w:rsid w:val="0028113B"/>
    <w:rsid w:val="0028188C"/>
    <w:rsid w:val="002837F3"/>
    <w:rsid w:val="0028399F"/>
    <w:rsid w:val="00284CF3"/>
    <w:rsid w:val="00285B01"/>
    <w:rsid w:val="00291BC9"/>
    <w:rsid w:val="00291FD1"/>
    <w:rsid w:val="002927E4"/>
    <w:rsid w:val="002950C8"/>
    <w:rsid w:val="002953FE"/>
    <w:rsid w:val="00296B14"/>
    <w:rsid w:val="002973D2"/>
    <w:rsid w:val="00297954"/>
    <w:rsid w:val="00297D12"/>
    <w:rsid w:val="002A08EF"/>
    <w:rsid w:val="002A0C10"/>
    <w:rsid w:val="002A1C2F"/>
    <w:rsid w:val="002A1F06"/>
    <w:rsid w:val="002A214C"/>
    <w:rsid w:val="002A2E00"/>
    <w:rsid w:val="002A42BF"/>
    <w:rsid w:val="002A6942"/>
    <w:rsid w:val="002A6A9C"/>
    <w:rsid w:val="002A739A"/>
    <w:rsid w:val="002B1ABA"/>
    <w:rsid w:val="002B230C"/>
    <w:rsid w:val="002B2462"/>
    <w:rsid w:val="002B51D8"/>
    <w:rsid w:val="002B6951"/>
    <w:rsid w:val="002C1074"/>
    <w:rsid w:val="002C1093"/>
    <w:rsid w:val="002C1A8E"/>
    <w:rsid w:val="002C2677"/>
    <w:rsid w:val="002C2756"/>
    <w:rsid w:val="002C3226"/>
    <w:rsid w:val="002C3600"/>
    <w:rsid w:val="002C3FD9"/>
    <w:rsid w:val="002C47C9"/>
    <w:rsid w:val="002C7549"/>
    <w:rsid w:val="002D0050"/>
    <w:rsid w:val="002D1ECF"/>
    <w:rsid w:val="002D3D46"/>
    <w:rsid w:val="002D57BC"/>
    <w:rsid w:val="002D622B"/>
    <w:rsid w:val="002D733A"/>
    <w:rsid w:val="002D773B"/>
    <w:rsid w:val="002E7001"/>
    <w:rsid w:val="002E7F99"/>
    <w:rsid w:val="002F1204"/>
    <w:rsid w:val="002F1E86"/>
    <w:rsid w:val="002F3468"/>
    <w:rsid w:val="002F3600"/>
    <w:rsid w:val="002F4078"/>
    <w:rsid w:val="002F4B92"/>
    <w:rsid w:val="002F5046"/>
    <w:rsid w:val="002F6130"/>
    <w:rsid w:val="002F6E26"/>
    <w:rsid w:val="0030079D"/>
    <w:rsid w:val="00301959"/>
    <w:rsid w:val="003019BB"/>
    <w:rsid w:val="003019C3"/>
    <w:rsid w:val="00301A70"/>
    <w:rsid w:val="003066C4"/>
    <w:rsid w:val="00306913"/>
    <w:rsid w:val="00310215"/>
    <w:rsid w:val="003140EF"/>
    <w:rsid w:val="0031621A"/>
    <w:rsid w:val="003174C0"/>
    <w:rsid w:val="00317CD5"/>
    <w:rsid w:val="0032182A"/>
    <w:rsid w:val="00321867"/>
    <w:rsid w:val="00321DE9"/>
    <w:rsid w:val="003249BB"/>
    <w:rsid w:val="00325F94"/>
    <w:rsid w:val="00327DA0"/>
    <w:rsid w:val="0033141A"/>
    <w:rsid w:val="00331AAA"/>
    <w:rsid w:val="00332189"/>
    <w:rsid w:val="00333347"/>
    <w:rsid w:val="0033524D"/>
    <w:rsid w:val="00336E5F"/>
    <w:rsid w:val="0033726B"/>
    <w:rsid w:val="00342A75"/>
    <w:rsid w:val="0034335A"/>
    <w:rsid w:val="003433BB"/>
    <w:rsid w:val="0034393A"/>
    <w:rsid w:val="0034410B"/>
    <w:rsid w:val="00347947"/>
    <w:rsid w:val="003506C6"/>
    <w:rsid w:val="00351BDE"/>
    <w:rsid w:val="00353AD0"/>
    <w:rsid w:val="0035481E"/>
    <w:rsid w:val="00356B1B"/>
    <w:rsid w:val="00357872"/>
    <w:rsid w:val="00361A28"/>
    <w:rsid w:val="00363A94"/>
    <w:rsid w:val="0036430B"/>
    <w:rsid w:val="00365802"/>
    <w:rsid w:val="00365F48"/>
    <w:rsid w:val="00370549"/>
    <w:rsid w:val="00371254"/>
    <w:rsid w:val="0037149B"/>
    <w:rsid w:val="00371D4B"/>
    <w:rsid w:val="00373C1B"/>
    <w:rsid w:val="00380303"/>
    <w:rsid w:val="00380DFE"/>
    <w:rsid w:val="00380F9D"/>
    <w:rsid w:val="0038644C"/>
    <w:rsid w:val="00386738"/>
    <w:rsid w:val="00387450"/>
    <w:rsid w:val="003877EC"/>
    <w:rsid w:val="003877F5"/>
    <w:rsid w:val="003908E5"/>
    <w:rsid w:val="00391EA6"/>
    <w:rsid w:val="00392A77"/>
    <w:rsid w:val="00393774"/>
    <w:rsid w:val="00393C52"/>
    <w:rsid w:val="00393ED2"/>
    <w:rsid w:val="00396545"/>
    <w:rsid w:val="003973DA"/>
    <w:rsid w:val="003975FC"/>
    <w:rsid w:val="00397BB3"/>
    <w:rsid w:val="00397D11"/>
    <w:rsid w:val="003A02D1"/>
    <w:rsid w:val="003A0991"/>
    <w:rsid w:val="003A283A"/>
    <w:rsid w:val="003A58FE"/>
    <w:rsid w:val="003A625B"/>
    <w:rsid w:val="003A76BB"/>
    <w:rsid w:val="003B0391"/>
    <w:rsid w:val="003B1413"/>
    <w:rsid w:val="003B193A"/>
    <w:rsid w:val="003B29C5"/>
    <w:rsid w:val="003B4903"/>
    <w:rsid w:val="003B4A90"/>
    <w:rsid w:val="003B5F39"/>
    <w:rsid w:val="003C0552"/>
    <w:rsid w:val="003C0C2D"/>
    <w:rsid w:val="003C33FF"/>
    <w:rsid w:val="003C4319"/>
    <w:rsid w:val="003C603D"/>
    <w:rsid w:val="003D0298"/>
    <w:rsid w:val="003D36CF"/>
    <w:rsid w:val="003D5156"/>
    <w:rsid w:val="003D632A"/>
    <w:rsid w:val="003E217A"/>
    <w:rsid w:val="003E36AA"/>
    <w:rsid w:val="003F142E"/>
    <w:rsid w:val="003F3499"/>
    <w:rsid w:val="003F5337"/>
    <w:rsid w:val="003F5F0D"/>
    <w:rsid w:val="003F760C"/>
    <w:rsid w:val="003F7E9B"/>
    <w:rsid w:val="004023C1"/>
    <w:rsid w:val="004026DA"/>
    <w:rsid w:val="004029B5"/>
    <w:rsid w:val="00402C68"/>
    <w:rsid w:val="00403334"/>
    <w:rsid w:val="00411511"/>
    <w:rsid w:val="004115F6"/>
    <w:rsid w:val="00411DF3"/>
    <w:rsid w:val="00411F38"/>
    <w:rsid w:val="00412A87"/>
    <w:rsid w:val="004136A9"/>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4A25"/>
    <w:rsid w:val="004351DD"/>
    <w:rsid w:val="00435402"/>
    <w:rsid w:val="004359CF"/>
    <w:rsid w:val="004370D3"/>
    <w:rsid w:val="0043727C"/>
    <w:rsid w:val="00440018"/>
    <w:rsid w:val="00442B8A"/>
    <w:rsid w:val="0044423C"/>
    <w:rsid w:val="00444959"/>
    <w:rsid w:val="004463D4"/>
    <w:rsid w:val="00446CCD"/>
    <w:rsid w:val="0044754F"/>
    <w:rsid w:val="00447A35"/>
    <w:rsid w:val="00447A7D"/>
    <w:rsid w:val="00450A1E"/>
    <w:rsid w:val="00451D4D"/>
    <w:rsid w:val="0045347D"/>
    <w:rsid w:val="00453F5F"/>
    <w:rsid w:val="004542CE"/>
    <w:rsid w:val="00454933"/>
    <w:rsid w:val="00454FD7"/>
    <w:rsid w:val="0045516F"/>
    <w:rsid w:val="00455E74"/>
    <w:rsid w:val="00455EE3"/>
    <w:rsid w:val="004571AF"/>
    <w:rsid w:val="00457CC1"/>
    <w:rsid w:val="00462B33"/>
    <w:rsid w:val="00462D6B"/>
    <w:rsid w:val="0046308D"/>
    <w:rsid w:val="00463924"/>
    <w:rsid w:val="00463991"/>
    <w:rsid w:val="00464AE4"/>
    <w:rsid w:val="00464D96"/>
    <w:rsid w:val="0046662C"/>
    <w:rsid w:val="00466ED4"/>
    <w:rsid w:val="0047353F"/>
    <w:rsid w:val="00473E69"/>
    <w:rsid w:val="00475032"/>
    <w:rsid w:val="004757D0"/>
    <w:rsid w:val="004763A6"/>
    <w:rsid w:val="00477CCE"/>
    <w:rsid w:val="00477DB8"/>
    <w:rsid w:val="00481D38"/>
    <w:rsid w:val="0048203B"/>
    <w:rsid w:val="00482645"/>
    <w:rsid w:val="0048285E"/>
    <w:rsid w:val="00482961"/>
    <w:rsid w:val="00483D92"/>
    <w:rsid w:val="00487D38"/>
    <w:rsid w:val="004908EA"/>
    <w:rsid w:val="00490B61"/>
    <w:rsid w:val="004933D3"/>
    <w:rsid w:val="00494F38"/>
    <w:rsid w:val="004A5282"/>
    <w:rsid w:val="004A58B9"/>
    <w:rsid w:val="004A6182"/>
    <w:rsid w:val="004B1952"/>
    <w:rsid w:val="004B1AC1"/>
    <w:rsid w:val="004B2377"/>
    <w:rsid w:val="004B423D"/>
    <w:rsid w:val="004B5906"/>
    <w:rsid w:val="004B602A"/>
    <w:rsid w:val="004B71A7"/>
    <w:rsid w:val="004B73F6"/>
    <w:rsid w:val="004B7416"/>
    <w:rsid w:val="004C0753"/>
    <w:rsid w:val="004C086B"/>
    <w:rsid w:val="004C32F0"/>
    <w:rsid w:val="004C38F5"/>
    <w:rsid w:val="004C3D81"/>
    <w:rsid w:val="004C4476"/>
    <w:rsid w:val="004C5AD7"/>
    <w:rsid w:val="004C6F4F"/>
    <w:rsid w:val="004D07BD"/>
    <w:rsid w:val="004D0EB4"/>
    <w:rsid w:val="004D144D"/>
    <w:rsid w:val="004D2C28"/>
    <w:rsid w:val="004D2FE7"/>
    <w:rsid w:val="004D3C51"/>
    <w:rsid w:val="004D3DE6"/>
    <w:rsid w:val="004D7985"/>
    <w:rsid w:val="004E3192"/>
    <w:rsid w:val="004E4AB9"/>
    <w:rsid w:val="004E4BA9"/>
    <w:rsid w:val="004E6740"/>
    <w:rsid w:val="004E6C85"/>
    <w:rsid w:val="004F0367"/>
    <w:rsid w:val="004F04D2"/>
    <w:rsid w:val="004F0582"/>
    <w:rsid w:val="004F1DF9"/>
    <w:rsid w:val="004F477A"/>
    <w:rsid w:val="004F4AF8"/>
    <w:rsid w:val="004F5F20"/>
    <w:rsid w:val="004F67C3"/>
    <w:rsid w:val="00500A17"/>
    <w:rsid w:val="00503092"/>
    <w:rsid w:val="0050470B"/>
    <w:rsid w:val="005059F9"/>
    <w:rsid w:val="00505CCF"/>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70C1"/>
    <w:rsid w:val="00530DFC"/>
    <w:rsid w:val="0053284C"/>
    <w:rsid w:val="0053296E"/>
    <w:rsid w:val="0053420C"/>
    <w:rsid w:val="0053434D"/>
    <w:rsid w:val="00535359"/>
    <w:rsid w:val="005367BF"/>
    <w:rsid w:val="00537904"/>
    <w:rsid w:val="00537ECF"/>
    <w:rsid w:val="005451AE"/>
    <w:rsid w:val="0054591C"/>
    <w:rsid w:val="00545E6C"/>
    <w:rsid w:val="00545F29"/>
    <w:rsid w:val="00545FC5"/>
    <w:rsid w:val="005478C6"/>
    <w:rsid w:val="00547972"/>
    <w:rsid w:val="0055010A"/>
    <w:rsid w:val="0055238F"/>
    <w:rsid w:val="00552586"/>
    <w:rsid w:val="00552B0E"/>
    <w:rsid w:val="005538D6"/>
    <w:rsid w:val="00555A58"/>
    <w:rsid w:val="00557AD9"/>
    <w:rsid w:val="00557C0C"/>
    <w:rsid w:val="00561143"/>
    <w:rsid w:val="0056136A"/>
    <w:rsid w:val="0056219A"/>
    <w:rsid w:val="005627B4"/>
    <w:rsid w:val="005649CE"/>
    <w:rsid w:val="00565157"/>
    <w:rsid w:val="00566FCB"/>
    <w:rsid w:val="005715C6"/>
    <w:rsid w:val="005718AB"/>
    <w:rsid w:val="00571CDD"/>
    <w:rsid w:val="00575C0F"/>
    <w:rsid w:val="005817F3"/>
    <w:rsid w:val="005822A1"/>
    <w:rsid w:val="0058313F"/>
    <w:rsid w:val="0058331C"/>
    <w:rsid w:val="00584017"/>
    <w:rsid w:val="00586013"/>
    <w:rsid w:val="00586D67"/>
    <w:rsid w:val="00587BC3"/>
    <w:rsid w:val="00587D3D"/>
    <w:rsid w:val="00591092"/>
    <w:rsid w:val="005911CF"/>
    <w:rsid w:val="0059133D"/>
    <w:rsid w:val="00591D0D"/>
    <w:rsid w:val="0059447A"/>
    <w:rsid w:val="00594D44"/>
    <w:rsid w:val="0059535F"/>
    <w:rsid w:val="0059724E"/>
    <w:rsid w:val="0059753B"/>
    <w:rsid w:val="005A05E5"/>
    <w:rsid w:val="005A1C65"/>
    <w:rsid w:val="005A2E25"/>
    <w:rsid w:val="005A326E"/>
    <w:rsid w:val="005A567A"/>
    <w:rsid w:val="005B070C"/>
    <w:rsid w:val="005B0D2A"/>
    <w:rsid w:val="005B1D40"/>
    <w:rsid w:val="005B4B68"/>
    <w:rsid w:val="005B6346"/>
    <w:rsid w:val="005B6BA4"/>
    <w:rsid w:val="005B796F"/>
    <w:rsid w:val="005C0D9C"/>
    <w:rsid w:val="005C1576"/>
    <w:rsid w:val="005C4B7E"/>
    <w:rsid w:val="005C567D"/>
    <w:rsid w:val="005C5EEF"/>
    <w:rsid w:val="005D06B6"/>
    <w:rsid w:val="005D0E97"/>
    <w:rsid w:val="005D1CFE"/>
    <w:rsid w:val="005D1DB6"/>
    <w:rsid w:val="005D5B56"/>
    <w:rsid w:val="005D6CD8"/>
    <w:rsid w:val="005E1529"/>
    <w:rsid w:val="005E16B0"/>
    <w:rsid w:val="005E3B6C"/>
    <w:rsid w:val="005E3BF4"/>
    <w:rsid w:val="005E5F51"/>
    <w:rsid w:val="005F14D9"/>
    <w:rsid w:val="005F1755"/>
    <w:rsid w:val="005F3296"/>
    <w:rsid w:val="005F3973"/>
    <w:rsid w:val="005F3A96"/>
    <w:rsid w:val="005F3F98"/>
    <w:rsid w:val="005F7AA6"/>
    <w:rsid w:val="00600D70"/>
    <w:rsid w:val="006025C6"/>
    <w:rsid w:val="006027BE"/>
    <w:rsid w:val="006048A3"/>
    <w:rsid w:val="00604B57"/>
    <w:rsid w:val="00604C89"/>
    <w:rsid w:val="00604DDE"/>
    <w:rsid w:val="00604E94"/>
    <w:rsid w:val="00611B9E"/>
    <w:rsid w:val="00612356"/>
    <w:rsid w:val="006125C9"/>
    <w:rsid w:val="006136EC"/>
    <w:rsid w:val="00614611"/>
    <w:rsid w:val="00614BC2"/>
    <w:rsid w:val="00614FDE"/>
    <w:rsid w:val="006155DF"/>
    <w:rsid w:val="0061626F"/>
    <w:rsid w:val="00616378"/>
    <w:rsid w:val="00617202"/>
    <w:rsid w:val="006173CF"/>
    <w:rsid w:val="00617BD8"/>
    <w:rsid w:val="00620A35"/>
    <w:rsid w:val="00622059"/>
    <w:rsid w:val="00622219"/>
    <w:rsid w:val="0062334E"/>
    <w:rsid w:val="00623635"/>
    <w:rsid w:val="006243B0"/>
    <w:rsid w:val="006271F9"/>
    <w:rsid w:val="00627D7C"/>
    <w:rsid w:val="00630560"/>
    <w:rsid w:val="00630D3F"/>
    <w:rsid w:val="00631442"/>
    <w:rsid w:val="00632038"/>
    <w:rsid w:val="00633DB4"/>
    <w:rsid w:val="006342D4"/>
    <w:rsid w:val="00634CF7"/>
    <w:rsid w:val="00634F10"/>
    <w:rsid w:val="00637143"/>
    <w:rsid w:val="006376B2"/>
    <w:rsid w:val="0064150D"/>
    <w:rsid w:val="0064487B"/>
    <w:rsid w:val="006448A8"/>
    <w:rsid w:val="006460F4"/>
    <w:rsid w:val="00646612"/>
    <w:rsid w:val="00652021"/>
    <w:rsid w:val="0065234D"/>
    <w:rsid w:val="00653147"/>
    <w:rsid w:val="006532BC"/>
    <w:rsid w:val="006541C4"/>
    <w:rsid w:val="006546BA"/>
    <w:rsid w:val="00654BEB"/>
    <w:rsid w:val="00654E08"/>
    <w:rsid w:val="00655D39"/>
    <w:rsid w:val="00656084"/>
    <w:rsid w:val="006567E3"/>
    <w:rsid w:val="006607FD"/>
    <w:rsid w:val="00662AB4"/>
    <w:rsid w:val="00663741"/>
    <w:rsid w:val="00667D29"/>
    <w:rsid w:val="00671401"/>
    <w:rsid w:val="006736CF"/>
    <w:rsid w:val="00674A32"/>
    <w:rsid w:val="00674AD6"/>
    <w:rsid w:val="00675A11"/>
    <w:rsid w:val="006768BD"/>
    <w:rsid w:val="00677934"/>
    <w:rsid w:val="00680306"/>
    <w:rsid w:val="00684833"/>
    <w:rsid w:val="00684991"/>
    <w:rsid w:val="00684FE4"/>
    <w:rsid w:val="0068764A"/>
    <w:rsid w:val="006902D2"/>
    <w:rsid w:val="00691116"/>
    <w:rsid w:val="0069280E"/>
    <w:rsid w:val="00694BF3"/>
    <w:rsid w:val="00695DE9"/>
    <w:rsid w:val="006960AF"/>
    <w:rsid w:val="00696B12"/>
    <w:rsid w:val="00696F54"/>
    <w:rsid w:val="0069719F"/>
    <w:rsid w:val="006979B0"/>
    <w:rsid w:val="006A0B00"/>
    <w:rsid w:val="006A1827"/>
    <w:rsid w:val="006A2722"/>
    <w:rsid w:val="006A4381"/>
    <w:rsid w:val="006A526D"/>
    <w:rsid w:val="006A52BA"/>
    <w:rsid w:val="006A5A07"/>
    <w:rsid w:val="006A701B"/>
    <w:rsid w:val="006B0B25"/>
    <w:rsid w:val="006B1EA8"/>
    <w:rsid w:val="006B421C"/>
    <w:rsid w:val="006B7870"/>
    <w:rsid w:val="006B7A0F"/>
    <w:rsid w:val="006B7F3A"/>
    <w:rsid w:val="006C14A1"/>
    <w:rsid w:val="006C592D"/>
    <w:rsid w:val="006C59BB"/>
    <w:rsid w:val="006C5ED5"/>
    <w:rsid w:val="006C73B6"/>
    <w:rsid w:val="006D0D8C"/>
    <w:rsid w:val="006D16C0"/>
    <w:rsid w:val="006D1B43"/>
    <w:rsid w:val="006D23A1"/>
    <w:rsid w:val="006D2C68"/>
    <w:rsid w:val="006D2CFF"/>
    <w:rsid w:val="006D2E44"/>
    <w:rsid w:val="006D4CFE"/>
    <w:rsid w:val="006D55CB"/>
    <w:rsid w:val="006D571A"/>
    <w:rsid w:val="006D5CA1"/>
    <w:rsid w:val="006D627F"/>
    <w:rsid w:val="006D693B"/>
    <w:rsid w:val="006E10E1"/>
    <w:rsid w:val="006E1217"/>
    <w:rsid w:val="006E1FF1"/>
    <w:rsid w:val="006E3B9C"/>
    <w:rsid w:val="006E40F9"/>
    <w:rsid w:val="006E4B58"/>
    <w:rsid w:val="006E5F90"/>
    <w:rsid w:val="006E7349"/>
    <w:rsid w:val="006E7F30"/>
    <w:rsid w:val="006F0C5C"/>
    <w:rsid w:val="006F30EC"/>
    <w:rsid w:val="006F35FE"/>
    <w:rsid w:val="006F4E8F"/>
    <w:rsid w:val="006F4F05"/>
    <w:rsid w:val="006F6803"/>
    <w:rsid w:val="006F68F7"/>
    <w:rsid w:val="00700A64"/>
    <w:rsid w:val="00702610"/>
    <w:rsid w:val="007073EC"/>
    <w:rsid w:val="00710FCE"/>
    <w:rsid w:val="007150A0"/>
    <w:rsid w:val="00715820"/>
    <w:rsid w:val="00722883"/>
    <w:rsid w:val="00722972"/>
    <w:rsid w:val="00723550"/>
    <w:rsid w:val="00724457"/>
    <w:rsid w:val="00724AF4"/>
    <w:rsid w:val="007259DC"/>
    <w:rsid w:val="0072607F"/>
    <w:rsid w:val="00726D32"/>
    <w:rsid w:val="0073035F"/>
    <w:rsid w:val="007314F6"/>
    <w:rsid w:val="00731825"/>
    <w:rsid w:val="00732DAD"/>
    <w:rsid w:val="00734538"/>
    <w:rsid w:val="007349ED"/>
    <w:rsid w:val="007351C4"/>
    <w:rsid w:val="00737DD0"/>
    <w:rsid w:val="00741757"/>
    <w:rsid w:val="007420AF"/>
    <w:rsid w:val="0074589C"/>
    <w:rsid w:val="007465A7"/>
    <w:rsid w:val="00746C98"/>
    <w:rsid w:val="0074743B"/>
    <w:rsid w:val="007512C4"/>
    <w:rsid w:val="00753655"/>
    <w:rsid w:val="007537FC"/>
    <w:rsid w:val="007556D2"/>
    <w:rsid w:val="00755B71"/>
    <w:rsid w:val="00755EF4"/>
    <w:rsid w:val="00760F0A"/>
    <w:rsid w:val="0076208D"/>
    <w:rsid w:val="0076277B"/>
    <w:rsid w:val="00762D7F"/>
    <w:rsid w:val="00763500"/>
    <w:rsid w:val="00763D74"/>
    <w:rsid w:val="007648A7"/>
    <w:rsid w:val="00765A35"/>
    <w:rsid w:val="0077270C"/>
    <w:rsid w:val="00772B3F"/>
    <w:rsid w:val="007731C5"/>
    <w:rsid w:val="0077410D"/>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2DF"/>
    <w:rsid w:val="0078378F"/>
    <w:rsid w:val="00784C20"/>
    <w:rsid w:val="00786680"/>
    <w:rsid w:val="00786BAD"/>
    <w:rsid w:val="00790F19"/>
    <w:rsid w:val="0079131E"/>
    <w:rsid w:val="007923C7"/>
    <w:rsid w:val="00792B20"/>
    <w:rsid w:val="00793051"/>
    <w:rsid w:val="0079754F"/>
    <w:rsid w:val="007978DB"/>
    <w:rsid w:val="007A3E4E"/>
    <w:rsid w:val="007A3F9C"/>
    <w:rsid w:val="007A601D"/>
    <w:rsid w:val="007A7F2A"/>
    <w:rsid w:val="007B011B"/>
    <w:rsid w:val="007B1933"/>
    <w:rsid w:val="007B1ABA"/>
    <w:rsid w:val="007B327E"/>
    <w:rsid w:val="007B4D77"/>
    <w:rsid w:val="007B53B2"/>
    <w:rsid w:val="007B60A3"/>
    <w:rsid w:val="007B611B"/>
    <w:rsid w:val="007B6DB1"/>
    <w:rsid w:val="007B75FB"/>
    <w:rsid w:val="007B7A99"/>
    <w:rsid w:val="007B7AC2"/>
    <w:rsid w:val="007C1A0C"/>
    <w:rsid w:val="007C3B60"/>
    <w:rsid w:val="007C3FFF"/>
    <w:rsid w:val="007C69EA"/>
    <w:rsid w:val="007D0841"/>
    <w:rsid w:val="007D0A76"/>
    <w:rsid w:val="007D1257"/>
    <w:rsid w:val="007D1550"/>
    <w:rsid w:val="007D4AE1"/>
    <w:rsid w:val="007D640D"/>
    <w:rsid w:val="007E0512"/>
    <w:rsid w:val="007E0A55"/>
    <w:rsid w:val="007E14DE"/>
    <w:rsid w:val="007E279E"/>
    <w:rsid w:val="007E317F"/>
    <w:rsid w:val="007E3E44"/>
    <w:rsid w:val="007E463A"/>
    <w:rsid w:val="007E55EC"/>
    <w:rsid w:val="007E5AA1"/>
    <w:rsid w:val="007E66E5"/>
    <w:rsid w:val="007F0313"/>
    <w:rsid w:val="007F2C70"/>
    <w:rsid w:val="007F4A49"/>
    <w:rsid w:val="007F69A3"/>
    <w:rsid w:val="007F74A4"/>
    <w:rsid w:val="00801B09"/>
    <w:rsid w:val="00801FD5"/>
    <w:rsid w:val="008026A5"/>
    <w:rsid w:val="00803DA7"/>
    <w:rsid w:val="00807054"/>
    <w:rsid w:val="008111C9"/>
    <w:rsid w:val="00812F19"/>
    <w:rsid w:val="0081331F"/>
    <w:rsid w:val="0081384E"/>
    <w:rsid w:val="00814171"/>
    <w:rsid w:val="00814512"/>
    <w:rsid w:val="00815691"/>
    <w:rsid w:val="008169F1"/>
    <w:rsid w:val="008243FF"/>
    <w:rsid w:val="00824E01"/>
    <w:rsid w:val="008251E1"/>
    <w:rsid w:val="00825389"/>
    <w:rsid w:val="00825C7C"/>
    <w:rsid w:val="00826A60"/>
    <w:rsid w:val="00826ACA"/>
    <w:rsid w:val="0082709D"/>
    <w:rsid w:val="008304E6"/>
    <w:rsid w:val="00831091"/>
    <w:rsid w:val="0083174D"/>
    <w:rsid w:val="00831EF4"/>
    <w:rsid w:val="00832A1C"/>
    <w:rsid w:val="00833AD9"/>
    <w:rsid w:val="008358BD"/>
    <w:rsid w:val="00836546"/>
    <w:rsid w:val="00837B8A"/>
    <w:rsid w:val="00841024"/>
    <w:rsid w:val="008436DC"/>
    <w:rsid w:val="008437A1"/>
    <w:rsid w:val="0084401D"/>
    <w:rsid w:val="00845C00"/>
    <w:rsid w:val="008463D3"/>
    <w:rsid w:val="00846A8A"/>
    <w:rsid w:val="00847D4D"/>
    <w:rsid w:val="008507A2"/>
    <w:rsid w:val="00855ABF"/>
    <w:rsid w:val="00856602"/>
    <w:rsid w:val="00857D57"/>
    <w:rsid w:val="00860656"/>
    <w:rsid w:val="00861B0C"/>
    <w:rsid w:val="0086302F"/>
    <w:rsid w:val="0086519E"/>
    <w:rsid w:val="00866814"/>
    <w:rsid w:val="00867DB5"/>
    <w:rsid w:val="00873086"/>
    <w:rsid w:val="0087448E"/>
    <w:rsid w:val="00874CD7"/>
    <w:rsid w:val="00874E42"/>
    <w:rsid w:val="00875A1E"/>
    <w:rsid w:val="0087609A"/>
    <w:rsid w:val="008806CF"/>
    <w:rsid w:val="00882525"/>
    <w:rsid w:val="008828AA"/>
    <w:rsid w:val="00882A3D"/>
    <w:rsid w:val="008839F8"/>
    <w:rsid w:val="00884664"/>
    <w:rsid w:val="008851E0"/>
    <w:rsid w:val="00886CB5"/>
    <w:rsid w:val="008872A1"/>
    <w:rsid w:val="00887488"/>
    <w:rsid w:val="00887B9C"/>
    <w:rsid w:val="008900FE"/>
    <w:rsid w:val="00890947"/>
    <w:rsid w:val="00890D37"/>
    <w:rsid w:val="00891DE9"/>
    <w:rsid w:val="008925BE"/>
    <w:rsid w:val="0089457E"/>
    <w:rsid w:val="00894FE3"/>
    <w:rsid w:val="00895377"/>
    <w:rsid w:val="00897697"/>
    <w:rsid w:val="0089795F"/>
    <w:rsid w:val="00897DF6"/>
    <w:rsid w:val="008A0BB8"/>
    <w:rsid w:val="008A15A1"/>
    <w:rsid w:val="008A612F"/>
    <w:rsid w:val="008B0604"/>
    <w:rsid w:val="008B0872"/>
    <w:rsid w:val="008B1761"/>
    <w:rsid w:val="008B3986"/>
    <w:rsid w:val="008B4DF8"/>
    <w:rsid w:val="008C1B3E"/>
    <w:rsid w:val="008C246C"/>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5DD"/>
    <w:rsid w:val="008D6850"/>
    <w:rsid w:val="008E076D"/>
    <w:rsid w:val="008E2AC4"/>
    <w:rsid w:val="008E3986"/>
    <w:rsid w:val="008E40AC"/>
    <w:rsid w:val="008E57ED"/>
    <w:rsid w:val="008E5C28"/>
    <w:rsid w:val="008E6849"/>
    <w:rsid w:val="008E6FBA"/>
    <w:rsid w:val="008E724A"/>
    <w:rsid w:val="008E7CAE"/>
    <w:rsid w:val="008E7DBF"/>
    <w:rsid w:val="008F1C67"/>
    <w:rsid w:val="008F291D"/>
    <w:rsid w:val="008F2A3F"/>
    <w:rsid w:val="008F385B"/>
    <w:rsid w:val="008F4164"/>
    <w:rsid w:val="008F439F"/>
    <w:rsid w:val="00900DAD"/>
    <w:rsid w:val="0090438E"/>
    <w:rsid w:val="0090648A"/>
    <w:rsid w:val="009073DC"/>
    <w:rsid w:val="009103DF"/>
    <w:rsid w:val="00910BBE"/>
    <w:rsid w:val="0091191E"/>
    <w:rsid w:val="00913FD4"/>
    <w:rsid w:val="00914E9D"/>
    <w:rsid w:val="009161FE"/>
    <w:rsid w:val="00916348"/>
    <w:rsid w:val="009221F0"/>
    <w:rsid w:val="0092418A"/>
    <w:rsid w:val="00925749"/>
    <w:rsid w:val="009260AF"/>
    <w:rsid w:val="0092720E"/>
    <w:rsid w:val="00927AE3"/>
    <w:rsid w:val="00930F47"/>
    <w:rsid w:val="009326EF"/>
    <w:rsid w:val="00932B8D"/>
    <w:rsid w:val="009330DD"/>
    <w:rsid w:val="00933175"/>
    <w:rsid w:val="009334D9"/>
    <w:rsid w:val="009357A5"/>
    <w:rsid w:val="00935E01"/>
    <w:rsid w:val="00935EB6"/>
    <w:rsid w:val="00936ABE"/>
    <w:rsid w:val="00937905"/>
    <w:rsid w:val="00937E95"/>
    <w:rsid w:val="00941CE4"/>
    <w:rsid w:val="00942E25"/>
    <w:rsid w:val="00943A5D"/>
    <w:rsid w:val="00944038"/>
    <w:rsid w:val="00944F79"/>
    <w:rsid w:val="00947D8B"/>
    <w:rsid w:val="009520BE"/>
    <w:rsid w:val="00953737"/>
    <w:rsid w:val="009647FF"/>
    <w:rsid w:val="009656F0"/>
    <w:rsid w:val="00965CD6"/>
    <w:rsid w:val="00967A0E"/>
    <w:rsid w:val="00971338"/>
    <w:rsid w:val="00971774"/>
    <w:rsid w:val="00971B30"/>
    <w:rsid w:val="00972B93"/>
    <w:rsid w:val="00972FEE"/>
    <w:rsid w:val="00973758"/>
    <w:rsid w:val="00973B11"/>
    <w:rsid w:val="009761D0"/>
    <w:rsid w:val="00977AD7"/>
    <w:rsid w:val="00982AC2"/>
    <w:rsid w:val="00983A9D"/>
    <w:rsid w:val="00983FE9"/>
    <w:rsid w:val="009857A9"/>
    <w:rsid w:val="009913BD"/>
    <w:rsid w:val="00992BDC"/>
    <w:rsid w:val="00992E3F"/>
    <w:rsid w:val="0099354B"/>
    <w:rsid w:val="00997CE6"/>
    <w:rsid w:val="00997DF3"/>
    <w:rsid w:val="009A06AB"/>
    <w:rsid w:val="009A1030"/>
    <w:rsid w:val="009A1D89"/>
    <w:rsid w:val="009A1E71"/>
    <w:rsid w:val="009A2B26"/>
    <w:rsid w:val="009A4D26"/>
    <w:rsid w:val="009A62E7"/>
    <w:rsid w:val="009A7B86"/>
    <w:rsid w:val="009B0729"/>
    <w:rsid w:val="009B155F"/>
    <w:rsid w:val="009B1B02"/>
    <w:rsid w:val="009B4AE4"/>
    <w:rsid w:val="009B5DB6"/>
    <w:rsid w:val="009B6302"/>
    <w:rsid w:val="009B65CA"/>
    <w:rsid w:val="009B6A59"/>
    <w:rsid w:val="009C15E0"/>
    <w:rsid w:val="009C19E5"/>
    <w:rsid w:val="009C29DA"/>
    <w:rsid w:val="009C3D7C"/>
    <w:rsid w:val="009C4C04"/>
    <w:rsid w:val="009C6B2C"/>
    <w:rsid w:val="009C6CF6"/>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61BA"/>
    <w:rsid w:val="009F66C1"/>
    <w:rsid w:val="00A00635"/>
    <w:rsid w:val="00A01BF5"/>
    <w:rsid w:val="00A02BEC"/>
    <w:rsid w:val="00A03EC9"/>
    <w:rsid w:val="00A054C4"/>
    <w:rsid w:val="00A065F3"/>
    <w:rsid w:val="00A06DD6"/>
    <w:rsid w:val="00A100A0"/>
    <w:rsid w:val="00A108EB"/>
    <w:rsid w:val="00A11E5C"/>
    <w:rsid w:val="00A12705"/>
    <w:rsid w:val="00A13293"/>
    <w:rsid w:val="00A14AFF"/>
    <w:rsid w:val="00A153D9"/>
    <w:rsid w:val="00A16471"/>
    <w:rsid w:val="00A16E69"/>
    <w:rsid w:val="00A17B73"/>
    <w:rsid w:val="00A207B0"/>
    <w:rsid w:val="00A20AF1"/>
    <w:rsid w:val="00A21B22"/>
    <w:rsid w:val="00A234B3"/>
    <w:rsid w:val="00A24AFC"/>
    <w:rsid w:val="00A266BD"/>
    <w:rsid w:val="00A26E7D"/>
    <w:rsid w:val="00A27303"/>
    <w:rsid w:val="00A277CD"/>
    <w:rsid w:val="00A32081"/>
    <w:rsid w:val="00A338C1"/>
    <w:rsid w:val="00A36728"/>
    <w:rsid w:val="00A37650"/>
    <w:rsid w:val="00A400FC"/>
    <w:rsid w:val="00A44359"/>
    <w:rsid w:val="00A44937"/>
    <w:rsid w:val="00A50E82"/>
    <w:rsid w:val="00A519B7"/>
    <w:rsid w:val="00A52FDB"/>
    <w:rsid w:val="00A530E1"/>
    <w:rsid w:val="00A536F0"/>
    <w:rsid w:val="00A549B8"/>
    <w:rsid w:val="00A55784"/>
    <w:rsid w:val="00A567C9"/>
    <w:rsid w:val="00A567D2"/>
    <w:rsid w:val="00A56FCC"/>
    <w:rsid w:val="00A60E94"/>
    <w:rsid w:val="00A61175"/>
    <w:rsid w:val="00A611D8"/>
    <w:rsid w:val="00A61BBA"/>
    <w:rsid w:val="00A61C59"/>
    <w:rsid w:val="00A63064"/>
    <w:rsid w:val="00A7125E"/>
    <w:rsid w:val="00A72FB0"/>
    <w:rsid w:val="00A7390E"/>
    <w:rsid w:val="00A74B33"/>
    <w:rsid w:val="00A76619"/>
    <w:rsid w:val="00A777DC"/>
    <w:rsid w:val="00A802F4"/>
    <w:rsid w:val="00A817C8"/>
    <w:rsid w:val="00A833FC"/>
    <w:rsid w:val="00A84113"/>
    <w:rsid w:val="00A85D11"/>
    <w:rsid w:val="00A865A1"/>
    <w:rsid w:val="00A91175"/>
    <w:rsid w:val="00A91EED"/>
    <w:rsid w:val="00A93D06"/>
    <w:rsid w:val="00A93D26"/>
    <w:rsid w:val="00A94C53"/>
    <w:rsid w:val="00A951A4"/>
    <w:rsid w:val="00A97543"/>
    <w:rsid w:val="00A97AF0"/>
    <w:rsid w:val="00AA009B"/>
    <w:rsid w:val="00AA0122"/>
    <w:rsid w:val="00AA28B9"/>
    <w:rsid w:val="00AA38F9"/>
    <w:rsid w:val="00AA4AE6"/>
    <w:rsid w:val="00AA53E2"/>
    <w:rsid w:val="00AA69DC"/>
    <w:rsid w:val="00AA7847"/>
    <w:rsid w:val="00AB216B"/>
    <w:rsid w:val="00AB3495"/>
    <w:rsid w:val="00AB5C36"/>
    <w:rsid w:val="00AB7024"/>
    <w:rsid w:val="00AB7243"/>
    <w:rsid w:val="00AB7387"/>
    <w:rsid w:val="00AB79B3"/>
    <w:rsid w:val="00AB7DDE"/>
    <w:rsid w:val="00AC0FE0"/>
    <w:rsid w:val="00AC16AB"/>
    <w:rsid w:val="00AC2192"/>
    <w:rsid w:val="00AC30FC"/>
    <w:rsid w:val="00AC4D8A"/>
    <w:rsid w:val="00AC5BC0"/>
    <w:rsid w:val="00AC5D6D"/>
    <w:rsid w:val="00AC7BFD"/>
    <w:rsid w:val="00AD07E8"/>
    <w:rsid w:val="00AD315C"/>
    <w:rsid w:val="00AD3EED"/>
    <w:rsid w:val="00AD4AF1"/>
    <w:rsid w:val="00AD574A"/>
    <w:rsid w:val="00AD595A"/>
    <w:rsid w:val="00AD61C0"/>
    <w:rsid w:val="00AD6415"/>
    <w:rsid w:val="00AD66DB"/>
    <w:rsid w:val="00AD7322"/>
    <w:rsid w:val="00AD7D96"/>
    <w:rsid w:val="00AE0A8A"/>
    <w:rsid w:val="00AE1649"/>
    <w:rsid w:val="00AE16EC"/>
    <w:rsid w:val="00AE7C1B"/>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F2E"/>
    <w:rsid w:val="00B074EB"/>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CC6"/>
    <w:rsid w:val="00B31EAA"/>
    <w:rsid w:val="00B32826"/>
    <w:rsid w:val="00B335C8"/>
    <w:rsid w:val="00B33C1D"/>
    <w:rsid w:val="00B34044"/>
    <w:rsid w:val="00B3665C"/>
    <w:rsid w:val="00B37042"/>
    <w:rsid w:val="00B42871"/>
    <w:rsid w:val="00B42C83"/>
    <w:rsid w:val="00B442B6"/>
    <w:rsid w:val="00B455EB"/>
    <w:rsid w:val="00B50D06"/>
    <w:rsid w:val="00B5204B"/>
    <w:rsid w:val="00B52927"/>
    <w:rsid w:val="00B5376A"/>
    <w:rsid w:val="00B53B00"/>
    <w:rsid w:val="00B54967"/>
    <w:rsid w:val="00B57B56"/>
    <w:rsid w:val="00B63DCA"/>
    <w:rsid w:val="00B64271"/>
    <w:rsid w:val="00B6464F"/>
    <w:rsid w:val="00B6471F"/>
    <w:rsid w:val="00B652F1"/>
    <w:rsid w:val="00B66E80"/>
    <w:rsid w:val="00B7191F"/>
    <w:rsid w:val="00B72C54"/>
    <w:rsid w:val="00B7372A"/>
    <w:rsid w:val="00B76A8A"/>
    <w:rsid w:val="00B76D25"/>
    <w:rsid w:val="00B76DE0"/>
    <w:rsid w:val="00B76F90"/>
    <w:rsid w:val="00B813EC"/>
    <w:rsid w:val="00B8284D"/>
    <w:rsid w:val="00B837AF"/>
    <w:rsid w:val="00B86D68"/>
    <w:rsid w:val="00B8744C"/>
    <w:rsid w:val="00B87AF0"/>
    <w:rsid w:val="00B90E02"/>
    <w:rsid w:val="00B919F4"/>
    <w:rsid w:val="00B91E73"/>
    <w:rsid w:val="00B943F9"/>
    <w:rsid w:val="00B94E04"/>
    <w:rsid w:val="00B95AF4"/>
    <w:rsid w:val="00B962D0"/>
    <w:rsid w:val="00B96C0E"/>
    <w:rsid w:val="00B97E7A"/>
    <w:rsid w:val="00BA2288"/>
    <w:rsid w:val="00BA53FA"/>
    <w:rsid w:val="00BA5AA4"/>
    <w:rsid w:val="00BA5D82"/>
    <w:rsid w:val="00BA74A9"/>
    <w:rsid w:val="00BA76E7"/>
    <w:rsid w:val="00BA78F5"/>
    <w:rsid w:val="00BB240C"/>
    <w:rsid w:val="00BB7EB8"/>
    <w:rsid w:val="00BC0225"/>
    <w:rsid w:val="00BC199D"/>
    <w:rsid w:val="00BC2316"/>
    <w:rsid w:val="00BC239B"/>
    <w:rsid w:val="00BC26CF"/>
    <w:rsid w:val="00BC2DF8"/>
    <w:rsid w:val="00BC343E"/>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9B"/>
    <w:rsid w:val="00BE3274"/>
    <w:rsid w:val="00BE5F4E"/>
    <w:rsid w:val="00BF030B"/>
    <w:rsid w:val="00BF2048"/>
    <w:rsid w:val="00BF3095"/>
    <w:rsid w:val="00BF3EB8"/>
    <w:rsid w:val="00BF555C"/>
    <w:rsid w:val="00BF6F28"/>
    <w:rsid w:val="00C01156"/>
    <w:rsid w:val="00C017AA"/>
    <w:rsid w:val="00C01932"/>
    <w:rsid w:val="00C02198"/>
    <w:rsid w:val="00C03B9E"/>
    <w:rsid w:val="00C05210"/>
    <w:rsid w:val="00C106C2"/>
    <w:rsid w:val="00C10CCD"/>
    <w:rsid w:val="00C10F17"/>
    <w:rsid w:val="00C11A39"/>
    <w:rsid w:val="00C121C1"/>
    <w:rsid w:val="00C1249B"/>
    <w:rsid w:val="00C12798"/>
    <w:rsid w:val="00C12D73"/>
    <w:rsid w:val="00C162C5"/>
    <w:rsid w:val="00C17ECE"/>
    <w:rsid w:val="00C200AD"/>
    <w:rsid w:val="00C204C8"/>
    <w:rsid w:val="00C225BF"/>
    <w:rsid w:val="00C23A37"/>
    <w:rsid w:val="00C254C2"/>
    <w:rsid w:val="00C37613"/>
    <w:rsid w:val="00C37CFE"/>
    <w:rsid w:val="00C40144"/>
    <w:rsid w:val="00C40521"/>
    <w:rsid w:val="00C40C83"/>
    <w:rsid w:val="00C4138C"/>
    <w:rsid w:val="00C413DA"/>
    <w:rsid w:val="00C41510"/>
    <w:rsid w:val="00C41605"/>
    <w:rsid w:val="00C436C4"/>
    <w:rsid w:val="00C468A0"/>
    <w:rsid w:val="00C46F7C"/>
    <w:rsid w:val="00C522A7"/>
    <w:rsid w:val="00C5236D"/>
    <w:rsid w:val="00C52D1D"/>
    <w:rsid w:val="00C52DF4"/>
    <w:rsid w:val="00C537AB"/>
    <w:rsid w:val="00C53FF5"/>
    <w:rsid w:val="00C56190"/>
    <w:rsid w:val="00C5657F"/>
    <w:rsid w:val="00C577AF"/>
    <w:rsid w:val="00C61025"/>
    <w:rsid w:val="00C61771"/>
    <w:rsid w:val="00C639D6"/>
    <w:rsid w:val="00C63DD8"/>
    <w:rsid w:val="00C64260"/>
    <w:rsid w:val="00C644C2"/>
    <w:rsid w:val="00C650FC"/>
    <w:rsid w:val="00C66265"/>
    <w:rsid w:val="00C67473"/>
    <w:rsid w:val="00C712C0"/>
    <w:rsid w:val="00C72977"/>
    <w:rsid w:val="00C76794"/>
    <w:rsid w:val="00C76894"/>
    <w:rsid w:val="00C80C81"/>
    <w:rsid w:val="00C846CC"/>
    <w:rsid w:val="00C846EF"/>
    <w:rsid w:val="00C84DF0"/>
    <w:rsid w:val="00C84E7D"/>
    <w:rsid w:val="00C8522A"/>
    <w:rsid w:val="00C85416"/>
    <w:rsid w:val="00C86EAF"/>
    <w:rsid w:val="00C9127F"/>
    <w:rsid w:val="00C916E8"/>
    <w:rsid w:val="00C92F6B"/>
    <w:rsid w:val="00C931EA"/>
    <w:rsid w:val="00C95B98"/>
    <w:rsid w:val="00C96E57"/>
    <w:rsid w:val="00CA160E"/>
    <w:rsid w:val="00CA2610"/>
    <w:rsid w:val="00CA32D3"/>
    <w:rsid w:val="00CA3364"/>
    <w:rsid w:val="00CA373C"/>
    <w:rsid w:val="00CA417D"/>
    <w:rsid w:val="00CA49CA"/>
    <w:rsid w:val="00CA4FBE"/>
    <w:rsid w:val="00CA5955"/>
    <w:rsid w:val="00CA5A40"/>
    <w:rsid w:val="00CA7834"/>
    <w:rsid w:val="00CA7F5E"/>
    <w:rsid w:val="00CB0784"/>
    <w:rsid w:val="00CB09AF"/>
    <w:rsid w:val="00CB0FD4"/>
    <w:rsid w:val="00CB2827"/>
    <w:rsid w:val="00CB36B7"/>
    <w:rsid w:val="00CB5321"/>
    <w:rsid w:val="00CB5744"/>
    <w:rsid w:val="00CB63B3"/>
    <w:rsid w:val="00CB70B7"/>
    <w:rsid w:val="00CC2AF7"/>
    <w:rsid w:val="00CC3D3F"/>
    <w:rsid w:val="00CC3D64"/>
    <w:rsid w:val="00CC6DFE"/>
    <w:rsid w:val="00CC7127"/>
    <w:rsid w:val="00CC7247"/>
    <w:rsid w:val="00CD05FB"/>
    <w:rsid w:val="00CD2F54"/>
    <w:rsid w:val="00CD58C2"/>
    <w:rsid w:val="00CD593A"/>
    <w:rsid w:val="00CD6B7F"/>
    <w:rsid w:val="00CD7BD8"/>
    <w:rsid w:val="00CE07B5"/>
    <w:rsid w:val="00CE1C2E"/>
    <w:rsid w:val="00CE308A"/>
    <w:rsid w:val="00CE4564"/>
    <w:rsid w:val="00CE46C5"/>
    <w:rsid w:val="00CE5227"/>
    <w:rsid w:val="00CE546B"/>
    <w:rsid w:val="00CF04A8"/>
    <w:rsid w:val="00CF0A3F"/>
    <w:rsid w:val="00CF0C3C"/>
    <w:rsid w:val="00CF1DE6"/>
    <w:rsid w:val="00CF1EFE"/>
    <w:rsid w:val="00CF318C"/>
    <w:rsid w:val="00CF31B6"/>
    <w:rsid w:val="00CF34EA"/>
    <w:rsid w:val="00CF569F"/>
    <w:rsid w:val="00CF5788"/>
    <w:rsid w:val="00CF6307"/>
    <w:rsid w:val="00CF7568"/>
    <w:rsid w:val="00CF7FF6"/>
    <w:rsid w:val="00D04B85"/>
    <w:rsid w:val="00D04BF3"/>
    <w:rsid w:val="00D04FFA"/>
    <w:rsid w:val="00D0527B"/>
    <w:rsid w:val="00D05CC7"/>
    <w:rsid w:val="00D10A27"/>
    <w:rsid w:val="00D11350"/>
    <w:rsid w:val="00D122A6"/>
    <w:rsid w:val="00D146E9"/>
    <w:rsid w:val="00D14F24"/>
    <w:rsid w:val="00D16413"/>
    <w:rsid w:val="00D166F4"/>
    <w:rsid w:val="00D218A7"/>
    <w:rsid w:val="00D21F74"/>
    <w:rsid w:val="00D21FF1"/>
    <w:rsid w:val="00D2200F"/>
    <w:rsid w:val="00D22E79"/>
    <w:rsid w:val="00D24266"/>
    <w:rsid w:val="00D24A0C"/>
    <w:rsid w:val="00D25DD3"/>
    <w:rsid w:val="00D30BC1"/>
    <w:rsid w:val="00D311AB"/>
    <w:rsid w:val="00D31DA7"/>
    <w:rsid w:val="00D334C6"/>
    <w:rsid w:val="00D33600"/>
    <w:rsid w:val="00D34409"/>
    <w:rsid w:val="00D34A63"/>
    <w:rsid w:val="00D35325"/>
    <w:rsid w:val="00D41F62"/>
    <w:rsid w:val="00D4349C"/>
    <w:rsid w:val="00D44DC6"/>
    <w:rsid w:val="00D46D6F"/>
    <w:rsid w:val="00D47263"/>
    <w:rsid w:val="00D518C2"/>
    <w:rsid w:val="00D55FDA"/>
    <w:rsid w:val="00D56417"/>
    <w:rsid w:val="00D56B7D"/>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7C4F"/>
    <w:rsid w:val="00D8174D"/>
    <w:rsid w:val="00D82F2B"/>
    <w:rsid w:val="00D83CC0"/>
    <w:rsid w:val="00D8490C"/>
    <w:rsid w:val="00D85439"/>
    <w:rsid w:val="00D86076"/>
    <w:rsid w:val="00D8662B"/>
    <w:rsid w:val="00D9051C"/>
    <w:rsid w:val="00D9209A"/>
    <w:rsid w:val="00D92753"/>
    <w:rsid w:val="00D94796"/>
    <w:rsid w:val="00D95215"/>
    <w:rsid w:val="00DA02AE"/>
    <w:rsid w:val="00DA1907"/>
    <w:rsid w:val="00DA2BD6"/>
    <w:rsid w:val="00DA2F44"/>
    <w:rsid w:val="00DA37B5"/>
    <w:rsid w:val="00DA3FAD"/>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A6D"/>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6E0B"/>
    <w:rsid w:val="00DE71E4"/>
    <w:rsid w:val="00DF100C"/>
    <w:rsid w:val="00DF100F"/>
    <w:rsid w:val="00DF126D"/>
    <w:rsid w:val="00DF12C5"/>
    <w:rsid w:val="00DF152C"/>
    <w:rsid w:val="00DF3438"/>
    <w:rsid w:val="00DF487E"/>
    <w:rsid w:val="00DF5F6A"/>
    <w:rsid w:val="00DF6BEB"/>
    <w:rsid w:val="00DF7A2E"/>
    <w:rsid w:val="00DF7BF4"/>
    <w:rsid w:val="00DF7C63"/>
    <w:rsid w:val="00E0062E"/>
    <w:rsid w:val="00E02F10"/>
    <w:rsid w:val="00E03FA5"/>
    <w:rsid w:val="00E04693"/>
    <w:rsid w:val="00E1059E"/>
    <w:rsid w:val="00E10615"/>
    <w:rsid w:val="00E1161D"/>
    <w:rsid w:val="00E11B06"/>
    <w:rsid w:val="00E13707"/>
    <w:rsid w:val="00E156AE"/>
    <w:rsid w:val="00E15753"/>
    <w:rsid w:val="00E15D6F"/>
    <w:rsid w:val="00E2047A"/>
    <w:rsid w:val="00E20762"/>
    <w:rsid w:val="00E21656"/>
    <w:rsid w:val="00E21727"/>
    <w:rsid w:val="00E226C7"/>
    <w:rsid w:val="00E22D28"/>
    <w:rsid w:val="00E23625"/>
    <w:rsid w:val="00E236D7"/>
    <w:rsid w:val="00E2370A"/>
    <w:rsid w:val="00E24CB2"/>
    <w:rsid w:val="00E26538"/>
    <w:rsid w:val="00E26BC5"/>
    <w:rsid w:val="00E30070"/>
    <w:rsid w:val="00E309D3"/>
    <w:rsid w:val="00E32D88"/>
    <w:rsid w:val="00E336FF"/>
    <w:rsid w:val="00E338D1"/>
    <w:rsid w:val="00E3402A"/>
    <w:rsid w:val="00E343EB"/>
    <w:rsid w:val="00E365FA"/>
    <w:rsid w:val="00E36987"/>
    <w:rsid w:val="00E4312C"/>
    <w:rsid w:val="00E43633"/>
    <w:rsid w:val="00E46FC3"/>
    <w:rsid w:val="00E471B3"/>
    <w:rsid w:val="00E47DCA"/>
    <w:rsid w:val="00E51A65"/>
    <w:rsid w:val="00E51D96"/>
    <w:rsid w:val="00E5322E"/>
    <w:rsid w:val="00E537E8"/>
    <w:rsid w:val="00E537F3"/>
    <w:rsid w:val="00E54076"/>
    <w:rsid w:val="00E54875"/>
    <w:rsid w:val="00E55452"/>
    <w:rsid w:val="00E557E2"/>
    <w:rsid w:val="00E557EF"/>
    <w:rsid w:val="00E55E02"/>
    <w:rsid w:val="00E56016"/>
    <w:rsid w:val="00E568F1"/>
    <w:rsid w:val="00E5706B"/>
    <w:rsid w:val="00E577A2"/>
    <w:rsid w:val="00E60D44"/>
    <w:rsid w:val="00E65240"/>
    <w:rsid w:val="00E70295"/>
    <w:rsid w:val="00E7236D"/>
    <w:rsid w:val="00E73C38"/>
    <w:rsid w:val="00E76382"/>
    <w:rsid w:val="00E77618"/>
    <w:rsid w:val="00E818F0"/>
    <w:rsid w:val="00E81F6E"/>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B02D2"/>
    <w:rsid w:val="00EB17F8"/>
    <w:rsid w:val="00EB2B26"/>
    <w:rsid w:val="00EB3025"/>
    <w:rsid w:val="00EB59A2"/>
    <w:rsid w:val="00EB5A41"/>
    <w:rsid w:val="00EB5EEB"/>
    <w:rsid w:val="00EB60AA"/>
    <w:rsid w:val="00EB7467"/>
    <w:rsid w:val="00EC6769"/>
    <w:rsid w:val="00EC6B73"/>
    <w:rsid w:val="00EC71D1"/>
    <w:rsid w:val="00EC7BF4"/>
    <w:rsid w:val="00ED1906"/>
    <w:rsid w:val="00ED30FD"/>
    <w:rsid w:val="00ED6123"/>
    <w:rsid w:val="00ED6A28"/>
    <w:rsid w:val="00EE299F"/>
    <w:rsid w:val="00EE37D2"/>
    <w:rsid w:val="00EE4673"/>
    <w:rsid w:val="00EE6755"/>
    <w:rsid w:val="00EF19CD"/>
    <w:rsid w:val="00EF254C"/>
    <w:rsid w:val="00EF2F5F"/>
    <w:rsid w:val="00EF364E"/>
    <w:rsid w:val="00EF3BA2"/>
    <w:rsid w:val="00EF50CE"/>
    <w:rsid w:val="00EF5E3D"/>
    <w:rsid w:val="00EF6D20"/>
    <w:rsid w:val="00EF6F14"/>
    <w:rsid w:val="00EF7B53"/>
    <w:rsid w:val="00F029A2"/>
    <w:rsid w:val="00F073D3"/>
    <w:rsid w:val="00F11B92"/>
    <w:rsid w:val="00F125D8"/>
    <w:rsid w:val="00F12C6D"/>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3872"/>
    <w:rsid w:val="00F355AC"/>
    <w:rsid w:val="00F375A3"/>
    <w:rsid w:val="00F418A0"/>
    <w:rsid w:val="00F44AAA"/>
    <w:rsid w:val="00F51A8F"/>
    <w:rsid w:val="00F520EE"/>
    <w:rsid w:val="00F55471"/>
    <w:rsid w:val="00F63231"/>
    <w:rsid w:val="00F63576"/>
    <w:rsid w:val="00F63C93"/>
    <w:rsid w:val="00F728B0"/>
    <w:rsid w:val="00F73874"/>
    <w:rsid w:val="00F7515E"/>
    <w:rsid w:val="00F75763"/>
    <w:rsid w:val="00F802E6"/>
    <w:rsid w:val="00F8211E"/>
    <w:rsid w:val="00F82734"/>
    <w:rsid w:val="00F83397"/>
    <w:rsid w:val="00F84710"/>
    <w:rsid w:val="00F860B7"/>
    <w:rsid w:val="00F86492"/>
    <w:rsid w:val="00F901F3"/>
    <w:rsid w:val="00F90AB4"/>
    <w:rsid w:val="00F90C36"/>
    <w:rsid w:val="00F9115A"/>
    <w:rsid w:val="00F917F5"/>
    <w:rsid w:val="00F91D50"/>
    <w:rsid w:val="00F94CB1"/>
    <w:rsid w:val="00F960D9"/>
    <w:rsid w:val="00FA25B2"/>
    <w:rsid w:val="00FA28C0"/>
    <w:rsid w:val="00FA65C5"/>
    <w:rsid w:val="00FA6826"/>
    <w:rsid w:val="00FA72E8"/>
    <w:rsid w:val="00FA7908"/>
    <w:rsid w:val="00FB1ADB"/>
    <w:rsid w:val="00FB31F6"/>
    <w:rsid w:val="00FB4971"/>
    <w:rsid w:val="00FB4D57"/>
    <w:rsid w:val="00FB5896"/>
    <w:rsid w:val="00FC2A53"/>
    <w:rsid w:val="00FC491A"/>
    <w:rsid w:val="00FC6717"/>
    <w:rsid w:val="00FD00E4"/>
    <w:rsid w:val="00FD0951"/>
    <w:rsid w:val="00FD0C50"/>
    <w:rsid w:val="00FD4D1C"/>
    <w:rsid w:val="00FD4DAA"/>
    <w:rsid w:val="00FD6485"/>
    <w:rsid w:val="00FD6607"/>
    <w:rsid w:val="00FD775B"/>
    <w:rsid w:val="00FD7C6E"/>
    <w:rsid w:val="00FE247B"/>
    <w:rsid w:val="00FE49C0"/>
    <w:rsid w:val="00FE4B3C"/>
    <w:rsid w:val="00FE5605"/>
    <w:rsid w:val="00FE6380"/>
    <w:rsid w:val="00FE65CB"/>
    <w:rsid w:val="00FE7E8F"/>
    <w:rsid w:val="00FE7EF9"/>
    <w:rsid w:val="00FF0FDD"/>
    <w:rsid w:val="00FF1706"/>
    <w:rsid w:val="00FF29B3"/>
    <w:rsid w:val="00FF2AA3"/>
    <w:rsid w:val="00FF4978"/>
    <w:rsid w:val="00FF5DC2"/>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211F77"/>
  <w15:docId w15:val="{1E7918F6-7E0C-4773-BDDD-9C56B0FC2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val="x-none"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lang w:val="x-none" w:eastAsia="x-none"/>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Párrafo de lista1 Car"/>
    <w:link w:val="Prrafodelista"/>
    <w:uiPriority w:val="34"/>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lang w:val="x-none"/>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val="x-none" w:eastAsia="en-US"/>
    </w:rPr>
  </w:style>
  <w:style w:type="character" w:customStyle="1" w:styleId="NOE2010CGCCar">
    <w:name w:val="NOE2010CGC Car"/>
    <w:link w:val="NOE2010CGC"/>
    <w:rsid w:val="006F6803"/>
    <w:rPr>
      <w:rFonts w:ascii="Calibri" w:eastAsia="Arial Unicode MS" w:hAnsi="Calibri"/>
      <w:b/>
      <w:bCs/>
      <w:szCs w:val="26"/>
      <w:lang w:val="x-none"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5043">
      <w:bodyDiv w:val="1"/>
      <w:marLeft w:val="0"/>
      <w:marRight w:val="0"/>
      <w:marTop w:val="0"/>
      <w:marBottom w:val="0"/>
      <w:divBdr>
        <w:top w:val="none" w:sz="0" w:space="0" w:color="auto"/>
        <w:left w:val="none" w:sz="0" w:space="0" w:color="auto"/>
        <w:bottom w:val="none" w:sz="0" w:space="0" w:color="auto"/>
        <w:right w:val="none" w:sz="0" w:space="0" w:color="auto"/>
      </w:divBdr>
    </w:div>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46283910">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2533275">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589922034">
      <w:bodyDiv w:val="1"/>
      <w:marLeft w:val="0"/>
      <w:marRight w:val="0"/>
      <w:marTop w:val="0"/>
      <w:marBottom w:val="0"/>
      <w:divBdr>
        <w:top w:val="none" w:sz="0" w:space="0" w:color="auto"/>
        <w:left w:val="none" w:sz="0" w:space="0" w:color="auto"/>
        <w:bottom w:val="none" w:sz="0" w:space="0" w:color="auto"/>
        <w:right w:val="none" w:sz="0" w:space="0" w:color="auto"/>
      </w:divBdr>
    </w:div>
    <w:div w:id="1671565097">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oramos@entel.bo" TargetMode="External"/><Relationship Id="rId18" Type="http://schemas.openxmlformats.org/officeDocument/2006/relationships/package" Target="embeddings/Dibujo_de_Microsoft_Visio1.vsdx"/><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lobaton@entel.bo"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48200CD3-3319-40AC-BC2F-F1EF5F1D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157</Pages>
  <Words>14682</Words>
  <Characters>83689</Characters>
  <Application>Microsoft Office Word</Application>
  <DocSecurity>0</DocSecurity>
  <Lines>697</Lines>
  <Paragraphs>196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98175</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2016-12-07T19:14:00Z</cp:lastPrinted>
  <dcterms:created xsi:type="dcterms:W3CDTF">2018-02-19T20:23:00Z</dcterms:created>
  <dcterms:modified xsi:type="dcterms:W3CDTF">2018-02-19T20:23:00Z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