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F5F22" w14:textId="77777777" w:rsidR="00914E9D" w:rsidRDefault="00914E9D" w:rsidP="0025778B">
      <w:pPr>
        <w:jc w:val="center"/>
        <w:rPr>
          <w:rFonts w:ascii="Tahoma" w:hAnsi="Tahoma" w:cs="Tahoma"/>
          <w:b/>
          <w:color w:val="365F91"/>
        </w:rPr>
      </w:pPr>
      <w:bookmarkStart w:id="0" w:name="_GoBack"/>
      <w:bookmarkEnd w:id="0"/>
    </w:p>
    <w:p w14:paraId="4BC1653B" w14:textId="77777777" w:rsidR="00914E9D" w:rsidRDefault="00914E9D" w:rsidP="0025778B">
      <w:pPr>
        <w:jc w:val="center"/>
        <w:rPr>
          <w:rFonts w:ascii="Tahoma" w:hAnsi="Tahoma" w:cs="Tahoma"/>
          <w:b/>
          <w:color w:val="365F91"/>
        </w:rPr>
      </w:pPr>
    </w:p>
    <w:p w14:paraId="55556605" w14:textId="77777777" w:rsidR="00914E9D" w:rsidRDefault="00914E9D" w:rsidP="0025778B">
      <w:pPr>
        <w:jc w:val="center"/>
        <w:rPr>
          <w:rFonts w:ascii="Tahoma" w:hAnsi="Tahoma" w:cs="Tahoma"/>
          <w:b/>
          <w:color w:val="365F91"/>
        </w:rPr>
      </w:pPr>
    </w:p>
    <w:p w14:paraId="4837A2A3" w14:textId="77777777" w:rsidR="00403334" w:rsidRPr="00403334" w:rsidRDefault="00403334" w:rsidP="0025778B">
      <w:pPr>
        <w:jc w:val="center"/>
        <w:rPr>
          <w:rFonts w:ascii="Tahoma" w:hAnsi="Tahoma" w:cs="Tahoma"/>
          <w:b/>
          <w:color w:val="365F91"/>
          <w:sz w:val="22"/>
          <w:szCs w:val="22"/>
        </w:rPr>
      </w:pPr>
    </w:p>
    <w:p w14:paraId="1967125F" w14:textId="77777777" w:rsidR="00403334" w:rsidRPr="00403334" w:rsidRDefault="00403334" w:rsidP="0025778B">
      <w:pPr>
        <w:jc w:val="center"/>
        <w:rPr>
          <w:rFonts w:ascii="Tahoma" w:hAnsi="Tahoma" w:cs="Tahoma"/>
          <w:b/>
          <w:color w:val="365F91"/>
          <w:sz w:val="22"/>
          <w:szCs w:val="22"/>
        </w:rPr>
      </w:pPr>
    </w:p>
    <w:p w14:paraId="2238811C" w14:textId="77777777" w:rsidR="00403334" w:rsidRPr="00403334" w:rsidRDefault="00403334" w:rsidP="0025778B">
      <w:pPr>
        <w:jc w:val="center"/>
        <w:rPr>
          <w:rFonts w:ascii="Tahoma" w:hAnsi="Tahoma" w:cs="Tahoma"/>
          <w:b/>
          <w:color w:val="365F91"/>
          <w:sz w:val="22"/>
          <w:szCs w:val="22"/>
        </w:rPr>
      </w:pPr>
    </w:p>
    <w:p w14:paraId="6CBDC44B" w14:textId="77777777" w:rsidR="00403334" w:rsidRPr="00403334" w:rsidRDefault="00403334" w:rsidP="0025778B">
      <w:pPr>
        <w:jc w:val="center"/>
        <w:rPr>
          <w:rFonts w:ascii="Tahoma" w:hAnsi="Tahoma" w:cs="Tahoma"/>
          <w:b/>
          <w:color w:val="365F91"/>
          <w:sz w:val="22"/>
          <w:szCs w:val="22"/>
        </w:rPr>
      </w:pPr>
    </w:p>
    <w:p w14:paraId="47206922" w14:textId="77777777" w:rsidR="00403334" w:rsidRPr="00403334" w:rsidRDefault="00403334" w:rsidP="0025778B">
      <w:pPr>
        <w:jc w:val="center"/>
        <w:rPr>
          <w:rFonts w:ascii="Tahoma" w:hAnsi="Tahoma" w:cs="Tahoma"/>
          <w:b/>
          <w:color w:val="365F91"/>
          <w:sz w:val="22"/>
          <w:szCs w:val="22"/>
        </w:rPr>
      </w:pPr>
    </w:p>
    <w:p w14:paraId="416E08CE" w14:textId="77777777" w:rsidR="00403334" w:rsidRPr="00403334" w:rsidRDefault="00403334" w:rsidP="0025778B">
      <w:pPr>
        <w:jc w:val="center"/>
        <w:rPr>
          <w:rFonts w:ascii="Tahoma" w:hAnsi="Tahoma" w:cs="Tahoma"/>
          <w:b/>
          <w:color w:val="365F91"/>
          <w:sz w:val="22"/>
          <w:szCs w:val="22"/>
        </w:rPr>
      </w:pPr>
    </w:p>
    <w:p w14:paraId="35549D4E" w14:textId="77777777" w:rsidR="00914E9D" w:rsidRPr="00403334" w:rsidRDefault="00914E9D" w:rsidP="0025778B">
      <w:pPr>
        <w:jc w:val="center"/>
        <w:rPr>
          <w:rFonts w:ascii="Tahoma" w:hAnsi="Tahoma" w:cs="Tahoma"/>
          <w:b/>
          <w:color w:val="365F91"/>
          <w:sz w:val="22"/>
          <w:szCs w:val="22"/>
        </w:rPr>
      </w:pPr>
    </w:p>
    <w:p w14:paraId="0A238458" w14:textId="77777777" w:rsidR="00914E9D" w:rsidRPr="00403334" w:rsidRDefault="00914E9D" w:rsidP="0025778B">
      <w:pPr>
        <w:jc w:val="center"/>
        <w:rPr>
          <w:rFonts w:ascii="Tahoma" w:hAnsi="Tahoma" w:cs="Tahoma"/>
          <w:b/>
          <w:color w:val="365F91"/>
          <w:sz w:val="22"/>
          <w:szCs w:val="22"/>
        </w:rPr>
      </w:pPr>
    </w:p>
    <w:p w14:paraId="0F98D0A1" w14:textId="77777777" w:rsidR="00914E9D" w:rsidRPr="00403334" w:rsidRDefault="00914E9D" w:rsidP="0025778B">
      <w:pPr>
        <w:jc w:val="center"/>
        <w:rPr>
          <w:rFonts w:ascii="Tahoma" w:hAnsi="Tahoma" w:cs="Tahoma"/>
          <w:b/>
          <w:color w:val="365F91"/>
          <w:sz w:val="22"/>
          <w:szCs w:val="22"/>
        </w:rPr>
      </w:pPr>
    </w:p>
    <w:p w14:paraId="74886DDA" w14:textId="77777777" w:rsidR="00914E9D" w:rsidRDefault="00914E9D" w:rsidP="0025778B">
      <w:pPr>
        <w:jc w:val="center"/>
        <w:rPr>
          <w:rFonts w:ascii="Tahoma" w:hAnsi="Tahoma" w:cs="Tahoma"/>
          <w:b/>
          <w:color w:val="365F91"/>
        </w:rPr>
      </w:pPr>
    </w:p>
    <w:p w14:paraId="30EB3B55"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4B4FFE86" w14:textId="5B7C7492" w:rsidR="0025778B" w:rsidRPr="00403334" w:rsidRDefault="00546110" w:rsidP="0025778B">
      <w:pPr>
        <w:jc w:val="center"/>
        <w:rPr>
          <w:rFonts w:ascii="Tahoma" w:hAnsi="Tahoma" w:cs="Tahoma"/>
          <w:b/>
          <w:color w:val="365F91"/>
          <w:sz w:val="32"/>
          <w:szCs w:val="32"/>
        </w:rPr>
      </w:pPr>
      <w:r>
        <w:rPr>
          <w:rFonts w:ascii="Tahoma" w:hAnsi="Tahoma" w:cs="Tahoma"/>
          <w:b/>
          <w:color w:val="365F91"/>
          <w:sz w:val="32"/>
          <w:szCs w:val="32"/>
        </w:rPr>
        <w:t>ENTEL S.A.</w:t>
      </w:r>
      <w:r w:rsidR="00A93232">
        <w:rPr>
          <w:rFonts w:ascii="Tahoma" w:hAnsi="Tahoma" w:cs="Tahoma"/>
          <w:b/>
          <w:color w:val="365F91"/>
          <w:sz w:val="32"/>
          <w:szCs w:val="32"/>
        </w:rPr>
        <w:t xml:space="preserve"> </w:t>
      </w:r>
    </w:p>
    <w:p w14:paraId="56E441EE" w14:textId="77777777" w:rsidR="0025778B" w:rsidRDefault="0025778B" w:rsidP="0025778B">
      <w:pPr>
        <w:jc w:val="center"/>
        <w:rPr>
          <w:rFonts w:ascii="Tahoma" w:hAnsi="Tahoma" w:cs="Tahoma"/>
          <w:b/>
          <w:color w:val="365F91"/>
        </w:rPr>
      </w:pPr>
    </w:p>
    <w:p w14:paraId="0DC22CD8" w14:textId="77777777" w:rsidR="0025778B" w:rsidRDefault="0025778B" w:rsidP="0025778B">
      <w:pPr>
        <w:jc w:val="center"/>
        <w:rPr>
          <w:rFonts w:ascii="Tahoma" w:hAnsi="Tahoma" w:cs="Tahoma"/>
          <w:b/>
          <w:color w:val="365F91"/>
        </w:rPr>
      </w:pPr>
    </w:p>
    <w:p w14:paraId="6D3F04BA" w14:textId="77777777" w:rsidR="0025778B" w:rsidRDefault="0025778B" w:rsidP="0025778B">
      <w:pPr>
        <w:jc w:val="center"/>
        <w:rPr>
          <w:rFonts w:ascii="Tahoma" w:hAnsi="Tahoma" w:cs="Tahoma"/>
          <w:b/>
          <w:color w:val="365F91"/>
        </w:rPr>
      </w:pPr>
    </w:p>
    <w:p w14:paraId="25A53E7F" w14:textId="77777777" w:rsidR="0025778B" w:rsidRDefault="0025778B" w:rsidP="0025778B">
      <w:pPr>
        <w:jc w:val="center"/>
        <w:rPr>
          <w:rFonts w:ascii="Tahoma" w:hAnsi="Tahoma" w:cs="Tahoma"/>
          <w:b/>
          <w:color w:val="365F91"/>
        </w:rPr>
      </w:pPr>
    </w:p>
    <w:p w14:paraId="4F5B4968" w14:textId="77777777" w:rsidR="0025778B" w:rsidRPr="003E21C0" w:rsidRDefault="0025778B" w:rsidP="0025778B">
      <w:pPr>
        <w:jc w:val="center"/>
        <w:rPr>
          <w:rFonts w:ascii="Tahoma" w:hAnsi="Tahoma" w:cs="Tahoma"/>
          <w:b/>
          <w:color w:val="365F91"/>
        </w:rPr>
      </w:pPr>
    </w:p>
    <w:p w14:paraId="7C1BE841" w14:textId="77777777" w:rsidR="0025778B" w:rsidRDefault="00AA69DC" w:rsidP="0025778B">
      <w:pPr>
        <w:jc w:val="center"/>
        <w:rPr>
          <w:rFonts w:ascii="Tahoma" w:hAnsi="Tahoma" w:cs="Tahoma"/>
          <w:snapToGrid w:val="0"/>
          <w:color w:val="365F91"/>
        </w:rPr>
      </w:pPr>
      <w:r>
        <w:rPr>
          <w:rFonts w:ascii="Tahoma" w:hAnsi="Tahoma" w:cs="Tahoma"/>
          <w:noProof/>
          <w:color w:val="365F91"/>
          <w:lang w:val="en-US" w:eastAsia="en-US"/>
        </w:rPr>
        <w:drawing>
          <wp:anchor distT="0" distB="0" distL="114300" distR="114300" simplePos="0" relativeHeight="251649536" behindDoc="0" locked="0" layoutInCell="1" allowOverlap="1" wp14:anchorId="5DCA0B6D" wp14:editId="2B252B4B">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5A9FEC5" w14:textId="77777777" w:rsidR="0025778B" w:rsidRDefault="0025778B" w:rsidP="0025778B">
      <w:pPr>
        <w:jc w:val="center"/>
        <w:rPr>
          <w:rFonts w:ascii="Tahoma" w:hAnsi="Tahoma" w:cs="Tahoma"/>
          <w:snapToGrid w:val="0"/>
          <w:color w:val="365F91"/>
        </w:rPr>
      </w:pPr>
    </w:p>
    <w:p w14:paraId="759FC0D4" w14:textId="77777777" w:rsidR="0025778B" w:rsidRDefault="0025778B" w:rsidP="0025778B">
      <w:pPr>
        <w:jc w:val="center"/>
        <w:rPr>
          <w:rFonts w:ascii="Tahoma" w:hAnsi="Tahoma" w:cs="Tahoma"/>
          <w:snapToGrid w:val="0"/>
          <w:color w:val="365F91"/>
        </w:rPr>
      </w:pPr>
    </w:p>
    <w:p w14:paraId="0CB56920" w14:textId="77777777" w:rsidR="0025778B" w:rsidRDefault="0025778B" w:rsidP="0025778B">
      <w:pPr>
        <w:jc w:val="center"/>
        <w:rPr>
          <w:rFonts w:ascii="Tahoma" w:hAnsi="Tahoma" w:cs="Tahoma"/>
          <w:snapToGrid w:val="0"/>
          <w:color w:val="365F91"/>
        </w:rPr>
      </w:pPr>
    </w:p>
    <w:p w14:paraId="268E9784" w14:textId="77777777" w:rsidR="0025778B" w:rsidRDefault="0025778B" w:rsidP="0025778B">
      <w:pPr>
        <w:jc w:val="center"/>
        <w:rPr>
          <w:rFonts w:ascii="Tahoma" w:hAnsi="Tahoma" w:cs="Tahoma"/>
          <w:snapToGrid w:val="0"/>
          <w:color w:val="365F91"/>
        </w:rPr>
      </w:pPr>
    </w:p>
    <w:p w14:paraId="475760D8" w14:textId="77777777" w:rsidR="0025778B" w:rsidRDefault="0025778B" w:rsidP="0025778B">
      <w:pPr>
        <w:jc w:val="center"/>
        <w:rPr>
          <w:rFonts w:ascii="Tahoma" w:hAnsi="Tahoma" w:cs="Tahoma"/>
          <w:snapToGrid w:val="0"/>
          <w:color w:val="365F91"/>
        </w:rPr>
      </w:pPr>
    </w:p>
    <w:p w14:paraId="7E2B19A7" w14:textId="77777777" w:rsidR="0025778B" w:rsidRDefault="0025778B" w:rsidP="0025778B">
      <w:pPr>
        <w:jc w:val="center"/>
        <w:rPr>
          <w:rFonts w:ascii="Tahoma" w:hAnsi="Tahoma" w:cs="Tahoma"/>
          <w:snapToGrid w:val="0"/>
          <w:color w:val="365F91"/>
        </w:rPr>
      </w:pPr>
    </w:p>
    <w:p w14:paraId="56841E0B" w14:textId="77777777" w:rsidR="0025778B" w:rsidRDefault="0025778B" w:rsidP="0025778B">
      <w:pPr>
        <w:jc w:val="center"/>
        <w:rPr>
          <w:rFonts w:ascii="Tahoma" w:hAnsi="Tahoma" w:cs="Tahoma"/>
          <w:snapToGrid w:val="0"/>
          <w:color w:val="365F91"/>
        </w:rPr>
      </w:pPr>
    </w:p>
    <w:p w14:paraId="258167EF" w14:textId="77777777" w:rsidR="0025778B" w:rsidRDefault="0025778B" w:rsidP="0025778B">
      <w:pPr>
        <w:jc w:val="center"/>
        <w:rPr>
          <w:rFonts w:ascii="Tahoma" w:hAnsi="Tahoma" w:cs="Tahoma"/>
          <w:snapToGrid w:val="0"/>
          <w:color w:val="365F91"/>
        </w:rPr>
      </w:pPr>
    </w:p>
    <w:p w14:paraId="707D10CA" w14:textId="77777777" w:rsidR="0025778B" w:rsidRDefault="0025778B" w:rsidP="0025778B">
      <w:pPr>
        <w:jc w:val="center"/>
        <w:rPr>
          <w:rFonts w:ascii="Tahoma" w:hAnsi="Tahoma" w:cs="Tahoma"/>
          <w:snapToGrid w:val="0"/>
          <w:color w:val="365F91"/>
        </w:rPr>
      </w:pPr>
    </w:p>
    <w:p w14:paraId="08FA14D7" w14:textId="77777777" w:rsidR="0025778B" w:rsidRDefault="0025778B" w:rsidP="0025778B">
      <w:pPr>
        <w:jc w:val="center"/>
        <w:rPr>
          <w:rFonts w:ascii="Tahoma" w:hAnsi="Tahoma" w:cs="Tahoma"/>
          <w:snapToGrid w:val="0"/>
          <w:color w:val="365F91"/>
        </w:rPr>
      </w:pPr>
    </w:p>
    <w:p w14:paraId="7CFE2E87" w14:textId="77777777" w:rsidR="0025778B" w:rsidRDefault="0025778B" w:rsidP="0025778B">
      <w:pPr>
        <w:jc w:val="center"/>
        <w:rPr>
          <w:rFonts w:ascii="Tahoma" w:hAnsi="Tahoma" w:cs="Tahoma"/>
          <w:snapToGrid w:val="0"/>
          <w:color w:val="365F91"/>
        </w:rPr>
      </w:pPr>
    </w:p>
    <w:p w14:paraId="3E4BFA9D" w14:textId="77777777" w:rsidR="0025778B" w:rsidRDefault="0025778B" w:rsidP="0025778B">
      <w:pPr>
        <w:jc w:val="center"/>
        <w:rPr>
          <w:rFonts w:ascii="Tahoma" w:hAnsi="Tahoma" w:cs="Tahoma"/>
          <w:snapToGrid w:val="0"/>
          <w:color w:val="365F91"/>
        </w:rPr>
      </w:pPr>
    </w:p>
    <w:p w14:paraId="03DA1F66" w14:textId="77777777" w:rsidR="0025778B" w:rsidRDefault="0025778B" w:rsidP="0025778B">
      <w:pPr>
        <w:jc w:val="center"/>
        <w:rPr>
          <w:rFonts w:ascii="Tahoma" w:hAnsi="Tahoma" w:cs="Tahoma"/>
          <w:snapToGrid w:val="0"/>
          <w:color w:val="365F91"/>
        </w:rPr>
      </w:pPr>
    </w:p>
    <w:p w14:paraId="61F32EAB" w14:textId="77777777" w:rsidR="0025778B" w:rsidRDefault="0025778B" w:rsidP="0025778B">
      <w:pPr>
        <w:jc w:val="center"/>
        <w:rPr>
          <w:rFonts w:ascii="Tahoma" w:hAnsi="Tahoma" w:cs="Tahoma"/>
          <w:snapToGrid w:val="0"/>
          <w:color w:val="365F91"/>
        </w:rPr>
      </w:pPr>
    </w:p>
    <w:p w14:paraId="4952532D" w14:textId="77777777" w:rsidR="0025778B" w:rsidRDefault="0025778B" w:rsidP="0025778B">
      <w:pPr>
        <w:jc w:val="center"/>
        <w:rPr>
          <w:rFonts w:ascii="Tahoma" w:hAnsi="Tahoma" w:cs="Tahoma"/>
          <w:snapToGrid w:val="0"/>
          <w:color w:val="365F91"/>
        </w:rPr>
      </w:pPr>
    </w:p>
    <w:p w14:paraId="764DC541" w14:textId="77777777" w:rsidR="0025778B" w:rsidRDefault="0025778B" w:rsidP="0025778B">
      <w:pPr>
        <w:jc w:val="center"/>
        <w:rPr>
          <w:rFonts w:ascii="Tahoma" w:hAnsi="Tahoma" w:cs="Tahoma"/>
          <w:snapToGrid w:val="0"/>
          <w:color w:val="365F91"/>
        </w:rPr>
      </w:pPr>
    </w:p>
    <w:p w14:paraId="20953BA3" w14:textId="77777777" w:rsidR="0025778B" w:rsidRDefault="0025778B" w:rsidP="0025778B">
      <w:pPr>
        <w:jc w:val="center"/>
        <w:rPr>
          <w:rFonts w:ascii="Tahoma" w:hAnsi="Tahoma" w:cs="Tahoma"/>
          <w:snapToGrid w:val="0"/>
          <w:color w:val="365F91"/>
        </w:rPr>
      </w:pPr>
    </w:p>
    <w:p w14:paraId="181D9AC8" w14:textId="77777777" w:rsidR="0025778B" w:rsidRPr="003E21C0" w:rsidRDefault="0025778B" w:rsidP="0025778B">
      <w:pPr>
        <w:jc w:val="center"/>
        <w:rPr>
          <w:rFonts w:ascii="Tahoma" w:hAnsi="Tahoma" w:cs="Tahoma"/>
          <w:snapToGrid w:val="0"/>
          <w:color w:val="365F91"/>
        </w:rPr>
      </w:pPr>
    </w:p>
    <w:p w14:paraId="42C7B7D5" w14:textId="77777777" w:rsidR="00FA28C0" w:rsidRDefault="00FA28C0" w:rsidP="0025778B">
      <w:pPr>
        <w:jc w:val="center"/>
        <w:rPr>
          <w:rFonts w:ascii="Tahoma" w:hAnsi="Tahoma" w:cs="Tahoma"/>
          <w:b/>
          <w:color w:val="365F91"/>
        </w:rPr>
      </w:pPr>
    </w:p>
    <w:p w14:paraId="02E443AB" w14:textId="77777777" w:rsidR="00FA28C0" w:rsidRDefault="00FA28C0" w:rsidP="0025778B">
      <w:pPr>
        <w:jc w:val="center"/>
        <w:rPr>
          <w:rFonts w:ascii="Tahoma" w:hAnsi="Tahoma" w:cs="Tahoma"/>
          <w:b/>
          <w:color w:val="365F91"/>
        </w:rPr>
      </w:pPr>
    </w:p>
    <w:p w14:paraId="0A04B012" w14:textId="77777777" w:rsidR="00FA28C0" w:rsidRDefault="00FA28C0" w:rsidP="0025778B">
      <w:pPr>
        <w:jc w:val="center"/>
        <w:rPr>
          <w:rFonts w:ascii="Tahoma" w:hAnsi="Tahoma" w:cs="Tahoma"/>
          <w:b/>
          <w:color w:val="365F91"/>
        </w:rPr>
      </w:pPr>
    </w:p>
    <w:p w14:paraId="70E357D0" w14:textId="77777777" w:rsidR="00FA28C0" w:rsidRDefault="00FA28C0" w:rsidP="0025778B">
      <w:pPr>
        <w:jc w:val="center"/>
        <w:rPr>
          <w:rFonts w:ascii="Tahoma" w:hAnsi="Tahoma" w:cs="Tahoma"/>
          <w:b/>
          <w:color w:val="365F91"/>
        </w:rPr>
      </w:pPr>
    </w:p>
    <w:p w14:paraId="5CACBD03" w14:textId="77777777" w:rsidR="00FA28C0" w:rsidRDefault="00FA28C0" w:rsidP="0025778B">
      <w:pPr>
        <w:jc w:val="center"/>
        <w:rPr>
          <w:rFonts w:ascii="Tahoma" w:hAnsi="Tahoma" w:cs="Tahoma"/>
          <w:b/>
          <w:color w:val="365F91"/>
        </w:rPr>
      </w:pPr>
    </w:p>
    <w:p w14:paraId="69DC13C0" w14:textId="77777777" w:rsidR="00FA28C0" w:rsidRDefault="00FA28C0" w:rsidP="0025778B">
      <w:pPr>
        <w:jc w:val="center"/>
        <w:rPr>
          <w:rFonts w:ascii="Tahoma" w:hAnsi="Tahoma" w:cs="Tahoma"/>
          <w:b/>
          <w:color w:val="365F91"/>
        </w:rPr>
      </w:pPr>
    </w:p>
    <w:p w14:paraId="3AEE89A9"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6C23FB39" w14:textId="77777777" w:rsidR="0025778B" w:rsidRDefault="0025778B" w:rsidP="0025778B">
      <w:pPr>
        <w:jc w:val="center"/>
        <w:rPr>
          <w:rFonts w:ascii="Tahoma" w:hAnsi="Tahoma" w:cs="Tahoma"/>
          <w:color w:val="365F91"/>
        </w:rPr>
      </w:pPr>
    </w:p>
    <w:p w14:paraId="3B69A9F3" w14:textId="77777777" w:rsidR="0025778B" w:rsidRPr="003E21C0" w:rsidRDefault="0025778B" w:rsidP="0025778B">
      <w:pPr>
        <w:jc w:val="center"/>
        <w:rPr>
          <w:rFonts w:ascii="Tahoma" w:hAnsi="Tahoma" w:cs="Tahoma"/>
          <w:color w:val="365F91"/>
        </w:rPr>
      </w:pPr>
    </w:p>
    <w:p w14:paraId="5FA9AD03" w14:textId="77777777" w:rsidR="0025778B" w:rsidRPr="003E21C0" w:rsidRDefault="0025778B" w:rsidP="0025778B">
      <w:pPr>
        <w:jc w:val="center"/>
        <w:rPr>
          <w:rFonts w:ascii="Tahoma" w:hAnsi="Tahoma" w:cs="Tahoma"/>
          <w:color w:val="365F91"/>
        </w:rPr>
      </w:pPr>
    </w:p>
    <w:p w14:paraId="0B5F2ED9" w14:textId="77777777" w:rsidR="0025778B" w:rsidRPr="003E21C0" w:rsidRDefault="0025778B" w:rsidP="0025778B">
      <w:pPr>
        <w:jc w:val="center"/>
        <w:rPr>
          <w:rFonts w:ascii="Tahoma" w:hAnsi="Tahoma" w:cs="Tahoma"/>
          <w:color w:val="365F91"/>
        </w:rPr>
      </w:pPr>
    </w:p>
    <w:p w14:paraId="5D94FDBE" w14:textId="77777777" w:rsidR="0025778B" w:rsidRPr="003E21C0" w:rsidRDefault="0025778B" w:rsidP="0025778B">
      <w:pPr>
        <w:jc w:val="center"/>
        <w:rPr>
          <w:rFonts w:ascii="Tahoma" w:hAnsi="Tahoma" w:cs="Tahoma"/>
          <w:b/>
          <w:color w:val="365F91"/>
        </w:rPr>
      </w:pPr>
    </w:p>
    <w:p w14:paraId="37D743BB" w14:textId="77777777" w:rsidR="0025778B" w:rsidRDefault="0025778B" w:rsidP="0025778B">
      <w:pPr>
        <w:jc w:val="center"/>
        <w:rPr>
          <w:rFonts w:ascii="Tahoma" w:hAnsi="Tahoma" w:cs="Tahoma"/>
          <w:b/>
          <w:color w:val="365F91"/>
        </w:rPr>
      </w:pPr>
    </w:p>
    <w:p w14:paraId="584E3160" w14:textId="77777777" w:rsidR="0025778B" w:rsidRDefault="0025778B" w:rsidP="0025778B">
      <w:pPr>
        <w:jc w:val="center"/>
        <w:rPr>
          <w:rFonts w:ascii="Tahoma" w:hAnsi="Tahoma" w:cs="Tahoma"/>
          <w:b/>
          <w:color w:val="365F91"/>
        </w:rPr>
      </w:pPr>
    </w:p>
    <w:p w14:paraId="4AC924EA" w14:textId="77777777" w:rsidR="0025778B" w:rsidRDefault="0025778B" w:rsidP="0025778B">
      <w:pPr>
        <w:jc w:val="center"/>
        <w:rPr>
          <w:rFonts w:ascii="Tahoma" w:hAnsi="Tahoma" w:cs="Tahoma"/>
          <w:b/>
          <w:color w:val="365F91"/>
        </w:rPr>
      </w:pPr>
    </w:p>
    <w:p w14:paraId="2199F436" w14:textId="77777777" w:rsidR="0025778B" w:rsidRDefault="0025778B" w:rsidP="0025778B">
      <w:pPr>
        <w:jc w:val="center"/>
        <w:rPr>
          <w:rFonts w:ascii="Tahoma" w:hAnsi="Tahoma" w:cs="Tahoma"/>
          <w:b/>
          <w:color w:val="365F91"/>
        </w:rPr>
      </w:pPr>
    </w:p>
    <w:p w14:paraId="2A3A6EDF" w14:textId="77777777" w:rsidR="0025778B" w:rsidRDefault="0025778B" w:rsidP="0025778B">
      <w:pPr>
        <w:jc w:val="center"/>
        <w:rPr>
          <w:rFonts w:ascii="Tahoma" w:hAnsi="Tahoma" w:cs="Tahoma"/>
          <w:b/>
          <w:color w:val="365F91"/>
        </w:rPr>
      </w:pPr>
    </w:p>
    <w:p w14:paraId="1EBC1DC8" w14:textId="77777777" w:rsidR="0025778B" w:rsidRPr="003E21C0" w:rsidRDefault="0025778B" w:rsidP="0025778B">
      <w:pPr>
        <w:jc w:val="center"/>
        <w:rPr>
          <w:rFonts w:ascii="Tahoma" w:hAnsi="Tahoma" w:cs="Tahoma"/>
          <w:b/>
          <w:color w:val="365F91"/>
        </w:rPr>
      </w:pPr>
    </w:p>
    <w:p w14:paraId="31CF410C"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2027A582"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6FF3675" w14:textId="791ABBBF" w:rsidR="0025778B" w:rsidRPr="00F75905" w:rsidRDefault="006164B7" w:rsidP="0025778B">
            <w:pPr>
              <w:jc w:val="center"/>
              <w:rPr>
                <w:rFonts w:ascii="Tahoma" w:hAnsi="Tahoma" w:cs="Tahoma"/>
                <w:b/>
                <w:color w:val="365F91"/>
                <w:sz w:val="28"/>
                <w:szCs w:val="28"/>
              </w:rPr>
            </w:pPr>
            <w:r>
              <w:rPr>
                <w:rFonts w:ascii="Tahoma" w:hAnsi="Tahoma" w:cs="Tahoma"/>
                <w:b/>
                <w:color w:val="365F91"/>
                <w:sz w:val="28"/>
                <w:szCs w:val="28"/>
              </w:rPr>
              <w:t xml:space="preserve"> LICITACION PUBLICA </w:t>
            </w:r>
            <w:r w:rsidR="00696B12" w:rsidRPr="00F75905">
              <w:rPr>
                <w:rFonts w:ascii="Tahoma" w:hAnsi="Tahoma" w:cs="Tahoma"/>
                <w:b/>
                <w:color w:val="365F91"/>
                <w:sz w:val="28"/>
                <w:szCs w:val="28"/>
              </w:rPr>
              <w:t>N</w:t>
            </w:r>
            <w:r w:rsidR="00986AD8" w:rsidRPr="00F75905">
              <w:rPr>
                <w:rFonts w:ascii="Tahoma" w:hAnsi="Tahoma" w:cs="Tahoma"/>
                <w:b/>
                <w:color w:val="365F91"/>
                <w:sz w:val="28"/>
                <w:szCs w:val="28"/>
              </w:rPr>
              <w:t xml:space="preserve">° </w:t>
            </w:r>
            <w:r w:rsidR="00F61F9A">
              <w:rPr>
                <w:rFonts w:ascii="Tahoma" w:hAnsi="Tahoma" w:cs="Tahoma"/>
                <w:b/>
                <w:color w:val="365F91"/>
                <w:sz w:val="28"/>
                <w:szCs w:val="28"/>
              </w:rPr>
              <w:t>05</w:t>
            </w:r>
            <w:r w:rsidR="00986AD8" w:rsidRPr="00F75905">
              <w:rPr>
                <w:rFonts w:ascii="Tahoma" w:hAnsi="Tahoma" w:cs="Tahoma"/>
                <w:b/>
                <w:color w:val="365F91"/>
                <w:sz w:val="28"/>
                <w:szCs w:val="28"/>
              </w:rPr>
              <w:t>/201</w:t>
            </w:r>
            <w:r w:rsidR="00F61F9A">
              <w:rPr>
                <w:rFonts w:ascii="Tahoma" w:hAnsi="Tahoma" w:cs="Tahoma"/>
                <w:b/>
                <w:color w:val="365F91"/>
                <w:sz w:val="28"/>
                <w:szCs w:val="28"/>
              </w:rPr>
              <w:t>8</w:t>
            </w:r>
          </w:p>
          <w:p w14:paraId="37D9232F" w14:textId="285BEA68" w:rsidR="0025778B" w:rsidRPr="003E21C0" w:rsidRDefault="0025778B" w:rsidP="007373F4">
            <w:pPr>
              <w:jc w:val="center"/>
              <w:rPr>
                <w:rFonts w:ascii="Tahoma" w:hAnsi="Tahoma" w:cs="Tahoma"/>
                <w:b/>
                <w:color w:val="365F91"/>
              </w:rPr>
            </w:pPr>
            <w:r w:rsidRPr="00F75905">
              <w:rPr>
                <w:rFonts w:ascii="Tahoma" w:hAnsi="Tahoma" w:cs="Tahoma"/>
                <w:b/>
                <w:color w:val="365F91"/>
                <w:sz w:val="28"/>
                <w:szCs w:val="28"/>
              </w:rPr>
              <w:t>“</w:t>
            </w:r>
            <w:r w:rsidR="007373F4">
              <w:rPr>
                <w:rFonts w:ascii="Tahoma" w:hAnsi="Tahoma" w:cs="Tahoma"/>
                <w:b/>
                <w:color w:val="365F91"/>
                <w:sz w:val="28"/>
                <w:szCs w:val="28"/>
              </w:rPr>
              <w:t>EMPRESA SERVICIO DE TRANSPORTE</w:t>
            </w:r>
            <w:r w:rsidRPr="00F75905">
              <w:rPr>
                <w:rFonts w:ascii="Tahoma" w:hAnsi="Tahoma" w:cs="Tahoma"/>
                <w:b/>
                <w:color w:val="365F91"/>
                <w:sz w:val="28"/>
                <w:szCs w:val="28"/>
              </w:rPr>
              <w:t>“</w:t>
            </w:r>
          </w:p>
        </w:tc>
      </w:tr>
    </w:tbl>
    <w:p w14:paraId="2C052121" w14:textId="77777777" w:rsidR="00A817C8" w:rsidRPr="002C3600" w:rsidRDefault="00A817C8" w:rsidP="002C3600"/>
    <w:p w14:paraId="5BD4AB9B" w14:textId="77777777" w:rsidR="00A817C8" w:rsidRPr="002C3600" w:rsidRDefault="00A817C8" w:rsidP="002C3600"/>
    <w:p w14:paraId="08C83121" w14:textId="77777777" w:rsidR="00A817C8" w:rsidRPr="002C3600" w:rsidRDefault="00A817C8" w:rsidP="002C3600"/>
    <w:p w14:paraId="03116DF9" w14:textId="77777777" w:rsidR="00A817C8" w:rsidRPr="002C3600" w:rsidRDefault="00A817C8" w:rsidP="002C3600"/>
    <w:p w14:paraId="4EB498A9" w14:textId="77777777" w:rsidR="00A817C8" w:rsidRPr="002C3600" w:rsidRDefault="00A817C8" w:rsidP="002C3600"/>
    <w:p w14:paraId="015175E0" w14:textId="77777777" w:rsidR="00A817C8" w:rsidRPr="002C3600" w:rsidRDefault="00A817C8" w:rsidP="002C3600"/>
    <w:p w14:paraId="2D23BAC3" w14:textId="77777777" w:rsidR="00A817C8" w:rsidRPr="002C3600" w:rsidRDefault="00A817C8" w:rsidP="002C3600"/>
    <w:p w14:paraId="4EC0A102" w14:textId="77777777" w:rsidR="00A817C8" w:rsidRPr="002C3600" w:rsidRDefault="00A817C8" w:rsidP="002C3600"/>
    <w:p w14:paraId="4EEDAAB8" w14:textId="77777777" w:rsidR="00A817C8" w:rsidRPr="002C3600" w:rsidRDefault="00A817C8" w:rsidP="002C3600"/>
    <w:p w14:paraId="0EBB470A" w14:textId="77777777" w:rsidR="007F4A49" w:rsidRDefault="007F4A49" w:rsidP="009B4E25">
      <w:pPr>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14:paraId="41A0F737" w14:textId="77777777" w:rsidR="00A817C8" w:rsidRPr="002C3600" w:rsidRDefault="00A817C8" w:rsidP="002C3600"/>
    <w:p w14:paraId="5738D5BE" w14:textId="77777777" w:rsidR="00A817C8" w:rsidRPr="002C3600" w:rsidRDefault="00A817C8" w:rsidP="002C3600"/>
    <w:p w14:paraId="3A6CAEEB" w14:textId="77777777" w:rsidR="00A817C8" w:rsidRPr="002C3600" w:rsidRDefault="00A817C8" w:rsidP="002C3600"/>
    <w:p w14:paraId="767F3F7D" w14:textId="77777777" w:rsidR="00A817C8" w:rsidRPr="002C3600" w:rsidRDefault="00A817C8" w:rsidP="002C3600"/>
    <w:p w14:paraId="0AB3A19D" w14:textId="77777777" w:rsidR="00A817C8" w:rsidRPr="002C3600" w:rsidRDefault="00A817C8" w:rsidP="002C3600"/>
    <w:p w14:paraId="284BB99C" w14:textId="77777777" w:rsidR="00A817C8" w:rsidRPr="002C3600" w:rsidRDefault="00A817C8" w:rsidP="002C3600"/>
    <w:p w14:paraId="7C1C6AA3" w14:textId="19AF9B0C"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6933EEAA" w14:textId="77777777" w:rsidR="00FA28C0" w:rsidRDefault="00FA28C0" w:rsidP="00FA28C0"/>
    <w:p w14:paraId="0857EEEA" w14:textId="77777777" w:rsidR="00FA28C0" w:rsidRDefault="00FA28C0" w:rsidP="00FA28C0"/>
    <w:p w14:paraId="307543DA" w14:textId="77777777" w:rsidR="00FA28C0" w:rsidRDefault="00FA28C0" w:rsidP="00FA28C0"/>
    <w:p w14:paraId="1DB8C88E" w14:textId="77777777" w:rsidR="00FA28C0" w:rsidRDefault="00FA28C0" w:rsidP="00FA28C0"/>
    <w:p w14:paraId="54F2B891" w14:textId="77777777" w:rsidR="00FA28C0" w:rsidRDefault="00FA28C0" w:rsidP="00FA28C0"/>
    <w:p w14:paraId="7E9F695D"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449A1B0F" w14:textId="77777777" w:rsidR="00FA28C0" w:rsidRDefault="00FA28C0" w:rsidP="00FA28C0"/>
    <w:p w14:paraId="670CD51B" w14:textId="26DBEBF4" w:rsidR="004D07BD" w:rsidRDefault="007259D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ED415B">
          <w:rPr>
            <w:noProof/>
            <w:webHidden/>
          </w:rPr>
          <w:t>3</w:t>
        </w:r>
        <w:r>
          <w:rPr>
            <w:noProof/>
            <w:webHidden/>
          </w:rPr>
          <w:fldChar w:fldCharType="end"/>
        </w:r>
      </w:hyperlink>
    </w:p>
    <w:p w14:paraId="725851A9" w14:textId="2C0B707D" w:rsidR="004D07BD" w:rsidRDefault="00B7238E">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7259DC">
          <w:rPr>
            <w:noProof/>
            <w:webHidden/>
          </w:rPr>
          <w:fldChar w:fldCharType="begin"/>
        </w:r>
        <w:r w:rsidR="004D07BD">
          <w:rPr>
            <w:noProof/>
            <w:webHidden/>
          </w:rPr>
          <w:instrText xml:space="preserve"> PAGEREF _Toc330030631 \h </w:instrText>
        </w:r>
        <w:r w:rsidR="007259DC">
          <w:rPr>
            <w:noProof/>
            <w:webHidden/>
          </w:rPr>
        </w:r>
        <w:r w:rsidR="007259DC">
          <w:rPr>
            <w:noProof/>
            <w:webHidden/>
          </w:rPr>
          <w:fldChar w:fldCharType="separate"/>
        </w:r>
        <w:r w:rsidR="00ED415B">
          <w:rPr>
            <w:noProof/>
            <w:webHidden/>
          </w:rPr>
          <w:t>13</w:t>
        </w:r>
        <w:r w:rsidR="007259DC">
          <w:rPr>
            <w:noProof/>
            <w:webHidden/>
          </w:rPr>
          <w:fldChar w:fldCharType="end"/>
        </w:r>
      </w:hyperlink>
    </w:p>
    <w:p w14:paraId="4141ACF7" w14:textId="3BCBA042" w:rsidR="004D07BD" w:rsidRDefault="00B7238E">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7259DC">
          <w:rPr>
            <w:noProof/>
            <w:webHidden/>
          </w:rPr>
          <w:fldChar w:fldCharType="begin"/>
        </w:r>
        <w:r w:rsidR="004D07BD">
          <w:rPr>
            <w:noProof/>
            <w:webHidden/>
          </w:rPr>
          <w:instrText xml:space="preserve"> PAGEREF _Toc330030632 \h </w:instrText>
        </w:r>
        <w:r w:rsidR="007259DC">
          <w:rPr>
            <w:noProof/>
            <w:webHidden/>
          </w:rPr>
        </w:r>
        <w:r w:rsidR="007259DC">
          <w:rPr>
            <w:noProof/>
            <w:webHidden/>
          </w:rPr>
          <w:fldChar w:fldCharType="separate"/>
        </w:r>
        <w:r w:rsidR="00ED415B">
          <w:rPr>
            <w:noProof/>
            <w:webHidden/>
          </w:rPr>
          <w:t>19</w:t>
        </w:r>
        <w:r w:rsidR="007259DC">
          <w:rPr>
            <w:noProof/>
            <w:webHidden/>
          </w:rPr>
          <w:fldChar w:fldCharType="end"/>
        </w:r>
      </w:hyperlink>
    </w:p>
    <w:p w14:paraId="0239B982" w14:textId="0F00CFE6" w:rsidR="00F75905" w:rsidRDefault="007259DC" w:rsidP="00FA28C0">
      <w:pPr>
        <w:rPr>
          <w:b/>
          <w:color w:val="004990"/>
          <w:highlight w:val="yellow"/>
        </w:rPr>
      </w:pPr>
      <w:r w:rsidRPr="00F01617">
        <w:rPr>
          <w:b/>
          <w:color w:val="004990"/>
          <w:highlight w:val="yellow"/>
        </w:rPr>
        <w:fldChar w:fldCharType="end"/>
      </w:r>
    </w:p>
    <w:p w14:paraId="7B8E6AD1" w14:textId="77777777" w:rsidR="00F75905" w:rsidRDefault="00F75905" w:rsidP="00FA28C0">
      <w:pPr>
        <w:rPr>
          <w:b/>
          <w:color w:val="004990"/>
          <w:highlight w:val="yellow"/>
        </w:rPr>
      </w:pPr>
    </w:p>
    <w:p w14:paraId="21A4D5C8" w14:textId="77777777" w:rsidR="00F75905" w:rsidRDefault="00F75905" w:rsidP="00FA28C0">
      <w:pPr>
        <w:rPr>
          <w:b/>
          <w:color w:val="004990"/>
          <w:highlight w:val="yellow"/>
        </w:rPr>
      </w:pPr>
    </w:p>
    <w:p w14:paraId="4BAA1BD1" w14:textId="77777777" w:rsidR="00F75905" w:rsidRDefault="00F75905" w:rsidP="00FA28C0">
      <w:pPr>
        <w:rPr>
          <w:b/>
          <w:color w:val="004990"/>
          <w:highlight w:val="yellow"/>
        </w:rPr>
      </w:pPr>
    </w:p>
    <w:p w14:paraId="57FA09AD" w14:textId="77777777" w:rsidR="00F75905" w:rsidRDefault="00F75905" w:rsidP="00FA28C0">
      <w:pPr>
        <w:rPr>
          <w:b/>
          <w:color w:val="004990"/>
          <w:highlight w:val="yellow"/>
        </w:rPr>
      </w:pPr>
    </w:p>
    <w:p w14:paraId="2E520924" w14:textId="77777777" w:rsidR="00F75905" w:rsidRDefault="00F75905" w:rsidP="00FA28C0">
      <w:pPr>
        <w:rPr>
          <w:b/>
          <w:color w:val="004990"/>
          <w:highlight w:val="yellow"/>
        </w:rPr>
      </w:pPr>
    </w:p>
    <w:p w14:paraId="1C357502" w14:textId="77777777" w:rsidR="00F75905" w:rsidRDefault="00F75905" w:rsidP="00FA28C0">
      <w:pPr>
        <w:rPr>
          <w:b/>
          <w:color w:val="004990"/>
          <w:highlight w:val="yellow"/>
        </w:rPr>
      </w:pPr>
    </w:p>
    <w:p w14:paraId="49D699C7" w14:textId="77777777" w:rsidR="00F75905" w:rsidRDefault="00F75905" w:rsidP="00FA28C0">
      <w:pPr>
        <w:rPr>
          <w:b/>
          <w:color w:val="004990"/>
          <w:highlight w:val="yellow"/>
        </w:rPr>
      </w:pPr>
    </w:p>
    <w:p w14:paraId="48D64F25" w14:textId="77777777" w:rsidR="00F75905" w:rsidRDefault="00F75905" w:rsidP="00FA28C0">
      <w:pPr>
        <w:rPr>
          <w:b/>
          <w:color w:val="004990"/>
          <w:highlight w:val="yellow"/>
        </w:rPr>
      </w:pPr>
    </w:p>
    <w:p w14:paraId="60A70ED6" w14:textId="77777777" w:rsidR="00F75905" w:rsidRDefault="00F75905" w:rsidP="00FA28C0">
      <w:pPr>
        <w:rPr>
          <w:b/>
          <w:color w:val="004990"/>
          <w:highlight w:val="yellow"/>
        </w:rPr>
      </w:pPr>
    </w:p>
    <w:p w14:paraId="03F12421" w14:textId="77777777" w:rsidR="00F75905" w:rsidRDefault="00F75905" w:rsidP="00FA28C0">
      <w:pPr>
        <w:rPr>
          <w:b/>
          <w:color w:val="004990"/>
          <w:highlight w:val="yellow"/>
        </w:rPr>
      </w:pPr>
    </w:p>
    <w:p w14:paraId="5503A72E" w14:textId="77777777" w:rsidR="00F75905" w:rsidRDefault="00F75905" w:rsidP="00FA28C0">
      <w:pPr>
        <w:rPr>
          <w:b/>
          <w:color w:val="004990"/>
          <w:highlight w:val="yellow"/>
        </w:rPr>
      </w:pPr>
    </w:p>
    <w:p w14:paraId="08317B76" w14:textId="77777777" w:rsidR="00F75905" w:rsidRDefault="00F75905" w:rsidP="00FA28C0">
      <w:pPr>
        <w:rPr>
          <w:b/>
          <w:color w:val="004990"/>
          <w:highlight w:val="yellow"/>
        </w:rPr>
      </w:pPr>
    </w:p>
    <w:p w14:paraId="6D5A18FC" w14:textId="77777777" w:rsidR="00F75905" w:rsidRDefault="00F75905" w:rsidP="00FA28C0">
      <w:pPr>
        <w:rPr>
          <w:b/>
          <w:color w:val="004990"/>
          <w:highlight w:val="yellow"/>
        </w:rPr>
      </w:pPr>
    </w:p>
    <w:p w14:paraId="347D6173" w14:textId="77777777" w:rsidR="00F75905" w:rsidRDefault="00F75905" w:rsidP="00FA28C0">
      <w:pPr>
        <w:rPr>
          <w:b/>
          <w:color w:val="004990"/>
          <w:highlight w:val="yellow"/>
        </w:rPr>
      </w:pPr>
    </w:p>
    <w:p w14:paraId="491053D1" w14:textId="77777777" w:rsidR="00F75905" w:rsidRDefault="00F75905" w:rsidP="00FA28C0">
      <w:pPr>
        <w:rPr>
          <w:b/>
          <w:color w:val="004990"/>
          <w:highlight w:val="yellow"/>
        </w:rPr>
      </w:pPr>
    </w:p>
    <w:p w14:paraId="126C4701" w14:textId="77777777" w:rsidR="00F75905" w:rsidRDefault="00F75905" w:rsidP="00FA28C0">
      <w:pPr>
        <w:rPr>
          <w:b/>
          <w:color w:val="004990"/>
          <w:highlight w:val="yellow"/>
        </w:rPr>
      </w:pPr>
    </w:p>
    <w:p w14:paraId="5EECAF2D" w14:textId="77777777" w:rsidR="00F75905" w:rsidRDefault="00F75905" w:rsidP="00FA28C0">
      <w:pPr>
        <w:rPr>
          <w:b/>
          <w:color w:val="004990"/>
          <w:highlight w:val="yellow"/>
        </w:rPr>
      </w:pPr>
    </w:p>
    <w:p w14:paraId="39094BEE" w14:textId="77777777" w:rsidR="00F75905" w:rsidRDefault="00F75905" w:rsidP="00FA28C0">
      <w:pPr>
        <w:rPr>
          <w:b/>
          <w:color w:val="004990"/>
          <w:highlight w:val="yellow"/>
        </w:rPr>
      </w:pPr>
    </w:p>
    <w:p w14:paraId="34B2C998" w14:textId="77777777" w:rsidR="00F75905" w:rsidRDefault="00F75905" w:rsidP="00FA28C0">
      <w:pPr>
        <w:rPr>
          <w:b/>
          <w:color w:val="004990"/>
          <w:highlight w:val="yellow"/>
        </w:rPr>
      </w:pPr>
    </w:p>
    <w:p w14:paraId="49ECA7C8" w14:textId="77777777" w:rsidR="00F75905" w:rsidRDefault="00F75905" w:rsidP="00FA28C0">
      <w:pPr>
        <w:rPr>
          <w:b/>
          <w:color w:val="004990"/>
          <w:highlight w:val="yellow"/>
        </w:rPr>
      </w:pPr>
    </w:p>
    <w:p w14:paraId="16ED7C26" w14:textId="77777777" w:rsidR="00F75905" w:rsidRDefault="00F75905" w:rsidP="00FA28C0">
      <w:pPr>
        <w:rPr>
          <w:b/>
          <w:color w:val="004990"/>
          <w:highlight w:val="yellow"/>
        </w:rPr>
      </w:pPr>
    </w:p>
    <w:p w14:paraId="2FC08523" w14:textId="77777777" w:rsidR="00F75905" w:rsidRDefault="00F75905" w:rsidP="00FA28C0">
      <w:pPr>
        <w:rPr>
          <w:b/>
          <w:color w:val="004990"/>
          <w:highlight w:val="yellow"/>
        </w:rPr>
      </w:pPr>
    </w:p>
    <w:p w14:paraId="07C0668F" w14:textId="77777777" w:rsidR="00F75905" w:rsidRDefault="00F75905" w:rsidP="00FA28C0">
      <w:pPr>
        <w:rPr>
          <w:b/>
          <w:color w:val="004990"/>
          <w:highlight w:val="yellow"/>
        </w:rPr>
      </w:pPr>
    </w:p>
    <w:p w14:paraId="7B2B436D" w14:textId="77777777" w:rsidR="00F75905" w:rsidRDefault="00F75905" w:rsidP="00FA28C0">
      <w:pPr>
        <w:rPr>
          <w:b/>
          <w:color w:val="004990"/>
          <w:highlight w:val="yellow"/>
        </w:rPr>
      </w:pPr>
    </w:p>
    <w:p w14:paraId="45C6B7BD" w14:textId="77777777" w:rsidR="00F75905" w:rsidRDefault="00F75905" w:rsidP="00FA28C0">
      <w:pPr>
        <w:rPr>
          <w:b/>
          <w:color w:val="004990"/>
          <w:highlight w:val="yellow"/>
        </w:rPr>
      </w:pPr>
    </w:p>
    <w:p w14:paraId="7383B356" w14:textId="77777777" w:rsidR="00F75905" w:rsidRDefault="00F75905" w:rsidP="00FA28C0">
      <w:pPr>
        <w:rPr>
          <w:b/>
          <w:color w:val="004990"/>
          <w:highlight w:val="yellow"/>
        </w:rPr>
      </w:pPr>
    </w:p>
    <w:p w14:paraId="1E83D6BE" w14:textId="77777777" w:rsidR="00F75905" w:rsidRDefault="00F75905" w:rsidP="00FA28C0">
      <w:pPr>
        <w:rPr>
          <w:b/>
          <w:color w:val="004990"/>
          <w:highlight w:val="yellow"/>
        </w:rPr>
      </w:pPr>
    </w:p>
    <w:p w14:paraId="42D1EB19" w14:textId="77777777" w:rsidR="00F75905" w:rsidRDefault="00F75905" w:rsidP="00FA28C0">
      <w:pPr>
        <w:rPr>
          <w:b/>
          <w:color w:val="004990"/>
          <w:highlight w:val="yellow"/>
        </w:rPr>
      </w:pPr>
    </w:p>
    <w:p w14:paraId="0A350124" w14:textId="77777777" w:rsidR="00F75905" w:rsidRDefault="00F75905" w:rsidP="00FA28C0">
      <w:pPr>
        <w:rPr>
          <w:b/>
          <w:color w:val="004990"/>
          <w:highlight w:val="yellow"/>
        </w:rPr>
      </w:pPr>
    </w:p>
    <w:p w14:paraId="2E797A80" w14:textId="77777777" w:rsidR="00F75905" w:rsidRDefault="00F75905" w:rsidP="00FA28C0">
      <w:pPr>
        <w:rPr>
          <w:b/>
          <w:color w:val="004990"/>
          <w:highlight w:val="yellow"/>
        </w:rPr>
      </w:pPr>
    </w:p>
    <w:p w14:paraId="055D51BA" w14:textId="77777777" w:rsidR="00F75905" w:rsidRDefault="00F75905" w:rsidP="00FA28C0">
      <w:pPr>
        <w:rPr>
          <w:b/>
          <w:color w:val="004990"/>
          <w:highlight w:val="yellow"/>
        </w:rPr>
      </w:pPr>
    </w:p>
    <w:p w14:paraId="6814FC26" w14:textId="77777777" w:rsidR="00F75905" w:rsidRDefault="00F75905" w:rsidP="00FA28C0">
      <w:pPr>
        <w:rPr>
          <w:b/>
          <w:color w:val="004990"/>
          <w:highlight w:val="yellow"/>
        </w:rPr>
      </w:pPr>
    </w:p>
    <w:p w14:paraId="081A24C3" w14:textId="77777777" w:rsidR="00F75905" w:rsidRDefault="00F75905" w:rsidP="00FA28C0">
      <w:pPr>
        <w:rPr>
          <w:b/>
          <w:color w:val="004990"/>
          <w:highlight w:val="yellow"/>
        </w:rPr>
      </w:pPr>
    </w:p>
    <w:p w14:paraId="6E00EFFB" w14:textId="77777777" w:rsidR="00F75905" w:rsidRDefault="00F75905" w:rsidP="00FA28C0">
      <w:pPr>
        <w:rPr>
          <w:b/>
          <w:color w:val="004990"/>
          <w:highlight w:val="yellow"/>
        </w:rPr>
      </w:pPr>
    </w:p>
    <w:p w14:paraId="3503514B" w14:textId="77777777" w:rsidR="00F75905" w:rsidRDefault="00F75905" w:rsidP="00FA28C0">
      <w:pPr>
        <w:rPr>
          <w:b/>
          <w:color w:val="004990"/>
          <w:highlight w:val="yellow"/>
        </w:rPr>
      </w:pPr>
    </w:p>
    <w:p w14:paraId="5B526D4E" w14:textId="77777777" w:rsidR="00F75905" w:rsidRDefault="00F75905" w:rsidP="00FA28C0">
      <w:pPr>
        <w:rPr>
          <w:b/>
          <w:color w:val="004990"/>
          <w:highlight w:val="yellow"/>
        </w:rPr>
      </w:pPr>
    </w:p>
    <w:p w14:paraId="043838FC" w14:textId="77777777" w:rsidR="00F75905" w:rsidRDefault="00F75905" w:rsidP="00FA28C0">
      <w:pPr>
        <w:rPr>
          <w:b/>
          <w:color w:val="004990"/>
          <w:highlight w:val="yellow"/>
        </w:rPr>
      </w:pPr>
    </w:p>
    <w:p w14:paraId="7BEEC162" w14:textId="77777777" w:rsidR="00F75905" w:rsidRDefault="00F75905" w:rsidP="00FA28C0">
      <w:pPr>
        <w:rPr>
          <w:b/>
          <w:color w:val="004990"/>
          <w:highlight w:val="yellow"/>
        </w:rPr>
      </w:pPr>
    </w:p>
    <w:p w14:paraId="117DC264" w14:textId="77777777" w:rsidR="00F75905" w:rsidRDefault="00F75905" w:rsidP="00FA28C0">
      <w:pPr>
        <w:rPr>
          <w:b/>
          <w:color w:val="004990"/>
          <w:highlight w:val="yellow"/>
        </w:rPr>
      </w:pPr>
    </w:p>
    <w:p w14:paraId="20973E7C" w14:textId="77777777" w:rsidR="00F75905" w:rsidRDefault="00F75905" w:rsidP="00FA28C0">
      <w:pPr>
        <w:rPr>
          <w:b/>
          <w:color w:val="004990"/>
          <w:highlight w:val="yellow"/>
        </w:rPr>
      </w:pPr>
    </w:p>
    <w:p w14:paraId="6544F1D0" w14:textId="77777777" w:rsidR="00F75905" w:rsidRDefault="00F75905" w:rsidP="00FA28C0">
      <w:pPr>
        <w:rPr>
          <w:b/>
          <w:color w:val="004990"/>
          <w:highlight w:val="yellow"/>
        </w:rPr>
      </w:pPr>
    </w:p>
    <w:p w14:paraId="20FD9F71" w14:textId="77777777" w:rsidR="00F75905" w:rsidRDefault="00F75905" w:rsidP="00FA28C0">
      <w:pPr>
        <w:rPr>
          <w:b/>
          <w:color w:val="004990"/>
          <w:highlight w:val="yellow"/>
        </w:rPr>
      </w:pPr>
    </w:p>
    <w:p w14:paraId="3CDA7496" w14:textId="77777777" w:rsidR="00F75905" w:rsidRDefault="00F75905" w:rsidP="00FA28C0">
      <w:pPr>
        <w:rPr>
          <w:b/>
          <w:color w:val="004990"/>
          <w:highlight w:val="yellow"/>
        </w:rPr>
      </w:pPr>
    </w:p>
    <w:p w14:paraId="23B783B9" w14:textId="77777777" w:rsidR="00F75905" w:rsidRDefault="00F75905" w:rsidP="00FA28C0">
      <w:pPr>
        <w:rPr>
          <w:b/>
          <w:color w:val="004990"/>
          <w:highlight w:val="yellow"/>
        </w:rPr>
      </w:pPr>
    </w:p>
    <w:p w14:paraId="524512E4" w14:textId="77777777" w:rsidR="00F75905" w:rsidRDefault="00F75905" w:rsidP="00FA28C0">
      <w:pPr>
        <w:rPr>
          <w:b/>
          <w:color w:val="004990"/>
          <w:highlight w:val="yellow"/>
        </w:rPr>
      </w:pPr>
    </w:p>
    <w:p w14:paraId="3EF2A7FE" w14:textId="77777777" w:rsidR="00F75905" w:rsidRDefault="00F75905" w:rsidP="00FA28C0">
      <w:pPr>
        <w:rPr>
          <w:b/>
          <w:color w:val="004990"/>
          <w:highlight w:val="yellow"/>
        </w:rPr>
      </w:pPr>
    </w:p>
    <w:p w14:paraId="7E239C14" w14:textId="77777777" w:rsidR="00F75905" w:rsidRDefault="00F75905" w:rsidP="00FA28C0">
      <w:pPr>
        <w:rPr>
          <w:b/>
          <w:color w:val="004990"/>
          <w:highlight w:val="yellow"/>
        </w:rPr>
      </w:pPr>
    </w:p>
    <w:p w14:paraId="2F6297A8" w14:textId="0612818E" w:rsidR="00F75905" w:rsidRDefault="00F75905" w:rsidP="00F75905">
      <w:pPr>
        <w:rPr>
          <w:rFonts w:ascii="Tahoma" w:hAnsi="Tahoma" w:cs="Tahoma"/>
          <w:color w:val="365F91"/>
          <w:sz w:val="22"/>
          <w:szCs w:val="22"/>
          <w:lang w:eastAsia="en-US" w:bidi="en-US"/>
        </w:rPr>
      </w:pPr>
      <w:bookmarkStart w:id="1" w:name="_Toc330030630"/>
    </w:p>
    <w:p w14:paraId="43AC1AD9" w14:textId="1271273D" w:rsidR="00F75905" w:rsidRPr="00F75905" w:rsidRDefault="00F75905" w:rsidP="00F75905">
      <w:pPr>
        <w:pStyle w:val="Ttulo1"/>
        <w:numPr>
          <w:ilvl w:val="0"/>
          <w:numId w:val="0"/>
        </w:numPr>
        <w:rPr>
          <w:rFonts w:cs="Tahoma"/>
          <w:color w:val="1F497D"/>
          <w:sz w:val="28"/>
          <w:szCs w:val="28"/>
          <w:u w:val="none"/>
        </w:rPr>
      </w:pPr>
      <w:r w:rsidRPr="00F75905">
        <w:rPr>
          <w:rFonts w:cs="Arial"/>
          <w:sz w:val="18"/>
          <w:szCs w:val="18"/>
          <w:u w:val="none"/>
        </w:rPr>
        <w:tab/>
      </w:r>
      <w:r w:rsidRPr="00F75905">
        <w:rPr>
          <w:rFonts w:cs="Arial"/>
          <w:sz w:val="18"/>
          <w:szCs w:val="18"/>
          <w:u w:val="none"/>
        </w:rPr>
        <w:tab/>
      </w:r>
      <w:r w:rsidRPr="00F75905">
        <w:rPr>
          <w:rFonts w:cs="Arial"/>
          <w:sz w:val="18"/>
          <w:szCs w:val="18"/>
          <w:u w:val="none"/>
        </w:rPr>
        <w:tab/>
      </w:r>
      <w:r w:rsidRPr="00F75905">
        <w:rPr>
          <w:rFonts w:cs="Arial"/>
          <w:sz w:val="18"/>
          <w:szCs w:val="18"/>
          <w:u w:val="none"/>
        </w:rPr>
        <w:tab/>
      </w:r>
      <w:r w:rsidRPr="00F75905">
        <w:rPr>
          <w:rFonts w:cs="Arial"/>
          <w:sz w:val="18"/>
          <w:szCs w:val="18"/>
          <w:u w:val="none"/>
        </w:rPr>
        <w:tab/>
      </w:r>
      <w:bookmarkStart w:id="2" w:name="_Toc437850695"/>
      <w:r w:rsidRPr="00F75905">
        <w:rPr>
          <w:rFonts w:cs="Tahoma"/>
          <w:color w:val="1F497D"/>
          <w:sz w:val="28"/>
          <w:szCs w:val="28"/>
          <w:u w:val="none"/>
        </w:rPr>
        <w:t>PARTE I</w:t>
      </w:r>
      <w:bookmarkEnd w:id="2"/>
    </w:p>
    <w:p w14:paraId="3C8ECF06" w14:textId="77777777" w:rsidR="00F75905" w:rsidRPr="00025CE7" w:rsidRDefault="00F75905" w:rsidP="00F75905">
      <w:pPr>
        <w:rPr>
          <w:color w:val="1F497D"/>
          <w:sz w:val="12"/>
          <w:lang w:val="es-MX"/>
        </w:rPr>
      </w:pPr>
    </w:p>
    <w:p w14:paraId="4DA8EB00" w14:textId="77777777" w:rsidR="00F75905" w:rsidRPr="00025CE7" w:rsidRDefault="00F75905" w:rsidP="00F75905">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644C4653" w14:textId="77777777" w:rsidR="00F75905" w:rsidRPr="00025CE7" w:rsidRDefault="00F75905" w:rsidP="00F75905">
      <w:pPr>
        <w:jc w:val="center"/>
        <w:rPr>
          <w:rFonts w:cs="Arial"/>
          <w:b/>
          <w:color w:val="1F497D"/>
          <w:sz w:val="18"/>
          <w:szCs w:val="18"/>
        </w:rPr>
      </w:pPr>
    </w:p>
    <w:p w14:paraId="5D32CA7F" w14:textId="77777777" w:rsidR="00F75905" w:rsidRPr="00BF0518" w:rsidRDefault="00F75905" w:rsidP="00B60017">
      <w:pPr>
        <w:pStyle w:val="Prrafodelista"/>
        <w:numPr>
          <w:ilvl w:val="1"/>
          <w:numId w:val="7"/>
        </w:numPr>
        <w:ind w:left="709" w:hanging="709"/>
        <w:jc w:val="both"/>
        <w:rPr>
          <w:rFonts w:ascii="Tahoma" w:hAnsi="Tahoma" w:cs="Tahoma"/>
          <w:b/>
          <w:color w:val="1F497D"/>
          <w:sz w:val="28"/>
          <w:szCs w:val="28"/>
          <w:lang w:bidi="en-US"/>
        </w:rPr>
      </w:pPr>
      <w:r w:rsidRPr="00BF0518">
        <w:rPr>
          <w:rFonts w:ascii="Tahoma" w:hAnsi="Tahoma" w:cs="Tahoma"/>
          <w:b/>
          <w:color w:val="1F497D"/>
          <w:sz w:val="22"/>
          <w:szCs w:val="28"/>
          <w:lang w:bidi="en-US"/>
        </w:rPr>
        <w:t xml:space="preserve">Antecedentes </w:t>
      </w:r>
    </w:p>
    <w:p w14:paraId="008F5D02" w14:textId="77777777" w:rsidR="00F75905" w:rsidRPr="00BE77E7" w:rsidRDefault="00F75905" w:rsidP="00F75905">
      <w:pPr>
        <w:jc w:val="both"/>
        <w:rPr>
          <w:rFonts w:ascii="Tahoma" w:hAnsi="Tahoma" w:cs="Tahoma"/>
          <w:b/>
          <w:color w:val="1F497D"/>
          <w:sz w:val="22"/>
          <w:szCs w:val="28"/>
          <w:lang w:eastAsia="en-US" w:bidi="en-US"/>
        </w:rPr>
      </w:pPr>
    </w:p>
    <w:p w14:paraId="16EFB44D" w14:textId="7A8E8C19" w:rsidR="00F75905" w:rsidRDefault="00F75905" w:rsidP="00F75905">
      <w:pPr>
        <w:ind w:left="709"/>
        <w:jc w:val="both"/>
        <w:rPr>
          <w:rFonts w:ascii="Tahoma" w:hAnsi="Tahoma" w:cs="Tahoma"/>
          <w:color w:val="365F91"/>
          <w:sz w:val="22"/>
          <w:szCs w:val="22"/>
        </w:rPr>
      </w:pPr>
      <w:r>
        <w:rPr>
          <w:rFonts w:ascii="Tahoma" w:hAnsi="Tahoma" w:cs="Tahoma"/>
          <w:color w:val="365F91"/>
          <w:sz w:val="22"/>
          <w:szCs w:val="22"/>
        </w:rPr>
        <w:t xml:space="preserve">La </w:t>
      </w:r>
      <w:r w:rsidR="007F7E9E">
        <w:rPr>
          <w:rFonts w:ascii="Tahoma" w:hAnsi="Tahoma" w:cs="Tahoma"/>
          <w:color w:val="365F91"/>
          <w:sz w:val="22"/>
          <w:szCs w:val="22"/>
        </w:rPr>
        <w:t>E</w:t>
      </w:r>
      <w:r>
        <w:rPr>
          <w:rFonts w:ascii="Tahoma" w:hAnsi="Tahoma" w:cs="Tahoma"/>
          <w:color w:val="365F91"/>
          <w:sz w:val="22"/>
          <w:szCs w:val="22"/>
        </w:rPr>
        <w:t xml:space="preserve">mpresa </w:t>
      </w:r>
      <w:r w:rsidR="007F7E9E">
        <w:rPr>
          <w:rFonts w:ascii="Tahoma" w:hAnsi="Tahoma" w:cs="Tahoma"/>
          <w:color w:val="365F91"/>
          <w:sz w:val="22"/>
          <w:szCs w:val="22"/>
        </w:rPr>
        <w:t>N</w:t>
      </w:r>
      <w:r>
        <w:rPr>
          <w:rFonts w:ascii="Tahoma" w:hAnsi="Tahoma" w:cs="Tahoma"/>
          <w:color w:val="365F91"/>
          <w:sz w:val="22"/>
          <w:szCs w:val="22"/>
        </w:rPr>
        <w:t xml:space="preserve">acional de </w:t>
      </w:r>
      <w:r w:rsidR="007F7E9E">
        <w:rPr>
          <w:rFonts w:ascii="Tahoma" w:hAnsi="Tahoma" w:cs="Tahoma"/>
          <w:color w:val="365F91"/>
          <w:sz w:val="22"/>
          <w:szCs w:val="22"/>
        </w:rPr>
        <w:t>T</w:t>
      </w:r>
      <w:r>
        <w:rPr>
          <w:rFonts w:ascii="Tahoma" w:hAnsi="Tahoma" w:cs="Tahoma"/>
          <w:color w:val="365F91"/>
          <w:sz w:val="22"/>
          <w:szCs w:val="22"/>
        </w:rPr>
        <w:t xml:space="preserve">elecomunicaciones (ENTEL S.A.) en cumplimiento a normas internas en vigencia efectúa el proceso mediante </w:t>
      </w:r>
      <w:r w:rsidR="007F7E9E">
        <w:rPr>
          <w:rFonts w:ascii="Tahoma" w:hAnsi="Tahoma" w:cs="Tahoma"/>
          <w:color w:val="365F91"/>
          <w:sz w:val="22"/>
          <w:szCs w:val="22"/>
        </w:rPr>
        <w:t xml:space="preserve">Licitación </w:t>
      </w:r>
      <w:r w:rsidR="00095F2A">
        <w:rPr>
          <w:rFonts w:ascii="Tahoma" w:hAnsi="Tahoma" w:cs="Tahoma"/>
          <w:color w:val="365F91"/>
          <w:sz w:val="22"/>
          <w:szCs w:val="22"/>
        </w:rPr>
        <w:t>Pública</w:t>
      </w:r>
      <w:r>
        <w:rPr>
          <w:rFonts w:ascii="Tahoma" w:hAnsi="Tahoma" w:cs="Tahoma"/>
          <w:color w:val="365F91"/>
          <w:sz w:val="22"/>
          <w:szCs w:val="22"/>
        </w:rPr>
        <w:t xml:space="preserve"> para las empresas de transporte interesadas presenten sus ofertas conforme a lo especificado en presente documento.</w:t>
      </w:r>
    </w:p>
    <w:p w14:paraId="04E4A5A6" w14:textId="6BE39B5B" w:rsidR="00F75905" w:rsidRPr="00D35325" w:rsidRDefault="00F75905" w:rsidP="00F75905">
      <w:pPr>
        <w:ind w:left="709"/>
        <w:jc w:val="both"/>
        <w:rPr>
          <w:rFonts w:ascii="Tahoma" w:hAnsi="Tahoma" w:cs="Tahoma"/>
          <w:sz w:val="22"/>
          <w:szCs w:val="22"/>
        </w:rPr>
      </w:pPr>
      <w:r>
        <w:rPr>
          <w:rFonts w:ascii="Tahoma" w:hAnsi="Tahoma" w:cs="Tahoma"/>
          <w:color w:val="365F91"/>
          <w:sz w:val="22"/>
          <w:szCs w:val="22"/>
        </w:rPr>
        <w:lastRenderedPageBreak/>
        <w:t xml:space="preserve">Para ello es necesario </w:t>
      </w:r>
      <w:r w:rsidR="00A64787">
        <w:rPr>
          <w:rFonts w:ascii="Tahoma" w:hAnsi="Tahoma" w:cs="Tahoma"/>
          <w:color w:val="365F91"/>
          <w:sz w:val="22"/>
          <w:szCs w:val="22"/>
        </w:rPr>
        <w:t>contratar los</w:t>
      </w:r>
      <w:r>
        <w:rPr>
          <w:rFonts w:ascii="Tahoma" w:hAnsi="Tahoma" w:cs="Tahoma"/>
          <w:color w:val="365F91"/>
          <w:sz w:val="22"/>
          <w:szCs w:val="22"/>
        </w:rPr>
        <w:t xml:space="preserve"> servicios de </w:t>
      </w:r>
      <w:r w:rsidR="003D223C">
        <w:rPr>
          <w:rFonts w:ascii="Tahoma" w:hAnsi="Tahoma" w:cs="Tahoma"/>
          <w:color w:val="365F91"/>
          <w:sz w:val="22"/>
          <w:szCs w:val="22"/>
        </w:rPr>
        <w:t xml:space="preserve">una </w:t>
      </w:r>
      <w:r>
        <w:rPr>
          <w:rFonts w:ascii="Tahoma" w:hAnsi="Tahoma" w:cs="Tahoma"/>
          <w:color w:val="365F91"/>
          <w:sz w:val="22"/>
          <w:szCs w:val="22"/>
        </w:rPr>
        <w:t xml:space="preserve">empresa especializada en el rubro que cumplan y satisfagan los requerimientos, en lo referido a </w:t>
      </w:r>
      <w:r w:rsidR="00A64787">
        <w:rPr>
          <w:rFonts w:ascii="Tahoma" w:hAnsi="Tahoma" w:cs="Tahoma"/>
          <w:color w:val="365F91"/>
          <w:sz w:val="22"/>
          <w:szCs w:val="22"/>
        </w:rPr>
        <w:t>especificación técnicas</w:t>
      </w:r>
      <w:r>
        <w:rPr>
          <w:rFonts w:ascii="Tahoma" w:hAnsi="Tahoma" w:cs="Tahoma"/>
          <w:color w:val="365F91"/>
          <w:sz w:val="22"/>
          <w:szCs w:val="22"/>
        </w:rPr>
        <w:t xml:space="preserve">, calidad del servicio, entrega en los lugares y tiempos especificados, cuidado del material a </w:t>
      </w:r>
      <w:r w:rsidR="00A64787">
        <w:rPr>
          <w:rFonts w:ascii="Tahoma" w:hAnsi="Tahoma" w:cs="Tahoma"/>
          <w:color w:val="365F91"/>
          <w:sz w:val="22"/>
          <w:szCs w:val="22"/>
        </w:rPr>
        <w:t>transportar,</w:t>
      </w:r>
      <w:r>
        <w:rPr>
          <w:rFonts w:ascii="Tahoma" w:hAnsi="Tahoma" w:cs="Tahoma"/>
          <w:color w:val="365F91"/>
          <w:sz w:val="22"/>
          <w:szCs w:val="22"/>
        </w:rPr>
        <w:t xml:space="preserve"> soporte técnico, etc.   </w:t>
      </w:r>
    </w:p>
    <w:p w14:paraId="52B38EB5" w14:textId="77777777" w:rsidR="00F75905" w:rsidRPr="00025CE7" w:rsidRDefault="00F75905" w:rsidP="00F75905">
      <w:pPr>
        <w:ind w:left="708" w:firstLine="1"/>
        <w:jc w:val="both"/>
        <w:rPr>
          <w:rFonts w:ascii="Tahoma" w:hAnsi="Tahoma" w:cs="Tahoma"/>
          <w:color w:val="1F497D"/>
          <w:sz w:val="22"/>
          <w:szCs w:val="22"/>
          <w:lang w:val="es-BO"/>
        </w:rPr>
      </w:pPr>
    </w:p>
    <w:p w14:paraId="4D769D31" w14:textId="77777777" w:rsidR="00F75905" w:rsidRPr="00025CE7" w:rsidRDefault="00F75905" w:rsidP="0020362D">
      <w:pPr>
        <w:numPr>
          <w:ilvl w:val="0"/>
          <w:numId w:val="28"/>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5A794474" w14:textId="77777777" w:rsidR="00F75905" w:rsidRPr="0043195C" w:rsidRDefault="00F75905" w:rsidP="00F75905">
      <w:pPr>
        <w:jc w:val="both"/>
        <w:rPr>
          <w:rFonts w:ascii="Tahoma" w:hAnsi="Tahoma" w:cs="Tahoma"/>
          <w:color w:val="1F497D"/>
          <w:sz w:val="22"/>
          <w:szCs w:val="20"/>
          <w:lang w:val="es-BO" w:eastAsia="en-US"/>
        </w:rPr>
      </w:pPr>
    </w:p>
    <w:p w14:paraId="7944064E" w14:textId="1AEEE73F" w:rsidR="00F75905" w:rsidRDefault="00F75905" w:rsidP="00F75905">
      <w:pPr>
        <w:ind w:left="708" w:firstLine="1"/>
        <w:jc w:val="both"/>
        <w:rPr>
          <w:rFonts w:ascii="Tahoma" w:hAnsi="Tahoma" w:cs="Tahoma"/>
          <w:color w:val="365F91"/>
          <w:sz w:val="22"/>
          <w:szCs w:val="22"/>
        </w:rPr>
      </w:pPr>
      <w:r w:rsidRPr="00D35325">
        <w:rPr>
          <w:rFonts w:ascii="Tahoma" w:hAnsi="Tahoma" w:cs="Tahoma"/>
          <w:color w:val="365F91"/>
          <w:sz w:val="22"/>
          <w:szCs w:val="22"/>
        </w:rPr>
        <w:t xml:space="preserve">El objetivo de ésta contratación </w:t>
      </w:r>
      <w:r w:rsidR="00092C8E" w:rsidRPr="00D35325">
        <w:rPr>
          <w:rFonts w:ascii="Tahoma" w:hAnsi="Tahoma" w:cs="Tahoma"/>
          <w:color w:val="365F91"/>
          <w:sz w:val="22"/>
          <w:szCs w:val="22"/>
        </w:rPr>
        <w:t xml:space="preserve">es </w:t>
      </w:r>
      <w:r w:rsidR="00092C8E">
        <w:rPr>
          <w:rFonts w:ascii="Tahoma" w:hAnsi="Tahoma" w:cs="Tahoma"/>
          <w:color w:val="365F91"/>
          <w:sz w:val="22"/>
          <w:szCs w:val="22"/>
        </w:rPr>
        <w:t>atender</w:t>
      </w:r>
      <w:r>
        <w:rPr>
          <w:rFonts w:ascii="Tahoma" w:hAnsi="Tahoma" w:cs="Tahoma"/>
          <w:color w:val="365F91"/>
          <w:sz w:val="22"/>
          <w:szCs w:val="22"/>
        </w:rPr>
        <w:t xml:space="preserve"> los requerimientos de ENTEL S.A. </w:t>
      </w:r>
      <w:r w:rsidR="007F7E9E">
        <w:rPr>
          <w:rFonts w:ascii="Tahoma" w:hAnsi="Tahoma" w:cs="Tahoma"/>
          <w:color w:val="365F91"/>
          <w:sz w:val="22"/>
          <w:szCs w:val="22"/>
        </w:rPr>
        <w:t>e</w:t>
      </w:r>
      <w:r>
        <w:rPr>
          <w:rFonts w:ascii="Tahoma" w:hAnsi="Tahoma" w:cs="Tahoma"/>
          <w:color w:val="365F91"/>
          <w:sz w:val="22"/>
          <w:szCs w:val="22"/>
        </w:rPr>
        <w:t xml:space="preserve">n el envío de equipos de Red, Celulares, Tarjetas, Material publicitario a nivel </w:t>
      </w:r>
      <w:r w:rsidR="007F7E9E">
        <w:rPr>
          <w:rFonts w:ascii="Tahoma" w:hAnsi="Tahoma" w:cs="Tahoma"/>
          <w:color w:val="365F91"/>
          <w:sz w:val="22"/>
          <w:szCs w:val="22"/>
        </w:rPr>
        <w:t>Nacional</w:t>
      </w:r>
      <w:r>
        <w:rPr>
          <w:rFonts w:ascii="Tahoma" w:hAnsi="Tahoma" w:cs="Tahoma"/>
          <w:color w:val="365F91"/>
          <w:sz w:val="22"/>
          <w:szCs w:val="22"/>
        </w:rPr>
        <w:t xml:space="preserve">, </w:t>
      </w:r>
      <w:r w:rsidR="007F7E9E">
        <w:rPr>
          <w:rFonts w:ascii="Tahoma" w:hAnsi="Tahoma" w:cs="Tahoma"/>
          <w:color w:val="365F91"/>
          <w:sz w:val="22"/>
          <w:szCs w:val="22"/>
        </w:rPr>
        <w:t xml:space="preserve">en áreas </w:t>
      </w:r>
      <w:r>
        <w:rPr>
          <w:rFonts w:ascii="Tahoma" w:hAnsi="Tahoma" w:cs="Tahoma"/>
          <w:color w:val="365F91"/>
          <w:sz w:val="22"/>
          <w:szCs w:val="22"/>
        </w:rPr>
        <w:t>rural</w:t>
      </w:r>
      <w:r w:rsidR="007F7E9E">
        <w:rPr>
          <w:rFonts w:ascii="Tahoma" w:hAnsi="Tahoma" w:cs="Tahoma"/>
          <w:color w:val="365F91"/>
          <w:sz w:val="22"/>
          <w:szCs w:val="22"/>
        </w:rPr>
        <w:t>es</w:t>
      </w:r>
      <w:r>
        <w:rPr>
          <w:rFonts w:ascii="Tahoma" w:hAnsi="Tahoma" w:cs="Tahoma"/>
          <w:color w:val="365F91"/>
          <w:sz w:val="22"/>
          <w:szCs w:val="22"/>
        </w:rPr>
        <w:t xml:space="preserve"> </w:t>
      </w:r>
      <w:r w:rsidR="007F7E9E">
        <w:rPr>
          <w:rFonts w:ascii="Tahoma" w:hAnsi="Tahoma" w:cs="Tahoma"/>
          <w:color w:val="365F91"/>
          <w:sz w:val="22"/>
          <w:szCs w:val="22"/>
        </w:rPr>
        <w:t>y urbanas</w:t>
      </w:r>
      <w:r>
        <w:rPr>
          <w:rFonts w:ascii="Tahoma" w:hAnsi="Tahoma" w:cs="Tahoma"/>
          <w:color w:val="365F91"/>
          <w:sz w:val="22"/>
          <w:szCs w:val="22"/>
        </w:rPr>
        <w:t>.</w:t>
      </w:r>
    </w:p>
    <w:p w14:paraId="41B2DB51" w14:textId="77777777" w:rsidR="00F75905" w:rsidRDefault="00F75905" w:rsidP="00F75905">
      <w:pPr>
        <w:ind w:firstLine="709"/>
        <w:jc w:val="both"/>
        <w:rPr>
          <w:rFonts w:ascii="Tahoma" w:hAnsi="Tahoma" w:cs="Tahoma"/>
          <w:color w:val="365F91"/>
          <w:sz w:val="22"/>
          <w:szCs w:val="22"/>
        </w:rPr>
      </w:pPr>
    </w:p>
    <w:p w14:paraId="05948B5F" w14:textId="77777777" w:rsidR="00F75905" w:rsidRDefault="00F75905" w:rsidP="00F75905">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w:t>
      </w:r>
      <w:r w:rsidRPr="00702DAB">
        <w:rPr>
          <w:rFonts w:ascii="Tahoma" w:hAnsi="Tahoma" w:cs="Tahoma"/>
          <w:color w:val="365F91"/>
          <w:sz w:val="22"/>
          <w:szCs w:val="22"/>
        </w:rPr>
        <w:t>considerar todos los puntos descritos en el documento Parte II Información Técnica de la Contratación.</w:t>
      </w:r>
    </w:p>
    <w:p w14:paraId="2EB35FEE" w14:textId="77777777" w:rsidR="00F75905" w:rsidRPr="00025CE7" w:rsidRDefault="00F75905" w:rsidP="00F75905">
      <w:pPr>
        <w:pStyle w:val="Prrafodelista"/>
        <w:ind w:left="360"/>
        <w:jc w:val="both"/>
        <w:rPr>
          <w:rFonts w:ascii="Tahoma" w:hAnsi="Tahoma" w:cs="Tahoma"/>
          <w:color w:val="1F497D"/>
          <w:sz w:val="22"/>
          <w:szCs w:val="22"/>
          <w:lang w:val="es-ES_tradnl" w:bidi="en-US"/>
        </w:rPr>
      </w:pPr>
    </w:p>
    <w:p w14:paraId="3273EB94" w14:textId="77777777" w:rsidR="00F75905" w:rsidRPr="00025CE7" w:rsidRDefault="00F75905" w:rsidP="0020362D">
      <w:pPr>
        <w:numPr>
          <w:ilvl w:val="0"/>
          <w:numId w:val="2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w:t>
      </w:r>
      <w:r>
        <w:rPr>
          <w:rFonts w:ascii="Tahoma" w:hAnsi="Tahoma" w:cs="Tahoma"/>
          <w:b/>
          <w:color w:val="1F497D"/>
          <w:sz w:val="22"/>
          <w:szCs w:val="28"/>
          <w:lang w:eastAsia="en-US" w:bidi="en-US"/>
        </w:rPr>
        <w:t>Realización del Servicio</w:t>
      </w:r>
    </w:p>
    <w:p w14:paraId="2421567F" w14:textId="77777777" w:rsidR="00F75905" w:rsidRDefault="00F75905" w:rsidP="00F75905">
      <w:pPr>
        <w:tabs>
          <w:tab w:val="left" w:pos="709"/>
        </w:tabs>
        <w:jc w:val="both"/>
        <w:rPr>
          <w:rFonts w:ascii="Tahoma" w:hAnsi="Tahoma" w:cs="Tahoma"/>
          <w:b/>
          <w:color w:val="1F497D"/>
          <w:sz w:val="22"/>
          <w:szCs w:val="28"/>
          <w:lang w:eastAsia="en-US" w:bidi="en-US"/>
        </w:rPr>
      </w:pPr>
    </w:p>
    <w:p w14:paraId="2E0015C9" w14:textId="65E1B757" w:rsidR="00F75905" w:rsidRDefault="00F75905" w:rsidP="00F75905">
      <w:pPr>
        <w:ind w:left="708"/>
        <w:jc w:val="both"/>
        <w:rPr>
          <w:lang w:val="es-ES_tradnl"/>
        </w:rPr>
      </w:pPr>
      <w:r>
        <w:rPr>
          <w:rFonts w:ascii="Tahoma" w:hAnsi="Tahoma" w:cs="Tahoma"/>
          <w:color w:val="365F91"/>
          <w:sz w:val="22"/>
          <w:szCs w:val="22"/>
        </w:rPr>
        <w:t xml:space="preserve">Las empresas deberán realizar las entregas de acuerdo a lo requerido por ENTEL S.A. a </w:t>
      </w:r>
      <w:r w:rsidR="007F7E9E">
        <w:rPr>
          <w:rFonts w:ascii="Tahoma" w:hAnsi="Tahoma" w:cs="Tahoma"/>
          <w:color w:val="365F91"/>
          <w:sz w:val="22"/>
          <w:szCs w:val="22"/>
        </w:rPr>
        <w:t>N</w:t>
      </w:r>
      <w:r>
        <w:rPr>
          <w:rFonts w:ascii="Tahoma" w:hAnsi="Tahoma" w:cs="Tahoma"/>
          <w:color w:val="365F91"/>
          <w:sz w:val="22"/>
          <w:szCs w:val="22"/>
        </w:rPr>
        <w:t xml:space="preserve">ivel </w:t>
      </w:r>
      <w:r w:rsidR="007F7E9E">
        <w:rPr>
          <w:rFonts w:ascii="Tahoma" w:hAnsi="Tahoma" w:cs="Tahoma"/>
          <w:color w:val="365F91"/>
          <w:sz w:val="22"/>
          <w:szCs w:val="22"/>
        </w:rPr>
        <w:t>N</w:t>
      </w:r>
      <w:r>
        <w:rPr>
          <w:rFonts w:ascii="Tahoma" w:hAnsi="Tahoma" w:cs="Tahoma"/>
          <w:color w:val="365F91"/>
          <w:sz w:val="22"/>
          <w:szCs w:val="22"/>
        </w:rPr>
        <w:t>acional</w:t>
      </w:r>
    </w:p>
    <w:p w14:paraId="54509D14" w14:textId="77777777" w:rsidR="00F75905" w:rsidRPr="00025CE7" w:rsidRDefault="00F75905" w:rsidP="00F75905">
      <w:pPr>
        <w:pStyle w:val="Continuarlista"/>
        <w:spacing w:after="0"/>
        <w:ind w:left="709"/>
        <w:rPr>
          <w:rFonts w:ascii="Tahoma" w:hAnsi="Tahoma" w:cs="Tahoma"/>
          <w:color w:val="1F497D"/>
          <w:sz w:val="22"/>
          <w:lang w:val="es-ES_tradnl" w:eastAsia="es-ES"/>
        </w:rPr>
      </w:pPr>
    </w:p>
    <w:p w14:paraId="33A6F909" w14:textId="77777777" w:rsidR="00F75905" w:rsidRPr="00025CE7" w:rsidRDefault="00F75905" w:rsidP="0020362D">
      <w:pPr>
        <w:numPr>
          <w:ilvl w:val="0"/>
          <w:numId w:val="2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7AC8FE9" w14:textId="77777777" w:rsidR="00F75905" w:rsidRPr="00025CE7" w:rsidRDefault="00F75905" w:rsidP="00F75905">
      <w:pPr>
        <w:ind w:left="567"/>
        <w:jc w:val="both"/>
        <w:rPr>
          <w:rFonts w:ascii="Tahoma" w:hAnsi="Tahoma" w:cs="Tahoma"/>
          <w:color w:val="1F497D"/>
          <w:sz w:val="22"/>
          <w:szCs w:val="22"/>
        </w:rPr>
      </w:pPr>
    </w:p>
    <w:p w14:paraId="2219959E" w14:textId="77777777" w:rsidR="00F75905" w:rsidRPr="00025CE7" w:rsidRDefault="00F75905" w:rsidP="00F75905">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Pr>
          <w:rFonts w:ascii="Tahoma" w:hAnsi="Tahoma" w:cs="Tahoma"/>
          <w:color w:val="1F497D"/>
          <w:sz w:val="22"/>
          <w:szCs w:val="20"/>
          <w:lang w:val="es-ES_tradnl"/>
        </w:rPr>
        <w:t xml:space="preserve">Jefatura de Servicios Generales y Almacenes </w:t>
      </w:r>
      <w:r w:rsidRPr="00025CE7">
        <w:rPr>
          <w:rFonts w:ascii="Tahoma" w:hAnsi="Tahoma" w:cs="Tahoma"/>
          <w:color w:val="1F497D"/>
          <w:sz w:val="22"/>
          <w:szCs w:val="20"/>
          <w:lang w:val="es-ES_tradnl"/>
        </w:rPr>
        <w:t xml:space="preserve">como responsable del seguimiento y control al contrato. </w:t>
      </w:r>
    </w:p>
    <w:p w14:paraId="4A8D9C2C" w14:textId="77777777" w:rsidR="00F75905" w:rsidRPr="00025CE7" w:rsidRDefault="00F75905" w:rsidP="00F75905">
      <w:pPr>
        <w:pStyle w:val="WW-Textoindependiente20"/>
        <w:suppressAutoHyphens w:val="0"/>
        <w:spacing w:line="240" w:lineRule="auto"/>
        <w:ind w:left="709"/>
        <w:outlineLvl w:val="2"/>
        <w:rPr>
          <w:rFonts w:ascii="Tahoma" w:hAnsi="Tahoma" w:cs="Tahoma"/>
          <w:color w:val="1F497D"/>
          <w:sz w:val="22"/>
          <w:szCs w:val="22"/>
          <w:lang w:eastAsia="en-US" w:bidi="en-US"/>
        </w:rPr>
      </w:pPr>
    </w:p>
    <w:p w14:paraId="35AD32A8" w14:textId="77777777" w:rsidR="00F75905" w:rsidRPr="00025CE7" w:rsidRDefault="00F75905" w:rsidP="0020362D">
      <w:pPr>
        <w:numPr>
          <w:ilvl w:val="0"/>
          <w:numId w:val="2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507D155F" w14:textId="77777777" w:rsidR="00F75905" w:rsidRPr="00025CE7" w:rsidRDefault="00F75905" w:rsidP="00F75905">
      <w:pPr>
        <w:ind w:left="567"/>
        <w:jc w:val="both"/>
        <w:rPr>
          <w:rFonts w:ascii="Tahoma" w:hAnsi="Tahoma" w:cs="Tahoma"/>
          <w:b/>
          <w:color w:val="1F497D"/>
          <w:sz w:val="18"/>
          <w:szCs w:val="28"/>
          <w:lang w:eastAsia="en-US" w:bidi="en-US"/>
        </w:rPr>
      </w:pPr>
    </w:p>
    <w:p w14:paraId="69A9BC25" w14:textId="77777777" w:rsidR="00F75905" w:rsidRPr="006F7F16" w:rsidRDefault="00F75905" w:rsidP="00F75905">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2FA3C117" w14:textId="77777777" w:rsidR="00F75905" w:rsidRPr="006F7F16" w:rsidRDefault="00F75905" w:rsidP="0020362D">
      <w:pPr>
        <w:numPr>
          <w:ilvl w:val="0"/>
          <w:numId w:val="27"/>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r>
        <w:rPr>
          <w:rFonts w:ascii="Tahoma" w:hAnsi="Tahoma" w:cs="Tahoma"/>
          <w:color w:val="004990"/>
          <w:sz w:val="22"/>
          <w:szCs w:val="22"/>
          <w:lang w:val="es-BO"/>
        </w:rPr>
        <w:t>.</w:t>
      </w:r>
    </w:p>
    <w:p w14:paraId="38336D8B" w14:textId="77777777" w:rsidR="00F75905" w:rsidRPr="006F7F16" w:rsidRDefault="00F75905" w:rsidP="0020362D">
      <w:pPr>
        <w:numPr>
          <w:ilvl w:val="0"/>
          <w:numId w:val="27"/>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14:paraId="27FE2D56" w14:textId="77777777" w:rsidR="00F75905" w:rsidRDefault="00F75905" w:rsidP="00F75905">
      <w:pPr>
        <w:ind w:left="709"/>
        <w:jc w:val="both"/>
        <w:rPr>
          <w:rFonts w:ascii="Tahoma" w:hAnsi="Tahoma" w:cs="Tahoma"/>
          <w:color w:val="1F497D"/>
          <w:sz w:val="22"/>
          <w:szCs w:val="20"/>
          <w:lang w:val="es-BO" w:eastAsia="en-US"/>
        </w:rPr>
      </w:pPr>
    </w:p>
    <w:p w14:paraId="5D1E0CCA" w14:textId="77777777" w:rsidR="00F75905" w:rsidRPr="00025CE7" w:rsidRDefault="00F75905" w:rsidP="00F75905">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64DD8556" w14:textId="77777777" w:rsidR="00F75905" w:rsidRPr="00025CE7" w:rsidRDefault="00F75905" w:rsidP="00F75905">
      <w:pPr>
        <w:ind w:left="1276"/>
        <w:jc w:val="both"/>
        <w:rPr>
          <w:rFonts w:ascii="Tahoma" w:hAnsi="Tahoma" w:cs="Tahoma"/>
          <w:color w:val="1F497D"/>
          <w:sz w:val="22"/>
          <w:szCs w:val="20"/>
          <w:lang w:val="es-BO" w:eastAsia="en-US"/>
        </w:rPr>
      </w:pPr>
    </w:p>
    <w:p w14:paraId="215119EC"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tengan:</w:t>
      </w:r>
    </w:p>
    <w:p w14:paraId="3F5C38DE"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4FFE7716"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702B6A0B" w14:textId="77777777" w:rsidR="00F75905" w:rsidRPr="00025CE7" w:rsidRDefault="00F75905" w:rsidP="00B60017">
      <w:pPr>
        <w:pStyle w:val="Prrafodelista"/>
        <w:numPr>
          <w:ilvl w:val="1"/>
          <w:numId w:val="23"/>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C902D25"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 xml:space="preserve">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5220B5BD"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hubiesen declarado su disolución o quiebra.</w:t>
      </w:r>
    </w:p>
    <w:p w14:paraId="4BE8F092"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261F3DF" w14:textId="77777777" w:rsidR="00F75905" w:rsidRPr="00025CE7"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42D57BE4" w14:textId="77777777" w:rsidR="00F75905"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contratistas y consultores que hubiesen incumplido el pedido de compra o resuelto el contrato por causales atribuibles a éstos, no podrán participar hasta dos (2) años posteriores a la fecha de la resolución o incumplimiento.</w:t>
      </w:r>
    </w:p>
    <w:p w14:paraId="12FEB76B" w14:textId="77777777" w:rsidR="00F75905" w:rsidRPr="00FE7028"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cuentas por pagar a ENTEL S.A.</w:t>
      </w:r>
    </w:p>
    <w:p w14:paraId="50CF3253" w14:textId="77777777" w:rsidR="00F75905" w:rsidRPr="00FE7028" w:rsidRDefault="00F75905" w:rsidP="00B60017">
      <w:pPr>
        <w:pStyle w:val="Prrafodelista"/>
        <w:numPr>
          <w:ilvl w:val="0"/>
          <w:numId w:val="22"/>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procesos administrativos o judiciales con ENTEL S.A.</w:t>
      </w:r>
    </w:p>
    <w:p w14:paraId="37CA8BAB" w14:textId="77777777" w:rsidR="00F75905" w:rsidRDefault="00F75905" w:rsidP="0020362D">
      <w:pPr>
        <w:numPr>
          <w:ilvl w:val="0"/>
          <w:numId w:val="26"/>
        </w:numPr>
        <w:spacing w:after="240"/>
        <w:ind w:left="1276" w:hanging="283"/>
        <w:contextualSpacing/>
        <w:jc w:val="both"/>
        <w:rPr>
          <w:rFonts w:ascii="Tahoma" w:hAnsi="Tahoma" w:cs="Tahoma"/>
          <w:color w:val="365F91"/>
          <w:sz w:val="22"/>
          <w:szCs w:val="22"/>
          <w:lang w:eastAsia="en-US"/>
        </w:rPr>
      </w:pPr>
      <w:r>
        <w:rPr>
          <w:rFonts w:ascii="Tahoma" w:hAnsi="Tahoma" w:cs="Tahoma"/>
          <w:color w:val="1F497D"/>
          <w:sz w:val="22"/>
          <w:lang w:val="es-BO"/>
        </w:rPr>
        <w:t>Los P</w:t>
      </w:r>
      <w:r w:rsidRPr="00025CE7">
        <w:rPr>
          <w:rFonts w:ascii="Tahoma" w:hAnsi="Tahoma" w:cs="Tahoma"/>
          <w:color w:val="1F497D"/>
          <w:sz w:val="22"/>
          <w:lang w:val="es-BO"/>
        </w:rPr>
        <w:t xml:space="preserve">roveedores que tengan problemas </w:t>
      </w:r>
      <w:r>
        <w:rPr>
          <w:rFonts w:ascii="Tahoma" w:hAnsi="Tahoma" w:cs="Tahoma"/>
          <w:color w:val="1F497D"/>
          <w:sz w:val="22"/>
        </w:rPr>
        <w:t>legales y sean</w:t>
      </w:r>
      <w:r w:rsidRPr="00025CE7">
        <w:rPr>
          <w:rFonts w:ascii="Tahoma" w:hAnsi="Tahoma" w:cs="Tahoma"/>
          <w:color w:val="1F497D"/>
          <w:sz w:val="22"/>
          <w:lang w:val="es-BO"/>
        </w:rPr>
        <w:t xml:space="preserve"> de conocimiento público.</w:t>
      </w:r>
    </w:p>
    <w:p w14:paraId="705D0013" w14:textId="77777777" w:rsidR="00F75905" w:rsidRDefault="00F75905" w:rsidP="0020362D">
      <w:pPr>
        <w:numPr>
          <w:ilvl w:val="0"/>
          <w:numId w:val="26"/>
        </w:numPr>
        <w:spacing w:after="240"/>
        <w:ind w:left="1276" w:hanging="283"/>
        <w:contextualSpacing/>
        <w:jc w:val="both"/>
        <w:rPr>
          <w:rFonts w:ascii="Tahoma" w:hAnsi="Tahoma" w:cs="Tahoma"/>
          <w:color w:val="365F91"/>
          <w:sz w:val="22"/>
          <w:szCs w:val="22"/>
        </w:rPr>
      </w:pPr>
      <w:r>
        <w:rPr>
          <w:rFonts w:ascii="Tahoma" w:hAnsi="Tahoma" w:cs="Tahoma"/>
          <w:color w:val="365F91"/>
          <w:sz w:val="22"/>
          <w:szCs w:val="22"/>
        </w:rPr>
        <w:t>Los P</w:t>
      </w:r>
      <w:r w:rsidRPr="009F0B76">
        <w:rPr>
          <w:rFonts w:ascii="Tahoma" w:hAnsi="Tahoma" w:cs="Tahoma"/>
          <w:color w:val="365F91"/>
          <w:sz w:val="22"/>
          <w:szCs w:val="22"/>
        </w:rPr>
        <w:t>roveedores que desistieron total o parcialmente la adjudicación o contrato</w:t>
      </w:r>
    </w:p>
    <w:p w14:paraId="77D24EAB" w14:textId="77777777" w:rsidR="008855E0" w:rsidRDefault="00F75905" w:rsidP="008855E0">
      <w:pPr>
        <w:numPr>
          <w:ilvl w:val="0"/>
          <w:numId w:val="26"/>
        </w:numPr>
        <w:spacing w:after="240"/>
        <w:ind w:left="1276" w:hanging="283"/>
        <w:contextualSpacing/>
        <w:jc w:val="both"/>
        <w:rPr>
          <w:rFonts w:ascii="Tahoma" w:hAnsi="Tahoma" w:cs="Tahoma"/>
          <w:color w:val="365F91"/>
          <w:sz w:val="22"/>
          <w:szCs w:val="22"/>
        </w:rPr>
      </w:pPr>
      <w:r w:rsidRPr="00DF41CE">
        <w:rPr>
          <w:rFonts w:ascii="Tahoma" w:hAnsi="Tahoma" w:cs="Tahoma"/>
          <w:color w:val="1F497D"/>
          <w:sz w:val="22"/>
          <w:szCs w:val="22"/>
        </w:rPr>
        <w:lastRenderedPageBreak/>
        <w:t xml:space="preserve">Los </w:t>
      </w:r>
      <w:r>
        <w:rPr>
          <w:rFonts w:ascii="Tahoma" w:hAnsi="Tahoma" w:cs="Tahoma"/>
          <w:color w:val="1F497D"/>
          <w:sz w:val="22"/>
          <w:szCs w:val="22"/>
        </w:rPr>
        <w:t>P</w:t>
      </w:r>
      <w:r w:rsidRPr="00DF41CE">
        <w:rPr>
          <w:rFonts w:ascii="Tahoma" w:hAnsi="Tahoma" w:cs="Tahoma"/>
          <w:color w:val="1F497D"/>
          <w:sz w:val="22"/>
          <w:szCs w:val="22"/>
        </w:rPr>
        <w:t>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3B25D55F" w14:textId="2FCC2685" w:rsidR="002F5F2D" w:rsidRPr="002F5F2D" w:rsidRDefault="008855E0" w:rsidP="002F5F2D">
      <w:pPr>
        <w:numPr>
          <w:ilvl w:val="0"/>
          <w:numId w:val="26"/>
        </w:numPr>
        <w:spacing w:after="240"/>
        <w:ind w:left="1276" w:hanging="283"/>
        <w:contextualSpacing/>
        <w:jc w:val="both"/>
        <w:rPr>
          <w:rFonts w:ascii="Tahoma" w:hAnsi="Tahoma" w:cs="Tahoma"/>
          <w:color w:val="365F91"/>
          <w:sz w:val="22"/>
          <w:szCs w:val="22"/>
        </w:rPr>
      </w:pPr>
      <w:r w:rsidRPr="008855E0">
        <w:rPr>
          <w:rFonts w:ascii="Tahoma" w:hAnsi="Tahoma" w:cs="Tahoma"/>
          <w:color w:val="1F497D"/>
          <w:sz w:val="22"/>
          <w:szCs w:val="22"/>
        </w:rPr>
        <w:t>Los proveedores cuyos propietarios, socios, representante legal o personal de su empresa que tengan relación directa, indirecta o comercial con personal de ENTEL S.A. relacionado a este proceso de contratación.</w:t>
      </w:r>
    </w:p>
    <w:p w14:paraId="102F0606" w14:textId="7D8B6E5D" w:rsidR="00FE13D8" w:rsidRPr="00CE574B" w:rsidRDefault="001F430B" w:rsidP="00CE574B">
      <w:pPr>
        <w:pStyle w:val="Prrafodelista"/>
        <w:numPr>
          <w:ilvl w:val="0"/>
          <w:numId w:val="28"/>
        </w:numPr>
        <w:tabs>
          <w:tab w:val="left" w:pos="709"/>
        </w:tabs>
        <w:jc w:val="both"/>
        <w:rPr>
          <w:rFonts w:ascii="Tahoma" w:hAnsi="Tahoma" w:cs="Tahoma"/>
          <w:b/>
          <w:color w:val="1F497D"/>
          <w:sz w:val="22"/>
          <w:szCs w:val="28"/>
          <w:lang w:bidi="en-US"/>
        </w:rPr>
      </w:pPr>
      <w:r w:rsidRPr="00CE574B">
        <w:rPr>
          <w:rFonts w:ascii="Tahoma" w:hAnsi="Tahoma" w:cs="Tahoma"/>
          <w:b/>
          <w:bCs/>
          <w:color w:val="365F91"/>
          <w:sz w:val="22"/>
          <w:szCs w:val="22"/>
          <w:lang w:val="es-BO"/>
        </w:rPr>
        <w:t xml:space="preserve">  </w:t>
      </w:r>
      <w:r w:rsidR="00FE13D8" w:rsidRPr="00CE574B">
        <w:rPr>
          <w:rFonts w:ascii="Tahoma" w:hAnsi="Tahoma" w:cs="Tahoma"/>
          <w:b/>
          <w:color w:val="1F497D"/>
          <w:sz w:val="22"/>
          <w:szCs w:val="28"/>
          <w:lang w:bidi="en-US"/>
        </w:rPr>
        <w:t>Actividades Previas a la Presentación de Propuestas</w:t>
      </w:r>
    </w:p>
    <w:p w14:paraId="7706DAAF" w14:textId="77777777" w:rsidR="00FE13D8" w:rsidRPr="00D12BF5" w:rsidRDefault="00FE13D8" w:rsidP="00FE13D8">
      <w:pPr>
        <w:tabs>
          <w:tab w:val="left" w:pos="709"/>
        </w:tabs>
        <w:jc w:val="both"/>
        <w:rPr>
          <w:rFonts w:ascii="Tahoma" w:hAnsi="Tahoma" w:cs="Tahoma"/>
          <w:b/>
          <w:color w:val="1F497D"/>
          <w:sz w:val="22"/>
          <w:szCs w:val="28"/>
          <w:lang w:eastAsia="en-US" w:bidi="en-US"/>
        </w:rPr>
      </w:pPr>
    </w:p>
    <w:p w14:paraId="5D0068DA" w14:textId="1F5BF20F" w:rsidR="00FE13D8" w:rsidRPr="000050B0" w:rsidRDefault="00FE13D8" w:rsidP="00FE13D8">
      <w:pPr>
        <w:pStyle w:val="Prrafodelista"/>
        <w:numPr>
          <w:ilvl w:val="0"/>
          <w:numId w:val="26"/>
        </w:numPr>
        <w:tabs>
          <w:tab w:val="left" w:pos="709"/>
        </w:tabs>
        <w:spacing w:after="240"/>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Consultas escritas sobre los Términos Básicos de Contratación:</w:t>
      </w:r>
      <w:r w:rsidRPr="000050B0">
        <w:rPr>
          <w:rFonts w:ascii="Tahoma" w:hAnsi="Tahoma" w:cs="Tahoma"/>
          <w:color w:val="365F91" w:themeColor="accent1" w:themeShade="BF"/>
          <w:sz w:val="22"/>
          <w:szCs w:val="22"/>
        </w:rPr>
        <w:t xml:space="preserve"> Cualquier potencial proponente puede formular consultas escritas dirigidas a la Subgerencia de Adqui</w:t>
      </w:r>
      <w:r>
        <w:rPr>
          <w:rFonts w:ascii="Tahoma" w:hAnsi="Tahoma" w:cs="Tahoma"/>
          <w:color w:val="365F91" w:themeColor="accent1" w:themeShade="BF"/>
          <w:sz w:val="22"/>
          <w:szCs w:val="22"/>
        </w:rPr>
        <w:t>sic</w:t>
      </w:r>
      <w:r w:rsidR="00F61F9A">
        <w:rPr>
          <w:rFonts w:ascii="Tahoma" w:hAnsi="Tahoma" w:cs="Tahoma"/>
          <w:color w:val="365F91" w:themeColor="accent1" w:themeShade="BF"/>
          <w:sz w:val="22"/>
          <w:szCs w:val="22"/>
        </w:rPr>
        <w:t>iones, hasta el día miércoles 31 de Enero</w:t>
      </w:r>
      <w:r>
        <w:rPr>
          <w:rFonts w:ascii="Tahoma" w:hAnsi="Tahoma" w:cs="Tahoma"/>
          <w:color w:val="365F91" w:themeColor="accent1" w:themeShade="BF"/>
          <w:sz w:val="22"/>
          <w:szCs w:val="22"/>
        </w:rPr>
        <w:t xml:space="preserve"> de 201</w:t>
      </w:r>
      <w:r w:rsidR="00F61F9A">
        <w:rPr>
          <w:rFonts w:ascii="Tahoma" w:hAnsi="Tahoma" w:cs="Tahoma"/>
          <w:color w:val="365F91" w:themeColor="accent1" w:themeShade="BF"/>
          <w:sz w:val="22"/>
          <w:szCs w:val="22"/>
        </w:rPr>
        <w:t>8</w:t>
      </w:r>
      <w:r>
        <w:rPr>
          <w:rFonts w:ascii="Tahoma" w:hAnsi="Tahoma" w:cs="Tahoma"/>
          <w:color w:val="365F91" w:themeColor="accent1" w:themeShade="BF"/>
          <w:sz w:val="22"/>
          <w:szCs w:val="22"/>
        </w:rPr>
        <w:t>, hrs. 15:00 p</w:t>
      </w:r>
      <w:r w:rsidRPr="000050B0">
        <w:rPr>
          <w:rFonts w:ascii="Tahoma" w:hAnsi="Tahoma" w:cs="Tahoma"/>
          <w:color w:val="365F91" w:themeColor="accent1" w:themeShade="BF"/>
          <w:sz w:val="22"/>
          <w:szCs w:val="22"/>
        </w:rPr>
        <w:t xml:space="preserve">.m., a los correos electrónicos </w:t>
      </w:r>
      <w:hyperlink r:id="rId13" w:history="1">
        <w:r w:rsidR="00F61F9A" w:rsidRPr="00426132">
          <w:rPr>
            <w:rStyle w:val="Hipervnculo"/>
            <w:rFonts w:ascii="Tahoma" w:hAnsi="Tahoma" w:cs="Tahoma"/>
            <w:sz w:val="22"/>
            <w:szCs w:val="22"/>
            <w14:textFill>
              <w14:solidFill>
                <w14:srgbClr w14:val="0000FF">
                  <w14:lumMod w14:val="75000"/>
                </w14:srgbClr>
              </w14:solidFill>
            </w14:textFill>
          </w:rPr>
          <w:t>floza@entel.bo</w:t>
        </w:r>
      </w:hyperlink>
      <w:r w:rsidRPr="000050B0">
        <w:rPr>
          <w:rFonts w:ascii="Tahoma" w:hAnsi="Tahoma" w:cs="Tahoma"/>
          <w:color w:val="365F91" w:themeColor="accent1" w:themeShade="BF"/>
          <w:sz w:val="22"/>
          <w:szCs w:val="22"/>
        </w:rPr>
        <w:t xml:space="preserve"> y </w:t>
      </w:r>
      <w:hyperlink r:id="rId14" w:history="1">
        <w:r w:rsidRPr="000050B0">
          <w:rPr>
            <w:rStyle w:val="Hipervnculo"/>
            <w:rFonts w:ascii="Tahoma" w:hAnsi="Tahoma" w:cs="Tahoma"/>
            <w:sz w:val="22"/>
            <w:szCs w:val="22"/>
            <w14:textFill>
              <w14:solidFill>
                <w14:srgbClr w14:val="0000FF">
                  <w14:lumMod w14:val="75000"/>
                </w14:srgbClr>
              </w14:solidFill>
            </w14:textFill>
          </w:rPr>
          <w:t>loramos@entel.bo</w:t>
        </w:r>
      </w:hyperlink>
      <w:r w:rsidRPr="000050B0">
        <w:rPr>
          <w:rFonts w:ascii="Tahoma" w:hAnsi="Tahoma" w:cs="Tahoma"/>
          <w:color w:val="365F91" w:themeColor="accent1" w:themeShade="BF"/>
          <w:sz w:val="22"/>
          <w:szCs w:val="22"/>
        </w:rPr>
        <w:t>.</w:t>
      </w:r>
    </w:p>
    <w:p w14:paraId="73C36801" w14:textId="6B29B4EF" w:rsidR="00FE13D8" w:rsidRDefault="00FE13D8" w:rsidP="00FE13D8">
      <w:pPr>
        <w:pStyle w:val="Prrafodelista"/>
        <w:numPr>
          <w:ilvl w:val="0"/>
          <w:numId w:val="26"/>
        </w:numPr>
        <w:spacing w:after="240"/>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Reunión de Aclaración:</w:t>
      </w:r>
      <w:r w:rsidRPr="000050B0">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p w14:paraId="3A0F1ACD" w14:textId="77777777" w:rsidR="002F5F2D" w:rsidRPr="000050B0" w:rsidRDefault="002F5F2D" w:rsidP="002F5F2D">
      <w:pPr>
        <w:pStyle w:val="Prrafodelista"/>
        <w:spacing w:after="240"/>
        <w:ind w:left="1068"/>
        <w:jc w:val="both"/>
        <w:rPr>
          <w:rFonts w:ascii="Tahoma" w:hAnsi="Tahoma" w:cs="Tahoma"/>
          <w:color w:val="365F91" w:themeColor="accent1" w:themeShade="BF"/>
          <w:sz w:val="22"/>
          <w:szCs w:val="22"/>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6"/>
        <w:gridCol w:w="4901"/>
      </w:tblGrid>
      <w:tr w:rsidR="00FE13D8" w:rsidRPr="000050B0" w14:paraId="3AEE4D84" w14:textId="77777777" w:rsidTr="00CE574B">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A79F563"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t>Fecha:</w:t>
            </w:r>
          </w:p>
        </w:tc>
        <w:tc>
          <w:tcPr>
            <w:tcW w:w="5172" w:type="dxa"/>
            <w:tcBorders>
              <w:top w:val="single" w:sz="4" w:space="0" w:color="004990"/>
              <w:left w:val="single" w:sz="4" w:space="0" w:color="FFFFFF"/>
            </w:tcBorders>
            <w:vAlign w:val="center"/>
          </w:tcPr>
          <w:p w14:paraId="23C796BB" w14:textId="27FFB027" w:rsidR="00FE13D8" w:rsidRPr="000050B0" w:rsidRDefault="00F61F9A" w:rsidP="001C6124">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Viernes 02 de febrero de 2018</w:t>
            </w:r>
          </w:p>
        </w:tc>
      </w:tr>
      <w:tr w:rsidR="00FE13D8" w:rsidRPr="000050B0" w14:paraId="7C99C477" w14:textId="77777777" w:rsidTr="00CE574B">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32082AA"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t>Hora:</w:t>
            </w:r>
          </w:p>
        </w:tc>
        <w:tc>
          <w:tcPr>
            <w:tcW w:w="5172" w:type="dxa"/>
            <w:tcBorders>
              <w:left w:val="single" w:sz="4" w:space="0" w:color="FFFFFF"/>
            </w:tcBorders>
            <w:vAlign w:val="center"/>
          </w:tcPr>
          <w:p w14:paraId="7141990F" w14:textId="6B6D4F38" w:rsidR="00FE13D8" w:rsidRPr="000050B0" w:rsidRDefault="00F61F9A" w:rsidP="00CE574B">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15:30 pm</w:t>
            </w:r>
          </w:p>
        </w:tc>
      </w:tr>
      <w:tr w:rsidR="00FE13D8" w:rsidRPr="000050B0" w14:paraId="32DB78D4" w14:textId="77777777" w:rsidTr="00CE574B">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212F85A"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t>Dirección:</w:t>
            </w:r>
          </w:p>
        </w:tc>
        <w:tc>
          <w:tcPr>
            <w:tcW w:w="5172" w:type="dxa"/>
            <w:tcBorders>
              <w:left w:val="single" w:sz="4" w:space="0" w:color="FFFFFF"/>
            </w:tcBorders>
            <w:vAlign w:val="center"/>
          </w:tcPr>
          <w:p w14:paraId="1CCE568F" w14:textId="68081F18" w:rsidR="00FE13D8" w:rsidRPr="000050B0" w:rsidRDefault="00F61F9A" w:rsidP="00CE574B">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Calle Federico Zuazo 1771 piso 6 Subgerencia de Adquisiciones</w:t>
            </w:r>
          </w:p>
        </w:tc>
      </w:tr>
      <w:tr w:rsidR="00FE13D8" w:rsidRPr="000050B0" w14:paraId="57E87577" w14:textId="77777777" w:rsidTr="00CE574B">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8B71E6E"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t>Ciudad:</w:t>
            </w:r>
          </w:p>
        </w:tc>
        <w:tc>
          <w:tcPr>
            <w:tcW w:w="5172" w:type="dxa"/>
            <w:tcBorders>
              <w:left w:val="single" w:sz="4" w:space="0" w:color="FFFFFF"/>
            </w:tcBorders>
            <w:vAlign w:val="center"/>
          </w:tcPr>
          <w:p w14:paraId="14172B65" w14:textId="71CF8F9D" w:rsidR="00FE13D8" w:rsidRPr="000050B0" w:rsidRDefault="00F61F9A" w:rsidP="00CE574B">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La Paz</w:t>
            </w:r>
          </w:p>
        </w:tc>
      </w:tr>
      <w:tr w:rsidR="00FE13D8" w:rsidRPr="000050B0" w14:paraId="4CE35E40" w14:textId="77777777" w:rsidTr="00CE574B">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BEF43C7" w14:textId="77777777" w:rsidR="00FE13D8" w:rsidRPr="000050B0" w:rsidRDefault="00FE13D8" w:rsidP="00CE574B">
            <w:pPr>
              <w:spacing w:after="240"/>
              <w:ind w:left="27"/>
              <w:rPr>
                <w:rFonts w:ascii="Tahoma" w:hAnsi="Tahoma" w:cs="Tahoma"/>
                <w:sz w:val="22"/>
                <w:szCs w:val="22"/>
              </w:rPr>
            </w:pPr>
            <w:r w:rsidRPr="000050B0">
              <w:rPr>
                <w:rFonts w:ascii="Tahoma" w:hAnsi="Tahoma" w:cs="Tahoma"/>
                <w:sz w:val="22"/>
                <w:szCs w:val="22"/>
              </w:rPr>
              <w:lastRenderedPageBreak/>
              <w:t>Nombre  del Encargado de la Reunión de Aclaración:</w:t>
            </w:r>
          </w:p>
        </w:tc>
        <w:tc>
          <w:tcPr>
            <w:tcW w:w="5172" w:type="dxa"/>
            <w:tcBorders>
              <w:left w:val="single" w:sz="4" w:space="0" w:color="FFFFFF"/>
              <w:bottom w:val="single" w:sz="4" w:space="0" w:color="004990"/>
            </w:tcBorders>
            <w:vAlign w:val="center"/>
          </w:tcPr>
          <w:p w14:paraId="7507F232" w14:textId="77901860" w:rsidR="007960EE" w:rsidRPr="000050B0" w:rsidRDefault="007960EE" w:rsidP="00CE574B">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Luz Andrea Ramos </w:t>
            </w:r>
          </w:p>
        </w:tc>
      </w:tr>
    </w:tbl>
    <w:p w14:paraId="49A3A147" w14:textId="77777777" w:rsidR="00FE13D8" w:rsidRPr="000050B0" w:rsidRDefault="00FE13D8" w:rsidP="00FE13D8">
      <w:pPr>
        <w:pStyle w:val="Continuarlista"/>
        <w:spacing w:after="240"/>
        <w:ind w:left="1068"/>
        <w:rPr>
          <w:rFonts w:ascii="Tahoma" w:hAnsi="Tahoma" w:cs="Tahoma"/>
          <w:color w:val="365F91" w:themeColor="accent1" w:themeShade="BF"/>
          <w:sz w:val="22"/>
          <w:szCs w:val="22"/>
        </w:rPr>
      </w:pPr>
    </w:p>
    <w:p w14:paraId="256F0D71" w14:textId="77777777" w:rsidR="00FE13D8" w:rsidRPr="000050B0" w:rsidRDefault="00FE13D8" w:rsidP="00FE13D8">
      <w:pPr>
        <w:pStyle w:val="Continuarlista"/>
        <w:numPr>
          <w:ilvl w:val="0"/>
          <w:numId w:val="26"/>
        </w:numPr>
        <w:spacing w:after="24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30636A10" w14:textId="77777777" w:rsidR="00FE13D8" w:rsidRPr="008D0D57" w:rsidRDefault="00FE13D8" w:rsidP="00FE13D8">
      <w:pPr>
        <w:pStyle w:val="Prrafodelista"/>
        <w:numPr>
          <w:ilvl w:val="0"/>
          <w:numId w:val="26"/>
        </w:numPr>
        <w:spacing w:after="240"/>
        <w:jc w:val="both"/>
        <w:rPr>
          <w:rFonts w:ascii="Tahoma" w:hAnsi="Tahoma" w:cs="Tahoma"/>
          <w:color w:val="365F91" w:themeColor="accent1" w:themeShade="BF"/>
          <w:sz w:val="22"/>
          <w:szCs w:val="22"/>
        </w:rPr>
      </w:pPr>
      <w:r w:rsidRPr="00D12BF5">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50E579BA" w14:textId="34BEA0E3" w:rsidR="001F430B" w:rsidRPr="00F15B77" w:rsidRDefault="001F430B" w:rsidP="0020362D">
      <w:pPr>
        <w:pStyle w:val="Prrafodelista"/>
        <w:numPr>
          <w:ilvl w:val="0"/>
          <w:numId w:val="28"/>
        </w:numPr>
        <w:spacing w:before="120"/>
        <w:rPr>
          <w:rFonts w:ascii="Tahoma" w:hAnsi="Tahoma" w:cs="Tahoma"/>
          <w:b/>
          <w:bCs/>
          <w:color w:val="365F91"/>
          <w:sz w:val="22"/>
          <w:szCs w:val="22"/>
          <w:lang w:val="es-BO"/>
        </w:rPr>
      </w:pPr>
      <w:r w:rsidRPr="00F15B77">
        <w:rPr>
          <w:rFonts w:ascii="Tahoma" w:hAnsi="Tahoma" w:cs="Tahoma"/>
          <w:b/>
          <w:bCs/>
          <w:color w:val="365F91"/>
          <w:sz w:val="22"/>
          <w:szCs w:val="22"/>
          <w:lang w:val="es-BO"/>
        </w:rPr>
        <w:t>Presentación de Propuestas</w:t>
      </w:r>
    </w:p>
    <w:p w14:paraId="0E7BAEF0" w14:textId="77777777" w:rsidR="001F430B" w:rsidRPr="005A7C68" w:rsidRDefault="001F430B" w:rsidP="001F430B">
      <w:pPr>
        <w:spacing w:before="120"/>
        <w:ind w:left="709"/>
        <w:jc w:val="both"/>
        <w:rPr>
          <w:rFonts w:ascii="Tahoma" w:hAnsi="Tahoma" w:cs="Tahoma"/>
          <w:color w:val="365F91"/>
          <w:sz w:val="22"/>
          <w:szCs w:val="22"/>
          <w:lang w:val="es-BO" w:eastAsia="en-US"/>
        </w:rPr>
      </w:pPr>
      <w:r w:rsidRPr="005A7C68">
        <w:rPr>
          <w:rFonts w:ascii="Tahoma" w:hAnsi="Tahoma" w:cs="Tahoma"/>
          <w:color w:val="365F91"/>
          <w:sz w:val="22"/>
          <w:szCs w:val="22"/>
          <w:lang w:val="es-BO" w:eastAsia="en-US"/>
        </w:rPr>
        <w:t>Las propuestas deben presentarse sólo en las oficinas de Entel S.A. Edificio Tower, Calle Federico Zuazo Nro. 1771, Subgerencia de Adquisiciones, hasta el día:</w:t>
      </w:r>
    </w:p>
    <w:p w14:paraId="39F2E2E9" w14:textId="77777777" w:rsidR="001F430B" w:rsidRPr="005A7C68" w:rsidRDefault="001F430B" w:rsidP="001F430B">
      <w:pPr>
        <w:spacing w:before="120"/>
        <w:ind w:left="709"/>
        <w:jc w:val="both"/>
        <w:rPr>
          <w:rFonts w:ascii="Tahoma" w:hAnsi="Tahoma" w:cs="Tahoma"/>
          <w:color w:val="365F91"/>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275"/>
        <w:gridCol w:w="3827"/>
      </w:tblGrid>
      <w:tr w:rsidR="001F430B" w:rsidRPr="007551D8" w14:paraId="3E7FD501" w14:textId="77777777" w:rsidTr="001F430B">
        <w:trPr>
          <w:trHeight w:val="315"/>
          <w:jc w:val="center"/>
        </w:trPr>
        <w:tc>
          <w:tcPr>
            <w:tcW w:w="127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5F7E78D"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Fecha:</w:t>
            </w:r>
          </w:p>
        </w:tc>
        <w:tc>
          <w:tcPr>
            <w:tcW w:w="3827" w:type="dxa"/>
            <w:tcBorders>
              <w:top w:val="single" w:sz="4" w:space="0" w:color="004990"/>
              <w:left w:val="single" w:sz="4" w:space="0" w:color="FFFFFF"/>
            </w:tcBorders>
            <w:vAlign w:val="center"/>
          </w:tcPr>
          <w:p w14:paraId="027ADD13" w14:textId="4E1443A1" w:rsidR="001F430B" w:rsidRPr="005A7C68" w:rsidRDefault="00F61F9A" w:rsidP="001F430B">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Jueves 08 de Febrero 2018</w:t>
            </w:r>
          </w:p>
        </w:tc>
      </w:tr>
      <w:tr w:rsidR="001F430B" w:rsidRPr="007551D8" w14:paraId="4B4815C7" w14:textId="77777777" w:rsidTr="001F430B">
        <w:trPr>
          <w:trHeight w:val="315"/>
          <w:jc w:val="center"/>
        </w:trPr>
        <w:tc>
          <w:tcPr>
            <w:tcW w:w="127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91B5C8F"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Hora:</w:t>
            </w:r>
          </w:p>
        </w:tc>
        <w:tc>
          <w:tcPr>
            <w:tcW w:w="3827" w:type="dxa"/>
            <w:tcBorders>
              <w:left w:val="single" w:sz="4" w:space="0" w:color="FFFFFF"/>
              <w:bottom w:val="single" w:sz="4" w:space="0" w:color="004990"/>
            </w:tcBorders>
            <w:vAlign w:val="center"/>
          </w:tcPr>
          <w:p w14:paraId="39BAB896" w14:textId="7A735B5D" w:rsidR="001F430B" w:rsidRPr="005A7C68" w:rsidRDefault="00F61F9A" w:rsidP="00346889">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09:30 am</w:t>
            </w:r>
          </w:p>
        </w:tc>
      </w:tr>
    </w:tbl>
    <w:p w14:paraId="2778517B" w14:textId="77777777" w:rsidR="001F430B" w:rsidRPr="005A7C68" w:rsidRDefault="001F430B" w:rsidP="001F430B">
      <w:pPr>
        <w:spacing w:before="120"/>
        <w:ind w:left="709"/>
        <w:jc w:val="both"/>
        <w:outlineLvl w:val="2"/>
        <w:rPr>
          <w:rFonts w:ascii="Tahoma" w:hAnsi="Tahoma" w:cs="Tahoma"/>
          <w:color w:val="365F91"/>
          <w:sz w:val="22"/>
          <w:szCs w:val="22"/>
          <w:lang w:val="es-BO" w:eastAsia="en-US" w:bidi="en-US"/>
        </w:rPr>
      </w:pPr>
    </w:p>
    <w:p w14:paraId="4DDA9B86" w14:textId="77777777" w:rsidR="001F430B" w:rsidRPr="005A7C68" w:rsidRDefault="001F430B" w:rsidP="001F430B">
      <w:pPr>
        <w:spacing w:before="120"/>
        <w:ind w:left="709"/>
        <w:jc w:val="both"/>
        <w:outlineLvl w:val="2"/>
        <w:rPr>
          <w:rFonts w:ascii="Tahoma" w:hAnsi="Tahoma" w:cs="Tahoma"/>
          <w:color w:val="365F91"/>
          <w:sz w:val="22"/>
          <w:szCs w:val="22"/>
          <w:lang w:val="es-BO" w:eastAsia="en-US" w:bidi="en-US"/>
        </w:rPr>
      </w:pPr>
      <w:r w:rsidRPr="005A7C68">
        <w:rPr>
          <w:rFonts w:ascii="Tahoma" w:hAnsi="Tahoma" w:cs="Tahoma"/>
          <w:color w:val="365F91"/>
          <w:sz w:val="22"/>
          <w:szCs w:val="22"/>
        </w:rPr>
        <w:t>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w:t>
      </w:r>
    </w:p>
    <w:p w14:paraId="568D343A" w14:textId="3B569271" w:rsidR="001F430B" w:rsidRPr="005A7C68" w:rsidRDefault="001F430B" w:rsidP="001F430B">
      <w:pPr>
        <w:spacing w:before="120"/>
        <w:ind w:left="709"/>
        <w:jc w:val="both"/>
        <w:outlineLvl w:val="2"/>
        <w:rPr>
          <w:rFonts w:ascii="Tahoma" w:hAnsi="Tahoma" w:cs="Tahoma"/>
          <w:color w:val="365F91"/>
          <w:sz w:val="22"/>
          <w:szCs w:val="22"/>
          <w:lang w:val="es-BO" w:eastAsia="en-US" w:bidi="en-US"/>
        </w:rPr>
      </w:pPr>
      <w:r w:rsidRPr="005A7C68">
        <w:rPr>
          <w:rFonts w:ascii="Tahoma" w:hAnsi="Tahoma" w:cs="Tahoma"/>
          <w:color w:val="365F91"/>
          <w:sz w:val="22"/>
          <w:szCs w:val="22"/>
          <w:lang w:val="es-BO" w:eastAsia="en-US" w:bidi="en-US"/>
        </w:rPr>
        <w:t>Las ofertas de los proponentes deberán estructurarse de acuerdo a las siguientes instrucciones:</w:t>
      </w:r>
      <w:ins w:id="3" w:author="Saul Lobaton Valdez" w:date="2017-12-06T10:25:00Z">
        <w:r w:rsidR="001C6124">
          <w:rPr>
            <w:rFonts w:ascii="Tahoma" w:hAnsi="Tahoma" w:cs="Tahoma"/>
            <w:color w:val="365F91"/>
            <w:sz w:val="22"/>
            <w:szCs w:val="22"/>
            <w:lang w:val="es-BO" w:eastAsia="en-US" w:bidi="en-US"/>
          </w:rPr>
          <w:br/>
        </w:r>
      </w:ins>
    </w:p>
    <w:p w14:paraId="71AE442D" w14:textId="77777777" w:rsidR="001C6124" w:rsidRPr="00025CE7" w:rsidRDefault="001C6124" w:rsidP="001C6124">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Pr>
          <w:rFonts w:ascii="Tahoma" w:hAnsi="Tahoma" w:cs="Tahoma"/>
          <w:b/>
          <w:color w:val="1F497D"/>
          <w:sz w:val="22"/>
          <w:szCs w:val="22"/>
          <w:lang w:val="es-BO" w:eastAsia="en-US" w:bidi="en-US"/>
        </w:rPr>
        <w:t xml:space="preserve">DOCUMENTOS ADMINISTRATIVOS </w:t>
      </w:r>
    </w:p>
    <w:p w14:paraId="457A5F5E" w14:textId="77777777" w:rsidR="001C6124" w:rsidRDefault="001C6124" w:rsidP="001C6124">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B</w:t>
      </w:r>
      <w:r w:rsidRPr="00025CE7">
        <w:rPr>
          <w:rFonts w:ascii="Tahoma" w:hAnsi="Tahoma" w:cs="Tahoma"/>
          <w:b/>
          <w:color w:val="1F497D"/>
          <w:sz w:val="22"/>
          <w:szCs w:val="22"/>
          <w:lang w:val="es-BO" w:eastAsia="en-US" w:bidi="en-US"/>
        </w:rPr>
        <w:t>” – PROPUESTA TÉCNICA (Original + Copia Digital).</w:t>
      </w:r>
    </w:p>
    <w:p w14:paraId="02A97E15" w14:textId="77777777" w:rsidR="001C6124" w:rsidRPr="00025CE7" w:rsidRDefault="001C6124" w:rsidP="001C6124">
      <w:pPr>
        <w:ind w:left="1418"/>
        <w:jc w:val="both"/>
        <w:outlineLvl w:val="2"/>
        <w:rPr>
          <w:rFonts w:ascii="Tahoma" w:hAnsi="Tahoma" w:cs="Tahoma"/>
          <w:b/>
          <w:color w:val="1F497D"/>
          <w:sz w:val="22"/>
          <w:szCs w:val="22"/>
          <w:lang w:val="es-BO" w:eastAsia="en-US" w:bidi="en-US"/>
        </w:rPr>
      </w:pPr>
      <w:r>
        <w:rPr>
          <w:rFonts w:ascii="Tahoma" w:hAnsi="Tahoma" w:cs="Tahoma"/>
          <w:b/>
          <w:color w:val="1F497D"/>
          <w:sz w:val="22"/>
          <w:szCs w:val="22"/>
          <w:lang w:val="es-BO" w:eastAsia="en-US" w:bidi="en-US"/>
        </w:rPr>
        <w:t xml:space="preserve">SOBRE “C” - </w:t>
      </w:r>
      <w:r w:rsidRPr="00025CE7">
        <w:rPr>
          <w:rFonts w:ascii="Tahoma" w:hAnsi="Tahoma" w:cs="Tahoma"/>
          <w:b/>
          <w:color w:val="1F497D"/>
          <w:sz w:val="22"/>
          <w:szCs w:val="22"/>
          <w:lang w:val="es-BO" w:eastAsia="en-US" w:bidi="en-US"/>
        </w:rPr>
        <w:t>PROPUESTA ECONÓMICA (Original + Copia Digital).</w:t>
      </w:r>
    </w:p>
    <w:p w14:paraId="36A77E0F" w14:textId="77777777" w:rsidR="001F430B" w:rsidRPr="005A7C68" w:rsidRDefault="001F430B" w:rsidP="001F430B">
      <w:pPr>
        <w:spacing w:before="120"/>
        <w:ind w:left="1418"/>
        <w:jc w:val="both"/>
        <w:outlineLvl w:val="2"/>
        <w:rPr>
          <w:rFonts w:ascii="Tahoma" w:hAnsi="Tahoma" w:cs="Tahoma"/>
          <w:b/>
          <w:color w:val="365F91"/>
          <w:sz w:val="22"/>
          <w:szCs w:val="22"/>
          <w:lang w:val="es-BO" w:eastAsia="en-US" w:bidi="en-US"/>
        </w:rPr>
      </w:pPr>
    </w:p>
    <w:p w14:paraId="529BD087" w14:textId="77777777" w:rsidR="001F430B" w:rsidRPr="005A7C68" w:rsidRDefault="001F430B" w:rsidP="001F430B">
      <w:pPr>
        <w:spacing w:after="240"/>
        <w:ind w:left="567"/>
        <w:jc w:val="both"/>
        <w:rPr>
          <w:rFonts w:ascii="Tahoma" w:hAnsi="Tahoma" w:cs="Tahoma"/>
          <w:color w:val="365F91"/>
          <w:sz w:val="22"/>
          <w:szCs w:val="22"/>
        </w:rPr>
      </w:pPr>
      <w:r w:rsidRPr="005A7C68">
        <w:rPr>
          <w:rFonts w:ascii="Tahoma" w:hAnsi="Tahoma" w:cs="Tahoma"/>
          <w:color w:val="365F91"/>
          <w:sz w:val="22"/>
          <w:szCs w:val="22"/>
        </w:rPr>
        <w:t xml:space="preserve">Cada parte será presentada en un sobre o paquete cerrado, de manera separada; tanto la Parte Técnica y la Parte Económica deberán contener obligatoriamente una copia digital </w:t>
      </w:r>
      <w:r w:rsidRPr="005A7C68">
        <w:rPr>
          <w:rFonts w:ascii="Tahoma" w:hAnsi="Tahoma" w:cs="Tahoma"/>
          <w:color w:val="365F91"/>
          <w:sz w:val="22"/>
          <w:szCs w:val="22"/>
          <w:lang w:val="es-BO" w:bidi="en-US"/>
        </w:rPr>
        <w:t xml:space="preserve">idéntica a la presentada de manera impresa </w:t>
      </w:r>
      <w:r w:rsidRPr="005A7C68">
        <w:rPr>
          <w:rFonts w:ascii="Tahoma" w:hAnsi="Tahoma" w:cs="Tahoma"/>
          <w:color w:val="365F91"/>
          <w:sz w:val="22"/>
          <w:szCs w:val="22"/>
        </w:rPr>
        <w:t xml:space="preserve">de los documentos correspondientes debidamente marcados como "ORIGINAL" y "COPIA DIGITAL" </w:t>
      </w:r>
      <w:r w:rsidRPr="005A7C68">
        <w:rPr>
          <w:rFonts w:ascii="Tahoma" w:hAnsi="Tahoma" w:cs="Tahoma"/>
          <w:b/>
          <w:color w:val="365F91"/>
          <w:sz w:val="22"/>
          <w:szCs w:val="22"/>
          <w:lang w:val="es-BO" w:bidi="en-US"/>
        </w:rPr>
        <w:t>los originales deberán ser foliados, sellados y presentados con la siguiente inscripción</w:t>
      </w:r>
      <w:r w:rsidRPr="005A7C68">
        <w:rPr>
          <w:rFonts w:ascii="Tahoma" w:hAnsi="Tahoma" w:cs="Tahoma"/>
          <w:color w:val="365F91"/>
          <w:sz w:val="22"/>
          <w:szCs w:val="22"/>
        </w:rPr>
        <w:t>:</w:t>
      </w:r>
    </w:p>
    <w:p w14:paraId="3E9BA508" w14:textId="77777777" w:rsidR="001F430B" w:rsidRPr="005A7C68" w:rsidRDefault="001F430B" w:rsidP="001F430B">
      <w:pPr>
        <w:pStyle w:val="Prrafodelista"/>
        <w:ind w:left="567"/>
        <w:jc w:val="both"/>
        <w:rPr>
          <w:rFonts w:ascii="Tahoma" w:hAnsi="Tahoma" w:cs="Tahoma"/>
          <w:color w:val="365F91"/>
          <w:sz w:val="22"/>
          <w:szCs w:val="22"/>
        </w:rPr>
      </w:pPr>
    </w:p>
    <w:p w14:paraId="74170383" w14:textId="77777777" w:rsidR="001F430B" w:rsidRPr="005A7C68" w:rsidRDefault="001F430B" w:rsidP="001F430B">
      <w:pPr>
        <w:ind w:left="709"/>
        <w:jc w:val="both"/>
        <w:rPr>
          <w:rFonts w:ascii="Tahoma" w:hAnsi="Tahoma" w:cs="Tahoma"/>
          <w:color w:val="365F9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240"/>
      </w:tblGrid>
      <w:tr w:rsidR="001F430B" w:rsidRPr="005A7C68" w14:paraId="4456A329" w14:textId="77777777" w:rsidTr="00346889">
        <w:trPr>
          <w:trHeight w:val="1673"/>
          <w:jc w:val="center"/>
        </w:trPr>
        <w:tc>
          <w:tcPr>
            <w:tcW w:w="5240" w:type="dxa"/>
          </w:tcPr>
          <w:p w14:paraId="31EEB01A" w14:textId="77777777"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ENTEL S.A.</w:t>
            </w:r>
          </w:p>
          <w:p w14:paraId="2CE6A47F" w14:textId="2AE33BB9" w:rsidR="001F430B" w:rsidRPr="005A7C68" w:rsidRDefault="00994676" w:rsidP="00346889">
            <w:pPr>
              <w:ind w:left="133"/>
              <w:jc w:val="center"/>
              <w:rPr>
                <w:rFonts w:ascii="Tahoma" w:hAnsi="Tahoma" w:cs="Tahoma"/>
                <w:color w:val="365F91"/>
                <w:sz w:val="22"/>
                <w:szCs w:val="22"/>
              </w:rPr>
            </w:pPr>
            <w:r>
              <w:rPr>
                <w:rFonts w:ascii="Tahoma" w:hAnsi="Tahoma" w:cs="Tahoma"/>
                <w:color w:val="365F91"/>
                <w:sz w:val="22"/>
                <w:szCs w:val="22"/>
              </w:rPr>
              <w:t>LICITACION PUBLICA</w:t>
            </w:r>
            <w:r w:rsidR="001F430B" w:rsidRPr="005A7C68">
              <w:rPr>
                <w:rFonts w:ascii="Tahoma" w:hAnsi="Tahoma" w:cs="Tahoma"/>
                <w:color w:val="365F91"/>
                <w:sz w:val="22"/>
                <w:szCs w:val="22"/>
              </w:rPr>
              <w:t xml:space="preserve"> N° </w:t>
            </w:r>
            <w:r w:rsidR="00F61F9A">
              <w:rPr>
                <w:rFonts w:ascii="Tahoma" w:hAnsi="Tahoma" w:cs="Tahoma"/>
                <w:color w:val="365F91"/>
                <w:sz w:val="22"/>
                <w:szCs w:val="22"/>
              </w:rPr>
              <w:t>05</w:t>
            </w:r>
            <w:r w:rsidR="001F430B" w:rsidRPr="005A7C68">
              <w:rPr>
                <w:rFonts w:ascii="Tahoma" w:hAnsi="Tahoma" w:cs="Tahoma"/>
                <w:color w:val="365F91"/>
                <w:sz w:val="22"/>
                <w:szCs w:val="22"/>
              </w:rPr>
              <w:t>/201</w:t>
            </w:r>
            <w:r w:rsidR="002F5F2D">
              <w:rPr>
                <w:rFonts w:ascii="Tahoma" w:hAnsi="Tahoma" w:cs="Tahoma"/>
                <w:color w:val="365F91"/>
                <w:sz w:val="22"/>
                <w:szCs w:val="22"/>
              </w:rPr>
              <w:t>8</w:t>
            </w:r>
          </w:p>
          <w:p w14:paraId="274167D1" w14:textId="165E7073"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w:t>
            </w:r>
            <w:r>
              <w:rPr>
                <w:rFonts w:ascii="Tahoma" w:hAnsi="Tahoma" w:cs="Tahoma"/>
                <w:color w:val="365F91"/>
                <w:sz w:val="22"/>
                <w:szCs w:val="22"/>
              </w:rPr>
              <w:t>EMPRESA SERVICIO DE TRANSPORTE</w:t>
            </w:r>
            <w:r w:rsidRPr="005A7C68">
              <w:rPr>
                <w:rFonts w:ascii="Tahoma" w:hAnsi="Tahoma" w:cs="Tahoma"/>
                <w:color w:val="365F91"/>
                <w:sz w:val="22"/>
                <w:szCs w:val="22"/>
              </w:rPr>
              <w:t>”</w:t>
            </w:r>
          </w:p>
          <w:p w14:paraId="133881F0" w14:textId="77777777"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RAZÓN SOCIAL DEL PROPONENTE TELEFONO FAX – EMAIL</w:t>
            </w:r>
          </w:p>
          <w:p w14:paraId="79DD92D3" w14:textId="77777777" w:rsidR="001F430B" w:rsidRPr="005A7C68" w:rsidRDefault="001F430B" w:rsidP="00346889">
            <w:pPr>
              <w:ind w:left="133"/>
              <w:jc w:val="center"/>
              <w:rPr>
                <w:rFonts w:ascii="Tahoma" w:hAnsi="Tahoma" w:cs="Tahoma"/>
                <w:color w:val="365F91"/>
                <w:sz w:val="22"/>
                <w:szCs w:val="22"/>
              </w:rPr>
            </w:pPr>
            <w:r w:rsidRPr="005A7C68">
              <w:rPr>
                <w:rFonts w:ascii="Tahoma" w:hAnsi="Tahoma" w:cs="Tahoma"/>
                <w:color w:val="365F91"/>
                <w:sz w:val="22"/>
                <w:szCs w:val="22"/>
              </w:rPr>
              <w:t>ORIGINAL / COPIA</w:t>
            </w:r>
          </w:p>
        </w:tc>
      </w:tr>
    </w:tbl>
    <w:p w14:paraId="4ABE3522" w14:textId="77777777" w:rsidR="001F430B" w:rsidRDefault="001F430B" w:rsidP="001F430B">
      <w:pPr>
        <w:spacing w:before="120"/>
        <w:ind w:left="1418"/>
        <w:jc w:val="both"/>
        <w:outlineLvl w:val="2"/>
        <w:rPr>
          <w:rFonts w:ascii="Tahoma" w:hAnsi="Tahoma" w:cs="Tahoma"/>
          <w:b/>
          <w:color w:val="365F91"/>
          <w:sz w:val="22"/>
          <w:szCs w:val="22"/>
          <w:lang w:val="es-BO" w:eastAsia="en-US" w:bidi="en-US"/>
        </w:rPr>
      </w:pPr>
    </w:p>
    <w:p w14:paraId="7E094000" w14:textId="77777777" w:rsidR="001F430B" w:rsidRPr="006F7F16" w:rsidRDefault="001F430B" w:rsidP="001F430B">
      <w:pPr>
        <w:ind w:left="709"/>
        <w:jc w:val="both"/>
        <w:rPr>
          <w:rFonts w:ascii="Tahoma" w:hAnsi="Tahoma" w:cs="Tahoma"/>
          <w:color w:val="004990"/>
          <w:sz w:val="22"/>
          <w:szCs w:val="22"/>
        </w:rPr>
      </w:pPr>
    </w:p>
    <w:p w14:paraId="43E93A5C" w14:textId="77777777" w:rsidR="001F430B" w:rsidRPr="006F7F16" w:rsidRDefault="001F430B" w:rsidP="001F430B">
      <w:pPr>
        <w:ind w:left="567"/>
        <w:jc w:val="both"/>
        <w:rPr>
          <w:rFonts w:ascii="Tahoma" w:hAnsi="Tahoma" w:cs="Tahoma"/>
          <w:color w:val="004990"/>
          <w:sz w:val="22"/>
          <w:szCs w:val="22"/>
          <w:lang w:eastAsia="en-US"/>
        </w:rPr>
      </w:pPr>
      <w:r w:rsidRPr="006F7F16">
        <w:rPr>
          <w:rFonts w:ascii="Tahoma" w:hAnsi="Tahoma" w:cs="Tahoma"/>
          <w:color w:val="004990"/>
          <w:sz w:val="22"/>
          <w:szCs w:val="22"/>
          <w:lang w:eastAsia="en-US"/>
        </w:rPr>
        <w:t xml:space="preserve">La apertura de sobres se efectuará en un acto </w:t>
      </w:r>
      <w:r>
        <w:rPr>
          <w:rFonts w:ascii="Tahoma" w:hAnsi="Tahoma" w:cs="Tahoma"/>
          <w:color w:val="004990"/>
          <w:sz w:val="22"/>
          <w:szCs w:val="22"/>
          <w:lang w:eastAsia="en-US"/>
        </w:rPr>
        <w:t>privado</w:t>
      </w:r>
      <w:r w:rsidRPr="006F7F16">
        <w:rPr>
          <w:rFonts w:ascii="Tahoma" w:hAnsi="Tahoma" w:cs="Tahoma"/>
          <w:color w:val="004990"/>
          <w:sz w:val="22"/>
          <w:szCs w:val="22"/>
          <w:lang w:eastAsia="en-US"/>
        </w:rPr>
        <w:t xml:space="preserve"> el día:</w:t>
      </w:r>
    </w:p>
    <w:p w14:paraId="6570A6B9" w14:textId="77777777" w:rsidR="001F430B" w:rsidRPr="006F7F16" w:rsidRDefault="001F430B" w:rsidP="001F430B">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279"/>
        <w:gridCol w:w="3836"/>
      </w:tblGrid>
      <w:tr w:rsidR="001F430B" w:rsidRPr="007551D8" w14:paraId="69615692" w14:textId="77777777" w:rsidTr="001F430B">
        <w:trPr>
          <w:trHeight w:val="340"/>
          <w:jc w:val="center"/>
        </w:trPr>
        <w:tc>
          <w:tcPr>
            <w:tcW w:w="12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DB8F61A"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Fecha:</w:t>
            </w:r>
          </w:p>
        </w:tc>
        <w:tc>
          <w:tcPr>
            <w:tcW w:w="3836" w:type="dxa"/>
            <w:tcBorders>
              <w:top w:val="single" w:sz="4" w:space="0" w:color="004990"/>
              <w:left w:val="single" w:sz="4" w:space="0" w:color="FFFFFF"/>
              <w:right w:val="single" w:sz="4" w:space="0" w:color="auto"/>
            </w:tcBorders>
            <w:vAlign w:val="center"/>
          </w:tcPr>
          <w:p w14:paraId="232319B2" w14:textId="436FCD0B" w:rsidR="001F430B" w:rsidRPr="005A7C68" w:rsidRDefault="00F61F9A" w:rsidP="00346889">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Jueves 08 de Febrero 2018</w:t>
            </w:r>
          </w:p>
        </w:tc>
      </w:tr>
      <w:tr w:rsidR="001F430B" w:rsidRPr="007551D8" w14:paraId="71308DD2" w14:textId="77777777" w:rsidTr="001F430B">
        <w:trPr>
          <w:trHeight w:val="340"/>
          <w:jc w:val="center"/>
        </w:trPr>
        <w:tc>
          <w:tcPr>
            <w:tcW w:w="12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64309D0" w14:textId="77777777" w:rsidR="001F430B" w:rsidRPr="007551D8" w:rsidRDefault="001F430B" w:rsidP="00346889">
            <w:pPr>
              <w:spacing w:before="120"/>
              <w:ind w:left="1276" w:hanging="1276"/>
              <w:rPr>
                <w:rFonts w:ascii="Tahoma" w:hAnsi="Tahoma" w:cs="Tahoma"/>
                <w:color w:val="FFFFFF" w:themeColor="background1"/>
                <w:sz w:val="22"/>
                <w:szCs w:val="22"/>
                <w:lang w:eastAsia="en-US" w:bidi="en-US"/>
              </w:rPr>
            </w:pPr>
            <w:r w:rsidRPr="007551D8">
              <w:rPr>
                <w:rFonts w:ascii="Tahoma" w:hAnsi="Tahoma" w:cs="Tahoma"/>
                <w:color w:val="FFFFFF" w:themeColor="background1"/>
                <w:sz w:val="22"/>
                <w:szCs w:val="22"/>
                <w:lang w:eastAsia="en-US" w:bidi="en-US"/>
              </w:rPr>
              <w:t>Hora:</w:t>
            </w:r>
          </w:p>
        </w:tc>
        <w:tc>
          <w:tcPr>
            <w:tcW w:w="3836" w:type="dxa"/>
            <w:tcBorders>
              <w:left w:val="single" w:sz="4" w:space="0" w:color="FFFFFF"/>
              <w:bottom w:val="single" w:sz="4" w:space="0" w:color="004990"/>
              <w:right w:val="single" w:sz="4" w:space="0" w:color="auto"/>
            </w:tcBorders>
            <w:vAlign w:val="center"/>
          </w:tcPr>
          <w:p w14:paraId="78530FDC" w14:textId="07AB0D10" w:rsidR="001F430B" w:rsidRPr="005A7C68" w:rsidRDefault="00F61F9A" w:rsidP="00F15B77">
            <w:pPr>
              <w:spacing w:before="120"/>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10:00 am</w:t>
            </w:r>
          </w:p>
        </w:tc>
      </w:tr>
    </w:tbl>
    <w:p w14:paraId="6EBDADD1" w14:textId="77777777" w:rsidR="001F430B" w:rsidRDefault="001F430B" w:rsidP="001F430B">
      <w:pPr>
        <w:spacing w:before="120"/>
        <w:ind w:left="1418"/>
        <w:jc w:val="both"/>
        <w:outlineLvl w:val="2"/>
        <w:rPr>
          <w:rFonts w:ascii="Tahoma" w:hAnsi="Tahoma" w:cs="Tahoma"/>
          <w:b/>
          <w:color w:val="365F91"/>
          <w:sz w:val="22"/>
          <w:szCs w:val="22"/>
          <w:lang w:val="es-BO" w:eastAsia="en-US" w:bidi="en-US"/>
        </w:rPr>
      </w:pPr>
    </w:p>
    <w:p w14:paraId="5AAD8A59" w14:textId="1D73EDF3" w:rsidR="001C6124" w:rsidRPr="00510D3A" w:rsidRDefault="001C6124" w:rsidP="001C6124">
      <w:pPr>
        <w:pStyle w:val="Prrafodelista"/>
        <w:numPr>
          <w:ilvl w:val="1"/>
          <w:numId w:val="44"/>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w:t>
      </w:r>
      <w:bookmarkStart w:id="4" w:name="_Toc130955263"/>
      <w:bookmarkStart w:id="5" w:name="_Toc130955322"/>
      <w:r w:rsidRPr="00510D3A">
        <w:rPr>
          <w:rFonts w:ascii="Tahoma" w:hAnsi="Tahoma" w:cs="Tahoma"/>
          <w:color w:val="365F91"/>
          <w:sz w:val="22"/>
          <w:szCs w:val="22"/>
          <w:lang w:bidi="en-US"/>
        </w:rPr>
        <w:t xml:space="preserve">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xml:space="preserve">, el mismo deberá estar foliado en su integridad caso contrario es causal de </w:t>
      </w:r>
      <w:r w:rsidR="002F5F2D">
        <w:rPr>
          <w:rFonts w:ascii="Tahoma" w:hAnsi="Tahoma" w:cs="Tahoma"/>
          <w:color w:val="365F91"/>
          <w:sz w:val="22"/>
          <w:szCs w:val="22"/>
        </w:rPr>
        <w:t>descalificación</w:t>
      </w:r>
      <w:r w:rsidRPr="00510D3A">
        <w:rPr>
          <w:rFonts w:ascii="Tahoma" w:hAnsi="Tahoma" w:cs="Tahoma"/>
          <w:color w:val="365F91"/>
          <w:sz w:val="22"/>
          <w:szCs w:val="22"/>
        </w:rPr>
        <w:t>:</w:t>
      </w:r>
    </w:p>
    <w:p w14:paraId="4EA1704B" w14:textId="77777777" w:rsidR="001C6124" w:rsidRDefault="001C6124" w:rsidP="001C6124">
      <w:pPr>
        <w:ind w:left="1134" w:hanging="567"/>
        <w:jc w:val="both"/>
        <w:rPr>
          <w:rFonts w:ascii="Tahoma" w:hAnsi="Tahoma" w:cs="Tahoma"/>
          <w:color w:val="365F91"/>
          <w:highlight w:val="yellow"/>
        </w:rPr>
      </w:pPr>
    </w:p>
    <w:p w14:paraId="225DBFAB" w14:textId="77777777" w:rsidR="001C6124" w:rsidRPr="000D1F98" w:rsidRDefault="001C6124" w:rsidP="001C6124">
      <w:pPr>
        <w:ind w:left="426" w:firstLine="708"/>
        <w:jc w:val="both"/>
        <w:rPr>
          <w:rFonts w:ascii="Tahoma" w:hAnsi="Tahoma" w:cs="Tahoma"/>
          <w:color w:val="365F91"/>
          <w:lang w:val="es-BO"/>
        </w:rPr>
      </w:pPr>
    </w:p>
    <w:p w14:paraId="018ED579" w14:textId="77777777" w:rsidR="001C6124" w:rsidRPr="00510D3A"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5FA027F8"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lastRenderedPageBreak/>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1E2A4AF6" w14:textId="77777777" w:rsidR="001C6124" w:rsidRPr="00510D3A" w:rsidRDefault="001C6124" w:rsidP="001C6124">
      <w:pPr>
        <w:pStyle w:val="Prrafodelista"/>
        <w:numPr>
          <w:ilvl w:val="2"/>
          <w:numId w:val="4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578A7397" w14:textId="77777777" w:rsidR="001C6124" w:rsidRPr="00510D3A" w:rsidRDefault="001C6124" w:rsidP="001C6124">
      <w:pPr>
        <w:pStyle w:val="Prrafodelista"/>
        <w:numPr>
          <w:ilvl w:val="2"/>
          <w:numId w:val="4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758158D8"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Pr="00A65C0D">
        <w:rPr>
          <w:rFonts w:ascii="Tahoma" w:hAnsi="Tahoma" w:cs="Tahoma"/>
          <w:color w:val="004990"/>
          <w:sz w:val="22"/>
          <w:szCs w:val="22"/>
          <w:lang w:bidi="en-US"/>
        </w:rPr>
        <w:t>de la certificación electrónica del Número de Identificación Tributaria (N.I.T.) vigente al momento de la presentación.</w:t>
      </w:r>
      <w:r>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7E3A535F"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1E9D5BED" w14:textId="77777777" w:rsidR="001C6124" w:rsidRDefault="001C6124" w:rsidP="001C6124">
      <w:pPr>
        <w:pStyle w:val="Prrafodelista"/>
        <w:numPr>
          <w:ilvl w:val="2"/>
          <w:numId w:val="45"/>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Pr>
          <w:rFonts w:ascii="Tahoma" w:hAnsi="Tahoma" w:cs="Tahoma"/>
          <w:color w:val="365F91"/>
          <w:sz w:val="22"/>
          <w:szCs w:val="22"/>
          <w:lang w:bidi="en-US"/>
        </w:rPr>
        <w:t>.</w:t>
      </w:r>
    </w:p>
    <w:p w14:paraId="15DC42AE" w14:textId="74E367B9" w:rsidR="001C6124" w:rsidRPr="001354B9" w:rsidRDefault="001C6124" w:rsidP="001C6124">
      <w:pPr>
        <w:pStyle w:val="Prrafodelista"/>
        <w:numPr>
          <w:ilvl w:val="2"/>
          <w:numId w:val="45"/>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Pr="001354B9">
        <w:rPr>
          <w:rFonts w:ascii="Tahoma" w:hAnsi="Tahoma" w:cs="Tahoma"/>
          <w:color w:val="365F91"/>
          <w:sz w:val="22"/>
          <w:szCs w:val="22"/>
          <w:lang w:bidi="en-US"/>
        </w:rPr>
        <w:t xml:space="preserve">con las características de renovable, irrevocable, de ejecución </w:t>
      </w:r>
      <w:r w:rsidR="002F5F2D" w:rsidRPr="001354B9">
        <w:rPr>
          <w:rFonts w:ascii="Tahoma" w:hAnsi="Tahoma" w:cs="Tahoma"/>
          <w:color w:val="365F91"/>
          <w:sz w:val="22"/>
          <w:szCs w:val="22"/>
          <w:lang w:bidi="en-US"/>
        </w:rPr>
        <w:t>inmediata y</w:t>
      </w:r>
      <w:r w:rsidRPr="001354B9">
        <w:rPr>
          <w:rFonts w:ascii="Tahoma" w:hAnsi="Tahoma" w:cs="Tahoma"/>
          <w:color w:val="365F91"/>
          <w:sz w:val="22"/>
          <w:szCs w:val="22"/>
          <w:lang w:bidi="en-US"/>
        </w:rPr>
        <w:t xml:space="preserve"> a primer requerimiento a favor de Entel S.A. emitida por una institución bancaria y/o financiera legalmente </w:t>
      </w:r>
      <w:r w:rsidRPr="001354B9">
        <w:rPr>
          <w:rFonts w:ascii="Tahoma" w:hAnsi="Tahoma" w:cs="Tahoma"/>
          <w:color w:val="365F91"/>
          <w:sz w:val="22"/>
          <w:szCs w:val="22"/>
          <w:lang w:bidi="en-US"/>
        </w:rPr>
        <w:lastRenderedPageBreak/>
        <w:t xml:space="preserve">constituida en Bolivia. Con una validez de 120 días calendario a partir de la fecha de presentación de propuesta. Debe ser presentada en </w:t>
      </w:r>
      <w:r w:rsidR="00146A3F" w:rsidRPr="001354B9">
        <w:rPr>
          <w:rFonts w:ascii="Tahoma" w:hAnsi="Tahoma" w:cs="Tahoma"/>
          <w:color w:val="365F91"/>
          <w:sz w:val="22"/>
          <w:szCs w:val="22"/>
          <w:lang w:bidi="en-US"/>
        </w:rPr>
        <w:t>Dólares</w:t>
      </w:r>
      <w:r w:rsidRPr="001354B9">
        <w:rPr>
          <w:rFonts w:ascii="Tahoma" w:hAnsi="Tahoma" w:cs="Tahoma"/>
          <w:color w:val="365F91"/>
          <w:sz w:val="22"/>
          <w:szCs w:val="22"/>
          <w:lang w:bidi="en-US"/>
        </w:rPr>
        <w:t xml:space="preserve"> Americanos por el siguiente valor: USD </w:t>
      </w:r>
      <w:r w:rsidR="00F61F9A">
        <w:rPr>
          <w:rFonts w:ascii="Tahoma" w:hAnsi="Tahoma" w:cs="Tahoma"/>
          <w:color w:val="365F91"/>
          <w:sz w:val="22"/>
          <w:szCs w:val="22"/>
          <w:lang w:bidi="en-US"/>
        </w:rPr>
        <w:t>7.5</w:t>
      </w:r>
      <w:r w:rsidRPr="001354B9">
        <w:rPr>
          <w:rFonts w:ascii="Tahoma" w:hAnsi="Tahoma" w:cs="Tahoma"/>
          <w:color w:val="365F91"/>
          <w:sz w:val="22"/>
          <w:szCs w:val="22"/>
          <w:lang w:bidi="en-US"/>
        </w:rPr>
        <w:t xml:space="preserve">00,00 </w:t>
      </w:r>
      <w:r w:rsidR="00A93232" w:rsidRPr="001354B9">
        <w:rPr>
          <w:rFonts w:ascii="Tahoma" w:hAnsi="Tahoma" w:cs="Tahoma"/>
          <w:color w:val="365F91"/>
          <w:sz w:val="22"/>
          <w:szCs w:val="22"/>
          <w:lang w:bidi="en-US"/>
        </w:rPr>
        <w:t>(</w:t>
      </w:r>
      <w:r w:rsidR="00A93232">
        <w:rPr>
          <w:rFonts w:ascii="Tahoma" w:hAnsi="Tahoma" w:cs="Tahoma"/>
          <w:color w:val="365F91"/>
          <w:sz w:val="22"/>
          <w:szCs w:val="22"/>
          <w:lang w:bidi="en-US"/>
        </w:rPr>
        <w:t>Siete</w:t>
      </w:r>
      <w:r w:rsidR="00F61F9A">
        <w:rPr>
          <w:rFonts w:ascii="Tahoma" w:hAnsi="Tahoma" w:cs="Tahoma"/>
          <w:color w:val="365F91"/>
          <w:sz w:val="22"/>
          <w:szCs w:val="22"/>
          <w:lang w:bidi="en-US"/>
        </w:rPr>
        <w:t xml:space="preserve"> </w:t>
      </w:r>
      <w:r>
        <w:rPr>
          <w:rFonts w:ascii="Tahoma" w:hAnsi="Tahoma" w:cs="Tahoma"/>
          <w:color w:val="365F91"/>
          <w:sz w:val="22"/>
          <w:szCs w:val="22"/>
          <w:lang w:bidi="en-US"/>
        </w:rPr>
        <w:t xml:space="preserve">Mil </w:t>
      </w:r>
      <w:r w:rsidR="00AA3493">
        <w:rPr>
          <w:rFonts w:ascii="Tahoma" w:hAnsi="Tahoma" w:cs="Tahoma"/>
          <w:color w:val="365F91"/>
          <w:sz w:val="22"/>
          <w:szCs w:val="22"/>
          <w:lang w:bidi="en-US"/>
        </w:rPr>
        <w:t xml:space="preserve">Quinientos </w:t>
      </w:r>
      <w:r w:rsidRPr="001354B9">
        <w:rPr>
          <w:rFonts w:ascii="Tahoma" w:hAnsi="Tahoma" w:cs="Tahoma"/>
          <w:color w:val="365F91"/>
          <w:sz w:val="22"/>
          <w:szCs w:val="22"/>
          <w:lang w:bidi="en-US"/>
        </w:rPr>
        <w:t xml:space="preserve">00/100 </w:t>
      </w:r>
      <w:r w:rsidRPr="001354B9">
        <w:rPr>
          <w:rFonts w:ascii="Tahoma" w:hAnsi="Tahoma" w:cs="Tahoma"/>
          <w:i/>
          <w:color w:val="365F91"/>
          <w:sz w:val="22"/>
          <w:szCs w:val="22"/>
          <w:shd w:val="clear" w:color="auto" w:fill="D9D9D9" w:themeFill="background1" w:themeFillShade="D9"/>
        </w:rPr>
        <w:t>Dólares Americanos</w:t>
      </w:r>
      <w:r w:rsidRPr="001354B9">
        <w:rPr>
          <w:rFonts w:ascii="Tahoma" w:hAnsi="Tahoma" w:cs="Tahoma"/>
          <w:color w:val="365F91"/>
          <w:sz w:val="22"/>
          <w:szCs w:val="22"/>
          <w:lang w:bidi="en-US"/>
        </w:rPr>
        <w:t>).</w:t>
      </w:r>
    </w:p>
    <w:p w14:paraId="3DF6CDCD"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de  la  empresa  del  proponente. (Anexo   No. 2)</w:t>
      </w:r>
    </w:p>
    <w:p w14:paraId="4041FAFA" w14:textId="77777777" w:rsidR="001C6124" w:rsidRPr="00675A11" w:rsidRDefault="001C6124" w:rsidP="001C6124">
      <w:pPr>
        <w:pStyle w:val="Prrafodelista"/>
        <w:numPr>
          <w:ilvl w:val="2"/>
          <w:numId w:val="4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14:paraId="341A348A" w14:textId="77777777" w:rsidR="001C6124" w:rsidRDefault="001C6124" w:rsidP="00A93232">
      <w:pPr>
        <w:pStyle w:val="ww-textoindependiente2"/>
        <w:spacing w:line="240" w:lineRule="auto"/>
        <w:rPr>
          <w:rFonts w:ascii="Tahoma" w:hAnsi="Tahoma" w:cs="Tahoma"/>
          <w:color w:val="365F91"/>
          <w:sz w:val="22"/>
          <w:szCs w:val="22"/>
          <w:lang w:val="es-ES"/>
        </w:rPr>
      </w:pPr>
    </w:p>
    <w:p w14:paraId="6C5E6141" w14:textId="77777777" w:rsidR="001C6124" w:rsidRDefault="001C6124" w:rsidP="001C6124">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themeFill="background1" w:themeFillShade="D9"/>
          <w:lang w:val="es-ES"/>
        </w:rPr>
        <w:t>(cuando corresponda),</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w:t>
      </w:r>
      <w:r>
        <w:rPr>
          <w:rFonts w:ascii="Tahoma" w:hAnsi="Tahoma" w:cs="Tahoma"/>
          <w:color w:val="365F91"/>
          <w:sz w:val="22"/>
          <w:szCs w:val="22"/>
          <w:lang w:val="es-ES"/>
        </w:rPr>
        <w:t xml:space="preserve"> </w:t>
      </w:r>
      <w:r w:rsidRPr="003E21C0">
        <w:rPr>
          <w:rFonts w:ascii="Tahoma" w:hAnsi="Tahoma" w:cs="Tahoma"/>
          <w:color w:val="365F91"/>
          <w:sz w:val="22"/>
          <w:szCs w:val="22"/>
          <w:lang w:val="es-ES"/>
        </w:rPr>
        <w:t>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el país</w:t>
      </w:r>
      <w:r>
        <w:rPr>
          <w:rFonts w:ascii="Tahoma" w:hAnsi="Tahoma"/>
          <w:color w:val="004990"/>
          <w:sz w:val="22"/>
          <w:szCs w:val="22"/>
          <w:lang w:val="es-BO"/>
        </w:rPr>
        <w:t xml:space="preserve"> y reconocidas por la entidad reguladora.</w:t>
      </w:r>
    </w:p>
    <w:p w14:paraId="7BC5F39F" w14:textId="77777777" w:rsidR="001C6124" w:rsidRDefault="001C6124" w:rsidP="001C6124">
      <w:pPr>
        <w:pStyle w:val="ww-textoindependiente2"/>
        <w:spacing w:line="240" w:lineRule="auto"/>
        <w:rPr>
          <w:rFonts w:ascii="Tahoma" w:hAnsi="Tahoma" w:cs="Tahoma"/>
          <w:color w:val="365F91"/>
          <w:sz w:val="22"/>
          <w:szCs w:val="22"/>
          <w:lang w:val="es-ES"/>
        </w:rPr>
      </w:pPr>
    </w:p>
    <w:p w14:paraId="74200216" w14:textId="77777777" w:rsidR="001C6124" w:rsidRPr="00881ED3" w:rsidRDefault="001C6124" w:rsidP="001C6124">
      <w:pPr>
        <w:pStyle w:val="Prrafodelista"/>
        <w:numPr>
          <w:ilvl w:val="1"/>
          <w:numId w:val="45"/>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r>
        <w:rPr>
          <w:rFonts w:ascii="Tahoma" w:hAnsi="Tahoma" w:cs="Tahoma"/>
          <w:color w:val="365F91"/>
          <w:sz w:val="22"/>
          <w:szCs w:val="22"/>
        </w:rPr>
        <w:t xml:space="preserve">mandatorias y calificables </w:t>
      </w:r>
      <w:r w:rsidRPr="00780FD6">
        <w:rPr>
          <w:rFonts w:ascii="Tahoma" w:hAnsi="Tahoma" w:cs="Tahoma"/>
          <w:color w:val="365F91"/>
          <w:sz w:val="22"/>
          <w:szCs w:val="22"/>
        </w:rPr>
        <w:t xml:space="preserve">solicitadas en </w:t>
      </w:r>
      <w:r>
        <w:rPr>
          <w:rFonts w:ascii="Tahoma" w:hAnsi="Tahoma" w:cs="Tahoma"/>
          <w:color w:val="365F91"/>
          <w:sz w:val="22"/>
          <w:szCs w:val="22"/>
        </w:rPr>
        <w:t xml:space="preserve">los Puntos 3 al 6, </w:t>
      </w:r>
      <w:r w:rsidRPr="00780FD6">
        <w:rPr>
          <w:rFonts w:ascii="Tahoma" w:hAnsi="Tahoma" w:cs="Tahoma"/>
          <w:color w:val="365F91"/>
          <w:sz w:val="22"/>
          <w:szCs w:val="22"/>
        </w:rPr>
        <w:t xml:space="preserve"> </w:t>
      </w:r>
      <w:r w:rsidRPr="00615228">
        <w:rPr>
          <w:rFonts w:ascii="Tahoma" w:hAnsi="Tahoma" w:cs="Tahoma"/>
          <w:color w:val="365F91"/>
          <w:sz w:val="22"/>
          <w:szCs w:val="22"/>
        </w:rPr>
        <w:t>Parte I</w:t>
      </w:r>
      <w:r>
        <w:rPr>
          <w:rFonts w:ascii="Tahoma" w:hAnsi="Tahoma" w:cs="Tahoma"/>
          <w:color w:val="365F91"/>
          <w:sz w:val="22"/>
          <w:szCs w:val="22"/>
        </w:rPr>
        <w:t>I  del presente TBC;</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totalidad de documentación presentada </w:t>
      </w:r>
      <w:r>
        <w:rPr>
          <w:rFonts w:ascii="Tahoma" w:hAnsi="Tahoma" w:cs="Tahoma"/>
          <w:color w:val="365F91"/>
          <w:sz w:val="22"/>
          <w:szCs w:val="22"/>
        </w:rPr>
        <w:t>deberá estar foliada en su integridad caso contrario es causal de descalificación.</w:t>
      </w:r>
    </w:p>
    <w:p w14:paraId="0AFCF26B" w14:textId="77777777" w:rsidR="001C6124" w:rsidRPr="00184336" w:rsidRDefault="001C6124" w:rsidP="001C6124">
      <w:pPr>
        <w:pStyle w:val="Prrafodelista"/>
        <w:tabs>
          <w:tab w:val="left" w:pos="1134"/>
        </w:tabs>
        <w:ind w:left="1134"/>
        <w:jc w:val="both"/>
        <w:outlineLvl w:val="2"/>
        <w:rPr>
          <w:rFonts w:ascii="Tahoma" w:hAnsi="Tahoma" w:cs="Tahoma"/>
          <w:color w:val="365F91"/>
          <w:sz w:val="22"/>
          <w:szCs w:val="22"/>
        </w:rPr>
      </w:pPr>
    </w:p>
    <w:p w14:paraId="24ECA00E" w14:textId="77777777" w:rsidR="001C6124" w:rsidRPr="00FE5742" w:rsidRDefault="001C6124" w:rsidP="001C6124">
      <w:pPr>
        <w:pStyle w:val="Prrafodelista"/>
        <w:numPr>
          <w:ilvl w:val="1"/>
          <w:numId w:val="45"/>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lastRenderedPageBreak/>
        <w:t xml:space="preserve">Sobre </w:t>
      </w:r>
      <w:r w:rsidRPr="001109C9">
        <w:rPr>
          <w:rFonts w:ascii="Tahoma" w:hAnsi="Tahoma" w:cs="Tahoma"/>
          <w:b/>
          <w:color w:val="365F91"/>
          <w:sz w:val="22"/>
          <w:szCs w:val="22"/>
          <w:u w:val="single"/>
        </w:rPr>
        <w:t>C:</w:t>
      </w:r>
      <w:bookmarkEnd w:id="4"/>
      <w:bookmarkEnd w:id="5"/>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24C500DF" w14:textId="77777777" w:rsidR="001C6124" w:rsidRDefault="001C6124" w:rsidP="001C6124">
      <w:pPr>
        <w:pStyle w:val="Prrafodelista"/>
        <w:rPr>
          <w:rFonts w:ascii="Tahoma" w:hAnsi="Tahoma" w:cs="Tahoma"/>
          <w:color w:val="365F91"/>
          <w:sz w:val="22"/>
          <w:szCs w:val="22"/>
        </w:rPr>
      </w:pPr>
    </w:p>
    <w:p w14:paraId="34BF1EF0" w14:textId="77777777" w:rsidR="001C6124" w:rsidRPr="001109C9"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2312B24F"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1F4F415D"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3E8B5D42" w14:textId="77777777" w:rsidR="001C6124" w:rsidRDefault="001C6124" w:rsidP="001C6124">
      <w:pPr>
        <w:pStyle w:val="ww-textoindependiente2"/>
        <w:spacing w:line="240" w:lineRule="auto"/>
        <w:ind w:left="1134"/>
        <w:rPr>
          <w:rFonts w:ascii="Tahoma" w:hAnsi="Tahoma" w:cs="Tahoma"/>
          <w:color w:val="365F91"/>
          <w:sz w:val="22"/>
          <w:szCs w:val="22"/>
          <w:lang w:val="es-ES"/>
        </w:rPr>
      </w:pPr>
    </w:p>
    <w:p w14:paraId="038589F7"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350A8C2B"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70B01360" w14:textId="77777777" w:rsidR="001C6124" w:rsidRPr="00796E01" w:rsidRDefault="001C6124" w:rsidP="001C6124">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2DE44E33"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2A98CBFA"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42D5FA4E" w14:textId="77777777" w:rsidR="001C6124" w:rsidRPr="00796E01" w:rsidRDefault="001C6124" w:rsidP="001C6124">
      <w:pPr>
        <w:pStyle w:val="ww-textoindependiente2"/>
        <w:spacing w:line="240" w:lineRule="auto"/>
        <w:ind w:left="1134"/>
        <w:rPr>
          <w:rFonts w:ascii="Tahoma" w:hAnsi="Tahoma" w:cs="Tahoma"/>
          <w:color w:val="365F91"/>
          <w:sz w:val="22"/>
          <w:szCs w:val="22"/>
          <w:lang w:val="es-ES"/>
        </w:rPr>
      </w:pPr>
    </w:p>
    <w:p w14:paraId="770BD3E2" w14:textId="52DFC6A4" w:rsidR="001F430B" w:rsidRDefault="001C6124" w:rsidP="00024ED2">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6DD4606F" w14:textId="77777777" w:rsidR="00024ED2" w:rsidRPr="00024ED2" w:rsidRDefault="00024ED2" w:rsidP="00024ED2">
      <w:pPr>
        <w:pStyle w:val="ww-textoindependiente2"/>
        <w:spacing w:line="240" w:lineRule="auto"/>
        <w:ind w:left="1134"/>
        <w:rPr>
          <w:rFonts w:ascii="Tahoma" w:hAnsi="Tahoma" w:cs="Tahoma"/>
          <w:color w:val="365F91"/>
          <w:sz w:val="22"/>
          <w:szCs w:val="22"/>
          <w:lang w:val="es-ES"/>
        </w:rPr>
      </w:pPr>
    </w:p>
    <w:p w14:paraId="1BCC884E" w14:textId="3C6DE7E0" w:rsidR="001F430B" w:rsidRPr="00F15B77" w:rsidRDefault="001F430B" w:rsidP="006302B1">
      <w:pPr>
        <w:pStyle w:val="Prrafodelista"/>
        <w:numPr>
          <w:ilvl w:val="0"/>
          <w:numId w:val="28"/>
        </w:numPr>
        <w:spacing w:after="240"/>
        <w:jc w:val="both"/>
        <w:rPr>
          <w:rFonts w:ascii="Tahoma" w:hAnsi="Tahoma" w:cs="Tahoma"/>
          <w:b/>
          <w:color w:val="365F91"/>
          <w:sz w:val="22"/>
          <w:szCs w:val="22"/>
        </w:rPr>
      </w:pPr>
      <w:r w:rsidRPr="00F15B77">
        <w:rPr>
          <w:rFonts w:ascii="Tahoma" w:hAnsi="Tahoma" w:cs="Tahoma"/>
          <w:b/>
          <w:color w:val="365F91"/>
          <w:sz w:val="22"/>
          <w:szCs w:val="22"/>
        </w:rPr>
        <w:lastRenderedPageBreak/>
        <w:t>Garantías Requeridas</w:t>
      </w:r>
    </w:p>
    <w:p w14:paraId="1095CDEA" w14:textId="77777777" w:rsidR="001F430B" w:rsidRPr="005A7C68" w:rsidRDefault="001F430B" w:rsidP="001F430B">
      <w:pPr>
        <w:pStyle w:val="ww-textoindependiente2"/>
        <w:spacing w:after="240" w:line="240" w:lineRule="auto"/>
        <w:ind w:left="567"/>
        <w:rPr>
          <w:rFonts w:ascii="Tahoma" w:hAnsi="Tahoma" w:cs="Tahoma"/>
          <w:i/>
          <w:color w:val="365F91"/>
          <w:sz w:val="22"/>
          <w:szCs w:val="22"/>
          <w:lang w:val="es-ES" w:eastAsia="es-ES"/>
        </w:rPr>
      </w:pPr>
      <w:r w:rsidRPr="005A7C68">
        <w:rPr>
          <w:rFonts w:ascii="Tahoma" w:hAnsi="Tahoma" w:cs="Tahoma"/>
          <w:color w:val="365F91"/>
          <w:sz w:val="22"/>
          <w:szCs w:val="22"/>
          <w:lang w:val="es-ES" w:eastAsia="es-ES"/>
        </w:rPr>
        <w:t>La empresa adjudicada debe presentar la siguiente garantía</w:t>
      </w:r>
      <w:r w:rsidRPr="005A7C68">
        <w:rPr>
          <w:rFonts w:ascii="Tahoma" w:hAnsi="Tahoma" w:cs="Tahoma"/>
          <w:i/>
          <w:color w:val="365F91"/>
          <w:sz w:val="22"/>
          <w:szCs w:val="22"/>
          <w:lang w:val="es-ES" w:eastAsia="es-ES"/>
        </w:rPr>
        <w:t xml:space="preserve">. </w:t>
      </w:r>
    </w:p>
    <w:p w14:paraId="5E09389D" w14:textId="77777777" w:rsidR="001F430B" w:rsidRPr="005A7C68" w:rsidRDefault="001F430B" w:rsidP="0020362D">
      <w:pPr>
        <w:pStyle w:val="ww-textoindependiente2"/>
        <w:numPr>
          <w:ilvl w:val="0"/>
          <w:numId w:val="38"/>
        </w:numPr>
        <w:spacing w:after="240" w:line="240" w:lineRule="auto"/>
        <w:rPr>
          <w:rFonts w:ascii="Tahoma" w:hAnsi="Tahoma" w:cs="Tahoma"/>
          <w:color w:val="365F91"/>
          <w:sz w:val="22"/>
          <w:szCs w:val="22"/>
          <w:lang w:val="es-ES"/>
        </w:rPr>
      </w:pPr>
      <w:r w:rsidRPr="005A7C68">
        <w:rPr>
          <w:rFonts w:ascii="Tahoma" w:hAnsi="Tahoma" w:cs="Tahoma"/>
          <w:color w:val="365F91"/>
          <w:sz w:val="22"/>
          <w:szCs w:val="22"/>
          <w:lang w:val="es-ES"/>
        </w:rPr>
        <w:t>Garantía de Cumplimiento de Contrato (Boleta Bancaria) equivalente al 10% del monto total adjudicado con las características de renovable, irrevocable, de ejecución inmediata y a primer requerimiento a favor de Entel S.A. La vigencia de la garantía debe ser computable a partir de la fecha de entrega de documentación para la elaboración de contrato, más un mínimo de 60 días calendario adicionales a la fecha de recepción del servicio o servicio.</w:t>
      </w:r>
    </w:p>
    <w:p w14:paraId="22CDB821" w14:textId="755805BD" w:rsidR="001F430B" w:rsidRPr="005A7C68" w:rsidRDefault="001F430B" w:rsidP="001F430B">
      <w:pPr>
        <w:pStyle w:val="ww-textoindependiente2"/>
        <w:spacing w:after="240" w:line="240" w:lineRule="auto"/>
        <w:ind w:left="1418"/>
        <w:rPr>
          <w:rFonts w:ascii="Tahoma" w:hAnsi="Tahoma" w:cs="Tahoma"/>
          <w:color w:val="365F91"/>
          <w:sz w:val="22"/>
          <w:szCs w:val="22"/>
          <w:lang w:val="es-ES"/>
        </w:rPr>
      </w:pPr>
      <w:r w:rsidRPr="005A7C68">
        <w:rPr>
          <w:rFonts w:ascii="Tahoma" w:hAnsi="Tahoma" w:cs="Tahoma"/>
          <w:color w:val="365F91"/>
          <w:sz w:val="22"/>
          <w:szCs w:val="22"/>
          <w:lang w:val="es-ES"/>
        </w:rPr>
        <w:t>La boleta de garantía deberá ser emitida por una institución financiera legalmente constituida en Bolivia regulada por la Autoridad de Supervisión del Sistema Financiero (ASFI).</w:t>
      </w:r>
    </w:p>
    <w:p w14:paraId="491D7C57" w14:textId="77777777" w:rsidR="001F430B" w:rsidRPr="005A7C68" w:rsidRDefault="001F430B" w:rsidP="001F430B">
      <w:pPr>
        <w:pStyle w:val="ww-textoindependiente2"/>
        <w:spacing w:line="240" w:lineRule="auto"/>
        <w:ind w:left="993"/>
        <w:rPr>
          <w:rFonts w:ascii="Tahoma" w:hAnsi="Tahoma" w:cs="Tahoma"/>
          <w:color w:val="365F91"/>
          <w:sz w:val="22"/>
          <w:szCs w:val="22"/>
          <w:lang w:val="es-BO" w:bidi="en-US"/>
        </w:rPr>
      </w:pPr>
    </w:p>
    <w:p w14:paraId="0B37F1D9" w14:textId="77777777" w:rsidR="001F430B" w:rsidRPr="005A7C68" w:rsidRDefault="001F430B" w:rsidP="006302B1">
      <w:pPr>
        <w:numPr>
          <w:ilvl w:val="0"/>
          <w:numId w:val="28"/>
        </w:numPr>
        <w:spacing w:after="240"/>
        <w:ind w:left="567" w:hanging="567"/>
        <w:jc w:val="both"/>
        <w:rPr>
          <w:rFonts w:ascii="Tahoma" w:hAnsi="Tahoma" w:cs="Tahoma"/>
          <w:b/>
          <w:color w:val="365F91"/>
          <w:sz w:val="22"/>
          <w:szCs w:val="22"/>
        </w:rPr>
      </w:pPr>
      <w:r w:rsidRPr="005A7C68">
        <w:rPr>
          <w:rFonts w:ascii="Tahoma" w:hAnsi="Tahoma" w:cs="Tahoma"/>
          <w:b/>
          <w:color w:val="365F91"/>
          <w:sz w:val="22"/>
          <w:szCs w:val="22"/>
        </w:rPr>
        <w:t>Apertura de sobres</w:t>
      </w:r>
    </w:p>
    <w:p w14:paraId="7C45B5F2" w14:textId="77777777" w:rsidR="001F430B" w:rsidRPr="00A74512" w:rsidRDefault="001F430B" w:rsidP="001F430B">
      <w:pPr>
        <w:pStyle w:val="Prrafodelista"/>
        <w:ind w:left="375"/>
        <w:jc w:val="both"/>
        <w:rPr>
          <w:rFonts w:ascii="Tahoma" w:hAnsi="Tahoma" w:cs="Tahoma"/>
          <w:color w:val="365F91"/>
          <w:sz w:val="22"/>
          <w:szCs w:val="22"/>
        </w:rPr>
      </w:pPr>
      <w:bookmarkStart w:id="6" w:name="_Toc305051190"/>
      <w:r w:rsidRPr="00A74512">
        <w:rPr>
          <w:rFonts w:ascii="Tahoma" w:hAnsi="Tahoma" w:cs="Tahoma"/>
          <w:color w:val="365F91"/>
          <w:sz w:val="22"/>
          <w:szCs w:val="22"/>
        </w:rPr>
        <w:t>En sesión privada, se realizará simultáneamente la apertura de los sobres A y B.</w:t>
      </w:r>
    </w:p>
    <w:p w14:paraId="1961F3E3" w14:textId="77777777" w:rsidR="001F430B" w:rsidRDefault="001F430B" w:rsidP="001F430B">
      <w:pPr>
        <w:pStyle w:val="Prrafodelista"/>
        <w:ind w:left="375"/>
        <w:jc w:val="both"/>
        <w:rPr>
          <w:rFonts w:ascii="Tahoma" w:hAnsi="Tahoma" w:cs="Tahoma"/>
          <w:color w:val="365F91"/>
          <w:sz w:val="22"/>
          <w:szCs w:val="22"/>
        </w:rPr>
      </w:pPr>
      <w:r w:rsidRPr="00A74512">
        <w:rPr>
          <w:rFonts w:ascii="Tahoma" w:hAnsi="Tahoma" w:cs="Tahoma"/>
          <w:color w:val="365F91"/>
          <w:sz w:val="22"/>
          <w:szCs w:val="22"/>
        </w:rPr>
        <w:t>Las ofertas presentadas permanecerán en custodia de ENTEL S.A., no pudiendo los proponentes solicitar la devolución de los sobres independientemente de su habilitación o no.</w:t>
      </w:r>
    </w:p>
    <w:p w14:paraId="5DD5FF63" w14:textId="77777777" w:rsidR="001F430B" w:rsidRPr="005A7C68" w:rsidRDefault="001F430B" w:rsidP="001F430B">
      <w:pPr>
        <w:pStyle w:val="Prrafodelista"/>
        <w:ind w:left="375"/>
        <w:jc w:val="both"/>
        <w:rPr>
          <w:rFonts w:ascii="Tahoma" w:hAnsi="Tahoma" w:cs="Tahoma"/>
          <w:color w:val="365F91"/>
          <w:sz w:val="22"/>
          <w:szCs w:val="22"/>
        </w:rPr>
      </w:pPr>
    </w:p>
    <w:p w14:paraId="75B37472" w14:textId="77777777" w:rsidR="001F430B" w:rsidRPr="005A7C68" w:rsidRDefault="001F430B" w:rsidP="006302B1">
      <w:pPr>
        <w:numPr>
          <w:ilvl w:val="0"/>
          <w:numId w:val="28"/>
        </w:numPr>
        <w:spacing w:after="240"/>
        <w:ind w:left="567" w:hanging="567"/>
        <w:jc w:val="both"/>
        <w:rPr>
          <w:rFonts w:ascii="Tahoma" w:hAnsi="Tahoma" w:cs="Tahoma"/>
          <w:b/>
          <w:color w:val="365F91"/>
          <w:sz w:val="22"/>
          <w:szCs w:val="22"/>
        </w:rPr>
      </w:pPr>
      <w:r w:rsidRPr="005A7C68">
        <w:rPr>
          <w:rFonts w:ascii="Tahoma" w:hAnsi="Tahoma" w:cs="Tahoma"/>
          <w:b/>
          <w:color w:val="365F91"/>
          <w:sz w:val="22"/>
          <w:szCs w:val="22"/>
        </w:rPr>
        <w:t>Evaluación y Calificación de las Ofertas</w:t>
      </w:r>
      <w:bookmarkEnd w:id="6"/>
      <w:r w:rsidRPr="005A7C68">
        <w:rPr>
          <w:rFonts w:ascii="Tahoma" w:hAnsi="Tahoma" w:cs="Tahoma"/>
          <w:b/>
          <w:color w:val="365F91"/>
          <w:sz w:val="22"/>
          <w:szCs w:val="22"/>
        </w:rPr>
        <w:t xml:space="preserve"> (Sesión Reservada)</w:t>
      </w:r>
    </w:p>
    <w:p w14:paraId="7AA6FB20" w14:textId="77777777" w:rsidR="00951476" w:rsidRPr="000050B0" w:rsidRDefault="00951476" w:rsidP="00951476">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72FCF85A" w14:textId="77777777" w:rsidR="00951476" w:rsidRPr="000050B0" w:rsidRDefault="00951476" w:rsidP="00951476">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secuencia de las condiciones de evaluación es la siguiente: </w:t>
      </w:r>
    </w:p>
    <w:p w14:paraId="6DD08D1A" w14:textId="77777777" w:rsidR="00951476" w:rsidRPr="000050B0" w:rsidRDefault="00951476" w:rsidP="00951476">
      <w:pPr>
        <w:pStyle w:val="ww-textoindependiente2"/>
        <w:numPr>
          <w:ilvl w:val="1"/>
          <w:numId w:val="47"/>
        </w:numPr>
        <w:spacing w:after="240" w:line="240" w:lineRule="auto"/>
        <w:rPr>
          <w:rFonts w:ascii="Tahoma" w:hAnsi="Tahoma" w:cs="Tahoma"/>
          <w:color w:val="365F91" w:themeColor="accent1" w:themeShade="BF"/>
          <w:sz w:val="22"/>
          <w:szCs w:val="22"/>
          <w:lang w:val="es-ES"/>
        </w:rPr>
      </w:pPr>
      <w:r w:rsidRPr="000050B0">
        <w:rPr>
          <w:rFonts w:ascii="Tahoma" w:hAnsi="Tahoma" w:cs="Tahoma"/>
          <w:b/>
          <w:color w:val="365F91" w:themeColor="accent1" w:themeShade="BF"/>
          <w:sz w:val="22"/>
          <w:szCs w:val="22"/>
          <w:u w:val="single"/>
          <w:lang w:val="es-BO"/>
        </w:rPr>
        <w:lastRenderedPageBreak/>
        <w:t>Sobre A - Documentos Administrativos:</w:t>
      </w:r>
      <w:bookmarkStart w:id="7" w:name="_Toc130955333"/>
      <w:bookmarkStart w:id="8" w:name="_Toc130955274"/>
      <w:bookmarkStart w:id="9" w:name="_Toc304275207"/>
      <w:r w:rsidRPr="000050B0">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0050B0">
        <w:rPr>
          <w:rFonts w:ascii="Tahoma" w:hAnsi="Tahoma" w:cs="Tahoma"/>
          <w:color w:val="365F91" w:themeColor="accent1" w:themeShade="BF"/>
          <w:sz w:val="22"/>
          <w:szCs w:val="22"/>
          <w:lang w:val="es-ES"/>
        </w:rPr>
        <w:t xml:space="preserve">                   </w:t>
      </w:r>
    </w:p>
    <w:p w14:paraId="74C21AC0" w14:textId="77777777" w:rsidR="00951476" w:rsidRPr="000050B0" w:rsidRDefault="00951476" w:rsidP="00951476">
      <w:pPr>
        <w:pStyle w:val="Prrafodelista"/>
        <w:numPr>
          <w:ilvl w:val="2"/>
          <w:numId w:val="47"/>
        </w:numPr>
        <w:spacing w:after="240"/>
        <w:ind w:left="2268" w:hanging="850"/>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Verificación de documentos solicitados, de acuerdo al sistema “</w:t>
      </w:r>
      <w:r w:rsidRPr="000050B0">
        <w:rPr>
          <w:rFonts w:ascii="Tahoma" w:hAnsi="Tahoma" w:cs="Tahoma"/>
          <w:color w:val="004990"/>
          <w:sz w:val="22"/>
          <w:szCs w:val="22"/>
        </w:rPr>
        <w:t xml:space="preserve">presenta </w:t>
      </w:r>
      <w:r>
        <w:rPr>
          <w:rFonts w:ascii="Tahoma" w:hAnsi="Tahoma" w:cs="Tahoma"/>
          <w:color w:val="004990"/>
          <w:sz w:val="22"/>
          <w:szCs w:val="22"/>
        </w:rPr>
        <w:t xml:space="preserve">    </w:t>
      </w:r>
      <w:r w:rsidRPr="000050B0">
        <w:rPr>
          <w:rFonts w:ascii="Tahoma" w:hAnsi="Tahoma" w:cs="Tahoma"/>
          <w:color w:val="004990"/>
          <w:sz w:val="22"/>
          <w:szCs w:val="22"/>
        </w:rPr>
        <w:t>sujeto a revisión</w:t>
      </w:r>
      <w:r w:rsidRPr="000050B0">
        <w:rPr>
          <w:rFonts w:ascii="Tahoma" w:hAnsi="Tahoma" w:cs="Tahoma"/>
          <w:color w:val="365F91" w:themeColor="accent1" w:themeShade="BF"/>
          <w:sz w:val="22"/>
          <w:szCs w:val="22"/>
        </w:rPr>
        <w:t xml:space="preserve">” o “No </w:t>
      </w:r>
      <w:r w:rsidRPr="000050B0">
        <w:rPr>
          <w:rFonts w:ascii="Tahoma" w:hAnsi="Tahoma" w:cs="Tahoma"/>
          <w:color w:val="004990"/>
          <w:sz w:val="22"/>
          <w:szCs w:val="22"/>
        </w:rPr>
        <w:t>Presenta</w:t>
      </w:r>
      <w:r w:rsidRPr="000050B0">
        <w:rPr>
          <w:rFonts w:ascii="Tahoma" w:hAnsi="Tahoma" w:cs="Tahoma"/>
          <w:color w:val="365F91" w:themeColor="accent1" w:themeShade="BF"/>
          <w:sz w:val="22"/>
          <w:szCs w:val="22"/>
        </w:rPr>
        <w:t>”.</w:t>
      </w:r>
    </w:p>
    <w:p w14:paraId="55891EC7" w14:textId="77777777" w:rsidR="00951476" w:rsidRPr="000050B0" w:rsidRDefault="00951476" w:rsidP="00951476">
      <w:pPr>
        <w:numPr>
          <w:ilvl w:val="2"/>
          <w:numId w:val="47"/>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0050B0">
        <w:rPr>
          <w:rFonts w:ascii="Tahoma" w:hAnsi="Tahoma" w:cs="Tahoma"/>
          <w:color w:val="365F91" w:themeColor="accent1" w:themeShade="BF"/>
          <w:sz w:val="22"/>
          <w:szCs w:val="22"/>
        </w:rPr>
        <w:t xml:space="preserve">. </w:t>
      </w:r>
    </w:p>
    <w:p w14:paraId="086E88D8" w14:textId="77777777" w:rsidR="00951476" w:rsidRPr="000050B0" w:rsidRDefault="00951476" w:rsidP="00951476">
      <w:pPr>
        <w:pStyle w:val="ww-textoindependiente2"/>
        <w:spacing w:after="240" w:line="240" w:lineRule="auto"/>
        <w:ind w:left="1134"/>
        <w:rPr>
          <w:rFonts w:ascii="Tahoma" w:hAnsi="Tahoma" w:cs="Tahoma"/>
          <w:color w:val="365F91" w:themeColor="accent1" w:themeShade="BF"/>
          <w:sz w:val="22"/>
          <w:szCs w:val="22"/>
          <w:lang w:val="es-ES" w:eastAsia="es-ES"/>
        </w:rPr>
      </w:pPr>
      <w:r w:rsidRPr="000050B0">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7"/>
      <w:bookmarkEnd w:id="8"/>
      <w:bookmarkEnd w:id="9"/>
    </w:p>
    <w:p w14:paraId="13848410" w14:textId="77777777" w:rsidR="00951476" w:rsidRPr="000050B0" w:rsidRDefault="00951476" w:rsidP="00951476">
      <w:pPr>
        <w:pStyle w:val="ww-textoindependiente2"/>
        <w:numPr>
          <w:ilvl w:val="1"/>
          <w:numId w:val="47"/>
        </w:numPr>
        <w:spacing w:after="240" w:line="240" w:lineRule="auto"/>
        <w:ind w:left="1276" w:hanging="709"/>
        <w:rPr>
          <w:rFonts w:ascii="Tahoma" w:hAnsi="Tahoma" w:cs="Tahoma"/>
          <w:color w:val="365F91" w:themeColor="accent1" w:themeShade="BF"/>
          <w:sz w:val="22"/>
          <w:szCs w:val="22"/>
          <w:lang w:val="es-ES" w:eastAsia="es-ES"/>
        </w:rPr>
      </w:pPr>
      <w:r w:rsidRPr="000050B0">
        <w:rPr>
          <w:rFonts w:ascii="Tahoma" w:hAnsi="Tahoma" w:cs="Tahoma"/>
          <w:b/>
          <w:color w:val="365F91" w:themeColor="accent1" w:themeShade="BF"/>
          <w:sz w:val="22"/>
          <w:szCs w:val="22"/>
          <w:u w:val="single"/>
          <w:lang w:val="es-BO"/>
        </w:rPr>
        <w:t>Sobre B - Propuesta Técnica</w:t>
      </w:r>
      <w:r w:rsidRPr="000050B0">
        <w:rPr>
          <w:rFonts w:ascii="Tahoma" w:hAnsi="Tahoma" w:cs="Tahoma"/>
          <w:b/>
          <w:color w:val="365F91" w:themeColor="accent1" w:themeShade="BF"/>
          <w:sz w:val="22"/>
          <w:szCs w:val="22"/>
          <w:lang w:val="es-BO"/>
        </w:rPr>
        <w:t>:</w:t>
      </w:r>
      <w:r w:rsidRPr="000050B0">
        <w:rPr>
          <w:rFonts w:ascii="Tahoma" w:hAnsi="Tahoma" w:cs="Tahoma"/>
          <w:color w:val="365F91" w:themeColor="accent1" w:themeShade="BF"/>
          <w:sz w:val="22"/>
          <w:szCs w:val="22"/>
          <w:lang w:val="es-BO"/>
        </w:rPr>
        <w:t xml:space="preserve"> A esta eval</w:t>
      </w:r>
      <w:r>
        <w:rPr>
          <w:rFonts w:ascii="Tahoma" w:hAnsi="Tahoma" w:cs="Tahoma"/>
          <w:color w:val="365F91" w:themeColor="accent1" w:themeShade="BF"/>
          <w:sz w:val="22"/>
          <w:szCs w:val="22"/>
          <w:lang w:val="es-BO"/>
        </w:rPr>
        <w:t xml:space="preserve">uación ingresan las propuestas </w:t>
      </w:r>
      <w:r w:rsidRPr="000050B0">
        <w:rPr>
          <w:rFonts w:ascii="Tahoma" w:hAnsi="Tahoma" w:cs="Tahoma"/>
          <w:color w:val="365F91" w:themeColor="accent1" w:themeShade="BF"/>
          <w:sz w:val="22"/>
          <w:szCs w:val="22"/>
          <w:lang w:val="es-BO"/>
        </w:rPr>
        <w:t xml:space="preserve">habilitadas en la apertura del sobre A y se realiza sobre una </w:t>
      </w:r>
      <w:r>
        <w:rPr>
          <w:rFonts w:ascii="Tahoma" w:hAnsi="Tahoma" w:cs="Tahoma"/>
          <w:color w:val="365F91" w:themeColor="accent1" w:themeShade="BF"/>
          <w:sz w:val="22"/>
          <w:szCs w:val="22"/>
          <w:lang w:val="es-BO"/>
        </w:rPr>
        <w:t xml:space="preserve">ponderación del cien </w:t>
      </w:r>
      <w:r w:rsidRPr="000050B0">
        <w:rPr>
          <w:rFonts w:ascii="Tahoma" w:hAnsi="Tahoma" w:cs="Tahoma"/>
          <w:color w:val="365F91" w:themeColor="accent1" w:themeShade="BF"/>
          <w:sz w:val="22"/>
          <w:szCs w:val="22"/>
          <w:lang w:val="es-BO"/>
        </w:rPr>
        <w:t>(100) por ciento. El proceso comprende:</w:t>
      </w:r>
    </w:p>
    <w:p w14:paraId="5DCB1920" w14:textId="77777777" w:rsidR="00951476" w:rsidRPr="000050B0" w:rsidRDefault="00951476" w:rsidP="00951476">
      <w:pPr>
        <w:pStyle w:val="Prrafodelista"/>
        <w:numPr>
          <w:ilvl w:val="2"/>
          <w:numId w:val="47"/>
        </w:numPr>
        <w:spacing w:after="240"/>
        <w:ind w:left="1344" w:firstLine="74"/>
        <w:jc w:val="both"/>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r w:rsidRPr="000050B0">
        <w:rPr>
          <w:rFonts w:ascii="Tahoma" w:hAnsi="Tahoma" w:cs="Tahoma"/>
          <w:color w:val="365F91" w:themeColor="accent1" w:themeShade="BF"/>
          <w:sz w:val="22"/>
          <w:szCs w:val="22"/>
        </w:rPr>
        <w:t xml:space="preserve">Entrega del Sobre B a la Comisión Técnica por tres (3) días para la evaluación correspondiente. </w:t>
      </w:r>
    </w:p>
    <w:p w14:paraId="538FCD1F" w14:textId="77777777" w:rsidR="00951476" w:rsidRPr="000050B0" w:rsidRDefault="00951476" w:rsidP="00951476">
      <w:pPr>
        <w:numPr>
          <w:ilvl w:val="2"/>
          <w:numId w:val="47"/>
        </w:numPr>
        <w:spacing w:after="240"/>
        <w:ind w:left="2268" w:hanging="861"/>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4EBCF8B3" w14:textId="77777777" w:rsidR="00951476" w:rsidRPr="000050B0" w:rsidRDefault="00951476" w:rsidP="00951476">
      <w:pPr>
        <w:numPr>
          <w:ilvl w:val="0"/>
          <w:numId w:val="46"/>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Mandatorios:</w:t>
      </w:r>
      <w:r w:rsidRPr="000050B0">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w:t>
      </w:r>
      <w:r w:rsidRPr="000050B0">
        <w:rPr>
          <w:rFonts w:ascii="Tahoma" w:hAnsi="Tahoma" w:cs="Tahoma"/>
          <w:color w:val="365F91" w:themeColor="accent1" w:themeShade="BF"/>
          <w:sz w:val="22"/>
          <w:szCs w:val="22"/>
        </w:rPr>
        <w:lastRenderedPageBreak/>
        <w:t>existan criterios calificables, caso contrario su calificación corresponde al cien (100) por ciento. Solamente se habilitan a la siguiente etapa los proponentes que cumplan con todos los criterios mandatorios.</w:t>
      </w:r>
    </w:p>
    <w:p w14:paraId="429DCE15" w14:textId="77777777" w:rsidR="00951476" w:rsidRPr="000050B0" w:rsidRDefault="00951476" w:rsidP="00951476">
      <w:pPr>
        <w:numPr>
          <w:ilvl w:val="0"/>
          <w:numId w:val="46"/>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Calificables:</w:t>
      </w:r>
      <w:r w:rsidRPr="000050B0">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3AF7DA6A" w14:textId="77777777" w:rsidR="00951476" w:rsidRPr="000050B0" w:rsidRDefault="00951476" w:rsidP="00951476">
      <w:pPr>
        <w:tabs>
          <w:tab w:val="left" w:pos="2268"/>
        </w:tabs>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5182E5BB" w14:textId="77777777" w:rsidR="00951476" w:rsidRPr="000050B0" w:rsidRDefault="00951476" w:rsidP="00951476">
      <w:pPr>
        <w:pStyle w:val="Prrafodelista"/>
        <w:numPr>
          <w:ilvl w:val="1"/>
          <w:numId w:val="47"/>
        </w:numPr>
        <w:spacing w:after="240"/>
        <w:ind w:left="1418" w:hanging="709"/>
        <w:jc w:val="both"/>
        <w:outlineLvl w:val="2"/>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u w:val="single"/>
        </w:rPr>
        <w:t>Sobre C - Propuesta Económica:</w:t>
      </w:r>
      <w:r w:rsidRPr="000050B0">
        <w:rPr>
          <w:rFonts w:ascii="Tahoma" w:hAnsi="Tahoma" w:cs="Tahoma"/>
          <w:color w:val="365F91" w:themeColor="accent1" w:themeShade="BF"/>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25B40CE1" w14:textId="77777777" w:rsidR="00951476" w:rsidRDefault="00951476" w:rsidP="00951476">
      <w:pPr>
        <w:numPr>
          <w:ilvl w:val="0"/>
          <w:numId w:val="7"/>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Calificación Final</w:t>
      </w:r>
    </w:p>
    <w:p w14:paraId="075ED455" w14:textId="77777777" w:rsidR="00951476" w:rsidRPr="000A27A0" w:rsidRDefault="00951476" w:rsidP="00951476">
      <w:pPr>
        <w:ind w:left="709"/>
        <w:jc w:val="both"/>
        <w:rPr>
          <w:rFonts w:ascii="Tahoma" w:hAnsi="Tahoma" w:cs="Tahoma"/>
          <w:b/>
          <w:color w:val="1F497D"/>
          <w:sz w:val="22"/>
          <w:szCs w:val="28"/>
          <w:lang w:eastAsia="en-US" w:bidi="en-US"/>
        </w:rPr>
      </w:pPr>
    </w:p>
    <w:p w14:paraId="5C046405" w14:textId="77777777" w:rsidR="00951476" w:rsidRPr="000050B0" w:rsidRDefault="00951476" w:rsidP="00951476">
      <w:pPr>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2F7DF4ED" w14:textId="77777777" w:rsidR="00951476" w:rsidRDefault="00951476" w:rsidP="00951476">
      <w:pPr>
        <w:numPr>
          <w:ilvl w:val="0"/>
          <w:numId w:val="7"/>
        </w:numPr>
        <w:ind w:left="709" w:hanging="709"/>
        <w:jc w:val="both"/>
        <w:rPr>
          <w:rFonts w:ascii="Tahoma" w:hAnsi="Tahoma" w:cs="Tahoma"/>
          <w:b/>
          <w:color w:val="1F497D"/>
          <w:sz w:val="22"/>
          <w:szCs w:val="28"/>
          <w:lang w:eastAsia="en-US" w:bidi="en-US"/>
        </w:rPr>
      </w:pPr>
      <w:r w:rsidRPr="000A27A0">
        <w:rPr>
          <w:rFonts w:ascii="Tahoma" w:hAnsi="Tahoma" w:cs="Tahoma"/>
          <w:b/>
          <w:color w:val="1F497D"/>
          <w:sz w:val="22"/>
          <w:szCs w:val="28"/>
          <w:lang w:eastAsia="en-US" w:bidi="en-US"/>
        </w:rPr>
        <w:t>Adjudicación</w:t>
      </w:r>
    </w:p>
    <w:p w14:paraId="0E29EB29" w14:textId="77777777" w:rsidR="00951476" w:rsidRPr="000A27A0" w:rsidRDefault="00951476" w:rsidP="00951476">
      <w:pPr>
        <w:ind w:left="709"/>
        <w:jc w:val="both"/>
        <w:rPr>
          <w:rFonts w:ascii="Tahoma" w:hAnsi="Tahoma" w:cs="Tahoma"/>
          <w:b/>
          <w:color w:val="1F497D"/>
          <w:sz w:val="22"/>
          <w:szCs w:val="28"/>
          <w:lang w:eastAsia="en-US" w:bidi="en-US"/>
        </w:rPr>
      </w:pPr>
    </w:p>
    <w:p w14:paraId="792F4D2C" w14:textId="77777777" w:rsidR="00951476" w:rsidRPr="00E97913" w:rsidRDefault="00951476" w:rsidP="00951476">
      <w:pPr>
        <w:pStyle w:val="Prrafodelista"/>
        <w:spacing w:after="240"/>
        <w:ind w:left="709"/>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26B0838D" w14:textId="77777777" w:rsidR="00951476" w:rsidRPr="000050B0" w:rsidRDefault="00951476" w:rsidP="00951476">
      <w:pPr>
        <w:spacing w:after="240"/>
        <w:ind w:left="709"/>
        <w:jc w:val="both"/>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rPr>
        <w:lastRenderedPageBreak/>
        <w:t>El incumplimiento a estos plazos y la falta de documentación con las características solicitadas será causal de desistimiento de la adjudicación y ejecución de la Garantía de Seriedad de Propuesta.</w:t>
      </w:r>
    </w:p>
    <w:p w14:paraId="5CB387B8" w14:textId="77777777" w:rsidR="00951476" w:rsidRPr="000050B0" w:rsidRDefault="00951476" w:rsidP="00951476">
      <w:pPr>
        <w:pStyle w:val="Prrafodelista"/>
        <w:numPr>
          <w:ilvl w:val="1"/>
          <w:numId w:val="48"/>
        </w:numPr>
        <w:spacing w:after="240"/>
        <w:ind w:left="1701"/>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Formalización (Documento de Compra):</w:t>
      </w:r>
    </w:p>
    <w:p w14:paraId="6E6A9354" w14:textId="77777777" w:rsidR="00951476" w:rsidRPr="000050B0" w:rsidRDefault="00951476" w:rsidP="00951476">
      <w:pPr>
        <w:spacing w:after="240"/>
        <w:ind w:left="1701"/>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09A2F687" w14:textId="77777777" w:rsidR="00951476" w:rsidRPr="000050B0" w:rsidRDefault="00951476" w:rsidP="00951476">
      <w:pPr>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4BD85A01" w14:textId="77777777" w:rsidR="00951476" w:rsidRDefault="00951476" w:rsidP="00951476">
      <w:pPr>
        <w:spacing w:before="120"/>
        <w:ind w:left="709"/>
        <w:contextualSpacing/>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contará con 48 hrs</w:t>
      </w:r>
      <w:r>
        <w:rPr>
          <w:rFonts w:ascii="Tahoma" w:hAnsi="Tahoma" w:cs="Tahoma"/>
          <w:color w:val="365F91" w:themeColor="accent1" w:themeShade="BF"/>
          <w:sz w:val="22"/>
          <w:szCs w:val="22"/>
        </w:rPr>
        <w:t>.</w:t>
      </w:r>
      <w:r w:rsidRPr="000050B0">
        <w:rPr>
          <w:rFonts w:ascii="Tahoma" w:hAnsi="Tahoma" w:cs="Tahoma"/>
          <w:color w:val="365F91" w:themeColor="accent1" w:themeShade="BF"/>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4601C4B6" w14:textId="77777777" w:rsidR="00951476" w:rsidRPr="000A27A0" w:rsidRDefault="00951476" w:rsidP="00951476">
      <w:pPr>
        <w:spacing w:before="120"/>
        <w:ind w:left="1134"/>
        <w:contextualSpacing/>
        <w:jc w:val="both"/>
        <w:rPr>
          <w:rFonts w:ascii="Tahoma" w:hAnsi="Tahoma" w:cs="Tahoma"/>
          <w:color w:val="365F91" w:themeColor="accent1" w:themeShade="BF"/>
          <w:sz w:val="22"/>
          <w:szCs w:val="22"/>
        </w:rPr>
      </w:pPr>
    </w:p>
    <w:p w14:paraId="4CE4469E" w14:textId="77777777" w:rsidR="00951476" w:rsidRPr="000050B0" w:rsidRDefault="00951476" w:rsidP="00951476">
      <w:pPr>
        <w:pStyle w:val="Prrafodelista"/>
        <w:numPr>
          <w:ilvl w:val="1"/>
          <w:numId w:val="48"/>
        </w:numPr>
        <w:spacing w:after="240"/>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Documentos que debe Presentar el Proponente</w:t>
      </w:r>
    </w:p>
    <w:p w14:paraId="6C7606B2"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06EBB8B4"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C19835F"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9D18CE9"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17177F5E" w14:textId="77777777" w:rsidR="00951476" w:rsidRPr="000050B0" w:rsidRDefault="00951476" w:rsidP="00951476">
      <w:pPr>
        <w:pStyle w:val="Prrafodelista"/>
        <w:numPr>
          <w:ilvl w:val="0"/>
          <w:numId w:val="6"/>
        </w:numPr>
        <w:tabs>
          <w:tab w:val="num" w:pos="1080"/>
        </w:tabs>
        <w:spacing w:after="240"/>
        <w:ind w:left="1134" w:hanging="567"/>
        <w:jc w:val="both"/>
        <w:rPr>
          <w:rFonts w:ascii="Tahoma" w:hAnsi="Tahoma" w:cs="Tahoma"/>
          <w:vanish/>
          <w:color w:val="365F91" w:themeColor="accent1" w:themeShade="BF"/>
          <w:sz w:val="22"/>
          <w:szCs w:val="22"/>
          <w:lang w:eastAsia="es-ES"/>
        </w:rPr>
      </w:pPr>
    </w:p>
    <w:p w14:paraId="7B7DFFE1" w14:textId="77777777" w:rsidR="00951476" w:rsidRPr="000050B0" w:rsidRDefault="00951476" w:rsidP="00951476">
      <w:pPr>
        <w:spacing w:after="240"/>
        <w:ind w:left="1843"/>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2BCE4690"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2375C47A"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77FF3EB4"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16157D0C"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516B005D" w14:textId="77777777" w:rsidR="00951476" w:rsidRPr="000050B0" w:rsidRDefault="00951476" w:rsidP="00951476">
      <w:pPr>
        <w:pStyle w:val="Prrafodelista"/>
        <w:numPr>
          <w:ilvl w:val="0"/>
          <w:numId w:val="6"/>
        </w:numPr>
        <w:tabs>
          <w:tab w:val="num" w:pos="1080"/>
        </w:tabs>
        <w:spacing w:after="240"/>
        <w:jc w:val="both"/>
        <w:rPr>
          <w:rFonts w:ascii="Tahoma" w:hAnsi="Tahoma" w:cs="Tahoma"/>
          <w:vanish/>
          <w:color w:val="365F91" w:themeColor="accent1" w:themeShade="BF"/>
          <w:sz w:val="22"/>
          <w:szCs w:val="22"/>
          <w:lang w:eastAsia="es-ES"/>
        </w:rPr>
      </w:pPr>
    </w:p>
    <w:p w14:paraId="10F9C2CF" w14:textId="77777777" w:rsidR="00951476" w:rsidRPr="000050B0" w:rsidRDefault="00951476" w:rsidP="00951476">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naturales son:</w:t>
      </w:r>
    </w:p>
    <w:p w14:paraId="58B33C90" w14:textId="77777777" w:rsidR="00951476" w:rsidRPr="000050B0" w:rsidRDefault="00951476" w:rsidP="00951476">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Cedula de Identidad (fotocopia simple).</w:t>
      </w:r>
    </w:p>
    <w:p w14:paraId="6F275772" w14:textId="77777777" w:rsidR="00951476" w:rsidRPr="000050B0" w:rsidRDefault="00951476" w:rsidP="00951476">
      <w:pPr>
        <w:pStyle w:val="Prrafodelista"/>
        <w:numPr>
          <w:ilvl w:val="1"/>
          <w:numId w:val="14"/>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 xml:space="preserve">Garantías requeridas de acuerdo a lo señalado en el punto 8 del presente Términos Básicos de Contratación. </w:t>
      </w:r>
    </w:p>
    <w:p w14:paraId="5352A946" w14:textId="77777777" w:rsidR="00951476" w:rsidRPr="000050B0" w:rsidRDefault="00951476" w:rsidP="00951476">
      <w:pPr>
        <w:pStyle w:val="Prrafodelista"/>
        <w:numPr>
          <w:ilvl w:val="0"/>
          <w:numId w:val="14"/>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jurídicas son:</w:t>
      </w:r>
    </w:p>
    <w:p w14:paraId="2534BBD2"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73163583"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Copia legalizada del Testimonio de Poder del Representante Legal debidamente inscrito ante Fundempresa (si corresponde).</w:t>
      </w:r>
    </w:p>
    <w:p w14:paraId="360FD4B5"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Certificado original de actualización de la matrícula de comercio emitido por FUNDEMPRESA vigente.</w:t>
      </w:r>
    </w:p>
    <w:p w14:paraId="185FEFCF" w14:textId="77777777" w:rsidR="00951476" w:rsidRPr="000050B0" w:rsidRDefault="00951476" w:rsidP="00951476">
      <w:pPr>
        <w:numPr>
          <w:ilvl w:val="0"/>
          <w:numId w:val="16"/>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337F99B0" w14:textId="77777777" w:rsidR="00951476" w:rsidRPr="000050B0" w:rsidRDefault="00951476" w:rsidP="00951476">
      <w:pPr>
        <w:pStyle w:val="Prrafodelista"/>
        <w:numPr>
          <w:ilvl w:val="1"/>
          <w:numId w:val="15"/>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4137C556" w14:textId="77777777" w:rsidR="00951476" w:rsidRPr="000050B0" w:rsidRDefault="00951476" w:rsidP="00951476">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conjunta: Debe ser firmada por el Representante Legal de la Asociación Accidental, y es la siguiente:</w:t>
      </w:r>
    </w:p>
    <w:p w14:paraId="139A4A43"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11FB3E6"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Poder del Representante Legal de la Asociación Accidental, en fotocopia simple, con facultades expresas para presentar propuestas, negociar y suscribir contratos.</w:t>
      </w:r>
    </w:p>
    <w:p w14:paraId="584543F0"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Propuesta en base al Términos Básicos de Contratación señalados en el presente documento</w:t>
      </w:r>
    </w:p>
    <w:p w14:paraId="744C2FAB" w14:textId="77777777" w:rsidR="00951476" w:rsidRPr="000050B0" w:rsidRDefault="00951476" w:rsidP="00951476">
      <w:pPr>
        <w:pStyle w:val="Prrafodelista"/>
        <w:numPr>
          <w:ilvl w:val="2"/>
          <w:numId w:val="19"/>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9CD9906" w14:textId="77777777" w:rsidR="00951476" w:rsidRPr="000050B0" w:rsidRDefault="00951476" w:rsidP="00951476">
      <w:pPr>
        <w:pStyle w:val="Prrafodelista"/>
        <w:numPr>
          <w:ilvl w:val="1"/>
          <w:numId w:val="17"/>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4F745638" w14:textId="77777777" w:rsidR="00951476" w:rsidRPr="000050B0" w:rsidRDefault="00951476" w:rsidP="00951476">
      <w:pPr>
        <w:pStyle w:val="Prrafodelista"/>
        <w:numPr>
          <w:ilvl w:val="0"/>
          <w:numId w:val="18"/>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Poder del Representante Legal, en fotocopia simple. </w:t>
      </w:r>
    </w:p>
    <w:p w14:paraId="3CAE68B5" w14:textId="3DE74266" w:rsidR="001F430B" w:rsidRPr="00024ED2" w:rsidRDefault="00951476" w:rsidP="00024ED2">
      <w:pPr>
        <w:ind w:left="708"/>
        <w:jc w:val="both"/>
        <w:rPr>
          <w:rFonts w:ascii="Tahoma" w:hAnsi="Tahoma" w:cs="Tahoma"/>
          <w:color w:val="004990"/>
          <w:sz w:val="22"/>
          <w:szCs w:val="22"/>
        </w:rPr>
      </w:pPr>
      <w:r w:rsidRPr="000050B0">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07609594" w14:textId="77777777" w:rsidR="001F430B" w:rsidRDefault="001F430B" w:rsidP="00F75905">
      <w:pPr>
        <w:ind w:left="709"/>
        <w:jc w:val="both"/>
        <w:rPr>
          <w:rFonts w:ascii="Tahoma" w:hAnsi="Tahoma" w:cs="Tahoma"/>
          <w:color w:val="1F497D"/>
          <w:sz w:val="22"/>
          <w:szCs w:val="22"/>
        </w:rPr>
      </w:pPr>
    </w:p>
    <w:p w14:paraId="25D0ACEA" w14:textId="5E72D48E" w:rsidR="00F75905" w:rsidRPr="00F15B77" w:rsidRDefault="00F15B77" w:rsidP="006302B1">
      <w:pPr>
        <w:pStyle w:val="Prrafodelista"/>
        <w:numPr>
          <w:ilvl w:val="0"/>
          <w:numId w:val="28"/>
        </w:numPr>
        <w:jc w:val="both"/>
        <w:rPr>
          <w:rFonts w:ascii="Tahoma" w:hAnsi="Tahoma" w:cs="Tahoma"/>
          <w:b/>
          <w:color w:val="1F497D"/>
          <w:sz w:val="22"/>
          <w:szCs w:val="22"/>
          <w:u w:val="single"/>
        </w:rPr>
      </w:pPr>
      <w:bookmarkStart w:id="10" w:name="_Toc316503611"/>
      <w:r>
        <w:rPr>
          <w:rFonts w:ascii="Tahoma" w:hAnsi="Tahoma" w:cs="Tahoma"/>
          <w:b/>
          <w:color w:val="1F497D"/>
          <w:sz w:val="22"/>
          <w:szCs w:val="22"/>
          <w:u w:val="single"/>
        </w:rPr>
        <w:t xml:space="preserve"> </w:t>
      </w:r>
      <w:r w:rsidR="00F75905" w:rsidRPr="00F15B77">
        <w:rPr>
          <w:rFonts w:ascii="Tahoma" w:hAnsi="Tahoma" w:cs="Tahoma"/>
          <w:b/>
          <w:color w:val="1F497D"/>
          <w:sz w:val="22"/>
          <w:szCs w:val="22"/>
          <w:u w:val="single"/>
        </w:rPr>
        <w:t>Forma de Pago</w:t>
      </w:r>
      <w:bookmarkEnd w:id="10"/>
    </w:p>
    <w:p w14:paraId="51865F94" w14:textId="77777777" w:rsidR="00F75905" w:rsidRPr="00785817" w:rsidRDefault="00F75905" w:rsidP="00F75905">
      <w:pPr>
        <w:spacing w:before="120" w:after="120"/>
        <w:ind w:left="1134"/>
        <w:jc w:val="both"/>
        <w:rPr>
          <w:rFonts w:ascii="Tahoma" w:hAnsi="Tahoma" w:cs="Tahoma"/>
          <w:color w:val="1F497D"/>
          <w:sz w:val="22"/>
          <w:szCs w:val="22"/>
          <w:lang w:val="es-BO"/>
        </w:rPr>
      </w:pPr>
      <w:r w:rsidRPr="00785817">
        <w:rPr>
          <w:rFonts w:ascii="Tahoma" w:hAnsi="Tahoma" w:cs="Tahoma"/>
          <w:color w:val="1F497D"/>
          <w:sz w:val="22"/>
          <w:szCs w:val="22"/>
          <w:lang w:val="es-BO"/>
        </w:rPr>
        <w:t>El pago se efectuará de forma mensual por el servicio prestado, previa conciliación y certificación de volúmenes de obra o presentación de reporte de actividades por la empresa de mantenimiento, según precios unitarios de su propuesta económica y emisión del correspondiente Certificado de Control de Calidad por parte de la Unidad Solicitante</w:t>
      </w:r>
      <w:r>
        <w:rPr>
          <w:rFonts w:ascii="Tahoma" w:hAnsi="Tahoma" w:cs="Tahoma"/>
          <w:color w:val="1F497D"/>
          <w:sz w:val="22"/>
          <w:szCs w:val="22"/>
          <w:lang w:val="es-BO"/>
        </w:rPr>
        <w:t>.</w:t>
      </w:r>
    </w:p>
    <w:p w14:paraId="2B0D910D" w14:textId="77777777" w:rsidR="00F75905" w:rsidRPr="008B1BE8" w:rsidRDefault="00F75905" w:rsidP="00F75905">
      <w:pPr>
        <w:ind w:left="1404" w:hanging="270"/>
        <w:jc w:val="both"/>
        <w:rPr>
          <w:rFonts w:ascii="Tahoma" w:hAnsi="Tahoma" w:cs="Tahoma"/>
          <w:color w:val="1F497D"/>
          <w:sz w:val="22"/>
          <w:szCs w:val="22"/>
          <w:lang w:val="es-BO"/>
        </w:rPr>
      </w:pPr>
    </w:p>
    <w:p w14:paraId="428262DC" w14:textId="77777777" w:rsidR="00F75905" w:rsidRDefault="00F75905" w:rsidP="00F75905">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1F17622C" w14:textId="77777777" w:rsidR="00F75905" w:rsidRPr="00025CE7" w:rsidRDefault="00F75905" w:rsidP="00F75905">
      <w:pPr>
        <w:ind w:left="1134"/>
        <w:jc w:val="both"/>
        <w:rPr>
          <w:rFonts w:ascii="Tahoma" w:hAnsi="Tahoma" w:cs="Tahoma"/>
          <w:color w:val="1F497D"/>
          <w:sz w:val="22"/>
          <w:szCs w:val="22"/>
        </w:rPr>
      </w:pPr>
    </w:p>
    <w:p w14:paraId="5F1DFA10" w14:textId="77777777" w:rsidR="00F75905" w:rsidRPr="00025CE7" w:rsidRDefault="00F75905" w:rsidP="00F75905">
      <w:pPr>
        <w:ind w:left="1134"/>
        <w:jc w:val="both"/>
        <w:rPr>
          <w:rFonts w:ascii="Tahoma" w:hAnsi="Tahoma" w:cs="Tahoma"/>
          <w:color w:val="1F497D"/>
          <w:sz w:val="22"/>
          <w:szCs w:val="22"/>
        </w:rPr>
      </w:pPr>
    </w:p>
    <w:p w14:paraId="1C0F2DFA" w14:textId="55B6BCB8" w:rsidR="00F75905" w:rsidRPr="00F15B77" w:rsidRDefault="00F15B77" w:rsidP="006302B1">
      <w:pPr>
        <w:pStyle w:val="Prrafodelista"/>
        <w:numPr>
          <w:ilvl w:val="0"/>
          <w:numId w:val="28"/>
        </w:numPr>
        <w:jc w:val="both"/>
        <w:rPr>
          <w:rFonts w:ascii="Tahoma" w:hAnsi="Tahoma" w:cs="Tahoma"/>
          <w:b/>
          <w:color w:val="1F497D"/>
          <w:sz w:val="22"/>
          <w:szCs w:val="22"/>
          <w:u w:val="single"/>
        </w:rPr>
      </w:pPr>
      <w:r>
        <w:rPr>
          <w:rFonts w:ascii="Tahoma" w:hAnsi="Tahoma" w:cs="Tahoma"/>
          <w:b/>
          <w:color w:val="1F497D"/>
          <w:sz w:val="22"/>
          <w:szCs w:val="22"/>
          <w:u w:val="single"/>
        </w:rPr>
        <w:lastRenderedPageBreak/>
        <w:t xml:space="preserve"> </w:t>
      </w:r>
      <w:r w:rsidR="00F75905" w:rsidRPr="00F15B77">
        <w:rPr>
          <w:rFonts w:ascii="Tahoma" w:hAnsi="Tahoma" w:cs="Tahoma"/>
          <w:b/>
          <w:color w:val="1F497D"/>
          <w:sz w:val="22"/>
          <w:szCs w:val="22"/>
          <w:u w:val="single"/>
        </w:rPr>
        <w:t>Penalidades.</w:t>
      </w:r>
    </w:p>
    <w:p w14:paraId="0D639475" w14:textId="77777777" w:rsidR="00F75905" w:rsidRPr="00025CE7" w:rsidRDefault="00F75905" w:rsidP="00F75905">
      <w:pPr>
        <w:pStyle w:val="Prrafodelista"/>
        <w:ind w:left="1276"/>
        <w:jc w:val="both"/>
        <w:rPr>
          <w:rFonts w:ascii="Tahoma" w:hAnsi="Tahoma" w:cs="Tahoma"/>
          <w:b/>
          <w:color w:val="1F497D"/>
          <w:sz w:val="22"/>
          <w:szCs w:val="22"/>
          <w:u w:val="single"/>
        </w:rPr>
      </w:pPr>
    </w:p>
    <w:p w14:paraId="40430EAA" w14:textId="307D033E" w:rsidR="00F75905" w:rsidRPr="00025CE7" w:rsidRDefault="00F75905" w:rsidP="00F75905">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w:t>
      </w:r>
      <w:r w:rsidR="00024ED2" w:rsidRPr="00025CE7">
        <w:rPr>
          <w:rFonts w:ascii="Tahoma" w:hAnsi="Tahoma" w:cs="Tahoma"/>
          <w:color w:val="1F497D"/>
          <w:sz w:val="22"/>
        </w:rPr>
        <w:t>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67967881" w14:textId="77777777" w:rsidR="00F75905" w:rsidRPr="00025CE7" w:rsidRDefault="00F75905" w:rsidP="00F75905">
      <w:pPr>
        <w:ind w:left="1134"/>
        <w:jc w:val="both"/>
        <w:rPr>
          <w:rFonts w:ascii="Tahoma" w:hAnsi="Tahoma" w:cs="Tahoma"/>
          <w:color w:val="1F497D"/>
          <w:sz w:val="22"/>
        </w:rPr>
      </w:pPr>
    </w:p>
    <w:p w14:paraId="1299EA85" w14:textId="32158018" w:rsidR="00F75905" w:rsidRDefault="00F75905" w:rsidP="00F15B77">
      <w:pPr>
        <w:ind w:left="708"/>
        <w:jc w:val="both"/>
        <w:rPr>
          <w:rFonts w:cs="Arial"/>
          <w:sz w:val="18"/>
          <w:szCs w:val="18"/>
        </w:rPr>
      </w:pPr>
      <w:r w:rsidRPr="000F79DD">
        <w:rPr>
          <w:rFonts w:ascii="Tahoma" w:hAnsi="Tahoma" w:cs="Tahoma"/>
          <w:color w:val="1F497D"/>
          <w:sz w:val="22"/>
        </w:rPr>
        <w:t>Si existiesen atrasos o incumplimiento en los plazos ac</w:t>
      </w:r>
      <w:r>
        <w:rPr>
          <w:rFonts w:ascii="Tahoma" w:hAnsi="Tahoma" w:cs="Tahoma"/>
          <w:color w:val="1F497D"/>
          <w:sz w:val="22"/>
        </w:rPr>
        <w:t xml:space="preserve">ordados en la atención del servicio </w:t>
      </w:r>
      <w:r w:rsidRPr="000F79DD">
        <w:rPr>
          <w:rFonts w:ascii="Tahoma" w:hAnsi="Tahoma" w:cs="Tahoma"/>
          <w:color w:val="1F497D"/>
          <w:sz w:val="22"/>
        </w:rPr>
        <w:t xml:space="preserve">mencionado en el </w:t>
      </w:r>
      <w:r w:rsidRPr="00350A98">
        <w:rPr>
          <w:rFonts w:ascii="Tahoma" w:hAnsi="Tahoma" w:cs="Tahoma"/>
          <w:color w:val="1F497D"/>
          <w:sz w:val="22"/>
        </w:rPr>
        <w:t xml:space="preserve">punto </w:t>
      </w:r>
      <w:r w:rsidR="00F15B77">
        <w:rPr>
          <w:rFonts w:ascii="Tahoma" w:hAnsi="Tahoma" w:cs="Tahoma"/>
          <w:color w:val="1F497D"/>
          <w:sz w:val="22"/>
        </w:rPr>
        <w:t>6</w:t>
      </w:r>
      <w:r w:rsidRPr="00350A98">
        <w:rPr>
          <w:rFonts w:ascii="Tahoma" w:hAnsi="Tahoma" w:cs="Tahoma"/>
          <w:color w:val="1F497D"/>
          <w:sz w:val="22"/>
        </w:rPr>
        <w:t xml:space="preserve"> de la Parte Técnica II</w:t>
      </w:r>
      <w:r w:rsidRPr="000F79DD">
        <w:rPr>
          <w:rFonts w:ascii="Tahoma" w:hAnsi="Tahoma" w:cs="Tahoma"/>
          <w:color w:val="1F497D"/>
          <w:sz w:val="22"/>
        </w:rPr>
        <w:t xml:space="preserve">, el Proveedor cancelará a ENTEL S.A. </w:t>
      </w:r>
      <w:r>
        <w:rPr>
          <w:rFonts w:ascii="Tahoma" w:hAnsi="Tahoma" w:cs="Tahoma"/>
          <w:color w:val="1F497D"/>
          <w:sz w:val="22"/>
        </w:rPr>
        <w:t xml:space="preserve">según </w:t>
      </w:r>
      <w:r w:rsidRPr="00350A98">
        <w:rPr>
          <w:rFonts w:ascii="Tahoma" w:hAnsi="Tahoma" w:cs="Tahoma"/>
          <w:color w:val="1F497D"/>
          <w:sz w:val="22"/>
        </w:rPr>
        <w:t>detalle descrito en e</w:t>
      </w:r>
      <w:r>
        <w:rPr>
          <w:rFonts w:ascii="Tahoma" w:hAnsi="Tahoma" w:cs="Tahoma"/>
          <w:color w:val="1F497D"/>
          <w:sz w:val="22"/>
        </w:rPr>
        <w:t>l</w:t>
      </w:r>
      <w:r w:rsidRPr="00350A98">
        <w:rPr>
          <w:rFonts w:ascii="Tahoma" w:hAnsi="Tahoma" w:cs="Tahoma"/>
          <w:color w:val="1F497D"/>
          <w:sz w:val="22"/>
        </w:rPr>
        <w:t xml:space="preserve"> punto </w:t>
      </w:r>
      <w:r w:rsidR="00F15B77">
        <w:rPr>
          <w:rFonts w:ascii="Tahoma" w:hAnsi="Tahoma" w:cs="Tahoma"/>
          <w:color w:val="1F497D"/>
          <w:sz w:val="22"/>
        </w:rPr>
        <w:t>8</w:t>
      </w:r>
      <w:r w:rsidRPr="000F79DD">
        <w:rPr>
          <w:rFonts w:ascii="Tahoma" w:hAnsi="Tahoma" w:cs="Tahoma"/>
          <w:color w:val="1F497D"/>
          <w:sz w:val="22"/>
        </w:rPr>
        <w:t xml:space="preserve">. Asimismo, ENTEL S.A. descontará la multa del pago en curso. La suma de las multas no podrá exceder en ningún caso el </w:t>
      </w:r>
      <w:r>
        <w:rPr>
          <w:rFonts w:ascii="Tahoma" w:hAnsi="Tahoma" w:cs="Tahoma"/>
          <w:color w:val="1F497D"/>
          <w:sz w:val="22"/>
        </w:rPr>
        <w:t>2</w:t>
      </w:r>
      <w:r w:rsidRPr="000F79DD">
        <w:rPr>
          <w:rFonts w:ascii="Tahoma" w:hAnsi="Tahoma" w:cs="Tahoma"/>
          <w:color w:val="1F497D"/>
          <w:sz w:val="22"/>
        </w:rPr>
        <w:t>0</w:t>
      </w:r>
      <w:r>
        <w:rPr>
          <w:rFonts w:ascii="Tahoma" w:hAnsi="Tahoma" w:cs="Tahoma"/>
          <w:color w:val="1F497D"/>
          <w:sz w:val="22"/>
        </w:rPr>
        <w:t xml:space="preserve"> %</w:t>
      </w:r>
      <w:r w:rsidRPr="000F79DD">
        <w:rPr>
          <w:rFonts w:ascii="Tahoma" w:hAnsi="Tahoma" w:cs="Tahoma"/>
          <w:color w:val="1F497D"/>
          <w:sz w:val="22"/>
        </w:rPr>
        <w:t xml:space="preserve"> </w:t>
      </w:r>
      <w:r>
        <w:rPr>
          <w:rFonts w:ascii="Tahoma" w:hAnsi="Tahoma" w:cs="Tahoma"/>
          <w:color w:val="1F497D"/>
          <w:sz w:val="22"/>
        </w:rPr>
        <w:t xml:space="preserve">(veinte </w:t>
      </w:r>
      <w:r w:rsidRPr="000F79DD">
        <w:rPr>
          <w:rFonts w:ascii="Tahoma" w:hAnsi="Tahoma" w:cs="Tahoma"/>
          <w:color w:val="1F497D"/>
          <w:sz w:val="22"/>
        </w:rPr>
        <w:t>por ciento</w:t>
      </w:r>
      <w:r>
        <w:rPr>
          <w:rFonts w:ascii="Tahoma" w:hAnsi="Tahoma" w:cs="Tahoma"/>
          <w:color w:val="1F497D"/>
          <w:sz w:val="22"/>
        </w:rPr>
        <w:t>)</w:t>
      </w:r>
      <w:r w:rsidRPr="000F79DD">
        <w:rPr>
          <w:rFonts w:ascii="Tahoma" w:hAnsi="Tahoma" w:cs="Tahoma"/>
          <w:color w:val="1F497D"/>
          <w:sz w:val="22"/>
        </w:rPr>
        <w:t xml:space="preserve">  del monto total del contrato, debiendo iniciar el proceso de resolución del mismo.</w:t>
      </w:r>
    </w:p>
    <w:p w14:paraId="35C6BB3F" w14:textId="77777777" w:rsidR="00F75905" w:rsidRPr="004D07BD" w:rsidRDefault="00F75905" w:rsidP="00F75905">
      <w:pPr>
        <w:ind w:left="708" w:firstLine="708"/>
        <w:jc w:val="both"/>
        <w:rPr>
          <w:rFonts w:cs="Arial"/>
          <w:sz w:val="18"/>
          <w:szCs w:val="18"/>
        </w:rPr>
      </w:pPr>
    </w:p>
    <w:bookmarkEnd w:id="1"/>
    <w:p w14:paraId="56CC7744" w14:textId="44229A2D" w:rsidR="00994676" w:rsidRDefault="00994676">
      <w:pPr>
        <w:rPr>
          <w:rFonts w:cs="Arial"/>
          <w:sz w:val="18"/>
          <w:szCs w:val="18"/>
        </w:rPr>
      </w:pPr>
      <w:r>
        <w:rPr>
          <w:rFonts w:cs="Arial"/>
          <w:sz w:val="18"/>
          <w:szCs w:val="18"/>
        </w:rPr>
        <w:br w:type="page"/>
      </w:r>
    </w:p>
    <w:p w14:paraId="7E819041" w14:textId="77777777" w:rsidR="00937E95" w:rsidRDefault="00937E95" w:rsidP="00F75905">
      <w:pPr>
        <w:jc w:val="center"/>
        <w:rPr>
          <w:rFonts w:cs="Arial"/>
          <w:sz w:val="18"/>
          <w:szCs w:val="18"/>
        </w:rPr>
      </w:pPr>
    </w:p>
    <w:p w14:paraId="7D085AD2" w14:textId="77777777" w:rsidR="00B1226A" w:rsidRPr="004D07BD" w:rsidRDefault="00B1226A" w:rsidP="004D07BD">
      <w:pPr>
        <w:ind w:left="708" w:firstLine="708"/>
        <w:jc w:val="both"/>
        <w:rPr>
          <w:rFonts w:cs="Arial"/>
          <w:sz w:val="18"/>
          <w:szCs w:val="18"/>
        </w:rPr>
      </w:pPr>
    </w:p>
    <w:p w14:paraId="44911270" w14:textId="77777777" w:rsidR="00C61025" w:rsidRPr="002275B2" w:rsidRDefault="00C61025" w:rsidP="002C3600">
      <w:pPr>
        <w:pStyle w:val="Ttulo1"/>
        <w:numPr>
          <w:ilvl w:val="0"/>
          <w:numId w:val="0"/>
        </w:numPr>
        <w:jc w:val="center"/>
        <w:rPr>
          <w:color w:val="004990"/>
          <w:sz w:val="28"/>
          <w:szCs w:val="28"/>
          <w:u w:val="none"/>
        </w:rPr>
      </w:pPr>
      <w:bookmarkStart w:id="11" w:name="_Toc330030631"/>
      <w:r w:rsidRPr="002275B2">
        <w:rPr>
          <w:color w:val="004990"/>
          <w:sz w:val="28"/>
          <w:szCs w:val="28"/>
          <w:u w:val="none"/>
        </w:rPr>
        <w:t>PARTE II</w:t>
      </w:r>
      <w:bookmarkEnd w:id="11"/>
    </w:p>
    <w:p w14:paraId="0C7D3F1D" w14:textId="77777777" w:rsidR="002C3600" w:rsidRPr="002275B2" w:rsidRDefault="002C3600" w:rsidP="002C3600">
      <w:pPr>
        <w:rPr>
          <w:sz w:val="28"/>
          <w:szCs w:val="28"/>
          <w:lang w:val="es-MX"/>
        </w:rPr>
      </w:pPr>
    </w:p>
    <w:p w14:paraId="3BEAE8A4"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3DEBC2C1" w14:textId="77777777" w:rsidR="00393ED2" w:rsidRDefault="00393ED2" w:rsidP="00393ED2">
      <w:pPr>
        <w:rPr>
          <w:rFonts w:ascii="Tahoma" w:hAnsi="Tahoma" w:cs="Tahoma"/>
          <w:color w:val="004990"/>
          <w:lang w:val="pt-BR"/>
        </w:rPr>
      </w:pPr>
    </w:p>
    <w:p w14:paraId="189B4487" w14:textId="77777777" w:rsidR="00393ED2" w:rsidRPr="009C2DE5" w:rsidRDefault="00393ED2" w:rsidP="00393ED2">
      <w:pPr>
        <w:rPr>
          <w:rFonts w:ascii="Tahoma" w:hAnsi="Tahoma" w:cs="Tahoma"/>
          <w:color w:val="004990"/>
          <w:lang w:val="pt-BR"/>
        </w:rPr>
      </w:pPr>
    </w:p>
    <w:p w14:paraId="17A09D6D" w14:textId="77777777" w:rsidR="00393ED2" w:rsidRPr="009C2DE5" w:rsidRDefault="00393ED2" w:rsidP="00B60017">
      <w:pPr>
        <w:pStyle w:val="TITULOS"/>
        <w:numPr>
          <w:ilvl w:val="0"/>
          <w:numId w:val="20"/>
        </w:numPr>
        <w:spacing w:after="0"/>
        <w:ind w:left="426" w:hanging="426"/>
        <w:rPr>
          <w:rFonts w:ascii="Tahoma" w:hAnsi="Tahoma" w:cs="Tahoma"/>
          <w:color w:val="004990"/>
          <w:sz w:val="22"/>
          <w:szCs w:val="22"/>
        </w:rPr>
      </w:pPr>
      <w:bookmarkStart w:id="12" w:name="_Toc309124151"/>
      <w:r w:rsidRPr="009C2DE5">
        <w:rPr>
          <w:rFonts w:ascii="Tahoma" w:hAnsi="Tahoma" w:cs="Tahoma"/>
          <w:color w:val="004990"/>
          <w:sz w:val="22"/>
          <w:szCs w:val="22"/>
        </w:rPr>
        <w:t>CONDICIONES PARA LA PRESENTACIÓN DE PROPUESTAS TÉCNICAS</w:t>
      </w:r>
      <w:bookmarkEnd w:id="12"/>
    </w:p>
    <w:p w14:paraId="07C422C9" w14:textId="77777777" w:rsidR="00393ED2" w:rsidRPr="009C2DE5" w:rsidRDefault="00393ED2" w:rsidP="00393ED2">
      <w:pPr>
        <w:pStyle w:val="Continuarlista"/>
        <w:ind w:left="426"/>
        <w:rPr>
          <w:rFonts w:ascii="Tahoma" w:hAnsi="Tahoma" w:cs="Tahoma"/>
          <w:color w:val="004990"/>
          <w:sz w:val="22"/>
          <w:szCs w:val="22"/>
          <w:lang w:val="es-ES_tradnl" w:bidi="en-US"/>
        </w:rPr>
      </w:pPr>
    </w:p>
    <w:p w14:paraId="0A7737BD"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14:paraId="1AA2026A"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14:paraId="54434B30"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w:t>
      </w:r>
      <w:r w:rsidR="00546110">
        <w:rPr>
          <w:rFonts w:ascii="Tahoma" w:hAnsi="Tahoma" w:cs="Tahoma"/>
          <w:color w:val="004990"/>
          <w:sz w:val="22"/>
          <w:szCs w:val="22"/>
          <w:lang w:val="es-ES_tradnl" w:bidi="en-US"/>
        </w:rPr>
        <w:t xml:space="preserve">ENTEL </w:t>
      </w:r>
      <w:r w:rsidRPr="009C2DE5">
        <w:rPr>
          <w:rFonts w:ascii="Tahoma" w:hAnsi="Tahoma" w:cs="Tahoma"/>
          <w:color w:val="004990"/>
          <w:sz w:val="22"/>
          <w:szCs w:val="22"/>
          <w:lang w:val="es-ES_tradnl" w:bidi="en-US"/>
        </w:rPr>
        <w:t xml:space="preserve">S.A. el oferente debe tomar en cuenta las siguientes referencias para la interpretación de las tablas. </w:t>
      </w:r>
    </w:p>
    <w:p w14:paraId="34A8507F" w14:textId="77777777"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3824ECBB"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B7238E">
        <w:rPr>
          <w:rFonts w:ascii="Tahoma" w:hAnsi="Tahoma" w:cs="Tahoma"/>
          <w:color w:val="004990"/>
          <w:lang w:val="es-ES_tradnl"/>
        </w:rPr>
      </w:r>
      <w:r w:rsidR="00B7238E">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Requerido por </w:t>
      </w:r>
      <w:r w:rsidR="00546110">
        <w:rPr>
          <w:rFonts w:ascii="Tahoma" w:hAnsi="Tahoma" w:cs="Tahoma"/>
          <w:color w:val="004990"/>
          <w:lang w:val="es-ES_tradnl"/>
        </w:rPr>
        <w:t xml:space="preserve">ENTEL </w:t>
      </w:r>
      <w:r w:rsidR="00393ED2" w:rsidRPr="009C2DE5">
        <w:rPr>
          <w:rFonts w:ascii="Tahoma" w:hAnsi="Tahoma" w:cs="Tahoma"/>
          <w:color w:val="004990"/>
          <w:lang w:val="es-ES_tradnl"/>
        </w:rPr>
        <w:t>S.A.</w:t>
      </w:r>
    </w:p>
    <w:p w14:paraId="7B9A9E8B" w14:textId="77777777" w:rsidR="00393ED2" w:rsidRPr="009C2DE5" w:rsidRDefault="007259DC"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B7238E">
        <w:rPr>
          <w:rFonts w:ascii="Tahoma" w:hAnsi="Tahoma" w:cs="Tahoma"/>
          <w:color w:val="004990"/>
          <w:lang w:val="es-ES_tradnl"/>
        </w:rPr>
      </w:r>
      <w:r w:rsidR="00B7238E">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No requerido por </w:t>
      </w:r>
      <w:r w:rsidR="00546110">
        <w:rPr>
          <w:rFonts w:ascii="Tahoma" w:hAnsi="Tahoma" w:cs="Tahoma"/>
          <w:color w:val="004990"/>
          <w:lang w:val="es-ES_tradnl"/>
        </w:rPr>
        <w:t xml:space="preserve">ENTEL </w:t>
      </w:r>
      <w:r w:rsidR="00393ED2" w:rsidRPr="009C2DE5">
        <w:rPr>
          <w:rFonts w:ascii="Tahoma" w:hAnsi="Tahoma" w:cs="Tahoma"/>
          <w:color w:val="004990"/>
          <w:lang w:val="es-ES_tradnl"/>
        </w:rPr>
        <w:t>S.A.</w:t>
      </w:r>
    </w:p>
    <w:p w14:paraId="75C127D0"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0E21575E" w14:textId="77777777" w:rsidR="00393ED2" w:rsidRPr="009C2DE5" w:rsidRDefault="00393ED2" w:rsidP="00393ED2">
      <w:pPr>
        <w:jc w:val="both"/>
        <w:rPr>
          <w:rFonts w:ascii="Tahoma" w:hAnsi="Tahoma" w:cs="Tahoma"/>
          <w:color w:val="004990"/>
          <w:lang w:val="es-ES_tradnl"/>
        </w:rPr>
      </w:pPr>
    </w:p>
    <w:p w14:paraId="30216DEB" w14:textId="48675CBB" w:rsidR="00A81B3A" w:rsidRPr="00C25B38" w:rsidRDefault="00546110" w:rsidP="00A81B3A">
      <w:pPr>
        <w:pStyle w:val="Continuarlista"/>
        <w:spacing w:after="0"/>
        <w:rPr>
          <w:rFonts w:ascii="Tahoma" w:hAnsi="Tahoma" w:cs="Tahoma"/>
          <w:color w:val="1F497D" w:themeColor="text2"/>
          <w:sz w:val="22"/>
          <w:szCs w:val="22"/>
          <w:lang w:val="es-ES_tradnl" w:bidi="en-US"/>
        </w:rPr>
      </w:pPr>
      <w:r>
        <w:rPr>
          <w:rFonts w:ascii="Tahoma" w:hAnsi="Tahoma" w:cs="Tahoma"/>
          <w:color w:val="1F497D" w:themeColor="text2"/>
          <w:sz w:val="22"/>
          <w:szCs w:val="22"/>
          <w:lang w:val="es-ES_tradnl" w:bidi="en-US"/>
        </w:rPr>
        <w:t xml:space="preserve">ENTEL </w:t>
      </w:r>
      <w:r w:rsidR="00A81B3A" w:rsidRPr="00E62F4B">
        <w:rPr>
          <w:rFonts w:ascii="Tahoma" w:hAnsi="Tahoma" w:cs="Tahoma"/>
          <w:color w:val="1F497D" w:themeColor="text2"/>
          <w:sz w:val="22"/>
          <w:szCs w:val="22"/>
          <w:lang w:val="es-ES_tradnl" w:bidi="en-US"/>
        </w:rPr>
        <w:t xml:space="preserve">S.A. requiere </w:t>
      </w:r>
      <w:r w:rsidR="00A81B3A" w:rsidRPr="00E30BBB">
        <w:rPr>
          <w:rFonts w:ascii="Tahoma" w:hAnsi="Tahoma" w:cs="Tahoma"/>
          <w:color w:val="1F497D" w:themeColor="text2"/>
          <w:sz w:val="22"/>
          <w:szCs w:val="22"/>
          <w:lang w:val="es-ES_tradnl" w:bidi="en-US"/>
        </w:rPr>
        <w:t xml:space="preserve">contratar </w:t>
      </w:r>
      <w:r w:rsidR="00C33CF0" w:rsidRPr="007F7E9E">
        <w:rPr>
          <w:rFonts w:ascii="Tahoma" w:hAnsi="Tahoma" w:cs="Tahoma"/>
          <w:b/>
          <w:color w:val="1F497D" w:themeColor="text2"/>
          <w:sz w:val="22"/>
          <w:szCs w:val="22"/>
          <w:lang w:val="es-ES_tradnl" w:bidi="en-US"/>
        </w:rPr>
        <w:t>dos</w:t>
      </w:r>
      <w:r w:rsidR="00A81B3A" w:rsidRPr="007F7E9E">
        <w:rPr>
          <w:rFonts w:ascii="Tahoma" w:hAnsi="Tahoma" w:cs="Tahoma"/>
          <w:b/>
          <w:color w:val="1F497D" w:themeColor="text2"/>
          <w:sz w:val="22"/>
          <w:szCs w:val="22"/>
          <w:lang w:val="es-ES_tradnl" w:bidi="en-US"/>
        </w:rPr>
        <w:t xml:space="preserve"> empresas</w:t>
      </w:r>
      <w:r w:rsidR="00A81B3A" w:rsidRPr="00E62F4B">
        <w:rPr>
          <w:rFonts w:ascii="Tahoma" w:hAnsi="Tahoma" w:cs="Tahoma"/>
          <w:color w:val="1F497D" w:themeColor="text2"/>
          <w:sz w:val="22"/>
          <w:szCs w:val="22"/>
          <w:lang w:val="es-ES_tradnl" w:bidi="en-US"/>
        </w:rPr>
        <w:t xml:space="preserve"> </w:t>
      </w:r>
      <w:r w:rsidR="00A81B3A">
        <w:rPr>
          <w:rFonts w:ascii="Tahoma" w:hAnsi="Tahoma" w:cs="Tahoma"/>
          <w:color w:val="1F497D" w:themeColor="text2"/>
          <w:sz w:val="22"/>
          <w:szCs w:val="22"/>
          <w:lang w:val="es-ES_tradnl" w:bidi="en-US"/>
        </w:rPr>
        <w:t xml:space="preserve">que </w:t>
      </w:r>
      <w:r w:rsidR="00A81B3A" w:rsidRPr="00E62F4B">
        <w:rPr>
          <w:rFonts w:ascii="Tahoma" w:hAnsi="Tahoma" w:cs="Tahoma"/>
          <w:color w:val="1F497D" w:themeColor="text2"/>
          <w:sz w:val="22"/>
          <w:szCs w:val="22"/>
          <w:lang w:val="es-ES_tradnl" w:bidi="en-US"/>
        </w:rPr>
        <w:t xml:space="preserve">brinden Servicios de </w:t>
      </w:r>
      <w:r w:rsidR="00A81B3A">
        <w:rPr>
          <w:rFonts w:ascii="Tahoma" w:hAnsi="Tahoma" w:cs="Tahoma"/>
          <w:color w:val="1F497D" w:themeColor="text2"/>
          <w:sz w:val="22"/>
          <w:szCs w:val="22"/>
          <w:lang w:val="es-ES_tradnl" w:bidi="en-US"/>
        </w:rPr>
        <w:t xml:space="preserve">Transporte para el envío de celulares, tarjetas, módems, material publicitario, equipos de red, equipos de computación y otros </w:t>
      </w:r>
      <w:r w:rsidR="00C33CF0">
        <w:rPr>
          <w:rFonts w:ascii="Tahoma" w:hAnsi="Tahoma" w:cs="Tahoma"/>
          <w:color w:val="1F497D" w:themeColor="text2"/>
          <w:sz w:val="22"/>
          <w:szCs w:val="22"/>
          <w:lang w:val="es-ES_tradnl" w:bidi="en-US"/>
        </w:rPr>
        <w:t xml:space="preserve">materiales </w:t>
      </w:r>
      <w:r w:rsidR="00A81B3A">
        <w:rPr>
          <w:rFonts w:ascii="Tahoma" w:hAnsi="Tahoma" w:cs="Tahoma"/>
          <w:color w:val="1F497D" w:themeColor="text2"/>
          <w:sz w:val="22"/>
          <w:szCs w:val="22"/>
          <w:lang w:val="es-ES_tradnl" w:bidi="en-US"/>
        </w:rPr>
        <w:t xml:space="preserve">a nivel </w:t>
      </w:r>
      <w:r w:rsidR="007F7E9E">
        <w:rPr>
          <w:rFonts w:ascii="Tahoma" w:hAnsi="Tahoma" w:cs="Tahoma"/>
          <w:color w:val="1F497D" w:themeColor="text2"/>
          <w:sz w:val="22"/>
          <w:szCs w:val="22"/>
          <w:lang w:val="es-ES_tradnl" w:bidi="en-US"/>
        </w:rPr>
        <w:t xml:space="preserve">Nacional, </w:t>
      </w:r>
      <w:r w:rsidR="00A81B3A">
        <w:rPr>
          <w:rFonts w:ascii="Tahoma" w:hAnsi="Tahoma" w:cs="Tahoma"/>
          <w:color w:val="1F497D" w:themeColor="text2"/>
          <w:sz w:val="22"/>
          <w:szCs w:val="22"/>
          <w:lang w:val="es-ES_tradnl" w:bidi="en-US"/>
        </w:rPr>
        <w:t xml:space="preserve">Urbano, Rural, Provincial y Departamental. </w:t>
      </w:r>
    </w:p>
    <w:p w14:paraId="0D828FC4" w14:textId="77777777" w:rsidR="00A81B3A" w:rsidRPr="009C2DE5" w:rsidRDefault="00A81B3A" w:rsidP="00A81B3A">
      <w:pPr>
        <w:pStyle w:val="Prrafodelista"/>
        <w:spacing w:line="240" w:lineRule="atLeast"/>
        <w:ind w:hanging="720"/>
        <w:jc w:val="center"/>
        <w:rPr>
          <w:rFonts w:ascii="Tahoma" w:hAnsi="Tahoma" w:cs="Tahoma"/>
          <w:color w:val="004990"/>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3"/>
        <w:gridCol w:w="952"/>
        <w:gridCol w:w="848"/>
        <w:gridCol w:w="1059"/>
        <w:gridCol w:w="1059"/>
        <w:gridCol w:w="1059"/>
        <w:gridCol w:w="1174"/>
        <w:gridCol w:w="1173"/>
        <w:gridCol w:w="1171"/>
      </w:tblGrid>
      <w:tr w:rsidR="00764847" w:rsidRPr="009C2DE5" w14:paraId="7C03D44B" w14:textId="77777777" w:rsidTr="00F75905">
        <w:trPr>
          <w:trHeight w:val="910"/>
          <w:jc w:val="center"/>
        </w:trPr>
        <w:tc>
          <w:tcPr>
            <w:tcW w:w="269"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54B7B937"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lastRenderedPageBreak/>
              <w:t>No.</w:t>
            </w:r>
          </w:p>
        </w:tc>
        <w:tc>
          <w:tcPr>
            <w:tcW w:w="53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74952AA"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Item</w:t>
            </w:r>
          </w:p>
        </w:tc>
        <w:tc>
          <w:tcPr>
            <w:tcW w:w="47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2F51BE0"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5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03B2B3A" w14:textId="77777777" w:rsidR="00764847" w:rsidRPr="00363D85" w:rsidRDefault="00764847" w:rsidP="00F75905">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5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8F63B85" w14:textId="77777777" w:rsidR="00764847" w:rsidRPr="00363D85" w:rsidRDefault="00764847" w:rsidP="00F75905">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c>
          <w:tcPr>
            <w:tcW w:w="59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695622EC"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w:t>
            </w:r>
            <w:r>
              <w:rPr>
                <w:rFonts w:ascii="Tahoma" w:hAnsi="Tahoma" w:cs="Tahoma"/>
                <w:b/>
                <w:color w:val="FFFFFF" w:themeColor="background1"/>
                <w:lang w:val="es-ES_tradnl"/>
              </w:rPr>
              <w:t>erística 3</w:t>
            </w:r>
          </w:p>
        </w:tc>
        <w:tc>
          <w:tcPr>
            <w:tcW w:w="65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2886AE1F" w14:textId="77777777" w:rsidR="00764847" w:rsidRPr="00363D85" w:rsidRDefault="00764847" w:rsidP="00F75905">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4</w:t>
            </w:r>
          </w:p>
        </w:tc>
        <w:tc>
          <w:tcPr>
            <w:tcW w:w="653"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51D2B4CD" w14:textId="77777777" w:rsidR="00764847" w:rsidRPr="00363D85" w:rsidRDefault="00764847" w:rsidP="00F75905">
            <w:pP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5</w:t>
            </w:r>
          </w:p>
        </w:tc>
        <w:tc>
          <w:tcPr>
            <w:tcW w:w="653" w:type="pct"/>
            <w:tcBorders>
              <w:top w:val="single" w:sz="4" w:space="0" w:color="004990"/>
              <w:left w:val="single" w:sz="4" w:space="0" w:color="FFFFFF" w:themeColor="background1"/>
              <w:bottom w:val="single" w:sz="4" w:space="0" w:color="004990"/>
              <w:right w:val="single" w:sz="4" w:space="0" w:color="004990"/>
            </w:tcBorders>
            <w:shd w:val="clear" w:color="auto" w:fill="004990"/>
          </w:tcPr>
          <w:p w14:paraId="1B6EF8A3" w14:textId="77777777" w:rsidR="00764847" w:rsidRDefault="00764847" w:rsidP="00F75905">
            <w:pPr>
              <w:rPr>
                <w:rFonts w:ascii="Tahoma" w:hAnsi="Tahoma" w:cs="Tahoma"/>
                <w:b/>
                <w:color w:val="FFFFFF" w:themeColor="background1"/>
                <w:lang w:val="es-ES_tradnl"/>
              </w:rPr>
            </w:pPr>
          </w:p>
          <w:p w14:paraId="0B4548BB" w14:textId="77777777" w:rsidR="00764847" w:rsidRPr="00363D85" w:rsidRDefault="00764847" w:rsidP="00F75905">
            <w:pPr>
              <w:rPr>
                <w:rFonts w:ascii="Tahoma" w:hAnsi="Tahoma" w:cs="Tahoma"/>
                <w:b/>
                <w:color w:val="FFFFFF" w:themeColor="background1"/>
                <w:lang w:val="es-ES_tradnl"/>
              </w:rPr>
            </w:pPr>
            <w:r>
              <w:rPr>
                <w:rFonts w:ascii="Tahoma" w:hAnsi="Tahoma" w:cs="Tahoma"/>
                <w:b/>
                <w:color w:val="FFFFFF" w:themeColor="background1"/>
                <w:lang w:val="es-ES_tradnl"/>
              </w:rPr>
              <w:t>C</w:t>
            </w:r>
            <w:r w:rsidRPr="00363D85">
              <w:rPr>
                <w:rFonts w:ascii="Tahoma" w:hAnsi="Tahoma" w:cs="Tahoma"/>
                <w:b/>
                <w:color w:val="FFFFFF" w:themeColor="background1"/>
                <w:lang w:val="es-ES_tradnl"/>
              </w:rPr>
              <w:t xml:space="preserve">aracterística </w:t>
            </w:r>
            <w:r>
              <w:rPr>
                <w:rFonts w:ascii="Tahoma" w:hAnsi="Tahoma" w:cs="Tahoma"/>
                <w:b/>
                <w:color w:val="FFFFFF" w:themeColor="background1"/>
                <w:lang w:val="es-ES_tradnl"/>
              </w:rPr>
              <w:t xml:space="preserve"> 6</w:t>
            </w:r>
          </w:p>
        </w:tc>
      </w:tr>
      <w:tr w:rsidR="00764847" w:rsidRPr="009C2DE5" w14:paraId="3116188E" w14:textId="77777777" w:rsidTr="00F75905">
        <w:trPr>
          <w:trHeight w:val="770"/>
          <w:jc w:val="center"/>
        </w:trPr>
        <w:tc>
          <w:tcPr>
            <w:tcW w:w="269" w:type="pct"/>
            <w:tcBorders>
              <w:top w:val="single" w:sz="4" w:space="0" w:color="004990"/>
              <w:left w:val="single" w:sz="4" w:space="0" w:color="004990"/>
              <w:bottom w:val="single" w:sz="4" w:space="0" w:color="004990"/>
              <w:right w:val="single" w:sz="4" w:space="0" w:color="004990"/>
            </w:tcBorders>
            <w:vAlign w:val="center"/>
            <w:hideMark/>
          </w:tcPr>
          <w:p w14:paraId="39F44173"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1</w:t>
            </w:r>
          </w:p>
        </w:tc>
        <w:tc>
          <w:tcPr>
            <w:tcW w:w="530" w:type="pct"/>
            <w:tcBorders>
              <w:top w:val="single" w:sz="4" w:space="0" w:color="004990"/>
              <w:left w:val="single" w:sz="4" w:space="0" w:color="004990"/>
              <w:bottom w:val="single" w:sz="4" w:space="0" w:color="004990"/>
              <w:right w:val="single" w:sz="4" w:space="0" w:color="004990"/>
            </w:tcBorders>
            <w:vAlign w:val="center"/>
            <w:hideMark/>
          </w:tcPr>
          <w:p w14:paraId="6A7FAA86"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 xml:space="preserve">Servicio de transporte </w:t>
            </w:r>
          </w:p>
        </w:tc>
        <w:tc>
          <w:tcPr>
            <w:tcW w:w="472" w:type="pct"/>
            <w:tcBorders>
              <w:top w:val="single" w:sz="4" w:space="0" w:color="004990"/>
              <w:left w:val="single" w:sz="4" w:space="0" w:color="004990"/>
              <w:bottom w:val="single" w:sz="4" w:space="0" w:color="004990"/>
              <w:right w:val="single" w:sz="4" w:space="0" w:color="004990"/>
            </w:tcBorders>
            <w:vAlign w:val="center"/>
            <w:hideMark/>
          </w:tcPr>
          <w:p w14:paraId="3EBDB70A" w14:textId="348BB098" w:rsidR="00764847" w:rsidRDefault="00E505EF" w:rsidP="00F75905">
            <w:pPr>
              <w:jc w:val="center"/>
              <w:rPr>
                <w:rFonts w:ascii="Tahoma" w:hAnsi="Tahoma" w:cs="Tahoma"/>
                <w:color w:val="004990"/>
                <w:lang w:val="es-ES_tradnl"/>
              </w:rPr>
            </w:pPr>
            <w:r>
              <w:rPr>
                <w:rFonts w:ascii="Tahoma" w:hAnsi="Tahoma" w:cs="Tahoma"/>
                <w:color w:val="004990"/>
                <w:lang w:val="es-ES_tradnl"/>
              </w:rPr>
              <w:t xml:space="preserve">1 a </w:t>
            </w:r>
            <w:r w:rsidR="00764847">
              <w:rPr>
                <w:rFonts w:ascii="Tahoma" w:hAnsi="Tahoma" w:cs="Tahoma"/>
                <w:color w:val="004990"/>
                <w:lang w:val="es-ES_tradnl"/>
              </w:rPr>
              <w:t>2</w:t>
            </w:r>
          </w:p>
          <w:p w14:paraId="0F23C4BD"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empresas</w:t>
            </w:r>
          </w:p>
        </w:tc>
        <w:tc>
          <w:tcPr>
            <w:tcW w:w="590" w:type="pct"/>
            <w:tcBorders>
              <w:top w:val="single" w:sz="4" w:space="0" w:color="004990"/>
              <w:left w:val="single" w:sz="4" w:space="0" w:color="004990"/>
              <w:bottom w:val="single" w:sz="4" w:space="0" w:color="004990"/>
              <w:right w:val="single" w:sz="4" w:space="0" w:color="004990"/>
            </w:tcBorders>
            <w:vAlign w:val="center"/>
            <w:hideMark/>
          </w:tcPr>
          <w:p w14:paraId="6A3F52C9"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Despacho equipos de Red, celulares, Tarjetas material POP y otros</w:t>
            </w:r>
            <w:r>
              <w:rPr>
                <w:rFonts w:ascii="Tahoma" w:hAnsi="Tahoma" w:cs="Tahoma"/>
                <w:color w:val="004990"/>
                <w:lang w:val="es-ES_tradnl"/>
              </w:rPr>
              <w:t xml:space="preserve"> materiales</w:t>
            </w:r>
          </w:p>
        </w:tc>
        <w:tc>
          <w:tcPr>
            <w:tcW w:w="590" w:type="pct"/>
            <w:tcBorders>
              <w:top w:val="single" w:sz="4" w:space="0" w:color="004990"/>
              <w:left w:val="single" w:sz="4" w:space="0" w:color="004990"/>
              <w:bottom w:val="single" w:sz="4" w:space="0" w:color="004990"/>
              <w:right w:val="single" w:sz="4" w:space="0" w:color="004990"/>
            </w:tcBorders>
            <w:vAlign w:val="center"/>
            <w:hideMark/>
          </w:tcPr>
          <w:p w14:paraId="1A57D7D7"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 xml:space="preserve">Traslados departamentales </w:t>
            </w:r>
          </w:p>
        </w:tc>
        <w:tc>
          <w:tcPr>
            <w:tcW w:w="590" w:type="pct"/>
            <w:tcBorders>
              <w:top w:val="single" w:sz="4" w:space="0" w:color="004990"/>
              <w:left w:val="single" w:sz="4" w:space="0" w:color="004990"/>
              <w:bottom w:val="single" w:sz="4" w:space="0" w:color="004990"/>
              <w:right w:val="single" w:sz="4" w:space="0" w:color="004990"/>
            </w:tcBorders>
            <w:vAlign w:val="center"/>
          </w:tcPr>
          <w:p w14:paraId="37001F62"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Traslados Urbanos</w:t>
            </w:r>
          </w:p>
        </w:tc>
        <w:tc>
          <w:tcPr>
            <w:tcW w:w="654" w:type="pct"/>
            <w:tcBorders>
              <w:top w:val="single" w:sz="4" w:space="0" w:color="004990"/>
              <w:left w:val="single" w:sz="4" w:space="0" w:color="004990"/>
              <w:bottom w:val="single" w:sz="4" w:space="0" w:color="004990"/>
              <w:right w:val="single" w:sz="4" w:space="0" w:color="004990"/>
            </w:tcBorders>
            <w:vAlign w:val="center"/>
          </w:tcPr>
          <w:p w14:paraId="1AC0C8FF"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Traslados Provinciales</w:t>
            </w:r>
          </w:p>
        </w:tc>
        <w:tc>
          <w:tcPr>
            <w:tcW w:w="653" w:type="pct"/>
            <w:tcBorders>
              <w:top w:val="single" w:sz="4" w:space="0" w:color="004990"/>
              <w:left w:val="single" w:sz="4" w:space="0" w:color="004990"/>
              <w:bottom w:val="single" w:sz="4" w:space="0" w:color="004990"/>
              <w:right w:val="single" w:sz="4" w:space="0" w:color="004990"/>
            </w:tcBorders>
            <w:vAlign w:val="center"/>
          </w:tcPr>
          <w:p w14:paraId="70EBA2AB" w14:textId="77777777" w:rsidR="00764847" w:rsidRPr="00BF7C29" w:rsidRDefault="00764847" w:rsidP="00F75905">
            <w:pPr>
              <w:jc w:val="center"/>
              <w:rPr>
                <w:rFonts w:ascii="Tahoma" w:hAnsi="Tahoma" w:cs="Tahoma"/>
                <w:color w:val="004990"/>
                <w:lang w:val="es-ES_tradnl"/>
              </w:rPr>
            </w:pPr>
            <w:r w:rsidRPr="00BF7C29">
              <w:rPr>
                <w:rFonts w:ascii="Tahoma" w:hAnsi="Tahoma" w:cs="Tahoma"/>
                <w:color w:val="004990"/>
                <w:lang w:val="es-ES_tradnl"/>
              </w:rPr>
              <w:t>Servicio Terrestre</w:t>
            </w:r>
          </w:p>
        </w:tc>
        <w:tc>
          <w:tcPr>
            <w:tcW w:w="653" w:type="pct"/>
            <w:tcBorders>
              <w:top w:val="single" w:sz="4" w:space="0" w:color="004990"/>
              <w:left w:val="single" w:sz="4" w:space="0" w:color="004990"/>
              <w:bottom w:val="single" w:sz="4" w:space="0" w:color="004990"/>
              <w:right w:val="single" w:sz="4" w:space="0" w:color="004990"/>
            </w:tcBorders>
            <w:vAlign w:val="center"/>
          </w:tcPr>
          <w:p w14:paraId="1ACC77A1" w14:textId="31C64AC3" w:rsidR="00764847" w:rsidRPr="00BF7C29" w:rsidRDefault="00764847" w:rsidP="00024ED2">
            <w:pPr>
              <w:rPr>
                <w:rFonts w:ascii="Tahoma" w:hAnsi="Tahoma" w:cs="Tahoma"/>
                <w:color w:val="004990"/>
                <w:lang w:val="es-ES_tradnl"/>
              </w:rPr>
            </w:pPr>
            <w:r w:rsidRPr="00BF7C29">
              <w:rPr>
                <w:rFonts w:ascii="Tahoma" w:hAnsi="Tahoma" w:cs="Tahoma"/>
                <w:color w:val="004990"/>
                <w:lang w:val="es-ES_tradnl"/>
              </w:rPr>
              <w:t xml:space="preserve">Servicio por </w:t>
            </w:r>
            <w:r w:rsidR="003D223C">
              <w:rPr>
                <w:rFonts w:ascii="Tahoma" w:hAnsi="Tahoma" w:cs="Tahoma"/>
                <w:color w:val="004990"/>
                <w:lang w:val="es-ES_tradnl"/>
              </w:rPr>
              <w:t>un</w:t>
            </w:r>
            <w:r w:rsidR="00024ED2">
              <w:rPr>
                <w:rFonts w:ascii="Tahoma" w:hAnsi="Tahoma" w:cs="Tahoma"/>
                <w:color w:val="004990"/>
                <w:lang w:val="es-ES_tradnl"/>
              </w:rPr>
              <w:t xml:space="preserve"> año</w:t>
            </w:r>
          </w:p>
        </w:tc>
      </w:tr>
    </w:tbl>
    <w:p w14:paraId="49DE7D50" w14:textId="6732EDA8" w:rsidR="00E505EF" w:rsidRPr="00E505EF" w:rsidRDefault="00E505EF" w:rsidP="00A81B3A">
      <w:pPr>
        <w:rPr>
          <w:rFonts w:ascii="Tahoma" w:hAnsi="Tahoma" w:cs="Tahoma"/>
          <w:color w:val="1F497D" w:themeColor="text2"/>
          <w:sz w:val="22"/>
          <w:szCs w:val="22"/>
          <w:lang w:val="es-ES_tradnl" w:eastAsia="en-US" w:bidi="en-US"/>
        </w:rPr>
      </w:pPr>
    </w:p>
    <w:p w14:paraId="27D435E7" w14:textId="36AD3242" w:rsidR="00AD3A84" w:rsidRDefault="00E505EF" w:rsidP="00A81B3A">
      <w:pPr>
        <w:rPr>
          <w:rFonts w:ascii="Tahoma" w:hAnsi="Tahoma" w:cs="Tahoma"/>
          <w:color w:val="1F497D" w:themeColor="text2"/>
          <w:sz w:val="22"/>
          <w:szCs w:val="22"/>
          <w:lang w:val="es-ES_tradnl" w:eastAsia="en-US" w:bidi="en-US"/>
        </w:rPr>
      </w:pPr>
      <w:r w:rsidRPr="00E505EF">
        <w:rPr>
          <w:rFonts w:ascii="Tahoma" w:hAnsi="Tahoma" w:cs="Tahoma"/>
          <w:color w:val="1F497D" w:themeColor="text2"/>
          <w:sz w:val="22"/>
          <w:szCs w:val="22"/>
          <w:lang w:val="es-ES_tradnl" w:eastAsia="en-US" w:bidi="en-US"/>
        </w:rPr>
        <w:t xml:space="preserve">En el caso de </w:t>
      </w:r>
      <w:r>
        <w:rPr>
          <w:rFonts w:ascii="Tahoma" w:hAnsi="Tahoma" w:cs="Tahoma"/>
          <w:color w:val="1F497D" w:themeColor="text2"/>
          <w:sz w:val="22"/>
          <w:szCs w:val="22"/>
          <w:lang w:val="es-ES_tradnl" w:eastAsia="en-US" w:bidi="en-US"/>
        </w:rPr>
        <w:t xml:space="preserve">que no se cuente con dos empresas proponentes, se adjudicara a la empresa que cumpla con los requisitos técnicos y económicos solicitados por Entel S.A. </w:t>
      </w:r>
    </w:p>
    <w:p w14:paraId="5C948C7D" w14:textId="35D05570" w:rsidR="00AD3A84" w:rsidRDefault="00AD3A84">
      <w:pPr>
        <w:rPr>
          <w:lang w:val="es-BO" w:eastAsia="en-US"/>
        </w:rPr>
      </w:pPr>
      <w:r>
        <w:rPr>
          <w:lang w:val="es-BO" w:eastAsia="en-US"/>
        </w:rPr>
        <w:br w:type="page"/>
      </w:r>
    </w:p>
    <w:p w14:paraId="146A6928" w14:textId="77777777" w:rsidR="00E505EF" w:rsidRPr="00C25B38" w:rsidRDefault="00E505EF" w:rsidP="00A81B3A">
      <w:pPr>
        <w:rPr>
          <w:lang w:val="es-BO" w:eastAsia="en-US"/>
        </w:rPr>
      </w:pPr>
    </w:p>
    <w:p w14:paraId="7CAD7DEA" w14:textId="77777777" w:rsidR="00A81B3A" w:rsidRPr="00C25B38" w:rsidRDefault="00A81B3A" w:rsidP="00B60017">
      <w:pPr>
        <w:pStyle w:val="TITULOS"/>
        <w:numPr>
          <w:ilvl w:val="0"/>
          <w:numId w:val="20"/>
        </w:numPr>
        <w:spacing w:after="0"/>
        <w:ind w:left="426" w:hanging="426"/>
        <w:rPr>
          <w:rFonts w:ascii="Tahoma" w:hAnsi="Tahoma" w:cs="Tahoma"/>
          <w:color w:val="004990"/>
          <w:sz w:val="22"/>
          <w:szCs w:val="22"/>
        </w:rPr>
      </w:pPr>
      <w:r>
        <w:rPr>
          <w:rFonts w:ascii="Tahoma" w:hAnsi="Tahoma" w:cs="Tahoma"/>
          <w:color w:val="004990"/>
          <w:sz w:val="22"/>
          <w:szCs w:val="22"/>
        </w:rPr>
        <w:t xml:space="preserve">CONDICIONES AL OBJETO DE LA COMPRA </w:t>
      </w:r>
    </w:p>
    <w:p w14:paraId="26C48779" w14:textId="77777777" w:rsidR="00A81B3A" w:rsidRPr="009C2DE5" w:rsidRDefault="00A81B3A" w:rsidP="00A81B3A">
      <w:pPr>
        <w:jc w:val="both"/>
        <w:rPr>
          <w:rFonts w:ascii="Tahoma" w:hAnsi="Tahoma" w:cs="Tahoma"/>
          <w:color w:val="004990"/>
          <w:highlight w:val="yellow"/>
          <w:lang w:val="es-BO"/>
        </w:rPr>
      </w:pP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151AFE" w:rsidRPr="00321613" w14:paraId="317DD28C" w14:textId="77777777" w:rsidTr="00F75905">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698A928" w14:textId="77777777" w:rsidR="00151AFE" w:rsidRPr="00321613" w:rsidRDefault="00151AFE" w:rsidP="00F75905">
            <w:pPr>
              <w:jc w:val="center"/>
              <w:rPr>
                <w:rFonts w:ascii="Tahoma" w:hAnsi="Tahoma" w:cs="Tahoma"/>
                <w:b/>
                <w:bCs/>
                <w:color w:val="FFFFFF" w:themeColor="background1"/>
              </w:rPr>
            </w:pPr>
            <w:r w:rsidRPr="00321613">
              <w:rPr>
                <w:rFonts w:ascii="Tahoma" w:hAnsi="Tahoma" w:cs="Tahoma"/>
                <w:b/>
                <w:bCs/>
                <w:color w:val="FFFFFF" w:themeColor="background1"/>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99E1AFB" w14:textId="77777777" w:rsidR="00151AFE" w:rsidRPr="00321613" w:rsidRDefault="00151AFE" w:rsidP="00F75905">
            <w:pPr>
              <w:jc w:val="center"/>
              <w:rPr>
                <w:rFonts w:ascii="Tahoma" w:hAnsi="Tahoma" w:cs="Tahoma"/>
                <w:b/>
                <w:bCs/>
                <w:color w:val="FFFFFF" w:themeColor="background1"/>
              </w:rPr>
            </w:pPr>
            <w:r w:rsidRPr="00321613">
              <w:rPr>
                <w:rFonts w:ascii="Tahoma" w:hAnsi="Tahoma" w:cs="Tahoma"/>
                <w:b/>
                <w:bCs/>
                <w:color w:val="FFFFFF" w:themeColor="background1"/>
              </w:rPr>
              <w:t>REQUERIMIENTO DE ENTEL S.A.</w:t>
            </w:r>
          </w:p>
        </w:tc>
      </w:tr>
      <w:tr w:rsidR="00151AFE" w:rsidRPr="00321613" w14:paraId="65AFD962" w14:textId="77777777" w:rsidTr="00F75905">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30303A6" w14:textId="77777777" w:rsidR="00151AFE" w:rsidRPr="00321613" w:rsidRDefault="00151AFE" w:rsidP="00F75905">
            <w:pPr>
              <w:jc w:val="center"/>
              <w:rPr>
                <w:rFonts w:ascii="Tahoma" w:hAnsi="Tahoma" w:cs="Tahoma"/>
                <w:color w:val="FFFFFF" w:themeColor="background1"/>
              </w:rPr>
            </w:pPr>
            <w:r w:rsidRPr="00321613">
              <w:rPr>
                <w:rFonts w:ascii="Tahoma" w:hAnsi="Tahoma" w:cs="Tahoma"/>
                <w:b/>
                <w:bCs/>
                <w:color w:val="FFFFFF" w:themeColor="background1"/>
              </w:rPr>
              <w:t>CONDICIONES PARA LA PRESENTACIÓN DE PROPUESTAS TÉCNICAS</w:t>
            </w:r>
          </w:p>
        </w:tc>
      </w:tr>
      <w:tr w:rsidR="00151AFE" w:rsidRPr="007A18BA" w14:paraId="202493E6" w14:textId="77777777" w:rsidTr="00F75905">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6337BE4" w14:textId="77777777" w:rsidR="00151AFE" w:rsidRPr="007A18BA" w:rsidRDefault="00151AFE" w:rsidP="00F75905">
            <w:pPr>
              <w:jc w:val="center"/>
              <w:rPr>
                <w:rFonts w:ascii="Tahoma" w:hAnsi="Tahoma" w:cs="Tahoma"/>
                <w:color w:val="244061" w:themeColor="accent1" w:themeShade="80"/>
                <w:sz w:val="22"/>
                <w:szCs w:val="22"/>
              </w:rPr>
            </w:pPr>
          </w:p>
        </w:tc>
      </w:tr>
      <w:tr w:rsidR="00151AFE" w:rsidRPr="007A18BA" w14:paraId="6A407B7E" w14:textId="77777777" w:rsidTr="00F75905">
        <w:trPr>
          <w:trHeight w:val="315"/>
          <w:jc w:val="center"/>
        </w:trPr>
        <w:tc>
          <w:tcPr>
            <w:tcW w:w="8909" w:type="dxa"/>
            <w:gridSpan w:val="2"/>
            <w:tcBorders>
              <w:top w:val="single" w:sz="4" w:space="0" w:color="FFFFFF"/>
            </w:tcBorders>
            <w:shd w:val="clear" w:color="auto" w:fill="auto"/>
            <w:vAlign w:val="center"/>
          </w:tcPr>
          <w:p w14:paraId="364AAFA1" w14:textId="77777777" w:rsidR="00151AFE" w:rsidRPr="007A18BA" w:rsidRDefault="00151AFE" w:rsidP="0020362D">
            <w:pPr>
              <w:pStyle w:val="Prrafodelista"/>
              <w:numPr>
                <w:ilvl w:val="1"/>
                <w:numId w:val="25"/>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respuestas presentadas para el presente Término Básico de Contratación deben realizarse </w:t>
            </w:r>
            <w:r w:rsidRPr="007A18BA">
              <w:rPr>
                <w:rFonts w:ascii="Tahoma" w:hAnsi="Tahoma" w:cs="Tahoma"/>
                <w:b/>
                <w:color w:val="244061" w:themeColor="accent1" w:themeShade="80"/>
                <w:sz w:val="22"/>
                <w:szCs w:val="22"/>
                <w:u w:val="single"/>
              </w:rPr>
              <w:t>ITEM por ITEM</w:t>
            </w:r>
            <w:r w:rsidRPr="007A18BA">
              <w:rPr>
                <w:rFonts w:ascii="Tahoma" w:hAnsi="Tahoma" w:cs="Tahoma"/>
                <w:color w:val="244061" w:themeColor="accent1" w:themeShade="80"/>
                <w:sz w:val="22"/>
                <w:szCs w:val="22"/>
              </w:rPr>
              <w:t xml:space="preserve"> respetando el orden del presente documento. Se debe iniciar con las palabras </w:t>
            </w:r>
            <w:r w:rsidRPr="007A18BA">
              <w:rPr>
                <w:rFonts w:ascii="Tahoma" w:hAnsi="Tahoma" w:cs="Tahoma"/>
                <w:b/>
                <w:color w:val="244061" w:themeColor="accent1" w:themeShade="80"/>
                <w:sz w:val="22"/>
                <w:szCs w:val="22"/>
              </w:rPr>
              <w:t>CUMPLE o NO CUMPLE,</w:t>
            </w:r>
            <w:r w:rsidRPr="007A18BA">
              <w:rPr>
                <w:rFonts w:ascii="Tahoma" w:hAnsi="Tahoma" w:cs="Tahoma"/>
                <w:color w:val="244061" w:themeColor="accent1" w:themeShade="80"/>
                <w:sz w:val="22"/>
                <w:szCs w:val="22"/>
              </w:rPr>
              <w:t xml:space="preserve"> seguidas de un </w:t>
            </w:r>
            <w:r w:rsidRPr="007A18BA">
              <w:rPr>
                <w:rFonts w:ascii="Tahoma" w:hAnsi="Tahoma" w:cs="Tahoma"/>
                <w:b/>
                <w:color w:val="244061" w:themeColor="accent1" w:themeShade="80"/>
                <w:sz w:val="22"/>
                <w:szCs w:val="22"/>
              </w:rPr>
              <w:t xml:space="preserve">breve y claro comentario que responda al requerimiento. </w:t>
            </w:r>
            <w:r w:rsidRPr="007A18BA">
              <w:rPr>
                <w:rFonts w:ascii="Tahoma" w:hAnsi="Tahoma" w:cs="Tahoma"/>
                <w:color w:val="244061" w:themeColor="accent1" w:themeShade="80"/>
                <w:sz w:val="22"/>
                <w:szCs w:val="22"/>
              </w:rPr>
              <w:t xml:space="preserve">Debe tener referencia puntual hacia algún DOCUMENTO TÉCNICO acerca del tópico de la pregunta, identificando el nombre del </w:t>
            </w:r>
            <w:r w:rsidRPr="007A18BA">
              <w:rPr>
                <w:rFonts w:ascii="Tahoma" w:hAnsi="Tahoma" w:cs="Tahoma"/>
                <w:b/>
                <w:color w:val="244061" w:themeColor="accent1" w:themeShade="80"/>
                <w:sz w:val="22"/>
                <w:szCs w:val="22"/>
              </w:rPr>
              <w:t xml:space="preserve">Documento, número de Página y Referencia </w:t>
            </w:r>
            <w:r w:rsidRPr="007A18BA">
              <w:rPr>
                <w:rFonts w:ascii="Tahoma" w:hAnsi="Tahoma" w:cs="Tahoma"/>
                <w:color w:val="244061" w:themeColor="accent1" w:themeShade="80"/>
                <w:sz w:val="22"/>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151AFE" w:rsidRPr="007A18BA" w14:paraId="7B1015D9" w14:textId="77777777" w:rsidTr="00F75905">
        <w:trPr>
          <w:trHeight w:val="315"/>
          <w:jc w:val="center"/>
        </w:trPr>
        <w:tc>
          <w:tcPr>
            <w:tcW w:w="8909" w:type="dxa"/>
            <w:gridSpan w:val="2"/>
            <w:shd w:val="clear" w:color="auto" w:fill="auto"/>
            <w:vAlign w:val="center"/>
          </w:tcPr>
          <w:p w14:paraId="46CE7FF8" w14:textId="77777777" w:rsidR="00151AFE" w:rsidRPr="007A18BA" w:rsidRDefault="00151AFE" w:rsidP="0020362D">
            <w:pPr>
              <w:pStyle w:val="Prrafodelista"/>
              <w:numPr>
                <w:ilvl w:val="1"/>
                <w:numId w:val="25"/>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idioma oficial para la presentación de propuestas es el español. Toda la documentación técnica y de respaldo debe presentarse en idioma español o inglés. </w:t>
            </w:r>
          </w:p>
        </w:tc>
      </w:tr>
      <w:tr w:rsidR="00151AFE" w:rsidRPr="007A18BA" w14:paraId="62DC429A" w14:textId="77777777" w:rsidTr="00F75905">
        <w:trPr>
          <w:trHeight w:val="315"/>
          <w:jc w:val="center"/>
        </w:trPr>
        <w:tc>
          <w:tcPr>
            <w:tcW w:w="8909" w:type="dxa"/>
            <w:gridSpan w:val="2"/>
            <w:shd w:val="clear" w:color="auto" w:fill="auto"/>
            <w:vAlign w:val="center"/>
          </w:tcPr>
          <w:p w14:paraId="33230DFC" w14:textId="77777777" w:rsidR="00151AFE" w:rsidRPr="007A18BA" w:rsidRDefault="00151AFE" w:rsidP="0020362D">
            <w:pPr>
              <w:pStyle w:val="Prrafodelista"/>
              <w:numPr>
                <w:ilvl w:val="1"/>
                <w:numId w:val="25"/>
              </w:numPr>
              <w:ind w:left="403"/>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La propuesta debe garantizar que todos los bienes ofertados cumplan con todas las recomendaciones, estándares y normas de organismos nacionales e internacionales reconocidos en el área de telecomunicaciones</w:t>
            </w:r>
            <w:r w:rsidRPr="007A18BA">
              <w:rPr>
                <w:rFonts w:ascii="Tahoma" w:hAnsi="Tahoma" w:cs="Tahoma"/>
                <w:b/>
                <w:i/>
                <w:color w:val="244061" w:themeColor="accent1" w:themeShade="80"/>
                <w:sz w:val="22"/>
                <w:szCs w:val="22"/>
              </w:rPr>
              <w:t>.</w:t>
            </w:r>
          </w:p>
        </w:tc>
      </w:tr>
      <w:tr w:rsidR="00151AFE" w:rsidRPr="007A18BA" w14:paraId="4ADB4478" w14:textId="77777777" w:rsidTr="00F75905">
        <w:trPr>
          <w:trHeight w:val="70"/>
          <w:jc w:val="center"/>
        </w:trPr>
        <w:tc>
          <w:tcPr>
            <w:tcW w:w="8909" w:type="dxa"/>
            <w:gridSpan w:val="2"/>
            <w:shd w:val="clear" w:color="auto" w:fill="auto"/>
            <w:vAlign w:val="center"/>
          </w:tcPr>
          <w:p w14:paraId="36F407C8" w14:textId="77777777" w:rsidR="00151AFE" w:rsidRPr="007A18BA" w:rsidRDefault="00151AFE" w:rsidP="0020362D">
            <w:pPr>
              <w:pStyle w:val="Prrafodelista"/>
              <w:numPr>
                <w:ilvl w:val="1"/>
                <w:numId w:val="25"/>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Para la evaluación, ENTEL S.A. solicita al oferente, que la </w:t>
            </w:r>
            <w:r w:rsidRPr="007A18BA">
              <w:rPr>
                <w:rFonts w:ascii="Tahoma" w:hAnsi="Tahoma" w:cs="Tahoma"/>
                <w:b/>
                <w:color w:val="244061" w:themeColor="accent1" w:themeShade="80"/>
                <w:sz w:val="22"/>
                <w:szCs w:val="22"/>
              </w:rPr>
              <w:t>documentación técnica</w:t>
            </w: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y su propuesta</w:t>
            </w:r>
            <w:r w:rsidRPr="007A18BA">
              <w:rPr>
                <w:rFonts w:ascii="Tahoma" w:hAnsi="Tahoma" w:cs="Tahoma"/>
                <w:color w:val="244061" w:themeColor="accent1" w:themeShade="80"/>
                <w:sz w:val="22"/>
                <w:szCs w:val="22"/>
              </w:rPr>
              <w:t xml:space="preserve"> se entregue en un (1) ejemplar (original) y  una copia en formato electrónico (CD-ROM, DVD-ROM o Memoria flash) con archivos no protegidos contra lectura o impresión, este último si fuera el caso.</w:t>
            </w:r>
          </w:p>
        </w:tc>
      </w:tr>
    </w:tbl>
    <w:p w14:paraId="26FC697A" w14:textId="77777777" w:rsidR="00A81B3A" w:rsidRPr="00151AFE" w:rsidRDefault="00A81B3A" w:rsidP="00A81B3A">
      <w:pPr>
        <w:jc w:val="both"/>
        <w:rPr>
          <w:rFonts w:ascii="Tahoma" w:hAnsi="Tahoma" w:cs="Tahoma"/>
          <w:color w:val="004990"/>
          <w:highlight w:val="yellow"/>
        </w:rPr>
      </w:pPr>
    </w:p>
    <w:p w14:paraId="5F54BDD6" w14:textId="1746F030" w:rsidR="00A81B3A" w:rsidRDefault="00A81B3A" w:rsidP="00A81B3A">
      <w:pPr>
        <w:jc w:val="both"/>
        <w:rPr>
          <w:rFonts w:ascii="Tahoma" w:hAnsi="Tahoma" w:cs="Tahoma"/>
          <w:color w:val="004990"/>
          <w:highlight w:val="yellow"/>
          <w:lang w:val="es-BO"/>
        </w:rPr>
      </w:pPr>
    </w:p>
    <w:p w14:paraId="2F3DA6D4" w14:textId="77777777" w:rsidR="000846E0" w:rsidRPr="007A18BA" w:rsidRDefault="000846E0" w:rsidP="00B60017">
      <w:pPr>
        <w:pStyle w:val="TITULOS"/>
        <w:numPr>
          <w:ilvl w:val="0"/>
          <w:numId w:val="20"/>
        </w:numPr>
        <w:spacing w:after="0"/>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FORMA DE CALIFICACIÓN    </w:t>
      </w:r>
    </w:p>
    <w:p w14:paraId="6B35E68F" w14:textId="0FC45F15"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color w:val="244061" w:themeColor="accent1" w:themeShade="80"/>
          <w:sz w:val="22"/>
          <w:szCs w:val="22"/>
          <w:lang w:val="es-ES_tradnl" w:eastAsia="en-US" w:bidi="en-US"/>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w:t>
      </w:r>
      <w:r w:rsidR="00024ED2" w:rsidRPr="007A18BA">
        <w:rPr>
          <w:rFonts w:ascii="Tahoma" w:hAnsi="Tahoma" w:cs="Tahoma"/>
          <w:color w:val="244061" w:themeColor="accent1" w:themeShade="80"/>
          <w:sz w:val="22"/>
          <w:szCs w:val="22"/>
          <w:lang w:val="es-ES_tradnl" w:eastAsia="en-US" w:bidi="en-US"/>
        </w:rPr>
        <w:t>continuación,</w:t>
      </w:r>
      <w:r w:rsidRPr="007A18BA">
        <w:rPr>
          <w:rFonts w:ascii="Tahoma" w:hAnsi="Tahoma" w:cs="Tahoma"/>
          <w:color w:val="244061" w:themeColor="accent1" w:themeShade="80"/>
          <w:sz w:val="22"/>
          <w:szCs w:val="22"/>
          <w:lang w:val="es-ES_tradnl" w:eastAsia="en-US" w:bidi="en-US"/>
        </w:rPr>
        <w:t xml:space="preserve"> se definen las palabras CUMPLE y NO CUMPLE:</w:t>
      </w:r>
    </w:p>
    <w:p w14:paraId="0DDAEA19"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p>
    <w:p w14:paraId="22537529"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CUMPLE.</w:t>
      </w:r>
      <w:r w:rsidRPr="007A18BA">
        <w:rPr>
          <w:rFonts w:ascii="Tahoma" w:hAnsi="Tahoma" w:cs="Tahoma"/>
          <w:color w:val="244061" w:themeColor="accent1" w:themeShade="80"/>
          <w:sz w:val="22"/>
          <w:szCs w:val="22"/>
          <w:lang w:val="es-ES_tradnl" w:eastAsia="en-US" w:bidi="en-US"/>
        </w:rPr>
        <w:t xml:space="preserve"> Define que satisface completamente el requisito técnico solicitado, a simple requerimiento de parte de ENTEL S.A. y se entiende que está incluido en la propuesta técnica-económica del OFERENTE.</w:t>
      </w:r>
    </w:p>
    <w:p w14:paraId="76C26295"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p>
    <w:p w14:paraId="1A4CF347" w14:textId="77777777" w:rsidR="000846E0" w:rsidRPr="007A18BA" w:rsidRDefault="000846E0" w:rsidP="000846E0">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NO CUMPLE.</w:t>
      </w:r>
      <w:r w:rsidRPr="007A18BA">
        <w:rPr>
          <w:rFonts w:ascii="Tahoma" w:hAnsi="Tahoma" w:cs="Tahoma"/>
          <w:color w:val="244061" w:themeColor="accent1" w:themeShade="80"/>
          <w:sz w:val="22"/>
          <w:szCs w:val="22"/>
          <w:lang w:val="es-ES_tradnl" w:eastAsia="en-US" w:bidi="en-US"/>
        </w:rPr>
        <w:t xml:space="preserve"> Define que no satisface parcial o completamente el requisito técnico solicitado.</w:t>
      </w:r>
    </w:p>
    <w:p w14:paraId="151DBC18" w14:textId="77777777" w:rsidR="000846E0" w:rsidRPr="007A18BA" w:rsidRDefault="000846E0" w:rsidP="000846E0">
      <w:pPr>
        <w:ind w:left="567"/>
        <w:jc w:val="both"/>
        <w:rPr>
          <w:rFonts w:ascii="Tahoma" w:hAnsi="Tahoma" w:cs="Tahoma"/>
          <w:color w:val="244061" w:themeColor="accent1" w:themeShade="80"/>
          <w:sz w:val="22"/>
          <w:szCs w:val="22"/>
          <w:lang w:val="es-BO" w:eastAsia="en-US"/>
        </w:rPr>
      </w:pPr>
    </w:p>
    <w:p w14:paraId="30C59B45" w14:textId="37B8DAD9" w:rsidR="000846E0" w:rsidRPr="007A18BA" w:rsidRDefault="00764847" w:rsidP="00764847">
      <w:pPr>
        <w:pStyle w:val="TITULOS"/>
        <w:spacing w:after="0"/>
        <w:jc w:val="both"/>
        <w:rPr>
          <w:rFonts w:ascii="Tahoma" w:hAnsi="Tahoma" w:cs="Tahoma"/>
          <w:bCs w:val="0"/>
          <w:color w:val="244061" w:themeColor="accent1" w:themeShade="80"/>
          <w:sz w:val="22"/>
          <w:szCs w:val="22"/>
          <w:lang w:val="es-ES_tradnl" w:bidi="en-US"/>
        </w:rPr>
      </w:pPr>
      <w:r>
        <w:rPr>
          <w:rFonts w:ascii="Tahoma" w:hAnsi="Tahoma" w:cs="Tahoma"/>
          <w:bCs w:val="0"/>
          <w:color w:val="244061" w:themeColor="accent1" w:themeShade="80"/>
          <w:sz w:val="22"/>
          <w:szCs w:val="22"/>
          <w:lang w:val="es-ES_tradnl" w:bidi="en-US"/>
        </w:rPr>
        <w:lastRenderedPageBreak/>
        <w:t xml:space="preserve">3.1 </w:t>
      </w:r>
      <w:r w:rsidR="000846E0" w:rsidRPr="007A18BA">
        <w:rPr>
          <w:rFonts w:ascii="Tahoma" w:hAnsi="Tahoma" w:cs="Tahoma"/>
          <w:bCs w:val="0"/>
          <w:color w:val="244061" w:themeColor="accent1" w:themeShade="80"/>
          <w:sz w:val="22"/>
          <w:szCs w:val="22"/>
          <w:lang w:val="es-ES_tradnl" w:bidi="en-US"/>
        </w:rPr>
        <w:t>CRITERIOS MANDATORIOS</w:t>
      </w:r>
    </w:p>
    <w:p w14:paraId="27E26289" w14:textId="77777777" w:rsidR="000846E0" w:rsidRPr="007A18BA" w:rsidRDefault="000846E0" w:rsidP="000846E0">
      <w:pPr>
        <w:ind w:left="348"/>
        <w:rPr>
          <w:rFonts w:ascii="Tahoma" w:hAnsi="Tahoma" w:cs="Tahoma"/>
          <w:color w:val="244061" w:themeColor="accent1" w:themeShade="80"/>
          <w:sz w:val="22"/>
          <w:szCs w:val="22"/>
          <w:lang w:val="es-ES_tradnl" w:eastAsia="en-US" w:bidi="en-US"/>
        </w:rPr>
      </w:pPr>
    </w:p>
    <w:p w14:paraId="32EAEBA6" w14:textId="77777777" w:rsidR="000846E0" w:rsidRPr="007A18BA" w:rsidRDefault="000846E0" w:rsidP="000846E0">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795F1CE3" w14:textId="77777777" w:rsidR="000846E0" w:rsidRPr="007A18BA" w:rsidRDefault="000846E0" w:rsidP="000846E0">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oferentes deberán cumplir con todos los criterios mandatorios, el incumplimiento de cualquier criterio mandatorio, descalificará al oferente para proseguir con el proceso.</w:t>
      </w:r>
    </w:p>
    <w:p w14:paraId="50E42BA5" w14:textId="77777777" w:rsidR="000846E0" w:rsidRPr="007A18BA" w:rsidRDefault="000846E0" w:rsidP="000846E0">
      <w:pPr>
        <w:ind w:left="1418"/>
        <w:jc w:val="both"/>
        <w:rPr>
          <w:rFonts w:ascii="Tahoma" w:hAnsi="Tahoma" w:cs="Tahoma"/>
          <w:color w:val="244061" w:themeColor="accent1" w:themeShade="80"/>
          <w:sz w:val="22"/>
          <w:szCs w:val="22"/>
          <w:lang w:val="es-BO" w:eastAsia="en-US" w:bidi="en-US"/>
        </w:rPr>
      </w:pPr>
    </w:p>
    <w:p w14:paraId="5C6B4A75" w14:textId="07D64224" w:rsidR="000846E0" w:rsidRPr="007A18BA" w:rsidRDefault="00764847" w:rsidP="000846E0">
      <w:pPr>
        <w:pStyle w:val="Continuarlista"/>
        <w:ind w:left="0" w:firstLine="283"/>
        <w:rPr>
          <w:rFonts w:ascii="Tahoma" w:hAnsi="Tahoma" w:cs="Tahoma"/>
          <w:b/>
          <w:bCs/>
          <w:color w:val="244061" w:themeColor="accent1" w:themeShade="80"/>
          <w:sz w:val="22"/>
          <w:szCs w:val="22"/>
          <w:lang w:val="es-ES_tradnl"/>
        </w:rPr>
      </w:pPr>
      <w:r>
        <w:rPr>
          <w:rFonts w:ascii="Tahoma" w:hAnsi="Tahoma" w:cs="Tahoma"/>
          <w:b/>
          <w:color w:val="244061" w:themeColor="accent1" w:themeShade="80"/>
          <w:sz w:val="22"/>
          <w:szCs w:val="22"/>
          <w:lang w:val="es-ES" w:eastAsia="es-ES"/>
        </w:rPr>
        <w:t>3.2</w:t>
      </w:r>
      <w:r w:rsidR="000846E0" w:rsidRPr="007A18BA">
        <w:rPr>
          <w:rFonts w:ascii="Tahoma" w:hAnsi="Tahoma" w:cs="Tahoma"/>
          <w:b/>
          <w:color w:val="244061" w:themeColor="accent1" w:themeShade="80"/>
          <w:sz w:val="22"/>
          <w:szCs w:val="22"/>
          <w:lang w:val="es-ES" w:eastAsia="es-ES"/>
        </w:rPr>
        <w:t xml:space="preserve"> </w:t>
      </w:r>
      <w:r w:rsidR="000846E0" w:rsidRPr="007A18BA">
        <w:rPr>
          <w:rFonts w:ascii="Tahoma" w:hAnsi="Tahoma" w:cs="Tahoma"/>
          <w:b/>
          <w:bCs/>
          <w:color w:val="244061" w:themeColor="accent1" w:themeShade="80"/>
          <w:sz w:val="22"/>
          <w:szCs w:val="22"/>
          <w:lang w:val="es-ES_tradnl"/>
        </w:rPr>
        <w:t>CRITERIOS CALIFICABLES.</w:t>
      </w:r>
    </w:p>
    <w:p w14:paraId="1B144B77" w14:textId="77777777" w:rsidR="000846E0" w:rsidRPr="007A18BA" w:rsidRDefault="000846E0" w:rsidP="000846E0">
      <w:pPr>
        <w:pStyle w:val="Continuarlista"/>
        <w:spacing w:before="12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Calificables, tendrán una ponderación de 30% (Treinta por ciento) y serán evaluados de acuerdo a las siguientes formulas.</w:t>
      </w:r>
    </w:p>
    <w:p w14:paraId="749FC95A" w14:textId="77777777" w:rsidR="000846E0" w:rsidRPr="007A18BA" w:rsidRDefault="000846E0" w:rsidP="000846E0">
      <w:pPr>
        <w:pStyle w:val="Continuarlista"/>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los puntos CALIFICABLES,  en los que ENTEL S.A. requiere menor tiempo/sensibilidad y otros es:</w:t>
      </w:r>
    </w:p>
    <w:p w14:paraId="30FC7995" w14:textId="77777777" w:rsidR="000846E0" w:rsidRPr="007A18BA" w:rsidRDefault="000846E0" w:rsidP="000846E0">
      <w:pPr>
        <w:pStyle w:val="Continuarlista"/>
        <w:spacing w:after="0"/>
        <w:ind w:left="1080"/>
        <w:rPr>
          <w:rFonts w:ascii="Tahoma" w:hAnsi="Tahoma" w:cs="Tahoma"/>
          <w:color w:val="244061" w:themeColor="accent1" w:themeShade="80"/>
          <w:sz w:val="22"/>
          <w:szCs w:val="22"/>
        </w:rPr>
      </w:pPr>
    </w:p>
    <w:p w14:paraId="60D11494" w14:textId="77777777" w:rsidR="000846E0" w:rsidRPr="007A18BA" w:rsidRDefault="000846E0" w:rsidP="000846E0">
      <w:pPr>
        <w:pStyle w:val="Continuarlista"/>
        <w:spacing w:after="0"/>
        <w:ind w:left="1080"/>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7D70F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4.5pt" o:ole="" o:allowoverlap="f">
            <v:imagedata r:id="rId15" o:title=""/>
          </v:shape>
          <o:OLEObject Type="Embed" ProgID="Equation.3" ShapeID="_x0000_i1025" DrawAspect="Content" ObjectID="_1579439750" r:id="rId16"/>
        </w:object>
      </w:r>
    </w:p>
    <w:p w14:paraId="500F6E98" w14:textId="77777777" w:rsidR="000846E0" w:rsidRPr="007A18BA" w:rsidRDefault="000846E0" w:rsidP="000846E0">
      <w:pPr>
        <w:pStyle w:val="Continuarlista"/>
        <w:spacing w:after="0"/>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7B12AE95"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C_Mínima = Cantidad mínima ofrecida de todas las propuestas.</w:t>
      </w:r>
    </w:p>
    <w:p w14:paraId="16C08384"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72821C51"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Ponderación = De acuerdo a tabla de Calificación Técnica </w:t>
      </w:r>
    </w:p>
    <w:p w14:paraId="04854691" w14:textId="77777777" w:rsidR="000846E0" w:rsidRPr="007A18BA" w:rsidRDefault="000846E0" w:rsidP="000846E0">
      <w:pPr>
        <w:pStyle w:val="Continuarlista"/>
        <w:spacing w:after="0"/>
        <w:ind w:left="643"/>
        <w:jc w:val="left"/>
        <w:rPr>
          <w:rFonts w:ascii="Tahoma" w:hAnsi="Tahoma" w:cs="Tahoma"/>
          <w:color w:val="244061" w:themeColor="accent1" w:themeShade="80"/>
          <w:sz w:val="22"/>
          <w:szCs w:val="22"/>
        </w:rPr>
      </w:pPr>
    </w:p>
    <w:p w14:paraId="07F0D4F6" w14:textId="77777777" w:rsidR="000846E0" w:rsidRPr="007A18BA" w:rsidRDefault="000846E0" w:rsidP="000846E0">
      <w:pPr>
        <w:pStyle w:val="Continuarlista"/>
        <w:spacing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la calificación de ítems en los que ENTEL S.A. requiere la mayor cantidad/capacidad y otros es:</w:t>
      </w:r>
    </w:p>
    <w:p w14:paraId="3D26A241" w14:textId="77777777" w:rsidR="000846E0" w:rsidRPr="007A18BA" w:rsidRDefault="000846E0" w:rsidP="000846E0">
      <w:pPr>
        <w:pStyle w:val="Continuarlista"/>
        <w:spacing w:after="0"/>
        <w:ind w:left="643"/>
        <w:jc w:val="left"/>
        <w:rPr>
          <w:rFonts w:ascii="Tahoma" w:hAnsi="Tahoma" w:cs="Tahoma"/>
          <w:color w:val="244061" w:themeColor="accent1" w:themeShade="80"/>
          <w:sz w:val="22"/>
          <w:szCs w:val="22"/>
        </w:rPr>
      </w:pPr>
    </w:p>
    <w:p w14:paraId="0E2B7CFF" w14:textId="77777777" w:rsidR="000846E0" w:rsidRPr="007A18BA" w:rsidRDefault="000846E0" w:rsidP="000846E0">
      <w:pPr>
        <w:pStyle w:val="Continuarlista"/>
        <w:spacing w:after="0"/>
        <w:ind w:left="1134"/>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70F62D88">
          <v:shape id="_x0000_i1026" type="#_x0000_t75" style="width:143.25pt;height:36.75pt;mso-position-horizontal:left" o:ole="" o:allowoverlap="f">
            <v:imagedata r:id="rId17" o:title=""/>
          </v:shape>
          <o:OLEObject Type="Embed" ProgID="Equation.3" ShapeID="_x0000_i1026" DrawAspect="Content" ObjectID="_1579439751" r:id="rId18"/>
        </w:object>
      </w:r>
    </w:p>
    <w:p w14:paraId="3566ECE6" w14:textId="77777777" w:rsidR="000846E0" w:rsidRPr="007A18BA" w:rsidRDefault="000846E0" w:rsidP="000846E0">
      <w:pPr>
        <w:pStyle w:val="Continuarlista"/>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Dónde:</w:t>
      </w:r>
    </w:p>
    <w:p w14:paraId="489AF81D"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7C2D5217" w14:textId="77777777" w:rsidR="000846E0" w:rsidRPr="007A18BA" w:rsidRDefault="000846E0" w:rsidP="000846E0">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C_Máxima = Cantidad máxima ofrecida de todas las propuestas.</w:t>
      </w:r>
    </w:p>
    <w:p w14:paraId="71B32939" w14:textId="77777777" w:rsidR="000846E0" w:rsidRPr="007A18BA" w:rsidRDefault="000846E0" w:rsidP="000846E0">
      <w:pPr>
        <w:pStyle w:val="Continuarlista"/>
        <w:spacing w:after="0"/>
        <w:ind w:left="1633" w:firstLine="426"/>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Ponderación = De acuerdo a tabla de Calificación Técnica</w:t>
      </w:r>
    </w:p>
    <w:p w14:paraId="01416D11" w14:textId="77777777" w:rsidR="000846E0" w:rsidRPr="007A18BA" w:rsidRDefault="000846E0" w:rsidP="000846E0">
      <w:pPr>
        <w:pStyle w:val="Continuarlista"/>
        <w:spacing w:before="120" w:after="0"/>
        <w:ind w:left="0"/>
        <w:rPr>
          <w:rFonts w:ascii="Tahoma" w:hAnsi="Tahoma" w:cs="Tahoma"/>
          <w:b/>
          <w:bCs/>
          <w:color w:val="244061" w:themeColor="accent1" w:themeShade="80"/>
          <w:sz w:val="22"/>
          <w:szCs w:val="22"/>
        </w:rPr>
      </w:pPr>
      <w:r w:rsidRPr="007A18BA">
        <w:rPr>
          <w:rFonts w:ascii="Tahoma" w:hAnsi="Tahoma" w:cs="Tahoma"/>
          <w:bCs/>
          <w:color w:val="244061" w:themeColor="accent1" w:themeShade="80"/>
          <w:sz w:val="22"/>
          <w:szCs w:val="22"/>
        </w:rPr>
        <w:t xml:space="preserve">La nota mínima de aprobación se encuentra definida en el </w:t>
      </w:r>
      <w:r w:rsidRPr="007A18BA">
        <w:rPr>
          <w:rFonts w:ascii="Tahoma" w:hAnsi="Tahoma" w:cs="Tahoma"/>
          <w:bCs/>
          <w:i/>
          <w:color w:val="244061" w:themeColor="accent1" w:themeShade="80"/>
          <w:sz w:val="22"/>
          <w:szCs w:val="22"/>
        </w:rPr>
        <w:t xml:space="preserve">CUADRO DE CALIFICACIÓN RESUMEN DE CRITERIOS MANDATORIOS </w:t>
      </w:r>
    </w:p>
    <w:p w14:paraId="3D33D44A" w14:textId="77777777" w:rsidR="000846E0" w:rsidRDefault="000846E0" w:rsidP="00A81B3A">
      <w:pPr>
        <w:jc w:val="both"/>
        <w:rPr>
          <w:rFonts w:ascii="Tahoma" w:hAnsi="Tahoma" w:cs="Tahoma"/>
          <w:color w:val="004990"/>
          <w:highlight w:val="yellow"/>
          <w:lang w:val="es-BO"/>
        </w:rPr>
      </w:pPr>
    </w:p>
    <w:p w14:paraId="120D754B" w14:textId="77777777" w:rsidR="000846E0" w:rsidRDefault="000846E0" w:rsidP="00A81B3A">
      <w:pPr>
        <w:jc w:val="both"/>
        <w:rPr>
          <w:rFonts w:ascii="Tahoma" w:hAnsi="Tahoma" w:cs="Tahoma"/>
          <w:color w:val="004990"/>
          <w:highlight w:val="yellow"/>
          <w:lang w:val="es-BO"/>
        </w:rPr>
      </w:pPr>
    </w:p>
    <w:p w14:paraId="0863F314" w14:textId="77777777" w:rsidR="000846E0" w:rsidRPr="009C2DE5" w:rsidRDefault="000846E0" w:rsidP="00A81B3A">
      <w:pPr>
        <w:jc w:val="both"/>
        <w:rPr>
          <w:rFonts w:ascii="Tahoma" w:hAnsi="Tahoma" w:cs="Tahoma"/>
          <w:color w:val="004990"/>
          <w:highlight w:val="yellow"/>
          <w:lang w:val="es-BO"/>
        </w:rPr>
      </w:pPr>
    </w:p>
    <w:p w14:paraId="5103A18B" w14:textId="77777777" w:rsidR="00A81B3A" w:rsidRPr="0081596A" w:rsidRDefault="00A81B3A" w:rsidP="00B60017">
      <w:pPr>
        <w:pStyle w:val="TITULOS"/>
        <w:numPr>
          <w:ilvl w:val="0"/>
          <w:numId w:val="20"/>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GENERALES Y ESPECÍFICAS </w:t>
      </w:r>
    </w:p>
    <w:p w14:paraId="1359336E" w14:textId="77777777" w:rsidR="00A81B3A" w:rsidRPr="00784D93" w:rsidRDefault="00A81B3A" w:rsidP="00A81B3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A81B3A" w:rsidRPr="009C2DE5" w14:paraId="04DA1A2F" w14:textId="77777777" w:rsidTr="004C363A">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016C5F2" w14:textId="77777777" w:rsidR="00A81B3A" w:rsidRPr="00363D85" w:rsidRDefault="00A81B3A" w:rsidP="00F7111D">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ENTEL S.A.</w:t>
            </w:r>
            <w:r w:rsidRPr="00363D85">
              <w:rPr>
                <w:rFonts w:ascii="Tahoma" w:hAnsi="Tahoma" w:cs="Tahoma"/>
                <w:b/>
                <w:bCs/>
                <w:color w:val="FFFFFF" w:themeColor="background1"/>
                <w:sz w:val="18"/>
                <w:szCs w:val="18"/>
                <w:lang w:eastAsia="es-BO"/>
              </w:rPr>
              <w:t xml:space="preserve"> </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4B4BD96"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A81B3A" w:rsidRPr="009C2DE5" w14:paraId="103D3929" w14:textId="77777777" w:rsidTr="004C363A">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E2B25C3"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8547585"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B2D3452"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A81B3A" w:rsidRPr="009C2DE5" w14:paraId="6734BD10" w14:textId="77777777" w:rsidTr="004C363A">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7C687AE" w14:textId="77777777" w:rsidR="00A81B3A" w:rsidRPr="00363D85" w:rsidRDefault="00A81B3A" w:rsidP="004C36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64FD103" w14:textId="77777777" w:rsidR="00A81B3A" w:rsidRPr="00363D85" w:rsidRDefault="00A81B3A" w:rsidP="004C36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123FC6" w14:textId="77777777" w:rsidR="00A81B3A" w:rsidRPr="00363D85" w:rsidRDefault="00A81B3A" w:rsidP="004C36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A25670B" w14:textId="77777777" w:rsidR="00A81B3A" w:rsidRPr="00363D85" w:rsidRDefault="00A81B3A" w:rsidP="004C363A">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7EF0237" w14:textId="77777777" w:rsidR="00A81B3A" w:rsidRPr="00363D85" w:rsidRDefault="00A81B3A" w:rsidP="004C36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81B3A" w:rsidRPr="009C2DE5" w14:paraId="710F15EE"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45FAC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B2C10B" w14:textId="77777777" w:rsidR="00A81B3A" w:rsidRDefault="00A81B3A" w:rsidP="004C363A">
            <w:pPr>
              <w:jc w:val="both"/>
              <w:rPr>
                <w:rFonts w:ascii="Tahoma" w:hAnsi="Tahoma" w:cs="Tahoma"/>
                <w:color w:val="004990"/>
              </w:rPr>
            </w:pPr>
            <w:r w:rsidRPr="00036144">
              <w:rPr>
                <w:rFonts w:ascii="Tahoma" w:hAnsi="Tahoma" w:cs="Tahoma"/>
                <w:color w:val="004990"/>
              </w:rPr>
              <w:t xml:space="preserve">La empresa de transporte </w:t>
            </w:r>
            <w:r w:rsidR="00BF7C29" w:rsidRPr="00036144">
              <w:rPr>
                <w:rFonts w:ascii="Tahoma" w:hAnsi="Tahoma" w:cs="Tahoma"/>
                <w:color w:val="004990"/>
              </w:rPr>
              <w:t>deberá</w:t>
            </w:r>
            <w:r w:rsidRPr="00036144">
              <w:rPr>
                <w:rFonts w:ascii="Tahoma" w:hAnsi="Tahoma" w:cs="Tahoma"/>
                <w:color w:val="004990"/>
              </w:rPr>
              <w:t xml:space="preserve"> contar con </w:t>
            </w:r>
            <w:r w:rsidRPr="00E30BBB">
              <w:rPr>
                <w:rFonts w:ascii="Tahoma" w:hAnsi="Tahoma" w:cs="Tahoma"/>
                <w:color w:val="004990"/>
              </w:rPr>
              <w:t xml:space="preserve">dos años </w:t>
            </w:r>
            <w:r w:rsidR="00BF7C29" w:rsidRPr="00E30BBB">
              <w:rPr>
                <w:rFonts w:ascii="Tahoma" w:hAnsi="Tahoma" w:cs="Tahoma"/>
                <w:color w:val="004990"/>
              </w:rPr>
              <w:t>mínimo</w:t>
            </w:r>
            <w:r w:rsidRPr="00036144">
              <w:rPr>
                <w:rFonts w:ascii="Tahoma" w:hAnsi="Tahoma" w:cs="Tahoma"/>
                <w:color w:val="004990"/>
              </w:rPr>
              <w:t xml:space="preserve"> como experiencia en el </w:t>
            </w:r>
            <w:r>
              <w:rPr>
                <w:rFonts w:ascii="Tahoma" w:hAnsi="Tahoma" w:cs="Tahoma"/>
                <w:color w:val="004990"/>
              </w:rPr>
              <w:t xml:space="preserve">rubro de transporte </w:t>
            </w:r>
            <w:r w:rsidR="00C33CF0">
              <w:rPr>
                <w:rFonts w:ascii="Tahoma" w:hAnsi="Tahoma" w:cs="Tahoma"/>
                <w:color w:val="004990"/>
              </w:rPr>
              <w:t>(para ello deberá presentar la</w:t>
            </w:r>
            <w:r>
              <w:rPr>
                <w:rFonts w:ascii="Tahoma" w:hAnsi="Tahoma" w:cs="Tahoma"/>
                <w:color w:val="004990"/>
              </w:rPr>
              <w:t xml:space="preserve"> </w:t>
            </w:r>
            <w:r w:rsidR="00BF7C29">
              <w:rPr>
                <w:rFonts w:ascii="Tahoma" w:hAnsi="Tahoma" w:cs="Tahoma"/>
                <w:color w:val="004990"/>
              </w:rPr>
              <w:t>d</w:t>
            </w:r>
            <w:r w:rsidR="00BF7C29" w:rsidRPr="00036144">
              <w:rPr>
                <w:rFonts w:ascii="Tahoma" w:hAnsi="Tahoma" w:cs="Tahoma"/>
                <w:color w:val="004990"/>
              </w:rPr>
              <w:t>ocumentación</w:t>
            </w:r>
            <w:r>
              <w:rPr>
                <w:rFonts w:ascii="Tahoma" w:hAnsi="Tahoma" w:cs="Tahoma"/>
                <w:color w:val="004990"/>
              </w:rPr>
              <w:t xml:space="preserve"> que certifique la experiencia</w:t>
            </w:r>
            <w:r w:rsidR="00C33CF0">
              <w:rPr>
                <w:rFonts w:ascii="Tahoma" w:hAnsi="Tahoma" w:cs="Tahoma"/>
                <w:color w:val="004990"/>
              </w:rPr>
              <w:t xml:space="preserve"> solicitada)</w:t>
            </w:r>
            <w:r>
              <w:rPr>
                <w:rFonts w:ascii="Tahoma" w:hAnsi="Tahoma" w:cs="Tahoma"/>
                <w:color w:val="004990"/>
              </w:rPr>
              <w:t>.</w:t>
            </w:r>
          </w:p>
          <w:p w14:paraId="54A49C89"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160FEE"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6E0756"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1C3AF8"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1DE1F81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9437E"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2F38AD" w14:textId="77777777" w:rsidR="00A81B3A" w:rsidRDefault="00A81B3A" w:rsidP="004C363A">
            <w:pPr>
              <w:jc w:val="both"/>
              <w:rPr>
                <w:rFonts w:ascii="Tahoma" w:hAnsi="Tahoma" w:cs="Tahoma"/>
                <w:color w:val="004990"/>
              </w:rPr>
            </w:pPr>
            <w:r w:rsidRPr="00036144">
              <w:rPr>
                <w:rFonts w:ascii="Tahoma" w:hAnsi="Tahoma" w:cs="Tahoma"/>
                <w:color w:val="004990"/>
              </w:rPr>
              <w:t xml:space="preserve">El Administrador o persona </w:t>
            </w:r>
            <w:r w:rsidR="00C33CF0">
              <w:rPr>
                <w:rFonts w:ascii="Tahoma" w:hAnsi="Tahoma" w:cs="Tahoma"/>
                <w:color w:val="004990"/>
              </w:rPr>
              <w:t xml:space="preserve">responsable </w:t>
            </w:r>
            <w:r w:rsidRPr="00036144">
              <w:rPr>
                <w:rFonts w:ascii="Tahoma" w:hAnsi="Tahoma" w:cs="Tahoma"/>
                <w:color w:val="004990"/>
              </w:rPr>
              <w:t xml:space="preserve">que atenderá los requerimientos de </w:t>
            </w:r>
            <w:r w:rsidR="00546110">
              <w:rPr>
                <w:rFonts w:ascii="Tahoma" w:hAnsi="Tahoma" w:cs="Tahoma"/>
                <w:color w:val="004990"/>
              </w:rPr>
              <w:t xml:space="preserve">ENTEL </w:t>
            </w:r>
            <w:r w:rsidRPr="00036144">
              <w:rPr>
                <w:rFonts w:ascii="Tahoma" w:hAnsi="Tahoma" w:cs="Tahoma"/>
                <w:color w:val="004990"/>
              </w:rPr>
              <w:t xml:space="preserve">S.A. deberá contar </w:t>
            </w:r>
            <w:r w:rsidRPr="00E30BBB">
              <w:rPr>
                <w:rFonts w:ascii="Tahoma" w:hAnsi="Tahoma" w:cs="Tahoma"/>
                <w:color w:val="004990"/>
              </w:rPr>
              <w:t>por lo menos con dos años de experiencia en el rubro</w:t>
            </w:r>
            <w:r w:rsidR="00C33CF0">
              <w:rPr>
                <w:rFonts w:ascii="Tahoma" w:hAnsi="Tahoma" w:cs="Tahoma"/>
                <w:color w:val="004990"/>
              </w:rPr>
              <w:t>, para ello deberá p</w:t>
            </w:r>
            <w:r w:rsidRPr="00E30BBB">
              <w:rPr>
                <w:rFonts w:ascii="Tahoma" w:hAnsi="Tahoma" w:cs="Tahoma"/>
                <w:color w:val="004990"/>
              </w:rPr>
              <w:t>resentar documentos</w:t>
            </w:r>
            <w:r w:rsidRPr="00036144">
              <w:rPr>
                <w:rFonts w:ascii="Tahoma" w:hAnsi="Tahoma" w:cs="Tahoma"/>
                <w:color w:val="004990"/>
              </w:rPr>
              <w:t xml:space="preserve"> respaldatorios que certifique </w:t>
            </w:r>
            <w:r w:rsidR="00C33CF0">
              <w:rPr>
                <w:rFonts w:ascii="Tahoma" w:hAnsi="Tahoma" w:cs="Tahoma"/>
                <w:color w:val="004990"/>
              </w:rPr>
              <w:t xml:space="preserve">la </w:t>
            </w:r>
            <w:r w:rsidRPr="00036144">
              <w:rPr>
                <w:rFonts w:ascii="Tahoma" w:hAnsi="Tahoma" w:cs="Tahoma"/>
                <w:color w:val="004990"/>
              </w:rPr>
              <w:t>experiencia</w:t>
            </w:r>
            <w:r w:rsidR="00C33CF0">
              <w:rPr>
                <w:rFonts w:ascii="Tahoma" w:hAnsi="Tahoma" w:cs="Tahoma"/>
                <w:color w:val="004990"/>
              </w:rPr>
              <w:t xml:space="preserve"> solicitada.</w:t>
            </w:r>
          </w:p>
          <w:p w14:paraId="1C9E2116"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681378"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FD190"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D75B99"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1885AED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F664D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75C95" w14:textId="7CB5DFC6" w:rsidR="00A81B3A" w:rsidRDefault="00A81B3A" w:rsidP="004C363A">
            <w:pPr>
              <w:jc w:val="both"/>
              <w:rPr>
                <w:rFonts w:ascii="Tahoma" w:hAnsi="Tahoma" w:cs="Tahoma"/>
                <w:color w:val="004990"/>
              </w:rPr>
            </w:pPr>
            <w:r w:rsidRPr="00036144">
              <w:rPr>
                <w:rFonts w:ascii="Tahoma" w:hAnsi="Tahoma" w:cs="Tahoma"/>
                <w:color w:val="004990"/>
              </w:rPr>
              <w:t xml:space="preserve">El transportista deberá </w:t>
            </w:r>
            <w:r w:rsidR="00BF7C29" w:rsidRPr="00036144">
              <w:rPr>
                <w:rFonts w:ascii="Tahoma" w:hAnsi="Tahoma" w:cs="Tahoma"/>
                <w:color w:val="004990"/>
              </w:rPr>
              <w:t>constituirse</w:t>
            </w:r>
            <w:r w:rsidRPr="00036144">
              <w:rPr>
                <w:rFonts w:ascii="Tahoma" w:hAnsi="Tahoma" w:cs="Tahoma"/>
                <w:color w:val="004990"/>
              </w:rPr>
              <w:t xml:space="preserve"> en un tiempo no mayor a las 4</w:t>
            </w:r>
            <w:r w:rsidR="00190A29">
              <w:rPr>
                <w:rFonts w:ascii="Tahoma" w:hAnsi="Tahoma" w:cs="Tahoma"/>
                <w:color w:val="004990"/>
              </w:rPr>
              <w:t xml:space="preserve"> o 5</w:t>
            </w:r>
            <w:r w:rsidRPr="00036144">
              <w:rPr>
                <w:rFonts w:ascii="Tahoma" w:hAnsi="Tahoma" w:cs="Tahoma"/>
                <w:color w:val="004990"/>
              </w:rPr>
              <w:t xml:space="preserve"> horas de </w:t>
            </w:r>
            <w:r w:rsidR="00C33CF0">
              <w:rPr>
                <w:rFonts w:ascii="Tahoma" w:hAnsi="Tahoma" w:cs="Tahoma"/>
                <w:color w:val="004990"/>
              </w:rPr>
              <w:t>haber re</w:t>
            </w:r>
            <w:r w:rsidRPr="00036144">
              <w:rPr>
                <w:rFonts w:ascii="Tahoma" w:hAnsi="Tahoma" w:cs="Tahoma"/>
                <w:color w:val="004990"/>
              </w:rPr>
              <w:t>cibido el CMM</w:t>
            </w:r>
            <w:r w:rsidR="00C33CF0">
              <w:rPr>
                <w:rFonts w:ascii="Tahoma" w:hAnsi="Tahoma" w:cs="Tahoma"/>
                <w:color w:val="004990"/>
              </w:rPr>
              <w:t xml:space="preserve"> (Control de Movimiento de Materiales)</w:t>
            </w:r>
            <w:r w:rsidRPr="00036144">
              <w:rPr>
                <w:rFonts w:ascii="Tahoma" w:hAnsi="Tahoma" w:cs="Tahoma"/>
                <w:color w:val="004990"/>
              </w:rPr>
              <w:t xml:space="preserve"> o correo </w:t>
            </w:r>
            <w:r w:rsidR="00C33CF0">
              <w:rPr>
                <w:rFonts w:ascii="Tahoma" w:hAnsi="Tahoma" w:cs="Tahoma"/>
                <w:color w:val="004990"/>
              </w:rPr>
              <w:t xml:space="preserve">emitido por la unidad de Logística </w:t>
            </w:r>
            <w:r w:rsidRPr="00036144">
              <w:rPr>
                <w:rFonts w:ascii="Tahoma" w:hAnsi="Tahoma" w:cs="Tahoma"/>
                <w:color w:val="004990"/>
              </w:rPr>
              <w:t xml:space="preserve">para </w:t>
            </w:r>
            <w:r w:rsidR="00C33CF0">
              <w:rPr>
                <w:rFonts w:ascii="Tahoma" w:hAnsi="Tahoma" w:cs="Tahoma"/>
                <w:color w:val="004990"/>
              </w:rPr>
              <w:t xml:space="preserve">atender </w:t>
            </w:r>
            <w:r w:rsidRPr="00036144">
              <w:rPr>
                <w:rFonts w:ascii="Tahoma" w:hAnsi="Tahoma" w:cs="Tahoma"/>
                <w:color w:val="004990"/>
              </w:rPr>
              <w:t xml:space="preserve">servicios interdepartamentales y </w:t>
            </w:r>
            <w:r w:rsidR="00190A29" w:rsidRPr="00036144">
              <w:rPr>
                <w:rFonts w:ascii="Tahoma" w:hAnsi="Tahoma" w:cs="Tahoma"/>
                <w:color w:val="004990"/>
              </w:rPr>
              <w:t>rurales</w:t>
            </w:r>
            <w:r w:rsidR="00190A29">
              <w:rPr>
                <w:rFonts w:ascii="Tahoma" w:hAnsi="Tahoma" w:cs="Tahoma"/>
                <w:color w:val="004990"/>
              </w:rPr>
              <w:t>,</w:t>
            </w:r>
            <w:r w:rsidR="00190A29" w:rsidRPr="00036144">
              <w:rPr>
                <w:rFonts w:ascii="Tahoma" w:hAnsi="Tahoma" w:cs="Tahoma"/>
                <w:color w:val="004990"/>
              </w:rPr>
              <w:t xml:space="preserve"> y</w:t>
            </w:r>
            <w:r w:rsidR="00C33CF0">
              <w:rPr>
                <w:rFonts w:ascii="Tahoma" w:hAnsi="Tahoma" w:cs="Tahoma"/>
                <w:color w:val="004990"/>
              </w:rPr>
              <w:t xml:space="preserve"> en un tiempo no mayor </w:t>
            </w:r>
            <w:r w:rsidRPr="00036144">
              <w:rPr>
                <w:rFonts w:ascii="Tahoma" w:hAnsi="Tahoma" w:cs="Tahoma"/>
                <w:color w:val="004990"/>
              </w:rPr>
              <w:t xml:space="preserve">de 1 hora en caso de servicios urbanos, o </w:t>
            </w:r>
            <w:r w:rsidR="00C33CF0">
              <w:rPr>
                <w:rFonts w:ascii="Tahoma" w:hAnsi="Tahoma" w:cs="Tahoma"/>
                <w:color w:val="004990"/>
              </w:rPr>
              <w:t xml:space="preserve">en su defecto </w:t>
            </w:r>
            <w:r w:rsidRPr="00036144">
              <w:rPr>
                <w:rFonts w:ascii="Tahoma" w:hAnsi="Tahoma" w:cs="Tahoma"/>
                <w:color w:val="004990"/>
              </w:rPr>
              <w:t xml:space="preserve">responder a los tiempos que </w:t>
            </w:r>
            <w:r w:rsidR="00546110">
              <w:rPr>
                <w:rFonts w:ascii="Tahoma" w:hAnsi="Tahoma" w:cs="Tahoma"/>
                <w:color w:val="004990"/>
              </w:rPr>
              <w:t>ENTEL S.A.</w:t>
            </w:r>
            <w:r w:rsidRPr="00036144">
              <w:rPr>
                <w:rFonts w:ascii="Tahoma" w:hAnsi="Tahoma" w:cs="Tahoma"/>
                <w:color w:val="004990"/>
              </w:rPr>
              <w:t xml:space="preserve"> requiera.</w:t>
            </w:r>
          </w:p>
          <w:p w14:paraId="6EF776C0"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93990D"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635C2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D3AC4D" w14:textId="77777777" w:rsidR="00A81B3A" w:rsidRPr="00636F25" w:rsidRDefault="00A81B3A" w:rsidP="004C363A">
            <w:pPr>
              <w:jc w:val="center"/>
              <w:rPr>
                <w:rFonts w:ascii="Tahoma" w:hAnsi="Tahoma" w:cs="Tahoma"/>
                <w:color w:val="004990"/>
                <w:sz w:val="18"/>
                <w:szCs w:val="18"/>
                <w:lang w:val="es-BO" w:eastAsia="es-BO"/>
              </w:rPr>
            </w:pPr>
          </w:p>
        </w:tc>
      </w:tr>
      <w:tr w:rsidR="00A81B3A" w:rsidRPr="009C2DE5" w14:paraId="6ECBFE8A"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9014D0"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7B52B1" w14:textId="77777777" w:rsidR="00A81B3A" w:rsidRPr="00036144" w:rsidRDefault="00A81B3A" w:rsidP="004C363A">
            <w:pPr>
              <w:jc w:val="both"/>
              <w:rPr>
                <w:rFonts w:ascii="Tahoma" w:hAnsi="Tahoma" w:cs="Tahoma"/>
                <w:color w:val="004990"/>
              </w:rPr>
            </w:pPr>
            <w:r w:rsidRPr="00036144">
              <w:rPr>
                <w:rFonts w:ascii="Tahoma" w:hAnsi="Tahoma" w:cs="Tahoma"/>
                <w:color w:val="004990"/>
              </w:rPr>
              <w:t>El transporte comprenderá</w:t>
            </w:r>
            <w:r w:rsidR="007C50E6">
              <w:rPr>
                <w:rFonts w:ascii="Tahoma" w:hAnsi="Tahoma" w:cs="Tahoma"/>
                <w:color w:val="004990"/>
              </w:rPr>
              <w:t>:</w:t>
            </w:r>
            <w:r w:rsidRPr="00036144">
              <w:rPr>
                <w:rFonts w:ascii="Tahoma" w:hAnsi="Tahoma" w:cs="Tahoma"/>
                <w:color w:val="004990"/>
              </w:rPr>
              <w:t xml:space="preserve"> el manipuleo, estibaje, embalaje. </w:t>
            </w:r>
            <w:r w:rsidR="00F7111D">
              <w:rPr>
                <w:rFonts w:ascii="Tahoma" w:hAnsi="Tahoma" w:cs="Tahoma"/>
                <w:color w:val="004990"/>
              </w:rPr>
              <w:t>Reforzamiento</w:t>
            </w:r>
            <w:r w:rsidRPr="00036144">
              <w:rPr>
                <w:rFonts w:ascii="Tahoma" w:hAnsi="Tahoma" w:cs="Tahoma"/>
                <w:color w:val="004990"/>
              </w:rPr>
              <w:t xml:space="preserve"> de emba</w:t>
            </w:r>
            <w:r w:rsidR="00BF7C29">
              <w:rPr>
                <w:rFonts w:ascii="Tahoma" w:hAnsi="Tahoma" w:cs="Tahoma"/>
                <w:color w:val="004990"/>
              </w:rPr>
              <w:t>la</w:t>
            </w:r>
            <w:r w:rsidRPr="00036144">
              <w:rPr>
                <w:rFonts w:ascii="Tahoma" w:hAnsi="Tahoma" w:cs="Tahoma"/>
                <w:color w:val="004990"/>
              </w:rPr>
              <w:t xml:space="preserve">je, carga, </w:t>
            </w:r>
            <w:r w:rsidR="00BF7C29" w:rsidRPr="00036144">
              <w:rPr>
                <w:rFonts w:ascii="Tahoma" w:hAnsi="Tahoma" w:cs="Tahoma"/>
                <w:color w:val="004990"/>
              </w:rPr>
              <w:t>descarga</w:t>
            </w:r>
            <w:r w:rsidRPr="00036144">
              <w:rPr>
                <w:rFonts w:ascii="Tahoma" w:hAnsi="Tahoma" w:cs="Tahoma"/>
                <w:color w:val="004990"/>
              </w:rPr>
              <w:t xml:space="preserve">, despaletizacion y entrega en el lugar de destino, mismo que </w:t>
            </w:r>
            <w:r w:rsidR="00BF7C29" w:rsidRPr="00036144">
              <w:rPr>
                <w:rFonts w:ascii="Tahoma" w:hAnsi="Tahoma" w:cs="Tahoma"/>
                <w:color w:val="004990"/>
              </w:rPr>
              <w:t>será</w:t>
            </w:r>
            <w:r w:rsidRPr="00036144">
              <w:rPr>
                <w:rFonts w:ascii="Tahoma" w:hAnsi="Tahoma" w:cs="Tahoma"/>
                <w:color w:val="004990"/>
              </w:rPr>
              <w:t xml:space="preserve"> definido por </w:t>
            </w:r>
            <w:r w:rsidR="00546110">
              <w:rPr>
                <w:rFonts w:ascii="Tahoma" w:hAnsi="Tahoma" w:cs="Tahoma"/>
                <w:color w:val="004990"/>
              </w:rPr>
              <w:t xml:space="preserve">ENTEL </w:t>
            </w:r>
            <w:r w:rsidR="003750BC">
              <w:rPr>
                <w:rFonts w:ascii="Tahoma" w:hAnsi="Tahoma" w:cs="Tahoma"/>
                <w:color w:val="004990"/>
              </w:rPr>
              <w:t>S.A.</w:t>
            </w:r>
            <w:r w:rsidRPr="00036144">
              <w:rPr>
                <w:rFonts w:ascii="Tahoma" w:hAnsi="Tahoma" w:cs="Tahoma"/>
                <w:color w:val="004990"/>
              </w:rPr>
              <w:t>, esto incluye entregas dentro de nuestros almacenes</w:t>
            </w:r>
            <w:r>
              <w:rPr>
                <w:rFonts w:ascii="Tahoma" w:hAnsi="Tahoma" w:cs="Tahoma"/>
                <w:color w:val="004990"/>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20360E"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C6842F"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C9FBC1" w14:textId="77777777" w:rsidR="00A81B3A" w:rsidRPr="009C2DE5" w:rsidRDefault="00A81B3A" w:rsidP="004C363A">
            <w:pPr>
              <w:jc w:val="center"/>
              <w:rPr>
                <w:rFonts w:ascii="Tahoma" w:hAnsi="Tahoma" w:cs="Tahoma"/>
                <w:color w:val="004990"/>
                <w:sz w:val="18"/>
                <w:szCs w:val="18"/>
                <w:lang w:eastAsia="es-BO"/>
              </w:rPr>
            </w:pPr>
            <w:r w:rsidRPr="00636F25">
              <w:rPr>
                <w:rFonts w:ascii="Tahoma" w:hAnsi="Tahoma" w:cs="Tahoma"/>
                <w:color w:val="004990"/>
                <w:sz w:val="18"/>
                <w:szCs w:val="18"/>
                <w:lang w:val="es-BO" w:eastAsia="es-BO"/>
              </w:rPr>
              <w:t> </w:t>
            </w:r>
          </w:p>
        </w:tc>
      </w:tr>
      <w:tr w:rsidR="00A81B3A" w:rsidRPr="009C2DE5" w14:paraId="7F29F694" w14:textId="77777777" w:rsidTr="004C363A">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F0F5C3"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10F69C"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El transportista deberá suministrar </w:t>
            </w:r>
            <w:r w:rsidR="00C33CF0">
              <w:rPr>
                <w:rFonts w:ascii="Tahoma" w:hAnsi="Tahoma" w:cs="Tahoma"/>
                <w:color w:val="004990"/>
              </w:rPr>
              <w:t xml:space="preserve">los </w:t>
            </w:r>
            <w:r w:rsidRPr="00036144">
              <w:rPr>
                <w:rFonts w:ascii="Tahoma" w:hAnsi="Tahoma" w:cs="Tahoma"/>
                <w:color w:val="004990"/>
              </w:rPr>
              <w:t xml:space="preserve">embalajes necesarios y suficientes para los bienes que </w:t>
            </w:r>
            <w:r w:rsidR="00C33CF0">
              <w:rPr>
                <w:rFonts w:ascii="Tahoma" w:hAnsi="Tahoma" w:cs="Tahoma"/>
                <w:color w:val="004990"/>
              </w:rPr>
              <w:t xml:space="preserve">se </w:t>
            </w:r>
            <w:r w:rsidRPr="00036144">
              <w:rPr>
                <w:rFonts w:ascii="Tahoma" w:hAnsi="Tahoma" w:cs="Tahoma"/>
                <w:color w:val="004990"/>
              </w:rPr>
              <w:t>deba transportar</w:t>
            </w:r>
            <w:r w:rsidR="003750BC">
              <w:rPr>
                <w:rFonts w:ascii="Tahoma" w:hAnsi="Tahoma" w:cs="Tahoma"/>
                <w:color w:val="004990"/>
              </w:rPr>
              <w:t>, a fin de garantizar la integridad de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17E0F"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DDF8E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A2FF53"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6C6F45F9" w14:textId="77777777" w:rsidTr="004C363A">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E58D65"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6E1876" w14:textId="77777777" w:rsidR="00A81B3A" w:rsidRDefault="00A81B3A" w:rsidP="004C363A">
            <w:pPr>
              <w:jc w:val="both"/>
              <w:rPr>
                <w:rFonts w:ascii="Tahoma" w:hAnsi="Tahoma" w:cs="Tahoma"/>
                <w:color w:val="004990"/>
              </w:rPr>
            </w:pPr>
            <w:r w:rsidRPr="00036144">
              <w:rPr>
                <w:rFonts w:ascii="Tahoma" w:hAnsi="Tahoma" w:cs="Tahoma"/>
                <w:color w:val="004990"/>
              </w:rPr>
              <w:t xml:space="preserve">Hacer entrega de los bienes transportados en los lugares precisos y tiempos previstos que </w:t>
            </w:r>
            <w:r w:rsidR="00546110">
              <w:rPr>
                <w:rFonts w:ascii="Tahoma" w:hAnsi="Tahoma" w:cs="Tahoma"/>
                <w:color w:val="004990"/>
              </w:rPr>
              <w:t xml:space="preserve">ENTEL </w:t>
            </w:r>
            <w:r w:rsidR="003750BC">
              <w:rPr>
                <w:rFonts w:ascii="Tahoma" w:hAnsi="Tahoma" w:cs="Tahoma"/>
                <w:color w:val="004990"/>
              </w:rPr>
              <w:t xml:space="preserve">S.A. </w:t>
            </w:r>
            <w:r w:rsidRPr="00036144">
              <w:rPr>
                <w:rFonts w:ascii="Tahoma" w:hAnsi="Tahoma" w:cs="Tahoma"/>
                <w:color w:val="004990"/>
              </w:rPr>
              <w:t>defina</w:t>
            </w:r>
            <w:r>
              <w:rPr>
                <w:rFonts w:ascii="Tahoma" w:hAnsi="Tahoma" w:cs="Tahoma"/>
                <w:color w:val="004990"/>
              </w:rPr>
              <w:t>.</w:t>
            </w:r>
          </w:p>
          <w:p w14:paraId="76AD2641"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A17F13"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94F8A9"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142F81"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28D65300" w14:textId="77777777" w:rsidTr="004C363A">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DC40B2"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AA9B0C" w14:textId="4A7C5AB2" w:rsidR="00A81B3A" w:rsidRPr="00036144" w:rsidRDefault="00A81B3A" w:rsidP="00190A29">
            <w:pPr>
              <w:jc w:val="both"/>
              <w:rPr>
                <w:rFonts w:ascii="Tahoma" w:hAnsi="Tahoma" w:cs="Tahoma"/>
                <w:color w:val="004990"/>
              </w:rPr>
            </w:pPr>
            <w:r w:rsidRPr="00036144">
              <w:rPr>
                <w:rFonts w:ascii="Tahoma" w:hAnsi="Tahoma" w:cs="Tahoma"/>
                <w:color w:val="004990"/>
              </w:rPr>
              <w:t xml:space="preserve">Los bienes a ser transportados deberán ser embarcados cumpliendo las normas </w:t>
            </w:r>
            <w:r w:rsidR="00190A29">
              <w:rPr>
                <w:rFonts w:ascii="Tahoma" w:hAnsi="Tahoma" w:cs="Tahoma"/>
                <w:color w:val="004990"/>
              </w:rPr>
              <w:t>necesarias</w:t>
            </w:r>
            <w:r w:rsidRPr="00036144">
              <w:rPr>
                <w:rFonts w:ascii="Tahoma" w:hAnsi="Tahoma" w:cs="Tahoma"/>
                <w:color w:val="004990"/>
              </w:rPr>
              <w:t xml:space="preserve"> para los diferentes modos de transporte a los que </w:t>
            </w:r>
            <w:r w:rsidR="00BF7C29" w:rsidRPr="00036144">
              <w:rPr>
                <w:rFonts w:ascii="Tahoma" w:hAnsi="Tahoma" w:cs="Tahoma"/>
                <w:color w:val="004990"/>
              </w:rPr>
              <w:t>serán</w:t>
            </w:r>
            <w:r w:rsidRPr="00036144">
              <w:rPr>
                <w:rFonts w:ascii="Tahoma" w:hAnsi="Tahoma" w:cs="Tahoma"/>
                <w:color w:val="004990"/>
              </w:rPr>
              <w:t xml:space="preserve"> sometidos, de manera que resistan los riesgos del mismo desde un </w:t>
            </w:r>
            <w:r w:rsidR="00BF7C29" w:rsidRPr="00036144">
              <w:rPr>
                <w:rFonts w:ascii="Tahoma" w:hAnsi="Tahoma" w:cs="Tahoma"/>
                <w:color w:val="004990"/>
              </w:rPr>
              <w:t>almacén</w:t>
            </w:r>
            <w:r w:rsidRPr="00036144">
              <w:rPr>
                <w:rFonts w:ascii="Tahoma" w:hAnsi="Tahoma" w:cs="Tahoma"/>
                <w:color w:val="004990"/>
              </w:rPr>
              <w:t xml:space="preserve"> a otro, los embarques se harán bajo la responsabilidad del transportista.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ADF8C"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EBC93"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052E83"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78496B0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3AE0C5"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CDC122" w14:textId="51125F37" w:rsidR="00A81B3A" w:rsidRDefault="00A81B3A" w:rsidP="004C363A">
            <w:pPr>
              <w:jc w:val="both"/>
              <w:rPr>
                <w:rFonts w:ascii="Tahoma" w:hAnsi="Tahoma" w:cs="Tahoma"/>
                <w:color w:val="004990"/>
              </w:rPr>
            </w:pPr>
            <w:r w:rsidRPr="00036144">
              <w:rPr>
                <w:rFonts w:ascii="Tahoma" w:hAnsi="Tahoma" w:cs="Tahoma"/>
                <w:color w:val="004990"/>
              </w:rPr>
              <w:t xml:space="preserve">Recibir y entregar el material </w:t>
            </w:r>
            <w:r w:rsidR="007C50E6">
              <w:rPr>
                <w:rFonts w:ascii="Tahoma" w:hAnsi="Tahoma" w:cs="Tahoma"/>
                <w:color w:val="004990"/>
              </w:rPr>
              <w:t xml:space="preserve">realizando el </w:t>
            </w:r>
            <w:r w:rsidR="00190A29">
              <w:rPr>
                <w:rFonts w:ascii="Tahoma" w:hAnsi="Tahoma" w:cs="Tahoma"/>
                <w:color w:val="004990"/>
              </w:rPr>
              <w:t xml:space="preserve">conteo </w:t>
            </w:r>
            <w:r w:rsidR="00190A29" w:rsidRPr="00036144">
              <w:rPr>
                <w:rFonts w:ascii="Tahoma" w:hAnsi="Tahoma" w:cs="Tahoma"/>
                <w:color w:val="004990"/>
              </w:rPr>
              <w:t>para</w:t>
            </w:r>
            <w:r w:rsidRPr="00036144">
              <w:rPr>
                <w:rFonts w:ascii="Tahoma" w:hAnsi="Tahoma" w:cs="Tahoma"/>
                <w:color w:val="004990"/>
              </w:rPr>
              <w:t xml:space="preserve"> determinar </w:t>
            </w:r>
            <w:r w:rsidR="007C50E6">
              <w:rPr>
                <w:rFonts w:ascii="Tahoma" w:hAnsi="Tahoma" w:cs="Tahoma"/>
                <w:color w:val="004990"/>
              </w:rPr>
              <w:t xml:space="preserve">las </w:t>
            </w:r>
            <w:r w:rsidRPr="00036144">
              <w:rPr>
                <w:rFonts w:ascii="Tahoma" w:hAnsi="Tahoma" w:cs="Tahoma"/>
                <w:color w:val="004990"/>
              </w:rPr>
              <w:t xml:space="preserve">cantidades y verificando el estado de los materiales </w:t>
            </w:r>
            <w:r w:rsidR="007C50E6">
              <w:rPr>
                <w:rFonts w:ascii="Tahoma" w:hAnsi="Tahoma" w:cs="Tahoma"/>
                <w:color w:val="004990"/>
              </w:rPr>
              <w:t xml:space="preserve">tanto </w:t>
            </w:r>
            <w:r w:rsidRPr="00036144">
              <w:rPr>
                <w:rFonts w:ascii="Tahoma" w:hAnsi="Tahoma" w:cs="Tahoma"/>
                <w:color w:val="004990"/>
              </w:rPr>
              <w:t xml:space="preserve">en origen </w:t>
            </w:r>
            <w:r w:rsidR="007C50E6">
              <w:rPr>
                <w:rFonts w:ascii="Tahoma" w:hAnsi="Tahoma" w:cs="Tahoma"/>
                <w:color w:val="004990"/>
              </w:rPr>
              <w:t>como en</w:t>
            </w:r>
            <w:r w:rsidRPr="00036144">
              <w:rPr>
                <w:rFonts w:ascii="Tahoma" w:hAnsi="Tahoma" w:cs="Tahoma"/>
                <w:color w:val="004990"/>
              </w:rPr>
              <w:t xml:space="preserve"> destino.</w:t>
            </w:r>
          </w:p>
          <w:p w14:paraId="1276E77B"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9B2103"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4E6D4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C3C42B"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285E481F"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9AE6D9"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6D272"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El transportista deberá responsabilizarse por cualquier daño del material ocasionado desde el recojo, </w:t>
            </w:r>
            <w:r w:rsidR="007C50E6">
              <w:rPr>
                <w:rFonts w:ascii="Tahoma" w:hAnsi="Tahoma" w:cs="Tahoma"/>
                <w:color w:val="004990"/>
              </w:rPr>
              <w:t xml:space="preserve">en </w:t>
            </w:r>
            <w:r w:rsidRPr="00036144">
              <w:rPr>
                <w:rFonts w:ascii="Tahoma" w:hAnsi="Tahoma" w:cs="Tahoma"/>
                <w:color w:val="004990"/>
              </w:rPr>
              <w:t>tr</w:t>
            </w:r>
            <w:r w:rsidR="007C50E6">
              <w:rPr>
                <w:rFonts w:ascii="Tahoma" w:hAnsi="Tahoma" w:cs="Tahoma"/>
                <w:color w:val="004990"/>
              </w:rPr>
              <w:t>á</w:t>
            </w:r>
            <w:r w:rsidRPr="00036144">
              <w:rPr>
                <w:rFonts w:ascii="Tahoma" w:hAnsi="Tahoma" w:cs="Tahoma"/>
                <w:color w:val="004990"/>
              </w:rPr>
              <w:t xml:space="preserve">nsito hasta la entrega del material en destino, </w:t>
            </w:r>
            <w:r w:rsidR="007C50E6" w:rsidRPr="00036144">
              <w:rPr>
                <w:rFonts w:ascii="Tahoma" w:hAnsi="Tahoma" w:cs="Tahoma"/>
                <w:color w:val="004990"/>
              </w:rPr>
              <w:t>así</w:t>
            </w:r>
            <w:r w:rsidRPr="00036144">
              <w:rPr>
                <w:rFonts w:ascii="Tahoma" w:hAnsi="Tahoma" w:cs="Tahoma"/>
                <w:color w:val="004990"/>
              </w:rPr>
              <w:t xml:space="preserve"> mismo  en caso de </w:t>
            </w:r>
            <w:r w:rsidR="00BF7C29" w:rsidRPr="00036144">
              <w:rPr>
                <w:rFonts w:ascii="Tahoma" w:hAnsi="Tahoma" w:cs="Tahoma"/>
                <w:color w:val="004990"/>
              </w:rPr>
              <w:t>pérdida</w:t>
            </w:r>
            <w:r w:rsidRPr="00036144">
              <w:rPr>
                <w:rFonts w:ascii="Tahoma" w:hAnsi="Tahoma" w:cs="Tahoma"/>
                <w:color w:val="004990"/>
              </w:rPr>
              <w:t xml:space="preserve"> o daño deberá cancelar el valor de la mercadería.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14416C"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E962F"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7493FE"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81B3A" w:rsidRPr="009C2DE5" w14:paraId="372222E7"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01A6B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6602C4" w14:textId="77777777" w:rsidR="00A81B3A" w:rsidRDefault="00A81B3A" w:rsidP="004C363A">
            <w:pPr>
              <w:jc w:val="both"/>
              <w:rPr>
                <w:rFonts w:ascii="Tahoma" w:hAnsi="Tahoma" w:cs="Tahoma"/>
                <w:color w:val="004990"/>
              </w:rPr>
            </w:pPr>
            <w:r w:rsidRPr="00036144">
              <w:rPr>
                <w:rFonts w:ascii="Tahoma" w:hAnsi="Tahoma" w:cs="Tahoma"/>
                <w:color w:val="004990"/>
              </w:rPr>
              <w:t xml:space="preserve">Por ninguna circunstancia y bajo </w:t>
            </w:r>
            <w:r w:rsidR="00BF7C29" w:rsidRPr="00036144">
              <w:rPr>
                <w:rFonts w:ascii="Tahoma" w:hAnsi="Tahoma" w:cs="Tahoma"/>
                <w:color w:val="004990"/>
              </w:rPr>
              <w:t>ningún</w:t>
            </w:r>
            <w:r w:rsidRPr="00036144">
              <w:rPr>
                <w:rFonts w:ascii="Tahoma" w:hAnsi="Tahoma" w:cs="Tahoma"/>
                <w:color w:val="004990"/>
              </w:rPr>
              <w:t xml:space="preserve"> concepto el transportista podrá hacer uso del derecho de retención de los bienes almacenados o de aquellos en </w:t>
            </w:r>
            <w:r w:rsidR="00BF7C29" w:rsidRPr="00036144">
              <w:rPr>
                <w:rFonts w:ascii="Tahoma" w:hAnsi="Tahoma" w:cs="Tahoma"/>
                <w:color w:val="004990"/>
              </w:rPr>
              <w:t>tránsito</w:t>
            </w:r>
            <w:r w:rsidRPr="00036144">
              <w:rPr>
                <w:rFonts w:ascii="Tahoma" w:hAnsi="Tahoma" w:cs="Tahoma"/>
                <w:color w:val="004990"/>
              </w:rPr>
              <w:t xml:space="preserve">. </w:t>
            </w:r>
          </w:p>
          <w:p w14:paraId="7A84E0D5"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6B23E18" w14:textId="77777777" w:rsidR="00A81B3A" w:rsidRPr="009C2DE5" w:rsidRDefault="00A81B3A" w:rsidP="004C363A">
            <w:pPr>
              <w:jc w:val="center"/>
              <w:rPr>
                <w:b/>
                <w:color w:val="004990"/>
                <w:sz w:val="20"/>
                <w:szCs w:val="20"/>
              </w:rPr>
            </w:pPr>
            <w:r w:rsidRPr="006C4E9D">
              <w:rPr>
                <w:b/>
                <w:color w:val="004990"/>
                <w:sz w:val="20"/>
                <w:szCs w:val="20"/>
              </w:rPr>
              <w:lastRenderedPageBreak/>
              <w:fldChar w:fldCharType="begin">
                <w:ffData>
                  <w:name w:val="Casilla1"/>
                  <w:enabled/>
                  <w:calcOnExit w:val="0"/>
                  <w:checkBox>
                    <w:sizeAuto/>
                    <w:default w:val="1"/>
                  </w:checkBox>
                </w:ffData>
              </w:fldChar>
            </w:r>
            <w:r w:rsidRPr="006C4E9D">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6C4E9D">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04FC28"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4A516A"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20BBF152"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A1D821"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ED2627" w14:textId="77777777" w:rsidR="00A81B3A" w:rsidRDefault="00A81B3A" w:rsidP="004C363A">
            <w:pPr>
              <w:jc w:val="both"/>
              <w:rPr>
                <w:rFonts w:ascii="Tahoma" w:hAnsi="Tahoma" w:cs="Tahoma"/>
                <w:color w:val="004990"/>
              </w:rPr>
            </w:pPr>
            <w:r w:rsidRPr="00036144">
              <w:rPr>
                <w:rFonts w:ascii="Tahoma" w:hAnsi="Tahoma" w:cs="Tahoma"/>
                <w:color w:val="004990"/>
              </w:rPr>
              <w:t>Se requiere que el transportista tenga personal disponible a nivel nacional para servicios urbanos, rurales e interdepartamentales.</w:t>
            </w:r>
          </w:p>
          <w:p w14:paraId="3EDDA0E7" w14:textId="77777777" w:rsidR="00A81B3A" w:rsidRPr="00036144" w:rsidRDefault="00A81B3A" w:rsidP="004C363A">
            <w:pPr>
              <w:jc w:val="both"/>
              <w:rPr>
                <w:rFonts w:ascii="Tahoma" w:hAnsi="Tahoma" w:cs="Tahoma"/>
                <w:color w:val="004990"/>
              </w:rPr>
            </w:pPr>
            <w:r w:rsidRPr="00036144">
              <w:rPr>
                <w:rFonts w:ascii="Tahoma" w:hAnsi="Tahoma" w:cs="Tahoma"/>
                <w:color w:val="004990"/>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77285A0" w14:textId="77777777" w:rsidR="00A81B3A" w:rsidRPr="006C4E9D" w:rsidRDefault="00A81B3A" w:rsidP="004C363A">
            <w:pPr>
              <w:jc w:val="center"/>
              <w:rPr>
                <w:b/>
                <w:color w:val="004990"/>
                <w:sz w:val="20"/>
                <w:szCs w:val="20"/>
              </w:rPr>
            </w:pPr>
            <w:r w:rsidRPr="006C4E9D">
              <w:rPr>
                <w:b/>
                <w:color w:val="004990"/>
                <w:sz w:val="20"/>
                <w:szCs w:val="20"/>
              </w:rPr>
              <w:fldChar w:fldCharType="begin">
                <w:ffData>
                  <w:name w:val="Casilla1"/>
                  <w:enabled/>
                  <w:calcOnExit w:val="0"/>
                  <w:checkBox>
                    <w:sizeAuto/>
                    <w:default w:val="1"/>
                  </w:checkBox>
                </w:ffData>
              </w:fldChar>
            </w:r>
            <w:r w:rsidRPr="006C4E9D">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6C4E9D">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7D1E72"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05D4A7"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3EA2DC2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25AAC8"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5AC3F" w14:textId="77777777" w:rsidR="00A81B3A" w:rsidRDefault="00A81B3A" w:rsidP="004C363A">
            <w:pPr>
              <w:jc w:val="both"/>
              <w:rPr>
                <w:rFonts w:ascii="Tahoma" w:hAnsi="Tahoma" w:cs="Tahoma"/>
                <w:color w:val="004990"/>
              </w:rPr>
            </w:pPr>
            <w:r w:rsidRPr="00036144">
              <w:rPr>
                <w:rFonts w:ascii="Tahoma" w:hAnsi="Tahoma" w:cs="Tahoma"/>
                <w:color w:val="004990"/>
              </w:rPr>
              <w:t xml:space="preserve">Dar servicio personalizado y directo con información continua y oportuna, en el manejo de los </w:t>
            </w:r>
            <w:r w:rsidR="00BF7C29" w:rsidRPr="00036144">
              <w:rPr>
                <w:rFonts w:ascii="Tahoma" w:hAnsi="Tahoma" w:cs="Tahoma"/>
                <w:color w:val="004990"/>
              </w:rPr>
              <w:t>procesos</w:t>
            </w:r>
            <w:r w:rsidRPr="00036144">
              <w:rPr>
                <w:rFonts w:ascii="Tahoma" w:hAnsi="Tahoma" w:cs="Tahoma"/>
                <w:color w:val="004990"/>
              </w:rPr>
              <w:t xml:space="preserve"> de </w:t>
            </w:r>
            <w:r w:rsidR="00BF7C29" w:rsidRPr="00036144">
              <w:rPr>
                <w:rFonts w:ascii="Tahoma" w:hAnsi="Tahoma" w:cs="Tahoma"/>
                <w:color w:val="004990"/>
              </w:rPr>
              <w:t>logística</w:t>
            </w:r>
            <w:r w:rsidRPr="00036144">
              <w:rPr>
                <w:rFonts w:ascii="Tahoma" w:hAnsi="Tahoma" w:cs="Tahoma"/>
                <w:color w:val="004990"/>
              </w:rPr>
              <w:t xml:space="preserve"> integral, desde la cotización del servicio (si no se encuentran en el detalle</w:t>
            </w:r>
            <w:r w:rsidR="00493DD5">
              <w:rPr>
                <w:rFonts w:ascii="Tahoma" w:hAnsi="Tahoma" w:cs="Tahoma"/>
                <w:color w:val="004990"/>
              </w:rPr>
              <w:t xml:space="preserve"> de tramos</w:t>
            </w:r>
            <w:r w:rsidRPr="00036144">
              <w:rPr>
                <w:rFonts w:ascii="Tahoma" w:hAnsi="Tahoma" w:cs="Tahoma"/>
                <w:color w:val="004990"/>
              </w:rPr>
              <w:t xml:space="preserve">), hasta la llegada de la </w:t>
            </w:r>
            <w:r w:rsidR="00BF7C29" w:rsidRPr="00036144">
              <w:rPr>
                <w:rFonts w:ascii="Tahoma" w:hAnsi="Tahoma" w:cs="Tahoma"/>
                <w:color w:val="004990"/>
              </w:rPr>
              <w:t>mercadería</w:t>
            </w:r>
            <w:r w:rsidRPr="00036144">
              <w:rPr>
                <w:rFonts w:ascii="Tahoma" w:hAnsi="Tahoma" w:cs="Tahoma"/>
                <w:color w:val="004990"/>
              </w:rPr>
              <w:t xml:space="preserve"> a destino final</w:t>
            </w:r>
            <w:r>
              <w:rPr>
                <w:rFonts w:ascii="Tahoma" w:hAnsi="Tahoma" w:cs="Tahoma"/>
                <w:color w:val="004990"/>
              </w:rPr>
              <w:t>.</w:t>
            </w:r>
          </w:p>
          <w:p w14:paraId="677DD4CF"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15A0701" w14:textId="77777777" w:rsidR="00A81B3A" w:rsidRPr="006C4E9D"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CB8A3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2BD3E"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113DAAC3"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E380FC"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D7F05B" w14:textId="77777777" w:rsidR="00A81B3A" w:rsidRDefault="00A81B3A" w:rsidP="004C363A">
            <w:pPr>
              <w:jc w:val="both"/>
              <w:rPr>
                <w:rFonts w:ascii="Tahoma" w:hAnsi="Tahoma" w:cs="Tahoma"/>
                <w:color w:val="004990"/>
              </w:rPr>
            </w:pPr>
            <w:r w:rsidRPr="00036144">
              <w:rPr>
                <w:rFonts w:ascii="Tahoma" w:hAnsi="Tahoma" w:cs="Tahoma"/>
                <w:color w:val="004990"/>
              </w:rPr>
              <w:t xml:space="preserve">Comunicar con un máximo de </w:t>
            </w:r>
            <w:r w:rsidRPr="00C33CF0">
              <w:rPr>
                <w:rFonts w:ascii="Tahoma" w:hAnsi="Tahoma" w:cs="Tahoma"/>
                <w:b/>
                <w:color w:val="004990"/>
              </w:rPr>
              <w:t>un</w:t>
            </w:r>
            <w:r w:rsidRPr="00036144">
              <w:rPr>
                <w:rFonts w:ascii="Tahoma" w:hAnsi="Tahoma" w:cs="Tahoma"/>
                <w:color w:val="004990"/>
              </w:rPr>
              <w:t xml:space="preserve"> </w:t>
            </w:r>
            <w:r w:rsidR="00BF7C29" w:rsidRPr="00C33CF0">
              <w:rPr>
                <w:rFonts w:ascii="Tahoma" w:hAnsi="Tahoma" w:cs="Tahoma"/>
                <w:b/>
                <w:color w:val="004990"/>
              </w:rPr>
              <w:t>día</w:t>
            </w:r>
            <w:r w:rsidRPr="00036144">
              <w:rPr>
                <w:rFonts w:ascii="Tahoma" w:hAnsi="Tahoma" w:cs="Tahoma"/>
                <w:color w:val="004990"/>
              </w:rPr>
              <w:t xml:space="preserve"> cualquier siniestro o perdida suscitada en el transporte de material</w:t>
            </w:r>
            <w:r>
              <w:rPr>
                <w:rFonts w:ascii="Tahoma" w:hAnsi="Tahoma" w:cs="Tahoma"/>
                <w:color w:val="004990"/>
              </w:rPr>
              <w:t>.</w:t>
            </w:r>
          </w:p>
          <w:p w14:paraId="692C9E5C"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FC41E50" w14:textId="77777777" w:rsidR="00A81B3A" w:rsidRPr="006C4E9D"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BDCAC"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DD84D5"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4D5748D7"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CCA3FB"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BB7CF3" w14:textId="77777777" w:rsidR="00A81B3A" w:rsidRDefault="00A81B3A" w:rsidP="004C363A">
            <w:pPr>
              <w:jc w:val="both"/>
              <w:rPr>
                <w:rFonts w:ascii="Tahoma" w:hAnsi="Tahoma" w:cs="Tahoma"/>
                <w:color w:val="004990"/>
              </w:rPr>
            </w:pPr>
            <w:r w:rsidRPr="00036144">
              <w:rPr>
                <w:rFonts w:ascii="Tahoma" w:hAnsi="Tahoma" w:cs="Tahoma"/>
                <w:color w:val="004990"/>
              </w:rPr>
              <w:t>Transportar el material con la documentación que respalda su adquisición</w:t>
            </w:r>
            <w:r w:rsidR="00546110">
              <w:rPr>
                <w:rFonts w:ascii="Tahoma" w:hAnsi="Tahoma" w:cs="Tahoma"/>
                <w:color w:val="004990"/>
              </w:rPr>
              <w:t>:</w:t>
            </w:r>
            <w:r w:rsidRPr="00036144">
              <w:rPr>
                <w:rFonts w:ascii="Tahoma" w:hAnsi="Tahoma" w:cs="Tahoma"/>
                <w:color w:val="004990"/>
              </w:rPr>
              <w:t xml:space="preserve"> </w:t>
            </w:r>
            <w:r w:rsidRPr="00546110">
              <w:rPr>
                <w:rFonts w:ascii="Tahoma" w:hAnsi="Tahoma" w:cs="Tahoma"/>
                <w:color w:val="004990"/>
              </w:rPr>
              <w:t>copia legalizada de la factura</w:t>
            </w:r>
            <w:r w:rsidR="00C33CF0" w:rsidRPr="00546110">
              <w:rPr>
                <w:rFonts w:ascii="Tahoma" w:hAnsi="Tahoma" w:cs="Tahoma"/>
                <w:color w:val="004990"/>
              </w:rPr>
              <w:t>,</w:t>
            </w:r>
            <w:r w:rsidRPr="00546110">
              <w:rPr>
                <w:rFonts w:ascii="Tahoma" w:hAnsi="Tahoma" w:cs="Tahoma"/>
                <w:color w:val="004990"/>
              </w:rPr>
              <w:t xml:space="preserve"> en caso de compras Nacionales</w:t>
            </w:r>
            <w:r w:rsidR="00546110">
              <w:rPr>
                <w:rFonts w:ascii="Tahoma" w:hAnsi="Tahoma" w:cs="Tahoma"/>
                <w:color w:val="004990"/>
              </w:rPr>
              <w:t>, y</w:t>
            </w:r>
            <w:r w:rsidRPr="00036144">
              <w:rPr>
                <w:rFonts w:ascii="Tahoma" w:hAnsi="Tahoma" w:cs="Tahoma"/>
                <w:color w:val="004990"/>
              </w:rPr>
              <w:t xml:space="preserve"> Fotocopia legalizada de la Póliza de importación en caso de compras internacionales</w:t>
            </w:r>
            <w:r w:rsidR="00546110">
              <w:rPr>
                <w:rFonts w:ascii="Tahoma" w:hAnsi="Tahoma" w:cs="Tahoma"/>
                <w:color w:val="004990"/>
              </w:rPr>
              <w:t>;</w:t>
            </w:r>
            <w:r w:rsidRPr="00036144">
              <w:rPr>
                <w:rFonts w:ascii="Tahoma" w:hAnsi="Tahoma" w:cs="Tahoma"/>
                <w:color w:val="004990"/>
              </w:rPr>
              <w:t xml:space="preserve"> documentación que </w:t>
            </w:r>
            <w:r w:rsidR="00BF7C29" w:rsidRPr="00036144">
              <w:rPr>
                <w:rFonts w:ascii="Tahoma" w:hAnsi="Tahoma" w:cs="Tahoma"/>
                <w:color w:val="004990"/>
              </w:rPr>
              <w:t>será</w:t>
            </w:r>
            <w:r w:rsidRPr="00036144">
              <w:rPr>
                <w:rFonts w:ascii="Tahoma" w:hAnsi="Tahoma" w:cs="Tahoma"/>
                <w:color w:val="004990"/>
              </w:rPr>
              <w:t xml:space="preserve"> entregada por </w:t>
            </w:r>
            <w:r w:rsidR="00546110">
              <w:rPr>
                <w:rFonts w:ascii="Tahoma" w:hAnsi="Tahoma" w:cs="Tahoma"/>
                <w:color w:val="004990"/>
              </w:rPr>
              <w:t>ENTEL S.A.</w:t>
            </w:r>
            <w:r w:rsidRPr="00036144">
              <w:rPr>
                <w:rFonts w:ascii="Tahoma" w:hAnsi="Tahoma" w:cs="Tahoma"/>
                <w:color w:val="004990"/>
              </w:rPr>
              <w:t xml:space="preserve"> en el momento de la entrega del material o </w:t>
            </w:r>
            <w:r w:rsidR="00337590">
              <w:rPr>
                <w:rFonts w:ascii="Tahoma" w:hAnsi="Tahoma" w:cs="Tahoma"/>
                <w:color w:val="004990"/>
              </w:rPr>
              <w:t>deberán ser</w:t>
            </w:r>
            <w:r w:rsidRPr="00036144">
              <w:rPr>
                <w:rFonts w:ascii="Tahoma" w:hAnsi="Tahoma" w:cs="Tahoma"/>
                <w:color w:val="004990"/>
              </w:rPr>
              <w:t xml:space="preserve"> recogidas de</w:t>
            </w:r>
            <w:r w:rsidR="00337590">
              <w:rPr>
                <w:rFonts w:ascii="Tahoma" w:hAnsi="Tahoma" w:cs="Tahoma"/>
                <w:color w:val="004990"/>
              </w:rPr>
              <w:t xml:space="preserve">l lugar </w:t>
            </w:r>
            <w:r w:rsidR="00581E25">
              <w:rPr>
                <w:rFonts w:ascii="Tahoma" w:hAnsi="Tahoma" w:cs="Tahoma"/>
                <w:color w:val="004990"/>
              </w:rPr>
              <w:t xml:space="preserve">que </w:t>
            </w:r>
            <w:r w:rsidR="00546110">
              <w:rPr>
                <w:rFonts w:ascii="Tahoma" w:hAnsi="Tahoma" w:cs="Tahoma"/>
                <w:color w:val="004990"/>
              </w:rPr>
              <w:t>ENTEL S.A.</w:t>
            </w:r>
            <w:r w:rsidR="00F7111D">
              <w:rPr>
                <w:rFonts w:ascii="Tahoma" w:hAnsi="Tahoma" w:cs="Tahoma"/>
                <w:color w:val="004990"/>
              </w:rPr>
              <w:t xml:space="preserve"> </w:t>
            </w:r>
            <w:r w:rsidRPr="00036144">
              <w:rPr>
                <w:rFonts w:ascii="Tahoma" w:hAnsi="Tahoma" w:cs="Tahoma"/>
                <w:color w:val="004990"/>
              </w:rPr>
              <w:t xml:space="preserve">indique, las mismas que deben ser devueltas por el transportista en destino junto </w:t>
            </w:r>
            <w:r w:rsidR="00581E25">
              <w:rPr>
                <w:rFonts w:ascii="Tahoma" w:hAnsi="Tahoma" w:cs="Tahoma"/>
                <w:color w:val="004990"/>
              </w:rPr>
              <w:t>con</w:t>
            </w:r>
            <w:r w:rsidR="00581E25" w:rsidRPr="00036144">
              <w:rPr>
                <w:rFonts w:ascii="Tahoma" w:hAnsi="Tahoma" w:cs="Tahoma"/>
                <w:color w:val="004990"/>
              </w:rPr>
              <w:t xml:space="preserve"> </w:t>
            </w:r>
            <w:r w:rsidRPr="00036144">
              <w:rPr>
                <w:rFonts w:ascii="Tahoma" w:hAnsi="Tahoma" w:cs="Tahoma"/>
                <w:color w:val="004990"/>
              </w:rPr>
              <w:t>la entrega de la mercadería.</w:t>
            </w:r>
          </w:p>
          <w:p w14:paraId="31B52290"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CFBAF34"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7D1CE8"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CAC0E8"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57890AAD"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241A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4E509E" w14:textId="5D5CCF8C" w:rsidR="00A81B3A" w:rsidRPr="00036144" w:rsidRDefault="00A81B3A" w:rsidP="004C363A">
            <w:pPr>
              <w:jc w:val="both"/>
              <w:rPr>
                <w:rFonts w:ascii="Tahoma" w:hAnsi="Tahoma" w:cs="Tahoma"/>
                <w:color w:val="004990"/>
              </w:rPr>
            </w:pPr>
            <w:r w:rsidRPr="00036144">
              <w:rPr>
                <w:rFonts w:ascii="Tahoma" w:hAnsi="Tahoma" w:cs="Tahoma"/>
                <w:color w:val="004990"/>
              </w:rPr>
              <w:t>Manipular los bienes a ser transport</w:t>
            </w:r>
            <w:r w:rsidR="00190A29">
              <w:rPr>
                <w:rFonts w:ascii="Tahoma" w:hAnsi="Tahoma" w:cs="Tahoma"/>
                <w:color w:val="004990"/>
              </w:rPr>
              <w:t>ados con equipamiento de carga (</w:t>
            </w:r>
            <w:r w:rsidR="00337590">
              <w:rPr>
                <w:rFonts w:ascii="Tahoma" w:hAnsi="Tahoma" w:cs="Tahoma"/>
                <w:color w:val="004990"/>
              </w:rPr>
              <w:t>carro de carga</w:t>
            </w:r>
            <w:r w:rsidRPr="00036144">
              <w:rPr>
                <w:rFonts w:ascii="Tahoma" w:hAnsi="Tahoma" w:cs="Tahoma"/>
                <w:color w:val="004990"/>
              </w:rPr>
              <w:t xml:space="preserve">, </w:t>
            </w:r>
            <w:r w:rsidR="00581E25">
              <w:rPr>
                <w:rFonts w:ascii="Tahoma" w:hAnsi="Tahoma" w:cs="Tahoma"/>
                <w:color w:val="004990"/>
              </w:rPr>
              <w:t>levanta pallets</w:t>
            </w:r>
            <w:r w:rsidR="00581E25" w:rsidRPr="00036144">
              <w:rPr>
                <w:rFonts w:ascii="Tahoma" w:hAnsi="Tahoma" w:cs="Tahoma"/>
                <w:color w:val="004990"/>
              </w:rPr>
              <w:t xml:space="preserve"> </w:t>
            </w:r>
            <w:r w:rsidRPr="00036144">
              <w:rPr>
                <w:rFonts w:ascii="Tahoma" w:hAnsi="Tahoma" w:cs="Tahoma"/>
                <w:color w:val="004990"/>
              </w:rPr>
              <w:t xml:space="preserve">u otros) para evitar destrozos del material o </w:t>
            </w:r>
            <w:r w:rsidR="00916D4A">
              <w:rPr>
                <w:rFonts w:ascii="Tahoma" w:hAnsi="Tahoma" w:cs="Tahoma"/>
                <w:color w:val="004990"/>
              </w:rPr>
              <w:t xml:space="preserve">maltratar los </w:t>
            </w:r>
            <w:r w:rsidRPr="00036144">
              <w:rPr>
                <w:rFonts w:ascii="Tahoma" w:hAnsi="Tahoma" w:cs="Tahoma"/>
                <w:color w:val="004990"/>
              </w:rPr>
              <w:t>pisos</w:t>
            </w:r>
            <w:r>
              <w:rPr>
                <w:rFonts w:ascii="Tahoma" w:hAnsi="Tahoma" w:cs="Tahoma"/>
                <w:color w:val="004990"/>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C77B236"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FCA25A"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ED1D47"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6988309D"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6B7F8A"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08B22B" w14:textId="0D5C8688" w:rsidR="00A81B3A" w:rsidRDefault="00A81B3A" w:rsidP="004C363A">
            <w:pPr>
              <w:jc w:val="both"/>
              <w:rPr>
                <w:rFonts w:ascii="Tahoma" w:hAnsi="Tahoma" w:cs="Tahoma"/>
                <w:color w:val="004990"/>
              </w:rPr>
            </w:pPr>
            <w:r w:rsidRPr="00036144">
              <w:rPr>
                <w:rFonts w:ascii="Tahoma" w:hAnsi="Tahoma" w:cs="Tahoma"/>
                <w:color w:val="004990"/>
              </w:rPr>
              <w:t>Contar con movilidades de transporte pesado</w:t>
            </w:r>
            <w:r w:rsidR="00581E25">
              <w:rPr>
                <w:rFonts w:ascii="Tahoma" w:hAnsi="Tahoma" w:cs="Tahoma"/>
                <w:color w:val="004990"/>
              </w:rPr>
              <w:t>,</w:t>
            </w:r>
            <w:r w:rsidRPr="00036144">
              <w:rPr>
                <w:rFonts w:ascii="Tahoma" w:hAnsi="Tahoma" w:cs="Tahoma"/>
                <w:color w:val="004990"/>
              </w:rPr>
              <w:t xml:space="preserve"> camiones o furgones</w:t>
            </w:r>
            <w:r w:rsidR="00581E25">
              <w:rPr>
                <w:rFonts w:ascii="Tahoma" w:hAnsi="Tahoma" w:cs="Tahoma"/>
                <w:color w:val="004990"/>
              </w:rPr>
              <w:t>,</w:t>
            </w:r>
            <w:r w:rsidRPr="00036144">
              <w:rPr>
                <w:rFonts w:ascii="Tahoma" w:hAnsi="Tahoma" w:cs="Tahoma"/>
                <w:color w:val="004990"/>
              </w:rPr>
              <w:t xml:space="preserve"> en las ciudades de La Paz, Santa Cruz y Cochabamba para el servicio de transporte,</w:t>
            </w:r>
            <w:r w:rsidR="005807E8">
              <w:rPr>
                <w:rFonts w:ascii="Tahoma" w:hAnsi="Tahoma" w:cs="Tahoma"/>
                <w:color w:val="004990"/>
              </w:rPr>
              <w:t xml:space="preserve"> </w:t>
            </w:r>
            <w:r w:rsidR="0026408B">
              <w:rPr>
                <w:rFonts w:ascii="Tahoma" w:hAnsi="Tahoma" w:cs="Tahoma"/>
                <w:color w:val="004990"/>
              </w:rPr>
              <w:t>y</w:t>
            </w:r>
            <w:r w:rsidR="0026408B" w:rsidRPr="00036144">
              <w:rPr>
                <w:rFonts w:ascii="Tahoma" w:hAnsi="Tahoma" w:cs="Tahoma"/>
                <w:color w:val="004990"/>
              </w:rPr>
              <w:t xml:space="preserve"> presentar</w:t>
            </w:r>
            <w:r w:rsidRPr="00036144">
              <w:rPr>
                <w:rFonts w:ascii="Tahoma" w:hAnsi="Tahoma" w:cs="Tahoma"/>
                <w:color w:val="004990"/>
              </w:rPr>
              <w:t xml:space="preserve"> el RUAT o</w:t>
            </w:r>
            <w:r w:rsidR="00BF7C29">
              <w:rPr>
                <w:rFonts w:ascii="Tahoma" w:hAnsi="Tahoma" w:cs="Tahoma"/>
                <w:color w:val="004990"/>
              </w:rPr>
              <w:t xml:space="preserve"> </w:t>
            </w:r>
            <w:r w:rsidRPr="00036144">
              <w:rPr>
                <w:rFonts w:ascii="Tahoma" w:hAnsi="Tahoma" w:cs="Tahoma"/>
                <w:color w:val="004990"/>
              </w:rPr>
              <w:t>contratos suscritos con otros transportistas</w:t>
            </w:r>
            <w:r w:rsidR="005807E8">
              <w:rPr>
                <w:rFonts w:ascii="Tahoma" w:hAnsi="Tahoma" w:cs="Tahoma"/>
                <w:color w:val="004990"/>
              </w:rPr>
              <w:t xml:space="preserve"> para el resto de las regionales</w:t>
            </w:r>
            <w:r w:rsidRPr="00036144">
              <w:rPr>
                <w:rFonts w:ascii="Tahoma" w:hAnsi="Tahoma" w:cs="Tahoma"/>
                <w:color w:val="004990"/>
              </w:rPr>
              <w:t xml:space="preserve">.  </w:t>
            </w:r>
          </w:p>
          <w:p w14:paraId="5AA7D7B6"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40B54E1"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C42DED"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22D669" w14:textId="77777777" w:rsidR="00A81B3A" w:rsidRPr="009C2DE5" w:rsidRDefault="00A81B3A" w:rsidP="004C363A">
            <w:pPr>
              <w:jc w:val="center"/>
              <w:rPr>
                <w:rFonts w:ascii="Tahoma" w:hAnsi="Tahoma" w:cs="Tahoma"/>
                <w:color w:val="004990"/>
                <w:sz w:val="18"/>
                <w:szCs w:val="18"/>
                <w:lang w:eastAsia="es-BO"/>
              </w:rPr>
            </w:pPr>
          </w:p>
        </w:tc>
      </w:tr>
      <w:tr w:rsidR="00A81B3A" w:rsidRPr="009C2DE5" w14:paraId="09230160"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BDF943"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104D58" w14:textId="4B6FA45B" w:rsidR="00A81B3A" w:rsidRDefault="00A81B3A" w:rsidP="004C363A">
            <w:pPr>
              <w:jc w:val="both"/>
              <w:rPr>
                <w:rFonts w:ascii="Tahoma" w:hAnsi="Tahoma" w:cs="Tahoma"/>
                <w:color w:val="004990"/>
              </w:rPr>
            </w:pPr>
            <w:r w:rsidRPr="00036144">
              <w:rPr>
                <w:rFonts w:ascii="Tahoma" w:hAnsi="Tahoma" w:cs="Tahoma"/>
                <w:color w:val="004990"/>
              </w:rPr>
              <w:t xml:space="preserve">Los materiales entregados por </w:t>
            </w:r>
            <w:r w:rsidR="00546110">
              <w:rPr>
                <w:rFonts w:ascii="Tahoma" w:hAnsi="Tahoma" w:cs="Tahoma"/>
                <w:color w:val="004990"/>
              </w:rPr>
              <w:t xml:space="preserve">ENTEL </w:t>
            </w:r>
            <w:r w:rsidRPr="00036144">
              <w:rPr>
                <w:rFonts w:ascii="Tahoma" w:hAnsi="Tahoma" w:cs="Tahoma"/>
                <w:color w:val="004990"/>
              </w:rPr>
              <w:t xml:space="preserve">S.A. y que deben ser enviados a </w:t>
            </w:r>
            <w:r w:rsidR="0026408B" w:rsidRPr="00036144">
              <w:rPr>
                <w:rFonts w:ascii="Tahoma" w:hAnsi="Tahoma" w:cs="Tahoma"/>
                <w:color w:val="004990"/>
              </w:rPr>
              <w:t>destino, no</w:t>
            </w:r>
            <w:r w:rsidRPr="00036144">
              <w:rPr>
                <w:rFonts w:ascii="Tahoma" w:hAnsi="Tahoma" w:cs="Tahoma"/>
                <w:color w:val="004990"/>
              </w:rPr>
              <w:t xml:space="preserve"> deben ser trasportados en calidad de Encomienda</w:t>
            </w:r>
            <w:r w:rsidR="005807E8">
              <w:rPr>
                <w:rFonts w:ascii="Tahoma" w:hAnsi="Tahoma" w:cs="Tahoma"/>
                <w:color w:val="004990"/>
              </w:rPr>
              <w:t>.</w:t>
            </w:r>
            <w:r w:rsidRPr="00036144">
              <w:rPr>
                <w:rFonts w:ascii="Tahoma" w:hAnsi="Tahoma" w:cs="Tahoma"/>
                <w:color w:val="004990"/>
              </w:rPr>
              <w:t xml:space="preserve"> </w:t>
            </w:r>
            <w:r w:rsidR="005807E8">
              <w:rPr>
                <w:rFonts w:ascii="Tahoma" w:hAnsi="Tahoma" w:cs="Tahoma"/>
                <w:color w:val="004990"/>
              </w:rPr>
              <w:t>E</w:t>
            </w:r>
            <w:r w:rsidRPr="00036144">
              <w:rPr>
                <w:rFonts w:ascii="Tahoma" w:hAnsi="Tahoma" w:cs="Tahoma"/>
                <w:color w:val="004990"/>
              </w:rPr>
              <w:t xml:space="preserve">l material debe ser transportado mediante sus movilidades (Camiones </w:t>
            </w:r>
            <w:r w:rsidR="0026408B" w:rsidRPr="00036144">
              <w:rPr>
                <w:rFonts w:ascii="Tahoma" w:hAnsi="Tahoma" w:cs="Tahoma"/>
                <w:color w:val="004990"/>
              </w:rPr>
              <w:t>o furgones</w:t>
            </w:r>
            <w:r w:rsidRPr="00036144">
              <w:rPr>
                <w:rFonts w:ascii="Tahoma" w:hAnsi="Tahoma" w:cs="Tahoma"/>
                <w:color w:val="004990"/>
              </w:rPr>
              <w:t>)</w:t>
            </w:r>
            <w:r w:rsidR="005807E8">
              <w:rPr>
                <w:rFonts w:ascii="Tahoma" w:hAnsi="Tahoma" w:cs="Tahoma"/>
                <w:color w:val="004990"/>
              </w:rPr>
              <w:t xml:space="preserve"> en cumplimiento al anterior punto 16</w:t>
            </w:r>
            <w:r>
              <w:rPr>
                <w:rFonts w:ascii="Tahoma" w:hAnsi="Tahoma" w:cs="Tahoma"/>
                <w:color w:val="004990"/>
              </w:rPr>
              <w:t>.</w:t>
            </w:r>
          </w:p>
          <w:p w14:paraId="5B73DFD1" w14:textId="77777777" w:rsidR="00A81B3A" w:rsidRPr="00036144" w:rsidRDefault="00A81B3A" w:rsidP="004C363A">
            <w:pPr>
              <w:jc w:val="both"/>
              <w:rPr>
                <w:rFonts w:ascii="Tahoma" w:hAnsi="Tahoma" w:cs="Tahoma"/>
                <w:color w:val="00499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75E2D45" w14:textId="77777777" w:rsidR="00A81B3A" w:rsidRPr="009C2DE5" w:rsidRDefault="00A81B3A"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FB6976" w14:textId="77777777" w:rsidR="00A81B3A" w:rsidRPr="009C2DE5"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09B2F4" w14:textId="77777777" w:rsidR="00A81B3A" w:rsidRPr="009C2DE5" w:rsidRDefault="00A81B3A" w:rsidP="004C363A">
            <w:pPr>
              <w:jc w:val="center"/>
              <w:rPr>
                <w:rFonts w:ascii="Tahoma" w:hAnsi="Tahoma" w:cs="Tahoma"/>
                <w:color w:val="004990"/>
                <w:sz w:val="18"/>
                <w:szCs w:val="18"/>
                <w:lang w:eastAsia="es-BO"/>
              </w:rPr>
            </w:pPr>
          </w:p>
        </w:tc>
      </w:tr>
      <w:tr w:rsidR="005D4457" w:rsidRPr="009C2DE5" w14:paraId="5157167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031C8C" w14:textId="53A5C01C" w:rsidR="005D4457" w:rsidRPr="00CF1D19" w:rsidRDefault="005D4457" w:rsidP="004C363A">
            <w:pPr>
              <w:jc w:val="center"/>
              <w:rPr>
                <w:rFonts w:ascii="Tahoma" w:hAnsi="Tahoma" w:cs="Tahoma"/>
                <w:color w:val="004990"/>
                <w:szCs w:val="18"/>
                <w:lang w:eastAsia="es-BO"/>
              </w:rPr>
            </w:pPr>
            <w:r>
              <w:rPr>
                <w:rFonts w:ascii="Tahoma" w:hAnsi="Tahoma" w:cs="Tahoma"/>
                <w:color w:val="004990"/>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6AFDC6" w14:textId="60B31830" w:rsidR="005D4457" w:rsidRPr="00036144" w:rsidRDefault="005D4457" w:rsidP="004C363A">
            <w:pPr>
              <w:jc w:val="both"/>
              <w:rPr>
                <w:rFonts w:ascii="Tahoma" w:hAnsi="Tahoma" w:cs="Tahoma"/>
                <w:color w:val="004990"/>
              </w:rPr>
            </w:pPr>
            <w:r w:rsidRPr="005D4457">
              <w:rPr>
                <w:rFonts w:ascii="Tahoma" w:hAnsi="Tahoma" w:cs="Tahoma"/>
                <w:color w:val="004990"/>
              </w:rPr>
              <w:t>El transportista será responsable por cualquier perdida o daño que pueda tener el material a transportarse desde el momento de recibir el material, en tránsito hasta la entrega del material en destino,  debiendo cancelar el costo comercial registrado en sistemas del material extraviado o dañado, en caso de pérdida de tarjetas deberán asumir el crédito de las tarjetas, las multas que Impuestos Internos determine  y el costo de publicación ya que se tratan de facturas, para perdidas del material POP se aplicara el costo registrado en la factura del pedido de compra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E9689BF" w14:textId="79C3589B" w:rsidR="005D4457" w:rsidRPr="009C2DE5" w:rsidRDefault="005D4457" w:rsidP="004C36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B7238E">
              <w:rPr>
                <w:b/>
                <w:color w:val="004990"/>
                <w:sz w:val="20"/>
                <w:szCs w:val="20"/>
              </w:rPr>
            </w:r>
            <w:r w:rsidR="00B7238E">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2F1EAE" w14:textId="77777777" w:rsidR="005D4457" w:rsidRPr="009C2DE5" w:rsidRDefault="005D4457"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B8DF30" w14:textId="77777777" w:rsidR="005D4457" w:rsidRPr="009C2DE5" w:rsidRDefault="005D4457" w:rsidP="004C363A">
            <w:pPr>
              <w:jc w:val="center"/>
              <w:rPr>
                <w:rFonts w:ascii="Tahoma" w:hAnsi="Tahoma" w:cs="Tahoma"/>
                <w:color w:val="004990"/>
                <w:sz w:val="18"/>
                <w:szCs w:val="18"/>
                <w:lang w:eastAsia="es-BO"/>
              </w:rPr>
            </w:pPr>
          </w:p>
        </w:tc>
      </w:tr>
    </w:tbl>
    <w:p w14:paraId="1EF88556" w14:textId="77777777" w:rsidR="00A81B3A" w:rsidRDefault="00A81B3A" w:rsidP="00A81B3A">
      <w:pPr>
        <w:rPr>
          <w:lang w:val="es-BO"/>
        </w:rPr>
      </w:pPr>
    </w:p>
    <w:p w14:paraId="3F1FF654" w14:textId="77777777" w:rsidR="00916D4A" w:rsidRDefault="00916D4A" w:rsidP="00A81B3A">
      <w:pPr>
        <w:rPr>
          <w:lang w:val="es-BO"/>
        </w:rPr>
      </w:pPr>
    </w:p>
    <w:p w14:paraId="73E2F139" w14:textId="77777777" w:rsidR="00916D4A" w:rsidRPr="009B764A" w:rsidRDefault="00916D4A" w:rsidP="00A81B3A">
      <w:pPr>
        <w:rPr>
          <w:lang w:val="es-BO"/>
        </w:rPr>
      </w:pPr>
    </w:p>
    <w:p w14:paraId="644CFFB5" w14:textId="77777777" w:rsidR="00916D4A" w:rsidRDefault="00916D4A" w:rsidP="00916D4A">
      <w:pPr>
        <w:pStyle w:val="TITULOS"/>
        <w:spacing w:after="0"/>
        <w:ind w:left="426" w:firstLine="0"/>
        <w:rPr>
          <w:rFonts w:ascii="Tahoma" w:hAnsi="Tahoma" w:cs="Tahoma"/>
          <w:color w:val="004990"/>
          <w:sz w:val="22"/>
          <w:szCs w:val="22"/>
        </w:rPr>
      </w:pPr>
    </w:p>
    <w:p w14:paraId="78FAA116" w14:textId="77777777" w:rsidR="00A81B3A" w:rsidRDefault="00A81B3A" w:rsidP="00B60017">
      <w:pPr>
        <w:pStyle w:val="TITULOS"/>
        <w:numPr>
          <w:ilvl w:val="0"/>
          <w:numId w:val="20"/>
        </w:numPr>
        <w:spacing w:after="0"/>
        <w:ind w:left="426" w:hanging="426"/>
        <w:rPr>
          <w:rFonts w:ascii="Tahoma" w:hAnsi="Tahoma" w:cs="Tahoma"/>
          <w:color w:val="004990"/>
          <w:sz w:val="22"/>
          <w:szCs w:val="22"/>
        </w:rPr>
      </w:pPr>
      <w:r>
        <w:rPr>
          <w:rFonts w:ascii="Tahoma" w:hAnsi="Tahoma" w:cs="Tahoma"/>
          <w:color w:val="004990"/>
          <w:sz w:val="22"/>
          <w:szCs w:val="22"/>
        </w:rPr>
        <w:t xml:space="preserve">GARANTIAS </w:t>
      </w:r>
    </w:p>
    <w:p w14:paraId="4202BD22" w14:textId="77777777" w:rsidR="00A81B3A" w:rsidRPr="00784D93" w:rsidRDefault="00A81B3A" w:rsidP="00A81B3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A81B3A" w:rsidRPr="009F38E4" w14:paraId="432E9CDD" w14:textId="77777777" w:rsidTr="004C363A">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E1E89CE" w14:textId="77777777" w:rsidR="00A81B3A" w:rsidRPr="009F38E4" w:rsidRDefault="00A81B3A" w:rsidP="00F7111D">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ENTEL S.A.</w:t>
            </w:r>
            <w:r w:rsidRPr="009F38E4">
              <w:rPr>
                <w:rFonts w:ascii="Tahoma" w:hAnsi="Tahoma" w:cs="Tahoma"/>
                <w:b/>
                <w:bCs/>
                <w:color w:val="FFFFFF" w:themeColor="background1"/>
                <w:sz w:val="18"/>
                <w:szCs w:val="18"/>
                <w:lang w:eastAsia="es-BO"/>
              </w:rPr>
              <w:t xml:space="preserve"> </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4999679"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RESPUESTA DEL OFERENTE</w:t>
            </w:r>
          </w:p>
        </w:tc>
      </w:tr>
      <w:tr w:rsidR="00A81B3A" w:rsidRPr="009F38E4" w14:paraId="0D229AE2" w14:textId="77777777" w:rsidTr="004C363A">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E449C54"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2E3EBF"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2A0585"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(Llenado Obligatorio)</w:t>
            </w:r>
          </w:p>
        </w:tc>
      </w:tr>
      <w:tr w:rsidR="00A81B3A" w:rsidRPr="009F38E4" w14:paraId="1149C0B5" w14:textId="77777777" w:rsidTr="004C363A">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39C823C" w14:textId="77777777" w:rsidR="00A81B3A" w:rsidRPr="009F38E4" w:rsidRDefault="00A81B3A" w:rsidP="004C363A">
            <w:pPr>
              <w:jc w:val="center"/>
              <w:rPr>
                <w:rFonts w:ascii="Tahoma" w:hAnsi="Tahoma" w:cs="Tahoma"/>
                <w:b/>
                <w:color w:val="FFFFFF" w:themeColor="background1"/>
                <w:sz w:val="18"/>
                <w:szCs w:val="18"/>
                <w:lang w:eastAsia="es-BO"/>
              </w:rPr>
            </w:pPr>
            <w:r w:rsidRPr="009F38E4">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63CD8C4" w14:textId="77777777" w:rsidR="00A81B3A" w:rsidRPr="009F38E4" w:rsidRDefault="00A81B3A" w:rsidP="004C363A">
            <w:pPr>
              <w:jc w:val="center"/>
              <w:rPr>
                <w:rFonts w:ascii="Tahoma" w:hAnsi="Tahoma" w:cs="Tahoma"/>
                <w:color w:val="FFFFFF" w:themeColor="background1"/>
                <w:sz w:val="18"/>
                <w:szCs w:val="18"/>
                <w:lang w:eastAsia="es-BO"/>
              </w:rPr>
            </w:pPr>
            <w:r w:rsidRPr="009F38E4">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754AE0C"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6A5C9D7" w14:textId="77777777" w:rsidR="00A81B3A" w:rsidRPr="009F38E4" w:rsidRDefault="00A81B3A" w:rsidP="004C363A">
            <w:pPr>
              <w:jc w:val="center"/>
              <w:rPr>
                <w:rFonts w:ascii="Tahoma" w:hAnsi="Tahoma" w:cs="Tahoma"/>
                <w:b/>
                <w:bCs/>
                <w:color w:val="FFFFFF" w:themeColor="background1"/>
                <w:sz w:val="18"/>
                <w:szCs w:val="18"/>
                <w:lang w:val="en-GB" w:eastAsia="es-BO"/>
              </w:rPr>
            </w:pPr>
            <w:r w:rsidRPr="009F38E4">
              <w:rPr>
                <w:rFonts w:ascii="Tahoma" w:hAnsi="Tahoma" w:cs="Tahoma"/>
                <w:b/>
                <w:bCs/>
                <w:color w:val="FFFFFF" w:themeColor="background1"/>
                <w:sz w:val="18"/>
                <w:szCs w:val="18"/>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13D21E3" w14:textId="77777777" w:rsidR="00A81B3A" w:rsidRPr="009F38E4" w:rsidRDefault="00A81B3A" w:rsidP="004C363A">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DOCUMENTO, PÁGINA, REFERENCIA</w:t>
            </w:r>
          </w:p>
        </w:tc>
      </w:tr>
      <w:tr w:rsidR="00A81B3A" w:rsidRPr="009F38E4" w14:paraId="05D2D641"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729EEB"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4921363" w14:textId="5E682E6A" w:rsidR="00A81B3A" w:rsidRPr="002C79BD" w:rsidRDefault="00940040" w:rsidP="002C79BD">
            <w:pPr>
              <w:pStyle w:val="ww-textoindependiente2"/>
              <w:spacing w:after="240" w:line="240" w:lineRule="auto"/>
              <w:rPr>
                <w:rFonts w:ascii="Tahoma" w:hAnsi="Tahoma" w:cs="Tahoma"/>
                <w:color w:val="1F497D"/>
                <w:sz w:val="22"/>
                <w:szCs w:val="22"/>
                <w:lang w:val="es-ES_tradnl"/>
              </w:rPr>
            </w:pPr>
            <w:r w:rsidRPr="00940040">
              <w:rPr>
                <w:rFonts w:ascii="Tahoma" w:hAnsi="Tahoma" w:cs="Tahoma"/>
                <w:b/>
                <w:color w:val="004990"/>
                <w:sz w:val="16"/>
                <w:szCs w:val="16"/>
                <w:lang w:val="es-ES_tradnl" w:eastAsia="es-ES"/>
              </w:rPr>
              <w:t xml:space="preserve">Boleta de Garantía de Cumplimiento de Contrato por el 10% del monto total adjudicado con las características de renovable, irrevocable, de ejecución </w:t>
            </w:r>
            <w:r w:rsidR="0026408B" w:rsidRPr="00940040">
              <w:rPr>
                <w:rFonts w:ascii="Tahoma" w:hAnsi="Tahoma" w:cs="Tahoma"/>
                <w:b/>
                <w:color w:val="004990"/>
                <w:sz w:val="16"/>
                <w:szCs w:val="16"/>
                <w:lang w:val="es-ES_tradnl" w:eastAsia="es-ES"/>
              </w:rPr>
              <w:t>inmediata y</w:t>
            </w:r>
            <w:r w:rsidRPr="00940040">
              <w:rPr>
                <w:rFonts w:ascii="Tahoma" w:hAnsi="Tahoma" w:cs="Tahoma"/>
                <w:b/>
                <w:color w:val="004990"/>
                <w:sz w:val="16"/>
                <w:szCs w:val="16"/>
                <w:lang w:val="es-ES_tradnl" w:eastAsia="es-ES"/>
              </w:rPr>
              <w:t xml:space="preserve"> a primer requerimiento a favor de ENTEL S.A. La vigencia de la garantía debe ser computable a partir de la fecha de la entrega de la </w:t>
            </w:r>
            <w:r w:rsidRPr="00940040">
              <w:rPr>
                <w:rFonts w:ascii="Tahoma" w:hAnsi="Tahoma" w:cs="Tahoma"/>
                <w:b/>
                <w:color w:val="004990"/>
                <w:sz w:val="16"/>
                <w:szCs w:val="16"/>
                <w:lang w:val="es-ES_tradnl" w:eastAsia="es-ES"/>
              </w:rPr>
              <w:lastRenderedPageBreak/>
              <w:t>documentación para la elaboración del contrato, más un mínimo de sesenta (60) días calendario adicionales a la fecha de recepción del bien o servicio.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FE7C6F"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B7238E">
              <w:rPr>
                <w:rFonts w:ascii="Tahoma" w:hAnsi="Tahoma" w:cs="Tahoma"/>
                <w:color w:val="004990"/>
                <w:sz w:val="18"/>
                <w:szCs w:val="18"/>
              </w:rPr>
            </w:r>
            <w:r w:rsidR="00B7238E">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F85C08"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EF711B"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35EA4D2B"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22CFF"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2B34DAA6" w14:textId="42C877B7" w:rsidR="00A81B3A" w:rsidRDefault="00A81B3A" w:rsidP="004C363A">
            <w:pPr>
              <w:jc w:val="both"/>
              <w:rPr>
                <w:rFonts w:ascii="Tahoma" w:hAnsi="Tahoma" w:cs="Tahoma"/>
                <w:color w:val="004990"/>
                <w:lang w:val="es-ES_tradnl"/>
              </w:rPr>
            </w:pPr>
            <w:r w:rsidRPr="00E30BBB">
              <w:rPr>
                <w:rFonts w:ascii="Tahoma" w:hAnsi="Tahoma" w:cs="Tahoma"/>
                <w:b/>
                <w:color w:val="004990"/>
                <w:lang w:val="es-ES_tradnl"/>
              </w:rPr>
              <w:t>Póliza de Responsabilidad Civil</w:t>
            </w:r>
            <w:r w:rsidRPr="008F5DFD">
              <w:rPr>
                <w:rFonts w:ascii="Tahoma" w:hAnsi="Tahoma" w:cs="Tahoma"/>
                <w:color w:val="004990"/>
                <w:lang w:val="es-ES_tradnl"/>
              </w:rPr>
              <w:t xml:space="preserve">  que cubrirá de manera inclusiva pero no limitativa durante la vigencia del contrato hasta 30  </w:t>
            </w:r>
            <w:r w:rsidR="00BF7C29" w:rsidRPr="008F5DFD">
              <w:rPr>
                <w:rFonts w:ascii="Tahoma" w:hAnsi="Tahoma" w:cs="Tahoma"/>
                <w:color w:val="004990"/>
                <w:lang w:val="es-ES_tradnl"/>
              </w:rPr>
              <w:t>días</w:t>
            </w:r>
            <w:r w:rsidRPr="008F5DFD">
              <w:rPr>
                <w:rFonts w:ascii="Tahoma" w:hAnsi="Tahoma" w:cs="Tahoma"/>
                <w:color w:val="004990"/>
                <w:lang w:val="es-ES_tradnl"/>
              </w:rPr>
              <w:t xml:space="preserve"> posterior a la vigencia del mismo los siguientes riesgos: Responsabilidad Civil General y Operacional, Responsabilidad Civil Extracontractual, Contractual, Daños a la Propiedad y Daños Humanos, </w:t>
            </w:r>
            <w:r w:rsidRPr="00E30BBB">
              <w:rPr>
                <w:rFonts w:ascii="Tahoma" w:hAnsi="Tahoma" w:cs="Tahoma"/>
                <w:color w:val="004990"/>
                <w:lang w:val="es-ES_tradnl"/>
              </w:rPr>
              <w:t xml:space="preserve">cubiertos con la </w:t>
            </w:r>
            <w:r w:rsidR="00BF7C29" w:rsidRPr="00E30BBB">
              <w:rPr>
                <w:rFonts w:ascii="Tahoma" w:hAnsi="Tahoma" w:cs="Tahoma"/>
                <w:color w:val="004990"/>
                <w:lang w:val="es-ES_tradnl"/>
              </w:rPr>
              <w:t>Póliza</w:t>
            </w:r>
            <w:r w:rsidRPr="00E30BBB">
              <w:rPr>
                <w:rFonts w:ascii="Tahoma" w:hAnsi="Tahoma" w:cs="Tahoma"/>
                <w:color w:val="004990"/>
                <w:lang w:val="es-ES_tradnl"/>
              </w:rPr>
              <w:t xml:space="preserve"> de Responsabilidad Civil</w:t>
            </w:r>
            <w:r w:rsidR="001621D3">
              <w:rPr>
                <w:rFonts w:ascii="Tahoma" w:hAnsi="Tahoma" w:cs="Tahoma"/>
                <w:color w:val="004990"/>
                <w:lang w:val="es-ES_tradnl"/>
              </w:rPr>
              <w:t>.</w:t>
            </w:r>
          </w:p>
          <w:p w14:paraId="25B4EBFF" w14:textId="77777777" w:rsidR="00A81B3A" w:rsidRPr="008F5DFD" w:rsidRDefault="00A81B3A" w:rsidP="004C363A">
            <w:pPr>
              <w:jc w:val="both"/>
              <w:rPr>
                <w:rFonts w:ascii="Tahoma" w:hAnsi="Tahoma" w:cs="Tahoma"/>
                <w:color w:val="004990"/>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CE5960"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B7238E">
              <w:rPr>
                <w:rFonts w:ascii="Tahoma" w:hAnsi="Tahoma" w:cs="Tahoma"/>
                <w:color w:val="004990"/>
                <w:sz w:val="18"/>
                <w:szCs w:val="18"/>
              </w:rPr>
            </w:r>
            <w:r w:rsidR="00B7238E">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477326"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91FEB"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4E05186F"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9F3971"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0F6BA78E" w14:textId="75C2CA3D" w:rsidR="00A81B3A" w:rsidRDefault="00A81B3A" w:rsidP="004C363A">
            <w:pPr>
              <w:jc w:val="both"/>
              <w:rPr>
                <w:rFonts w:ascii="Tahoma" w:hAnsi="Tahoma" w:cs="Tahoma"/>
                <w:color w:val="004990"/>
                <w:szCs w:val="18"/>
              </w:rPr>
            </w:pPr>
            <w:r w:rsidRPr="008F5DFD">
              <w:rPr>
                <w:rFonts w:ascii="Tahoma" w:hAnsi="Tahoma" w:cs="Tahoma"/>
                <w:color w:val="004990"/>
                <w:szCs w:val="18"/>
              </w:rPr>
              <w:t xml:space="preserve">La empresa adjudicada presentara un </w:t>
            </w:r>
            <w:r w:rsidR="001621D3" w:rsidRPr="00E30BBB">
              <w:rPr>
                <w:rFonts w:ascii="Tahoma" w:hAnsi="Tahoma" w:cs="Tahoma"/>
                <w:b/>
                <w:color w:val="004990"/>
                <w:szCs w:val="18"/>
              </w:rPr>
              <w:t>Póliza</w:t>
            </w:r>
            <w:r w:rsidRPr="00E30BBB">
              <w:rPr>
                <w:rFonts w:ascii="Tahoma" w:hAnsi="Tahoma" w:cs="Tahoma"/>
                <w:b/>
                <w:color w:val="004990"/>
                <w:szCs w:val="18"/>
              </w:rPr>
              <w:t xml:space="preserve"> de Seguro contra</w:t>
            </w:r>
            <w:r w:rsidRPr="00E30BBB">
              <w:rPr>
                <w:rFonts w:ascii="Tahoma" w:hAnsi="Tahoma" w:cs="Tahoma"/>
                <w:color w:val="004990"/>
                <w:szCs w:val="18"/>
              </w:rPr>
              <w:t xml:space="preserve"> </w:t>
            </w:r>
            <w:r w:rsidRPr="00E30BBB">
              <w:rPr>
                <w:rFonts w:ascii="Tahoma" w:hAnsi="Tahoma" w:cs="Tahoma"/>
                <w:b/>
                <w:color w:val="004990"/>
                <w:szCs w:val="18"/>
              </w:rPr>
              <w:t xml:space="preserve">Accidentes </w:t>
            </w:r>
            <w:r w:rsidR="0026408B" w:rsidRPr="00E30BBB">
              <w:rPr>
                <w:rFonts w:ascii="Tahoma" w:hAnsi="Tahoma" w:cs="Tahoma"/>
                <w:b/>
                <w:color w:val="004990"/>
                <w:szCs w:val="18"/>
              </w:rPr>
              <w:t>Personales</w:t>
            </w:r>
            <w:r w:rsidR="0026408B" w:rsidRPr="00E30BBB">
              <w:rPr>
                <w:rFonts w:ascii="Tahoma" w:hAnsi="Tahoma" w:cs="Tahoma"/>
                <w:color w:val="004990"/>
                <w:szCs w:val="18"/>
              </w:rPr>
              <w:t xml:space="preserve"> que</w:t>
            </w:r>
            <w:r w:rsidRPr="00E30BBB">
              <w:rPr>
                <w:rFonts w:ascii="Tahoma" w:hAnsi="Tahoma" w:cs="Tahoma"/>
                <w:color w:val="004990"/>
                <w:szCs w:val="18"/>
              </w:rPr>
              <w:t xml:space="preserve"> cubrirá los riesgo</w:t>
            </w:r>
            <w:r w:rsidR="001621D3">
              <w:rPr>
                <w:rFonts w:ascii="Tahoma" w:hAnsi="Tahoma" w:cs="Tahoma"/>
                <w:color w:val="004990"/>
                <w:szCs w:val="18"/>
              </w:rPr>
              <w:t xml:space="preserve">s por accidentes de su personal, </w:t>
            </w:r>
            <w:r w:rsidRPr="00E30BBB">
              <w:rPr>
                <w:rFonts w:ascii="Tahoma" w:hAnsi="Tahoma" w:cs="Tahoma"/>
                <w:color w:val="004990"/>
                <w:szCs w:val="18"/>
              </w:rPr>
              <w:t>aclarando que cualquier evento</w:t>
            </w:r>
            <w:r w:rsidRPr="008F5DFD">
              <w:rPr>
                <w:rFonts w:ascii="Tahoma" w:hAnsi="Tahoma" w:cs="Tahoma"/>
                <w:color w:val="004990"/>
                <w:szCs w:val="18"/>
              </w:rPr>
              <w:t xml:space="preserve"> que exista de accidentes es netamente responsabilidad de la empresa adjudicada.</w:t>
            </w:r>
          </w:p>
          <w:p w14:paraId="30079DAC" w14:textId="77777777" w:rsidR="00A81B3A" w:rsidRPr="008F5DFD" w:rsidRDefault="00A81B3A" w:rsidP="004C363A">
            <w:pPr>
              <w:jc w:val="both"/>
              <w:rPr>
                <w:rFonts w:ascii="Tahoma" w:hAnsi="Tahoma" w:cs="Tahoma"/>
                <w:color w:val="004990"/>
                <w:szCs w:val="18"/>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3893F8" w14:textId="77777777" w:rsidR="00A81B3A" w:rsidRPr="009F38E4" w:rsidRDefault="00A81B3A" w:rsidP="004C363A">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Pr="009F38E4">
              <w:rPr>
                <w:rFonts w:ascii="Tahoma" w:hAnsi="Tahoma" w:cs="Tahoma"/>
                <w:color w:val="004990"/>
                <w:sz w:val="18"/>
                <w:szCs w:val="18"/>
              </w:rPr>
              <w:instrText xml:space="preserve"> FORMCHECKBOX </w:instrText>
            </w:r>
            <w:r w:rsidR="00B7238E">
              <w:rPr>
                <w:rFonts w:ascii="Tahoma" w:hAnsi="Tahoma" w:cs="Tahoma"/>
                <w:color w:val="004990"/>
                <w:sz w:val="18"/>
                <w:szCs w:val="18"/>
              </w:rPr>
            </w:r>
            <w:r w:rsidR="00B7238E">
              <w:rPr>
                <w:rFonts w:ascii="Tahoma" w:hAnsi="Tahoma" w:cs="Tahoma"/>
                <w:color w:val="004990"/>
                <w:sz w:val="18"/>
                <w:szCs w:val="18"/>
              </w:rPr>
              <w:fldChar w:fldCharType="separate"/>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16BAF"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DCE333" w14:textId="77777777" w:rsidR="00A81B3A" w:rsidRPr="00ED6B78" w:rsidRDefault="00A81B3A" w:rsidP="004C363A">
            <w:pPr>
              <w:jc w:val="center"/>
              <w:rPr>
                <w:rFonts w:ascii="Tahoma" w:hAnsi="Tahoma" w:cs="Tahoma"/>
                <w:color w:val="004990"/>
                <w:sz w:val="18"/>
                <w:szCs w:val="18"/>
                <w:lang w:val="es-BO" w:eastAsia="es-BO"/>
              </w:rPr>
            </w:pPr>
          </w:p>
        </w:tc>
      </w:tr>
      <w:tr w:rsidR="00A81B3A" w:rsidRPr="009F38E4" w14:paraId="38CD3049" w14:textId="77777777" w:rsidTr="004C363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872C5F" w14:textId="77777777" w:rsidR="00A81B3A" w:rsidRPr="00CF1D19" w:rsidRDefault="00A81B3A" w:rsidP="004C363A">
            <w:pPr>
              <w:jc w:val="center"/>
              <w:rPr>
                <w:rFonts w:ascii="Tahoma" w:hAnsi="Tahoma" w:cs="Tahoma"/>
                <w:color w:val="004990"/>
                <w:szCs w:val="18"/>
                <w:lang w:eastAsia="es-BO"/>
              </w:rPr>
            </w:pPr>
            <w:r w:rsidRPr="00CF1D19">
              <w:rPr>
                <w:rFonts w:ascii="Tahoma" w:hAnsi="Tahoma" w:cs="Tahoma"/>
                <w:color w:val="004990"/>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14:paraId="40BE0E61" w14:textId="3C28EBA3" w:rsidR="00A81B3A" w:rsidRDefault="00A81B3A" w:rsidP="004C363A">
            <w:pPr>
              <w:jc w:val="both"/>
              <w:rPr>
                <w:rFonts w:ascii="Tahoma" w:hAnsi="Tahoma" w:cs="Tahoma"/>
                <w:color w:val="004990"/>
                <w:szCs w:val="18"/>
              </w:rPr>
            </w:pPr>
            <w:r w:rsidRPr="008F5DFD">
              <w:rPr>
                <w:rFonts w:ascii="Tahoma" w:hAnsi="Tahoma" w:cs="Tahoma"/>
                <w:color w:val="004990"/>
                <w:szCs w:val="18"/>
              </w:rPr>
              <w:t xml:space="preserve">La empresa adjudicada presentara </w:t>
            </w:r>
            <w:r w:rsidRPr="00E30BBB">
              <w:rPr>
                <w:rFonts w:ascii="Tahoma" w:hAnsi="Tahoma" w:cs="Tahoma"/>
                <w:color w:val="004990"/>
                <w:szCs w:val="18"/>
              </w:rPr>
              <w:t xml:space="preserve">un Seguro de Transporte </w:t>
            </w:r>
            <w:r w:rsidRPr="00E30BBB">
              <w:rPr>
                <w:rFonts w:ascii="Tahoma" w:hAnsi="Tahoma" w:cs="Tahoma"/>
                <w:color w:val="004990"/>
              </w:rPr>
              <w:t>contra todo riesgo desde lugar de origen hasta destino</w:t>
            </w:r>
            <w:r w:rsidRPr="008F5DFD">
              <w:rPr>
                <w:rFonts w:ascii="Tahoma" w:hAnsi="Tahoma" w:cs="Tahoma"/>
                <w:color w:val="004990"/>
              </w:rPr>
              <w:t xml:space="preserve"> indicado por </w:t>
            </w:r>
            <w:r w:rsidR="00546110">
              <w:rPr>
                <w:rFonts w:ascii="Tahoma" w:hAnsi="Tahoma" w:cs="Tahoma"/>
                <w:color w:val="004990"/>
              </w:rPr>
              <w:t>ENTEL S.A.</w:t>
            </w:r>
            <w:r w:rsidR="0026408B" w:rsidRPr="008F5DFD">
              <w:rPr>
                <w:rFonts w:ascii="Tahoma" w:hAnsi="Tahoma" w:cs="Tahoma"/>
                <w:color w:val="004990"/>
              </w:rPr>
              <w:t>, que</w:t>
            </w:r>
            <w:r w:rsidRPr="008F5DFD">
              <w:rPr>
                <w:rFonts w:ascii="Tahoma" w:hAnsi="Tahoma" w:cs="Tahoma"/>
                <w:color w:val="004990"/>
              </w:rPr>
              <w:t xml:space="preserve"> cubra </w:t>
            </w:r>
            <w:r w:rsidRPr="008F5DFD">
              <w:rPr>
                <w:rFonts w:ascii="Tahoma" w:hAnsi="Tahoma" w:cs="Tahoma"/>
                <w:color w:val="004990"/>
                <w:szCs w:val="18"/>
              </w:rPr>
              <w:t xml:space="preserve">cualquier siniestro o </w:t>
            </w:r>
            <w:r w:rsidR="0026408B" w:rsidRPr="008F5DFD">
              <w:rPr>
                <w:rFonts w:ascii="Tahoma" w:hAnsi="Tahoma" w:cs="Tahoma"/>
                <w:color w:val="004990"/>
                <w:szCs w:val="18"/>
              </w:rPr>
              <w:t>perdida de</w:t>
            </w:r>
            <w:r w:rsidRPr="008F5DFD">
              <w:rPr>
                <w:rFonts w:ascii="Tahoma" w:hAnsi="Tahoma" w:cs="Tahoma"/>
                <w:color w:val="004990"/>
                <w:szCs w:val="18"/>
              </w:rPr>
              <w:t xml:space="preserve"> los materiales en el </w:t>
            </w:r>
            <w:r w:rsidR="00BF7C29" w:rsidRPr="008F5DFD">
              <w:rPr>
                <w:rFonts w:ascii="Tahoma" w:hAnsi="Tahoma" w:cs="Tahoma"/>
                <w:color w:val="004990"/>
                <w:szCs w:val="18"/>
              </w:rPr>
              <w:t>tránsito</w:t>
            </w:r>
            <w:r w:rsidRPr="008F5DFD">
              <w:rPr>
                <w:rFonts w:ascii="Tahoma" w:hAnsi="Tahoma" w:cs="Tahoma"/>
                <w:color w:val="004990"/>
                <w:szCs w:val="18"/>
              </w:rPr>
              <w:t xml:space="preserve">. </w:t>
            </w:r>
          </w:p>
          <w:p w14:paraId="563A7F38" w14:textId="77777777" w:rsidR="00A81B3A" w:rsidRPr="008F5DFD" w:rsidRDefault="00A81B3A" w:rsidP="004C363A">
            <w:pPr>
              <w:jc w:val="both"/>
              <w:rPr>
                <w:rFonts w:ascii="Tahoma" w:hAnsi="Tahoma" w:cs="Tahoma"/>
                <w:color w:val="004990"/>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2F7B56" w14:textId="77777777" w:rsidR="00A81B3A" w:rsidRPr="009F38E4" w:rsidRDefault="00A81B3A" w:rsidP="004C363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7238E">
              <w:rPr>
                <w:rFonts w:ascii="Tahoma" w:hAnsi="Tahoma" w:cs="Tahoma"/>
                <w:color w:val="004990"/>
                <w:sz w:val="18"/>
                <w:szCs w:val="18"/>
              </w:rPr>
            </w:r>
            <w:r w:rsidR="00B7238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9B4C9D" w14:textId="77777777" w:rsidR="00A81B3A" w:rsidRPr="009F38E4" w:rsidRDefault="00A81B3A" w:rsidP="004C36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D6E99D" w14:textId="77777777" w:rsidR="00A81B3A" w:rsidRPr="00ED6B78" w:rsidRDefault="00A81B3A" w:rsidP="004C363A">
            <w:pPr>
              <w:jc w:val="center"/>
              <w:rPr>
                <w:rFonts w:ascii="Tahoma" w:hAnsi="Tahoma" w:cs="Tahoma"/>
                <w:color w:val="004990"/>
                <w:sz w:val="18"/>
                <w:szCs w:val="18"/>
                <w:lang w:val="es-BO" w:eastAsia="es-BO"/>
              </w:rPr>
            </w:pPr>
          </w:p>
        </w:tc>
      </w:tr>
    </w:tbl>
    <w:p w14:paraId="32C22AED" w14:textId="77777777" w:rsidR="00A81B3A" w:rsidRDefault="00A81B3A" w:rsidP="00A81B3A">
      <w:pPr>
        <w:rPr>
          <w:lang w:val="es-BO" w:eastAsia="en-US"/>
        </w:rPr>
      </w:pPr>
    </w:p>
    <w:p w14:paraId="5DF587BC" w14:textId="61607DE4" w:rsidR="00A81B3A" w:rsidRDefault="00A81B3A" w:rsidP="00A81B3A">
      <w:pPr>
        <w:rPr>
          <w:lang w:val="es-BO" w:eastAsia="en-US"/>
        </w:rPr>
      </w:pPr>
    </w:p>
    <w:p w14:paraId="4DCA79A8" w14:textId="77777777" w:rsidR="0026408B" w:rsidRDefault="0026408B" w:rsidP="00A81B3A">
      <w:pPr>
        <w:rPr>
          <w:lang w:val="es-BO" w:eastAsia="en-US"/>
        </w:rPr>
      </w:pPr>
    </w:p>
    <w:p w14:paraId="7DDFD927" w14:textId="77777777" w:rsidR="00F15B77" w:rsidRDefault="00F15B77" w:rsidP="00A81B3A">
      <w:pPr>
        <w:rPr>
          <w:lang w:val="es-BO" w:eastAsia="en-US"/>
        </w:rPr>
      </w:pPr>
    </w:p>
    <w:p w14:paraId="2F6515A2" w14:textId="77777777" w:rsidR="00A81B3A" w:rsidRPr="00C25B38" w:rsidRDefault="00A81B3A" w:rsidP="00B60017">
      <w:pPr>
        <w:pStyle w:val="TITULOS"/>
        <w:numPr>
          <w:ilvl w:val="0"/>
          <w:numId w:val="20"/>
        </w:numPr>
        <w:spacing w:after="0"/>
        <w:ind w:left="426" w:hanging="426"/>
        <w:rPr>
          <w:rFonts w:ascii="Tahoma" w:hAnsi="Tahoma" w:cs="Tahoma"/>
          <w:i/>
          <w:color w:val="004990"/>
          <w:sz w:val="22"/>
          <w:szCs w:val="22"/>
        </w:rPr>
      </w:pPr>
      <w:r>
        <w:rPr>
          <w:rFonts w:ascii="Tahoma" w:hAnsi="Tahoma" w:cs="Tahoma"/>
          <w:color w:val="004990"/>
          <w:sz w:val="22"/>
          <w:szCs w:val="22"/>
        </w:rPr>
        <w:t>TIEMPOS DE ENTREGA</w:t>
      </w:r>
    </w:p>
    <w:p w14:paraId="53FBB5A0" w14:textId="77777777" w:rsidR="00A81B3A" w:rsidRPr="009C2DE5" w:rsidRDefault="00A81B3A" w:rsidP="00A81B3A">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A81B3A" w:rsidRPr="009C2DE5" w14:paraId="074EDB6A" w14:textId="77777777" w:rsidTr="004C363A">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73A9CA" w14:textId="77777777" w:rsidR="00A81B3A" w:rsidRPr="00363D85" w:rsidRDefault="00A81B3A" w:rsidP="006C2E6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546110">
              <w:rPr>
                <w:rFonts w:ascii="Tahoma" w:hAnsi="Tahoma" w:cs="Tahoma"/>
                <w:b/>
                <w:bCs/>
                <w:color w:val="FFFFFF" w:themeColor="background1"/>
                <w:sz w:val="18"/>
                <w:szCs w:val="18"/>
                <w:lang w:eastAsia="es-BO"/>
              </w:rPr>
              <w:t xml:space="preserve">ENTEL </w:t>
            </w:r>
            <w:r w:rsidRPr="00363D85">
              <w:rPr>
                <w:rFonts w:ascii="Tahoma" w:hAnsi="Tahoma" w:cs="Tahoma"/>
                <w:b/>
                <w:bCs/>
                <w:color w:val="FFFFFF" w:themeColor="background1"/>
                <w:sz w:val="18"/>
                <w:szCs w:val="18"/>
                <w:lang w:eastAsia="es-BO"/>
              </w:rPr>
              <w:t>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245B573"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A81B3A" w:rsidRPr="009C2DE5" w14:paraId="6B03CF2D" w14:textId="77777777" w:rsidTr="004C363A">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74434CA" w14:textId="77777777" w:rsidR="00A81B3A" w:rsidRPr="00F71A0F" w:rsidRDefault="00F71A0F" w:rsidP="00F71A0F">
            <w:pPr>
              <w:pStyle w:val="TITULOS"/>
              <w:spacing w:after="0"/>
              <w:ind w:left="426" w:firstLine="0"/>
              <w:jc w:val="center"/>
              <w:rPr>
                <w:rFonts w:ascii="Tahoma" w:hAnsi="Tahoma" w:cs="Tahoma"/>
                <w:i/>
                <w:color w:val="FFFFFF" w:themeColor="background1"/>
                <w:sz w:val="22"/>
                <w:szCs w:val="22"/>
              </w:rPr>
            </w:pPr>
            <w:r w:rsidRPr="00F71A0F">
              <w:rPr>
                <w:rFonts w:ascii="Tahoma" w:hAnsi="Tahoma" w:cs="Tahoma"/>
                <w:color w:val="FFFFFF" w:themeColor="background1"/>
                <w:sz w:val="22"/>
                <w:szCs w:val="22"/>
              </w:rPr>
              <w:t>TIEMPOS DE ENTREGA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AA2DEF" w14:textId="77777777" w:rsidR="00A81B3A" w:rsidRPr="00363D85" w:rsidRDefault="00A81B3A" w:rsidP="004C363A">
            <w:pPr>
              <w:jc w:val="center"/>
              <w:rPr>
                <w:rFonts w:ascii="Tahoma" w:hAnsi="Tahoma" w:cs="Tahoma"/>
                <w:b/>
                <w:bCs/>
                <w:color w:val="FFFFFF" w:themeColor="background1"/>
                <w:sz w:val="18"/>
                <w:szCs w:val="18"/>
                <w:lang w:eastAsia="es-BO"/>
              </w:rPr>
            </w:pPr>
            <w:r w:rsidRPr="005E3AC9">
              <w:rPr>
                <w:rFonts w:ascii="Tahoma" w:hAnsi="Tahoma" w:cs="Tahoma"/>
                <w:b/>
                <w:bCs/>
                <w:color w:val="FFFFFF" w:themeColor="background1"/>
                <w:szCs w:val="18"/>
                <w:lang w:val="es-BO"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1B0E9BD" w14:textId="77777777" w:rsidR="00A81B3A" w:rsidRPr="00363D85" w:rsidRDefault="00A81B3A" w:rsidP="004C36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A81B3A" w:rsidRPr="009C2DE5" w14:paraId="30081054" w14:textId="77777777" w:rsidTr="004C363A">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C2FD12F" w14:textId="77777777" w:rsidR="00A81B3A" w:rsidRPr="00363D85" w:rsidRDefault="00A81B3A" w:rsidP="004C36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178B7D7" w14:textId="77777777" w:rsidR="00A81B3A" w:rsidRPr="00363D85" w:rsidRDefault="00A81B3A" w:rsidP="004C36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317CB0" w14:textId="77777777" w:rsidR="00A81B3A" w:rsidRPr="00363D85" w:rsidRDefault="00A81B3A" w:rsidP="004C363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8892DA7" w14:textId="77777777" w:rsidR="00A81B3A" w:rsidRPr="00363D85" w:rsidRDefault="00A81B3A" w:rsidP="004C363A">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1A91E9B" w14:textId="77777777" w:rsidR="00A81B3A" w:rsidRPr="00363D85" w:rsidRDefault="00A81B3A" w:rsidP="004C363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A81B3A" w:rsidRPr="009C2DE5" w14:paraId="1ABEDA7C" w14:textId="77777777" w:rsidTr="004C363A">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672F32" w14:textId="77777777" w:rsidR="00A81B3A" w:rsidRPr="009C2DE5" w:rsidRDefault="00A81B3A" w:rsidP="004C363A">
            <w:pPr>
              <w:jc w:val="center"/>
              <w:rPr>
                <w:rFonts w:ascii="Tahoma" w:hAnsi="Tahoma" w:cs="Tahoma"/>
                <w:color w:val="004990"/>
                <w:sz w:val="18"/>
                <w:szCs w:val="18"/>
                <w:lang w:eastAsia="es-BO"/>
              </w:rPr>
            </w:pPr>
            <w:r w:rsidRPr="00CF1D19">
              <w:rPr>
                <w:rFonts w:ascii="Tahoma" w:hAnsi="Tahoma" w:cs="Tahoma"/>
                <w:color w:val="004990"/>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8A7258" w14:textId="77777777" w:rsidR="00A81B3A" w:rsidRDefault="00A81B3A" w:rsidP="004C363A">
            <w:pPr>
              <w:jc w:val="both"/>
              <w:rPr>
                <w:rFonts w:ascii="Tahoma" w:hAnsi="Tahoma" w:cs="Tahoma"/>
                <w:color w:val="004990"/>
                <w:sz w:val="18"/>
              </w:rPr>
            </w:pPr>
          </w:p>
          <w:p w14:paraId="47518A5C" w14:textId="488449A5" w:rsidR="00A81B3A" w:rsidRPr="008F5DFD" w:rsidRDefault="00A81B3A" w:rsidP="004C363A">
            <w:pPr>
              <w:jc w:val="both"/>
              <w:rPr>
                <w:rFonts w:ascii="Tahoma" w:hAnsi="Tahoma" w:cs="Tahoma"/>
                <w:color w:val="004990"/>
              </w:rPr>
            </w:pPr>
            <w:r w:rsidRPr="008F5DFD">
              <w:rPr>
                <w:rFonts w:ascii="Tahoma" w:hAnsi="Tahoma" w:cs="Tahoma"/>
                <w:color w:val="004990"/>
              </w:rPr>
              <w:t xml:space="preserve">Los tiempos de </w:t>
            </w:r>
            <w:r w:rsidR="0026408B" w:rsidRPr="008F5DFD">
              <w:rPr>
                <w:rFonts w:ascii="Tahoma" w:hAnsi="Tahoma" w:cs="Tahoma"/>
                <w:color w:val="004990"/>
              </w:rPr>
              <w:t>entrega serán</w:t>
            </w:r>
            <w:r w:rsidRPr="008F5DFD">
              <w:rPr>
                <w:rFonts w:ascii="Tahoma" w:hAnsi="Tahoma" w:cs="Tahoma"/>
                <w:color w:val="004990"/>
              </w:rPr>
              <w:t xml:space="preserve"> iguales a los detallados en el </w:t>
            </w:r>
            <w:r w:rsidRPr="00FF5777">
              <w:rPr>
                <w:rFonts w:ascii="Tahoma" w:hAnsi="Tahoma" w:cs="Tahoma"/>
                <w:color w:val="004990"/>
              </w:rPr>
              <w:t>ANEXO 3</w:t>
            </w:r>
          </w:p>
          <w:p w14:paraId="1E35D6F2" w14:textId="77777777" w:rsidR="00A81B3A" w:rsidRPr="009C2DE5" w:rsidRDefault="00A81B3A" w:rsidP="004C363A">
            <w:pPr>
              <w:jc w:val="both"/>
              <w:rPr>
                <w:rFonts w:ascii="Tahoma" w:hAnsi="Tahoma" w:cs="Tahoma"/>
                <w:color w:val="004990"/>
                <w:sz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83CE7E" w14:textId="77777777" w:rsidR="00A81B3A" w:rsidRPr="009C2DE5" w:rsidRDefault="00A81B3A" w:rsidP="004C36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B7238E">
              <w:rPr>
                <w:rFonts w:ascii="Tahoma" w:hAnsi="Tahoma" w:cs="Tahoma"/>
                <w:color w:val="004990"/>
                <w:sz w:val="18"/>
                <w:szCs w:val="18"/>
              </w:rPr>
            </w:r>
            <w:r w:rsidR="00B7238E">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9583AD" w14:textId="77777777" w:rsidR="00A81B3A" w:rsidRPr="009C2DE5" w:rsidRDefault="00A81B3A" w:rsidP="004C363A">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E95DC3" w14:textId="77777777" w:rsidR="00A81B3A" w:rsidRPr="009C2DE5" w:rsidRDefault="00A81B3A" w:rsidP="004C363A">
            <w:pPr>
              <w:jc w:val="center"/>
              <w:rPr>
                <w:rFonts w:ascii="Tahoma" w:hAnsi="Tahoma" w:cs="Tahoma"/>
                <w:color w:val="004990"/>
                <w:sz w:val="18"/>
                <w:szCs w:val="18"/>
                <w:lang w:eastAsia="es-BO"/>
              </w:rPr>
            </w:pPr>
            <w:r w:rsidRPr="00C96858">
              <w:rPr>
                <w:rFonts w:ascii="Tahoma" w:hAnsi="Tahoma" w:cs="Tahoma"/>
                <w:color w:val="004990"/>
                <w:sz w:val="18"/>
                <w:szCs w:val="18"/>
                <w:lang w:val="es-BO" w:eastAsia="es-BO"/>
              </w:rPr>
              <w:t> </w:t>
            </w:r>
          </w:p>
        </w:tc>
      </w:tr>
    </w:tbl>
    <w:p w14:paraId="26D075F4" w14:textId="77777777" w:rsidR="00A81B3A" w:rsidRDefault="00A81B3A" w:rsidP="00A81B3A">
      <w:pPr>
        <w:rPr>
          <w:rFonts w:ascii="Tahoma" w:hAnsi="Tahoma" w:cs="Tahoma"/>
          <w:color w:val="004990"/>
          <w:sz w:val="14"/>
        </w:rPr>
      </w:pPr>
    </w:p>
    <w:p w14:paraId="2649E03E" w14:textId="77777777" w:rsidR="00916D4A" w:rsidRDefault="00916D4A" w:rsidP="00A81B3A">
      <w:pPr>
        <w:rPr>
          <w:rFonts w:ascii="Tahoma" w:hAnsi="Tahoma" w:cs="Tahoma"/>
          <w:color w:val="004990"/>
          <w:sz w:val="14"/>
        </w:rPr>
      </w:pPr>
    </w:p>
    <w:p w14:paraId="7310B9B6" w14:textId="77777777" w:rsidR="00A81B3A" w:rsidRDefault="00A81B3A" w:rsidP="00A81B3A">
      <w:pPr>
        <w:rPr>
          <w:lang w:val="es-BO" w:eastAsia="en-US"/>
        </w:rPr>
      </w:pPr>
    </w:p>
    <w:p w14:paraId="63B15FAB" w14:textId="77777777" w:rsidR="00A81B3A" w:rsidRDefault="00A81B3A" w:rsidP="00B60017">
      <w:pPr>
        <w:pStyle w:val="TITULOS"/>
        <w:numPr>
          <w:ilvl w:val="0"/>
          <w:numId w:val="20"/>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4CEF0858" w14:textId="5182F06E" w:rsidR="00A81B3A" w:rsidRPr="009C2DE5" w:rsidRDefault="00A81B3A" w:rsidP="00A81B3A">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A81B3A" w:rsidRPr="009C2DE5" w14:paraId="2DD84013" w14:textId="77777777" w:rsidTr="004C363A">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91FED2A"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8DA2BE4"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4D2962E" w14:textId="77777777" w:rsidR="00A81B3A" w:rsidRPr="00090EA2" w:rsidRDefault="00A81B3A" w:rsidP="004C36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A81B3A" w:rsidRPr="009C2DE5" w14:paraId="55E20327" w14:textId="77777777" w:rsidTr="004C363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5C1ED8D1"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lastRenderedPageBreak/>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2670A172" w14:textId="77777777" w:rsidR="00A81B3A" w:rsidRPr="00CF1D19" w:rsidRDefault="00BF7C29" w:rsidP="004C363A">
            <w:pPr>
              <w:rPr>
                <w:rFonts w:ascii="Tahoma" w:hAnsi="Tahoma" w:cs="Tahoma"/>
                <w:color w:val="004990"/>
                <w:szCs w:val="20"/>
                <w:lang w:val="es-BO" w:eastAsia="es-BO"/>
              </w:rPr>
            </w:pPr>
            <w:r w:rsidRPr="00CF1D19">
              <w:rPr>
                <w:rFonts w:ascii="Tahoma" w:hAnsi="Tahoma" w:cs="Tahoma"/>
                <w:color w:val="004990"/>
                <w:szCs w:val="20"/>
                <w:lang w:val="es-BO" w:eastAsia="es-BO"/>
              </w:rPr>
              <w:t>Características</w:t>
            </w:r>
            <w:r w:rsidR="00A81B3A" w:rsidRPr="00CF1D19">
              <w:rPr>
                <w:rFonts w:ascii="Tahoma" w:hAnsi="Tahoma" w:cs="Tahoma"/>
                <w:color w:val="004990"/>
                <w:szCs w:val="20"/>
                <w:lang w:val="es-BO" w:eastAsia="es-BO"/>
              </w:rPr>
              <w:t xml:space="preserve"> Técnicas Generales y Especificas </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49EE4BE2"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A81B3A" w:rsidRPr="009C2DE5" w14:paraId="4F330199"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5A9FD824"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4133C946" w14:textId="77777777" w:rsidR="00A81B3A" w:rsidRPr="00CF1D19" w:rsidRDefault="00F71A0F" w:rsidP="004C363A">
            <w:pPr>
              <w:rPr>
                <w:rFonts w:ascii="Tahoma" w:hAnsi="Tahoma" w:cs="Tahoma"/>
                <w:color w:val="004990"/>
                <w:szCs w:val="20"/>
                <w:lang w:val="es-BO" w:eastAsia="es-BO"/>
              </w:rPr>
            </w:pPr>
            <w:r w:rsidRPr="00CF1D19">
              <w:rPr>
                <w:rFonts w:ascii="Tahoma" w:hAnsi="Tahoma" w:cs="Tahoma"/>
                <w:color w:val="004990"/>
                <w:szCs w:val="20"/>
                <w:lang w:val="es-BO" w:eastAsia="es-BO"/>
              </w:rPr>
              <w:t>Garantía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7ABD675B"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A81B3A" w:rsidRPr="009C2DE5" w14:paraId="2C101B2F"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72D12804" w14:textId="77777777" w:rsidR="00A81B3A" w:rsidRPr="00CF1D19" w:rsidRDefault="00A81B3A" w:rsidP="004C363A">
            <w:pPr>
              <w:jc w:val="center"/>
              <w:rPr>
                <w:rFonts w:ascii="Tahoma" w:hAnsi="Tahoma" w:cs="Tahoma"/>
                <w:color w:val="004990"/>
                <w:szCs w:val="20"/>
                <w:lang w:val="es-BO" w:eastAsia="es-BO"/>
              </w:rPr>
            </w:pPr>
            <w:r w:rsidRPr="00CF1D19">
              <w:rPr>
                <w:rFonts w:ascii="Tahoma" w:hAnsi="Tahoma" w:cs="Tahoma"/>
                <w:color w:val="00499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CF90EB2" w14:textId="77777777" w:rsidR="00A81B3A" w:rsidRPr="00CF1D19" w:rsidRDefault="00F71A0F" w:rsidP="004C363A">
            <w:pPr>
              <w:rPr>
                <w:rFonts w:ascii="Tahoma" w:hAnsi="Tahoma" w:cs="Tahoma"/>
                <w:color w:val="004990"/>
                <w:szCs w:val="20"/>
                <w:lang w:val="es-BO" w:eastAsia="es-BO"/>
              </w:rPr>
            </w:pPr>
            <w:r w:rsidRPr="00CF1D19">
              <w:rPr>
                <w:rFonts w:ascii="Tahoma" w:hAnsi="Tahoma" w:cs="Tahoma"/>
                <w:color w:val="004990"/>
                <w:szCs w:val="20"/>
                <w:lang w:val="es-BO" w:eastAsia="es-BO"/>
              </w:rPr>
              <w:t>Tiempo de Entrega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59B5BC92" w14:textId="77777777" w:rsidR="00A81B3A" w:rsidRPr="00CF1D19" w:rsidRDefault="00A81B3A"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846E0" w:rsidRPr="009C2DE5" w14:paraId="5A8EC4C5" w14:textId="77777777" w:rsidTr="004C36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35E4A358" w14:textId="78875DF5" w:rsidR="000846E0" w:rsidRPr="00CF1D19" w:rsidRDefault="000846E0" w:rsidP="004C363A">
            <w:pPr>
              <w:jc w:val="center"/>
              <w:rPr>
                <w:rFonts w:ascii="Tahoma" w:hAnsi="Tahoma" w:cs="Tahoma"/>
                <w:color w:val="004990"/>
                <w:szCs w:val="20"/>
                <w:lang w:val="es-BO" w:eastAsia="es-BO"/>
              </w:rPr>
            </w:pPr>
            <w:r>
              <w:rPr>
                <w:rFonts w:ascii="Tahoma" w:hAnsi="Tahoma" w:cs="Tahoma"/>
                <w:color w:val="004990"/>
                <w:szCs w:val="20"/>
                <w:lang w:val="es-BO" w:eastAsia="es-BO"/>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1F5B3439" w14:textId="2E612465" w:rsidR="000846E0" w:rsidRPr="00CF1D19" w:rsidRDefault="000846E0" w:rsidP="004C363A">
            <w:pPr>
              <w:rPr>
                <w:rFonts w:ascii="Tahoma" w:hAnsi="Tahoma" w:cs="Tahoma"/>
                <w:color w:val="004990"/>
                <w:szCs w:val="20"/>
                <w:lang w:val="es-BO" w:eastAsia="es-BO"/>
              </w:rPr>
            </w:pPr>
            <w:r>
              <w:rPr>
                <w:rFonts w:ascii="Tahoma" w:hAnsi="Tahoma" w:cs="Tahoma"/>
                <w:color w:val="004990"/>
                <w:szCs w:val="20"/>
                <w:lang w:val="es-BO" w:eastAsia="es-BO"/>
              </w:rPr>
              <w:t>Penalidades</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8EF2C9A" w14:textId="22D86382" w:rsidR="000846E0" w:rsidRPr="00CF1D19" w:rsidRDefault="000846E0" w:rsidP="004C363A">
            <w:pPr>
              <w:rPr>
                <w:rFonts w:ascii="Tahoma" w:hAnsi="Tahoma" w:cs="Tahoma"/>
                <w:color w:val="004990"/>
                <w:szCs w:val="20"/>
                <w:lang w:val="es-BO" w:eastAsia="es-BO"/>
              </w:rPr>
            </w:pPr>
            <w:r w:rsidRPr="00CF1D19">
              <w:rPr>
                <w:rFonts w:ascii="Tahoma" w:hAnsi="Tahoma" w:cs="Tahoma"/>
                <w:color w:val="004990"/>
                <w:szCs w:val="20"/>
                <w:lang w:val="es-BO" w:eastAsia="es-BO"/>
              </w:rPr>
              <w:t>Cumple/No Cumple</w:t>
            </w:r>
          </w:p>
        </w:tc>
      </w:tr>
      <w:tr w:rsidR="000846E0" w:rsidRPr="009C2DE5" w14:paraId="6D190CF1" w14:textId="77777777" w:rsidTr="004C363A">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00EFB45E" w14:textId="77777777" w:rsidR="000846E0" w:rsidRPr="009C2DE5" w:rsidRDefault="000846E0" w:rsidP="004C36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6E728E8" w14:textId="77777777" w:rsidR="000846E0" w:rsidRPr="009C2DE5" w:rsidRDefault="000846E0" w:rsidP="004C363A">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0846E0" w:rsidRPr="009C2DE5" w14:paraId="4810DC4E" w14:textId="77777777" w:rsidTr="004C363A">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75127BE3" w14:textId="77777777" w:rsidR="000846E0" w:rsidRPr="009C2DE5" w:rsidRDefault="000846E0" w:rsidP="004C363A">
            <w:pPr>
              <w:jc w:val="center"/>
              <w:rPr>
                <w:rFonts w:ascii="Tahoma" w:hAnsi="Tahoma" w:cs="Tahoma"/>
                <w:b/>
                <w:bCs/>
                <w:color w:val="004990"/>
                <w:sz w:val="20"/>
                <w:szCs w:val="20"/>
                <w:lang w:val="es-BO" w:eastAsia="es-BO"/>
              </w:rPr>
            </w:pP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61279F23" w14:textId="77777777" w:rsidR="000846E0" w:rsidRPr="009C2DE5" w:rsidRDefault="000846E0" w:rsidP="004C36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49E066F7" w14:textId="77777777" w:rsidR="00A81B3A" w:rsidRPr="009C2DE5" w:rsidRDefault="00A81B3A" w:rsidP="00A81B3A">
      <w:pPr>
        <w:jc w:val="both"/>
        <w:rPr>
          <w:rFonts w:ascii="Tahoma" w:hAnsi="Tahoma" w:cs="Tahoma"/>
          <w:i/>
          <w:color w:val="004990"/>
          <w:sz w:val="18"/>
          <w:szCs w:val="18"/>
          <w:lang w:val="es-ES_tradnl"/>
        </w:rPr>
      </w:pPr>
    </w:p>
    <w:p w14:paraId="6AAFC348" w14:textId="7E9A3B1B" w:rsidR="00A81B3A" w:rsidRPr="008D016E" w:rsidRDefault="00A81B3A" w:rsidP="00B60017">
      <w:pPr>
        <w:pStyle w:val="TITULOS"/>
        <w:numPr>
          <w:ilvl w:val="0"/>
          <w:numId w:val="20"/>
        </w:numPr>
        <w:spacing w:before="120" w:after="120"/>
        <w:ind w:left="425" w:hanging="425"/>
        <w:rPr>
          <w:rFonts w:ascii="Tahoma" w:hAnsi="Tahoma" w:cs="Tahoma"/>
          <w:color w:val="004990"/>
          <w:sz w:val="22"/>
          <w:szCs w:val="22"/>
          <w:lang w:val="es-ES"/>
        </w:rPr>
      </w:pPr>
      <w:r>
        <w:rPr>
          <w:rFonts w:ascii="Tahoma" w:hAnsi="Tahoma" w:cs="Tahoma"/>
          <w:color w:val="004990"/>
          <w:sz w:val="22"/>
          <w:szCs w:val="22"/>
          <w:lang w:val="es-ES"/>
        </w:rPr>
        <w:t xml:space="preserve">PENALIDADES </w:t>
      </w:r>
    </w:p>
    <w:p w14:paraId="73E3A2DB" w14:textId="77777777" w:rsidR="00A81B3A" w:rsidRDefault="00A81B3A" w:rsidP="00A81B3A">
      <w:pPr>
        <w:ind w:left="425" w:firstLine="1"/>
        <w:jc w:val="both"/>
        <w:rPr>
          <w:rFonts w:ascii="Tahoma" w:hAnsi="Tahoma" w:cs="Tahoma"/>
          <w:color w:val="004990"/>
          <w:sz w:val="22"/>
          <w:szCs w:val="22"/>
          <w:lang w:val="es-BO"/>
        </w:rPr>
      </w:pPr>
      <w:r w:rsidRPr="00F875A6">
        <w:rPr>
          <w:rFonts w:ascii="Tahoma" w:hAnsi="Tahoma" w:cs="Tahoma"/>
          <w:color w:val="004990"/>
          <w:sz w:val="22"/>
          <w:szCs w:val="22"/>
          <w:lang w:val="es-BO"/>
        </w:rPr>
        <w:t xml:space="preserve">En el caso </w:t>
      </w:r>
      <w:r>
        <w:rPr>
          <w:rFonts w:ascii="Tahoma" w:hAnsi="Tahoma" w:cs="Tahoma"/>
          <w:color w:val="004990"/>
          <w:sz w:val="22"/>
          <w:szCs w:val="22"/>
          <w:lang w:val="es-BO"/>
        </w:rPr>
        <w:t xml:space="preserve">de incumplimiento en los tiempos de entrega establecidos en su propuesta, sin una justificación aprobada por </w:t>
      </w:r>
      <w:r w:rsidR="00546110">
        <w:rPr>
          <w:rFonts w:ascii="Tahoma" w:hAnsi="Tahoma" w:cs="Tahoma"/>
          <w:color w:val="004990"/>
          <w:sz w:val="22"/>
          <w:szCs w:val="22"/>
          <w:lang w:val="es-BO"/>
        </w:rPr>
        <w:t xml:space="preserve">ENTEL </w:t>
      </w:r>
      <w:r>
        <w:rPr>
          <w:rFonts w:ascii="Tahoma" w:hAnsi="Tahoma" w:cs="Tahoma"/>
          <w:color w:val="004990"/>
          <w:sz w:val="22"/>
          <w:szCs w:val="22"/>
          <w:lang w:val="es-BO"/>
        </w:rPr>
        <w:t>S.A., se procederá a efectuar descuentos del valor de los envíos de acuerdo al siguientes detalle:</w:t>
      </w:r>
    </w:p>
    <w:p w14:paraId="7EEB9581" w14:textId="77777777" w:rsidR="00A81B3A" w:rsidRDefault="00A81B3A" w:rsidP="00A81B3A">
      <w:pPr>
        <w:ind w:left="425" w:firstLine="1"/>
        <w:jc w:val="both"/>
        <w:rPr>
          <w:rFonts w:ascii="Tahoma" w:hAnsi="Tahoma" w:cs="Tahoma"/>
          <w:color w:val="004990"/>
          <w:sz w:val="22"/>
          <w:szCs w:val="22"/>
          <w:lang w:val="es-BO"/>
        </w:rPr>
      </w:pPr>
    </w:p>
    <w:p w14:paraId="2ED37013" w14:textId="77777777" w:rsidR="00A81B3A" w:rsidRDefault="00A81B3A" w:rsidP="00A81B3A">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A la primera infracción, el proponente adjudicado será pasible a una llamada de atención, a través de una nota escrita firmada por la Subgerencia de Servicios Generales y Almacenes de </w:t>
      </w:r>
      <w:r w:rsidR="00546110">
        <w:rPr>
          <w:rFonts w:ascii="Tahoma" w:hAnsi="Tahoma" w:cs="Tahoma"/>
          <w:color w:val="004990"/>
          <w:sz w:val="22"/>
          <w:szCs w:val="22"/>
          <w:lang w:val="es-BO"/>
        </w:rPr>
        <w:t xml:space="preserve">ENTEL </w:t>
      </w:r>
      <w:r w:rsidRPr="009E25DD">
        <w:rPr>
          <w:rFonts w:ascii="Tahoma" w:hAnsi="Tahoma" w:cs="Tahoma"/>
          <w:color w:val="004990"/>
          <w:sz w:val="22"/>
          <w:szCs w:val="22"/>
          <w:lang w:val="es-BO"/>
        </w:rPr>
        <w:t xml:space="preserve">S.A. </w:t>
      </w:r>
    </w:p>
    <w:p w14:paraId="007F4646" w14:textId="77777777" w:rsidR="00A81B3A" w:rsidRDefault="00A81B3A" w:rsidP="00A81B3A">
      <w:pPr>
        <w:ind w:left="425" w:firstLine="1"/>
        <w:jc w:val="both"/>
        <w:rPr>
          <w:rFonts w:ascii="Tahoma" w:hAnsi="Tahoma" w:cs="Tahoma"/>
          <w:color w:val="004990"/>
          <w:sz w:val="22"/>
          <w:szCs w:val="22"/>
          <w:lang w:val="es-BO"/>
        </w:rPr>
      </w:pPr>
    </w:p>
    <w:p w14:paraId="2DB795D7" w14:textId="77777777" w:rsidR="00A81B3A" w:rsidRDefault="00A81B3A" w:rsidP="00A81B3A">
      <w:pPr>
        <w:ind w:left="425" w:firstLine="1"/>
        <w:jc w:val="both"/>
        <w:rPr>
          <w:rFonts w:ascii="Tahoma" w:hAnsi="Tahoma" w:cs="Tahoma"/>
          <w:color w:val="004990"/>
          <w:sz w:val="22"/>
          <w:szCs w:val="22"/>
          <w:lang w:val="es-BO"/>
        </w:rPr>
      </w:pPr>
      <w:r w:rsidRPr="00750760">
        <w:rPr>
          <w:rFonts w:ascii="Tahoma" w:hAnsi="Tahoma" w:cs="Tahoma"/>
          <w:b/>
          <w:color w:val="004990"/>
          <w:sz w:val="22"/>
          <w:szCs w:val="22"/>
          <w:lang w:val="es-BO"/>
        </w:rPr>
        <w:t>2da. Infracción</w:t>
      </w:r>
      <w:r>
        <w:rPr>
          <w:rFonts w:ascii="Tahoma" w:hAnsi="Tahoma" w:cs="Tahoma"/>
          <w:color w:val="004990"/>
          <w:sz w:val="22"/>
          <w:szCs w:val="22"/>
          <w:lang w:val="es-BO"/>
        </w:rPr>
        <w:t>:</w:t>
      </w:r>
    </w:p>
    <w:p w14:paraId="76FC2B9A" w14:textId="77777777" w:rsidR="00A81B3A"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Por el retraso de 5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penalizara con el 10% 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p>
    <w:p w14:paraId="432197C3" w14:textId="77777777" w:rsidR="00A81B3A" w:rsidRDefault="00A81B3A" w:rsidP="00A81B3A">
      <w:pPr>
        <w:ind w:left="425" w:firstLine="1"/>
        <w:jc w:val="both"/>
        <w:rPr>
          <w:rFonts w:ascii="Tahoma" w:hAnsi="Tahoma" w:cs="Tahoma"/>
          <w:color w:val="004990"/>
          <w:sz w:val="22"/>
          <w:szCs w:val="22"/>
          <w:lang w:val="es-BO"/>
        </w:rPr>
      </w:pPr>
      <w:r w:rsidRPr="00750760">
        <w:rPr>
          <w:rFonts w:ascii="Tahoma" w:hAnsi="Tahoma" w:cs="Tahoma"/>
          <w:b/>
          <w:color w:val="004990"/>
          <w:sz w:val="22"/>
          <w:szCs w:val="22"/>
          <w:lang w:val="es-BO"/>
        </w:rPr>
        <w:t>3ra. Infracción</w:t>
      </w:r>
      <w:r>
        <w:rPr>
          <w:rFonts w:ascii="Tahoma" w:hAnsi="Tahoma" w:cs="Tahoma"/>
          <w:color w:val="004990"/>
          <w:sz w:val="22"/>
          <w:szCs w:val="22"/>
          <w:lang w:val="es-BO"/>
        </w:rPr>
        <w:t>:</w:t>
      </w:r>
    </w:p>
    <w:p w14:paraId="7AC7E9C8" w14:textId="77777777" w:rsidR="00A81B3A" w:rsidRPr="009E25DD"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Por el retraso de 8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 con el </w:t>
      </w:r>
      <w:r w:rsidRPr="009E25DD">
        <w:rPr>
          <w:rFonts w:ascii="Tahoma" w:hAnsi="Tahoma" w:cs="Tahoma"/>
          <w:color w:val="004990"/>
          <w:sz w:val="22"/>
          <w:szCs w:val="22"/>
          <w:lang w:val="es-BO"/>
        </w:rPr>
        <w:t>1</w:t>
      </w:r>
      <w:r>
        <w:rPr>
          <w:rFonts w:ascii="Tahoma" w:hAnsi="Tahoma" w:cs="Tahoma"/>
          <w:color w:val="004990"/>
          <w:sz w:val="22"/>
          <w:szCs w:val="22"/>
          <w:lang w:val="es-BO"/>
        </w:rPr>
        <w:t>5</w:t>
      </w:r>
      <w:r w:rsidRPr="009E25DD">
        <w:rPr>
          <w:rFonts w:ascii="Tahoma" w:hAnsi="Tahoma" w:cs="Tahoma"/>
          <w:color w:val="004990"/>
          <w:sz w:val="22"/>
          <w:szCs w:val="22"/>
          <w:lang w:val="es-BO"/>
        </w:rPr>
        <w:t xml:space="preserve">% </w:t>
      </w:r>
      <w:r>
        <w:rPr>
          <w:rFonts w:ascii="Tahoma" w:hAnsi="Tahoma" w:cs="Tahoma"/>
          <w:color w:val="004990"/>
          <w:sz w:val="22"/>
          <w:szCs w:val="22"/>
          <w:lang w:val="es-BO"/>
        </w:rPr>
        <w:t xml:space="preserve">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r w:rsidRPr="009E25DD">
        <w:rPr>
          <w:rFonts w:ascii="Tahoma" w:hAnsi="Tahoma" w:cs="Tahoma"/>
          <w:color w:val="004990"/>
          <w:sz w:val="22"/>
          <w:szCs w:val="22"/>
          <w:lang w:val="es-BO"/>
        </w:rPr>
        <w:t xml:space="preserve"> </w:t>
      </w:r>
    </w:p>
    <w:p w14:paraId="6260849B" w14:textId="77777777" w:rsidR="00A81B3A" w:rsidRPr="00750760" w:rsidRDefault="00A81B3A" w:rsidP="00A81B3A">
      <w:pPr>
        <w:ind w:left="425" w:firstLine="1"/>
        <w:jc w:val="both"/>
        <w:rPr>
          <w:rFonts w:ascii="Tahoma" w:hAnsi="Tahoma" w:cs="Tahoma"/>
          <w:b/>
          <w:color w:val="004990"/>
          <w:sz w:val="22"/>
          <w:szCs w:val="22"/>
          <w:lang w:val="es-BO"/>
        </w:rPr>
      </w:pPr>
      <w:r w:rsidRPr="00750760">
        <w:rPr>
          <w:rFonts w:ascii="Tahoma" w:hAnsi="Tahoma" w:cs="Tahoma"/>
          <w:b/>
          <w:color w:val="004990"/>
          <w:sz w:val="22"/>
          <w:szCs w:val="22"/>
          <w:lang w:val="es-BO"/>
        </w:rPr>
        <w:t xml:space="preserve">4ta. Infracción </w:t>
      </w:r>
    </w:p>
    <w:p w14:paraId="2BCC1E54" w14:textId="77777777" w:rsidR="00A81B3A" w:rsidRDefault="00A81B3A" w:rsidP="00A81B3A">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Por el retraso de 12 </w:t>
      </w:r>
      <w:r w:rsidR="006C2E69">
        <w:rPr>
          <w:rFonts w:ascii="Tahoma" w:hAnsi="Tahoma" w:cs="Tahoma"/>
          <w:color w:val="004990"/>
          <w:sz w:val="22"/>
          <w:szCs w:val="22"/>
          <w:lang w:val="es-BO"/>
        </w:rPr>
        <w:t>días</w:t>
      </w:r>
      <w:r>
        <w:rPr>
          <w:rFonts w:ascii="Tahoma" w:hAnsi="Tahoma" w:cs="Tahoma"/>
          <w:color w:val="004990"/>
          <w:sz w:val="22"/>
          <w:szCs w:val="22"/>
          <w:lang w:val="es-BO"/>
        </w:rPr>
        <w:t xml:space="preserve"> se penalizar con el 20</w:t>
      </w:r>
      <w:r w:rsidRPr="009E25DD">
        <w:rPr>
          <w:rFonts w:ascii="Tahoma" w:hAnsi="Tahoma" w:cs="Tahoma"/>
          <w:color w:val="004990"/>
          <w:sz w:val="22"/>
          <w:szCs w:val="22"/>
          <w:lang w:val="es-BO"/>
        </w:rPr>
        <w:t xml:space="preserve">% </w:t>
      </w:r>
      <w:r>
        <w:rPr>
          <w:rFonts w:ascii="Tahoma" w:hAnsi="Tahoma" w:cs="Tahoma"/>
          <w:color w:val="004990"/>
          <w:sz w:val="22"/>
          <w:szCs w:val="22"/>
          <w:lang w:val="es-BO"/>
        </w:rPr>
        <w:t xml:space="preserve">del importe del </w:t>
      </w:r>
      <w:r w:rsidR="006C2E69">
        <w:rPr>
          <w:rFonts w:ascii="Tahoma" w:hAnsi="Tahoma" w:cs="Tahoma"/>
          <w:color w:val="004990"/>
          <w:sz w:val="22"/>
          <w:szCs w:val="22"/>
          <w:lang w:val="es-BO"/>
        </w:rPr>
        <w:t>envió</w:t>
      </w:r>
      <w:r>
        <w:rPr>
          <w:rFonts w:ascii="Tahoma" w:hAnsi="Tahoma" w:cs="Tahoma"/>
          <w:color w:val="004990"/>
          <w:sz w:val="22"/>
          <w:szCs w:val="22"/>
          <w:lang w:val="es-BO"/>
        </w:rPr>
        <w:t>.</w:t>
      </w:r>
    </w:p>
    <w:p w14:paraId="50B44532" w14:textId="77777777" w:rsidR="00A81B3A" w:rsidRDefault="00A81B3A" w:rsidP="00A81B3A">
      <w:pPr>
        <w:rPr>
          <w:rFonts w:ascii="Tahoma" w:hAnsi="Tahoma" w:cs="Tahoma"/>
          <w:color w:val="004990"/>
          <w:sz w:val="22"/>
          <w:szCs w:val="22"/>
          <w:lang w:val="es-BO"/>
        </w:rPr>
      </w:pPr>
      <w:r>
        <w:rPr>
          <w:rFonts w:ascii="Tahoma" w:hAnsi="Tahoma" w:cs="Tahoma"/>
          <w:color w:val="004990"/>
          <w:sz w:val="22"/>
          <w:szCs w:val="22"/>
          <w:lang w:val="es-BO"/>
        </w:rPr>
        <w:tab/>
      </w:r>
    </w:p>
    <w:p w14:paraId="2ECF7059" w14:textId="2C3BA178" w:rsidR="00A81B3A" w:rsidRDefault="00A81B3A" w:rsidP="00A81B3A">
      <w:pPr>
        <w:ind w:left="426"/>
        <w:jc w:val="both"/>
        <w:rPr>
          <w:rFonts w:ascii="Tahoma" w:hAnsi="Tahoma" w:cs="Tahoma"/>
          <w:color w:val="004990"/>
          <w:sz w:val="22"/>
          <w:szCs w:val="22"/>
          <w:lang w:val="es-BO"/>
        </w:rPr>
      </w:pPr>
      <w:r>
        <w:rPr>
          <w:rFonts w:ascii="Tahoma" w:hAnsi="Tahoma" w:cs="Tahoma"/>
          <w:color w:val="004990"/>
          <w:sz w:val="22"/>
          <w:szCs w:val="22"/>
          <w:lang w:val="es-BO"/>
        </w:rPr>
        <w:t xml:space="preserve">Si los retrasos se presentan en forma continua durante cuatro meses seguidos, </w:t>
      </w:r>
      <w:r w:rsidR="00F15B77">
        <w:rPr>
          <w:rFonts w:ascii="Tahoma" w:hAnsi="Tahoma" w:cs="Tahoma"/>
          <w:color w:val="004990"/>
          <w:sz w:val="22"/>
          <w:szCs w:val="22"/>
          <w:lang w:val="es-BO"/>
        </w:rPr>
        <w:t>ENTEL S.A</w:t>
      </w:r>
      <w:r>
        <w:rPr>
          <w:rFonts w:ascii="Tahoma" w:hAnsi="Tahoma" w:cs="Tahoma"/>
          <w:color w:val="004990"/>
          <w:sz w:val="22"/>
          <w:szCs w:val="22"/>
          <w:lang w:val="es-BO"/>
        </w:rPr>
        <w:t xml:space="preserve"> procederá con la resolución del contrato y la ejecución de la Garantía de Cumplimiento de Contrato, sin derecho a indemnización de ninguna naturaleza por parte del proponente adjudicado.  </w:t>
      </w:r>
    </w:p>
    <w:p w14:paraId="4AE744F2" w14:textId="4B4D5B7B" w:rsidR="00937E95" w:rsidRPr="00916D4A" w:rsidRDefault="00A81B3A">
      <w:pPr>
        <w:rPr>
          <w:rFonts w:ascii="Tahoma" w:hAnsi="Tahoma" w:cs="Tahoma"/>
          <w:color w:val="004990"/>
          <w:sz w:val="20"/>
          <w:szCs w:val="20"/>
          <w:lang w:val="es-BO"/>
        </w:rPr>
      </w:pPr>
      <w:r>
        <w:rPr>
          <w:rFonts w:ascii="Tahoma" w:hAnsi="Tahoma" w:cs="Tahoma"/>
          <w:color w:val="004990"/>
          <w:sz w:val="22"/>
          <w:szCs w:val="22"/>
          <w:lang w:val="es-BO"/>
        </w:rPr>
        <w:t xml:space="preserve">Otra </w:t>
      </w:r>
      <w:r w:rsidR="0026408B">
        <w:rPr>
          <w:rFonts w:ascii="Tahoma" w:hAnsi="Tahoma" w:cs="Tahoma"/>
          <w:color w:val="004990"/>
          <w:sz w:val="22"/>
          <w:szCs w:val="22"/>
          <w:lang w:val="es-BO"/>
        </w:rPr>
        <w:t>penalidad que</w:t>
      </w:r>
      <w:r>
        <w:rPr>
          <w:rFonts w:ascii="Tahoma" w:hAnsi="Tahoma" w:cs="Tahoma"/>
          <w:color w:val="004990"/>
          <w:sz w:val="22"/>
          <w:szCs w:val="22"/>
          <w:lang w:val="es-BO"/>
        </w:rPr>
        <w:t xml:space="preserve"> se </w:t>
      </w:r>
      <w:r w:rsidR="0026408B">
        <w:rPr>
          <w:rFonts w:ascii="Tahoma" w:hAnsi="Tahoma" w:cs="Tahoma"/>
          <w:color w:val="004990"/>
          <w:sz w:val="22"/>
          <w:szCs w:val="22"/>
          <w:lang w:val="es-BO"/>
        </w:rPr>
        <w:t>aplicará, será</w:t>
      </w:r>
      <w:r>
        <w:rPr>
          <w:rFonts w:ascii="Tahoma" w:hAnsi="Tahoma" w:cs="Tahoma"/>
          <w:color w:val="004990"/>
          <w:sz w:val="22"/>
          <w:szCs w:val="22"/>
          <w:lang w:val="es-BO"/>
        </w:rPr>
        <w:t xml:space="preserve"> por el decomiso de los materiales por la no presentación de documentos exigidos por el COA (factura o póliza de Importación) Multa que será equivalente al 20% del valor total de material decomisado.</w:t>
      </w:r>
    </w:p>
    <w:p w14:paraId="254CC47E" w14:textId="77777777" w:rsidR="008F291D" w:rsidRDefault="008F291D" w:rsidP="002C3600">
      <w:pPr>
        <w:rPr>
          <w:rFonts w:ascii="Arial" w:hAnsi="Arial" w:cs="Arial"/>
          <w:i/>
          <w:szCs w:val="20"/>
        </w:rPr>
      </w:pPr>
    </w:p>
    <w:p w14:paraId="0D1AE1AE" w14:textId="77777777" w:rsidR="00ED30FD" w:rsidRPr="002275B2" w:rsidRDefault="00ED30FD" w:rsidP="002C3600">
      <w:pPr>
        <w:pStyle w:val="Ttulo1"/>
        <w:numPr>
          <w:ilvl w:val="0"/>
          <w:numId w:val="0"/>
        </w:numPr>
        <w:jc w:val="center"/>
        <w:rPr>
          <w:color w:val="004990"/>
          <w:sz w:val="28"/>
          <w:szCs w:val="28"/>
          <w:u w:val="none"/>
        </w:rPr>
      </w:pPr>
      <w:bookmarkStart w:id="13" w:name="_Toc330030632"/>
      <w:r w:rsidRPr="002275B2">
        <w:rPr>
          <w:color w:val="004990"/>
          <w:sz w:val="28"/>
          <w:szCs w:val="28"/>
          <w:u w:val="none"/>
        </w:rPr>
        <w:lastRenderedPageBreak/>
        <w:t>PARTE III</w:t>
      </w:r>
      <w:bookmarkEnd w:id="13"/>
    </w:p>
    <w:p w14:paraId="5B5083C3" w14:textId="77777777" w:rsidR="002C3600" w:rsidRPr="002275B2" w:rsidRDefault="002C3600" w:rsidP="002C3600">
      <w:pPr>
        <w:rPr>
          <w:sz w:val="28"/>
          <w:szCs w:val="28"/>
          <w:lang w:val="es-MX"/>
        </w:rPr>
      </w:pPr>
    </w:p>
    <w:p w14:paraId="3ADBA87B"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17DB4BF4" w14:textId="77777777" w:rsidR="00DD228F" w:rsidRDefault="00DD228F">
      <w:pPr>
        <w:rPr>
          <w:rFonts w:ascii="Arial" w:hAnsi="Arial" w:cs="Arial"/>
          <w:i/>
          <w:szCs w:val="20"/>
        </w:rPr>
      </w:pPr>
    </w:p>
    <w:p w14:paraId="52FD9E3D" w14:textId="77777777" w:rsidR="00DD228F" w:rsidRDefault="00DD228F" w:rsidP="00DD228F">
      <w:pPr>
        <w:rPr>
          <w:rFonts w:ascii="Arial" w:hAnsi="Arial" w:cs="Arial"/>
          <w:i/>
          <w:szCs w:val="20"/>
        </w:rPr>
      </w:pPr>
    </w:p>
    <w:p w14:paraId="66AC78C1" w14:textId="77777777" w:rsidR="00ED30FD" w:rsidRDefault="00ED30FD" w:rsidP="00DD228F">
      <w:pPr>
        <w:rPr>
          <w:rFonts w:ascii="Arial" w:hAnsi="Arial" w:cs="Arial"/>
          <w:i/>
          <w:szCs w:val="20"/>
        </w:rPr>
      </w:pPr>
    </w:p>
    <w:p w14:paraId="01A161DA"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17CE3A94" w14:textId="77777777" w:rsidR="00B77492" w:rsidRDefault="00ED30FD" w:rsidP="00B77492">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63B4C265" w14:textId="1AE5D1D5" w:rsidR="00B77492" w:rsidRPr="00B77492" w:rsidRDefault="00ED30FD" w:rsidP="00B77492">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w:t>
      </w:r>
      <w:r w:rsidR="00B77492" w:rsidRPr="00B77492">
        <w:rPr>
          <w:rFonts w:ascii="Tahoma" w:hAnsi="Tahoma" w:cs="Tahoma"/>
          <w:color w:val="004990"/>
          <w:sz w:val="22"/>
          <w:szCs w:val="22"/>
          <w:lang w:val="pt-BR"/>
        </w:rPr>
        <w:t>Tarifário</w:t>
      </w:r>
      <w:r w:rsidR="00B77492">
        <w:rPr>
          <w:rFonts w:ascii="Tahoma" w:hAnsi="Tahoma" w:cs="Tahoma"/>
          <w:b/>
          <w:color w:val="004990"/>
          <w:sz w:val="22"/>
          <w:szCs w:val="22"/>
          <w:lang w:val="pt-BR"/>
        </w:rPr>
        <w:t xml:space="preserve"> </w:t>
      </w:r>
      <w:r w:rsidR="00346889" w:rsidRPr="00346889">
        <w:rPr>
          <w:rFonts w:ascii="Tahoma" w:hAnsi="Tahoma" w:cs="Tahoma"/>
          <w:color w:val="004990"/>
          <w:sz w:val="22"/>
          <w:szCs w:val="22"/>
          <w:lang w:val="pt-BR"/>
        </w:rPr>
        <w:t xml:space="preserve">y </w:t>
      </w:r>
      <w:r w:rsidR="00346889" w:rsidRPr="00346889">
        <w:rPr>
          <w:rFonts w:ascii="Tahoma" w:hAnsi="Tahoma" w:cs="Tahoma"/>
          <w:color w:val="004990"/>
          <w:sz w:val="22"/>
          <w:szCs w:val="22"/>
          <w:lang w:val="es-BO"/>
        </w:rPr>
        <w:t>Tiempos</w:t>
      </w:r>
      <w:r w:rsidR="00346889" w:rsidRPr="00346889">
        <w:rPr>
          <w:rFonts w:ascii="Tahoma" w:hAnsi="Tahoma" w:cs="Tahoma"/>
          <w:color w:val="004990"/>
          <w:sz w:val="22"/>
          <w:szCs w:val="22"/>
          <w:lang w:val="pt-BR"/>
        </w:rPr>
        <w:t xml:space="preserve"> de </w:t>
      </w:r>
      <w:r w:rsidR="00346889">
        <w:rPr>
          <w:rFonts w:ascii="Tahoma" w:hAnsi="Tahoma" w:cs="Tahoma"/>
          <w:color w:val="004990"/>
          <w:sz w:val="22"/>
          <w:szCs w:val="22"/>
          <w:lang w:val="pt-BR"/>
        </w:rPr>
        <w:t>E</w:t>
      </w:r>
      <w:r w:rsidR="00346889" w:rsidRPr="00346889">
        <w:rPr>
          <w:rFonts w:ascii="Tahoma" w:hAnsi="Tahoma" w:cs="Tahoma"/>
          <w:color w:val="004990"/>
          <w:sz w:val="22"/>
          <w:szCs w:val="22"/>
          <w:lang w:val="pt-BR"/>
        </w:rPr>
        <w:t xml:space="preserve">ntrega </w:t>
      </w:r>
    </w:p>
    <w:p w14:paraId="43273BCE" w14:textId="50BDA1DE" w:rsidR="00FA460D" w:rsidRDefault="00FA460D" w:rsidP="006A52BA">
      <w:pPr>
        <w:rPr>
          <w:rFonts w:ascii="Tahoma" w:hAnsi="Tahoma" w:cs="Tahoma"/>
          <w:color w:val="004990"/>
          <w:sz w:val="22"/>
          <w:szCs w:val="22"/>
        </w:rPr>
      </w:pPr>
      <w:r>
        <w:rPr>
          <w:rFonts w:ascii="Tahoma" w:hAnsi="Tahoma" w:cs="Tahoma"/>
          <w:color w:val="004990"/>
          <w:sz w:val="22"/>
          <w:szCs w:val="22"/>
        </w:rPr>
        <w:t>Anexo No. 4 – Modelo de Documento de Compra</w:t>
      </w:r>
    </w:p>
    <w:p w14:paraId="7B570768" w14:textId="77777777" w:rsidR="002A739A" w:rsidRDefault="002A739A" w:rsidP="006A52BA">
      <w:pPr>
        <w:rPr>
          <w:rFonts w:ascii="Tahoma" w:hAnsi="Tahoma" w:cs="Tahoma"/>
          <w:color w:val="004990"/>
          <w:sz w:val="22"/>
          <w:szCs w:val="22"/>
        </w:rPr>
      </w:pPr>
    </w:p>
    <w:p w14:paraId="54C42A3D" w14:textId="77777777" w:rsidR="002A739A" w:rsidRDefault="002A739A" w:rsidP="006A52BA">
      <w:pPr>
        <w:rPr>
          <w:rFonts w:ascii="Tahoma" w:hAnsi="Tahoma" w:cs="Tahoma"/>
          <w:color w:val="004990"/>
          <w:sz w:val="22"/>
          <w:szCs w:val="22"/>
        </w:rPr>
      </w:pPr>
    </w:p>
    <w:p w14:paraId="04954C4B" w14:textId="77777777" w:rsidR="002A739A" w:rsidRDefault="002A739A">
      <w:pPr>
        <w:rPr>
          <w:rFonts w:ascii="Tahoma" w:hAnsi="Tahoma" w:cs="Tahoma"/>
          <w:color w:val="004990"/>
          <w:sz w:val="22"/>
          <w:szCs w:val="22"/>
        </w:rPr>
      </w:pPr>
    </w:p>
    <w:p w14:paraId="6E9C7C76" w14:textId="77777777" w:rsidR="008F291D" w:rsidRDefault="008F291D">
      <w:pPr>
        <w:rPr>
          <w:rFonts w:ascii="Tahoma" w:hAnsi="Tahoma" w:cs="Tahoma"/>
          <w:color w:val="004990"/>
          <w:sz w:val="22"/>
          <w:szCs w:val="22"/>
        </w:rPr>
      </w:pPr>
    </w:p>
    <w:p w14:paraId="0C35D55D" w14:textId="77777777" w:rsidR="00B1041A" w:rsidRDefault="00B1041A">
      <w:pPr>
        <w:rPr>
          <w:rFonts w:ascii="Tahoma" w:hAnsi="Tahoma" w:cs="Tahoma"/>
          <w:color w:val="004990"/>
          <w:sz w:val="22"/>
          <w:szCs w:val="22"/>
        </w:rPr>
      </w:pPr>
    </w:p>
    <w:p w14:paraId="0846FEDF" w14:textId="77777777" w:rsidR="00B1041A" w:rsidRDefault="00B1041A">
      <w:pPr>
        <w:rPr>
          <w:rFonts w:ascii="Tahoma" w:hAnsi="Tahoma" w:cs="Tahoma"/>
          <w:color w:val="004990"/>
          <w:sz w:val="22"/>
          <w:szCs w:val="22"/>
        </w:rPr>
      </w:pPr>
    </w:p>
    <w:p w14:paraId="26AC5953" w14:textId="77777777" w:rsidR="00B1041A" w:rsidRDefault="00B1041A">
      <w:pPr>
        <w:rPr>
          <w:rFonts w:ascii="Tahoma" w:hAnsi="Tahoma" w:cs="Tahoma"/>
          <w:color w:val="004990"/>
          <w:sz w:val="22"/>
          <w:szCs w:val="22"/>
        </w:rPr>
      </w:pPr>
    </w:p>
    <w:p w14:paraId="3CEB945A" w14:textId="77777777" w:rsidR="00B1041A" w:rsidRDefault="00B1041A">
      <w:pPr>
        <w:rPr>
          <w:rFonts w:ascii="Tahoma" w:hAnsi="Tahoma" w:cs="Tahoma"/>
          <w:color w:val="004990"/>
          <w:sz w:val="22"/>
          <w:szCs w:val="22"/>
        </w:rPr>
      </w:pPr>
    </w:p>
    <w:p w14:paraId="34A71A50" w14:textId="77777777" w:rsidR="00B1041A" w:rsidRDefault="00B1041A">
      <w:pPr>
        <w:rPr>
          <w:rFonts w:ascii="Tahoma" w:hAnsi="Tahoma" w:cs="Tahoma"/>
          <w:color w:val="004990"/>
          <w:sz w:val="22"/>
          <w:szCs w:val="22"/>
        </w:rPr>
      </w:pPr>
    </w:p>
    <w:p w14:paraId="09A92BD5" w14:textId="77777777" w:rsidR="00B1041A" w:rsidRDefault="00B1041A">
      <w:pPr>
        <w:rPr>
          <w:rFonts w:ascii="Tahoma" w:hAnsi="Tahoma" w:cs="Tahoma"/>
          <w:color w:val="004990"/>
          <w:sz w:val="22"/>
          <w:szCs w:val="22"/>
        </w:rPr>
      </w:pPr>
    </w:p>
    <w:p w14:paraId="3A0349C5" w14:textId="77777777" w:rsidR="00B1041A" w:rsidRDefault="00B1041A">
      <w:pPr>
        <w:rPr>
          <w:rFonts w:ascii="Tahoma" w:hAnsi="Tahoma" w:cs="Tahoma"/>
          <w:color w:val="004990"/>
          <w:sz w:val="22"/>
          <w:szCs w:val="22"/>
        </w:rPr>
      </w:pPr>
    </w:p>
    <w:p w14:paraId="2B31D7AB" w14:textId="77777777" w:rsidR="00B1041A" w:rsidRDefault="00B1041A">
      <w:pPr>
        <w:rPr>
          <w:rFonts w:ascii="Tahoma" w:hAnsi="Tahoma" w:cs="Tahoma"/>
          <w:color w:val="004990"/>
          <w:sz w:val="22"/>
          <w:szCs w:val="22"/>
        </w:rPr>
      </w:pPr>
    </w:p>
    <w:p w14:paraId="322B9171" w14:textId="77777777" w:rsidR="00B1041A" w:rsidRDefault="00B1041A">
      <w:pPr>
        <w:rPr>
          <w:rFonts w:ascii="Tahoma" w:hAnsi="Tahoma" w:cs="Tahoma"/>
          <w:color w:val="004990"/>
          <w:sz w:val="22"/>
          <w:szCs w:val="22"/>
        </w:rPr>
      </w:pPr>
    </w:p>
    <w:p w14:paraId="4C77591E" w14:textId="77777777" w:rsidR="00B1041A" w:rsidRDefault="00B1041A">
      <w:pPr>
        <w:rPr>
          <w:rFonts w:ascii="Tahoma" w:hAnsi="Tahoma" w:cs="Tahoma"/>
          <w:color w:val="004990"/>
          <w:sz w:val="22"/>
          <w:szCs w:val="22"/>
        </w:rPr>
      </w:pPr>
    </w:p>
    <w:p w14:paraId="19A2AF2A" w14:textId="77777777" w:rsidR="00B1041A" w:rsidRDefault="00B1041A">
      <w:pPr>
        <w:rPr>
          <w:rFonts w:ascii="Tahoma" w:hAnsi="Tahoma" w:cs="Tahoma"/>
          <w:color w:val="004990"/>
          <w:sz w:val="22"/>
          <w:szCs w:val="22"/>
        </w:rPr>
      </w:pPr>
    </w:p>
    <w:p w14:paraId="11269AE1" w14:textId="77777777" w:rsidR="00B1041A" w:rsidRDefault="00B1041A">
      <w:pPr>
        <w:rPr>
          <w:rFonts w:ascii="Tahoma" w:hAnsi="Tahoma" w:cs="Tahoma"/>
          <w:color w:val="004990"/>
          <w:sz w:val="22"/>
          <w:szCs w:val="22"/>
        </w:rPr>
      </w:pPr>
    </w:p>
    <w:p w14:paraId="11105B32" w14:textId="77777777" w:rsidR="00B1041A" w:rsidRDefault="00B1041A">
      <w:pPr>
        <w:rPr>
          <w:rFonts w:ascii="Tahoma" w:hAnsi="Tahoma" w:cs="Tahoma"/>
          <w:color w:val="004990"/>
          <w:sz w:val="22"/>
          <w:szCs w:val="22"/>
        </w:rPr>
      </w:pPr>
    </w:p>
    <w:p w14:paraId="3B873C25" w14:textId="77777777" w:rsidR="00B1041A" w:rsidRDefault="00B1041A">
      <w:pPr>
        <w:rPr>
          <w:rFonts w:ascii="Tahoma" w:hAnsi="Tahoma" w:cs="Tahoma"/>
          <w:color w:val="004990"/>
          <w:sz w:val="22"/>
          <w:szCs w:val="22"/>
        </w:rPr>
      </w:pPr>
    </w:p>
    <w:p w14:paraId="4E1B2D02" w14:textId="77777777" w:rsidR="00B1041A" w:rsidRDefault="00B1041A">
      <w:pPr>
        <w:rPr>
          <w:rFonts w:ascii="Tahoma" w:hAnsi="Tahoma" w:cs="Tahoma"/>
          <w:color w:val="004990"/>
          <w:sz w:val="22"/>
          <w:szCs w:val="22"/>
        </w:rPr>
      </w:pPr>
    </w:p>
    <w:p w14:paraId="039A9034" w14:textId="77777777" w:rsidR="00B1041A" w:rsidRDefault="00B1041A">
      <w:pPr>
        <w:rPr>
          <w:rFonts w:ascii="Tahoma" w:hAnsi="Tahoma" w:cs="Tahoma"/>
          <w:color w:val="004990"/>
          <w:sz w:val="22"/>
          <w:szCs w:val="22"/>
        </w:rPr>
      </w:pPr>
    </w:p>
    <w:p w14:paraId="5B9AD2A3" w14:textId="77777777" w:rsidR="00B1041A" w:rsidRDefault="00B1041A">
      <w:pPr>
        <w:rPr>
          <w:rFonts w:ascii="Tahoma" w:hAnsi="Tahoma" w:cs="Tahoma"/>
          <w:color w:val="004990"/>
          <w:sz w:val="22"/>
          <w:szCs w:val="22"/>
        </w:rPr>
      </w:pPr>
    </w:p>
    <w:p w14:paraId="5D8F9672" w14:textId="77777777" w:rsidR="00B1041A" w:rsidRDefault="00B1041A">
      <w:pPr>
        <w:rPr>
          <w:rFonts w:ascii="Tahoma" w:hAnsi="Tahoma" w:cs="Tahoma"/>
          <w:color w:val="004990"/>
          <w:sz w:val="22"/>
          <w:szCs w:val="22"/>
        </w:rPr>
      </w:pPr>
    </w:p>
    <w:p w14:paraId="688B8E72" w14:textId="77777777" w:rsidR="00B1041A" w:rsidRDefault="00B1041A">
      <w:pPr>
        <w:rPr>
          <w:rFonts w:ascii="Tahoma" w:hAnsi="Tahoma" w:cs="Tahoma"/>
          <w:color w:val="004990"/>
          <w:sz w:val="22"/>
          <w:szCs w:val="22"/>
        </w:rPr>
      </w:pPr>
    </w:p>
    <w:p w14:paraId="4CE48EFE" w14:textId="77777777" w:rsidR="00B1041A" w:rsidRDefault="00B1041A">
      <w:pPr>
        <w:rPr>
          <w:rFonts w:ascii="Tahoma" w:hAnsi="Tahoma" w:cs="Tahoma"/>
          <w:color w:val="004990"/>
          <w:sz w:val="22"/>
          <w:szCs w:val="22"/>
        </w:rPr>
      </w:pPr>
    </w:p>
    <w:p w14:paraId="774E8F78" w14:textId="77777777" w:rsidR="00B1041A" w:rsidRDefault="00B1041A">
      <w:pPr>
        <w:rPr>
          <w:rFonts w:ascii="Tahoma" w:hAnsi="Tahoma" w:cs="Tahoma"/>
          <w:color w:val="004990"/>
          <w:sz w:val="22"/>
          <w:szCs w:val="22"/>
        </w:rPr>
      </w:pPr>
    </w:p>
    <w:p w14:paraId="1BE2EFB3" w14:textId="77777777" w:rsidR="00B1041A" w:rsidRDefault="00B1041A">
      <w:pPr>
        <w:rPr>
          <w:rFonts w:ascii="Tahoma" w:hAnsi="Tahoma" w:cs="Tahoma"/>
          <w:color w:val="004990"/>
          <w:sz w:val="22"/>
          <w:szCs w:val="22"/>
        </w:rPr>
      </w:pPr>
    </w:p>
    <w:p w14:paraId="6C12584D" w14:textId="77777777" w:rsidR="00B1041A" w:rsidRDefault="00B1041A">
      <w:pPr>
        <w:rPr>
          <w:rFonts w:ascii="Tahoma" w:hAnsi="Tahoma" w:cs="Tahoma"/>
          <w:color w:val="004990"/>
          <w:sz w:val="22"/>
          <w:szCs w:val="22"/>
        </w:rPr>
      </w:pPr>
    </w:p>
    <w:p w14:paraId="16D27D9B" w14:textId="77777777" w:rsidR="00B1041A" w:rsidRDefault="00B1041A">
      <w:pPr>
        <w:rPr>
          <w:rFonts w:ascii="Tahoma" w:hAnsi="Tahoma" w:cs="Tahoma"/>
          <w:color w:val="004990"/>
          <w:sz w:val="22"/>
          <w:szCs w:val="22"/>
        </w:rPr>
      </w:pPr>
    </w:p>
    <w:p w14:paraId="2429720F" w14:textId="77777777" w:rsidR="00B1041A" w:rsidRDefault="00B1041A">
      <w:pPr>
        <w:rPr>
          <w:rFonts w:ascii="Tahoma" w:hAnsi="Tahoma" w:cs="Tahoma"/>
          <w:color w:val="004990"/>
          <w:sz w:val="22"/>
          <w:szCs w:val="22"/>
        </w:rPr>
      </w:pPr>
    </w:p>
    <w:p w14:paraId="65097F9D" w14:textId="77777777" w:rsidR="00B1041A" w:rsidRDefault="00B1041A">
      <w:pPr>
        <w:rPr>
          <w:rFonts w:ascii="Tahoma" w:hAnsi="Tahoma" w:cs="Tahoma"/>
          <w:color w:val="004990"/>
          <w:sz w:val="22"/>
          <w:szCs w:val="22"/>
        </w:rPr>
      </w:pPr>
    </w:p>
    <w:p w14:paraId="3871A5E4" w14:textId="77777777" w:rsidR="00B1041A" w:rsidRDefault="00B1041A">
      <w:pPr>
        <w:rPr>
          <w:rFonts w:ascii="Tahoma" w:hAnsi="Tahoma" w:cs="Tahoma"/>
          <w:color w:val="004990"/>
          <w:sz w:val="22"/>
          <w:szCs w:val="22"/>
        </w:rPr>
      </w:pPr>
    </w:p>
    <w:p w14:paraId="7AF5FF54" w14:textId="77777777" w:rsidR="00B1041A" w:rsidRDefault="00B1041A">
      <w:pPr>
        <w:rPr>
          <w:rFonts w:ascii="Tahoma" w:hAnsi="Tahoma" w:cs="Tahoma"/>
          <w:color w:val="004990"/>
          <w:sz w:val="22"/>
          <w:szCs w:val="22"/>
        </w:rPr>
      </w:pPr>
    </w:p>
    <w:p w14:paraId="045FA2F2" w14:textId="77777777" w:rsidR="008F291D" w:rsidRDefault="008F291D">
      <w:pPr>
        <w:rPr>
          <w:rFonts w:ascii="Tahoma" w:hAnsi="Tahoma" w:cs="Tahoma"/>
          <w:color w:val="004990"/>
          <w:sz w:val="22"/>
          <w:szCs w:val="22"/>
        </w:rPr>
      </w:pPr>
    </w:p>
    <w:p w14:paraId="63FADCED" w14:textId="77777777" w:rsidR="008F291D" w:rsidRDefault="008F291D">
      <w:pPr>
        <w:rPr>
          <w:rFonts w:ascii="Tahoma" w:hAnsi="Tahoma" w:cs="Tahoma"/>
          <w:color w:val="004990"/>
          <w:sz w:val="22"/>
          <w:szCs w:val="22"/>
        </w:rPr>
      </w:pPr>
    </w:p>
    <w:p w14:paraId="652E2BF6" w14:textId="5782B16E" w:rsidR="00B1041A" w:rsidRDefault="00B1041A" w:rsidP="00B1041A">
      <w:pPr>
        <w:rPr>
          <w:rFonts w:ascii="Tahoma" w:hAnsi="Tahoma" w:cs="Tahoma"/>
          <w:color w:val="244061" w:themeColor="accent1" w:themeShade="80"/>
          <w:sz w:val="22"/>
          <w:szCs w:val="22"/>
        </w:rPr>
      </w:pPr>
    </w:p>
    <w:p w14:paraId="4BDDB95A" w14:textId="77777777" w:rsidR="0026408B" w:rsidRPr="007A18BA" w:rsidRDefault="0026408B" w:rsidP="00B1041A">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1041A" w:rsidRPr="007A18BA" w14:paraId="64DD7E0D" w14:textId="77777777" w:rsidTr="00B60017">
        <w:trPr>
          <w:trHeight w:val="617"/>
        </w:trPr>
        <w:tc>
          <w:tcPr>
            <w:tcW w:w="2410" w:type="dxa"/>
            <w:shd w:val="clear" w:color="auto" w:fill="004990"/>
            <w:vAlign w:val="center"/>
          </w:tcPr>
          <w:p w14:paraId="37595B4D" w14:textId="77777777" w:rsidR="00B1041A" w:rsidRPr="007A18BA" w:rsidRDefault="00B1041A" w:rsidP="00B60017">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14:paraId="7A107821" w14:textId="77777777" w:rsidR="00B1041A" w:rsidRPr="007A18BA" w:rsidRDefault="00B1041A" w:rsidP="00B60017">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5DCF17EE" w14:textId="77777777" w:rsidR="00B1041A" w:rsidRPr="007A18BA" w:rsidRDefault="00B1041A" w:rsidP="00B1041A">
      <w:pPr>
        <w:spacing w:after="240"/>
        <w:jc w:val="both"/>
        <w:rPr>
          <w:rFonts w:ascii="Tahoma" w:hAnsi="Tahoma" w:cs="Tahoma"/>
          <w:b/>
          <w:color w:val="244061" w:themeColor="accent1" w:themeShade="80"/>
          <w:sz w:val="22"/>
          <w:szCs w:val="22"/>
        </w:rPr>
      </w:pPr>
    </w:p>
    <w:p w14:paraId="6CD5DF99" w14:textId="77777777" w:rsidR="00B1041A" w:rsidRPr="007A18BA" w:rsidRDefault="00B1041A" w:rsidP="00B1041A">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63EFDE20"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429610C"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4" w:name="_Toc130955312"/>
      <w:bookmarkStart w:id="15" w:name="_Toc130955253"/>
    </w:p>
    <w:p w14:paraId="427CC0A8"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lastRenderedPageBreak/>
        <w:t>Confidencialidad:</w:t>
      </w:r>
      <w:bookmarkEnd w:id="14"/>
      <w:bookmarkEnd w:id="15"/>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6F7C8D1"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6" w:name="_Toc130955313"/>
      <w:bookmarkStart w:id="17" w:name="_Toc130955254"/>
    </w:p>
    <w:p w14:paraId="2ADFE753"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6"/>
      <w:bookmarkEnd w:id="17"/>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ABA161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bookmarkStart w:id="18" w:name="_Toc301514304"/>
      <w:bookmarkStart w:id="19" w:name="_Toc280114083"/>
      <w:bookmarkStart w:id="20" w:name="_Toc273432959"/>
      <w:bookmarkStart w:id="21" w:name="_Toc301514303"/>
      <w:bookmarkStart w:id="22" w:name="_Toc280114082"/>
      <w:bookmarkStart w:id="23" w:name="_Toc273432958"/>
      <w:bookmarkStart w:id="24" w:name="_Toc247462134"/>
      <w:r w:rsidRPr="007A18BA">
        <w:rPr>
          <w:rFonts w:ascii="Tahoma" w:hAnsi="Tahoma" w:cs="Tahoma"/>
          <w:b/>
          <w:color w:val="244061" w:themeColor="accent1" w:themeShade="80"/>
          <w:sz w:val="22"/>
          <w:szCs w:val="22"/>
        </w:rPr>
        <w:t>Prohibición de Competencia</w:t>
      </w:r>
      <w:bookmarkEnd w:id="18"/>
      <w:bookmarkEnd w:id="19"/>
      <w:bookmarkEnd w:id="20"/>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7FEF7B39" w14:textId="77777777" w:rsidR="00B1041A" w:rsidRPr="007A18BA" w:rsidRDefault="00B1041A" w:rsidP="00B1041A">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157435A" w14:textId="77777777" w:rsidR="00B1041A" w:rsidRPr="007A18BA" w:rsidRDefault="00B1041A" w:rsidP="00B1041A">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2BBFA119" w14:textId="77777777" w:rsidR="00B1041A" w:rsidRPr="007A18BA" w:rsidRDefault="00B1041A" w:rsidP="00B60017">
      <w:pPr>
        <w:numPr>
          <w:ilvl w:val="0"/>
          <w:numId w:val="8"/>
        </w:numPr>
        <w:spacing w:after="240"/>
        <w:ind w:left="567" w:hanging="567"/>
        <w:jc w:val="both"/>
        <w:rPr>
          <w:rFonts w:ascii="Tahoma" w:hAnsi="Tahoma" w:cs="Tahoma"/>
          <w:b/>
          <w:color w:val="244061" w:themeColor="accent1" w:themeShade="80"/>
          <w:sz w:val="22"/>
          <w:szCs w:val="22"/>
        </w:rPr>
      </w:pPr>
      <w:bookmarkStart w:id="25" w:name="_Toc301514305"/>
      <w:bookmarkStart w:id="26" w:name="_Toc280114084"/>
      <w:bookmarkStart w:id="27" w:name="_Toc278876163"/>
      <w:r w:rsidRPr="007A18BA">
        <w:rPr>
          <w:rFonts w:ascii="Tahoma" w:hAnsi="Tahoma" w:cs="Tahoma"/>
          <w:b/>
          <w:color w:val="244061" w:themeColor="accent1" w:themeShade="80"/>
          <w:sz w:val="22"/>
          <w:szCs w:val="22"/>
        </w:rPr>
        <w:lastRenderedPageBreak/>
        <w:t>Impedidos de Participar</w:t>
      </w:r>
      <w:bookmarkEnd w:id="25"/>
      <w:bookmarkEnd w:id="26"/>
      <w:bookmarkEnd w:id="27"/>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719407E8" w14:textId="77777777" w:rsidR="00B1041A" w:rsidRPr="007A18BA" w:rsidRDefault="00B1041A" w:rsidP="00B1041A">
      <w:pPr>
        <w:spacing w:after="240"/>
        <w:rPr>
          <w:rFonts w:ascii="Tahoma" w:hAnsi="Tahoma" w:cs="Tahoma"/>
          <w:b/>
          <w:color w:val="244061" w:themeColor="accent1" w:themeShade="80"/>
          <w:sz w:val="22"/>
          <w:szCs w:val="22"/>
        </w:rPr>
      </w:pPr>
      <w:bookmarkStart w:id="28" w:name="_Toc304889409"/>
      <w:bookmarkStart w:id="29" w:name="_Toc304889488"/>
      <w:bookmarkStart w:id="30" w:name="_Toc304909215"/>
      <w:bookmarkStart w:id="31" w:name="_Toc305014209"/>
      <w:r w:rsidRPr="007A18BA">
        <w:rPr>
          <w:rFonts w:ascii="Tahoma" w:hAnsi="Tahoma" w:cs="Tahoma"/>
          <w:b/>
          <w:color w:val="244061" w:themeColor="accent1" w:themeShade="80"/>
          <w:sz w:val="22"/>
          <w:szCs w:val="22"/>
        </w:rPr>
        <w:t>Consideraciones previas a la presentación de propuestas</w:t>
      </w:r>
      <w:bookmarkEnd w:id="28"/>
      <w:bookmarkEnd w:id="29"/>
      <w:bookmarkEnd w:id="30"/>
      <w:bookmarkEnd w:id="31"/>
    </w:p>
    <w:p w14:paraId="57004897" w14:textId="77777777" w:rsidR="00B1041A" w:rsidRPr="007A18BA" w:rsidRDefault="00B1041A" w:rsidP="00B60017">
      <w:pPr>
        <w:numPr>
          <w:ilvl w:val="0"/>
          <w:numId w:val="8"/>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40EDA5B1"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7FA5329"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lastRenderedPageBreak/>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9554042"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1"/>
    <w:bookmarkEnd w:id="22"/>
    <w:bookmarkEnd w:id="23"/>
    <w:bookmarkEnd w:id="24"/>
    <w:p w14:paraId="368F0143" w14:textId="77777777" w:rsidR="00B1041A" w:rsidRPr="007A18BA" w:rsidRDefault="00B1041A" w:rsidP="00B1041A">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273046A7"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021329F2"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343CE203"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EB7504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79908830" w14:textId="77777777" w:rsidR="00B1041A" w:rsidRPr="007A18BA" w:rsidRDefault="00B1041A" w:rsidP="00B60017">
      <w:pPr>
        <w:pStyle w:val="Prrafodelista"/>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38C5A10F" w14:textId="77777777" w:rsidR="00B1041A" w:rsidRPr="007A18BA" w:rsidRDefault="00B1041A" w:rsidP="00B60017">
      <w:pPr>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10C08D9A" w14:textId="77777777" w:rsidR="00B1041A" w:rsidRPr="007A18BA" w:rsidRDefault="00B1041A" w:rsidP="00B60017">
      <w:pPr>
        <w:numPr>
          <w:ilvl w:val="0"/>
          <w:numId w:val="11"/>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Cuando el proponente adjudicado incumpla la presentación de los documentos necesarios para la formalización de la relación comercial o desista de la misma y no existan otras propuestas calificadas.</w:t>
      </w:r>
    </w:p>
    <w:p w14:paraId="4604F58E"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2" w:name="_Toc130955328"/>
      <w:bookmarkStart w:id="33" w:name="_Toc130955269"/>
      <w:r w:rsidRPr="007A18BA">
        <w:rPr>
          <w:rFonts w:ascii="Tahoma" w:hAnsi="Tahoma" w:cs="Tahoma"/>
          <w:b/>
          <w:color w:val="244061" w:themeColor="accent1" w:themeShade="80"/>
          <w:sz w:val="22"/>
          <w:szCs w:val="22"/>
        </w:rPr>
        <w:t xml:space="preserve">Anulación </w:t>
      </w:r>
      <w:bookmarkEnd w:id="32"/>
      <w:bookmarkEnd w:id="33"/>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474D33A9" w14:textId="77777777" w:rsidR="00B1041A" w:rsidRPr="007A18BA" w:rsidRDefault="00B1041A" w:rsidP="00B60017">
      <w:pPr>
        <w:pStyle w:val="Prrafodelista"/>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7C3A385" w14:textId="77777777" w:rsidR="00B1041A" w:rsidRPr="007A18BA" w:rsidRDefault="00B1041A" w:rsidP="00B60017">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2765304F" w14:textId="77777777" w:rsidR="00B1041A" w:rsidRPr="007A18BA" w:rsidRDefault="00B1041A" w:rsidP="00B60017">
      <w:pPr>
        <w:numPr>
          <w:ilvl w:val="0"/>
          <w:numId w:val="9"/>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6FFB1E70" w14:textId="77777777" w:rsidR="00B1041A" w:rsidRPr="007A18BA" w:rsidRDefault="00B1041A" w:rsidP="00B60017">
      <w:pPr>
        <w:numPr>
          <w:ilvl w:val="0"/>
          <w:numId w:val="8"/>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0FCBA36E"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12496671"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24EBA85C"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7FA6AACF"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Cuando a juicio de ENTEL S.A., los precios ofertados no guarden relación con el mercado. </w:t>
      </w:r>
    </w:p>
    <w:p w14:paraId="37F3BBCA" w14:textId="77777777" w:rsidR="00B1041A" w:rsidRPr="007A18BA" w:rsidRDefault="00B1041A" w:rsidP="00B60017">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  la confianza de ENTEL S.A.</w:t>
      </w:r>
    </w:p>
    <w:p w14:paraId="1C780023" w14:textId="77777777" w:rsidR="00B1041A" w:rsidRPr="007A18BA" w:rsidRDefault="00B1041A" w:rsidP="00B60017">
      <w:pPr>
        <w:pStyle w:val="Prrafodelista"/>
        <w:numPr>
          <w:ilvl w:val="0"/>
          <w:numId w:val="10"/>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42AA0AB1" w14:textId="77777777" w:rsidR="00B1041A" w:rsidRPr="007A18BA" w:rsidRDefault="00B1041A" w:rsidP="00B60017">
      <w:pPr>
        <w:numPr>
          <w:ilvl w:val="0"/>
          <w:numId w:val="8"/>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0690930" w14:textId="77777777" w:rsidR="00B1041A" w:rsidRPr="007A18BA" w:rsidRDefault="00B1041A" w:rsidP="00B1041A">
      <w:pPr>
        <w:spacing w:after="240"/>
        <w:rPr>
          <w:rFonts w:ascii="Tahoma" w:hAnsi="Tahoma" w:cs="Tahoma"/>
          <w:color w:val="244061" w:themeColor="accent1" w:themeShade="80"/>
          <w:sz w:val="22"/>
          <w:szCs w:val="22"/>
        </w:rPr>
      </w:pPr>
    </w:p>
    <w:p w14:paraId="28922498" w14:textId="77777777" w:rsidR="00B1041A" w:rsidRPr="007A18BA" w:rsidRDefault="00B1041A" w:rsidP="00B1041A">
      <w:pPr>
        <w:spacing w:after="240"/>
        <w:rPr>
          <w:rFonts w:ascii="Tahoma" w:hAnsi="Tahoma" w:cs="Tahoma"/>
          <w:color w:val="244061" w:themeColor="accent1" w:themeShade="80"/>
          <w:sz w:val="22"/>
          <w:szCs w:val="22"/>
        </w:rPr>
      </w:pPr>
    </w:p>
    <w:p w14:paraId="0992B0DE" w14:textId="77777777" w:rsidR="00B1041A" w:rsidRPr="007A18BA" w:rsidRDefault="00B1041A" w:rsidP="00B1041A">
      <w:pPr>
        <w:spacing w:after="240"/>
        <w:rPr>
          <w:rFonts w:ascii="Tahoma" w:hAnsi="Tahoma" w:cs="Tahoma"/>
          <w:color w:val="244061" w:themeColor="accent1" w:themeShade="80"/>
          <w:sz w:val="22"/>
          <w:szCs w:val="22"/>
        </w:rPr>
      </w:pPr>
    </w:p>
    <w:p w14:paraId="5B97D95D" w14:textId="77777777" w:rsidR="00B1041A" w:rsidRPr="007A18BA" w:rsidRDefault="00B1041A" w:rsidP="00B1041A">
      <w:pPr>
        <w:spacing w:after="240"/>
        <w:rPr>
          <w:rFonts w:ascii="Tahoma" w:hAnsi="Tahoma" w:cs="Tahoma"/>
          <w:color w:val="244061" w:themeColor="accent1" w:themeShade="80"/>
          <w:sz w:val="22"/>
          <w:szCs w:val="22"/>
        </w:rPr>
      </w:pPr>
    </w:p>
    <w:p w14:paraId="6B7A9EC6" w14:textId="77777777" w:rsidR="00B1041A" w:rsidRPr="007A18BA" w:rsidRDefault="00B1041A" w:rsidP="00B1041A">
      <w:pPr>
        <w:spacing w:after="240"/>
        <w:rPr>
          <w:rFonts w:ascii="Tahoma" w:hAnsi="Tahoma" w:cs="Tahoma"/>
          <w:color w:val="244061" w:themeColor="accent1" w:themeShade="80"/>
          <w:sz w:val="22"/>
          <w:szCs w:val="22"/>
        </w:rPr>
      </w:pPr>
    </w:p>
    <w:p w14:paraId="5A29F189" w14:textId="77777777" w:rsidR="00B1041A" w:rsidRPr="007A18BA" w:rsidRDefault="00B1041A" w:rsidP="00B1041A">
      <w:pPr>
        <w:spacing w:after="240"/>
        <w:rPr>
          <w:rFonts w:ascii="Tahoma" w:hAnsi="Tahoma" w:cs="Tahoma"/>
          <w:color w:val="244061" w:themeColor="accent1" w:themeShade="80"/>
          <w:sz w:val="22"/>
          <w:szCs w:val="22"/>
        </w:rPr>
      </w:pPr>
    </w:p>
    <w:p w14:paraId="16240C48" w14:textId="77777777" w:rsidR="00B1041A" w:rsidRPr="007A18BA" w:rsidRDefault="00B1041A" w:rsidP="00B1041A">
      <w:pPr>
        <w:spacing w:after="240"/>
        <w:rPr>
          <w:rFonts w:ascii="Tahoma" w:hAnsi="Tahoma" w:cs="Tahoma"/>
          <w:color w:val="244061" w:themeColor="accent1" w:themeShade="80"/>
          <w:sz w:val="22"/>
          <w:szCs w:val="22"/>
        </w:rPr>
      </w:pPr>
    </w:p>
    <w:p w14:paraId="7FF7F521" w14:textId="77777777" w:rsidR="00B1041A" w:rsidRPr="007A18BA" w:rsidRDefault="00B1041A" w:rsidP="00B1041A">
      <w:pPr>
        <w:spacing w:after="240"/>
        <w:rPr>
          <w:rFonts w:ascii="Tahoma" w:hAnsi="Tahoma" w:cs="Tahoma"/>
          <w:color w:val="244061" w:themeColor="accent1" w:themeShade="80"/>
          <w:sz w:val="22"/>
          <w:szCs w:val="22"/>
        </w:rPr>
      </w:pPr>
    </w:p>
    <w:p w14:paraId="6683DE0F" w14:textId="77777777" w:rsidR="00B1041A" w:rsidRPr="007A18BA" w:rsidRDefault="00B1041A" w:rsidP="00B1041A">
      <w:pPr>
        <w:spacing w:after="240"/>
        <w:rPr>
          <w:rFonts w:ascii="Tahoma" w:hAnsi="Tahoma" w:cs="Tahoma"/>
          <w:color w:val="244061" w:themeColor="accent1" w:themeShade="80"/>
          <w:sz w:val="22"/>
          <w:szCs w:val="22"/>
        </w:rPr>
      </w:pPr>
    </w:p>
    <w:p w14:paraId="6BEAD504" w14:textId="77777777" w:rsidR="00B1041A" w:rsidRPr="007A18BA" w:rsidRDefault="00B1041A" w:rsidP="00B1041A">
      <w:pPr>
        <w:spacing w:after="240"/>
        <w:rPr>
          <w:rFonts w:ascii="Tahoma" w:hAnsi="Tahoma" w:cs="Tahoma"/>
          <w:color w:val="244061" w:themeColor="accent1" w:themeShade="80"/>
          <w:sz w:val="22"/>
          <w:szCs w:val="22"/>
        </w:rPr>
      </w:pPr>
    </w:p>
    <w:p w14:paraId="2AFAE60D" w14:textId="77777777" w:rsidR="00B1041A" w:rsidRPr="007A18BA" w:rsidRDefault="00B1041A" w:rsidP="00B1041A">
      <w:pPr>
        <w:spacing w:after="240"/>
        <w:rPr>
          <w:rFonts w:ascii="Tahoma" w:hAnsi="Tahoma" w:cs="Tahoma"/>
          <w:color w:val="244061" w:themeColor="accent1" w:themeShade="80"/>
          <w:sz w:val="22"/>
          <w:szCs w:val="22"/>
        </w:rPr>
      </w:pPr>
    </w:p>
    <w:p w14:paraId="76585444" w14:textId="77777777" w:rsidR="00B1041A" w:rsidRPr="007A18BA" w:rsidRDefault="00B1041A" w:rsidP="00B1041A">
      <w:pPr>
        <w:spacing w:after="240"/>
        <w:rPr>
          <w:rFonts w:ascii="Tahoma" w:hAnsi="Tahoma" w:cs="Tahoma"/>
          <w:color w:val="244061" w:themeColor="accent1" w:themeShade="80"/>
          <w:sz w:val="22"/>
          <w:szCs w:val="22"/>
        </w:rPr>
      </w:pPr>
    </w:p>
    <w:p w14:paraId="35A5A2D9" w14:textId="77777777" w:rsidR="00B1041A" w:rsidRPr="007A18BA" w:rsidRDefault="00B1041A" w:rsidP="00B1041A">
      <w:pPr>
        <w:spacing w:after="240"/>
        <w:rPr>
          <w:rFonts w:ascii="Tahoma" w:hAnsi="Tahoma" w:cs="Tahoma"/>
          <w:color w:val="244061" w:themeColor="accent1" w:themeShade="80"/>
          <w:sz w:val="22"/>
          <w:szCs w:val="22"/>
        </w:rPr>
      </w:pPr>
    </w:p>
    <w:p w14:paraId="2E653946" w14:textId="77777777" w:rsidR="00B1041A" w:rsidRPr="007A18BA" w:rsidRDefault="00B1041A" w:rsidP="00B1041A">
      <w:pPr>
        <w:spacing w:after="240"/>
        <w:rPr>
          <w:rFonts w:ascii="Tahoma" w:hAnsi="Tahoma" w:cs="Tahoma"/>
          <w:color w:val="244061" w:themeColor="accent1" w:themeShade="80"/>
          <w:sz w:val="22"/>
          <w:szCs w:val="22"/>
        </w:rPr>
      </w:pPr>
    </w:p>
    <w:p w14:paraId="7C52EF1E" w14:textId="77777777" w:rsidR="00B1041A" w:rsidRPr="007A18BA" w:rsidRDefault="00B1041A" w:rsidP="00B1041A">
      <w:pPr>
        <w:spacing w:after="240"/>
        <w:rPr>
          <w:rFonts w:ascii="Tahoma" w:hAnsi="Tahoma" w:cs="Tahoma"/>
          <w:color w:val="244061" w:themeColor="accent1" w:themeShade="80"/>
          <w:sz w:val="22"/>
          <w:szCs w:val="22"/>
        </w:rPr>
      </w:pPr>
    </w:p>
    <w:p w14:paraId="14AC570D" w14:textId="77777777" w:rsidR="00B1041A" w:rsidRPr="007A18BA" w:rsidRDefault="00B1041A" w:rsidP="00B1041A">
      <w:pPr>
        <w:spacing w:after="240"/>
        <w:rPr>
          <w:rFonts w:ascii="Tahoma" w:hAnsi="Tahoma" w:cs="Tahoma"/>
          <w:color w:val="244061" w:themeColor="accent1" w:themeShade="80"/>
          <w:sz w:val="22"/>
          <w:szCs w:val="22"/>
        </w:rPr>
      </w:pPr>
    </w:p>
    <w:p w14:paraId="329438A8" w14:textId="302CDEB7" w:rsidR="00B1041A" w:rsidRDefault="00B1041A" w:rsidP="00B1041A">
      <w:pPr>
        <w:spacing w:after="240"/>
        <w:rPr>
          <w:rFonts w:ascii="Tahoma" w:hAnsi="Tahoma" w:cs="Tahoma"/>
          <w:color w:val="244061" w:themeColor="accent1" w:themeShade="80"/>
          <w:sz w:val="22"/>
          <w:szCs w:val="22"/>
        </w:rPr>
      </w:pPr>
    </w:p>
    <w:p w14:paraId="4468DE15" w14:textId="77777777" w:rsidR="0026408B" w:rsidRPr="007A18BA" w:rsidRDefault="0026408B" w:rsidP="00B1041A">
      <w:pPr>
        <w:spacing w:after="240"/>
        <w:rPr>
          <w:rFonts w:ascii="Tahoma" w:hAnsi="Tahoma" w:cs="Tahoma"/>
          <w:color w:val="244061" w:themeColor="accent1" w:themeShade="80"/>
          <w:sz w:val="22"/>
          <w:szCs w:val="22"/>
        </w:rPr>
      </w:pPr>
    </w:p>
    <w:p w14:paraId="7B4E61F0" w14:textId="77777777" w:rsidR="00B1041A" w:rsidRDefault="00B1041A" w:rsidP="00B1041A">
      <w:pPr>
        <w:rPr>
          <w:rFonts w:ascii="Tahoma" w:hAnsi="Tahoma" w:cs="Tahoma"/>
          <w:color w:val="004990"/>
          <w:sz w:val="22"/>
          <w:szCs w:val="22"/>
        </w:rPr>
      </w:pPr>
    </w:p>
    <w:p w14:paraId="09103D63" w14:textId="77777777" w:rsidR="00B1041A" w:rsidRDefault="00B1041A" w:rsidP="00B1041A">
      <w:pPr>
        <w:rPr>
          <w:rFonts w:ascii="Tahoma" w:hAnsi="Tahoma" w:cs="Tahoma"/>
          <w:color w:val="004990"/>
          <w:sz w:val="22"/>
          <w:szCs w:val="22"/>
        </w:rPr>
      </w:pPr>
    </w:p>
    <w:p w14:paraId="4F0FA28E" w14:textId="4A51421C" w:rsidR="00B1041A" w:rsidRDefault="00B1041A" w:rsidP="00B1041A">
      <w:pPr>
        <w:rPr>
          <w:rFonts w:ascii="Tahoma" w:hAnsi="Tahoma" w:cs="Tahoma"/>
          <w:color w:val="004990"/>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1041A" w:rsidRPr="00737F08" w14:paraId="48D494D2" w14:textId="77777777" w:rsidTr="00B60017">
        <w:trPr>
          <w:trHeight w:val="617"/>
        </w:trPr>
        <w:tc>
          <w:tcPr>
            <w:tcW w:w="2410" w:type="dxa"/>
            <w:shd w:val="clear" w:color="auto" w:fill="004990"/>
            <w:vAlign w:val="center"/>
          </w:tcPr>
          <w:p w14:paraId="25DC0624" w14:textId="77777777" w:rsidR="00B1041A" w:rsidRPr="00F00433" w:rsidRDefault="00B1041A" w:rsidP="00B60017">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14:paraId="04E463C8" w14:textId="77777777" w:rsidR="00B1041A" w:rsidRPr="002412B6" w:rsidRDefault="00B1041A" w:rsidP="00B60017">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E5E19BA" w14:textId="77777777" w:rsidR="00B1041A" w:rsidRDefault="00B1041A" w:rsidP="00B1041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1041A" w:rsidRPr="00016E7F" w14:paraId="11513911" w14:textId="77777777" w:rsidTr="00B60017">
        <w:trPr>
          <w:trHeight w:val="261"/>
        </w:trPr>
        <w:tc>
          <w:tcPr>
            <w:tcW w:w="2691" w:type="dxa"/>
            <w:tcBorders>
              <w:top w:val="nil"/>
              <w:left w:val="nil"/>
              <w:bottom w:val="nil"/>
              <w:right w:val="nil"/>
            </w:tcBorders>
            <w:tcMar>
              <w:left w:w="0" w:type="dxa"/>
              <w:right w:w="0" w:type="dxa"/>
            </w:tcMar>
            <w:vAlign w:val="center"/>
          </w:tcPr>
          <w:p w14:paraId="1B0DBB74"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8DD2488"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6CF7BFA"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0D40859" w14:textId="77777777" w:rsidR="00B1041A" w:rsidRPr="002A739A" w:rsidRDefault="00B1041A" w:rsidP="00B60017">
            <w:pPr>
              <w:rPr>
                <w:rFonts w:ascii="Tahoma" w:hAnsi="Tahoma" w:cs="Tahoma"/>
                <w:color w:val="365F91"/>
                <w:sz w:val="22"/>
                <w:szCs w:val="22"/>
              </w:rPr>
            </w:pPr>
          </w:p>
        </w:tc>
      </w:tr>
      <w:tr w:rsidR="00B1041A" w:rsidRPr="00016E7F" w14:paraId="1E42E430" w14:textId="77777777" w:rsidTr="00B60017">
        <w:trPr>
          <w:trHeight w:val="246"/>
        </w:trPr>
        <w:tc>
          <w:tcPr>
            <w:tcW w:w="2691" w:type="dxa"/>
            <w:tcBorders>
              <w:top w:val="nil"/>
              <w:left w:val="nil"/>
              <w:bottom w:val="nil"/>
              <w:right w:val="nil"/>
            </w:tcBorders>
            <w:tcMar>
              <w:left w:w="0" w:type="dxa"/>
              <w:right w:w="0" w:type="dxa"/>
            </w:tcMar>
            <w:vAlign w:val="center"/>
          </w:tcPr>
          <w:p w14:paraId="74070907"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4CF2592A"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8537169"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43271C2" w14:textId="77777777" w:rsidR="00B1041A" w:rsidRPr="002A739A" w:rsidRDefault="00B1041A" w:rsidP="00B60017">
            <w:pPr>
              <w:rPr>
                <w:rFonts w:ascii="Tahoma" w:hAnsi="Tahoma" w:cs="Tahoma"/>
                <w:color w:val="365F91"/>
                <w:sz w:val="22"/>
                <w:szCs w:val="22"/>
              </w:rPr>
            </w:pPr>
          </w:p>
        </w:tc>
      </w:tr>
      <w:tr w:rsidR="00B1041A" w:rsidRPr="00016E7F" w14:paraId="55DC8D60" w14:textId="77777777" w:rsidTr="00B60017">
        <w:trPr>
          <w:trHeight w:val="261"/>
        </w:trPr>
        <w:tc>
          <w:tcPr>
            <w:tcW w:w="2691" w:type="dxa"/>
            <w:tcBorders>
              <w:top w:val="nil"/>
              <w:left w:val="nil"/>
              <w:bottom w:val="nil"/>
              <w:right w:val="nil"/>
            </w:tcBorders>
            <w:tcMar>
              <w:left w:w="0" w:type="dxa"/>
              <w:right w:w="0" w:type="dxa"/>
            </w:tcMar>
            <w:vAlign w:val="center"/>
          </w:tcPr>
          <w:p w14:paraId="0738CE92"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2959754E"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7F60900"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4C432C5" w14:textId="77777777" w:rsidR="00B1041A" w:rsidRPr="002A739A" w:rsidRDefault="00B1041A" w:rsidP="00B60017">
            <w:pPr>
              <w:rPr>
                <w:rFonts w:ascii="Tahoma" w:hAnsi="Tahoma" w:cs="Tahoma"/>
                <w:color w:val="365F91"/>
                <w:sz w:val="22"/>
                <w:szCs w:val="22"/>
              </w:rPr>
            </w:pPr>
            <w:r>
              <w:rPr>
                <w:rFonts w:ascii="Tahoma" w:hAnsi="Tahoma" w:cs="Tahoma"/>
                <w:color w:val="365F91"/>
                <w:sz w:val="22"/>
                <w:szCs w:val="22"/>
              </w:rPr>
              <w:t>……/2017</w:t>
            </w:r>
          </w:p>
        </w:tc>
      </w:tr>
      <w:tr w:rsidR="00B1041A" w:rsidRPr="00016E7F" w14:paraId="194E4433" w14:textId="77777777" w:rsidTr="00B60017">
        <w:trPr>
          <w:trHeight w:val="261"/>
        </w:trPr>
        <w:tc>
          <w:tcPr>
            <w:tcW w:w="2691" w:type="dxa"/>
            <w:tcBorders>
              <w:top w:val="nil"/>
              <w:left w:val="nil"/>
              <w:bottom w:val="nil"/>
              <w:right w:val="nil"/>
            </w:tcBorders>
            <w:tcMar>
              <w:left w:w="0" w:type="dxa"/>
              <w:right w:w="0" w:type="dxa"/>
            </w:tcMar>
            <w:vAlign w:val="center"/>
          </w:tcPr>
          <w:p w14:paraId="0928859A" w14:textId="77777777" w:rsidR="00B1041A" w:rsidRPr="002A739A" w:rsidRDefault="00B1041A" w:rsidP="00B60017">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729A23BC" w14:textId="77777777" w:rsidR="00B1041A" w:rsidRPr="002A739A" w:rsidRDefault="00B1041A" w:rsidP="00B6001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E59C561" w14:textId="77777777" w:rsidR="00B1041A" w:rsidRPr="002A739A" w:rsidRDefault="00B1041A" w:rsidP="00B6001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4F5EB3C" w14:textId="77777777" w:rsidR="00B1041A" w:rsidRPr="002A739A" w:rsidRDefault="00B1041A" w:rsidP="00B60017">
            <w:pPr>
              <w:rPr>
                <w:rFonts w:ascii="Tahoma" w:hAnsi="Tahoma" w:cs="Tahoma"/>
                <w:color w:val="365F91"/>
                <w:sz w:val="22"/>
                <w:szCs w:val="22"/>
              </w:rPr>
            </w:pPr>
          </w:p>
        </w:tc>
      </w:tr>
    </w:tbl>
    <w:p w14:paraId="6A9B257A" w14:textId="77777777" w:rsidR="00B1041A" w:rsidRPr="00016E7F" w:rsidRDefault="00B1041A" w:rsidP="00B1041A">
      <w:pPr>
        <w:jc w:val="both"/>
        <w:rPr>
          <w:rFonts w:ascii="Tahoma" w:hAnsi="Tahoma" w:cs="Tahoma"/>
          <w:color w:val="365F91"/>
          <w:lang w:val="es-ES_tradnl"/>
        </w:rPr>
      </w:pPr>
    </w:p>
    <w:p w14:paraId="5CF9A810" w14:textId="77777777" w:rsidR="00B1041A" w:rsidRDefault="00B1041A" w:rsidP="00B1041A">
      <w:pPr>
        <w:jc w:val="both"/>
        <w:rPr>
          <w:rFonts w:ascii="Tahoma" w:hAnsi="Tahoma" w:cs="Tahoma"/>
          <w:color w:val="365F91"/>
          <w:lang w:val="es-ES_tradnl"/>
        </w:rPr>
      </w:pPr>
    </w:p>
    <w:p w14:paraId="70B1597B"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EC2C48F" w14:textId="77777777" w:rsidR="00B1041A" w:rsidRPr="002A739A" w:rsidRDefault="00B1041A" w:rsidP="00B1041A">
      <w:pPr>
        <w:jc w:val="both"/>
        <w:rPr>
          <w:rFonts w:ascii="Tahoma" w:hAnsi="Tahoma" w:cs="Tahoma"/>
          <w:color w:val="365F91"/>
          <w:sz w:val="22"/>
          <w:szCs w:val="22"/>
          <w:lang w:val="es-ES_tradnl"/>
        </w:rPr>
      </w:pPr>
    </w:p>
    <w:p w14:paraId="70FB8BF8" w14:textId="77777777" w:rsidR="00B1041A" w:rsidRPr="002A739A" w:rsidRDefault="00B1041A" w:rsidP="00B1041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lastRenderedPageBreak/>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7D35AA1E" w14:textId="77777777" w:rsidR="00B1041A" w:rsidRPr="002A739A" w:rsidRDefault="00B1041A" w:rsidP="00B1041A">
      <w:pPr>
        <w:jc w:val="both"/>
        <w:rPr>
          <w:rFonts w:ascii="Tahoma" w:hAnsi="Tahoma" w:cs="Tahoma"/>
          <w:color w:val="365F91"/>
          <w:sz w:val="22"/>
          <w:szCs w:val="22"/>
          <w:lang w:val="es-ES_tradnl"/>
        </w:rPr>
      </w:pPr>
    </w:p>
    <w:p w14:paraId="0ECC3903" w14:textId="77777777" w:rsidR="00B1041A" w:rsidRPr="002A739A" w:rsidRDefault="00B1041A" w:rsidP="00B1041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4BB3E229" w14:textId="77777777" w:rsidR="00B1041A" w:rsidRPr="002A739A" w:rsidRDefault="00B1041A" w:rsidP="00B1041A">
      <w:pPr>
        <w:suppressAutoHyphens/>
        <w:jc w:val="both"/>
        <w:rPr>
          <w:rFonts w:ascii="Tahoma" w:hAnsi="Tahoma" w:cs="Tahoma"/>
          <w:color w:val="365F91"/>
          <w:sz w:val="22"/>
          <w:szCs w:val="22"/>
          <w:lang w:val="es-ES_tradnl"/>
        </w:rPr>
      </w:pPr>
    </w:p>
    <w:p w14:paraId="4EF80FF7"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1D89651A" w14:textId="77777777" w:rsidR="00B1041A" w:rsidRPr="002A739A" w:rsidRDefault="00B1041A" w:rsidP="00B1041A">
      <w:pPr>
        <w:tabs>
          <w:tab w:val="num" w:pos="709"/>
        </w:tabs>
        <w:ind w:left="709" w:hanging="425"/>
        <w:jc w:val="both"/>
        <w:rPr>
          <w:rFonts w:ascii="Tahoma" w:hAnsi="Tahoma" w:cs="Tahoma"/>
          <w:color w:val="365F91"/>
          <w:sz w:val="22"/>
          <w:szCs w:val="22"/>
          <w:lang w:val="es-ES_tradnl"/>
        </w:rPr>
      </w:pPr>
    </w:p>
    <w:p w14:paraId="3AF85F47"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56BEF8C" w14:textId="77777777" w:rsidR="00B1041A" w:rsidRPr="002A739A" w:rsidRDefault="00B1041A" w:rsidP="00B1041A">
      <w:pPr>
        <w:tabs>
          <w:tab w:val="num" w:pos="709"/>
        </w:tabs>
        <w:ind w:left="709" w:hanging="425"/>
        <w:jc w:val="both"/>
        <w:rPr>
          <w:rFonts w:ascii="Tahoma" w:hAnsi="Tahoma" w:cs="Tahoma"/>
          <w:color w:val="365F91"/>
          <w:sz w:val="22"/>
          <w:szCs w:val="22"/>
          <w:lang w:val="es-ES_tradnl"/>
        </w:rPr>
      </w:pPr>
    </w:p>
    <w:p w14:paraId="78D1B602" w14:textId="77777777" w:rsidR="00B1041A" w:rsidRPr="002A739A" w:rsidRDefault="00B1041A" w:rsidP="00B60017">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0405700" w14:textId="77777777" w:rsidR="00B1041A" w:rsidRPr="002A739A" w:rsidRDefault="00B1041A" w:rsidP="00B1041A">
      <w:pPr>
        <w:jc w:val="both"/>
        <w:rPr>
          <w:rFonts w:ascii="Tahoma" w:hAnsi="Tahoma" w:cs="Tahoma"/>
          <w:color w:val="365F91"/>
          <w:sz w:val="22"/>
          <w:szCs w:val="22"/>
          <w:lang w:val="es-ES_tradnl"/>
        </w:rPr>
      </w:pPr>
    </w:p>
    <w:p w14:paraId="5F56609B" w14:textId="77777777" w:rsidR="00B1041A" w:rsidRPr="002A739A" w:rsidRDefault="00B1041A" w:rsidP="00B1041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0FC510B3" w14:textId="77777777" w:rsidR="00B1041A" w:rsidRPr="002A739A" w:rsidRDefault="00B1041A" w:rsidP="00B1041A">
      <w:pPr>
        <w:jc w:val="both"/>
        <w:rPr>
          <w:rFonts w:ascii="Tahoma" w:hAnsi="Tahoma" w:cs="Tahoma"/>
          <w:color w:val="365F91"/>
          <w:sz w:val="22"/>
          <w:szCs w:val="22"/>
          <w:lang w:val="es-ES_tradnl"/>
        </w:rPr>
      </w:pPr>
    </w:p>
    <w:p w14:paraId="1AD08096" w14:textId="77777777" w:rsidR="00AD3A84" w:rsidRDefault="00B1041A" w:rsidP="00AD3A84">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EC73324" w14:textId="77777777" w:rsidR="00AD3A84" w:rsidRDefault="00AD3A84" w:rsidP="00AD3A84">
      <w:pPr>
        <w:ind w:left="709"/>
        <w:jc w:val="both"/>
        <w:rPr>
          <w:rFonts w:ascii="Tahoma" w:hAnsi="Tahoma" w:cs="Tahoma"/>
          <w:color w:val="365F91"/>
          <w:sz w:val="22"/>
          <w:szCs w:val="22"/>
          <w:lang w:val="es-ES_tradnl"/>
        </w:rPr>
      </w:pPr>
    </w:p>
    <w:p w14:paraId="4054F226" w14:textId="4BE1C173" w:rsidR="00AD3A84" w:rsidRPr="00AD3A84" w:rsidRDefault="00AD3A84" w:rsidP="00AD3A84">
      <w:pPr>
        <w:numPr>
          <w:ilvl w:val="0"/>
          <w:numId w:val="13"/>
        </w:numPr>
        <w:tabs>
          <w:tab w:val="clear" w:pos="360"/>
          <w:tab w:val="num" w:pos="709"/>
        </w:tabs>
        <w:ind w:left="709" w:hanging="425"/>
        <w:jc w:val="both"/>
        <w:rPr>
          <w:rFonts w:ascii="Tahoma" w:hAnsi="Tahoma" w:cs="Tahoma"/>
          <w:color w:val="365F91"/>
          <w:sz w:val="22"/>
          <w:szCs w:val="22"/>
          <w:lang w:val="es-ES_tradnl"/>
        </w:rPr>
      </w:pPr>
      <w:r w:rsidRPr="00AD3A84">
        <w:rPr>
          <w:rFonts w:ascii="Tahoma" w:hAnsi="Tahoma" w:cs="Tahoma"/>
          <w:color w:val="365F91"/>
          <w:sz w:val="22"/>
          <w:szCs w:val="22"/>
          <w:lang w:val="es-ES_tradnl"/>
        </w:rPr>
        <w:lastRenderedPageBreak/>
        <w:t>Afirmamos que ningún propietario, socio, representante legal o personal dependiente de nuestra empresa tiene relación directa, indirecta o comercial, con el personal de ENTEL S.A., relacionado a este proceso de contratación.</w:t>
      </w:r>
    </w:p>
    <w:p w14:paraId="437B734F" w14:textId="77777777" w:rsidR="00B1041A" w:rsidRPr="00B61668" w:rsidRDefault="00B1041A" w:rsidP="00B1041A">
      <w:pPr>
        <w:pStyle w:val="Prrafodelista"/>
        <w:rPr>
          <w:rFonts w:ascii="Tahoma" w:hAnsi="Tahoma" w:cs="Tahoma"/>
          <w:color w:val="365F91"/>
          <w:sz w:val="22"/>
          <w:szCs w:val="22"/>
          <w:lang w:val="es-ES_tradnl"/>
        </w:rPr>
      </w:pPr>
    </w:p>
    <w:p w14:paraId="72037789" w14:textId="77777777" w:rsidR="00B1041A" w:rsidRPr="00B61668" w:rsidRDefault="00B1041A" w:rsidP="00B60017">
      <w:pPr>
        <w:numPr>
          <w:ilvl w:val="0"/>
          <w:numId w:val="13"/>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0A0DBACF" w14:textId="77777777" w:rsidR="00B1041A" w:rsidRPr="002A739A" w:rsidRDefault="00B1041A" w:rsidP="00B1041A">
      <w:pPr>
        <w:ind w:left="709"/>
        <w:jc w:val="both"/>
        <w:rPr>
          <w:rFonts w:ascii="Tahoma" w:hAnsi="Tahoma" w:cs="Tahoma"/>
          <w:color w:val="365F91"/>
          <w:sz w:val="22"/>
          <w:szCs w:val="22"/>
          <w:lang w:val="es-ES_tradnl"/>
        </w:rPr>
      </w:pPr>
    </w:p>
    <w:p w14:paraId="4BC44A60" w14:textId="77777777" w:rsidR="00B1041A" w:rsidRPr="002A739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4662109" w14:textId="77777777" w:rsidR="00B1041A" w:rsidRDefault="00B1041A" w:rsidP="00B1041A">
      <w:pPr>
        <w:ind w:left="709"/>
        <w:jc w:val="both"/>
        <w:rPr>
          <w:rFonts w:ascii="Tahoma" w:hAnsi="Tahoma" w:cs="Tahoma"/>
          <w:color w:val="365F91"/>
          <w:sz w:val="22"/>
          <w:szCs w:val="22"/>
          <w:lang w:val="es-ES_tradnl"/>
        </w:rPr>
      </w:pPr>
    </w:p>
    <w:p w14:paraId="1D0E4025" w14:textId="77777777" w:rsidR="00B1041A" w:rsidRPr="002A739A" w:rsidRDefault="00B1041A" w:rsidP="00B60017">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6BF982B" w14:textId="77777777" w:rsidR="00B1041A" w:rsidRPr="002A739A" w:rsidRDefault="00B1041A" w:rsidP="00B1041A">
      <w:pPr>
        <w:tabs>
          <w:tab w:val="right" w:pos="6663"/>
        </w:tabs>
        <w:jc w:val="center"/>
        <w:rPr>
          <w:rFonts w:ascii="Tahoma" w:hAnsi="Tahoma" w:cs="Tahoma"/>
          <w:color w:val="365F91"/>
          <w:sz w:val="22"/>
          <w:szCs w:val="22"/>
          <w:lang w:val="es-ES_tradnl"/>
        </w:rPr>
      </w:pPr>
    </w:p>
    <w:p w14:paraId="3F3D8376" w14:textId="77777777" w:rsidR="00B1041A" w:rsidRPr="002A739A" w:rsidRDefault="00B1041A" w:rsidP="00B1041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F305191" w14:textId="77777777" w:rsidR="00B1041A" w:rsidRDefault="00B1041A" w:rsidP="00B1041A">
      <w:pPr>
        <w:jc w:val="center"/>
        <w:rPr>
          <w:rFonts w:ascii="Tahoma" w:hAnsi="Tahoma" w:cs="Tahoma"/>
          <w:b/>
          <w:color w:val="365F91"/>
          <w:sz w:val="22"/>
          <w:szCs w:val="22"/>
          <w:lang w:val="es-ES_tradnl"/>
        </w:rPr>
      </w:pPr>
    </w:p>
    <w:p w14:paraId="35E9178A" w14:textId="77777777" w:rsidR="00B1041A" w:rsidRPr="002A739A" w:rsidRDefault="00B1041A" w:rsidP="00B1041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A38E286" w14:textId="77777777" w:rsidR="00B1041A" w:rsidRPr="002A739A" w:rsidRDefault="00B1041A" w:rsidP="00B1041A">
      <w:pPr>
        <w:jc w:val="center"/>
        <w:rPr>
          <w:rFonts w:ascii="Tahoma" w:hAnsi="Tahoma" w:cs="Tahoma"/>
          <w:b/>
          <w:color w:val="365F91"/>
          <w:sz w:val="22"/>
          <w:szCs w:val="22"/>
          <w:lang w:val="es-ES_tradnl"/>
        </w:rPr>
      </w:pPr>
    </w:p>
    <w:p w14:paraId="0356FCE9" w14:textId="77777777" w:rsidR="00B1041A" w:rsidRPr="002A739A" w:rsidRDefault="00B1041A" w:rsidP="00B1041A">
      <w:pPr>
        <w:jc w:val="center"/>
        <w:rPr>
          <w:rFonts w:ascii="Tahoma" w:hAnsi="Tahoma" w:cs="Tahoma"/>
          <w:b/>
          <w:color w:val="365F91"/>
          <w:sz w:val="22"/>
          <w:szCs w:val="22"/>
          <w:lang w:val="es-ES_tradnl"/>
        </w:rPr>
      </w:pPr>
    </w:p>
    <w:p w14:paraId="3B311C09" w14:textId="77777777" w:rsidR="00B1041A" w:rsidRPr="002A739A" w:rsidRDefault="00B1041A" w:rsidP="00B1041A">
      <w:pPr>
        <w:jc w:val="center"/>
        <w:rPr>
          <w:rFonts w:ascii="Tahoma" w:hAnsi="Tahoma" w:cs="Tahoma"/>
          <w:b/>
          <w:color w:val="365F91"/>
          <w:sz w:val="22"/>
          <w:szCs w:val="22"/>
          <w:lang w:val="es-ES_tradnl"/>
        </w:rPr>
      </w:pPr>
    </w:p>
    <w:p w14:paraId="660D513F"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7F2BEC5" w14:textId="77777777" w:rsidR="00B1041A" w:rsidRPr="002A739A" w:rsidRDefault="00B1041A" w:rsidP="00B1041A">
      <w:pPr>
        <w:jc w:val="both"/>
        <w:rPr>
          <w:rFonts w:ascii="Tahoma" w:hAnsi="Tahoma" w:cs="Tahoma"/>
          <w:color w:val="365F91"/>
          <w:sz w:val="22"/>
          <w:szCs w:val="22"/>
          <w:lang w:val="es-ES_tradnl"/>
        </w:rPr>
      </w:pPr>
    </w:p>
    <w:p w14:paraId="268D6016"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Nombre Completo:</w:t>
      </w:r>
      <w:r w:rsidRPr="002A739A">
        <w:rPr>
          <w:rFonts w:ascii="Tahoma" w:hAnsi="Tahoma" w:cs="Tahoma"/>
          <w:color w:val="365F91"/>
          <w:sz w:val="22"/>
          <w:szCs w:val="22"/>
          <w:lang w:val="es-ES_tradnl"/>
        </w:rPr>
        <w:tab/>
        <w:t>………………………………………………………………………………………………</w:t>
      </w:r>
    </w:p>
    <w:p w14:paraId="18AC01A3" w14:textId="77777777" w:rsidR="00B1041A" w:rsidRPr="002A739A" w:rsidRDefault="00B1041A" w:rsidP="00B1041A">
      <w:pPr>
        <w:jc w:val="both"/>
        <w:rPr>
          <w:rFonts w:ascii="Tahoma" w:hAnsi="Tahoma" w:cs="Tahoma"/>
          <w:color w:val="365F91"/>
          <w:sz w:val="22"/>
          <w:szCs w:val="22"/>
          <w:lang w:val="es-ES_tradnl"/>
        </w:rPr>
      </w:pPr>
    </w:p>
    <w:p w14:paraId="19C7954C"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8B7383D" w14:textId="77777777" w:rsidR="00B1041A" w:rsidRPr="002A739A" w:rsidRDefault="00B1041A" w:rsidP="00B1041A">
      <w:pPr>
        <w:jc w:val="both"/>
        <w:rPr>
          <w:rFonts w:ascii="Tahoma" w:hAnsi="Tahoma" w:cs="Tahoma"/>
          <w:color w:val="365F91"/>
          <w:sz w:val="22"/>
          <w:szCs w:val="22"/>
          <w:lang w:val="es-ES_tradnl"/>
        </w:rPr>
      </w:pPr>
    </w:p>
    <w:p w14:paraId="47F53568"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50EA7EE" w14:textId="77777777" w:rsidR="00B1041A" w:rsidRPr="002A739A" w:rsidRDefault="00B1041A" w:rsidP="00B1041A">
      <w:pPr>
        <w:jc w:val="both"/>
        <w:rPr>
          <w:rFonts w:ascii="Tahoma" w:hAnsi="Tahoma" w:cs="Tahoma"/>
          <w:color w:val="365F91"/>
          <w:sz w:val="22"/>
          <w:szCs w:val="22"/>
          <w:lang w:val="es-ES_tradnl"/>
        </w:rPr>
      </w:pPr>
    </w:p>
    <w:p w14:paraId="3E4D2470" w14:textId="77777777" w:rsidR="00B1041A" w:rsidRPr="002A739A" w:rsidRDefault="00B1041A" w:rsidP="00B1041A">
      <w:pPr>
        <w:jc w:val="both"/>
        <w:rPr>
          <w:rFonts w:ascii="Tahoma" w:hAnsi="Tahoma" w:cs="Tahoma"/>
          <w:color w:val="365F91"/>
          <w:sz w:val="22"/>
          <w:szCs w:val="22"/>
          <w:lang w:val="es-ES_tradnl"/>
        </w:rPr>
      </w:pPr>
    </w:p>
    <w:p w14:paraId="14E0E2B5" w14:textId="77777777" w:rsidR="00B1041A" w:rsidRPr="002A739A" w:rsidRDefault="00B1041A" w:rsidP="00B1041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510B3B76" w14:textId="2B01C82B" w:rsidR="00AD3A84" w:rsidRDefault="00AD3A84">
      <w:pPr>
        <w:rPr>
          <w:rFonts w:ascii="Tahoma" w:hAnsi="Tahoma" w:cs="Tahoma"/>
          <w:color w:val="365F91"/>
          <w:sz w:val="22"/>
          <w:szCs w:val="22"/>
          <w:lang w:val="es-ES_tradnl"/>
        </w:rPr>
      </w:pPr>
      <w:r>
        <w:rPr>
          <w:rFonts w:ascii="Tahoma" w:hAnsi="Tahoma" w:cs="Tahoma"/>
          <w:color w:val="365F91"/>
          <w:sz w:val="22"/>
          <w:szCs w:val="22"/>
          <w:lang w:val="es-ES_tradnl"/>
        </w:rPr>
        <w:br w:type="page"/>
      </w:r>
    </w:p>
    <w:p w14:paraId="7E68D629" w14:textId="77777777" w:rsidR="0005306F" w:rsidRDefault="0005306F" w:rsidP="0005306F">
      <w:pPr>
        <w:rPr>
          <w:rFonts w:ascii="Tahoma" w:hAnsi="Tahoma" w:cs="Tahoma"/>
          <w:color w:val="365F91"/>
          <w:sz w:val="22"/>
          <w:szCs w:val="22"/>
          <w:lang w:val="es-ES_tradnl"/>
        </w:rPr>
      </w:pPr>
    </w:p>
    <w:tbl>
      <w:tblPr>
        <w:tblpPr w:leftFromText="141" w:rightFromText="141" w:vertAnchor="text" w:horzAnchor="margin" w:tblpY="25"/>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5306F" w:rsidRPr="000B6157" w14:paraId="165D94D9" w14:textId="77777777" w:rsidTr="004C363A">
        <w:trPr>
          <w:trHeight w:val="617"/>
        </w:trPr>
        <w:tc>
          <w:tcPr>
            <w:tcW w:w="2410" w:type="dxa"/>
            <w:shd w:val="clear" w:color="auto" w:fill="004990"/>
            <w:vAlign w:val="center"/>
          </w:tcPr>
          <w:p w14:paraId="36F4EFD7" w14:textId="77777777" w:rsidR="0005306F" w:rsidRPr="00F00433" w:rsidRDefault="0005306F" w:rsidP="004C363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7365" w:type="dxa"/>
            <w:vAlign w:val="center"/>
          </w:tcPr>
          <w:p w14:paraId="75353C77" w14:textId="2DE75C94" w:rsidR="0005306F" w:rsidRPr="00346889" w:rsidRDefault="00346889" w:rsidP="00346889">
            <w:pPr>
              <w:jc w:val="center"/>
              <w:rPr>
                <w:rFonts w:ascii="Tahoma" w:hAnsi="Tahoma" w:cs="Tahoma"/>
                <w:b/>
                <w:color w:val="004990"/>
                <w:sz w:val="22"/>
                <w:szCs w:val="22"/>
                <w:lang w:val="pt-BR"/>
              </w:rPr>
            </w:pPr>
            <w:r w:rsidRPr="00346889">
              <w:rPr>
                <w:rFonts w:ascii="Tahoma" w:hAnsi="Tahoma" w:cs="Tahoma"/>
                <w:b/>
                <w:color w:val="004990"/>
                <w:sz w:val="22"/>
                <w:szCs w:val="22"/>
                <w:lang w:val="pt-BR"/>
              </w:rPr>
              <w:t xml:space="preserve">Tarifário y </w:t>
            </w:r>
            <w:r w:rsidRPr="00346889">
              <w:rPr>
                <w:rFonts w:ascii="Tahoma" w:hAnsi="Tahoma" w:cs="Tahoma"/>
                <w:b/>
                <w:color w:val="004990"/>
                <w:sz w:val="22"/>
                <w:szCs w:val="22"/>
                <w:lang w:val="es-BO"/>
              </w:rPr>
              <w:t>Tiempos</w:t>
            </w:r>
            <w:r w:rsidRPr="00346889">
              <w:rPr>
                <w:rFonts w:ascii="Tahoma" w:hAnsi="Tahoma" w:cs="Tahoma"/>
                <w:b/>
                <w:color w:val="004990"/>
                <w:sz w:val="22"/>
                <w:szCs w:val="22"/>
                <w:lang w:val="pt-BR"/>
              </w:rPr>
              <w:t xml:space="preserve"> de Entrega</w:t>
            </w:r>
          </w:p>
        </w:tc>
      </w:tr>
    </w:tbl>
    <w:p w14:paraId="1F2406CD" w14:textId="77777777" w:rsidR="0005306F" w:rsidRDefault="0005306F" w:rsidP="0005306F">
      <w:pPr>
        <w:ind w:right="45"/>
        <w:jc w:val="both"/>
        <w:rPr>
          <w:rFonts w:ascii="Tahoma" w:hAnsi="Tahoma" w:cs="Tahoma"/>
          <w:b/>
          <w:color w:val="1F497D"/>
          <w:sz w:val="20"/>
          <w:szCs w:val="20"/>
          <w:lang w:val="es-BO"/>
        </w:rPr>
      </w:pPr>
    </w:p>
    <w:p w14:paraId="4425A244" w14:textId="77777777" w:rsidR="0005306F" w:rsidRDefault="0005306F" w:rsidP="0005306F">
      <w:pPr>
        <w:ind w:right="45"/>
        <w:jc w:val="both"/>
        <w:rPr>
          <w:rFonts w:ascii="Tahoma" w:hAnsi="Tahoma" w:cs="Tahoma"/>
          <w:b/>
          <w:color w:val="1F497D"/>
          <w:sz w:val="20"/>
          <w:szCs w:val="20"/>
          <w:lang w:val="es-BO"/>
        </w:rPr>
      </w:pPr>
    </w:p>
    <w:p w14:paraId="72CEE297" w14:textId="007DD06B" w:rsidR="0005306F" w:rsidRDefault="0005306F" w:rsidP="00B60017">
      <w:pPr>
        <w:pStyle w:val="ww-textoindependiente2"/>
        <w:numPr>
          <w:ilvl w:val="0"/>
          <w:numId w:val="24"/>
        </w:numPr>
        <w:spacing w:line="240" w:lineRule="auto"/>
        <w:rPr>
          <w:rFonts w:ascii="Tahoma" w:hAnsi="Tahoma" w:cs="Tahoma"/>
          <w:color w:val="365F91"/>
          <w:sz w:val="22"/>
          <w:szCs w:val="22"/>
          <w:lang w:val="es-ES"/>
        </w:rPr>
      </w:pPr>
      <w:r w:rsidRPr="0081596A">
        <w:rPr>
          <w:rFonts w:ascii="Tahoma" w:hAnsi="Tahoma" w:cs="Tahoma"/>
          <w:color w:val="365F91"/>
          <w:sz w:val="22"/>
          <w:szCs w:val="22"/>
          <w:lang w:val="es-ES"/>
        </w:rPr>
        <w:t xml:space="preserve">El presente </w:t>
      </w:r>
      <w:r w:rsidRPr="0081596A">
        <w:rPr>
          <w:rFonts w:ascii="Tahoma" w:hAnsi="Tahoma" w:cs="Tahoma"/>
          <w:b/>
          <w:color w:val="365F91"/>
          <w:sz w:val="22"/>
          <w:szCs w:val="22"/>
          <w:lang w:val="es-ES"/>
        </w:rPr>
        <w:t>Anexo 3</w:t>
      </w:r>
      <w:r>
        <w:rPr>
          <w:rFonts w:ascii="Tahoma" w:hAnsi="Tahoma" w:cs="Tahoma"/>
          <w:color w:val="365F91"/>
          <w:sz w:val="22"/>
          <w:szCs w:val="22"/>
          <w:lang w:val="es-ES"/>
        </w:rPr>
        <w:t xml:space="preserve"> debe ser presentado en un</w:t>
      </w:r>
      <w:r w:rsidRPr="0081596A">
        <w:rPr>
          <w:rFonts w:ascii="Tahoma" w:hAnsi="Tahoma" w:cs="Tahoma"/>
          <w:color w:val="365F91"/>
          <w:sz w:val="22"/>
          <w:szCs w:val="22"/>
          <w:lang w:val="es-ES"/>
        </w:rPr>
        <w:t xml:space="preserve"> sobre separa</w:t>
      </w:r>
      <w:r>
        <w:rPr>
          <w:rFonts w:ascii="Tahoma" w:hAnsi="Tahoma" w:cs="Tahoma"/>
          <w:color w:val="365F91"/>
          <w:sz w:val="22"/>
          <w:szCs w:val="22"/>
          <w:lang w:val="es-ES"/>
        </w:rPr>
        <w:t>do como parte de la oferta econó</w:t>
      </w:r>
      <w:r w:rsidRPr="0081596A">
        <w:rPr>
          <w:rFonts w:ascii="Tahoma" w:hAnsi="Tahoma" w:cs="Tahoma"/>
          <w:color w:val="365F91"/>
          <w:sz w:val="22"/>
          <w:szCs w:val="22"/>
          <w:lang w:val="es-ES"/>
        </w:rPr>
        <w:t>mica.</w:t>
      </w:r>
    </w:p>
    <w:p w14:paraId="05D7BD89" w14:textId="77777777" w:rsidR="00F71A0F" w:rsidRPr="0081596A" w:rsidRDefault="00F71A0F" w:rsidP="00F71A0F">
      <w:pPr>
        <w:pStyle w:val="ww-textoindependiente2"/>
        <w:spacing w:line="240" w:lineRule="auto"/>
        <w:ind w:left="1428"/>
        <w:rPr>
          <w:rFonts w:ascii="Tahoma" w:hAnsi="Tahoma" w:cs="Tahoma"/>
          <w:color w:val="365F91"/>
          <w:sz w:val="22"/>
          <w:szCs w:val="22"/>
          <w:lang w:val="es-ES"/>
        </w:rPr>
      </w:pPr>
    </w:p>
    <w:tbl>
      <w:tblPr>
        <w:tblW w:w="6257" w:type="dxa"/>
        <w:jc w:val="center"/>
        <w:tblCellMar>
          <w:left w:w="70" w:type="dxa"/>
          <w:right w:w="70" w:type="dxa"/>
        </w:tblCellMar>
        <w:tblLook w:val="04A0" w:firstRow="1" w:lastRow="0" w:firstColumn="1" w:lastColumn="0" w:noHBand="0" w:noVBand="1"/>
      </w:tblPr>
      <w:tblGrid>
        <w:gridCol w:w="2489"/>
        <w:gridCol w:w="2383"/>
        <w:gridCol w:w="1373"/>
        <w:gridCol w:w="146"/>
      </w:tblGrid>
      <w:tr w:rsidR="00F71A0F" w:rsidRPr="00F71A0F" w14:paraId="7BD3C5CD" w14:textId="77777777" w:rsidTr="00AD3A84">
        <w:trPr>
          <w:gridAfter w:val="1"/>
          <w:wAfter w:w="122" w:type="dxa"/>
          <w:trHeight w:val="265"/>
          <w:jc w:val="center"/>
        </w:trPr>
        <w:tc>
          <w:tcPr>
            <w:tcW w:w="4872" w:type="dxa"/>
            <w:gridSpan w:val="2"/>
            <w:tcBorders>
              <w:top w:val="nil"/>
              <w:left w:val="nil"/>
              <w:bottom w:val="nil"/>
              <w:right w:val="nil"/>
            </w:tcBorders>
            <w:shd w:val="clear" w:color="auto" w:fill="auto"/>
            <w:noWrap/>
            <w:vAlign w:val="bottom"/>
            <w:hideMark/>
          </w:tcPr>
          <w:p w14:paraId="408EDBDB" w14:textId="77777777" w:rsidR="00F71A0F" w:rsidRPr="00F71A0F" w:rsidRDefault="00F71A0F" w:rsidP="00F71A0F">
            <w:pPr>
              <w:rPr>
                <w:rFonts w:ascii="Tahoma" w:hAnsi="Tahoma" w:cs="Tahoma"/>
                <w:b/>
                <w:color w:val="365F91"/>
                <w:sz w:val="22"/>
                <w:szCs w:val="22"/>
                <w:lang w:eastAsia="en-US"/>
              </w:rPr>
            </w:pPr>
            <w:r w:rsidRPr="00F71A0F">
              <w:rPr>
                <w:rFonts w:ascii="Tahoma" w:hAnsi="Tahoma" w:cs="Tahoma"/>
                <w:b/>
                <w:color w:val="365F91"/>
                <w:sz w:val="22"/>
                <w:szCs w:val="22"/>
                <w:lang w:eastAsia="en-US"/>
              </w:rPr>
              <w:t xml:space="preserve">TARIFAS PARA ENTREGAS URBANAS </w:t>
            </w:r>
          </w:p>
          <w:p w14:paraId="4395250B"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4BBAF196" w14:textId="77777777" w:rsidR="00F71A0F" w:rsidRPr="00F71A0F" w:rsidRDefault="00F71A0F" w:rsidP="00F71A0F">
            <w:pPr>
              <w:rPr>
                <w:rFonts w:ascii="Tahoma" w:hAnsi="Tahoma" w:cs="Tahoma"/>
                <w:color w:val="365F91"/>
                <w:sz w:val="22"/>
                <w:szCs w:val="22"/>
                <w:lang w:eastAsia="en-US"/>
              </w:rPr>
            </w:pPr>
          </w:p>
          <w:p w14:paraId="5DD2D21F" w14:textId="77777777" w:rsidR="00F71A0F" w:rsidRPr="00F71A0F" w:rsidRDefault="00F71A0F" w:rsidP="00F71A0F">
            <w:pPr>
              <w:rPr>
                <w:rFonts w:ascii="Tahoma" w:hAnsi="Tahoma" w:cs="Tahoma"/>
                <w:color w:val="365F91"/>
                <w:sz w:val="22"/>
                <w:szCs w:val="22"/>
                <w:lang w:eastAsia="en-US"/>
              </w:rPr>
            </w:pPr>
          </w:p>
        </w:tc>
      </w:tr>
      <w:tr w:rsidR="00F71A0F" w:rsidRPr="00F71A0F" w14:paraId="474CC279" w14:textId="77777777" w:rsidTr="00AD3A84">
        <w:trPr>
          <w:gridAfter w:val="1"/>
          <w:wAfter w:w="123" w:type="dxa"/>
          <w:trHeight w:val="657"/>
          <w:jc w:val="center"/>
        </w:trPr>
        <w:tc>
          <w:tcPr>
            <w:tcW w:w="24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5841D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Detalle</w:t>
            </w:r>
          </w:p>
        </w:tc>
        <w:tc>
          <w:tcPr>
            <w:tcW w:w="23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E17141"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Tiempo de Entrega</w:t>
            </w:r>
          </w:p>
        </w:tc>
        <w:tc>
          <w:tcPr>
            <w:tcW w:w="1263" w:type="dxa"/>
            <w:tcBorders>
              <w:top w:val="single" w:sz="8" w:space="0" w:color="auto"/>
              <w:left w:val="nil"/>
              <w:bottom w:val="single" w:sz="8" w:space="0" w:color="auto"/>
              <w:right w:val="single" w:sz="8" w:space="0" w:color="auto"/>
            </w:tcBorders>
            <w:shd w:val="clear" w:color="auto" w:fill="auto"/>
            <w:vAlign w:val="center"/>
            <w:hideMark/>
          </w:tcPr>
          <w:p w14:paraId="1DC26FEE" w14:textId="77777777"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r>
      <w:tr w:rsidR="00F71A0F" w:rsidRPr="00F71A0F" w14:paraId="4AAA5D4E" w14:textId="77777777" w:rsidTr="00AD3A84">
        <w:trPr>
          <w:gridAfter w:val="1"/>
          <w:wAfter w:w="123" w:type="dxa"/>
          <w:trHeight w:val="265"/>
          <w:jc w:val="center"/>
        </w:trPr>
        <w:tc>
          <w:tcPr>
            <w:tcW w:w="2489" w:type="dxa"/>
            <w:vMerge/>
            <w:tcBorders>
              <w:top w:val="single" w:sz="8" w:space="0" w:color="auto"/>
              <w:left w:val="single" w:sz="8" w:space="0" w:color="auto"/>
              <w:bottom w:val="single" w:sz="8" w:space="0" w:color="000000"/>
              <w:right w:val="single" w:sz="8" w:space="0" w:color="auto"/>
            </w:tcBorders>
            <w:vAlign w:val="center"/>
            <w:hideMark/>
          </w:tcPr>
          <w:p w14:paraId="66CD7199" w14:textId="77777777" w:rsidR="00F71A0F" w:rsidRPr="00F71A0F" w:rsidRDefault="00F71A0F" w:rsidP="00F71A0F">
            <w:pPr>
              <w:rPr>
                <w:rFonts w:ascii="Tahoma" w:hAnsi="Tahoma" w:cs="Tahoma"/>
                <w:color w:val="365F91"/>
                <w:sz w:val="22"/>
                <w:szCs w:val="22"/>
                <w:lang w:eastAsia="en-US"/>
              </w:rPr>
            </w:pPr>
          </w:p>
        </w:tc>
        <w:tc>
          <w:tcPr>
            <w:tcW w:w="2382" w:type="dxa"/>
            <w:vMerge/>
            <w:tcBorders>
              <w:top w:val="single" w:sz="8" w:space="0" w:color="auto"/>
              <w:left w:val="single" w:sz="8" w:space="0" w:color="auto"/>
              <w:bottom w:val="single" w:sz="8" w:space="0" w:color="000000"/>
              <w:right w:val="single" w:sz="8" w:space="0" w:color="auto"/>
            </w:tcBorders>
            <w:vAlign w:val="center"/>
            <w:hideMark/>
          </w:tcPr>
          <w:p w14:paraId="728BEC05"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single" w:sz="8" w:space="0" w:color="auto"/>
              <w:right w:val="single" w:sz="8" w:space="0" w:color="auto"/>
            </w:tcBorders>
            <w:shd w:val="clear" w:color="auto" w:fill="auto"/>
            <w:noWrap/>
            <w:vAlign w:val="bottom"/>
            <w:hideMark/>
          </w:tcPr>
          <w:p w14:paraId="7CEA7C2A" w14:textId="16ECDA1C"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en Bs.</w:t>
            </w:r>
          </w:p>
        </w:tc>
      </w:tr>
      <w:tr w:rsidR="00F71A0F" w:rsidRPr="00F71A0F" w14:paraId="60A41F04"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04CA5188"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 a 250 Kg</w:t>
            </w:r>
          </w:p>
        </w:tc>
        <w:tc>
          <w:tcPr>
            <w:tcW w:w="2382" w:type="dxa"/>
            <w:tcBorders>
              <w:top w:val="nil"/>
              <w:left w:val="nil"/>
              <w:bottom w:val="single" w:sz="4" w:space="0" w:color="auto"/>
              <w:right w:val="single" w:sz="4" w:space="0" w:color="auto"/>
            </w:tcBorders>
            <w:shd w:val="clear" w:color="auto" w:fill="auto"/>
            <w:hideMark/>
          </w:tcPr>
          <w:p w14:paraId="60A679DD"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6D9DFA9C"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0CF3A733"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1346CF79"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251 a 500 Kg</w:t>
            </w:r>
          </w:p>
        </w:tc>
        <w:tc>
          <w:tcPr>
            <w:tcW w:w="2382" w:type="dxa"/>
            <w:tcBorders>
              <w:top w:val="nil"/>
              <w:left w:val="nil"/>
              <w:bottom w:val="single" w:sz="4" w:space="0" w:color="auto"/>
              <w:right w:val="single" w:sz="4" w:space="0" w:color="auto"/>
            </w:tcBorders>
            <w:shd w:val="clear" w:color="auto" w:fill="auto"/>
            <w:hideMark/>
          </w:tcPr>
          <w:p w14:paraId="1E920178"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624F080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6E16FC76"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7A61FAE8"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501 a 1000 Kg</w:t>
            </w:r>
          </w:p>
        </w:tc>
        <w:tc>
          <w:tcPr>
            <w:tcW w:w="2382" w:type="dxa"/>
            <w:tcBorders>
              <w:top w:val="nil"/>
              <w:left w:val="nil"/>
              <w:bottom w:val="single" w:sz="4" w:space="0" w:color="auto"/>
              <w:right w:val="single" w:sz="4" w:space="0" w:color="auto"/>
            </w:tcBorders>
            <w:shd w:val="clear" w:color="auto" w:fill="auto"/>
            <w:hideMark/>
          </w:tcPr>
          <w:p w14:paraId="1BE39D01"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060AF99F"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20DDCE94"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02E02173"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1001 a 3000 Kg</w:t>
            </w:r>
          </w:p>
        </w:tc>
        <w:tc>
          <w:tcPr>
            <w:tcW w:w="2382" w:type="dxa"/>
            <w:tcBorders>
              <w:top w:val="nil"/>
              <w:left w:val="nil"/>
              <w:bottom w:val="single" w:sz="4" w:space="0" w:color="auto"/>
              <w:right w:val="single" w:sz="4" w:space="0" w:color="auto"/>
            </w:tcBorders>
            <w:shd w:val="clear" w:color="auto" w:fill="auto"/>
            <w:hideMark/>
          </w:tcPr>
          <w:p w14:paraId="6B6FDF83"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nil"/>
              <w:bottom w:val="single" w:sz="8" w:space="0" w:color="auto"/>
              <w:right w:val="single" w:sz="8" w:space="0" w:color="auto"/>
            </w:tcBorders>
            <w:shd w:val="clear" w:color="auto" w:fill="auto"/>
            <w:hideMark/>
          </w:tcPr>
          <w:p w14:paraId="3DDEA14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61394DDB"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784AB690"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3001 a 5000 Kg</w:t>
            </w:r>
          </w:p>
        </w:tc>
        <w:tc>
          <w:tcPr>
            <w:tcW w:w="2382" w:type="dxa"/>
            <w:tcBorders>
              <w:top w:val="nil"/>
              <w:left w:val="nil"/>
              <w:bottom w:val="single" w:sz="4" w:space="0" w:color="auto"/>
              <w:right w:val="single" w:sz="4" w:space="0" w:color="auto"/>
            </w:tcBorders>
            <w:shd w:val="clear" w:color="auto" w:fill="auto"/>
            <w:hideMark/>
          </w:tcPr>
          <w:p w14:paraId="654AB85B"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8 horas</w:t>
            </w:r>
          </w:p>
        </w:tc>
        <w:tc>
          <w:tcPr>
            <w:tcW w:w="1263" w:type="dxa"/>
            <w:tcBorders>
              <w:top w:val="nil"/>
              <w:left w:val="nil"/>
              <w:bottom w:val="single" w:sz="8" w:space="0" w:color="auto"/>
              <w:right w:val="single" w:sz="8" w:space="0" w:color="auto"/>
            </w:tcBorders>
            <w:shd w:val="clear" w:color="auto" w:fill="auto"/>
            <w:hideMark/>
          </w:tcPr>
          <w:p w14:paraId="7E8F799C"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787C45D4" w14:textId="77777777" w:rsidTr="00AD3A84">
        <w:trPr>
          <w:gridAfter w:val="1"/>
          <w:wAfter w:w="123" w:type="dxa"/>
          <w:trHeight w:val="278"/>
          <w:jc w:val="center"/>
        </w:trPr>
        <w:tc>
          <w:tcPr>
            <w:tcW w:w="2489" w:type="dxa"/>
            <w:tcBorders>
              <w:top w:val="nil"/>
              <w:left w:val="single" w:sz="4" w:space="0" w:color="auto"/>
              <w:bottom w:val="single" w:sz="4" w:space="0" w:color="auto"/>
              <w:right w:val="single" w:sz="4" w:space="0" w:color="auto"/>
            </w:tcBorders>
            <w:shd w:val="clear" w:color="auto" w:fill="auto"/>
            <w:hideMark/>
          </w:tcPr>
          <w:p w14:paraId="6E6CB1E2"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5001 a 10000 Kg</w:t>
            </w:r>
          </w:p>
        </w:tc>
        <w:tc>
          <w:tcPr>
            <w:tcW w:w="2382" w:type="dxa"/>
            <w:tcBorders>
              <w:top w:val="nil"/>
              <w:left w:val="nil"/>
              <w:bottom w:val="single" w:sz="4" w:space="0" w:color="auto"/>
              <w:right w:val="single" w:sz="4" w:space="0" w:color="auto"/>
            </w:tcBorders>
            <w:shd w:val="clear" w:color="auto" w:fill="auto"/>
            <w:hideMark/>
          </w:tcPr>
          <w:p w14:paraId="5AF11772"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nil"/>
              <w:left w:val="nil"/>
              <w:bottom w:val="single" w:sz="8" w:space="0" w:color="auto"/>
              <w:right w:val="single" w:sz="8" w:space="0" w:color="auto"/>
            </w:tcBorders>
            <w:shd w:val="clear" w:color="auto" w:fill="auto"/>
            <w:hideMark/>
          </w:tcPr>
          <w:p w14:paraId="6E1D636D"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45464A31" w14:textId="77777777" w:rsidTr="00AD3A84">
        <w:trPr>
          <w:gridAfter w:val="1"/>
          <w:wAfter w:w="123" w:type="dxa"/>
          <w:trHeight w:val="265"/>
          <w:jc w:val="center"/>
        </w:trPr>
        <w:tc>
          <w:tcPr>
            <w:tcW w:w="2489" w:type="dxa"/>
            <w:tcBorders>
              <w:top w:val="nil"/>
              <w:left w:val="single" w:sz="4" w:space="0" w:color="auto"/>
              <w:bottom w:val="single" w:sz="4" w:space="0" w:color="auto"/>
              <w:right w:val="single" w:sz="4" w:space="0" w:color="auto"/>
            </w:tcBorders>
            <w:shd w:val="clear" w:color="auto" w:fill="auto"/>
            <w:hideMark/>
          </w:tcPr>
          <w:p w14:paraId="528FD252"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Desde 10001 a  20000 Kg.</w:t>
            </w:r>
          </w:p>
        </w:tc>
        <w:tc>
          <w:tcPr>
            <w:tcW w:w="2382" w:type="dxa"/>
            <w:tcBorders>
              <w:top w:val="nil"/>
              <w:left w:val="nil"/>
              <w:bottom w:val="single" w:sz="4" w:space="0" w:color="auto"/>
              <w:right w:val="single" w:sz="4" w:space="0" w:color="auto"/>
            </w:tcBorders>
            <w:shd w:val="clear" w:color="auto" w:fill="auto"/>
            <w:hideMark/>
          </w:tcPr>
          <w:p w14:paraId="72847AD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14:paraId="5F68746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5FFF56E4" w14:textId="77777777" w:rsidTr="00AD3A84">
        <w:trPr>
          <w:gridAfter w:val="1"/>
          <w:wAfter w:w="123" w:type="dxa"/>
          <w:trHeight w:val="278"/>
          <w:jc w:val="center"/>
        </w:trPr>
        <w:tc>
          <w:tcPr>
            <w:tcW w:w="2489" w:type="dxa"/>
            <w:tcBorders>
              <w:top w:val="nil"/>
              <w:left w:val="nil"/>
              <w:bottom w:val="nil"/>
              <w:right w:val="nil"/>
            </w:tcBorders>
            <w:shd w:val="clear" w:color="auto" w:fill="auto"/>
            <w:vAlign w:val="bottom"/>
            <w:hideMark/>
          </w:tcPr>
          <w:p w14:paraId="34990B2D" w14:textId="77777777" w:rsidR="00F71A0F" w:rsidRPr="00F71A0F" w:rsidRDefault="00F71A0F" w:rsidP="00F71A0F">
            <w:pPr>
              <w:jc w:val="both"/>
              <w:rPr>
                <w:rFonts w:ascii="Tahoma" w:hAnsi="Tahoma" w:cs="Tahoma"/>
                <w:color w:val="365F91"/>
                <w:sz w:val="22"/>
                <w:szCs w:val="22"/>
                <w:lang w:eastAsia="en-US"/>
              </w:rPr>
            </w:pPr>
          </w:p>
        </w:tc>
        <w:tc>
          <w:tcPr>
            <w:tcW w:w="2382" w:type="dxa"/>
            <w:tcBorders>
              <w:top w:val="nil"/>
              <w:left w:val="nil"/>
              <w:bottom w:val="nil"/>
              <w:right w:val="nil"/>
            </w:tcBorders>
            <w:shd w:val="clear" w:color="auto" w:fill="auto"/>
            <w:vAlign w:val="bottom"/>
            <w:hideMark/>
          </w:tcPr>
          <w:p w14:paraId="6E4E7ADC"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53CC4EFE" w14:textId="77777777" w:rsidR="00F71A0F" w:rsidRPr="00F71A0F" w:rsidRDefault="00F71A0F" w:rsidP="00F71A0F">
            <w:pPr>
              <w:rPr>
                <w:rFonts w:ascii="Tahoma" w:hAnsi="Tahoma" w:cs="Tahoma"/>
                <w:color w:val="365F91"/>
                <w:sz w:val="22"/>
                <w:szCs w:val="22"/>
                <w:lang w:eastAsia="en-US"/>
              </w:rPr>
            </w:pPr>
          </w:p>
        </w:tc>
      </w:tr>
      <w:tr w:rsidR="00F71A0F" w:rsidRPr="00F71A0F" w14:paraId="5BA3118D" w14:textId="77777777" w:rsidTr="00AD3A84">
        <w:trPr>
          <w:gridAfter w:val="1"/>
          <w:wAfter w:w="123" w:type="dxa"/>
          <w:trHeight w:val="657"/>
          <w:jc w:val="center"/>
        </w:trPr>
        <w:tc>
          <w:tcPr>
            <w:tcW w:w="24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B542E4"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Detalle</w:t>
            </w:r>
          </w:p>
        </w:tc>
        <w:tc>
          <w:tcPr>
            <w:tcW w:w="2382" w:type="dxa"/>
            <w:vMerge w:val="restart"/>
            <w:tcBorders>
              <w:top w:val="single" w:sz="8" w:space="0" w:color="auto"/>
              <w:left w:val="nil"/>
              <w:bottom w:val="single" w:sz="8" w:space="0" w:color="000000"/>
              <w:right w:val="single" w:sz="8" w:space="0" w:color="auto"/>
            </w:tcBorders>
            <w:shd w:val="clear" w:color="auto" w:fill="auto"/>
            <w:vAlign w:val="center"/>
            <w:hideMark/>
          </w:tcPr>
          <w:p w14:paraId="01D40B69"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Tiempo Entrega</w:t>
            </w:r>
          </w:p>
        </w:tc>
        <w:tc>
          <w:tcPr>
            <w:tcW w:w="126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C661CF" w14:textId="77777777"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r>
      <w:tr w:rsidR="00F71A0F" w:rsidRPr="00F71A0F" w14:paraId="5B949F73" w14:textId="77777777" w:rsidTr="00AD3A84">
        <w:trPr>
          <w:gridAfter w:val="1"/>
          <w:wAfter w:w="123" w:type="dxa"/>
          <w:trHeight w:val="265"/>
          <w:jc w:val="center"/>
        </w:trPr>
        <w:tc>
          <w:tcPr>
            <w:tcW w:w="2489" w:type="dxa"/>
            <w:vMerge/>
            <w:tcBorders>
              <w:top w:val="single" w:sz="8" w:space="0" w:color="auto"/>
              <w:left w:val="single" w:sz="8" w:space="0" w:color="auto"/>
              <w:bottom w:val="single" w:sz="8" w:space="0" w:color="000000"/>
              <w:right w:val="single" w:sz="8" w:space="0" w:color="auto"/>
            </w:tcBorders>
            <w:vAlign w:val="center"/>
            <w:hideMark/>
          </w:tcPr>
          <w:p w14:paraId="19E5266A" w14:textId="77777777" w:rsidR="00F71A0F" w:rsidRPr="00F71A0F" w:rsidRDefault="00F71A0F" w:rsidP="00F71A0F">
            <w:pPr>
              <w:rPr>
                <w:rFonts w:ascii="Tahoma" w:hAnsi="Tahoma" w:cs="Tahoma"/>
                <w:color w:val="365F91"/>
                <w:sz w:val="22"/>
                <w:szCs w:val="22"/>
                <w:lang w:eastAsia="en-US"/>
              </w:rPr>
            </w:pPr>
          </w:p>
        </w:tc>
        <w:tc>
          <w:tcPr>
            <w:tcW w:w="2382" w:type="dxa"/>
            <w:vMerge/>
            <w:tcBorders>
              <w:top w:val="single" w:sz="8" w:space="0" w:color="auto"/>
              <w:left w:val="nil"/>
              <w:bottom w:val="single" w:sz="8" w:space="0" w:color="000000"/>
              <w:right w:val="single" w:sz="8" w:space="0" w:color="auto"/>
            </w:tcBorders>
            <w:vAlign w:val="center"/>
            <w:hideMark/>
          </w:tcPr>
          <w:p w14:paraId="06FF8255" w14:textId="77777777" w:rsidR="00F71A0F" w:rsidRPr="00F71A0F" w:rsidRDefault="00F71A0F" w:rsidP="00F71A0F">
            <w:pPr>
              <w:rPr>
                <w:rFonts w:ascii="Tahoma" w:hAnsi="Tahoma" w:cs="Tahoma"/>
                <w:color w:val="365F91"/>
                <w:sz w:val="22"/>
                <w:szCs w:val="22"/>
                <w:lang w:eastAsia="en-US"/>
              </w:rPr>
            </w:pPr>
          </w:p>
        </w:tc>
        <w:tc>
          <w:tcPr>
            <w:tcW w:w="1263" w:type="dxa"/>
            <w:tcBorders>
              <w:top w:val="single" w:sz="4" w:space="0" w:color="auto"/>
              <w:left w:val="nil"/>
              <w:bottom w:val="single" w:sz="8" w:space="0" w:color="auto"/>
              <w:right w:val="single" w:sz="8" w:space="0" w:color="auto"/>
            </w:tcBorders>
            <w:shd w:val="clear" w:color="auto" w:fill="auto"/>
            <w:noWrap/>
            <w:vAlign w:val="bottom"/>
            <w:hideMark/>
          </w:tcPr>
          <w:p w14:paraId="1337B7D8" w14:textId="1778175A"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en Bs.</w:t>
            </w:r>
          </w:p>
        </w:tc>
      </w:tr>
      <w:tr w:rsidR="00F71A0F" w:rsidRPr="00F71A0F" w14:paraId="55C08A69" w14:textId="77777777" w:rsidTr="00AD3A84">
        <w:trPr>
          <w:gridAfter w:val="1"/>
          <w:wAfter w:w="123" w:type="dxa"/>
          <w:trHeight w:val="265"/>
          <w:jc w:val="center"/>
        </w:trPr>
        <w:tc>
          <w:tcPr>
            <w:tcW w:w="2489" w:type="dxa"/>
            <w:tcBorders>
              <w:top w:val="nil"/>
              <w:left w:val="single" w:sz="4" w:space="0" w:color="auto"/>
              <w:bottom w:val="single" w:sz="4" w:space="0" w:color="auto"/>
              <w:right w:val="single" w:sz="4" w:space="0" w:color="auto"/>
            </w:tcBorders>
            <w:shd w:val="clear" w:color="auto" w:fill="auto"/>
            <w:hideMark/>
          </w:tcPr>
          <w:p w14:paraId="6FB5F1A4"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Mínimo 10 m3</w:t>
            </w:r>
          </w:p>
        </w:tc>
        <w:tc>
          <w:tcPr>
            <w:tcW w:w="2382" w:type="dxa"/>
            <w:tcBorders>
              <w:top w:val="nil"/>
              <w:left w:val="nil"/>
              <w:bottom w:val="single" w:sz="4" w:space="0" w:color="auto"/>
              <w:right w:val="single" w:sz="4" w:space="0" w:color="auto"/>
            </w:tcBorders>
            <w:shd w:val="clear" w:color="auto" w:fill="auto"/>
            <w:hideMark/>
          </w:tcPr>
          <w:p w14:paraId="32040BE0"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3  horas </w:t>
            </w:r>
          </w:p>
        </w:tc>
        <w:tc>
          <w:tcPr>
            <w:tcW w:w="1263" w:type="dxa"/>
            <w:tcBorders>
              <w:top w:val="nil"/>
              <w:left w:val="single" w:sz="4" w:space="0" w:color="auto"/>
              <w:bottom w:val="single" w:sz="4" w:space="0" w:color="auto"/>
              <w:right w:val="single" w:sz="4" w:space="0" w:color="auto"/>
            </w:tcBorders>
            <w:shd w:val="clear" w:color="auto" w:fill="auto"/>
            <w:noWrap/>
            <w:vAlign w:val="bottom"/>
            <w:hideMark/>
          </w:tcPr>
          <w:p w14:paraId="60486E69"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2D2750AF" w14:textId="77777777" w:rsidTr="00AD3A84">
        <w:trPr>
          <w:gridAfter w:val="1"/>
          <w:wAfter w:w="123" w:type="dxa"/>
          <w:trHeight w:val="531"/>
          <w:jc w:val="center"/>
        </w:trPr>
        <w:tc>
          <w:tcPr>
            <w:tcW w:w="2489" w:type="dxa"/>
            <w:tcBorders>
              <w:top w:val="nil"/>
              <w:left w:val="single" w:sz="4" w:space="0" w:color="auto"/>
              <w:bottom w:val="single" w:sz="4" w:space="0" w:color="auto"/>
              <w:right w:val="single" w:sz="4" w:space="0" w:color="auto"/>
            </w:tcBorders>
            <w:shd w:val="clear" w:color="auto" w:fill="auto"/>
            <w:hideMark/>
          </w:tcPr>
          <w:p w14:paraId="568AB6EF" w14:textId="77777777" w:rsidR="00F71A0F" w:rsidRPr="00F71A0F" w:rsidRDefault="00F71A0F" w:rsidP="00F71A0F">
            <w:pPr>
              <w:jc w:val="both"/>
              <w:rPr>
                <w:rFonts w:ascii="Tahoma" w:hAnsi="Tahoma" w:cs="Tahoma"/>
                <w:color w:val="365F91"/>
                <w:sz w:val="22"/>
                <w:szCs w:val="22"/>
                <w:lang w:eastAsia="en-US"/>
              </w:rPr>
            </w:pPr>
            <w:r w:rsidRPr="00F71A0F">
              <w:rPr>
                <w:rFonts w:ascii="Tahoma" w:hAnsi="Tahoma" w:cs="Tahoma"/>
                <w:color w:val="365F91"/>
                <w:sz w:val="22"/>
                <w:szCs w:val="22"/>
                <w:lang w:eastAsia="en-US"/>
              </w:rPr>
              <w:t>A partir de 11 m3 a más p/m3</w:t>
            </w:r>
          </w:p>
        </w:tc>
        <w:tc>
          <w:tcPr>
            <w:tcW w:w="2382" w:type="dxa"/>
            <w:tcBorders>
              <w:top w:val="nil"/>
              <w:left w:val="nil"/>
              <w:bottom w:val="single" w:sz="4" w:space="0" w:color="auto"/>
              <w:right w:val="single" w:sz="4" w:space="0" w:color="auto"/>
            </w:tcBorders>
            <w:shd w:val="clear" w:color="auto" w:fill="auto"/>
            <w:hideMark/>
          </w:tcPr>
          <w:p w14:paraId="2298D208"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xml:space="preserve">8  horas </w:t>
            </w:r>
          </w:p>
        </w:tc>
        <w:tc>
          <w:tcPr>
            <w:tcW w:w="1263" w:type="dxa"/>
            <w:tcBorders>
              <w:top w:val="nil"/>
              <w:left w:val="single" w:sz="4" w:space="0" w:color="auto"/>
              <w:bottom w:val="single" w:sz="4" w:space="0" w:color="auto"/>
              <w:right w:val="single" w:sz="4" w:space="0" w:color="auto"/>
            </w:tcBorders>
            <w:shd w:val="clear" w:color="auto" w:fill="auto"/>
            <w:noWrap/>
            <w:vAlign w:val="bottom"/>
            <w:hideMark/>
          </w:tcPr>
          <w:p w14:paraId="5BBE4343"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r>
      <w:tr w:rsidR="00F71A0F" w:rsidRPr="00F71A0F" w14:paraId="013C943C" w14:textId="77777777" w:rsidTr="00AD3A84">
        <w:trPr>
          <w:gridAfter w:val="1"/>
          <w:wAfter w:w="123" w:type="dxa"/>
          <w:trHeight w:val="253"/>
          <w:jc w:val="center"/>
        </w:trPr>
        <w:tc>
          <w:tcPr>
            <w:tcW w:w="2489" w:type="dxa"/>
            <w:tcBorders>
              <w:top w:val="nil"/>
              <w:left w:val="nil"/>
              <w:bottom w:val="nil"/>
              <w:right w:val="nil"/>
            </w:tcBorders>
            <w:shd w:val="clear" w:color="auto" w:fill="auto"/>
            <w:noWrap/>
            <w:vAlign w:val="bottom"/>
            <w:hideMark/>
          </w:tcPr>
          <w:p w14:paraId="584F2044"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nil"/>
            </w:tcBorders>
            <w:shd w:val="clear" w:color="auto" w:fill="auto"/>
            <w:noWrap/>
            <w:vAlign w:val="bottom"/>
            <w:hideMark/>
          </w:tcPr>
          <w:p w14:paraId="6E95B09C"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7FA53DB0" w14:textId="77777777" w:rsidR="00F71A0F" w:rsidRPr="00F71A0F" w:rsidRDefault="00F71A0F" w:rsidP="00F71A0F">
            <w:pPr>
              <w:rPr>
                <w:rFonts w:ascii="Tahoma" w:hAnsi="Tahoma" w:cs="Tahoma"/>
                <w:color w:val="365F91"/>
                <w:sz w:val="22"/>
                <w:szCs w:val="22"/>
                <w:lang w:eastAsia="en-US"/>
              </w:rPr>
            </w:pPr>
          </w:p>
        </w:tc>
      </w:tr>
      <w:tr w:rsidR="00F71A0F" w:rsidRPr="00F71A0F" w14:paraId="462FE5D4" w14:textId="77777777" w:rsidTr="00AD3A84">
        <w:trPr>
          <w:trHeight w:val="253"/>
          <w:jc w:val="center"/>
        </w:trPr>
        <w:tc>
          <w:tcPr>
            <w:tcW w:w="6256" w:type="dxa"/>
            <w:gridSpan w:val="4"/>
            <w:tcBorders>
              <w:top w:val="nil"/>
              <w:left w:val="nil"/>
              <w:bottom w:val="nil"/>
              <w:right w:val="nil"/>
            </w:tcBorders>
            <w:shd w:val="clear" w:color="auto" w:fill="auto"/>
            <w:noWrap/>
            <w:vAlign w:val="bottom"/>
            <w:hideMark/>
          </w:tcPr>
          <w:p w14:paraId="0C0F68B0"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Los precios incluyen; manipuleo, estibaje, embalaje, reforzamiento de embalaje, </w:t>
            </w:r>
          </w:p>
        </w:tc>
      </w:tr>
      <w:tr w:rsidR="00F71A0F" w:rsidRPr="00F71A0F" w14:paraId="4BA852AC" w14:textId="77777777" w:rsidTr="00AD3A84">
        <w:trPr>
          <w:trHeight w:val="253"/>
          <w:jc w:val="center"/>
        </w:trPr>
        <w:tc>
          <w:tcPr>
            <w:tcW w:w="4872" w:type="dxa"/>
            <w:gridSpan w:val="2"/>
            <w:tcBorders>
              <w:top w:val="nil"/>
              <w:left w:val="nil"/>
              <w:bottom w:val="nil"/>
              <w:right w:val="nil"/>
            </w:tcBorders>
            <w:shd w:val="clear" w:color="auto" w:fill="auto"/>
            <w:noWrap/>
            <w:vAlign w:val="bottom"/>
            <w:hideMark/>
          </w:tcPr>
          <w:p w14:paraId="3690DCB5"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carga,  descarga y entrega puerta a puerta </w:t>
            </w:r>
          </w:p>
        </w:tc>
        <w:tc>
          <w:tcPr>
            <w:tcW w:w="1263" w:type="dxa"/>
            <w:tcBorders>
              <w:top w:val="nil"/>
              <w:left w:val="nil"/>
              <w:bottom w:val="nil"/>
              <w:right w:val="nil"/>
            </w:tcBorders>
            <w:shd w:val="clear" w:color="auto" w:fill="auto"/>
            <w:noWrap/>
            <w:vAlign w:val="bottom"/>
            <w:hideMark/>
          </w:tcPr>
          <w:p w14:paraId="6E6FD016" w14:textId="77777777" w:rsidR="00F71A0F" w:rsidRPr="00F71A0F" w:rsidRDefault="00F71A0F" w:rsidP="00F71A0F">
            <w:pPr>
              <w:rPr>
                <w:rFonts w:ascii="Tahoma" w:hAnsi="Tahoma" w:cs="Tahoma"/>
                <w:color w:val="365F91"/>
                <w:sz w:val="22"/>
                <w:szCs w:val="22"/>
                <w:lang w:eastAsia="en-US"/>
              </w:rPr>
            </w:pPr>
          </w:p>
        </w:tc>
        <w:tc>
          <w:tcPr>
            <w:tcW w:w="122" w:type="dxa"/>
            <w:vAlign w:val="center"/>
            <w:hideMark/>
          </w:tcPr>
          <w:p w14:paraId="528ECF02" w14:textId="77777777" w:rsidR="00F71A0F" w:rsidRPr="00F71A0F" w:rsidRDefault="00F71A0F" w:rsidP="00F71A0F">
            <w:pPr>
              <w:rPr>
                <w:rFonts w:ascii="Times New Roman" w:hAnsi="Times New Roman"/>
                <w:sz w:val="20"/>
                <w:szCs w:val="20"/>
                <w:lang w:val="es-BO" w:eastAsia="es-BO"/>
              </w:rPr>
            </w:pPr>
          </w:p>
        </w:tc>
      </w:tr>
      <w:tr w:rsidR="00F71A0F" w:rsidRPr="00F71A0F" w14:paraId="36CB50DA" w14:textId="77777777" w:rsidTr="00AD3A84">
        <w:trPr>
          <w:trHeight w:val="265"/>
          <w:jc w:val="center"/>
        </w:trPr>
        <w:tc>
          <w:tcPr>
            <w:tcW w:w="2489" w:type="dxa"/>
            <w:tcBorders>
              <w:top w:val="nil"/>
              <w:left w:val="nil"/>
              <w:bottom w:val="nil"/>
              <w:right w:val="nil"/>
            </w:tcBorders>
            <w:shd w:val="clear" w:color="auto" w:fill="auto"/>
            <w:noWrap/>
            <w:vAlign w:val="bottom"/>
            <w:hideMark/>
          </w:tcPr>
          <w:p w14:paraId="13786D40"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nil"/>
            </w:tcBorders>
            <w:shd w:val="clear" w:color="auto" w:fill="auto"/>
            <w:noWrap/>
            <w:vAlign w:val="bottom"/>
            <w:hideMark/>
          </w:tcPr>
          <w:p w14:paraId="0E03DEC9" w14:textId="77777777" w:rsidR="00F71A0F" w:rsidRPr="00F71A0F" w:rsidRDefault="00F71A0F" w:rsidP="00F71A0F">
            <w:pPr>
              <w:rPr>
                <w:rFonts w:ascii="Tahoma" w:hAnsi="Tahoma" w:cs="Tahoma"/>
                <w:color w:val="365F91"/>
                <w:sz w:val="22"/>
                <w:szCs w:val="22"/>
                <w:lang w:eastAsia="en-US"/>
              </w:rPr>
            </w:pPr>
          </w:p>
        </w:tc>
        <w:tc>
          <w:tcPr>
            <w:tcW w:w="1263" w:type="dxa"/>
            <w:tcBorders>
              <w:top w:val="nil"/>
              <w:left w:val="nil"/>
              <w:bottom w:val="nil"/>
              <w:right w:val="nil"/>
            </w:tcBorders>
            <w:shd w:val="clear" w:color="auto" w:fill="auto"/>
            <w:noWrap/>
            <w:vAlign w:val="bottom"/>
            <w:hideMark/>
          </w:tcPr>
          <w:p w14:paraId="458670C7" w14:textId="77777777" w:rsidR="00F71A0F" w:rsidRPr="00F71A0F" w:rsidRDefault="00F71A0F" w:rsidP="00F71A0F">
            <w:pPr>
              <w:rPr>
                <w:rFonts w:ascii="Tahoma" w:hAnsi="Tahoma" w:cs="Tahoma"/>
                <w:color w:val="365F91"/>
                <w:sz w:val="22"/>
                <w:szCs w:val="22"/>
                <w:lang w:eastAsia="en-US"/>
              </w:rPr>
            </w:pPr>
          </w:p>
        </w:tc>
        <w:tc>
          <w:tcPr>
            <w:tcW w:w="122" w:type="dxa"/>
            <w:vAlign w:val="center"/>
            <w:hideMark/>
          </w:tcPr>
          <w:p w14:paraId="51A15F21" w14:textId="77777777" w:rsidR="00F71A0F" w:rsidRPr="00F71A0F" w:rsidRDefault="00F71A0F" w:rsidP="00F71A0F">
            <w:pPr>
              <w:rPr>
                <w:rFonts w:ascii="Times New Roman" w:hAnsi="Times New Roman"/>
                <w:sz w:val="20"/>
                <w:szCs w:val="20"/>
                <w:lang w:val="es-BO" w:eastAsia="es-BO"/>
              </w:rPr>
            </w:pPr>
          </w:p>
        </w:tc>
      </w:tr>
      <w:tr w:rsidR="00F71A0F" w:rsidRPr="00F71A0F" w14:paraId="7058ADE4" w14:textId="77777777" w:rsidTr="00AD3A84">
        <w:trPr>
          <w:trHeight w:val="657"/>
          <w:jc w:val="center"/>
        </w:trPr>
        <w:tc>
          <w:tcPr>
            <w:tcW w:w="2489" w:type="dxa"/>
            <w:vMerge w:val="restart"/>
            <w:tcBorders>
              <w:top w:val="single" w:sz="8" w:space="0" w:color="auto"/>
              <w:left w:val="single" w:sz="8" w:space="0" w:color="auto"/>
              <w:bottom w:val="nil"/>
              <w:right w:val="single" w:sz="8" w:space="0" w:color="auto"/>
            </w:tcBorders>
            <w:shd w:val="clear" w:color="auto" w:fill="auto"/>
            <w:vAlign w:val="center"/>
            <w:hideMark/>
          </w:tcPr>
          <w:p w14:paraId="30E98932"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Detalle</w:t>
            </w:r>
          </w:p>
        </w:tc>
        <w:tc>
          <w:tcPr>
            <w:tcW w:w="2382" w:type="dxa"/>
            <w:tcBorders>
              <w:top w:val="single" w:sz="8" w:space="0" w:color="auto"/>
              <w:left w:val="nil"/>
              <w:bottom w:val="single" w:sz="8" w:space="0" w:color="auto"/>
              <w:right w:val="single" w:sz="8" w:space="0" w:color="auto"/>
            </w:tcBorders>
            <w:shd w:val="clear" w:color="auto" w:fill="auto"/>
            <w:vAlign w:val="center"/>
            <w:hideMark/>
          </w:tcPr>
          <w:p w14:paraId="0A412061" w14:textId="42471E28" w:rsidR="00F71A0F" w:rsidRPr="00F71A0F" w:rsidRDefault="0026408B" w:rsidP="00F71A0F">
            <w:pPr>
              <w:jc w:val="center"/>
              <w:rPr>
                <w:rFonts w:ascii="Tahoma" w:hAnsi="Tahoma" w:cs="Tahoma"/>
                <w:color w:val="365F91"/>
                <w:sz w:val="22"/>
                <w:szCs w:val="22"/>
                <w:lang w:eastAsia="en-US"/>
              </w:rPr>
            </w:pPr>
            <w:r>
              <w:rPr>
                <w:rFonts w:ascii="Tahoma" w:hAnsi="Tahoma" w:cs="Tahoma"/>
                <w:color w:val="365F91"/>
                <w:sz w:val="22"/>
                <w:szCs w:val="22"/>
                <w:lang w:eastAsia="en-US"/>
              </w:rPr>
              <w:t xml:space="preserve">Descripción </w:t>
            </w:r>
            <w:r w:rsidR="00F71A0F" w:rsidRPr="00F71A0F">
              <w:rPr>
                <w:rFonts w:ascii="Tahoma" w:hAnsi="Tahoma" w:cs="Tahoma"/>
                <w:color w:val="365F91"/>
                <w:sz w:val="22"/>
                <w:szCs w:val="22"/>
                <w:lang w:eastAsia="en-US"/>
              </w:rPr>
              <w:t> </w:t>
            </w:r>
          </w:p>
        </w:tc>
        <w:tc>
          <w:tcPr>
            <w:tcW w:w="1263" w:type="dxa"/>
            <w:tcBorders>
              <w:top w:val="single" w:sz="8" w:space="0" w:color="auto"/>
              <w:left w:val="nil"/>
              <w:bottom w:val="single" w:sz="8" w:space="0" w:color="auto"/>
              <w:right w:val="single" w:sz="8" w:space="0" w:color="auto"/>
            </w:tcBorders>
            <w:shd w:val="clear" w:color="auto" w:fill="auto"/>
            <w:vAlign w:val="center"/>
            <w:hideMark/>
          </w:tcPr>
          <w:p w14:paraId="7F83DB36" w14:textId="77777777"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PROVEEDOR</w:t>
            </w:r>
          </w:p>
        </w:tc>
        <w:tc>
          <w:tcPr>
            <w:tcW w:w="122" w:type="dxa"/>
            <w:vAlign w:val="center"/>
            <w:hideMark/>
          </w:tcPr>
          <w:p w14:paraId="007DACBE" w14:textId="77777777" w:rsidR="00F71A0F" w:rsidRPr="00F71A0F" w:rsidRDefault="00F71A0F" w:rsidP="00F71A0F">
            <w:pPr>
              <w:rPr>
                <w:rFonts w:ascii="Times New Roman" w:hAnsi="Times New Roman"/>
                <w:sz w:val="20"/>
                <w:szCs w:val="20"/>
                <w:lang w:val="es-BO" w:eastAsia="es-BO"/>
              </w:rPr>
            </w:pPr>
          </w:p>
        </w:tc>
      </w:tr>
      <w:tr w:rsidR="00F71A0F" w:rsidRPr="00F71A0F" w14:paraId="5AD903FE" w14:textId="77777777" w:rsidTr="00AD3A84">
        <w:trPr>
          <w:trHeight w:val="544"/>
          <w:jc w:val="center"/>
        </w:trPr>
        <w:tc>
          <w:tcPr>
            <w:tcW w:w="2489" w:type="dxa"/>
            <w:vMerge/>
            <w:tcBorders>
              <w:top w:val="single" w:sz="8" w:space="0" w:color="auto"/>
              <w:left w:val="single" w:sz="8" w:space="0" w:color="auto"/>
              <w:bottom w:val="nil"/>
              <w:right w:val="single" w:sz="8" w:space="0" w:color="auto"/>
            </w:tcBorders>
            <w:vAlign w:val="center"/>
            <w:hideMark/>
          </w:tcPr>
          <w:p w14:paraId="1513FEDD" w14:textId="77777777" w:rsidR="00F71A0F" w:rsidRPr="00F71A0F" w:rsidRDefault="00F71A0F" w:rsidP="00F71A0F">
            <w:pPr>
              <w:rPr>
                <w:rFonts w:ascii="Tahoma" w:hAnsi="Tahoma" w:cs="Tahoma"/>
                <w:color w:val="365F91"/>
                <w:sz w:val="22"/>
                <w:szCs w:val="22"/>
                <w:lang w:eastAsia="en-US"/>
              </w:rPr>
            </w:pPr>
          </w:p>
        </w:tc>
        <w:tc>
          <w:tcPr>
            <w:tcW w:w="2382" w:type="dxa"/>
            <w:tcBorders>
              <w:top w:val="nil"/>
              <w:left w:val="nil"/>
              <w:bottom w:val="nil"/>
              <w:right w:val="single" w:sz="4" w:space="0" w:color="auto"/>
            </w:tcBorders>
            <w:shd w:val="clear" w:color="auto" w:fill="auto"/>
            <w:vAlign w:val="center"/>
            <w:hideMark/>
          </w:tcPr>
          <w:p w14:paraId="3B252D0B" w14:textId="49077A34"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63" w:type="dxa"/>
            <w:tcBorders>
              <w:top w:val="nil"/>
              <w:left w:val="single" w:sz="8" w:space="0" w:color="auto"/>
              <w:bottom w:val="nil"/>
              <w:right w:val="single" w:sz="8" w:space="0" w:color="auto"/>
            </w:tcBorders>
            <w:shd w:val="clear" w:color="auto" w:fill="auto"/>
            <w:noWrap/>
            <w:vAlign w:val="bottom"/>
            <w:hideMark/>
          </w:tcPr>
          <w:p w14:paraId="1C3DC0C9" w14:textId="75248D7E" w:rsidR="00F71A0F" w:rsidRPr="00F71A0F" w:rsidRDefault="00F71A0F" w:rsidP="00AD3A84">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Precio en Bs.</w:t>
            </w:r>
          </w:p>
        </w:tc>
        <w:tc>
          <w:tcPr>
            <w:tcW w:w="122" w:type="dxa"/>
            <w:vAlign w:val="center"/>
            <w:hideMark/>
          </w:tcPr>
          <w:p w14:paraId="0819A4EE" w14:textId="77777777" w:rsidR="00F71A0F" w:rsidRPr="00F71A0F" w:rsidRDefault="00F71A0F" w:rsidP="00F71A0F">
            <w:pPr>
              <w:rPr>
                <w:rFonts w:ascii="Times New Roman" w:hAnsi="Times New Roman"/>
                <w:sz w:val="20"/>
                <w:szCs w:val="20"/>
                <w:lang w:val="es-BO" w:eastAsia="es-BO"/>
              </w:rPr>
            </w:pPr>
          </w:p>
        </w:tc>
      </w:tr>
      <w:tr w:rsidR="00F71A0F" w:rsidRPr="00F71A0F" w14:paraId="53452CA5" w14:textId="77777777" w:rsidTr="00AD3A84">
        <w:trPr>
          <w:trHeight w:val="518"/>
          <w:jc w:val="center"/>
        </w:trPr>
        <w:tc>
          <w:tcPr>
            <w:tcW w:w="248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27B16B1" w14:textId="77777777" w:rsidR="00F71A0F" w:rsidRPr="00F71A0F" w:rsidRDefault="00F71A0F" w:rsidP="00F71A0F">
            <w:pPr>
              <w:rPr>
                <w:rFonts w:ascii="Tahoma" w:hAnsi="Tahoma" w:cs="Tahoma"/>
                <w:color w:val="365F91"/>
                <w:sz w:val="22"/>
                <w:szCs w:val="22"/>
                <w:lang w:eastAsia="en-US"/>
              </w:rPr>
            </w:pPr>
            <w:r w:rsidRPr="00F71A0F">
              <w:rPr>
                <w:rFonts w:ascii="Tahoma" w:hAnsi="Tahoma" w:cs="Tahoma"/>
                <w:color w:val="365F91"/>
                <w:sz w:val="22"/>
                <w:szCs w:val="22"/>
                <w:lang w:eastAsia="en-US"/>
              </w:rPr>
              <w:t xml:space="preserve">Manipuleo  por Hora  por c/persona  Bs. </w:t>
            </w:r>
          </w:p>
        </w:tc>
        <w:tc>
          <w:tcPr>
            <w:tcW w:w="2382" w:type="dxa"/>
            <w:tcBorders>
              <w:top w:val="single" w:sz="8" w:space="0" w:color="auto"/>
              <w:left w:val="nil"/>
              <w:bottom w:val="single" w:sz="8" w:space="0" w:color="auto"/>
              <w:right w:val="single" w:sz="4" w:space="0" w:color="auto"/>
            </w:tcBorders>
            <w:shd w:val="clear" w:color="auto" w:fill="auto"/>
            <w:noWrap/>
            <w:vAlign w:val="bottom"/>
            <w:hideMark/>
          </w:tcPr>
          <w:p w14:paraId="572261F6"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63" w:type="dxa"/>
            <w:tcBorders>
              <w:top w:val="single" w:sz="8" w:space="0" w:color="auto"/>
              <w:left w:val="nil"/>
              <w:bottom w:val="single" w:sz="8" w:space="0" w:color="auto"/>
              <w:right w:val="single" w:sz="8" w:space="0" w:color="auto"/>
            </w:tcBorders>
            <w:shd w:val="clear" w:color="auto" w:fill="auto"/>
            <w:noWrap/>
            <w:vAlign w:val="bottom"/>
            <w:hideMark/>
          </w:tcPr>
          <w:p w14:paraId="5D14F627" w14:textId="77777777" w:rsidR="00F71A0F" w:rsidRPr="00F71A0F" w:rsidRDefault="00F71A0F" w:rsidP="00F71A0F">
            <w:pPr>
              <w:jc w:val="center"/>
              <w:rPr>
                <w:rFonts w:ascii="Tahoma" w:hAnsi="Tahoma" w:cs="Tahoma"/>
                <w:color w:val="365F91"/>
                <w:sz w:val="22"/>
                <w:szCs w:val="22"/>
                <w:lang w:eastAsia="en-US"/>
              </w:rPr>
            </w:pPr>
            <w:r w:rsidRPr="00F71A0F">
              <w:rPr>
                <w:rFonts w:ascii="Tahoma" w:hAnsi="Tahoma" w:cs="Tahoma"/>
                <w:color w:val="365F91"/>
                <w:sz w:val="22"/>
                <w:szCs w:val="22"/>
                <w:lang w:eastAsia="en-US"/>
              </w:rPr>
              <w:t> </w:t>
            </w:r>
          </w:p>
        </w:tc>
        <w:tc>
          <w:tcPr>
            <w:tcW w:w="122" w:type="dxa"/>
            <w:vAlign w:val="center"/>
            <w:hideMark/>
          </w:tcPr>
          <w:p w14:paraId="08342391" w14:textId="77777777" w:rsidR="00F71A0F" w:rsidRPr="00F71A0F" w:rsidRDefault="00F71A0F" w:rsidP="00F71A0F">
            <w:pPr>
              <w:rPr>
                <w:rFonts w:ascii="Times New Roman" w:hAnsi="Times New Roman"/>
                <w:sz w:val="20"/>
                <w:szCs w:val="20"/>
                <w:lang w:val="es-BO" w:eastAsia="es-BO"/>
              </w:rPr>
            </w:pPr>
          </w:p>
        </w:tc>
      </w:tr>
      <w:tr w:rsidR="0026408B" w:rsidRPr="00F71A0F" w14:paraId="310C51CB" w14:textId="77777777" w:rsidTr="00AD3A84">
        <w:trPr>
          <w:trHeight w:val="518"/>
          <w:jc w:val="center"/>
        </w:trPr>
        <w:tc>
          <w:tcPr>
            <w:tcW w:w="2489" w:type="dxa"/>
            <w:tcBorders>
              <w:top w:val="single" w:sz="8" w:space="0" w:color="auto"/>
              <w:left w:val="single" w:sz="8" w:space="0" w:color="auto"/>
              <w:bottom w:val="single" w:sz="8" w:space="0" w:color="auto"/>
              <w:right w:val="single" w:sz="4" w:space="0" w:color="auto"/>
            </w:tcBorders>
            <w:shd w:val="clear" w:color="auto" w:fill="auto"/>
            <w:vAlign w:val="bottom"/>
          </w:tcPr>
          <w:p w14:paraId="1B8677B4" w14:textId="1CFD8987" w:rsidR="0026408B" w:rsidRPr="00F71A0F" w:rsidRDefault="0026408B" w:rsidP="00F71A0F">
            <w:pPr>
              <w:rPr>
                <w:rFonts w:ascii="Tahoma" w:hAnsi="Tahoma" w:cs="Tahoma"/>
                <w:color w:val="365F91"/>
                <w:sz w:val="22"/>
                <w:szCs w:val="22"/>
                <w:lang w:eastAsia="en-US"/>
              </w:rPr>
            </w:pPr>
            <w:r>
              <w:rPr>
                <w:rFonts w:ascii="Tahoma" w:hAnsi="Tahoma" w:cs="Tahoma"/>
                <w:color w:val="365F91"/>
                <w:sz w:val="22"/>
                <w:szCs w:val="22"/>
                <w:lang w:eastAsia="en-US"/>
              </w:rPr>
              <w:t xml:space="preserve">Costo de grúa por Hora </w:t>
            </w:r>
          </w:p>
        </w:tc>
        <w:tc>
          <w:tcPr>
            <w:tcW w:w="2382" w:type="dxa"/>
            <w:tcBorders>
              <w:top w:val="single" w:sz="8" w:space="0" w:color="auto"/>
              <w:left w:val="nil"/>
              <w:bottom w:val="single" w:sz="8" w:space="0" w:color="auto"/>
              <w:right w:val="single" w:sz="4" w:space="0" w:color="auto"/>
            </w:tcBorders>
            <w:shd w:val="clear" w:color="auto" w:fill="auto"/>
            <w:noWrap/>
            <w:vAlign w:val="bottom"/>
          </w:tcPr>
          <w:p w14:paraId="10AAFF19" w14:textId="77777777" w:rsidR="0026408B" w:rsidRPr="00F71A0F" w:rsidRDefault="0026408B" w:rsidP="00F71A0F">
            <w:pPr>
              <w:jc w:val="center"/>
              <w:rPr>
                <w:rFonts w:ascii="Tahoma" w:hAnsi="Tahoma" w:cs="Tahoma"/>
                <w:color w:val="365F91"/>
                <w:sz w:val="22"/>
                <w:szCs w:val="22"/>
                <w:lang w:eastAsia="en-US"/>
              </w:rPr>
            </w:pPr>
          </w:p>
        </w:tc>
        <w:tc>
          <w:tcPr>
            <w:tcW w:w="1263" w:type="dxa"/>
            <w:tcBorders>
              <w:top w:val="single" w:sz="8" w:space="0" w:color="auto"/>
              <w:left w:val="nil"/>
              <w:bottom w:val="single" w:sz="8" w:space="0" w:color="auto"/>
              <w:right w:val="single" w:sz="8" w:space="0" w:color="auto"/>
            </w:tcBorders>
            <w:shd w:val="clear" w:color="auto" w:fill="auto"/>
            <w:noWrap/>
            <w:vAlign w:val="bottom"/>
          </w:tcPr>
          <w:p w14:paraId="0B09193C" w14:textId="77777777" w:rsidR="0026408B" w:rsidRPr="00F71A0F" w:rsidRDefault="0026408B" w:rsidP="00F71A0F">
            <w:pPr>
              <w:jc w:val="center"/>
              <w:rPr>
                <w:rFonts w:ascii="Tahoma" w:hAnsi="Tahoma" w:cs="Tahoma"/>
                <w:color w:val="365F91"/>
                <w:sz w:val="22"/>
                <w:szCs w:val="22"/>
                <w:lang w:eastAsia="en-US"/>
              </w:rPr>
            </w:pPr>
          </w:p>
        </w:tc>
        <w:tc>
          <w:tcPr>
            <w:tcW w:w="122" w:type="dxa"/>
            <w:vAlign w:val="center"/>
          </w:tcPr>
          <w:p w14:paraId="7719BA48" w14:textId="77777777" w:rsidR="0026408B" w:rsidRPr="00F71A0F" w:rsidRDefault="0026408B" w:rsidP="00F71A0F">
            <w:pPr>
              <w:rPr>
                <w:rFonts w:ascii="Times New Roman" w:hAnsi="Times New Roman"/>
                <w:sz w:val="20"/>
                <w:szCs w:val="20"/>
                <w:lang w:val="es-BO" w:eastAsia="es-BO"/>
              </w:rPr>
            </w:pPr>
          </w:p>
        </w:tc>
      </w:tr>
    </w:tbl>
    <w:p w14:paraId="1FCE8DE9" w14:textId="77777777" w:rsidR="000829EE" w:rsidRDefault="000829EE" w:rsidP="0005306F">
      <w:pPr>
        <w:pStyle w:val="Normal2"/>
        <w:rPr>
          <w:rFonts w:ascii="Verdana" w:hAnsi="Verdana" w:cs="Arial"/>
          <w:b/>
          <w:i/>
          <w:color w:val="004990"/>
          <w:sz w:val="18"/>
          <w:szCs w:val="18"/>
          <w:lang w:val="es-BO"/>
        </w:rPr>
      </w:pPr>
    </w:p>
    <w:p w14:paraId="3881C1A4" w14:textId="101F8A09" w:rsidR="00F71A0F" w:rsidRDefault="00F71A0F" w:rsidP="0005306F">
      <w:pPr>
        <w:pStyle w:val="Normal2"/>
        <w:rPr>
          <w:rFonts w:ascii="Verdana" w:hAnsi="Verdana" w:cs="Arial"/>
          <w:b/>
          <w:i/>
          <w:color w:val="004990"/>
          <w:sz w:val="18"/>
          <w:szCs w:val="18"/>
          <w:lang w:val="es-BO"/>
        </w:rPr>
      </w:pPr>
    </w:p>
    <w:p w14:paraId="64EE756F" w14:textId="77777777" w:rsidR="00F71A0F" w:rsidRDefault="00F71A0F" w:rsidP="0005306F">
      <w:pPr>
        <w:pStyle w:val="Normal2"/>
        <w:rPr>
          <w:rFonts w:ascii="Verdana" w:hAnsi="Verdana" w:cs="Arial"/>
          <w:b/>
          <w:i/>
          <w:color w:val="004990"/>
          <w:sz w:val="18"/>
          <w:szCs w:val="18"/>
          <w:lang w:val="es-BO"/>
        </w:rPr>
      </w:pPr>
    </w:p>
    <w:p w14:paraId="2B1C20C1" w14:textId="77777777" w:rsidR="00F71A0F" w:rsidRDefault="00F71A0F" w:rsidP="0005306F">
      <w:pPr>
        <w:pStyle w:val="Normal2"/>
        <w:rPr>
          <w:rFonts w:ascii="Verdana" w:hAnsi="Verdana" w:cs="Arial"/>
          <w:b/>
          <w:i/>
          <w:color w:val="004990"/>
          <w:sz w:val="18"/>
          <w:szCs w:val="18"/>
          <w:lang w:val="es-BO"/>
        </w:rPr>
      </w:pPr>
    </w:p>
    <w:tbl>
      <w:tblPr>
        <w:tblW w:w="13138" w:type="dxa"/>
        <w:tblInd w:w="55" w:type="dxa"/>
        <w:tblLayout w:type="fixed"/>
        <w:tblCellMar>
          <w:left w:w="70" w:type="dxa"/>
          <w:right w:w="70" w:type="dxa"/>
        </w:tblCellMar>
        <w:tblLook w:val="04A0" w:firstRow="1" w:lastRow="0" w:firstColumn="1" w:lastColumn="0" w:noHBand="0" w:noVBand="1"/>
      </w:tblPr>
      <w:tblGrid>
        <w:gridCol w:w="475"/>
        <w:gridCol w:w="1953"/>
        <w:gridCol w:w="848"/>
        <w:gridCol w:w="8"/>
        <w:gridCol w:w="842"/>
        <w:gridCol w:w="39"/>
        <w:gridCol w:w="594"/>
        <w:gridCol w:w="426"/>
        <w:gridCol w:w="75"/>
        <w:gridCol w:w="57"/>
        <w:gridCol w:w="28"/>
        <w:gridCol w:w="766"/>
        <w:gridCol w:w="850"/>
        <w:gridCol w:w="119"/>
        <w:gridCol w:w="873"/>
        <w:gridCol w:w="96"/>
        <w:gridCol w:w="256"/>
        <w:gridCol w:w="641"/>
        <w:gridCol w:w="99"/>
        <w:gridCol w:w="153"/>
        <w:gridCol w:w="160"/>
        <w:gridCol w:w="438"/>
        <w:gridCol w:w="225"/>
        <w:gridCol w:w="2177"/>
        <w:gridCol w:w="940"/>
      </w:tblGrid>
      <w:tr w:rsidR="00F71A0F" w:rsidRPr="00F71A0F" w14:paraId="1DE98F06" w14:textId="77777777" w:rsidTr="00F71A0F">
        <w:trPr>
          <w:gridAfter w:val="2"/>
          <w:wAfter w:w="3117" w:type="dxa"/>
          <w:trHeight w:val="279"/>
        </w:trPr>
        <w:tc>
          <w:tcPr>
            <w:tcW w:w="2428" w:type="dxa"/>
            <w:gridSpan w:val="2"/>
            <w:tcBorders>
              <w:top w:val="nil"/>
              <w:left w:val="nil"/>
              <w:bottom w:val="nil"/>
              <w:right w:val="nil"/>
            </w:tcBorders>
            <w:shd w:val="clear" w:color="auto" w:fill="auto"/>
            <w:noWrap/>
            <w:vAlign w:val="bottom"/>
            <w:hideMark/>
          </w:tcPr>
          <w:p w14:paraId="7121687F" w14:textId="77777777" w:rsidR="00F71A0F" w:rsidRPr="00F71A0F" w:rsidRDefault="00F71A0F" w:rsidP="00F71A0F">
            <w:pPr>
              <w:rPr>
                <w:rFonts w:ascii="Calibri" w:hAnsi="Calibri"/>
                <w:b/>
                <w:bCs/>
                <w:color w:val="000000"/>
                <w:sz w:val="22"/>
                <w:szCs w:val="22"/>
                <w:lang w:val="es-BO" w:eastAsia="es-BO"/>
              </w:rPr>
            </w:pPr>
            <w:bookmarkStart w:id="34" w:name="RANGE!A1:P37"/>
            <w:r>
              <w:rPr>
                <w:rFonts w:ascii="Calibri" w:hAnsi="Calibri"/>
                <w:b/>
                <w:bCs/>
                <w:color w:val="000000"/>
                <w:sz w:val="22"/>
                <w:szCs w:val="22"/>
                <w:lang w:val="es-BO" w:eastAsia="es-BO"/>
              </w:rPr>
              <w:t xml:space="preserve">ENTREGA A NIVEL  </w:t>
            </w:r>
            <w:r w:rsidRPr="00F71A0F">
              <w:rPr>
                <w:rFonts w:ascii="Calibri" w:hAnsi="Calibri"/>
                <w:b/>
                <w:bCs/>
                <w:color w:val="000000"/>
                <w:sz w:val="22"/>
                <w:szCs w:val="22"/>
                <w:lang w:val="es-BO" w:eastAsia="es-BO"/>
              </w:rPr>
              <w:t xml:space="preserve">NACIONAL VÍA TERRESTRE DE LA PAZ A: </w:t>
            </w:r>
            <w:bookmarkEnd w:id="34"/>
          </w:p>
        </w:tc>
        <w:tc>
          <w:tcPr>
            <w:tcW w:w="856" w:type="dxa"/>
            <w:gridSpan w:val="2"/>
            <w:tcBorders>
              <w:top w:val="nil"/>
              <w:left w:val="nil"/>
              <w:bottom w:val="nil"/>
              <w:right w:val="nil"/>
            </w:tcBorders>
            <w:shd w:val="clear" w:color="000000" w:fill="FFFFFF"/>
            <w:noWrap/>
            <w:vAlign w:val="bottom"/>
            <w:hideMark/>
          </w:tcPr>
          <w:p w14:paraId="29B2CEEB"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881" w:type="dxa"/>
            <w:gridSpan w:val="2"/>
            <w:tcBorders>
              <w:top w:val="nil"/>
              <w:left w:val="nil"/>
              <w:bottom w:val="nil"/>
              <w:right w:val="nil"/>
            </w:tcBorders>
            <w:shd w:val="clear" w:color="000000" w:fill="FFFFFF"/>
            <w:noWrap/>
            <w:vAlign w:val="bottom"/>
            <w:hideMark/>
          </w:tcPr>
          <w:p w14:paraId="4BB8CDBC"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1152" w:type="dxa"/>
            <w:gridSpan w:val="4"/>
            <w:tcBorders>
              <w:top w:val="nil"/>
              <w:left w:val="nil"/>
              <w:bottom w:val="nil"/>
              <w:right w:val="nil"/>
            </w:tcBorders>
            <w:shd w:val="clear" w:color="000000" w:fill="FFFFFF"/>
            <w:noWrap/>
            <w:vAlign w:val="bottom"/>
            <w:hideMark/>
          </w:tcPr>
          <w:p w14:paraId="0BB98043"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794" w:type="dxa"/>
            <w:gridSpan w:val="2"/>
            <w:tcBorders>
              <w:top w:val="nil"/>
              <w:left w:val="nil"/>
              <w:bottom w:val="nil"/>
              <w:right w:val="nil"/>
            </w:tcBorders>
            <w:shd w:val="clear" w:color="auto" w:fill="auto"/>
            <w:noWrap/>
            <w:vAlign w:val="bottom"/>
            <w:hideMark/>
          </w:tcPr>
          <w:p w14:paraId="667A5172" w14:textId="77777777" w:rsidR="00F71A0F" w:rsidRPr="00F71A0F" w:rsidRDefault="00F71A0F" w:rsidP="00F71A0F">
            <w:pPr>
              <w:rPr>
                <w:rFonts w:ascii="Calibri" w:hAnsi="Calibri"/>
                <w:sz w:val="22"/>
                <w:szCs w:val="22"/>
                <w:lang w:val="es-BO" w:eastAsia="es-BO"/>
              </w:rPr>
            </w:pPr>
          </w:p>
        </w:tc>
        <w:tc>
          <w:tcPr>
            <w:tcW w:w="969" w:type="dxa"/>
            <w:gridSpan w:val="2"/>
            <w:tcBorders>
              <w:top w:val="nil"/>
              <w:left w:val="nil"/>
              <w:bottom w:val="nil"/>
              <w:right w:val="nil"/>
            </w:tcBorders>
            <w:shd w:val="clear" w:color="000000" w:fill="FFFFFF"/>
            <w:noWrap/>
            <w:vAlign w:val="bottom"/>
            <w:hideMark/>
          </w:tcPr>
          <w:p w14:paraId="7D936AB6"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69" w:type="dxa"/>
            <w:gridSpan w:val="2"/>
            <w:tcBorders>
              <w:top w:val="nil"/>
              <w:left w:val="nil"/>
              <w:bottom w:val="nil"/>
              <w:right w:val="nil"/>
            </w:tcBorders>
            <w:shd w:val="clear" w:color="000000" w:fill="FFFFFF"/>
            <w:noWrap/>
            <w:vAlign w:val="bottom"/>
            <w:hideMark/>
          </w:tcPr>
          <w:p w14:paraId="1B71C254"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96" w:type="dxa"/>
            <w:gridSpan w:val="3"/>
            <w:tcBorders>
              <w:top w:val="nil"/>
              <w:left w:val="nil"/>
              <w:bottom w:val="nil"/>
              <w:right w:val="nil"/>
            </w:tcBorders>
            <w:shd w:val="clear" w:color="000000" w:fill="FFFFFF"/>
            <w:noWrap/>
            <w:vAlign w:val="bottom"/>
            <w:hideMark/>
          </w:tcPr>
          <w:p w14:paraId="7638CDE1"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76" w:type="dxa"/>
            <w:gridSpan w:val="4"/>
            <w:tcBorders>
              <w:top w:val="nil"/>
              <w:left w:val="nil"/>
              <w:bottom w:val="nil"/>
              <w:right w:val="nil"/>
            </w:tcBorders>
            <w:shd w:val="clear" w:color="auto" w:fill="auto"/>
            <w:noWrap/>
            <w:vAlign w:val="bottom"/>
            <w:hideMark/>
          </w:tcPr>
          <w:p w14:paraId="7C3F27DF" w14:textId="77777777" w:rsidR="00F71A0F" w:rsidRPr="00F71A0F" w:rsidRDefault="00F71A0F" w:rsidP="00F71A0F">
            <w:pPr>
              <w:rPr>
                <w:rFonts w:ascii="Calibri" w:hAnsi="Calibri"/>
                <w:color w:val="000000"/>
                <w:sz w:val="22"/>
                <w:szCs w:val="22"/>
                <w:lang w:val="es-BO" w:eastAsia="es-BO"/>
              </w:rPr>
            </w:pPr>
          </w:p>
        </w:tc>
      </w:tr>
      <w:tr w:rsidR="00F71A0F" w:rsidRPr="00F71A0F" w14:paraId="4D4A8848" w14:textId="77777777" w:rsidTr="00AD3A84">
        <w:trPr>
          <w:gridAfter w:val="2"/>
          <w:wAfter w:w="3117" w:type="dxa"/>
          <w:trHeight w:val="293"/>
        </w:trPr>
        <w:tc>
          <w:tcPr>
            <w:tcW w:w="2428" w:type="dxa"/>
            <w:gridSpan w:val="2"/>
            <w:tcBorders>
              <w:top w:val="nil"/>
              <w:left w:val="nil"/>
              <w:bottom w:val="nil"/>
              <w:right w:val="nil"/>
            </w:tcBorders>
            <w:shd w:val="clear" w:color="auto" w:fill="auto"/>
            <w:noWrap/>
            <w:vAlign w:val="bottom"/>
            <w:hideMark/>
          </w:tcPr>
          <w:p w14:paraId="24209A25" w14:textId="77777777" w:rsidR="00F71A0F" w:rsidRPr="00F71A0F" w:rsidRDefault="00F71A0F" w:rsidP="00F71A0F">
            <w:pPr>
              <w:rPr>
                <w:rFonts w:ascii="Calibri" w:hAnsi="Calibri"/>
                <w:b/>
                <w:bCs/>
                <w:color w:val="000000"/>
                <w:sz w:val="22"/>
                <w:szCs w:val="22"/>
                <w:lang w:val="es-BO" w:eastAsia="es-BO"/>
              </w:rPr>
            </w:pPr>
            <w:r w:rsidRPr="00F71A0F">
              <w:rPr>
                <w:rFonts w:ascii="Calibri" w:hAnsi="Calibri"/>
                <w:b/>
                <w:bCs/>
                <w:color w:val="000000"/>
                <w:sz w:val="22"/>
                <w:szCs w:val="22"/>
                <w:lang w:val="es-BO" w:eastAsia="es-BO"/>
              </w:rPr>
              <w:t>(</w:t>
            </w:r>
            <w:r w:rsidRPr="00F71A0F">
              <w:rPr>
                <w:rFonts w:ascii="Calibri" w:hAnsi="Calibri"/>
                <w:color w:val="000000"/>
                <w:sz w:val="22"/>
                <w:szCs w:val="22"/>
                <w:lang w:val="es-BO" w:eastAsia="es-BO"/>
              </w:rPr>
              <w:t>Precio en Bolivianos)</w:t>
            </w:r>
          </w:p>
        </w:tc>
        <w:tc>
          <w:tcPr>
            <w:tcW w:w="856" w:type="dxa"/>
            <w:gridSpan w:val="2"/>
            <w:tcBorders>
              <w:top w:val="nil"/>
              <w:left w:val="nil"/>
              <w:bottom w:val="single" w:sz="8" w:space="0" w:color="auto"/>
              <w:right w:val="nil"/>
            </w:tcBorders>
            <w:shd w:val="clear" w:color="000000" w:fill="FFFFFF"/>
            <w:noWrap/>
            <w:vAlign w:val="bottom"/>
            <w:hideMark/>
          </w:tcPr>
          <w:p w14:paraId="11C6436D"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881" w:type="dxa"/>
            <w:gridSpan w:val="2"/>
            <w:tcBorders>
              <w:top w:val="nil"/>
              <w:left w:val="nil"/>
              <w:bottom w:val="single" w:sz="8" w:space="0" w:color="auto"/>
              <w:right w:val="nil"/>
            </w:tcBorders>
            <w:shd w:val="clear" w:color="000000" w:fill="FFFFFF"/>
            <w:noWrap/>
            <w:vAlign w:val="bottom"/>
            <w:hideMark/>
          </w:tcPr>
          <w:p w14:paraId="7E157919"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1152" w:type="dxa"/>
            <w:gridSpan w:val="4"/>
            <w:tcBorders>
              <w:top w:val="nil"/>
              <w:left w:val="nil"/>
              <w:bottom w:val="single" w:sz="8" w:space="0" w:color="auto"/>
              <w:right w:val="nil"/>
            </w:tcBorders>
            <w:shd w:val="clear" w:color="000000" w:fill="FFFFFF"/>
            <w:noWrap/>
            <w:vAlign w:val="bottom"/>
            <w:hideMark/>
          </w:tcPr>
          <w:p w14:paraId="18D39F62" w14:textId="77777777" w:rsidR="00F71A0F" w:rsidRPr="00F71A0F" w:rsidRDefault="00F71A0F" w:rsidP="00F71A0F">
            <w:pPr>
              <w:rPr>
                <w:rFonts w:ascii="Calibri" w:hAnsi="Calibri"/>
                <w:b/>
                <w:bCs/>
                <w:sz w:val="22"/>
                <w:szCs w:val="22"/>
                <w:lang w:val="es-BO" w:eastAsia="es-BO"/>
              </w:rPr>
            </w:pPr>
            <w:r w:rsidRPr="00F71A0F">
              <w:rPr>
                <w:rFonts w:ascii="Calibri" w:hAnsi="Calibri"/>
                <w:b/>
                <w:bCs/>
                <w:sz w:val="22"/>
                <w:szCs w:val="22"/>
                <w:lang w:val="es-BO" w:eastAsia="es-BO"/>
              </w:rPr>
              <w:t> </w:t>
            </w:r>
          </w:p>
        </w:tc>
        <w:tc>
          <w:tcPr>
            <w:tcW w:w="794" w:type="dxa"/>
            <w:gridSpan w:val="2"/>
            <w:tcBorders>
              <w:top w:val="nil"/>
              <w:left w:val="nil"/>
              <w:bottom w:val="nil"/>
              <w:right w:val="nil"/>
            </w:tcBorders>
            <w:shd w:val="clear" w:color="auto" w:fill="auto"/>
            <w:noWrap/>
            <w:vAlign w:val="bottom"/>
            <w:hideMark/>
          </w:tcPr>
          <w:p w14:paraId="09962A47" w14:textId="77777777" w:rsidR="00F71A0F" w:rsidRPr="00F71A0F" w:rsidRDefault="00F71A0F" w:rsidP="00F71A0F">
            <w:pPr>
              <w:rPr>
                <w:rFonts w:ascii="Calibri" w:hAnsi="Calibri"/>
                <w:sz w:val="22"/>
                <w:szCs w:val="22"/>
                <w:lang w:val="es-BO" w:eastAsia="es-BO"/>
              </w:rPr>
            </w:pPr>
          </w:p>
        </w:tc>
        <w:tc>
          <w:tcPr>
            <w:tcW w:w="969" w:type="dxa"/>
            <w:gridSpan w:val="2"/>
            <w:tcBorders>
              <w:top w:val="nil"/>
              <w:left w:val="nil"/>
              <w:bottom w:val="single" w:sz="8" w:space="0" w:color="auto"/>
              <w:right w:val="nil"/>
            </w:tcBorders>
            <w:shd w:val="clear" w:color="000000" w:fill="FFFFFF"/>
            <w:noWrap/>
            <w:vAlign w:val="bottom"/>
            <w:hideMark/>
          </w:tcPr>
          <w:p w14:paraId="60E097B2"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69" w:type="dxa"/>
            <w:gridSpan w:val="2"/>
            <w:tcBorders>
              <w:top w:val="nil"/>
              <w:left w:val="nil"/>
              <w:bottom w:val="single" w:sz="8" w:space="0" w:color="auto"/>
              <w:right w:val="nil"/>
            </w:tcBorders>
            <w:shd w:val="clear" w:color="000000" w:fill="FFFFFF"/>
            <w:noWrap/>
            <w:vAlign w:val="bottom"/>
            <w:hideMark/>
          </w:tcPr>
          <w:p w14:paraId="23286075"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96" w:type="dxa"/>
            <w:gridSpan w:val="3"/>
            <w:tcBorders>
              <w:top w:val="nil"/>
              <w:left w:val="nil"/>
              <w:bottom w:val="single" w:sz="8" w:space="0" w:color="auto"/>
              <w:right w:val="nil"/>
            </w:tcBorders>
            <w:shd w:val="clear" w:color="000000" w:fill="FFFFFF"/>
            <w:noWrap/>
            <w:vAlign w:val="bottom"/>
            <w:hideMark/>
          </w:tcPr>
          <w:p w14:paraId="5F092558"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76" w:type="dxa"/>
            <w:gridSpan w:val="4"/>
            <w:tcBorders>
              <w:top w:val="nil"/>
              <w:left w:val="nil"/>
              <w:bottom w:val="nil"/>
              <w:right w:val="nil"/>
            </w:tcBorders>
            <w:shd w:val="clear" w:color="auto" w:fill="auto"/>
            <w:noWrap/>
            <w:vAlign w:val="bottom"/>
            <w:hideMark/>
          </w:tcPr>
          <w:p w14:paraId="7CEA8DB0" w14:textId="77777777" w:rsidR="00F71A0F" w:rsidRPr="00F71A0F" w:rsidRDefault="00F71A0F" w:rsidP="00F71A0F">
            <w:pPr>
              <w:rPr>
                <w:rFonts w:ascii="Calibri" w:hAnsi="Calibri"/>
                <w:color w:val="000000"/>
                <w:sz w:val="22"/>
                <w:szCs w:val="22"/>
                <w:lang w:val="es-BO" w:eastAsia="es-BO"/>
              </w:rPr>
            </w:pPr>
          </w:p>
        </w:tc>
      </w:tr>
      <w:tr w:rsidR="00F71A0F" w:rsidRPr="00F71A0F" w14:paraId="09B35DF9" w14:textId="77777777" w:rsidTr="00AD3A84">
        <w:trPr>
          <w:gridAfter w:val="2"/>
          <w:wAfter w:w="3117" w:type="dxa"/>
          <w:trHeight w:val="307"/>
        </w:trPr>
        <w:tc>
          <w:tcPr>
            <w:tcW w:w="475" w:type="dxa"/>
            <w:tcBorders>
              <w:top w:val="nil"/>
              <w:left w:val="nil"/>
              <w:bottom w:val="nil"/>
              <w:right w:val="nil"/>
            </w:tcBorders>
            <w:shd w:val="clear" w:color="auto" w:fill="auto"/>
            <w:noWrap/>
            <w:vAlign w:val="bottom"/>
            <w:hideMark/>
          </w:tcPr>
          <w:p w14:paraId="3F5B0900" w14:textId="77777777" w:rsidR="00F71A0F" w:rsidRPr="00F71A0F" w:rsidRDefault="00F71A0F" w:rsidP="00F71A0F">
            <w:pPr>
              <w:rPr>
                <w:rFonts w:ascii="Calibri" w:hAnsi="Calibri"/>
                <w:color w:val="000000"/>
                <w:sz w:val="22"/>
                <w:szCs w:val="22"/>
                <w:lang w:val="es-BO" w:eastAsia="es-BO"/>
              </w:rPr>
            </w:pPr>
          </w:p>
        </w:tc>
        <w:tc>
          <w:tcPr>
            <w:tcW w:w="1953" w:type="dxa"/>
            <w:tcBorders>
              <w:top w:val="nil"/>
              <w:left w:val="nil"/>
              <w:bottom w:val="nil"/>
              <w:right w:val="single" w:sz="8" w:space="0" w:color="000000"/>
            </w:tcBorders>
            <w:shd w:val="clear" w:color="auto" w:fill="auto"/>
            <w:noWrap/>
            <w:vAlign w:val="bottom"/>
            <w:hideMark/>
          </w:tcPr>
          <w:p w14:paraId="22750C7C" w14:textId="77777777" w:rsidR="00F71A0F" w:rsidRPr="00F71A0F" w:rsidRDefault="00F71A0F" w:rsidP="00F71A0F">
            <w:pPr>
              <w:rPr>
                <w:rFonts w:ascii="Calibri" w:hAnsi="Calibri"/>
                <w:color w:val="000000"/>
                <w:sz w:val="22"/>
                <w:szCs w:val="22"/>
                <w:lang w:val="es-BO" w:eastAsia="es-BO"/>
              </w:rPr>
            </w:pPr>
          </w:p>
        </w:tc>
        <w:tc>
          <w:tcPr>
            <w:tcW w:w="2889" w:type="dxa"/>
            <w:gridSpan w:val="8"/>
            <w:tcBorders>
              <w:top w:val="single" w:sz="8" w:space="0" w:color="auto"/>
              <w:left w:val="single" w:sz="8" w:space="0" w:color="000000"/>
              <w:bottom w:val="single" w:sz="8" w:space="0" w:color="auto"/>
              <w:right w:val="single" w:sz="8" w:space="0" w:color="000000"/>
            </w:tcBorders>
            <w:shd w:val="clear" w:color="000000" w:fill="FCD5B4"/>
            <w:vAlign w:val="center"/>
            <w:hideMark/>
          </w:tcPr>
          <w:p w14:paraId="7F6CAF75" w14:textId="77777777" w:rsidR="00F71A0F" w:rsidRPr="00F71A0F" w:rsidRDefault="00F71A0F" w:rsidP="00F71A0F">
            <w:pPr>
              <w:jc w:val="center"/>
              <w:rPr>
                <w:rFonts w:ascii="Calibri" w:hAnsi="Calibri"/>
                <w:b/>
                <w:bCs/>
                <w:color w:val="000000"/>
                <w:sz w:val="24"/>
                <w:szCs w:val="24"/>
                <w:lang w:val="es-BO" w:eastAsia="es-BO"/>
              </w:rPr>
            </w:pPr>
            <w:r w:rsidRPr="00F71A0F">
              <w:rPr>
                <w:rFonts w:ascii="Calibri" w:hAnsi="Calibri"/>
                <w:b/>
                <w:bCs/>
                <w:color w:val="000000"/>
                <w:sz w:val="24"/>
                <w:szCs w:val="24"/>
                <w:lang w:val="es-BO" w:eastAsia="es-BO"/>
              </w:rPr>
              <w:t>PRECIO PROVEEDOR</w:t>
            </w:r>
          </w:p>
        </w:tc>
        <w:tc>
          <w:tcPr>
            <w:tcW w:w="794" w:type="dxa"/>
            <w:gridSpan w:val="2"/>
            <w:tcBorders>
              <w:top w:val="nil"/>
              <w:left w:val="nil"/>
              <w:bottom w:val="nil"/>
              <w:right w:val="single" w:sz="8" w:space="0" w:color="000000"/>
            </w:tcBorders>
            <w:shd w:val="clear" w:color="000000" w:fill="FFFFFF"/>
            <w:noWrap/>
            <w:vAlign w:val="bottom"/>
            <w:hideMark/>
          </w:tcPr>
          <w:p w14:paraId="07942779" w14:textId="77777777" w:rsidR="00F71A0F" w:rsidRPr="00F71A0F" w:rsidRDefault="00F71A0F" w:rsidP="00F71A0F">
            <w:pPr>
              <w:rPr>
                <w:rFonts w:ascii="Calibri" w:hAnsi="Calibri"/>
                <w:color w:val="000000"/>
                <w:sz w:val="24"/>
                <w:szCs w:val="24"/>
                <w:lang w:val="es-BO" w:eastAsia="es-BO"/>
              </w:rPr>
            </w:pPr>
            <w:r w:rsidRPr="00F71A0F">
              <w:rPr>
                <w:rFonts w:ascii="Calibri" w:hAnsi="Calibri"/>
                <w:color w:val="000000"/>
                <w:sz w:val="24"/>
                <w:szCs w:val="24"/>
                <w:lang w:val="es-BO" w:eastAsia="es-BO"/>
              </w:rPr>
              <w:t> </w:t>
            </w:r>
          </w:p>
        </w:tc>
        <w:tc>
          <w:tcPr>
            <w:tcW w:w="2934" w:type="dxa"/>
            <w:gridSpan w:val="7"/>
            <w:tcBorders>
              <w:top w:val="single" w:sz="8" w:space="0" w:color="auto"/>
              <w:left w:val="single" w:sz="8" w:space="0" w:color="000000"/>
              <w:bottom w:val="single" w:sz="8" w:space="0" w:color="auto"/>
              <w:right w:val="single" w:sz="8" w:space="0" w:color="000000"/>
            </w:tcBorders>
            <w:shd w:val="clear" w:color="000000" w:fill="FCD5B4"/>
            <w:vAlign w:val="center"/>
            <w:hideMark/>
          </w:tcPr>
          <w:p w14:paraId="59BB0C1F" w14:textId="77777777" w:rsidR="00F71A0F" w:rsidRPr="00F71A0F" w:rsidRDefault="00F71A0F" w:rsidP="00F71A0F">
            <w:pPr>
              <w:jc w:val="center"/>
              <w:rPr>
                <w:rFonts w:ascii="Calibri" w:hAnsi="Calibri"/>
                <w:b/>
                <w:bCs/>
                <w:color w:val="000000"/>
                <w:sz w:val="24"/>
                <w:szCs w:val="24"/>
                <w:lang w:val="es-BO" w:eastAsia="es-BO"/>
              </w:rPr>
            </w:pPr>
            <w:r w:rsidRPr="00F71A0F">
              <w:rPr>
                <w:rFonts w:ascii="Calibri" w:hAnsi="Calibri"/>
                <w:b/>
                <w:bCs/>
                <w:color w:val="000000"/>
                <w:sz w:val="24"/>
                <w:szCs w:val="24"/>
                <w:lang w:val="es-BO" w:eastAsia="es-BO"/>
              </w:rPr>
              <w:t>PRECIO PROVEEDOR</w:t>
            </w:r>
          </w:p>
        </w:tc>
        <w:tc>
          <w:tcPr>
            <w:tcW w:w="976" w:type="dxa"/>
            <w:gridSpan w:val="4"/>
            <w:tcBorders>
              <w:top w:val="nil"/>
              <w:left w:val="nil"/>
              <w:bottom w:val="nil"/>
              <w:right w:val="nil"/>
            </w:tcBorders>
            <w:shd w:val="clear" w:color="auto" w:fill="auto"/>
            <w:noWrap/>
            <w:vAlign w:val="bottom"/>
            <w:hideMark/>
          </w:tcPr>
          <w:p w14:paraId="77CCDFD1" w14:textId="77777777" w:rsidR="00F71A0F" w:rsidRPr="00F71A0F" w:rsidRDefault="00F71A0F" w:rsidP="00F71A0F">
            <w:pPr>
              <w:rPr>
                <w:rFonts w:ascii="Calibri" w:hAnsi="Calibri"/>
                <w:color w:val="000000"/>
                <w:sz w:val="22"/>
                <w:szCs w:val="22"/>
                <w:lang w:val="es-BO" w:eastAsia="es-BO"/>
              </w:rPr>
            </w:pPr>
          </w:p>
        </w:tc>
      </w:tr>
      <w:tr w:rsidR="00F71A0F" w:rsidRPr="00F71A0F" w14:paraId="4CAEB86F" w14:textId="77777777" w:rsidTr="00F71A0F">
        <w:trPr>
          <w:gridAfter w:val="2"/>
          <w:wAfter w:w="3117" w:type="dxa"/>
          <w:trHeight w:val="1129"/>
        </w:trPr>
        <w:tc>
          <w:tcPr>
            <w:tcW w:w="47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28D57A"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N°</w:t>
            </w:r>
          </w:p>
        </w:tc>
        <w:tc>
          <w:tcPr>
            <w:tcW w:w="1953" w:type="dxa"/>
            <w:tcBorders>
              <w:top w:val="single" w:sz="8" w:space="0" w:color="auto"/>
              <w:left w:val="nil"/>
              <w:bottom w:val="single" w:sz="8" w:space="0" w:color="auto"/>
              <w:right w:val="single" w:sz="8" w:space="0" w:color="auto"/>
            </w:tcBorders>
            <w:shd w:val="clear" w:color="000000" w:fill="FFFFFF"/>
            <w:vAlign w:val="center"/>
            <w:hideMark/>
          </w:tcPr>
          <w:p w14:paraId="56926FC0"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De La Paz a: y Viceversa:</w:t>
            </w:r>
          </w:p>
        </w:tc>
        <w:tc>
          <w:tcPr>
            <w:tcW w:w="856" w:type="dxa"/>
            <w:gridSpan w:val="2"/>
            <w:tcBorders>
              <w:top w:val="nil"/>
              <w:left w:val="nil"/>
              <w:bottom w:val="single" w:sz="8" w:space="0" w:color="auto"/>
              <w:right w:val="single" w:sz="8" w:space="0" w:color="auto"/>
            </w:tcBorders>
            <w:shd w:val="clear" w:color="000000" w:fill="FCD5B4"/>
            <w:vAlign w:val="center"/>
            <w:hideMark/>
          </w:tcPr>
          <w:p w14:paraId="4AD60F10"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Mínimo  1 a 500 Kg.</w:t>
            </w:r>
          </w:p>
        </w:tc>
        <w:tc>
          <w:tcPr>
            <w:tcW w:w="881" w:type="dxa"/>
            <w:gridSpan w:val="2"/>
            <w:tcBorders>
              <w:top w:val="nil"/>
              <w:left w:val="nil"/>
              <w:bottom w:val="single" w:sz="8" w:space="0" w:color="auto"/>
              <w:right w:val="single" w:sz="8" w:space="0" w:color="auto"/>
            </w:tcBorders>
            <w:shd w:val="clear" w:color="000000" w:fill="FCD5B4"/>
            <w:vAlign w:val="center"/>
            <w:hideMark/>
          </w:tcPr>
          <w:p w14:paraId="110CAB63"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 xml:space="preserve">   Por m3 </w:t>
            </w:r>
          </w:p>
        </w:tc>
        <w:tc>
          <w:tcPr>
            <w:tcW w:w="1152" w:type="dxa"/>
            <w:gridSpan w:val="4"/>
            <w:tcBorders>
              <w:top w:val="nil"/>
              <w:left w:val="nil"/>
              <w:bottom w:val="single" w:sz="8" w:space="0" w:color="auto"/>
              <w:right w:val="single" w:sz="8" w:space="0" w:color="auto"/>
            </w:tcBorders>
            <w:shd w:val="clear" w:color="000000" w:fill="FCD5B4"/>
            <w:vAlign w:val="center"/>
            <w:hideMark/>
          </w:tcPr>
          <w:p w14:paraId="2E17AEE3"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Kg. adicional</w:t>
            </w:r>
          </w:p>
        </w:tc>
        <w:tc>
          <w:tcPr>
            <w:tcW w:w="794" w:type="dxa"/>
            <w:gridSpan w:val="2"/>
            <w:tcBorders>
              <w:top w:val="single" w:sz="8" w:space="0" w:color="auto"/>
              <w:left w:val="nil"/>
              <w:bottom w:val="single" w:sz="8" w:space="0" w:color="auto"/>
              <w:right w:val="single" w:sz="8" w:space="0" w:color="auto"/>
            </w:tcBorders>
            <w:shd w:val="clear" w:color="000000" w:fill="FFFFFF"/>
            <w:vAlign w:val="center"/>
            <w:hideMark/>
          </w:tcPr>
          <w:p w14:paraId="5D9CFD99"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(dias)</w:t>
            </w:r>
          </w:p>
        </w:tc>
        <w:tc>
          <w:tcPr>
            <w:tcW w:w="969" w:type="dxa"/>
            <w:gridSpan w:val="2"/>
            <w:tcBorders>
              <w:top w:val="nil"/>
              <w:left w:val="nil"/>
              <w:bottom w:val="single" w:sz="8" w:space="0" w:color="auto"/>
              <w:right w:val="single" w:sz="8" w:space="0" w:color="auto"/>
            </w:tcBorders>
            <w:shd w:val="clear" w:color="000000" w:fill="FCD5B4"/>
            <w:vAlign w:val="center"/>
            <w:hideMark/>
          </w:tcPr>
          <w:p w14:paraId="6AB9CD31"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Mínimo 1 a 500 Kg. (Express)</w:t>
            </w:r>
          </w:p>
        </w:tc>
        <w:tc>
          <w:tcPr>
            <w:tcW w:w="969" w:type="dxa"/>
            <w:gridSpan w:val="2"/>
            <w:tcBorders>
              <w:top w:val="nil"/>
              <w:left w:val="nil"/>
              <w:bottom w:val="single" w:sz="8" w:space="0" w:color="auto"/>
              <w:right w:val="single" w:sz="8" w:space="0" w:color="auto"/>
            </w:tcBorders>
            <w:shd w:val="clear" w:color="000000" w:fill="FCD5B4"/>
            <w:vAlign w:val="center"/>
            <w:hideMark/>
          </w:tcPr>
          <w:p w14:paraId="7501BF3E"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m3 (Express)</w:t>
            </w:r>
          </w:p>
        </w:tc>
        <w:tc>
          <w:tcPr>
            <w:tcW w:w="996" w:type="dxa"/>
            <w:gridSpan w:val="3"/>
            <w:tcBorders>
              <w:top w:val="nil"/>
              <w:left w:val="nil"/>
              <w:bottom w:val="single" w:sz="8" w:space="0" w:color="auto"/>
              <w:right w:val="single" w:sz="8" w:space="0" w:color="auto"/>
            </w:tcBorders>
            <w:shd w:val="clear" w:color="000000" w:fill="FCD5B4"/>
            <w:vAlign w:val="center"/>
            <w:hideMark/>
          </w:tcPr>
          <w:p w14:paraId="5F12A3AF"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Por Kg. adicional (Express)</w:t>
            </w:r>
          </w:p>
        </w:tc>
        <w:tc>
          <w:tcPr>
            <w:tcW w:w="976" w:type="dxa"/>
            <w:gridSpan w:val="4"/>
            <w:tcBorders>
              <w:top w:val="single" w:sz="8" w:space="0" w:color="auto"/>
              <w:left w:val="nil"/>
              <w:bottom w:val="single" w:sz="8" w:space="0" w:color="auto"/>
              <w:right w:val="single" w:sz="8" w:space="0" w:color="auto"/>
            </w:tcBorders>
            <w:shd w:val="clear" w:color="000000" w:fill="FFFFFF"/>
            <w:vAlign w:val="center"/>
            <w:hideMark/>
          </w:tcPr>
          <w:p w14:paraId="691E5BA5" w14:textId="77777777" w:rsidR="00F71A0F" w:rsidRPr="00F71A0F" w:rsidRDefault="00F71A0F" w:rsidP="00F71A0F">
            <w:pPr>
              <w:jc w:val="center"/>
              <w:rPr>
                <w:rFonts w:ascii="Calibri" w:hAnsi="Calibri"/>
                <w:b/>
                <w:bCs/>
                <w:color w:val="000000"/>
                <w:sz w:val="22"/>
                <w:szCs w:val="22"/>
                <w:lang w:val="es-BO" w:eastAsia="es-BO"/>
              </w:rPr>
            </w:pPr>
            <w:r w:rsidRPr="00F71A0F">
              <w:rPr>
                <w:rFonts w:ascii="Calibri" w:hAnsi="Calibri"/>
                <w:b/>
                <w:bCs/>
                <w:color w:val="000000"/>
                <w:sz w:val="22"/>
                <w:szCs w:val="22"/>
                <w:lang w:val="es-BO" w:eastAsia="es-BO"/>
              </w:rPr>
              <w:t>Tiempo de entrega (días) - Express</w:t>
            </w:r>
          </w:p>
        </w:tc>
      </w:tr>
      <w:tr w:rsidR="00F71A0F" w:rsidRPr="00F71A0F" w14:paraId="24D0A256" w14:textId="77777777" w:rsidTr="00F71A0F">
        <w:trPr>
          <w:gridAfter w:val="2"/>
          <w:wAfter w:w="3117" w:type="dxa"/>
          <w:trHeight w:val="279"/>
        </w:trPr>
        <w:tc>
          <w:tcPr>
            <w:tcW w:w="475" w:type="dxa"/>
            <w:tcBorders>
              <w:top w:val="nil"/>
              <w:left w:val="single" w:sz="4" w:space="0" w:color="auto"/>
              <w:bottom w:val="nil"/>
              <w:right w:val="single" w:sz="4" w:space="0" w:color="auto"/>
            </w:tcBorders>
            <w:shd w:val="clear" w:color="000000" w:fill="FFFFFF"/>
            <w:noWrap/>
            <w:vAlign w:val="bottom"/>
            <w:hideMark/>
          </w:tcPr>
          <w:p w14:paraId="65E65EF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c>
          <w:tcPr>
            <w:tcW w:w="1953" w:type="dxa"/>
            <w:tcBorders>
              <w:top w:val="nil"/>
              <w:left w:val="nil"/>
              <w:bottom w:val="nil"/>
              <w:right w:val="single" w:sz="4" w:space="0" w:color="auto"/>
            </w:tcBorders>
            <w:shd w:val="clear" w:color="000000" w:fill="FFFFFF"/>
            <w:vAlign w:val="bottom"/>
            <w:hideMark/>
          </w:tcPr>
          <w:p w14:paraId="51D58E4E"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Cochabamba</w:t>
            </w:r>
          </w:p>
        </w:tc>
        <w:tc>
          <w:tcPr>
            <w:tcW w:w="856" w:type="dxa"/>
            <w:gridSpan w:val="2"/>
            <w:tcBorders>
              <w:top w:val="single" w:sz="4" w:space="0" w:color="auto"/>
              <w:left w:val="nil"/>
              <w:bottom w:val="single" w:sz="4" w:space="0" w:color="auto"/>
              <w:right w:val="single" w:sz="4" w:space="0" w:color="auto"/>
            </w:tcBorders>
            <w:shd w:val="clear" w:color="000000" w:fill="FCD5B4"/>
            <w:noWrap/>
            <w:vAlign w:val="bottom"/>
            <w:hideMark/>
          </w:tcPr>
          <w:p w14:paraId="08C134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single" w:sz="4" w:space="0" w:color="auto"/>
              <w:left w:val="nil"/>
              <w:bottom w:val="single" w:sz="4" w:space="0" w:color="auto"/>
              <w:right w:val="single" w:sz="4" w:space="0" w:color="auto"/>
            </w:tcBorders>
            <w:shd w:val="clear" w:color="000000" w:fill="FCD5B4"/>
            <w:noWrap/>
            <w:vAlign w:val="bottom"/>
            <w:hideMark/>
          </w:tcPr>
          <w:p w14:paraId="76F8CD9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single" w:sz="4" w:space="0" w:color="auto"/>
              <w:left w:val="nil"/>
              <w:bottom w:val="single" w:sz="4" w:space="0" w:color="auto"/>
              <w:right w:val="single" w:sz="4" w:space="0" w:color="auto"/>
            </w:tcBorders>
            <w:shd w:val="clear" w:color="000000" w:fill="FCD5B4"/>
            <w:noWrap/>
            <w:vAlign w:val="bottom"/>
            <w:hideMark/>
          </w:tcPr>
          <w:p w14:paraId="41F5101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nil"/>
              <w:right w:val="single" w:sz="4" w:space="0" w:color="auto"/>
            </w:tcBorders>
            <w:shd w:val="clear" w:color="000000" w:fill="FFFFFF"/>
            <w:noWrap/>
            <w:vAlign w:val="bottom"/>
            <w:hideMark/>
          </w:tcPr>
          <w:p w14:paraId="71785A7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134567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FE5B9D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B1675A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nil"/>
              <w:right w:val="single" w:sz="4" w:space="0" w:color="auto"/>
            </w:tcBorders>
            <w:shd w:val="clear" w:color="000000" w:fill="FFFFFF"/>
            <w:noWrap/>
            <w:vAlign w:val="bottom"/>
            <w:hideMark/>
          </w:tcPr>
          <w:p w14:paraId="57AD0C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633DC5FB" w14:textId="77777777" w:rsidTr="00F71A0F">
        <w:trPr>
          <w:gridAfter w:val="2"/>
          <w:wAfter w:w="3117" w:type="dxa"/>
          <w:trHeight w:val="279"/>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F087D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1953" w:type="dxa"/>
            <w:tcBorders>
              <w:top w:val="single" w:sz="4" w:space="0" w:color="auto"/>
              <w:left w:val="nil"/>
              <w:bottom w:val="single" w:sz="4" w:space="0" w:color="auto"/>
              <w:right w:val="single" w:sz="4" w:space="0" w:color="auto"/>
            </w:tcBorders>
            <w:shd w:val="clear" w:color="000000" w:fill="FFFFFF"/>
            <w:vAlign w:val="bottom"/>
            <w:hideMark/>
          </w:tcPr>
          <w:p w14:paraId="10994C8F"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Santa Cruz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41AB5A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6FB6DD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564BBD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8681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72B312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F0A9A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74D758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0458F1B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E69A00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3E1197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D9B61B7"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Oruro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D00A8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D3E131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1700A5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248838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2EB353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465C1B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EC5A3E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F2DE2F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6DF73B6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2C4AF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1953" w:type="dxa"/>
            <w:tcBorders>
              <w:top w:val="nil"/>
              <w:left w:val="nil"/>
              <w:bottom w:val="single" w:sz="4" w:space="0" w:color="auto"/>
              <w:right w:val="single" w:sz="4" w:space="0" w:color="auto"/>
            </w:tcBorders>
            <w:shd w:val="clear" w:color="000000" w:fill="FFFFFF"/>
            <w:vAlign w:val="bottom"/>
            <w:hideMark/>
          </w:tcPr>
          <w:p w14:paraId="6F4592D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Sucre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B20290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BD2345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A2E44F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C19B36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103EB7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E6D93B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CC9B37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0F7D01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1D04C5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AFB79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1953" w:type="dxa"/>
            <w:tcBorders>
              <w:top w:val="nil"/>
              <w:left w:val="nil"/>
              <w:bottom w:val="single" w:sz="4" w:space="0" w:color="auto"/>
              <w:right w:val="single" w:sz="4" w:space="0" w:color="auto"/>
            </w:tcBorders>
            <w:shd w:val="clear" w:color="000000" w:fill="FFFFFF"/>
            <w:vAlign w:val="bottom"/>
            <w:hideMark/>
          </w:tcPr>
          <w:p w14:paraId="3023D4FB"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Tarija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9AE7D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662281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4DAB45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5448AA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186F7F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1E472E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41931D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59A76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387218E"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0C957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6</w:t>
            </w:r>
          </w:p>
        </w:tc>
        <w:tc>
          <w:tcPr>
            <w:tcW w:w="1953" w:type="dxa"/>
            <w:tcBorders>
              <w:top w:val="nil"/>
              <w:left w:val="nil"/>
              <w:bottom w:val="single" w:sz="4" w:space="0" w:color="auto"/>
              <w:right w:val="single" w:sz="4" w:space="0" w:color="auto"/>
            </w:tcBorders>
            <w:shd w:val="clear" w:color="000000" w:fill="FFFFFF"/>
            <w:vAlign w:val="bottom"/>
            <w:hideMark/>
          </w:tcPr>
          <w:p w14:paraId="60CDFDF8"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Potosi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994FED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4015F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3BCE36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06C74B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BC6F80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B2548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06ACBF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C1F9AE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40534FD4"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F2BE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7</w:t>
            </w:r>
          </w:p>
        </w:tc>
        <w:tc>
          <w:tcPr>
            <w:tcW w:w="1953" w:type="dxa"/>
            <w:tcBorders>
              <w:top w:val="nil"/>
              <w:left w:val="nil"/>
              <w:bottom w:val="single" w:sz="4" w:space="0" w:color="auto"/>
              <w:right w:val="single" w:sz="4" w:space="0" w:color="auto"/>
            </w:tcBorders>
            <w:shd w:val="clear" w:color="000000" w:fill="FFFFFF"/>
            <w:vAlign w:val="bottom"/>
            <w:hideMark/>
          </w:tcPr>
          <w:p w14:paraId="10E475FE"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Trinidad</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278F5DC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20D603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16316F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180371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ECDACB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366E58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D7F7E1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5F14E99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6C0CD77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2A54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8</w:t>
            </w:r>
          </w:p>
        </w:tc>
        <w:tc>
          <w:tcPr>
            <w:tcW w:w="1953" w:type="dxa"/>
            <w:tcBorders>
              <w:top w:val="nil"/>
              <w:left w:val="nil"/>
              <w:bottom w:val="single" w:sz="4" w:space="0" w:color="auto"/>
              <w:right w:val="single" w:sz="4" w:space="0" w:color="auto"/>
            </w:tcBorders>
            <w:shd w:val="clear" w:color="000000" w:fill="FFFFFF"/>
            <w:vAlign w:val="bottom"/>
            <w:hideMark/>
          </w:tcPr>
          <w:p w14:paraId="0DF4CBD6"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Cobija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033C91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59793C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30CDA0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F158A9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871F42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6B16D5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FBC7A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CAE76B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r>
      <w:tr w:rsidR="00F71A0F" w:rsidRPr="00F71A0F" w14:paraId="01D1A1B0"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3B1F4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9</w:t>
            </w:r>
          </w:p>
        </w:tc>
        <w:tc>
          <w:tcPr>
            <w:tcW w:w="1953" w:type="dxa"/>
            <w:tcBorders>
              <w:top w:val="nil"/>
              <w:left w:val="nil"/>
              <w:bottom w:val="single" w:sz="4" w:space="0" w:color="auto"/>
              <w:right w:val="single" w:sz="4" w:space="0" w:color="auto"/>
            </w:tcBorders>
            <w:shd w:val="clear" w:color="000000" w:fill="FFFFFF"/>
            <w:vAlign w:val="bottom"/>
            <w:hideMark/>
          </w:tcPr>
          <w:p w14:paraId="1CF03770"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Caranavi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68B912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34CCB0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416A6E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540E15C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B666B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324CF6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63640F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A664E2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4563370"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349D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10</w:t>
            </w:r>
          </w:p>
        </w:tc>
        <w:tc>
          <w:tcPr>
            <w:tcW w:w="1953" w:type="dxa"/>
            <w:tcBorders>
              <w:top w:val="nil"/>
              <w:left w:val="nil"/>
              <w:bottom w:val="single" w:sz="4" w:space="0" w:color="auto"/>
              <w:right w:val="single" w:sz="4" w:space="0" w:color="auto"/>
            </w:tcBorders>
            <w:shd w:val="clear" w:color="000000" w:fill="FFFFFF"/>
            <w:vAlign w:val="bottom"/>
            <w:hideMark/>
          </w:tcPr>
          <w:p w14:paraId="177DAE33"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Ivirgarzama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B909A8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0584987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AD8DC6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C8C1B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607232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ADBCD7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D65CFE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5E4C49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5C13622B"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00291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11</w:t>
            </w:r>
          </w:p>
        </w:tc>
        <w:tc>
          <w:tcPr>
            <w:tcW w:w="1953" w:type="dxa"/>
            <w:tcBorders>
              <w:top w:val="nil"/>
              <w:left w:val="nil"/>
              <w:bottom w:val="single" w:sz="4" w:space="0" w:color="auto"/>
              <w:right w:val="single" w:sz="4" w:space="0" w:color="auto"/>
            </w:tcBorders>
            <w:shd w:val="clear" w:color="000000" w:fill="FFFFFF"/>
            <w:vAlign w:val="bottom"/>
            <w:hideMark/>
          </w:tcPr>
          <w:p w14:paraId="4334B27E"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Shinaota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7B0578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31AA20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FC67AB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0C5DF98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C3B458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8E630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1F0678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EC0F8B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82AE949"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AA00F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12</w:t>
            </w:r>
          </w:p>
        </w:tc>
        <w:tc>
          <w:tcPr>
            <w:tcW w:w="1953" w:type="dxa"/>
            <w:tcBorders>
              <w:top w:val="nil"/>
              <w:left w:val="nil"/>
              <w:bottom w:val="single" w:sz="4" w:space="0" w:color="auto"/>
              <w:right w:val="single" w:sz="4" w:space="0" w:color="auto"/>
            </w:tcBorders>
            <w:shd w:val="clear" w:color="000000" w:fill="FFFFFF"/>
            <w:vAlign w:val="bottom"/>
            <w:hideMark/>
          </w:tcPr>
          <w:p w14:paraId="0AF3A214"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Quillacollo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3F9DA27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D6EC13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CF648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F42461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88A0D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08E93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8C7D39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50D3EB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27C2655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1447F5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13</w:t>
            </w:r>
          </w:p>
        </w:tc>
        <w:tc>
          <w:tcPr>
            <w:tcW w:w="1953" w:type="dxa"/>
            <w:tcBorders>
              <w:top w:val="nil"/>
              <w:left w:val="nil"/>
              <w:bottom w:val="single" w:sz="4" w:space="0" w:color="auto"/>
              <w:right w:val="single" w:sz="4" w:space="0" w:color="auto"/>
            </w:tcBorders>
            <w:shd w:val="clear" w:color="000000" w:fill="FFFFFF"/>
            <w:vAlign w:val="bottom"/>
            <w:hideMark/>
          </w:tcPr>
          <w:p w14:paraId="4BD5328C"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Punata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4D0102D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AD603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F546E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51C48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90C892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0F5949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6851A03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E7C75D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34D8995F"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B6B47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14</w:t>
            </w:r>
          </w:p>
        </w:tc>
        <w:tc>
          <w:tcPr>
            <w:tcW w:w="1953" w:type="dxa"/>
            <w:tcBorders>
              <w:top w:val="nil"/>
              <w:left w:val="nil"/>
              <w:bottom w:val="single" w:sz="4" w:space="0" w:color="auto"/>
              <w:right w:val="single" w:sz="4" w:space="0" w:color="auto"/>
            </w:tcBorders>
            <w:shd w:val="clear" w:color="000000" w:fill="FFFFFF"/>
            <w:vAlign w:val="bottom"/>
            <w:hideMark/>
          </w:tcPr>
          <w:p w14:paraId="673513D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Montero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A47E3B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2F6F86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7A4986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077937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661133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52B472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854732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6AD2D2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1F1D4DD2"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0AD4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15</w:t>
            </w:r>
          </w:p>
        </w:tc>
        <w:tc>
          <w:tcPr>
            <w:tcW w:w="1953" w:type="dxa"/>
            <w:tcBorders>
              <w:top w:val="nil"/>
              <w:left w:val="nil"/>
              <w:bottom w:val="single" w:sz="4" w:space="0" w:color="auto"/>
              <w:right w:val="single" w:sz="4" w:space="0" w:color="auto"/>
            </w:tcBorders>
            <w:shd w:val="clear" w:color="000000" w:fill="FFFFFF"/>
            <w:vAlign w:val="bottom"/>
            <w:hideMark/>
          </w:tcPr>
          <w:p w14:paraId="07852A02"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Vallegrande</w:t>
            </w:r>
          </w:p>
        </w:tc>
        <w:tc>
          <w:tcPr>
            <w:tcW w:w="856" w:type="dxa"/>
            <w:gridSpan w:val="2"/>
            <w:tcBorders>
              <w:top w:val="nil"/>
              <w:left w:val="nil"/>
              <w:bottom w:val="single" w:sz="4" w:space="0" w:color="auto"/>
              <w:right w:val="single" w:sz="4" w:space="0" w:color="auto"/>
            </w:tcBorders>
            <w:shd w:val="clear" w:color="000000" w:fill="FCD5B4"/>
            <w:vAlign w:val="bottom"/>
            <w:hideMark/>
          </w:tcPr>
          <w:p w14:paraId="1AA949B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vAlign w:val="bottom"/>
            <w:hideMark/>
          </w:tcPr>
          <w:p w14:paraId="6B7D09A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vAlign w:val="bottom"/>
            <w:hideMark/>
          </w:tcPr>
          <w:p w14:paraId="36E748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1DF7AF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57D47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23CFBA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8901E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C010B5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30E74C57"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23F27C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16</w:t>
            </w:r>
          </w:p>
        </w:tc>
        <w:tc>
          <w:tcPr>
            <w:tcW w:w="1953" w:type="dxa"/>
            <w:tcBorders>
              <w:top w:val="nil"/>
              <w:left w:val="nil"/>
              <w:bottom w:val="single" w:sz="4" w:space="0" w:color="auto"/>
              <w:right w:val="single" w:sz="4" w:space="0" w:color="auto"/>
            </w:tcBorders>
            <w:shd w:val="clear" w:color="000000" w:fill="FFFFFF"/>
            <w:vAlign w:val="bottom"/>
            <w:hideMark/>
          </w:tcPr>
          <w:p w14:paraId="0BE53FB5"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Camiri</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4C9AA6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779A9B8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14DD5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20362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6F1C56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43027C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73B81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06940C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12AC1012" w14:textId="77777777" w:rsidTr="00F71A0F">
        <w:trPr>
          <w:gridAfter w:val="2"/>
          <w:wAfter w:w="3117" w:type="dxa"/>
          <w:trHeight w:val="293"/>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4687FF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17</w:t>
            </w:r>
          </w:p>
        </w:tc>
        <w:tc>
          <w:tcPr>
            <w:tcW w:w="1953" w:type="dxa"/>
            <w:tcBorders>
              <w:top w:val="nil"/>
              <w:left w:val="nil"/>
              <w:bottom w:val="single" w:sz="4" w:space="0" w:color="auto"/>
              <w:right w:val="single" w:sz="4" w:space="0" w:color="auto"/>
            </w:tcBorders>
            <w:shd w:val="clear" w:color="000000" w:fill="FFFFFF"/>
            <w:vAlign w:val="bottom"/>
            <w:hideMark/>
          </w:tcPr>
          <w:p w14:paraId="2802292F"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San Ignacio de Velasco</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75F2AC9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79D4FA3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7A911C6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BFC5DD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0BA8A54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5FDA242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4EAAF52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0F8C412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540B57EE" w14:textId="77777777" w:rsidTr="00F71A0F">
        <w:trPr>
          <w:gridAfter w:val="2"/>
          <w:wAfter w:w="3117" w:type="dxa"/>
          <w:trHeight w:val="320"/>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DF13E0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18</w:t>
            </w:r>
          </w:p>
        </w:tc>
        <w:tc>
          <w:tcPr>
            <w:tcW w:w="1953" w:type="dxa"/>
            <w:tcBorders>
              <w:top w:val="nil"/>
              <w:left w:val="nil"/>
              <w:bottom w:val="single" w:sz="4" w:space="0" w:color="auto"/>
              <w:right w:val="single" w:sz="4" w:space="0" w:color="auto"/>
            </w:tcBorders>
            <w:shd w:val="clear" w:color="000000" w:fill="FFFFFF"/>
            <w:vAlign w:val="bottom"/>
            <w:hideMark/>
          </w:tcPr>
          <w:p w14:paraId="5AE59B49"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San Jose de Chiquitos </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35832C6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044ACF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44FD725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A182DE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1CA5B68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1C58616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059DE97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1612386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2D012D3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39375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19</w:t>
            </w:r>
          </w:p>
        </w:tc>
        <w:tc>
          <w:tcPr>
            <w:tcW w:w="1953" w:type="dxa"/>
            <w:tcBorders>
              <w:top w:val="nil"/>
              <w:left w:val="nil"/>
              <w:bottom w:val="single" w:sz="4" w:space="0" w:color="auto"/>
              <w:right w:val="single" w:sz="4" w:space="0" w:color="auto"/>
            </w:tcBorders>
            <w:shd w:val="clear" w:color="000000" w:fill="FFFFFF"/>
            <w:vAlign w:val="bottom"/>
            <w:hideMark/>
          </w:tcPr>
          <w:p w14:paraId="780D5521"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Puerto Suarez</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3287C03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CE6915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462A4C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757340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77438C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0B204C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286E16C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26C3A3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2D47A784"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3142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20</w:t>
            </w:r>
          </w:p>
        </w:tc>
        <w:tc>
          <w:tcPr>
            <w:tcW w:w="1953" w:type="dxa"/>
            <w:tcBorders>
              <w:top w:val="nil"/>
              <w:left w:val="nil"/>
              <w:bottom w:val="single" w:sz="4" w:space="0" w:color="auto"/>
              <w:right w:val="single" w:sz="4" w:space="0" w:color="auto"/>
            </w:tcBorders>
            <w:shd w:val="clear" w:color="000000" w:fill="FFFFFF"/>
            <w:vAlign w:val="bottom"/>
            <w:hideMark/>
          </w:tcPr>
          <w:p w14:paraId="79E10F54"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Yapacani </w:t>
            </w:r>
          </w:p>
        </w:tc>
        <w:tc>
          <w:tcPr>
            <w:tcW w:w="856" w:type="dxa"/>
            <w:gridSpan w:val="2"/>
            <w:tcBorders>
              <w:top w:val="nil"/>
              <w:left w:val="nil"/>
              <w:bottom w:val="single" w:sz="4" w:space="0" w:color="auto"/>
              <w:right w:val="single" w:sz="4" w:space="0" w:color="auto"/>
            </w:tcBorders>
            <w:shd w:val="clear" w:color="000000" w:fill="FCD5B4"/>
            <w:noWrap/>
            <w:vAlign w:val="center"/>
            <w:hideMark/>
          </w:tcPr>
          <w:p w14:paraId="4A16012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center"/>
            <w:hideMark/>
          </w:tcPr>
          <w:p w14:paraId="4937F85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center"/>
            <w:hideMark/>
          </w:tcPr>
          <w:p w14:paraId="033EBEA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925DE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5CE7AE0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center"/>
            <w:hideMark/>
          </w:tcPr>
          <w:p w14:paraId="3F0D376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center"/>
            <w:hideMark/>
          </w:tcPr>
          <w:p w14:paraId="7912A4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5B497CD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23870C6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F2312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21</w:t>
            </w:r>
          </w:p>
        </w:tc>
        <w:tc>
          <w:tcPr>
            <w:tcW w:w="1953" w:type="dxa"/>
            <w:tcBorders>
              <w:top w:val="nil"/>
              <w:left w:val="nil"/>
              <w:bottom w:val="single" w:sz="4" w:space="0" w:color="auto"/>
              <w:right w:val="single" w:sz="4" w:space="0" w:color="auto"/>
            </w:tcBorders>
            <w:shd w:val="clear" w:color="000000" w:fill="FFFFFF"/>
            <w:vAlign w:val="bottom"/>
            <w:hideMark/>
          </w:tcPr>
          <w:p w14:paraId="56542923"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Huanuni</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5BB159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538B8B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C143E5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7FA8905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0B5E8F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DB72EB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5787D3E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10DA58A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A6C5FE6"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F3A52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22</w:t>
            </w:r>
          </w:p>
        </w:tc>
        <w:tc>
          <w:tcPr>
            <w:tcW w:w="1953" w:type="dxa"/>
            <w:tcBorders>
              <w:top w:val="nil"/>
              <w:left w:val="nil"/>
              <w:bottom w:val="single" w:sz="4" w:space="0" w:color="auto"/>
              <w:right w:val="single" w:sz="4" w:space="0" w:color="auto"/>
            </w:tcBorders>
            <w:shd w:val="clear" w:color="000000" w:fill="FFFFFF"/>
            <w:vAlign w:val="bottom"/>
            <w:hideMark/>
          </w:tcPr>
          <w:p w14:paraId="3414C6C7"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Challapata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C1A9D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424B5B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F5AF03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EBE283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0190B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DC6CE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24A7D2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EAF696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477BDE0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AA7EA9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23</w:t>
            </w:r>
          </w:p>
        </w:tc>
        <w:tc>
          <w:tcPr>
            <w:tcW w:w="1953" w:type="dxa"/>
            <w:tcBorders>
              <w:top w:val="nil"/>
              <w:left w:val="nil"/>
              <w:bottom w:val="single" w:sz="4" w:space="0" w:color="auto"/>
              <w:right w:val="single" w:sz="4" w:space="0" w:color="auto"/>
            </w:tcBorders>
            <w:shd w:val="clear" w:color="000000" w:fill="FFFFFF"/>
            <w:vAlign w:val="bottom"/>
            <w:hideMark/>
          </w:tcPr>
          <w:p w14:paraId="76DED214"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Camargo</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D2E50C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54DF05A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0AE93D4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30DF88B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A8C540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4808D4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12B9870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727D2ED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6C8B1491"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00A0C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24</w:t>
            </w:r>
          </w:p>
        </w:tc>
        <w:tc>
          <w:tcPr>
            <w:tcW w:w="1953" w:type="dxa"/>
            <w:tcBorders>
              <w:top w:val="nil"/>
              <w:left w:val="nil"/>
              <w:bottom w:val="single" w:sz="4" w:space="0" w:color="auto"/>
              <w:right w:val="single" w:sz="4" w:space="0" w:color="auto"/>
            </w:tcBorders>
            <w:shd w:val="clear" w:color="000000" w:fill="FFFFFF"/>
            <w:vAlign w:val="bottom"/>
            <w:hideMark/>
          </w:tcPr>
          <w:p w14:paraId="1125F3E1"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Yacuiba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809A7B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5744BC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798B2C8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B37920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DE9FAD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44A1F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4A9D6C6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auto" w:fill="auto"/>
            <w:noWrap/>
            <w:vAlign w:val="bottom"/>
            <w:hideMark/>
          </w:tcPr>
          <w:p w14:paraId="1453C3C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4CDD8A4B" w14:textId="77777777" w:rsidTr="00F71A0F">
        <w:trPr>
          <w:gridAfter w:val="2"/>
          <w:wAfter w:w="3117" w:type="dxa"/>
          <w:trHeight w:val="293"/>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EA0E60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25</w:t>
            </w:r>
          </w:p>
        </w:tc>
        <w:tc>
          <w:tcPr>
            <w:tcW w:w="1953" w:type="dxa"/>
            <w:tcBorders>
              <w:top w:val="nil"/>
              <w:left w:val="nil"/>
              <w:bottom w:val="single" w:sz="4" w:space="0" w:color="auto"/>
              <w:right w:val="single" w:sz="4" w:space="0" w:color="auto"/>
            </w:tcBorders>
            <w:shd w:val="clear" w:color="000000" w:fill="FFFFFF"/>
            <w:vAlign w:val="bottom"/>
            <w:hideMark/>
          </w:tcPr>
          <w:p w14:paraId="6DA47A6B"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Villamontes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9F954B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4D3364B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47ABACD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20120D8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6F9D6C3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54EB14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F415D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4CF778A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49ADF183"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A0F4C5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26</w:t>
            </w:r>
          </w:p>
        </w:tc>
        <w:tc>
          <w:tcPr>
            <w:tcW w:w="1953" w:type="dxa"/>
            <w:tcBorders>
              <w:top w:val="nil"/>
              <w:left w:val="nil"/>
              <w:bottom w:val="single" w:sz="4" w:space="0" w:color="auto"/>
              <w:right w:val="single" w:sz="4" w:space="0" w:color="auto"/>
            </w:tcBorders>
            <w:shd w:val="clear" w:color="000000" w:fill="FFFFFF"/>
            <w:vAlign w:val="bottom"/>
            <w:hideMark/>
          </w:tcPr>
          <w:p w14:paraId="67F0916D"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Bermejo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307EB0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1D10D2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BF1F97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CFD215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5F4631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8A3F7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71B0ED4D"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2B8C8A9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w:t>
            </w:r>
          </w:p>
        </w:tc>
      </w:tr>
      <w:tr w:rsidR="00F71A0F" w:rsidRPr="00F71A0F" w14:paraId="304C3295"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11717F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27</w:t>
            </w:r>
          </w:p>
        </w:tc>
        <w:tc>
          <w:tcPr>
            <w:tcW w:w="1953" w:type="dxa"/>
            <w:tcBorders>
              <w:top w:val="nil"/>
              <w:left w:val="nil"/>
              <w:bottom w:val="single" w:sz="4" w:space="0" w:color="auto"/>
              <w:right w:val="single" w:sz="4" w:space="0" w:color="auto"/>
            </w:tcBorders>
            <w:shd w:val="clear" w:color="000000" w:fill="FFFFFF"/>
            <w:vAlign w:val="bottom"/>
            <w:hideMark/>
          </w:tcPr>
          <w:p w14:paraId="5DFE3ADC"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Tupiza</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7D25009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0F952FB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95497F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D56845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2B2004D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0666F3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6A368F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35FFC59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3194159D"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3D5A3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lastRenderedPageBreak/>
              <w:t>28</w:t>
            </w:r>
          </w:p>
        </w:tc>
        <w:tc>
          <w:tcPr>
            <w:tcW w:w="1953" w:type="dxa"/>
            <w:tcBorders>
              <w:top w:val="nil"/>
              <w:left w:val="nil"/>
              <w:bottom w:val="single" w:sz="4" w:space="0" w:color="auto"/>
              <w:right w:val="single" w:sz="4" w:space="0" w:color="auto"/>
            </w:tcBorders>
            <w:shd w:val="clear" w:color="000000" w:fill="FFFFFF"/>
            <w:vAlign w:val="bottom"/>
            <w:hideMark/>
          </w:tcPr>
          <w:p w14:paraId="2ABAD2E3"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 xml:space="preserve">Uyuni </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5C391F5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6731988"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58A7253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1F4C5CC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4F90A41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7AF4307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04F3455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3B77F1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5C62E7F8"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90DE39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29</w:t>
            </w:r>
          </w:p>
        </w:tc>
        <w:tc>
          <w:tcPr>
            <w:tcW w:w="1953" w:type="dxa"/>
            <w:tcBorders>
              <w:top w:val="nil"/>
              <w:left w:val="nil"/>
              <w:bottom w:val="single" w:sz="4" w:space="0" w:color="auto"/>
              <w:right w:val="single" w:sz="4" w:space="0" w:color="auto"/>
            </w:tcBorders>
            <w:shd w:val="clear" w:color="000000" w:fill="FFFFFF"/>
            <w:vAlign w:val="bottom"/>
            <w:hideMark/>
          </w:tcPr>
          <w:p w14:paraId="44E1744B"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Llallagua</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183749E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1C1BB30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DB1157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3D929B2E"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57F8D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15F34F9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2411FC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76C2F65"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1</w:t>
            </w:r>
          </w:p>
        </w:tc>
      </w:tr>
      <w:tr w:rsidR="00F71A0F" w:rsidRPr="00F71A0F" w14:paraId="768EF27C"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969EA5C"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30</w:t>
            </w:r>
          </w:p>
        </w:tc>
        <w:tc>
          <w:tcPr>
            <w:tcW w:w="1953" w:type="dxa"/>
            <w:tcBorders>
              <w:top w:val="nil"/>
              <w:left w:val="nil"/>
              <w:bottom w:val="single" w:sz="4" w:space="0" w:color="auto"/>
              <w:right w:val="single" w:sz="4" w:space="0" w:color="auto"/>
            </w:tcBorders>
            <w:shd w:val="clear" w:color="000000" w:fill="FFFFFF"/>
            <w:vAlign w:val="bottom"/>
            <w:hideMark/>
          </w:tcPr>
          <w:p w14:paraId="4F50C062"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Riberalta</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7F15E3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31B781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67FF374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44F9BAF9"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B86C42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C2053B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3F37EF11"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5FDB2E60"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2</w:t>
            </w:r>
          </w:p>
        </w:tc>
      </w:tr>
      <w:tr w:rsidR="00F71A0F" w:rsidRPr="00F71A0F" w14:paraId="0491E57B"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F9888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31</w:t>
            </w:r>
          </w:p>
        </w:tc>
        <w:tc>
          <w:tcPr>
            <w:tcW w:w="1953" w:type="dxa"/>
            <w:tcBorders>
              <w:top w:val="nil"/>
              <w:left w:val="nil"/>
              <w:bottom w:val="single" w:sz="4" w:space="0" w:color="auto"/>
              <w:right w:val="single" w:sz="4" w:space="0" w:color="auto"/>
            </w:tcBorders>
            <w:shd w:val="clear" w:color="000000" w:fill="FFFFFF"/>
            <w:vAlign w:val="bottom"/>
            <w:hideMark/>
          </w:tcPr>
          <w:p w14:paraId="53F7FBF6" w14:textId="77777777" w:rsidR="00F71A0F" w:rsidRPr="00F71A0F" w:rsidRDefault="00F71A0F" w:rsidP="00F71A0F">
            <w:pPr>
              <w:rPr>
                <w:rFonts w:ascii="Arial" w:hAnsi="Arial" w:cs="Arial"/>
                <w:color w:val="000000"/>
                <w:sz w:val="20"/>
                <w:szCs w:val="20"/>
                <w:lang w:val="es-BO" w:eastAsia="es-BO"/>
              </w:rPr>
            </w:pPr>
            <w:r w:rsidRPr="00F71A0F">
              <w:rPr>
                <w:rFonts w:ascii="Arial" w:hAnsi="Arial" w:cs="Arial"/>
                <w:color w:val="000000"/>
                <w:sz w:val="20"/>
                <w:szCs w:val="20"/>
                <w:lang w:val="es-BO" w:eastAsia="es-BO"/>
              </w:rPr>
              <w:t>Guayaramerín</w:t>
            </w:r>
          </w:p>
        </w:tc>
        <w:tc>
          <w:tcPr>
            <w:tcW w:w="856" w:type="dxa"/>
            <w:gridSpan w:val="2"/>
            <w:tcBorders>
              <w:top w:val="nil"/>
              <w:left w:val="nil"/>
              <w:bottom w:val="single" w:sz="4" w:space="0" w:color="auto"/>
              <w:right w:val="single" w:sz="4" w:space="0" w:color="auto"/>
            </w:tcBorders>
            <w:shd w:val="clear" w:color="000000" w:fill="FCD5B4"/>
            <w:noWrap/>
            <w:vAlign w:val="bottom"/>
            <w:hideMark/>
          </w:tcPr>
          <w:p w14:paraId="6B89E06F"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881" w:type="dxa"/>
            <w:gridSpan w:val="2"/>
            <w:tcBorders>
              <w:top w:val="nil"/>
              <w:left w:val="nil"/>
              <w:bottom w:val="single" w:sz="4" w:space="0" w:color="auto"/>
              <w:right w:val="single" w:sz="4" w:space="0" w:color="auto"/>
            </w:tcBorders>
            <w:shd w:val="clear" w:color="000000" w:fill="FCD5B4"/>
            <w:noWrap/>
            <w:vAlign w:val="bottom"/>
            <w:hideMark/>
          </w:tcPr>
          <w:p w14:paraId="2373FAE3"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1152" w:type="dxa"/>
            <w:gridSpan w:val="4"/>
            <w:tcBorders>
              <w:top w:val="nil"/>
              <w:left w:val="nil"/>
              <w:bottom w:val="single" w:sz="4" w:space="0" w:color="auto"/>
              <w:right w:val="single" w:sz="4" w:space="0" w:color="auto"/>
            </w:tcBorders>
            <w:shd w:val="clear" w:color="000000" w:fill="FCD5B4"/>
            <w:noWrap/>
            <w:vAlign w:val="bottom"/>
            <w:hideMark/>
          </w:tcPr>
          <w:p w14:paraId="336C93FB"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794" w:type="dxa"/>
            <w:gridSpan w:val="2"/>
            <w:tcBorders>
              <w:top w:val="nil"/>
              <w:left w:val="nil"/>
              <w:bottom w:val="single" w:sz="4" w:space="0" w:color="auto"/>
              <w:right w:val="single" w:sz="4" w:space="0" w:color="auto"/>
            </w:tcBorders>
            <w:shd w:val="clear" w:color="000000" w:fill="FFFFFF"/>
            <w:noWrap/>
            <w:vAlign w:val="bottom"/>
            <w:hideMark/>
          </w:tcPr>
          <w:p w14:paraId="6775E2E4"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5</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308E3572"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69" w:type="dxa"/>
            <w:gridSpan w:val="2"/>
            <w:tcBorders>
              <w:top w:val="nil"/>
              <w:left w:val="nil"/>
              <w:bottom w:val="single" w:sz="4" w:space="0" w:color="auto"/>
              <w:right w:val="single" w:sz="4" w:space="0" w:color="auto"/>
            </w:tcBorders>
            <w:shd w:val="clear" w:color="000000" w:fill="FCD5B4"/>
            <w:noWrap/>
            <w:vAlign w:val="bottom"/>
            <w:hideMark/>
          </w:tcPr>
          <w:p w14:paraId="5AA5307A"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96" w:type="dxa"/>
            <w:gridSpan w:val="3"/>
            <w:tcBorders>
              <w:top w:val="nil"/>
              <w:left w:val="nil"/>
              <w:bottom w:val="single" w:sz="4" w:space="0" w:color="auto"/>
              <w:right w:val="single" w:sz="4" w:space="0" w:color="auto"/>
            </w:tcBorders>
            <w:shd w:val="clear" w:color="000000" w:fill="FCD5B4"/>
            <w:noWrap/>
            <w:vAlign w:val="bottom"/>
            <w:hideMark/>
          </w:tcPr>
          <w:p w14:paraId="0E419EE7"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 </w:t>
            </w:r>
          </w:p>
        </w:tc>
        <w:tc>
          <w:tcPr>
            <w:tcW w:w="976" w:type="dxa"/>
            <w:gridSpan w:val="4"/>
            <w:tcBorders>
              <w:top w:val="nil"/>
              <w:left w:val="nil"/>
              <w:bottom w:val="single" w:sz="4" w:space="0" w:color="auto"/>
              <w:right w:val="single" w:sz="4" w:space="0" w:color="auto"/>
            </w:tcBorders>
            <w:shd w:val="clear" w:color="000000" w:fill="FFFFFF"/>
            <w:noWrap/>
            <w:vAlign w:val="bottom"/>
            <w:hideMark/>
          </w:tcPr>
          <w:p w14:paraId="0679AA96" w14:textId="77777777" w:rsidR="00F71A0F" w:rsidRPr="00F71A0F" w:rsidRDefault="00F71A0F" w:rsidP="00F71A0F">
            <w:pPr>
              <w:jc w:val="center"/>
              <w:rPr>
                <w:rFonts w:ascii="Calibri" w:hAnsi="Calibri"/>
                <w:color w:val="000000"/>
                <w:sz w:val="22"/>
                <w:szCs w:val="22"/>
                <w:lang w:val="es-BO" w:eastAsia="es-BO"/>
              </w:rPr>
            </w:pPr>
            <w:r w:rsidRPr="00F71A0F">
              <w:rPr>
                <w:rFonts w:ascii="Calibri" w:hAnsi="Calibri"/>
                <w:color w:val="000000"/>
                <w:sz w:val="22"/>
                <w:szCs w:val="22"/>
                <w:lang w:val="es-BO" w:eastAsia="es-BO"/>
              </w:rPr>
              <w:t>4</w:t>
            </w:r>
          </w:p>
        </w:tc>
      </w:tr>
      <w:tr w:rsidR="0026408B" w:rsidRPr="00F71A0F" w14:paraId="14BD3110"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tcPr>
          <w:p w14:paraId="69BEC8A4" w14:textId="1412ABFE" w:rsidR="0026408B" w:rsidRPr="00F71A0F" w:rsidRDefault="0026408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32</w:t>
            </w:r>
          </w:p>
        </w:tc>
        <w:tc>
          <w:tcPr>
            <w:tcW w:w="1953" w:type="dxa"/>
            <w:tcBorders>
              <w:top w:val="nil"/>
              <w:left w:val="nil"/>
              <w:bottom w:val="single" w:sz="4" w:space="0" w:color="auto"/>
              <w:right w:val="single" w:sz="4" w:space="0" w:color="auto"/>
            </w:tcBorders>
            <w:shd w:val="clear" w:color="000000" w:fill="FFFFFF"/>
            <w:vAlign w:val="bottom"/>
          </w:tcPr>
          <w:p w14:paraId="57241DCF" w14:textId="610096A6" w:rsidR="0026408B" w:rsidRPr="00F71A0F" w:rsidRDefault="0026408B" w:rsidP="00F71A0F">
            <w:pPr>
              <w:rPr>
                <w:rFonts w:ascii="Arial" w:hAnsi="Arial" w:cs="Arial"/>
                <w:color w:val="000000"/>
                <w:sz w:val="20"/>
                <w:szCs w:val="20"/>
                <w:lang w:val="es-BO" w:eastAsia="es-BO"/>
              </w:rPr>
            </w:pPr>
            <w:r>
              <w:rPr>
                <w:rFonts w:ascii="Arial" w:hAnsi="Arial" w:cs="Arial"/>
                <w:color w:val="000000"/>
                <w:sz w:val="20"/>
                <w:szCs w:val="20"/>
                <w:lang w:val="es-BO" w:eastAsia="es-BO"/>
              </w:rPr>
              <w:t>WARNES</w:t>
            </w:r>
          </w:p>
        </w:tc>
        <w:tc>
          <w:tcPr>
            <w:tcW w:w="856" w:type="dxa"/>
            <w:gridSpan w:val="2"/>
            <w:tcBorders>
              <w:top w:val="nil"/>
              <w:left w:val="nil"/>
              <w:bottom w:val="single" w:sz="4" w:space="0" w:color="auto"/>
              <w:right w:val="single" w:sz="4" w:space="0" w:color="auto"/>
            </w:tcBorders>
            <w:shd w:val="clear" w:color="000000" w:fill="FCD5B4"/>
            <w:noWrap/>
            <w:vAlign w:val="bottom"/>
          </w:tcPr>
          <w:p w14:paraId="1F986D10" w14:textId="77777777" w:rsidR="0026408B" w:rsidRPr="00F71A0F" w:rsidRDefault="0026408B" w:rsidP="00F71A0F">
            <w:pPr>
              <w:jc w:val="center"/>
              <w:rPr>
                <w:rFonts w:ascii="Calibri" w:hAnsi="Calibri"/>
                <w:color w:val="000000"/>
                <w:sz w:val="22"/>
                <w:szCs w:val="22"/>
                <w:lang w:val="es-BO" w:eastAsia="es-BO"/>
              </w:rPr>
            </w:pPr>
          </w:p>
        </w:tc>
        <w:tc>
          <w:tcPr>
            <w:tcW w:w="881" w:type="dxa"/>
            <w:gridSpan w:val="2"/>
            <w:tcBorders>
              <w:top w:val="nil"/>
              <w:left w:val="nil"/>
              <w:bottom w:val="single" w:sz="4" w:space="0" w:color="auto"/>
              <w:right w:val="single" w:sz="4" w:space="0" w:color="auto"/>
            </w:tcBorders>
            <w:shd w:val="clear" w:color="000000" w:fill="FCD5B4"/>
            <w:noWrap/>
            <w:vAlign w:val="bottom"/>
          </w:tcPr>
          <w:p w14:paraId="359CB0A4" w14:textId="77777777" w:rsidR="0026408B" w:rsidRPr="00F71A0F" w:rsidRDefault="0026408B" w:rsidP="00F71A0F">
            <w:pPr>
              <w:jc w:val="center"/>
              <w:rPr>
                <w:rFonts w:ascii="Calibri" w:hAnsi="Calibri"/>
                <w:color w:val="000000"/>
                <w:sz w:val="22"/>
                <w:szCs w:val="22"/>
                <w:lang w:val="es-BO" w:eastAsia="es-BO"/>
              </w:rPr>
            </w:pPr>
          </w:p>
        </w:tc>
        <w:tc>
          <w:tcPr>
            <w:tcW w:w="1152" w:type="dxa"/>
            <w:gridSpan w:val="4"/>
            <w:tcBorders>
              <w:top w:val="nil"/>
              <w:left w:val="nil"/>
              <w:bottom w:val="single" w:sz="4" w:space="0" w:color="auto"/>
              <w:right w:val="single" w:sz="4" w:space="0" w:color="auto"/>
            </w:tcBorders>
            <w:shd w:val="clear" w:color="000000" w:fill="FCD5B4"/>
            <w:noWrap/>
            <w:vAlign w:val="bottom"/>
          </w:tcPr>
          <w:p w14:paraId="57315566" w14:textId="77777777" w:rsidR="0026408B" w:rsidRPr="00F71A0F" w:rsidRDefault="0026408B" w:rsidP="00F71A0F">
            <w:pPr>
              <w:jc w:val="center"/>
              <w:rPr>
                <w:rFonts w:ascii="Calibri" w:hAnsi="Calibri"/>
                <w:color w:val="000000"/>
                <w:sz w:val="22"/>
                <w:szCs w:val="22"/>
                <w:lang w:val="es-BO" w:eastAsia="es-BO"/>
              </w:rPr>
            </w:pPr>
          </w:p>
        </w:tc>
        <w:tc>
          <w:tcPr>
            <w:tcW w:w="794" w:type="dxa"/>
            <w:gridSpan w:val="2"/>
            <w:tcBorders>
              <w:top w:val="nil"/>
              <w:left w:val="nil"/>
              <w:bottom w:val="single" w:sz="4" w:space="0" w:color="auto"/>
              <w:right w:val="single" w:sz="4" w:space="0" w:color="auto"/>
            </w:tcBorders>
            <w:shd w:val="clear" w:color="000000" w:fill="FFFFFF"/>
            <w:noWrap/>
            <w:vAlign w:val="bottom"/>
          </w:tcPr>
          <w:p w14:paraId="1AA61162" w14:textId="3E77D84B" w:rsidR="0026408B" w:rsidRPr="00F71A0F"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tcPr>
          <w:p w14:paraId="6FF5A295" w14:textId="77777777" w:rsidR="0026408B" w:rsidRPr="00F71A0F" w:rsidRDefault="0026408B" w:rsidP="00F71A0F">
            <w:pPr>
              <w:jc w:val="center"/>
              <w:rPr>
                <w:rFonts w:ascii="Calibri" w:hAnsi="Calibri"/>
                <w:color w:val="000000"/>
                <w:sz w:val="22"/>
                <w:szCs w:val="22"/>
                <w:lang w:val="es-BO" w:eastAsia="es-BO"/>
              </w:rPr>
            </w:pPr>
          </w:p>
        </w:tc>
        <w:tc>
          <w:tcPr>
            <w:tcW w:w="969" w:type="dxa"/>
            <w:gridSpan w:val="2"/>
            <w:tcBorders>
              <w:top w:val="nil"/>
              <w:left w:val="nil"/>
              <w:bottom w:val="single" w:sz="4" w:space="0" w:color="auto"/>
              <w:right w:val="single" w:sz="4" w:space="0" w:color="auto"/>
            </w:tcBorders>
            <w:shd w:val="clear" w:color="000000" w:fill="FCD5B4"/>
            <w:noWrap/>
            <w:vAlign w:val="bottom"/>
          </w:tcPr>
          <w:p w14:paraId="3D6B20FF" w14:textId="77777777" w:rsidR="0026408B" w:rsidRPr="00F71A0F" w:rsidRDefault="0026408B" w:rsidP="00F71A0F">
            <w:pPr>
              <w:jc w:val="center"/>
              <w:rPr>
                <w:rFonts w:ascii="Calibri" w:hAnsi="Calibri"/>
                <w:color w:val="000000"/>
                <w:sz w:val="22"/>
                <w:szCs w:val="22"/>
                <w:lang w:val="es-BO" w:eastAsia="es-BO"/>
              </w:rPr>
            </w:pPr>
          </w:p>
        </w:tc>
        <w:tc>
          <w:tcPr>
            <w:tcW w:w="996" w:type="dxa"/>
            <w:gridSpan w:val="3"/>
            <w:tcBorders>
              <w:top w:val="nil"/>
              <w:left w:val="nil"/>
              <w:bottom w:val="single" w:sz="4" w:space="0" w:color="auto"/>
              <w:right w:val="single" w:sz="4" w:space="0" w:color="auto"/>
            </w:tcBorders>
            <w:shd w:val="clear" w:color="000000" w:fill="FCD5B4"/>
            <w:noWrap/>
            <w:vAlign w:val="bottom"/>
          </w:tcPr>
          <w:p w14:paraId="51DD9BA5" w14:textId="77777777" w:rsidR="0026408B" w:rsidRPr="00F71A0F" w:rsidRDefault="0026408B" w:rsidP="00F71A0F">
            <w:pPr>
              <w:jc w:val="center"/>
              <w:rPr>
                <w:rFonts w:ascii="Calibri" w:hAnsi="Calibri"/>
                <w:color w:val="000000"/>
                <w:sz w:val="22"/>
                <w:szCs w:val="22"/>
                <w:lang w:val="es-BO" w:eastAsia="es-BO"/>
              </w:rPr>
            </w:pPr>
          </w:p>
        </w:tc>
        <w:tc>
          <w:tcPr>
            <w:tcW w:w="976" w:type="dxa"/>
            <w:gridSpan w:val="4"/>
            <w:tcBorders>
              <w:top w:val="nil"/>
              <w:left w:val="nil"/>
              <w:bottom w:val="single" w:sz="4" w:space="0" w:color="auto"/>
              <w:right w:val="single" w:sz="4" w:space="0" w:color="auto"/>
            </w:tcBorders>
            <w:shd w:val="clear" w:color="000000" w:fill="FFFFFF"/>
            <w:noWrap/>
            <w:vAlign w:val="bottom"/>
          </w:tcPr>
          <w:p w14:paraId="3DA8EDF2" w14:textId="7C251210" w:rsidR="0026408B" w:rsidRPr="00F71A0F"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1</w:t>
            </w:r>
          </w:p>
        </w:tc>
      </w:tr>
      <w:tr w:rsidR="0026408B" w:rsidRPr="00F71A0F" w14:paraId="79ED19B0"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tcPr>
          <w:p w14:paraId="04AB113F" w14:textId="0B164345" w:rsidR="0026408B" w:rsidRPr="00F71A0F"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33</w:t>
            </w:r>
          </w:p>
        </w:tc>
        <w:tc>
          <w:tcPr>
            <w:tcW w:w="1953" w:type="dxa"/>
            <w:tcBorders>
              <w:top w:val="nil"/>
              <w:left w:val="nil"/>
              <w:bottom w:val="single" w:sz="4" w:space="0" w:color="auto"/>
              <w:right w:val="single" w:sz="4" w:space="0" w:color="auto"/>
            </w:tcBorders>
            <w:shd w:val="clear" w:color="000000" w:fill="FFFFFF"/>
            <w:vAlign w:val="bottom"/>
          </w:tcPr>
          <w:p w14:paraId="31C147D9" w14:textId="653D7701" w:rsidR="0026408B" w:rsidRPr="00F71A0F" w:rsidRDefault="00ED415B" w:rsidP="00F71A0F">
            <w:pPr>
              <w:rPr>
                <w:rFonts w:ascii="Arial" w:hAnsi="Arial" w:cs="Arial"/>
                <w:color w:val="000000"/>
                <w:sz w:val="20"/>
                <w:szCs w:val="20"/>
                <w:lang w:val="es-BO" w:eastAsia="es-BO"/>
              </w:rPr>
            </w:pPr>
            <w:r>
              <w:rPr>
                <w:rFonts w:ascii="Arial" w:hAnsi="Arial" w:cs="Arial"/>
                <w:color w:val="000000"/>
                <w:sz w:val="20"/>
                <w:szCs w:val="20"/>
                <w:lang w:val="es-BO" w:eastAsia="es-BO"/>
              </w:rPr>
              <w:t>ROBORE</w:t>
            </w:r>
          </w:p>
        </w:tc>
        <w:tc>
          <w:tcPr>
            <w:tcW w:w="856" w:type="dxa"/>
            <w:gridSpan w:val="2"/>
            <w:tcBorders>
              <w:top w:val="nil"/>
              <w:left w:val="nil"/>
              <w:bottom w:val="single" w:sz="4" w:space="0" w:color="auto"/>
              <w:right w:val="single" w:sz="4" w:space="0" w:color="auto"/>
            </w:tcBorders>
            <w:shd w:val="clear" w:color="000000" w:fill="FCD5B4"/>
            <w:noWrap/>
            <w:vAlign w:val="bottom"/>
          </w:tcPr>
          <w:p w14:paraId="5EEE1EE1" w14:textId="77777777" w:rsidR="0026408B" w:rsidRPr="00F71A0F" w:rsidRDefault="0026408B" w:rsidP="00F71A0F">
            <w:pPr>
              <w:jc w:val="center"/>
              <w:rPr>
                <w:rFonts w:ascii="Calibri" w:hAnsi="Calibri"/>
                <w:color w:val="000000"/>
                <w:sz w:val="22"/>
                <w:szCs w:val="22"/>
                <w:lang w:val="es-BO" w:eastAsia="es-BO"/>
              </w:rPr>
            </w:pPr>
          </w:p>
        </w:tc>
        <w:tc>
          <w:tcPr>
            <w:tcW w:w="881" w:type="dxa"/>
            <w:gridSpan w:val="2"/>
            <w:tcBorders>
              <w:top w:val="nil"/>
              <w:left w:val="nil"/>
              <w:bottom w:val="single" w:sz="4" w:space="0" w:color="auto"/>
              <w:right w:val="single" w:sz="4" w:space="0" w:color="auto"/>
            </w:tcBorders>
            <w:shd w:val="clear" w:color="000000" w:fill="FCD5B4"/>
            <w:noWrap/>
            <w:vAlign w:val="bottom"/>
          </w:tcPr>
          <w:p w14:paraId="70238FC7" w14:textId="77777777" w:rsidR="0026408B" w:rsidRPr="00F71A0F" w:rsidRDefault="0026408B" w:rsidP="00F71A0F">
            <w:pPr>
              <w:jc w:val="center"/>
              <w:rPr>
                <w:rFonts w:ascii="Calibri" w:hAnsi="Calibri"/>
                <w:color w:val="000000"/>
                <w:sz w:val="22"/>
                <w:szCs w:val="22"/>
                <w:lang w:val="es-BO" w:eastAsia="es-BO"/>
              </w:rPr>
            </w:pPr>
          </w:p>
        </w:tc>
        <w:tc>
          <w:tcPr>
            <w:tcW w:w="1152" w:type="dxa"/>
            <w:gridSpan w:val="4"/>
            <w:tcBorders>
              <w:top w:val="nil"/>
              <w:left w:val="nil"/>
              <w:bottom w:val="single" w:sz="4" w:space="0" w:color="auto"/>
              <w:right w:val="single" w:sz="4" w:space="0" w:color="auto"/>
            </w:tcBorders>
            <w:shd w:val="clear" w:color="000000" w:fill="FCD5B4"/>
            <w:noWrap/>
            <w:vAlign w:val="bottom"/>
          </w:tcPr>
          <w:p w14:paraId="1F4FB0AB" w14:textId="77777777" w:rsidR="0026408B" w:rsidRPr="00F71A0F" w:rsidRDefault="0026408B" w:rsidP="00F71A0F">
            <w:pPr>
              <w:jc w:val="center"/>
              <w:rPr>
                <w:rFonts w:ascii="Calibri" w:hAnsi="Calibri"/>
                <w:color w:val="000000"/>
                <w:sz w:val="22"/>
                <w:szCs w:val="22"/>
                <w:lang w:val="es-BO" w:eastAsia="es-BO"/>
              </w:rPr>
            </w:pPr>
          </w:p>
        </w:tc>
        <w:tc>
          <w:tcPr>
            <w:tcW w:w="794" w:type="dxa"/>
            <w:gridSpan w:val="2"/>
            <w:tcBorders>
              <w:top w:val="nil"/>
              <w:left w:val="nil"/>
              <w:bottom w:val="single" w:sz="4" w:space="0" w:color="auto"/>
              <w:right w:val="single" w:sz="4" w:space="0" w:color="auto"/>
            </w:tcBorders>
            <w:shd w:val="clear" w:color="000000" w:fill="FFFFFF"/>
            <w:noWrap/>
            <w:vAlign w:val="bottom"/>
          </w:tcPr>
          <w:p w14:paraId="4F394ED6" w14:textId="21F058A6" w:rsidR="0026408B" w:rsidRPr="00F71A0F"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2</w:t>
            </w:r>
          </w:p>
        </w:tc>
        <w:tc>
          <w:tcPr>
            <w:tcW w:w="969" w:type="dxa"/>
            <w:gridSpan w:val="2"/>
            <w:tcBorders>
              <w:top w:val="nil"/>
              <w:left w:val="nil"/>
              <w:bottom w:val="single" w:sz="4" w:space="0" w:color="auto"/>
              <w:right w:val="single" w:sz="4" w:space="0" w:color="auto"/>
            </w:tcBorders>
            <w:shd w:val="clear" w:color="000000" w:fill="FCD5B4"/>
            <w:noWrap/>
            <w:vAlign w:val="bottom"/>
          </w:tcPr>
          <w:p w14:paraId="649242DA" w14:textId="77777777" w:rsidR="0026408B" w:rsidRPr="00F71A0F" w:rsidRDefault="0026408B" w:rsidP="00F71A0F">
            <w:pPr>
              <w:jc w:val="center"/>
              <w:rPr>
                <w:rFonts w:ascii="Calibri" w:hAnsi="Calibri"/>
                <w:color w:val="000000"/>
                <w:sz w:val="22"/>
                <w:szCs w:val="22"/>
                <w:lang w:val="es-BO" w:eastAsia="es-BO"/>
              </w:rPr>
            </w:pPr>
          </w:p>
        </w:tc>
        <w:tc>
          <w:tcPr>
            <w:tcW w:w="969" w:type="dxa"/>
            <w:gridSpan w:val="2"/>
            <w:tcBorders>
              <w:top w:val="nil"/>
              <w:left w:val="nil"/>
              <w:bottom w:val="single" w:sz="4" w:space="0" w:color="auto"/>
              <w:right w:val="single" w:sz="4" w:space="0" w:color="auto"/>
            </w:tcBorders>
            <w:shd w:val="clear" w:color="000000" w:fill="FCD5B4"/>
            <w:noWrap/>
            <w:vAlign w:val="bottom"/>
          </w:tcPr>
          <w:p w14:paraId="5A1BA09A" w14:textId="77777777" w:rsidR="0026408B" w:rsidRPr="00F71A0F" w:rsidRDefault="0026408B" w:rsidP="00F71A0F">
            <w:pPr>
              <w:jc w:val="center"/>
              <w:rPr>
                <w:rFonts w:ascii="Calibri" w:hAnsi="Calibri"/>
                <w:color w:val="000000"/>
                <w:sz w:val="22"/>
                <w:szCs w:val="22"/>
                <w:lang w:val="es-BO" w:eastAsia="es-BO"/>
              </w:rPr>
            </w:pPr>
          </w:p>
        </w:tc>
        <w:tc>
          <w:tcPr>
            <w:tcW w:w="996" w:type="dxa"/>
            <w:gridSpan w:val="3"/>
            <w:tcBorders>
              <w:top w:val="nil"/>
              <w:left w:val="nil"/>
              <w:bottom w:val="single" w:sz="4" w:space="0" w:color="auto"/>
              <w:right w:val="single" w:sz="4" w:space="0" w:color="auto"/>
            </w:tcBorders>
            <w:shd w:val="clear" w:color="000000" w:fill="FCD5B4"/>
            <w:noWrap/>
            <w:vAlign w:val="bottom"/>
          </w:tcPr>
          <w:p w14:paraId="70ED1400" w14:textId="77777777" w:rsidR="0026408B" w:rsidRPr="00F71A0F" w:rsidRDefault="0026408B" w:rsidP="00F71A0F">
            <w:pPr>
              <w:jc w:val="center"/>
              <w:rPr>
                <w:rFonts w:ascii="Calibri" w:hAnsi="Calibri"/>
                <w:color w:val="000000"/>
                <w:sz w:val="22"/>
                <w:szCs w:val="22"/>
                <w:lang w:val="es-BO" w:eastAsia="es-BO"/>
              </w:rPr>
            </w:pPr>
          </w:p>
        </w:tc>
        <w:tc>
          <w:tcPr>
            <w:tcW w:w="976" w:type="dxa"/>
            <w:gridSpan w:val="4"/>
            <w:tcBorders>
              <w:top w:val="nil"/>
              <w:left w:val="nil"/>
              <w:bottom w:val="single" w:sz="4" w:space="0" w:color="auto"/>
              <w:right w:val="single" w:sz="4" w:space="0" w:color="auto"/>
            </w:tcBorders>
            <w:shd w:val="clear" w:color="000000" w:fill="FFFFFF"/>
            <w:noWrap/>
            <w:vAlign w:val="bottom"/>
          </w:tcPr>
          <w:p w14:paraId="52253EF5" w14:textId="648069B1" w:rsidR="0026408B" w:rsidRPr="00F71A0F"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1</w:t>
            </w:r>
          </w:p>
        </w:tc>
      </w:tr>
      <w:tr w:rsidR="00ED415B" w:rsidRPr="00F71A0F" w14:paraId="18212FE5"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tcPr>
          <w:p w14:paraId="071865A0" w14:textId="74A4874B" w:rsidR="00ED415B"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34</w:t>
            </w:r>
          </w:p>
        </w:tc>
        <w:tc>
          <w:tcPr>
            <w:tcW w:w="1953" w:type="dxa"/>
            <w:tcBorders>
              <w:top w:val="nil"/>
              <w:left w:val="nil"/>
              <w:bottom w:val="single" w:sz="4" w:space="0" w:color="auto"/>
              <w:right w:val="single" w:sz="4" w:space="0" w:color="auto"/>
            </w:tcBorders>
            <w:shd w:val="clear" w:color="000000" w:fill="FFFFFF"/>
            <w:vAlign w:val="bottom"/>
          </w:tcPr>
          <w:p w14:paraId="4DFF5203" w14:textId="1A0B0230" w:rsidR="00ED415B" w:rsidRDefault="00ED415B" w:rsidP="00F71A0F">
            <w:pPr>
              <w:rPr>
                <w:rFonts w:ascii="Arial" w:hAnsi="Arial" w:cs="Arial"/>
                <w:color w:val="000000"/>
                <w:sz w:val="20"/>
                <w:szCs w:val="20"/>
                <w:lang w:val="es-BO" w:eastAsia="es-BO"/>
              </w:rPr>
            </w:pPr>
            <w:r>
              <w:rPr>
                <w:rFonts w:ascii="Arial" w:hAnsi="Arial" w:cs="Arial"/>
                <w:color w:val="000000"/>
                <w:sz w:val="20"/>
                <w:szCs w:val="20"/>
                <w:lang w:val="es-BO" w:eastAsia="es-BO"/>
              </w:rPr>
              <w:t>COPACABANA LPZ</w:t>
            </w:r>
          </w:p>
        </w:tc>
        <w:tc>
          <w:tcPr>
            <w:tcW w:w="856" w:type="dxa"/>
            <w:gridSpan w:val="2"/>
            <w:tcBorders>
              <w:top w:val="nil"/>
              <w:left w:val="nil"/>
              <w:bottom w:val="single" w:sz="4" w:space="0" w:color="auto"/>
              <w:right w:val="single" w:sz="4" w:space="0" w:color="auto"/>
            </w:tcBorders>
            <w:shd w:val="clear" w:color="000000" w:fill="FCD5B4"/>
            <w:noWrap/>
            <w:vAlign w:val="bottom"/>
          </w:tcPr>
          <w:p w14:paraId="56FA2158" w14:textId="77777777" w:rsidR="00ED415B" w:rsidRPr="00F71A0F" w:rsidRDefault="00ED415B" w:rsidP="00F71A0F">
            <w:pPr>
              <w:jc w:val="center"/>
              <w:rPr>
                <w:rFonts w:ascii="Calibri" w:hAnsi="Calibri"/>
                <w:color w:val="000000"/>
                <w:sz w:val="22"/>
                <w:szCs w:val="22"/>
                <w:lang w:val="es-BO" w:eastAsia="es-BO"/>
              </w:rPr>
            </w:pPr>
          </w:p>
        </w:tc>
        <w:tc>
          <w:tcPr>
            <w:tcW w:w="881" w:type="dxa"/>
            <w:gridSpan w:val="2"/>
            <w:tcBorders>
              <w:top w:val="nil"/>
              <w:left w:val="nil"/>
              <w:bottom w:val="single" w:sz="4" w:space="0" w:color="auto"/>
              <w:right w:val="single" w:sz="4" w:space="0" w:color="auto"/>
            </w:tcBorders>
            <w:shd w:val="clear" w:color="000000" w:fill="FCD5B4"/>
            <w:noWrap/>
            <w:vAlign w:val="bottom"/>
          </w:tcPr>
          <w:p w14:paraId="54DE0828" w14:textId="77777777" w:rsidR="00ED415B" w:rsidRPr="00F71A0F" w:rsidRDefault="00ED415B" w:rsidP="00F71A0F">
            <w:pPr>
              <w:jc w:val="center"/>
              <w:rPr>
                <w:rFonts w:ascii="Calibri" w:hAnsi="Calibri"/>
                <w:color w:val="000000"/>
                <w:sz w:val="22"/>
                <w:szCs w:val="22"/>
                <w:lang w:val="es-BO" w:eastAsia="es-BO"/>
              </w:rPr>
            </w:pPr>
          </w:p>
        </w:tc>
        <w:tc>
          <w:tcPr>
            <w:tcW w:w="1152" w:type="dxa"/>
            <w:gridSpan w:val="4"/>
            <w:tcBorders>
              <w:top w:val="nil"/>
              <w:left w:val="nil"/>
              <w:bottom w:val="single" w:sz="4" w:space="0" w:color="auto"/>
              <w:right w:val="single" w:sz="4" w:space="0" w:color="auto"/>
            </w:tcBorders>
            <w:shd w:val="clear" w:color="000000" w:fill="FCD5B4"/>
            <w:noWrap/>
            <w:vAlign w:val="bottom"/>
          </w:tcPr>
          <w:p w14:paraId="64EBC28B" w14:textId="77777777" w:rsidR="00ED415B" w:rsidRPr="00F71A0F" w:rsidRDefault="00ED415B" w:rsidP="00F71A0F">
            <w:pPr>
              <w:jc w:val="center"/>
              <w:rPr>
                <w:rFonts w:ascii="Calibri" w:hAnsi="Calibri"/>
                <w:color w:val="000000"/>
                <w:sz w:val="22"/>
                <w:szCs w:val="22"/>
                <w:lang w:val="es-BO" w:eastAsia="es-BO"/>
              </w:rPr>
            </w:pPr>
          </w:p>
        </w:tc>
        <w:tc>
          <w:tcPr>
            <w:tcW w:w="794" w:type="dxa"/>
            <w:gridSpan w:val="2"/>
            <w:tcBorders>
              <w:top w:val="nil"/>
              <w:left w:val="nil"/>
              <w:bottom w:val="single" w:sz="4" w:space="0" w:color="auto"/>
              <w:right w:val="single" w:sz="4" w:space="0" w:color="auto"/>
            </w:tcBorders>
            <w:shd w:val="clear" w:color="000000" w:fill="FFFFFF"/>
            <w:noWrap/>
            <w:vAlign w:val="bottom"/>
          </w:tcPr>
          <w:p w14:paraId="43932A6F" w14:textId="3E85355D" w:rsidR="00ED415B"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1</w:t>
            </w:r>
          </w:p>
        </w:tc>
        <w:tc>
          <w:tcPr>
            <w:tcW w:w="969" w:type="dxa"/>
            <w:gridSpan w:val="2"/>
            <w:tcBorders>
              <w:top w:val="nil"/>
              <w:left w:val="nil"/>
              <w:bottom w:val="single" w:sz="4" w:space="0" w:color="auto"/>
              <w:right w:val="single" w:sz="4" w:space="0" w:color="auto"/>
            </w:tcBorders>
            <w:shd w:val="clear" w:color="000000" w:fill="FCD5B4"/>
            <w:noWrap/>
            <w:vAlign w:val="bottom"/>
          </w:tcPr>
          <w:p w14:paraId="7FCFB94A" w14:textId="77777777" w:rsidR="00ED415B" w:rsidRPr="00F71A0F" w:rsidRDefault="00ED415B" w:rsidP="00F71A0F">
            <w:pPr>
              <w:jc w:val="center"/>
              <w:rPr>
                <w:rFonts w:ascii="Calibri" w:hAnsi="Calibri"/>
                <w:color w:val="000000"/>
                <w:sz w:val="22"/>
                <w:szCs w:val="22"/>
                <w:lang w:val="es-BO" w:eastAsia="es-BO"/>
              </w:rPr>
            </w:pPr>
          </w:p>
        </w:tc>
        <w:tc>
          <w:tcPr>
            <w:tcW w:w="969" w:type="dxa"/>
            <w:gridSpan w:val="2"/>
            <w:tcBorders>
              <w:top w:val="nil"/>
              <w:left w:val="nil"/>
              <w:bottom w:val="single" w:sz="4" w:space="0" w:color="auto"/>
              <w:right w:val="single" w:sz="4" w:space="0" w:color="auto"/>
            </w:tcBorders>
            <w:shd w:val="clear" w:color="000000" w:fill="FCD5B4"/>
            <w:noWrap/>
            <w:vAlign w:val="bottom"/>
          </w:tcPr>
          <w:p w14:paraId="5F044B56" w14:textId="77777777" w:rsidR="00ED415B" w:rsidRPr="00F71A0F" w:rsidRDefault="00ED415B" w:rsidP="00F71A0F">
            <w:pPr>
              <w:jc w:val="center"/>
              <w:rPr>
                <w:rFonts w:ascii="Calibri" w:hAnsi="Calibri"/>
                <w:color w:val="000000"/>
                <w:sz w:val="22"/>
                <w:szCs w:val="22"/>
                <w:lang w:val="es-BO" w:eastAsia="es-BO"/>
              </w:rPr>
            </w:pPr>
          </w:p>
        </w:tc>
        <w:tc>
          <w:tcPr>
            <w:tcW w:w="996" w:type="dxa"/>
            <w:gridSpan w:val="3"/>
            <w:tcBorders>
              <w:top w:val="nil"/>
              <w:left w:val="nil"/>
              <w:bottom w:val="single" w:sz="4" w:space="0" w:color="auto"/>
              <w:right w:val="single" w:sz="4" w:space="0" w:color="auto"/>
            </w:tcBorders>
            <w:shd w:val="clear" w:color="000000" w:fill="FCD5B4"/>
            <w:noWrap/>
            <w:vAlign w:val="bottom"/>
          </w:tcPr>
          <w:p w14:paraId="42CAFB08" w14:textId="77777777" w:rsidR="00ED415B" w:rsidRPr="00F71A0F" w:rsidRDefault="00ED415B" w:rsidP="00F71A0F">
            <w:pPr>
              <w:jc w:val="center"/>
              <w:rPr>
                <w:rFonts w:ascii="Calibri" w:hAnsi="Calibri"/>
                <w:color w:val="000000"/>
                <w:sz w:val="22"/>
                <w:szCs w:val="22"/>
                <w:lang w:val="es-BO" w:eastAsia="es-BO"/>
              </w:rPr>
            </w:pPr>
          </w:p>
        </w:tc>
        <w:tc>
          <w:tcPr>
            <w:tcW w:w="976" w:type="dxa"/>
            <w:gridSpan w:val="4"/>
            <w:tcBorders>
              <w:top w:val="nil"/>
              <w:left w:val="nil"/>
              <w:bottom w:val="single" w:sz="4" w:space="0" w:color="auto"/>
              <w:right w:val="single" w:sz="4" w:space="0" w:color="auto"/>
            </w:tcBorders>
            <w:shd w:val="clear" w:color="000000" w:fill="FFFFFF"/>
            <w:noWrap/>
            <w:vAlign w:val="bottom"/>
          </w:tcPr>
          <w:p w14:paraId="000D451E" w14:textId="54DAEBD2" w:rsidR="00ED415B"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1</w:t>
            </w:r>
          </w:p>
        </w:tc>
      </w:tr>
      <w:tr w:rsidR="00ED415B" w:rsidRPr="00F71A0F" w14:paraId="48975B0C" w14:textId="77777777" w:rsidTr="00F71A0F">
        <w:trPr>
          <w:gridAfter w:val="2"/>
          <w:wAfter w:w="3117" w:type="dxa"/>
          <w:trHeight w:val="279"/>
        </w:trPr>
        <w:tc>
          <w:tcPr>
            <w:tcW w:w="475" w:type="dxa"/>
            <w:tcBorders>
              <w:top w:val="nil"/>
              <w:left w:val="single" w:sz="4" w:space="0" w:color="auto"/>
              <w:bottom w:val="single" w:sz="4" w:space="0" w:color="auto"/>
              <w:right w:val="single" w:sz="4" w:space="0" w:color="auto"/>
            </w:tcBorders>
            <w:shd w:val="clear" w:color="000000" w:fill="FFFFFF"/>
            <w:noWrap/>
            <w:vAlign w:val="bottom"/>
          </w:tcPr>
          <w:p w14:paraId="20B44AF7" w14:textId="4B80CDEC" w:rsidR="00ED415B"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35</w:t>
            </w:r>
          </w:p>
        </w:tc>
        <w:tc>
          <w:tcPr>
            <w:tcW w:w="1953" w:type="dxa"/>
            <w:tcBorders>
              <w:top w:val="nil"/>
              <w:left w:val="nil"/>
              <w:bottom w:val="single" w:sz="4" w:space="0" w:color="auto"/>
              <w:right w:val="single" w:sz="4" w:space="0" w:color="auto"/>
            </w:tcBorders>
            <w:shd w:val="clear" w:color="000000" w:fill="FFFFFF"/>
            <w:vAlign w:val="bottom"/>
          </w:tcPr>
          <w:p w14:paraId="3FAC9C47" w14:textId="3BEFDD5A" w:rsidR="00ED415B" w:rsidRDefault="00ED415B" w:rsidP="00F71A0F">
            <w:pPr>
              <w:rPr>
                <w:rFonts w:ascii="Arial" w:hAnsi="Arial" w:cs="Arial"/>
                <w:color w:val="000000"/>
                <w:sz w:val="20"/>
                <w:szCs w:val="20"/>
                <w:lang w:val="es-BO" w:eastAsia="es-BO"/>
              </w:rPr>
            </w:pPr>
            <w:r>
              <w:rPr>
                <w:rFonts w:ascii="Arial" w:hAnsi="Arial" w:cs="Arial"/>
                <w:color w:val="000000"/>
                <w:sz w:val="20"/>
                <w:szCs w:val="20"/>
                <w:lang w:val="es-BO" w:eastAsia="es-BO"/>
              </w:rPr>
              <w:t>RURENABAQUE</w:t>
            </w:r>
          </w:p>
        </w:tc>
        <w:tc>
          <w:tcPr>
            <w:tcW w:w="856" w:type="dxa"/>
            <w:gridSpan w:val="2"/>
            <w:tcBorders>
              <w:top w:val="nil"/>
              <w:left w:val="nil"/>
              <w:bottom w:val="single" w:sz="4" w:space="0" w:color="auto"/>
              <w:right w:val="single" w:sz="4" w:space="0" w:color="auto"/>
            </w:tcBorders>
            <w:shd w:val="clear" w:color="000000" w:fill="FCD5B4"/>
            <w:noWrap/>
            <w:vAlign w:val="bottom"/>
          </w:tcPr>
          <w:p w14:paraId="5BF4329F" w14:textId="77777777" w:rsidR="00ED415B" w:rsidRPr="00F71A0F" w:rsidRDefault="00ED415B" w:rsidP="00F71A0F">
            <w:pPr>
              <w:jc w:val="center"/>
              <w:rPr>
                <w:rFonts w:ascii="Calibri" w:hAnsi="Calibri"/>
                <w:color w:val="000000"/>
                <w:sz w:val="22"/>
                <w:szCs w:val="22"/>
                <w:lang w:val="es-BO" w:eastAsia="es-BO"/>
              </w:rPr>
            </w:pPr>
          </w:p>
        </w:tc>
        <w:tc>
          <w:tcPr>
            <w:tcW w:w="881" w:type="dxa"/>
            <w:gridSpan w:val="2"/>
            <w:tcBorders>
              <w:top w:val="nil"/>
              <w:left w:val="nil"/>
              <w:bottom w:val="single" w:sz="4" w:space="0" w:color="auto"/>
              <w:right w:val="single" w:sz="4" w:space="0" w:color="auto"/>
            </w:tcBorders>
            <w:shd w:val="clear" w:color="000000" w:fill="FCD5B4"/>
            <w:noWrap/>
            <w:vAlign w:val="bottom"/>
          </w:tcPr>
          <w:p w14:paraId="4246EE01" w14:textId="77777777" w:rsidR="00ED415B" w:rsidRPr="00F71A0F" w:rsidRDefault="00ED415B" w:rsidP="00F71A0F">
            <w:pPr>
              <w:jc w:val="center"/>
              <w:rPr>
                <w:rFonts w:ascii="Calibri" w:hAnsi="Calibri"/>
                <w:color w:val="000000"/>
                <w:sz w:val="22"/>
                <w:szCs w:val="22"/>
                <w:lang w:val="es-BO" w:eastAsia="es-BO"/>
              </w:rPr>
            </w:pPr>
          </w:p>
        </w:tc>
        <w:tc>
          <w:tcPr>
            <w:tcW w:w="1152" w:type="dxa"/>
            <w:gridSpan w:val="4"/>
            <w:tcBorders>
              <w:top w:val="nil"/>
              <w:left w:val="nil"/>
              <w:bottom w:val="single" w:sz="4" w:space="0" w:color="auto"/>
              <w:right w:val="single" w:sz="4" w:space="0" w:color="auto"/>
            </w:tcBorders>
            <w:shd w:val="clear" w:color="000000" w:fill="FCD5B4"/>
            <w:noWrap/>
            <w:vAlign w:val="bottom"/>
          </w:tcPr>
          <w:p w14:paraId="362579F3" w14:textId="77777777" w:rsidR="00ED415B" w:rsidRPr="00F71A0F" w:rsidRDefault="00ED415B" w:rsidP="00F71A0F">
            <w:pPr>
              <w:jc w:val="center"/>
              <w:rPr>
                <w:rFonts w:ascii="Calibri" w:hAnsi="Calibri"/>
                <w:color w:val="000000"/>
                <w:sz w:val="22"/>
                <w:szCs w:val="22"/>
                <w:lang w:val="es-BO" w:eastAsia="es-BO"/>
              </w:rPr>
            </w:pPr>
          </w:p>
        </w:tc>
        <w:tc>
          <w:tcPr>
            <w:tcW w:w="794" w:type="dxa"/>
            <w:gridSpan w:val="2"/>
            <w:tcBorders>
              <w:top w:val="nil"/>
              <w:left w:val="nil"/>
              <w:bottom w:val="single" w:sz="4" w:space="0" w:color="auto"/>
              <w:right w:val="single" w:sz="4" w:space="0" w:color="auto"/>
            </w:tcBorders>
            <w:shd w:val="clear" w:color="000000" w:fill="FFFFFF"/>
            <w:noWrap/>
            <w:vAlign w:val="bottom"/>
          </w:tcPr>
          <w:p w14:paraId="56C43418" w14:textId="338D1495" w:rsidR="00ED415B"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4</w:t>
            </w:r>
          </w:p>
        </w:tc>
        <w:tc>
          <w:tcPr>
            <w:tcW w:w="969" w:type="dxa"/>
            <w:gridSpan w:val="2"/>
            <w:tcBorders>
              <w:top w:val="nil"/>
              <w:left w:val="nil"/>
              <w:bottom w:val="single" w:sz="4" w:space="0" w:color="auto"/>
              <w:right w:val="single" w:sz="4" w:space="0" w:color="auto"/>
            </w:tcBorders>
            <w:shd w:val="clear" w:color="000000" w:fill="FCD5B4"/>
            <w:noWrap/>
            <w:vAlign w:val="bottom"/>
          </w:tcPr>
          <w:p w14:paraId="400F6E3C" w14:textId="77777777" w:rsidR="00ED415B" w:rsidRPr="00F71A0F" w:rsidRDefault="00ED415B" w:rsidP="00F71A0F">
            <w:pPr>
              <w:jc w:val="center"/>
              <w:rPr>
                <w:rFonts w:ascii="Calibri" w:hAnsi="Calibri"/>
                <w:color w:val="000000"/>
                <w:sz w:val="22"/>
                <w:szCs w:val="22"/>
                <w:lang w:val="es-BO" w:eastAsia="es-BO"/>
              </w:rPr>
            </w:pPr>
          </w:p>
        </w:tc>
        <w:tc>
          <w:tcPr>
            <w:tcW w:w="969" w:type="dxa"/>
            <w:gridSpan w:val="2"/>
            <w:tcBorders>
              <w:top w:val="nil"/>
              <w:left w:val="nil"/>
              <w:bottom w:val="single" w:sz="4" w:space="0" w:color="auto"/>
              <w:right w:val="single" w:sz="4" w:space="0" w:color="auto"/>
            </w:tcBorders>
            <w:shd w:val="clear" w:color="000000" w:fill="FCD5B4"/>
            <w:noWrap/>
            <w:vAlign w:val="bottom"/>
          </w:tcPr>
          <w:p w14:paraId="2B04D4C1" w14:textId="77777777" w:rsidR="00ED415B" w:rsidRPr="00F71A0F" w:rsidRDefault="00ED415B" w:rsidP="00F71A0F">
            <w:pPr>
              <w:jc w:val="center"/>
              <w:rPr>
                <w:rFonts w:ascii="Calibri" w:hAnsi="Calibri"/>
                <w:color w:val="000000"/>
                <w:sz w:val="22"/>
                <w:szCs w:val="22"/>
                <w:lang w:val="es-BO" w:eastAsia="es-BO"/>
              </w:rPr>
            </w:pPr>
          </w:p>
        </w:tc>
        <w:tc>
          <w:tcPr>
            <w:tcW w:w="996" w:type="dxa"/>
            <w:gridSpan w:val="3"/>
            <w:tcBorders>
              <w:top w:val="nil"/>
              <w:left w:val="nil"/>
              <w:bottom w:val="single" w:sz="4" w:space="0" w:color="auto"/>
              <w:right w:val="single" w:sz="4" w:space="0" w:color="auto"/>
            </w:tcBorders>
            <w:shd w:val="clear" w:color="000000" w:fill="FCD5B4"/>
            <w:noWrap/>
            <w:vAlign w:val="bottom"/>
          </w:tcPr>
          <w:p w14:paraId="7362CB99" w14:textId="77777777" w:rsidR="00ED415B" w:rsidRPr="00F71A0F" w:rsidRDefault="00ED415B" w:rsidP="00F71A0F">
            <w:pPr>
              <w:jc w:val="center"/>
              <w:rPr>
                <w:rFonts w:ascii="Calibri" w:hAnsi="Calibri"/>
                <w:color w:val="000000"/>
                <w:sz w:val="22"/>
                <w:szCs w:val="22"/>
                <w:lang w:val="es-BO" w:eastAsia="es-BO"/>
              </w:rPr>
            </w:pPr>
          </w:p>
        </w:tc>
        <w:tc>
          <w:tcPr>
            <w:tcW w:w="976" w:type="dxa"/>
            <w:gridSpan w:val="4"/>
            <w:tcBorders>
              <w:top w:val="nil"/>
              <w:left w:val="nil"/>
              <w:bottom w:val="single" w:sz="4" w:space="0" w:color="auto"/>
              <w:right w:val="single" w:sz="4" w:space="0" w:color="auto"/>
            </w:tcBorders>
            <w:shd w:val="clear" w:color="000000" w:fill="FFFFFF"/>
            <w:noWrap/>
            <w:vAlign w:val="bottom"/>
          </w:tcPr>
          <w:p w14:paraId="3029A478" w14:textId="35179EF3" w:rsidR="00ED415B" w:rsidRDefault="00ED415B" w:rsidP="00F71A0F">
            <w:pPr>
              <w:jc w:val="center"/>
              <w:rPr>
                <w:rFonts w:ascii="Calibri" w:hAnsi="Calibri"/>
                <w:color w:val="000000"/>
                <w:sz w:val="22"/>
                <w:szCs w:val="22"/>
                <w:lang w:val="es-BO" w:eastAsia="es-BO"/>
              </w:rPr>
            </w:pPr>
            <w:r>
              <w:rPr>
                <w:rFonts w:ascii="Calibri" w:hAnsi="Calibri"/>
                <w:color w:val="000000"/>
                <w:sz w:val="22"/>
                <w:szCs w:val="22"/>
                <w:lang w:val="es-BO" w:eastAsia="es-BO"/>
              </w:rPr>
              <w:t>3</w:t>
            </w:r>
          </w:p>
        </w:tc>
      </w:tr>
      <w:tr w:rsidR="00F71A0F" w:rsidRPr="00F71A0F" w14:paraId="3E1A25E6" w14:textId="77777777" w:rsidTr="00F71A0F">
        <w:trPr>
          <w:gridAfter w:val="2"/>
          <w:wAfter w:w="3117" w:type="dxa"/>
          <w:trHeight w:val="279"/>
        </w:trPr>
        <w:tc>
          <w:tcPr>
            <w:tcW w:w="10021" w:type="dxa"/>
            <w:gridSpan w:val="23"/>
            <w:vMerge w:val="restart"/>
            <w:tcBorders>
              <w:top w:val="nil"/>
              <w:left w:val="nil"/>
              <w:bottom w:val="nil"/>
              <w:right w:val="nil"/>
            </w:tcBorders>
            <w:shd w:val="clear" w:color="000000" w:fill="FFFFFF"/>
            <w:hideMark/>
          </w:tcPr>
          <w:p w14:paraId="6C1D60DE" w14:textId="77777777" w:rsidR="00F71A0F" w:rsidRPr="00F71A0F" w:rsidRDefault="00F71A0F" w:rsidP="00F71A0F">
            <w:pPr>
              <w:rPr>
                <w:rFonts w:ascii="Calibri" w:hAnsi="Calibri"/>
                <w:color w:val="000000"/>
                <w:sz w:val="22"/>
                <w:szCs w:val="22"/>
                <w:lang w:val="es-BO" w:eastAsia="es-BO"/>
              </w:rPr>
            </w:pPr>
            <w:r w:rsidRPr="00F71A0F">
              <w:rPr>
                <w:rFonts w:ascii="Calibri" w:hAnsi="Calibri"/>
                <w:color w:val="000000"/>
                <w:sz w:val="22"/>
                <w:szCs w:val="22"/>
                <w:lang w:val="es-BO" w:eastAsia="es-BO"/>
              </w:rPr>
              <w:t>Los precios incluyen; manipuleo, estibaje, embalaje, reforzamiento de embalaje, carga  y descarga, y entrega puerta a puerta.</w:t>
            </w:r>
          </w:p>
        </w:tc>
      </w:tr>
      <w:tr w:rsidR="00F71A0F" w:rsidRPr="00F71A0F" w14:paraId="2E131861" w14:textId="77777777" w:rsidTr="00F71A0F">
        <w:trPr>
          <w:gridAfter w:val="2"/>
          <w:wAfter w:w="3117" w:type="dxa"/>
          <w:trHeight w:val="279"/>
        </w:trPr>
        <w:tc>
          <w:tcPr>
            <w:tcW w:w="10021" w:type="dxa"/>
            <w:gridSpan w:val="23"/>
            <w:vMerge/>
            <w:tcBorders>
              <w:top w:val="nil"/>
              <w:left w:val="nil"/>
              <w:bottom w:val="nil"/>
              <w:right w:val="nil"/>
            </w:tcBorders>
            <w:vAlign w:val="center"/>
            <w:hideMark/>
          </w:tcPr>
          <w:p w14:paraId="0C2CCF23" w14:textId="77777777" w:rsidR="00F71A0F" w:rsidRPr="00F71A0F" w:rsidRDefault="00F71A0F" w:rsidP="00F71A0F">
            <w:pPr>
              <w:rPr>
                <w:rFonts w:ascii="Calibri" w:hAnsi="Calibri"/>
                <w:color w:val="000000"/>
                <w:sz w:val="22"/>
                <w:szCs w:val="22"/>
                <w:lang w:val="es-BO" w:eastAsia="es-BO"/>
              </w:rPr>
            </w:pPr>
          </w:p>
        </w:tc>
      </w:tr>
      <w:tr w:rsidR="00F71A0F" w:rsidRPr="00F71A0F" w14:paraId="622F3B4A" w14:textId="77777777" w:rsidTr="00F71A0F">
        <w:tblPrEx>
          <w:tblCellMar>
            <w:top w:w="15" w:type="dxa"/>
          </w:tblCellMar>
        </w:tblPrEx>
        <w:trPr>
          <w:trHeight w:val="300"/>
        </w:trPr>
        <w:tc>
          <w:tcPr>
            <w:tcW w:w="5185" w:type="dxa"/>
            <w:gridSpan w:val="8"/>
            <w:tcBorders>
              <w:top w:val="nil"/>
              <w:left w:val="nil"/>
              <w:bottom w:val="nil"/>
              <w:right w:val="nil"/>
            </w:tcBorders>
            <w:shd w:val="clear" w:color="000000" w:fill="FFFFFF"/>
            <w:noWrap/>
            <w:vAlign w:val="bottom"/>
            <w:hideMark/>
          </w:tcPr>
          <w:p w14:paraId="2D9B1097"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ENTREGA A NIVEL NACIONAL VIA TERRESTRE DE LA PAZ A:</w:t>
            </w:r>
          </w:p>
        </w:tc>
        <w:tc>
          <w:tcPr>
            <w:tcW w:w="160" w:type="dxa"/>
            <w:gridSpan w:val="3"/>
            <w:tcBorders>
              <w:top w:val="nil"/>
              <w:left w:val="nil"/>
              <w:bottom w:val="nil"/>
              <w:right w:val="nil"/>
            </w:tcBorders>
            <w:shd w:val="clear" w:color="000000" w:fill="FFFFFF"/>
            <w:noWrap/>
            <w:vAlign w:val="bottom"/>
            <w:hideMark/>
          </w:tcPr>
          <w:p w14:paraId="30D8320B" w14:textId="77777777" w:rsidR="00F71A0F" w:rsidRPr="00F71A0F" w:rsidRDefault="00F71A0F" w:rsidP="00F71A0F">
            <w:pPr>
              <w:jc w:val="center"/>
              <w:rPr>
                <w:rFonts w:ascii="Calibri" w:hAnsi="Calibri"/>
                <w:b/>
                <w:bCs/>
                <w:color w:val="FFFFFF"/>
                <w:sz w:val="20"/>
                <w:szCs w:val="22"/>
                <w:lang w:val="es-BO" w:eastAsia="es-BO"/>
              </w:rPr>
            </w:pPr>
          </w:p>
        </w:tc>
        <w:tc>
          <w:tcPr>
            <w:tcW w:w="766" w:type="dxa"/>
            <w:tcBorders>
              <w:top w:val="nil"/>
              <w:left w:val="nil"/>
              <w:bottom w:val="nil"/>
              <w:right w:val="nil"/>
            </w:tcBorders>
            <w:shd w:val="clear" w:color="000000" w:fill="FFFFFF"/>
            <w:noWrap/>
            <w:vAlign w:val="bottom"/>
            <w:hideMark/>
          </w:tcPr>
          <w:p w14:paraId="7104AAE2" w14:textId="77777777" w:rsidR="00F71A0F" w:rsidRPr="00F71A0F" w:rsidRDefault="00F71A0F" w:rsidP="00F71A0F">
            <w:pPr>
              <w:jc w:val="center"/>
              <w:rPr>
                <w:rFonts w:ascii="Calibri" w:hAnsi="Calibri"/>
                <w:b/>
                <w:bCs/>
                <w:color w:val="FFFFFF"/>
                <w:sz w:val="20"/>
                <w:szCs w:val="22"/>
                <w:lang w:val="es-BO" w:eastAsia="es-BO"/>
              </w:rPr>
            </w:pPr>
          </w:p>
        </w:tc>
        <w:tc>
          <w:tcPr>
            <w:tcW w:w="2194" w:type="dxa"/>
            <w:gridSpan w:val="5"/>
            <w:tcBorders>
              <w:top w:val="nil"/>
              <w:left w:val="nil"/>
              <w:bottom w:val="nil"/>
              <w:right w:val="nil"/>
            </w:tcBorders>
            <w:shd w:val="clear" w:color="000000" w:fill="FFFFFF"/>
            <w:noWrap/>
            <w:vAlign w:val="bottom"/>
            <w:hideMark/>
          </w:tcPr>
          <w:p w14:paraId="5B1C869A" w14:textId="77777777" w:rsidR="00F71A0F" w:rsidRPr="00F71A0F" w:rsidRDefault="00F71A0F" w:rsidP="00F71A0F">
            <w:pPr>
              <w:jc w:val="center"/>
              <w:rPr>
                <w:rFonts w:ascii="Calibri" w:hAnsi="Calibri"/>
                <w:b/>
                <w:bCs/>
                <w:color w:val="FFFFFF"/>
                <w:sz w:val="20"/>
                <w:szCs w:val="22"/>
                <w:lang w:val="es-BO" w:eastAsia="es-BO"/>
              </w:rPr>
            </w:pPr>
          </w:p>
        </w:tc>
        <w:tc>
          <w:tcPr>
            <w:tcW w:w="893" w:type="dxa"/>
            <w:gridSpan w:val="3"/>
            <w:tcBorders>
              <w:top w:val="nil"/>
              <w:left w:val="nil"/>
              <w:bottom w:val="nil"/>
              <w:right w:val="nil"/>
            </w:tcBorders>
            <w:shd w:val="clear" w:color="000000" w:fill="FFFFFF"/>
            <w:noWrap/>
            <w:vAlign w:val="bottom"/>
            <w:hideMark/>
          </w:tcPr>
          <w:p w14:paraId="7064AE5D" w14:textId="77777777" w:rsidR="00F71A0F" w:rsidRPr="00F71A0F" w:rsidRDefault="00F71A0F" w:rsidP="00F71A0F">
            <w:pPr>
              <w:jc w:val="center"/>
              <w:rPr>
                <w:rFonts w:ascii="Calibri" w:hAnsi="Calibri"/>
                <w:b/>
                <w:bCs/>
                <w:color w:val="FFFFFF"/>
                <w:sz w:val="20"/>
                <w:szCs w:val="22"/>
                <w:lang w:val="es-BO" w:eastAsia="es-BO"/>
              </w:rPr>
            </w:pPr>
          </w:p>
        </w:tc>
        <w:tc>
          <w:tcPr>
            <w:tcW w:w="160" w:type="dxa"/>
            <w:tcBorders>
              <w:top w:val="nil"/>
              <w:left w:val="nil"/>
              <w:bottom w:val="nil"/>
              <w:right w:val="nil"/>
            </w:tcBorders>
            <w:shd w:val="clear" w:color="000000" w:fill="FFFFFF"/>
            <w:noWrap/>
            <w:vAlign w:val="bottom"/>
            <w:hideMark/>
          </w:tcPr>
          <w:p w14:paraId="61821F9E" w14:textId="77777777" w:rsidR="00F71A0F" w:rsidRPr="00F71A0F" w:rsidRDefault="00F71A0F" w:rsidP="00F71A0F">
            <w:pPr>
              <w:jc w:val="center"/>
              <w:rPr>
                <w:rFonts w:ascii="Calibri" w:hAnsi="Calibri"/>
                <w:b/>
                <w:bCs/>
                <w:color w:val="FFFFFF"/>
                <w:sz w:val="20"/>
                <w:szCs w:val="22"/>
                <w:lang w:val="es-BO" w:eastAsia="es-BO"/>
              </w:rPr>
            </w:pPr>
          </w:p>
        </w:tc>
        <w:tc>
          <w:tcPr>
            <w:tcW w:w="438" w:type="dxa"/>
            <w:tcBorders>
              <w:top w:val="nil"/>
              <w:left w:val="nil"/>
              <w:bottom w:val="nil"/>
              <w:right w:val="nil"/>
            </w:tcBorders>
            <w:shd w:val="clear" w:color="000000" w:fill="FFFFFF"/>
            <w:noWrap/>
            <w:vAlign w:val="bottom"/>
            <w:hideMark/>
          </w:tcPr>
          <w:p w14:paraId="5803D7B9" w14:textId="77777777" w:rsidR="00F71A0F" w:rsidRPr="00F71A0F" w:rsidRDefault="00F71A0F" w:rsidP="00F71A0F">
            <w:pPr>
              <w:jc w:val="center"/>
              <w:rPr>
                <w:rFonts w:ascii="Calibri" w:hAnsi="Calibri"/>
                <w:b/>
                <w:bCs/>
                <w:color w:val="FFFFFF"/>
                <w:sz w:val="20"/>
                <w:szCs w:val="22"/>
                <w:lang w:val="es-BO" w:eastAsia="es-BO"/>
              </w:rPr>
            </w:pPr>
          </w:p>
        </w:tc>
        <w:tc>
          <w:tcPr>
            <w:tcW w:w="2402" w:type="dxa"/>
            <w:gridSpan w:val="2"/>
            <w:tcBorders>
              <w:top w:val="nil"/>
              <w:left w:val="nil"/>
              <w:bottom w:val="nil"/>
              <w:right w:val="nil"/>
            </w:tcBorders>
            <w:shd w:val="clear" w:color="000000" w:fill="FFFFFF"/>
            <w:noWrap/>
            <w:vAlign w:val="bottom"/>
            <w:hideMark/>
          </w:tcPr>
          <w:p w14:paraId="2677C08E"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c>
          <w:tcPr>
            <w:tcW w:w="940" w:type="dxa"/>
            <w:tcBorders>
              <w:top w:val="nil"/>
              <w:left w:val="nil"/>
              <w:bottom w:val="nil"/>
              <w:right w:val="nil"/>
            </w:tcBorders>
            <w:shd w:val="clear" w:color="000000" w:fill="FFFFFF"/>
            <w:noWrap/>
            <w:vAlign w:val="bottom"/>
            <w:hideMark/>
          </w:tcPr>
          <w:p w14:paraId="5B22D416" w14:textId="77777777" w:rsidR="00F71A0F" w:rsidRPr="00F71A0F" w:rsidRDefault="00F71A0F" w:rsidP="00F71A0F">
            <w:pPr>
              <w:rPr>
                <w:rFonts w:ascii="Calibri" w:hAnsi="Calibri"/>
                <w:b/>
                <w:bCs/>
                <w:color w:val="FFFFFF"/>
                <w:sz w:val="22"/>
                <w:szCs w:val="22"/>
                <w:lang w:val="es-BO" w:eastAsia="es-BO"/>
              </w:rPr>
            </w:pPr>
            <w:r w:rsidRPr="00F71A0F">
              <w:rPr>
                <w:rFonts w:ascii="Calibri" w:hAnsi="Calibri"/>
                <w:b/>
                <w:bCs/>
                <w:color w:val="FFFFFF"/>
                <w:sz w:val="22"/>
                <w:szCs w:val="22"/>
                <w:lang w:val="es-BO" w:eastAsia="es-BO"/>
              </w:rPr>
              <w:t> </w:t>
            </w:r>
          </w:p>
        </w:tc>
      </w:tr>
      <w:tr w:rsidR="00F71A0F" w:rsidRPr="00F71A0F" w14:paraId="3E1722E2" w14:textId="77777777" w:rsidTr="00F71A0F">
        <w:tblPrEx>
          <w:tblCellMar>
            <w:top w:w="15" w:type="dxa"/>
          </w:tblCellMar>
        </w:tblPrEx>
        <w:trPr>
          <w:trHeight w:val="315"/>
        </w:trPr>
        <w:tc>
          <w:tcPr>
            <w:tcW w:w="2428" w:type="dxa"/>
            <w:gridSpan w:val="2"/>
            <w:tcBorders>
              <w:top w:val="nil"/>
              <w:left w:val="nil"/>
              <w:bottom w:val="nil"/>
              <w:right w:val="nil"/>
            </w:tcBorders>
            <w:shd w:val="clear" w:color="000000" w:fill="FFFFFF"/>
            <w:noWrap/>
            <w:vAlign w:val="bottom"/>
            <w:hideMark/>
          </w:tcPr>
          <w:p w14:paraId="490263EB"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w:t>
            </w:r>
            <w:r w:rsidRPr="00F71A0F">
              <w:rPr>
                <w:rFonts w:ascii="Calibri" w:hAnsi="Calibri"/>
                <w:color w:val="000000"/>
                <w:sz w:val="20"/>
                <w:szCs w:val="22"/>
                <w:lang w:val="es-BO" w:eastAsia="es-BO"/>
              </w:rPr>
              <w:t>Precio en Bolivianos)</w:t>
            </w:r>
          </w:p>
        </w:tc>
        <w:tc>
          <w:tcPr>
            <w:tcW w:w="2331" w:type="dxa"/>
            <w:gridSpan w:val="5"/>
            <w:tcBorders>
              <w:top w:val="nil"/>
              <w:left w:val="nil"/>
              <w:bottom w:val="nil"/>
              <w:right w:val="nil"/>
            </w:tcBorders>
            <w:shd w:val="clear" w:color="000000" w:fill="FFFFFF"/>
            <w:noWrap/>
            <w:vAlign w:val="bottom"/>
            <w:hideMark/>
          </w:tcPr>
          <w:p w14:paraId="7BC006A2" w14:textId="77777777" w:rsidR="00F71A0F" w:rsidRPr="00F71A0F" w:rsidRDefault="00F71A0F" w:rsidP="00F71A0F">
            <w:pPr>
              <w:jc w:val="center"/>
              <w:rPr>
                <w:rFonts w:ascii="Calibri" w:hAnsi="Calibri"/>
                <w:b/>
                <w:bCs/>
                <w:color w:val="FFFFFF"/>
                <w:sz w:val="20"/>
                <w:szCs w:val="22"/>
                <w:lang w:val="es-BO" w:eastAsia="es-BO"/>
              </w:rPr>
            </w:pPr>
          </w:p>
        </w:tc>
        <w:tc>
          <w:tcPr>
            <w:tcW w:w="426" w:type="dxa"/>
            <w:tcBorders>
              <w:top w:val="nil"/>
              <w:left w:val="nil"/>
              <w:bottom w:val="nil"/>
              <w:right w:val="nil"/>
            </w:tcBorders>
            <w:shd w:val="clear" w:color="000000" w:fill="FFFFFF"/>
            <w:noWrap/>
            <w:vAlign w:val="bottom"/>
            <w:hideMark/>
          </w:tcPr>
          <w:p w14:paraId="10CB7402" w14:textId="77777777" w:rsidR="00F71A0F" w:rsidRPr="00F71A0F" w:rsidRDefault="00F71A0F" w:rsidP="00F71A0F">
            <w:pPr>
              <w:jc w:val="center"/>
              <w:rPr>
                <w:rFonts w:ascii="Calibri" w:hAnsi="Calibri"/>
                <w:b/>
                <w:bCs/>
                <w:color w:val="FFFFFF"/>
                <w:sz w:val="20"/>
                <w:szCs w:val="22"/>
                <w:lang w:val="es-BO" w:eastAsia="es-BO"/>
              </w:rPr>
            </w:pPr>
          </w:p>
        </w:tc>
        <w:tc>
          <w:tcPr>
            <w:tcW w:w="160" w:type="dxa"/>
            <w:gridSpan w:val="3"/>
            <w:tcBorders>
              <w:top w:val="nil"/>
              <w:left w:val="nil"/>
              <w:bottom w:val="nil"/>
              <w:right w:val="nil"/>
            </w:tcBorders>
            <w:shd w:val="clear" w:color="000000" w:fill="FFFFFF"/>
            <w:noWrap/>
            <w:vAlign w:val="bottom"/>
            <w:hideMark/>
          </w:tcPr>
          <w:p w14:paraId="682E2DA4" w14:textId="77777777" w:rsidR="00F71A0F" w:rsidRPr="00F71A0F" w:rsidRDefault="00F71A0F" w:rsidP="00F71A0F">
            <w:pPr>
              <w:jc w:val="center"/>
              <w:rPr>
                <w:rFonts w:ascii="Calibri" w:hAnsi="Calibri"/>
                <w:b/>
                <w:bCs/>
                <w:color w:val="FFFFFF"/>
                <w:sz w:val="20"/>
                <w:szCs w:val="22"/>
                <w:lang w:val="es-BO" w:eastAsia="es-BO"/>
              </w:rPr>
            </w:pPr>
          </w:p>
        </w:tc>
        <w:tc>
          <w:tcPr>
            <w:tcW w:w="766" w:type="dxa"/>
            <w:tcBorders>
              <w:top w:val="nil"/>
              <w:left w:val="nil"/>
              <w:bottom w:val="nil"/>
              <w:right w:val="nil"/>
            </w:tcBorders>
            <w:shd w:val="clear" w:color="000000" w:fill="FFFFFF"/>
            <w:noWrap/>
            <w:vAlign w:val="bottom"/>
            <w:hideMark/>
          </w:tcPr>
          <w:p w14:paraId="4E99E044" w14:textId="77777777" w:rsidR="00F71A0F" w:rsidRPr="00F71A0F" w:rsidRDefault="00F71A0F" w:rsidP="00F71A0F">
            <w:pPr>
              <w:jc w:val="center"/>
              <w:rPr>
                <w:rFonts w:ascii="Calibri" w:hAnsi="Calibri"/>
                <w:b/>
                <w:bCs/>
                <w:color w:val="FFFFFF"/>
                <w:sz w:val="20"/>
                <w:szCs w:val="22"/>
                <w:lang w:val="es-BO" w:eastAsia="es-BO"/>
              </w:rPr>
            </w:pPr>
          </w:p>
        </w:tc>
        <w:tc>
          <w:tcPr>
            <w:tcW w:w="2194" w:type="dxa"/>
            <w:gridSpan w:val="5"/>
            <w:tcBorders>
              <w:top w:val="nil"/>
              <w:left w:val="nil"/>
              <w:bottom w:val="nil"/>
              <w:right w:val="nil"/>
            </w:tcBorders>
            <w:shd w:val="clear" w:color="000000" w:fill="FFFFFF"/>
            <w:noWrap/>
            <w:vAlign w:val="bottom"/>
            <w:hideMark/>
          </w:tcPr>
          <w:p w14:paraId="003D7BEE" w14:textId="77777777" w:rsidR="00F71A0F" w:rsidRPr="00F71A0F" w:rsidRDefault="00F71A0F" w:rsidP="00F71A0F">
            <w:pPr>
              <w:jc w:val="center"/>
              <w:rPr>
                <w:rFonts w:ascii="Calibri" w:hAnsi="Calibri"/>
                <w:b/>
                <w:bCs/>
                <w:color w:val="FFFFFF"/>
                <w:sz w:val="20"/>
                <w:szCs w:val="22"/>
                <w:lang w:val="es-BO" w:eastAsia="es-BO"/>
              </w:rPr>
            </w:pPr>
          </w:p>
        </w:tc>
        <w:tc>
          <w:tcPr>
            <w:tcW w:w="893" w:type="dxa"/>
            <w:gridSpan w:val="3"/>
            <w:tcBorders>
              <w:top w:val="nil"/>
              <w:left w:val="nil"/>
              <w:bottom w:val="nil"/>
              <w:right w:val="nil"/>
            </w:tcBorders>
            <w:shd w:val="clear" w:color="000000" w:fill="FFFFFF"/>
            <w:noWrap/>
            <w:vAlign w:val="bottom"/>
            <w:hideMark/>
          </w:tcPr>
          <w:p w14:paraId="51C80A2A" w14:textId="77777777" w:rsidR="00F71A0F" w:rsidRPr="00F71A0F" w:rsidRDefault="00F71A0F" w:rsidP="00F71A0F">
            <w:pPr>
              <w:jc w:val="center"/>
              <w:rPr>
                <w:rFonts w:ascii="Calibri" w:hAnsi="Calibri"/>
                <w:b/>
                <w:bCs/>
                <w:color w:val="FFFFFF"/>
                <w:sz w:val="20"/>
                <w:szCs w:val="22"/>
                <w:lang w:val="es-BO" w:eastAsia="es-BO"/>
              </w:rPr>
            </w:pPr>
          </w:p>
        </w:tc>
        <w:tc>
          <w:tcPr>
            <w:tcW w:w="160" w:type="dxa"/>
            <w:tcBorders>
              <w:top w:val="nil"/>
              <w:left w:val="nil"/>
              <w:bottom w:val="nil"/>
              <w:right w:val="nil"/>
            </w:tcBorders>
            <w:shd w:val="clear" w:color="000000" w:fill="FFFFFF"/>
            <w:noWrap/>
            <w:vAlign w:val="bottom"/>
            <w:hideMark/>
          </w:tcPr>
          <w:p w14:paraId="023AC9A6" w14:textId="77777777" w:rsidR="00F71A0F" w:rsidRPr="00F71A0F" w:rsidRDefault="00F71A0F" w:rsidP="00F71A0F">
            <w:pPr>
              <w:jc w:val="center"/>
              <w:rPr>
                <w:rFonts w:ascii="Calibri" w:hAnsi="Calibri"/>
                <w:b/>
                <w:bCs/>
                <w:color w:val="FFFFFF"/>
                <w:sz w:val="20"/>
                <w:szCs w:val="22"/>
                <w:lang w:val="es-BO" w:eastAsia="es-BO"/>
              </w:rPr>
            </w:pPr>
          </w:p>
        </w:tc>
        <w:tc>
          <w:tcPr>
            <w:tcW w:w="438" w:type="dxa"/>
            <w:tcBorders>
              <w:top w:val="nil"/>
              <w:left w:val="nil"/>
              <w:bottom w:val="nil"/>
              <w:right w:val="nil"/>
            </w:tcBorders>
            <w:shd w:val="clear" w:color="000000" w:fill="FFFFFF"/>
            <w:noWrap/>
            <w:vAlign w:val="bottom"/>
            <w:hideMark/>
          </w:tcPr>
          <w:p w14:paraId="2456A5BF" w14:textId="77777777" w:rsidR="00F71A0F" w:rsidRPr="00F71A0F" w:rsidRDefault="00F71A0F" w:rsidP="00F71A0F">
            <w:pPr>
              <w:jc w:val="center"/>
              <w:rPr>
                <w:rFonts w:ascii="Calibri" w:hAnsi="Calibri"/>
                <w:b/>
                <w:bCs/>
                <w:color w:val="FFFFFF"/>
                <w:sz w:val="20"/>
                <w:szCs w:val="22"/>
                <w:lang w:val="es-BO" w:eastAsia="es-BO"/>
              </w:rPr>
            </w:pPr>
          </w:p>
        </w:tc>
        <w:tc>
          <w:tcPr>
            <w:tcW w:w="2402" w:type="dxa"/>
            <w:gridSpan w:val="2"/>
            <w:vAlign w:val="center"/>
            <w:hideMark/>
          </w:tcPr>
          <w:p w14:paraId="2B214B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6BCFFE" w14:textId="77777777" w:rsidR="00F71A0F" w:rsidRPr="00F71A0F" w:rsidRDefault="00F71A0F" w:rsidP="00F71A0F">
            <w:pPr>
              <w:rPr>
                <w:rFonts w:ascii="Times New Roman" w:hAnsi="Times New Roman"/>
                <w:sz w:val="20"/>
                <w:szCs w:val="20"/>
                <w:lang w:val="es-BO" w:eastAsia="es-BO"/>
              </w:rPr>
            </w:pPr>
          </w:p>
        </w:tc>
      </w:tr>
      <w:tr w:rsidR="00F71A0F" w:rsidRPr="00F71A0F" w14:paraId="0CCC4472" w14:textId="77777777" w:rsidTr="00F71A0F">
        <w:tblPrEx>
          <w:tblCellMar>
            <w:top w:w="15" w:type="dxa"/>
          </w:tblCellMar>
        </w:tblPrEx>
        <w:trPr>
          <w:trHeight w:val="330"/>
        </w:trPr>
        <w:tc>
          <w:tcPr>
            <w:tcW w:w="475" w:type="dxa"/>
            <w:tcBorders>
              <w:top w:val="nil"/>
              <w:left w:val="nil"/>
              <w:bottom w:val="nil"/>
              <w:right w:val="nil"/>
            </w:tcBorders>
            <w:shd w:val="clear" w:color="000000" w:fill="FFFFFF"/>
            <w:noWrap/>
            <w:vAlign w:val="bottom"/>
            <w:hideMark/>
          </w:tcPr>
          <w:p w14:paraId="18A20940" w14:textId="77777777" w:rsidR="00F71A0F" w:rsidRPr="00F71A0F" w:rsidRDefault="00F71A0F" w:rsidP="00F71A0F">
            <w:pPr>
              <w:jc w:val="center"/>
              <w:rPr>
                <w:rFonts w:ascii="Calibri" w:hAnsi="Calibri"/>
                <w:color w:val="000000"/>
                <w:sz w:val="20"/>
                <w:szCs w:val="22"/>
                <w:lang w:val="es-BO" w:eastAsia="es-BO"/>
              </w:rPr>
            </w:pPr>
          </w:p>
        </w:tc>
        <w:tc>
          <w:tcPr>
            <w:tcW w:w="1953" w:type="dxa"/>
            <w:tcBorders>
              <w:top w:val="nil"/>
              <w:left w:val="nil"/>
              <w:bottom w:val="nil"/>
              <w:right w:val="nil"/>
            </w:tcBorders>
            <w:shd w:val="clear" w:color="000000" w:fill="FFFFFF"/>
            <w:noWrap/>
            <w:vAlign w:val="bottom"/>
            <w:hideMark/>
          </w:tcPr>
          <w:p w14:paraId="1B49AB3A" w14:textId="77777777" w:rsidR="00F71A0F" w:rsidRPr="00F71A0F" w:rsidRDefault="00F71A0F" w:rsidP="00F71A0F">
            <w:pPr>
              <w:jc w:val="center"/>
              <w:rPr>
                <w:rFonts w:ascii="Calibri" w:hAnsi="Calibri"/>
                <w:color w:val="000000"/>
                <w:sz w:val="20"/>
                <w:szCs w:val="22"/>
                <w:lang w:val="es-BO" w:eastAsia="es-BO"/>
              </w:rPr>
            </w:pPr>
          </w:p>
        </w:tc>
        <w:tc>
          <w:tcPr>
            <w:tcW w:w="2832" w:type="dxa"/>
            <w:gridSpan w:val="7"/>
            <w:tcBorders>
              <w:top w:val="single" w:sz="8" w:space="0" w:color="auto"/>
              <w:left w:val="nil"/>
              <w:bottom w:val="single" w:sz="8" w:space="0" w:color="auto"/>
              <w:right w:val="single" w:sz="8" w:space="0" w:color="000000"/>
            </w:tcBorders>
            <w:shd w:val="clear" w:color="000000" w:fill="FCD5B4"/>
            <w:vAlign w:val="center"/>
            <w:hideMark/>
          </w:tcPr>
          <w:p w14:paraId="743A94C7" w14:textId="77777777" w:rsidR="00F71A0F" w:rsidRPr="00F71A0F" w:rsidRDefault="00F71A0F" w:rsidP="00F71A0F">
            <w:pPr>
              <w:jc w:val="center"/>
              <w:rPr>
                <w:rFonts w:ascii="Calibri" w:hAnsi="Calibri"/>
                <w:b/>
                <w:bCs/>
                <w:color w:val="000000"/>
                <w:sz w:val="20"/>
                <w:szCs w:val="24"/>
                <w:lang w:val="es-BO" w:eastAsia="es-BO"/>
              </w:rPr>
            </w:pPr>
            <w:r w:rsidRPr="00F71A0F">
              <w:rPr>
                <w:rFonts w:ascii="Calibri" w:hAnsi="Calibri"/>
                <w:b/>
                <w:bCs/>
                <w:color w:val="000000"/>
                <w:sz w:val="20"/>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066A85CA" w14:textId="77777777" w:rsidR="00F71A0F" w:rsidRPr="00F71A0F" w:rsidRDefault="00F71A0F" w:rsidP="00F71A0F">
            <w:pPr>
              <w:jc w:val="center"/>
              <w:rPr>
                <w:rFonts w:ascii="Calibri" w:hAnsi="Calibri"/>
                <w:color w:val="000000"/>
                <w:sz w:val="20"/>
                <w:szCs w:val="24"/>
                <w:lang w:val="es-BO" w:eastAsia="es-BO"/>
              </w:rPr>
            </w:pP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3F9B54A6" w14:textId="77777777" w:rsidR="00F71A0F" w:rsidRPr="00F71A0F" w:rsidRDefault="00F71A0F" w:rsidP="00F71A0F">
            <w:pPr>
              <w:jc w:val="center"/>
              <w:rPr>
                <w:rFonts w:ascii="Calibri" w:hAnsi="Calibri"/>
                <w:b/>
                <w:bCs/>
                <w:color w:val="000000"/>
                <w:sz w:val="20"/>
                <w:szCs w:val="24"/>
                <w:lang w:val="es-BO" w:eastAsia="es-BO"/>
              </w:rPr>
            </w:pPr>
            <w:r w:rsidRPr="00F71A0F">
              <w:rPr>
                <w:rFonts w:ascii="Calibri" w:hAnsi="Calibri"/>
                <w:b/>
                <w:bCs/>
                <w:color w:val="000000"/>
                <w:sz w:val="20"/>
                <w:szCs w:val="24"/>
                <w:lang w:val="es-BO" w:eastAsia="es-BO"/>
              </w:rPr>
              <w:t>PRECIO PROVEEDOR</w:t>
            </w:r>
          </w:p>
        </w:tc>
        <w:tc>
          <w:tcPr>
            <w:tcW w:w="850" w:type="dxa"/>
            <w:gridSpan w:val="4"/>
            <w:tcBorders>
              <w:top w:val="nil"/>
              <w:left w:val="nil"/>
              <w:bottom w:val="nil"/>
              <w:right w:val="nil"/>
            </w:tcBorders>
            <w:shd w:val="clear" w:color="000000" w:fill="FFFFFF"/>
            <w:noWrap/>
            <w:vAlign w:val="bottom"/>
            <w:hideMark/>
          </w:tcPr>
          <w:p w14:paraId="450B3BF9" w14:textId="77777777" w:rsidR="00F71A0F" w:rsidRPr="00F71A0F" w:rsidRDefault="00F71A0F" w:rsidP="00F71A0F">
            <w:pPr>
              <w:jc w:val="center"/>
              <w:rPr>
                <w:rFonts w:ascii="Calibri" w:hAnsi="Calibri"/>
                <w:color w:val="000000"/>
                <w:sz w:val="20"/>
                <w:szCs w:val="22"/>
                <w:lang w:val="es-BO" w:eastAsia="es-BO"/>
              </w:rPr>
            </w:pPr>
          </w:p>
        </w:tc>
        <w:tc>
          <w:tcPr>
            <w:tcW w:w="2402" w:type="dxa"/>
            <w:gridSpan w:val="2"/>
            <w:vAlign w:val="center"/>
            <w:hideMark/>
          </w:tcPr>
          <w:p w14:paraId="5B0886D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12AAA18" w14:textId="77777777" w:rsidR="00F71A0F" w:rsidRPr="00F71A0F" w:rsidRDefault="00F71A0F" w:rsidP="00F71A0F">
            <w:pPr>
              <w:rPr>
                <w:rFonts w:ascii="Times New Roman" w:hAnsi="Times New Roman"/>
                <w:sz w:val="20"/>
                <w:szCs w:val="20"/>
                <w:lang w:val="es-BO" w:eastAsia="es-BO"/>
              </w:rPr>
            </w:pPr>
          </w:p>
        </w:tc>
      </w:tr>
      <w:tr w:rsidR="00F71A0F" w:rsidRPr="00F71A0F" w14:paraId="6AA6B162" w14:textId="77777777" w:rsidTr="00F71A0F">
        <w:tblPrEx>
          <w:tblCellMar>
            <w:top w:w="15" w:type="dxa"/>
          </w:tblCellMar>
        </w:tblPrEx>
        <w:trPr>
          <w:trHeight w:val="1290"/>
        </w:trPr>
        <w:tc>
          <w:tcPr>
            <w:tcW w:w="47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36A8848"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N°</w:t>
            </w:r>
          </w:p>
        </w:tc>
        <w:tc>
          <w:tcPr>
            <w:tcW w:w="1953" w:type="dxa"/>
            <w:tcBorders>
              <w:top w:val="single" w:sz="8" w:space="0" w:color="auto"/>
              <w:left w:val="nil"/>
              <w:bottom w:val="single" w:sz="8" w:space="0" w:color="auto"/>
              <w:right w:val="single" w:sz="8" w:space="0" w:color="auto"/>
            </w:tcBorders>
            <w:shd w:val="clear" w:color="000000" w:fill="FFFFFF"/>
            <w:noWrap/>
            <w:vAlign w:val="center"/>
            <w:hideMark/>
          </w:tcPr>
          <w:p w14:paraId="78FAF4D7"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De La Paz a y viceversa</w:t>
            </w:r>
          </w:p>
        </w:tc>
        <w:tc>
          <w:tcPr>
            <w:tcW w:w="848" w:type="dxa"/>
            <w:tcBorders>
              <w:top w:val="nil"/>
              <w:left w:val="nil"/>
              <w:bottom w:val="single" w:sz="8" w:space="0" w:color="auto"/>
              <w:right w:val="single" w:sz="8" w:space="0" w:color="auto"/>
            </w:tcBorders>
            <w:shd w:val="clear" w:color="000000" w:fill="FCD5B4"/>
            <w:vAlign w:val="center"/>
            <w:hideMark/>
          </w:tcPr>
          <w:p w14:paraId="4E8FCF45"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Mínimo  1 a 500 Kg.</w:t>
            </w:r>
          </w:p>
        </w:tc>
        <w:tc>
          <w:tcPr>
            <w:tcW w:w="850" w:type="dxa"/>
            <w:gridSpan w:val="2"/>
            <w:tcBorders>
              <w:top w:val="nil"/>
              <w:left w:val="nil"/>
              <w:bottom w:val="single" w:sz="8" w:space="0" w:color="auto"/>
              <w:right w:val="single" w:sz="8" w:space="0" w:color="auto"/>
            </w:tcBorders>
            <w:shd w:val="clear" w:color="000000" w:fill="FCD5B4"/>
            <w:vAlign w:val="center"/>
            <w:hideMark/>
          </w:tcPr>
          <w:p w14:paraId="7E0F6AF2"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Por m3</w:t>
            </w:r>
          </w:p>
        </w:tc>
        <w:tc>
          <w:tcPr>
            <w:tcW w:w="1134" w:type="dxa"/>
            <w:gridSpan w:val="4"/>
            <w:tcBorders>
              <w:top w:val="nil"/>
              <w:left w:val="nil"/>
              <w:bottom w:val="single" w:sz="8" w:space="0" w:color="auto"/>
              <w:right w:val="single" w:sz="8" w:space="0" w:color="auto"/>
            </w:tcBorders>
            <w:shd w:val="clear" w:color="000000" w:fill="FCD5B4"/>
            <w:vAlign w:val="center"/>
            <w:hideMark/>
          </w:tcPr>
          <w:p w14:paraId="3086C0CC"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3C9F27C1"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(dias)</w:t>
            </w:r>
          </w:p>
        </w:tc>
        <w:tc>
          <w:tcPr>
            <w:tcW w:w="850" w:type="dxa"/>
            <w:tcBorders>
              <w:top w:val="nil"/>
              <w:left w:val="nil"/>
              <w:bottom w:val="single" w:sz="8" w:space="0" w:color="auto"/>
              <w:right w:val="single" w:sz="8" w:space="0" w:color="auto"/>
            </w:tcBorders>
            <w:shd w:val="clear" w:color="000000" w:fill="FCD5B4"/>
            <w:vAlign w:val="center"/>
            <w:hideMark/>
          </w:tcPr>
          <w:p w14:paraId="40C4E231"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Minimo de 1 a 500 kg Express</w:t>
            </w:r>
          </w:p>
        </w:tc>
        <w:tc>
          <w:tcPr>
            <w:tcW w:w="992" w:type="dxa"/>
            <w:gridSpan w:val="2"/>
            <w:tcBorders>
              <w:top w:val="nil"/>
              <w:left w:val="nil"/>
              <w:bottom w:val="single" w:sz="8" w:space="0" w:color="auto"/>
              <w:right w:val="single" w:sz="8" w:space="0" w:color="auto"/>
            </w:tcBorders>
            <w:shd w:val="clear" w:color="000000" w:fill="FCD5B4"/>
            <w:vAlign w:val="center"/>
            <w:hideMark/>
          </w:tcPr>
          <w:p w14:paraId="5C264BCA"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Por m3 (Express)</w:t>
            </w:r>
          </w:p>
        </w:tc>
        <w:tc>
          <w:tcPr>
            <w:tcW w:w="993" w:type="dxa"/>
            <w:gridSpan w:val="3"/>
            <w:tcBorders>
              <w:top w:val="nil"/>
              <w:left w:val="nil"/>
              <w:bottom w:val="single" w:sz="8" w:space="0" w:color="auto"/>
              <w:right w:val="single" w:sz="8" w:space="0" w:color="auto"/>
            </w:tcBorders>
            <w:shd w:val="clear" w:color="000000" w:fill="FCD5B4"/>
            <w:vAlign w:val="center"/>
            <w:hideMark/>
          </w:tcPr>
          <w:p w14:paraId="443663FE" w14:textId="77777777" w:rsidR="00F71A0F" w:rsidRPr="00F71A0F" w:rsidRDefault="00F71A0F" w:rsidP="00F71A0F">
            <w:pPr>
              <w:jc w:val="center"/>
              <w:rPr>
                <w:rFonts w:ascii="Calibri" w:hAnsi="Calibri"/>
                <w:b/>
                <w:bCs/>
                <w:color w:val="000000"/>
                <w:sz w:val="20"/>
                <w:szCs w:val="22"/>
                <w:lang w:val="es-BO" w:eastAsia="es-BO"/>
              </w:rPr>
            </w:pPr>
            <w:r w:rsidRPr="00F71A0F">
              <w:rPr>
                <w:rFonts w:ascii="Calibri" w:hAnsi="Calibri"/>
                <w:b/>
                <w:bCs/>
                <w:color w:val="000000"/>
                <w:sz w:val="20"/>
                <w:szCs w:val="22"/>
                <w:lang w:val="es-BO" w:eastAsia="es-BO"/>
              </w:rPr>
              <w:t>Por Kg. adicional (Express)</w:t>
            </w:r>
          </w:p>
        </w:tc>
        <w:tc>
          <w:tcPr>
            <w:tcW w:w="850" w:type="dxa"/>
            <w:gridSpan w:val="4"/>
            <w:tcBorders>
              <w:top w:val="single" w:sz="8" w:space="0" w:color="auto"/>
              <w:left w:val="nil"/>
              <w:bottom w:val="single" w:sz="8" w:space="0" w:color="auto"/>
              <w:right w:val="single" w:sz="8" w:space="0" w:color="auto"/>
            </w:tcBorders>
            <w:shd w:val="clear" w:color="000000" w:fill="FFFFFF"/>
            <w:vAlign w:val="center"/>
            <w:hideMark/>
          </w:tcPr>
          <w:p w14:paraId="75A6D86B" w14:textId="77777777" w:rsidR="00F71A0F" w:rsidRPr="00F71A0F" w:rsidRDefault="00F71A0F" w:rsidP="00F71A0F">
            <w:pPr>
              <w:jc w:val="center"/>
              <w:rPr>
                <w:rFonts w:ascii="Calibri" w:hAnsi="Calibri"/>
                <w:b/>
                <w:bCs/>
                <w:color w:val="000000"/>
                <w:sz w:val="20"/>
                <w:szCs w:val="20"/>
                <w:lang w:val="es-BO" w:eastAsia="es-BO"/>
              </w:rPr>
            </w:pPr>
            <w:r w:rsidRPr="00F71A0F">
              <w:rPr>
                <w:rFonts w:ascii="Calibri" w:hAnsi="Calibri"/>
                <w:b/>
                <w:bCs/>
                <w:color w:val="000000"/>
                <w:sz w:val="20"/>
                <w:szCs w:val="20"/>
                <w:lang w:val="es-BO" w:eastAsia="es-BO"/>
              </w:rPr>
              <w:t>Tiempo de Entrega (dias) Express</w:t>
            </w:r>
          </w:p>
        </w:tc>
        <w:tc>
          <w:tcPr>
            <w:tcW w:w="2402" w:type="dxa"/>
            <w:gridSpan w:val="2"/>
            <w:vAlign w:val="center"/>
            <w:hideMark/>
          </w:tcPr>
          <w:p w14:paraId="1CC9763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7C8BA79" w14:textId="77777777" w:rsidR="00F71A0F" w:rsidRPr="00F71A0F" w:rsidRDefault="00F71A0F" w:rsidP="00F71A0F">
            <w:pPr>
              <w:rPr>
                <w:rFonts w:ascii="Times New Roman" w:hAnsi="Times New Roman"/>
                <w:sz w:val="20"/>
                <w:szCs w:val="20"/>
                <w:lang w:val="es-BO" w:eastAsia="es-BO"/>
              </w:rPr>
            </w:pPr>
          </w:p>
        </w:tc>
      </w:tr>
      <w:tr w:rsidR="00F71A0F" w:rsidRPr="00F71A0F" w14:paraId="53A56076" w14:textId="77777777" w:rsidTr="00F71A0F">
        <w:tblPrEx>
          <w:tblCellMar>
            <w:top w:w="15" w:type="dxa"/>
          </w:tblCellMar>
        </w:tblPrEx>
        <w:trPr>
          <w:trHeight w:val="402"/>
        </w:trPr>
        <w:tc>
          <w:tcPr>
            <w:tcW w:w="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FFF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1953" w:type="dxa"/>
            <w:tcBorders>
              <w:top w:val="single" w:sz="4" w:space="0" w:color="auto"/>
              <w:left w:val="nil"/>
              <w:bottom w:val="single" w:sz="4" w:space="0" w:color="auto"/>
              <w:right w:val="single" w:sz="4" w:space="0" w:color="auto"/>
            </w:tcBorders>
            <w:shd w:val="clear" w:color="000000" w:fill="FFFFFF"/>
            <w:vAlign w:val="bottom"/>
            <w:hideMark/>
          </w:tcPr>
          <w:p w14:paraId="6D29B7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 CAÑADAS (SANTA CRUZ)</w:t>
            </w:r>
          </w:p>
        </w:tc>
        <w:tc>
          <w:tcPr>
            <w:tcW w:w="848" w:type="dxa"/>
            <w:tcBorders>
              <w:top w:val="single" w:sz="4" w:space="0" w:color="auto"/>
              <w:left w:val="nil"/>
              <w:bottom w:val="single" w:sz="4" w:space="0" w:color="auto"/>
              <w:right w:val="single" w:sz="4" w:space="0" w:color="auto"/>
            </w:tcBorders>
            <w:shd w:val="clear" w:color="000000" w:fill="FCD5B4"/>
            <w:vAlign w:val="bottom"/>
            <w:hideMark/>
          </w:tcPr>
          <w:p w14:paraId="747F04A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single" w:sz="4" w:space="0" w:color="auto"/>
              <w:left w:val="nil"/>
              <w:bottom w:val="single" w:sz="4" w:space="0" w:color="auto"/>
              <w:right w:val="single" w:sz="4" w:space="0" w:color="auto"/>
            </w:tcBorders>
            <w:shd w:val="clear" w:color="000000" w:fill="FCD5B4"/>
            <w:vAlign w:val="bottom"/>
            <w:hideMark/>
          </w:tcPr>
          <w:p w14:paraId="47E362F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single" w:sz="4" w:space="0" w:color="auto"/>
              <w:left w:val="nil"/>
              <w:bottom w:val="single" w:sz="4" w:space="0" w:color="auto"/>
              <w:right w:val="single" w:sz="4" w:space="0" w:color="auto"/>
            </w:tcBorders>
            <w:shd w:val="clear" w:color="000000" w:fill="FCD5B4"/>
            <w:vAlign w:val="bottom"/>
            <w:hideMark/>
          </w:tcPr>
          <w:p w14:paraId="7959BE1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DEFA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3F2DD80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single" w:sz="4" w:space="0" w:color="auto"/>
              <w:left w:val="nil"/>
              <w:bottom w:val="single" w:sz="4" w:space="0" w:color="auto"/>
              <w:right w:val="single" w:sz="4" w:space="0" w:color="auto"/>
            </w:tcBorders>
            <w:shd w:val="clear" w:color="000000" w:fill="FCD5B4"/>
            <w:vAlign w:val="bottom"/>
            <w:hideMark/>
          </w:tcPr>
          <w:p w14:paraId="5CC4F5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AFC13F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039751B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5F27730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75F785" w14:textId="77777777" w:rsidR="00F71A0F" w:rsidRPr="00F71A0F" w:rsidRDefault="00F71A0F" w:rsidP="00F71A0F">
            <w:pPr>
              <w:rPr>
                <w:rFonts w:ascii="Times New Roman" w:hAnsi="Times New Roman"/>
                <w:sz w:val="20"/>
                <w:szCs w:val="20"/>
                <w:lang w:val="es-BO" w:eastAsia="es-BO"/>
              </w:rPr>
            </w:pPr>
          </w:p>
        </w:tc>
      </w:tr>
      <w:tr w:rsidR="00F71A0F" w:rsidRPr="00F71A0F" w14:paraId="5DA1F0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7283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1953" w:type="dxa"/>
            <w:tcBorders>
              <w:top w:val="nil"/>
              <w:left w:val="nil"/>
              <w:bottom w:val="single" w:sz="4" w:space="0" w:color="auto"/>
              <w:right w:val="single" w:sz="4" w:space="0" w:color="auto"/>
            </w:tcBorders>
            <w:shd w:val="clear" w:color="000000" w:fill="FFFFFF"/>
            <w:vAlign w:val="bottom"/>
            <w:hideMark/>
          </w:tcPr>
          <w:p w14:paraId="661B8B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ACHACACHI (LA PAZ)</w:t>
            </w:r>
          </w:p>
        </w:tc>
        <w:tc>
          <w:tcPr>
            <w:tcW w:w="848" w:type="dxa"/>
            <w:tcBorders>
              <w:top w:val="nil"/>
              <w:left w:val="nil"/>
              <w:bottom w:val="single" w:sz="4" w:space="0" w:color="auto"/>
              <w:right w:val="single" w:sz="4" w:space="0" w:color="auto"/>
            </w:tcBorders>
            <w:shd w:val="clear" w:color="000000" w:fill="FCD5B4"/>
            <w:vAlign w:val="bottom"/>
            <w:hideMark/>
          </w:tcPr>
          <w:p w14:paraId="49D2FD8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53F68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624BF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ACDCF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4A3884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B064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A004F1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8E714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4066E3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5BFE430" w14:textId="77777777" w:rsidR="00F71A0F" w:rsidRPr="00F71A0F" w:rsidRDefault="00F71A0F" w:rsidP="00F71A0F">
            <w:pPr>
              <w:rPr>
                <w:rFonts w:ascii="Times New Roman" w:hAnsi="Times New Roman"/>
                <w:sz w:val="20"/>
                <w:szCs w:val="20"/>
                <w:lang w:val="es-BO" w:eastAsia="es-BO"/>
              </w:rPr>
            </w:pPr>
          </w:p>
        </w:tc>
      </w:tr>
      <w:tr w:rsidR="00F71A0F" w:rsidRPr="00F71A0F" w14:paraId="30F3226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8A5DA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DA9C4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ACOSTA (LA PAZ)</w:t>
            </w:r>
          </w:p>
        </w:tc>
        <w:tc>
          <w:tcPr>
            <w:tcW w:w="848" w:type="dxa"/>
            <w:tcBorders>
              <w:top w:val="nil"/>
              <w:left w:val="nil"/>
              <w:bottom w:val="single" w:sz="4" w:space="0" w:color="auto"/>
              <w:right w:val="single" w:sz="4" w:space="0" w:color="auto"/>
            </w:tcBorders>
            <w:shd w:val="clear" w:color="000000" w:fill="FCD5B4"/>
            <w:vAlign w:val="bottom"/>
            <w:hideMark/>
          </w:tcPr>
          <w:p w14:paraId="74EB69B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64404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A5B32F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BF37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1DB94B5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88BC4D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50C02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CD20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075AA9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1D87E5" w14:textId="77777777" w:rsidR="00F71A0F" w:rsidRPr="00F71A0F" w:rsidRDefault="00F71A0F" w:rsidP="00F71A0F">
            <w:pPr>
              <w:rPr>
                <w:rFonts w:ascii="Times New Roman" w:hAnsi="Times New Roman"/>
                <w:sz w:val="20"/>
                <w:szCs w:val="20"/>
                <w:lang w:val="es-BO" w:eastAsia="es-BO"/>
              </w:rPr>
            </w:pPr>
          </w:p>
        </w:tc>
      </w:tr>
      <w:tr w:rsidR="00F71A0F" w:rsidRPr="00F71A0F" w14:paraId="3335D68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A7B8F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1953" w:type="dxa"/>
            <w:tcBorders>
              <w:top w:val="nil"/>
              <w:left w:val="nil"/>
              <w:bottom w:val="single" w:sz="4" w:space="0" w:color="auto"/>
              <w:right w:val="single" w:sz="4" w:space="0" w:color="auto"/>
            </w:tcBorders>
            <w:shd w:val="clear" w:color="000000" w:fill="FFFFFF"/>
            <w:vAlign w:val="bottom"/>
            <w:hideMark/>
          </w:tcPr>
          <w:p w14:paraId="714D4E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AIQUILE (CBBA)</w:t>
            </w:r>
          </w:p>
        </w:tc>
        <w:tc>
          <w:tcPr>
            <w:tcW w:w="848" w:type="dxa"/>
            <w:tcBorders>
              <w:top w:val="nil"/>
              <w:left w:val="nil"/>
              <w:bottom w:val="single" w:sz="4" w:space="0" w:color="auto"/>
              <w:right w:val="single" w:sz="4" w:space="0" w:color="auto"/>
            </w:tcBorders>
            <w:shd w:val="clear" w:color="000000" w:fill="FCD5B4"/>
            <w:vAlign w:val="bottom"/>
            <w:hideMark/>
          </w:tcPr>
          <w:p w14:paraId="3DB6BDE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A027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1DF84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DC98D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7838420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14A810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244CC1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455C9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A174A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A83F408" w14:textId="77777777" w:rsidR="00F71A0F" w:rsidRPr="00F71A0F" w:rsidRDefault="00F71A0F" w:rsidP="00F71A0F">
            <w:pPr>
              <w:rPr>
                <w:rFonts w:ascii="Times New Roman" w:hAnsi="Times New Roman"/>
                <w:sz w:val="20"/>
                <w:szCs w:val="20"/>
                <w:lang w:val="es-BO" w:eastAsia="es-BO"/>
              </w:rPr>
            </w:pPr>
          </w:p>
        </w:tc>
      </w:tr>
      <w:tr w:rsidR="00F71A0F" w:rsidRPr="00F71A0F" w14:paraId="75F18E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731F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1953" w:type="dxa"/>
            <w:tcBorders>
              <w:top w:val="nil"/>
              <w:left w:val="nil"/>
              <w:bottom w:val="single" w:sz="4" w:space="0" w:color="auto"/>
              <w:right w:val="single" w:sz="4" w:space="0" w:color="auto"/>
            </w:tcBorders>
            <w:shd w:val="clear" w:color="000000" w:fill="FFFFFF"/>
            <w:vAlign w:val="bottom"/>
            <w:hideMark/>
          </w:tcPr>
          <w:p w14:paraId="629DAE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ALCALA (CHUQUISACA)</w:t>
            </w:r>
          </w:p>
        </w:tc>
        <w:tc>
          <w:tcPr>
            <w:tcW w:w="848" w:type="dxa"/>
            <w:tcBorders>
              <w:top w:val="nil"/>
              <w:left w:val="nil"/>
              <w:bottom w:val="single" w:sz="4" w:space="0" w:color="auto"/>
              <w:right w:val="single" w:sz="4" w:space="0" w:color="auto"/>
            </w:tcBorders>
            <w:shd w:val="clear" w:color="000000" w:fill="FCD5B4"/>
            <w:vAlign w:val="bottom"/>
            <w:hideMark/>
          </w:tcPr>
          <w:p w14:paraId="5640376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89AC5C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A36A0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C280B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756AF5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391959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3258F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F6C8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85F04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5EB925" w14:textId="77777777" w:rsidR="00F71A0F" w:rsidRPr="00F71A0F" w:rsidRDefault="00F71A0F" w:rsidP="00F71A0F">
            <w:pPr>
              <w:rPr>
                <w:rFonts w:ascii="Times New Roman" w:hAnsi="Times New Roman"/>
                <w:sz w:val="20"/>
                <w:szCs w:val="20"/>
                <w:lang w:val="es-BO" w:eastAsia="es-BO"/>
              </w:rPr>
            </w:pPr>
          </w:p>
        </w:tc>
      </w:tr>
      <w:tr w:rsidR="00F71A0F" w:rsidRPr="00F71A0F" w14:paraId="7D9176F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EF542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w:t>
            </w:r>
          </w:p>
        </w:tc>
        <w:tc>
          <w:tcPr>
            <w:tcW w:w="1953" w:type="dxa"/>
            <w:tcBorders>
              <w:top w:val="nil"/>
              <w:left w:val="nil"/>
              <w:bottom w:val="single" w:sz="4" w:space="0" w:color="auto"/>
              <w:right w:val="single" w:sz="4" w:space="0" w:color="auto"/>
            </w:tcBorders>
            <w:shd w:val="clear" w:color="000000" w:fill="FFFFFF"/>
            <w:vAlign w:val="bottom"/>
            <w:hideMark/>
          </w:tcPr>
          <w:p w14:paraId="31F6E6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ANCORAIMES</w:t>
            </w:r>
          </w:p>
        </w:tc>
        <w:tc>
          <w:tcPr>
            <w:tcW w:w="848" w:type="dxa"/>
            <w:tcBorders>
              <w:top w:val="nil"/>
              <w:left w:val="nil"/>
              <w:bottom w:val="single" w:sz="4" w:space="0" w:color="auto"/>
              <w:right w:val="single" w:sz="4" w:space="0" w:color="auto"/>
            </w:tcBorders>
            <w:shd w:val="clear" w:color="000000" w:fill="FCD5B4"/>
            <w:vAlign w:val="bottom"/>
            <w:hideMark/>
          </w:tcPr>
          <w:p w14:paraId="67FB2F0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A48907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CD9F1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01498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127434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A4D5D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50CB0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CD45A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F671A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4723CC1" w14:textId="77777777" w:rsidR="00F71A0F" w:rsidRPr="00F71A0F" w:rsidRDefault="00F71A0F" w:rsidP="00F71A0F">
            <w:pPr>
              <w:rPr>
                <w:rFonts w:ascii="Times New Roman" w:hAnsi="Times New Roman"/>
                <w:sz w:val="20"/>
                <w:szCs w:val="20"/>
                <w:lang w:val="es-BO" w:eastAsia="es-BO"/>
              </w:rPr>
            </w:pPr>
          </w:p>
        </w:tc>
      </w:tr>
      <w:tr w:rsidR="00F71A0F" w:rsidRPr="00F71A0F" w14:paraId="41CA383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8E3DD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w:t>
            </w:r>
          </w:p>
        </w:tc>
        <w:tc>
          <w:tcPr>
            <w:tcW w:w="1953" w:type="dxa"/>
            <w:tcBorders>
              <w:top w:val="nil"/>
              <w:left w:val="nil"/>
              <w:bottom w:val="single" w:sz="4" w:space="0" w:color="auto"/>
              <w:right w:val="single" w:sz="4" w:space="0" w:color="auto"/>
            </w:tcBorders>
            <w:shd w:val="clear" w:color="000000" w:fill="FFFFFF"/>
            <w:vAlign w:val="bottom"/>
            <w:hideMark/>
          </w:tcPr>
          <w:p w14:paraId="7BE860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ANTAQHAWA (COCHABAMBA)</w:t>
            </w:r>
          </w:p>
        </w:tc>
        <w:tc>
          <w:tcPr>
            <w:tcW w:w="848" w:type="dxa"/>
            <w:tcBorders>
              <w:top w:val="nil"/>
              <w:left w:val="nil"/>
              <w:bottom w:val="single" w:sz="4" w:space="0" w:color="auto"/>
              <w:right w:val="single" w:sz="4" w:space="0" w:color="auto"/>
            </w:tcBorders>
            <w:shd w:val="clear" w:color="000000" w:fill="FCD5B4"/>
            <w:vAlign w:val="bottom"/>
            <w:hideMark/>
          </w:tcPr>
          <w:p w14:paraId="1CDCAC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8C399F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2F78D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04D3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2A456C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45976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72BCD5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670E59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425603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E845CA" w14:textId="77777777" w:rsidR="00F71A0F" w:rsidRPr="00F71A0F" w:rsidRDefault="00F71A0F" w:rsidP="00F71A0F">
            <w:pPr>
              <w:rPr>
                <w:rFonts w:ascii="Times New Roman" w:hAnsi="Times New Roman"/>
                <w:sz w:val="20"/>
                <w:szCs w:val="20"/>
                <w:lang w:val="es-BO" w:eastAsia="es-BO"/>
              </w:rPr>
            </w:pPr>
          </w:p>
        </w:tc>
      </w:tr>
      <w:tr w:rsidR="00F71A0F" w:rsidRPr="00F71A0F" w14:paraId="17C2A6E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5DC5E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w:t>
            </w:r>
          </w:p>
        </w:tc>
        <w:tc>
          <w:tcPr>
            <w:tcW w:w="1953" w:type="dxa"/>
            <w:tcBorders>
              <w:top w:val="nil"/>
              <w:left w:val="nil"/>
              <w:bottom w:val="single" w:sz="4" w:space="0" w:color="auto"/>
              <w:right w:val="single" w:sz="4" w:space="0" w:color="auto"/>
            </w:tcBorders>
            <w:shd w:val="clear" w:color="000000" w:fill="FFFFFF"/>
            <w:vAlign w:val="bottom"/>
            <w:hideMark/>
          </w:tcPr>
          <w:p w14:paraId="7223C0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APOLO (LA PAZ)</w:t>
            </w:r>
          </w:p>
        </w:tc>
        <w:tc>
          <w:tcPr>
            <w:tcW w:w="848" w:type="dxa"/>
            <w:tcBorders>
              <w:top w:val="nil"/>
              <w:left w:val="nil"/>
              <w:bottom w:val="single" w:sz="4" w:space="0" w:color="auto"/>
              <w:right w:val="single" w:sz="4" w:space="0" w:color="auto"/>
            </w:tcBorders>
            <w:shd w:val="clear" w:color="000000" w:fill="FCD5B4"/>
            <w:vAlign w:val="bottom"/>
            <w:hideMark/>
          </w:tcPr>
          <w:p w14:paraId="60AD3A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0A6A0C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3734CA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4FC86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44C70FC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3B5E7C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48A12B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FBCF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A5E664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2865DA1" w14:textId="77777777" w:rsidR="00F71A0F" w:rsidRPr="00F71A0F" w:rsidRDefault="00F71A0F" w:rsidP="00F71A0F">
            <w:pPr>
              <w:rPr>
                <w:rFonts w:ascii="Times New Roman" w:hAnsi="Times New Roman"/>
                <w:sz w:val="20"/>
                <w:szCs w:val="20"/>
                <w:lang w:val="es-BO" w:eastAsia="es-BO"/>
              </w:rPr>
            </w:pPr>
          </w:p>
        </w:tc>
      </w:tr>
      <w:tr w:rsidR="00F71A0F" w:rsidRPr="00F71A0F" w14:paraId="15276B8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8AD03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w:t>
            </w:r>
          </w:p>
        </w:tc>
        <w:tc>
          <w:tcPr>
            <w:tcW w:w="1953" w:type="dxa"/>
            <w:tcBorders>
              <w:top w:val="nil"/>
              <w:left w:val="nil"/>
              <w:bottom w:val="single" w:sz="4" w:space="0" w:color="auto"/>
              <w:right w:val="single" w:sz="4" w:space="0" w:color="auto"/>
            </w:tcBorders>
            <w:shd w:val="clear" w:color="000000" w:fill="FFFFFF"/>
            <w:vAlign w:val="bottom"/>
            <w:hideMark/>
          </w:tcPr>
          <w:p w14:paraId="656229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AZURDUY (CHUQUISACA)</w:t>
            </w:r>
          </w:p>
        </w:tc>
        <w:tc>
          <w:tcPr>
            <w:tcW w:w="848" w:type="dxa"/>
            <w:tcBorders>
              <w:top w:val="nil"/>
              <w:left w:val="nil"/>
              <w:bottom w:val="single" w:sz="4" w:space="0" w:color="auto"/>
              <w:right w:val="single" w:sz="4" w:space="0" w:color="auto"/>
            </w:tcBorders>
            <w:shd w:val="clear" w:color="000000" w:fill="FCD5B4"/>
            <w:vAlign w:val="bottom"/>
            <w:hideMark/>
          </w:tcPr>
          <w:p w14:paraId="01D5EF6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4DB96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BCF6C3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F77F7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686E39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7A962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826190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89AEC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A660A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A9B8E9" w14:textId="77777777" w:rsidR="00F71A0F" w:rsidRPr="00F71A0F" w:rsidRDefault="00F71A0F" w:rsidP="00F71A0F">
            <w:pPr>
              <w:rPr>
                <w:rFonts w:ascii="Times New Roman" w:hAnsi="Times New Roman"/>
                <w:sz w:val="20"/>
                <w:szCs w:val="20"/>
                <w:lang w:val="es-BO" w:eastAsia="es-BO"/>
              </w:rPr>
            </w:pPr>
          </w:p>
        </w:tc>
      </w:tr>
      <w:tr w:rsidR="00F71A0F" w:rsidRPr="00F71A0F" w14:paraId="1FE05E3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5607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w:t>
            </w:r>
          </w:p>
        </w:tc>
        <w:tc>
          <w:tcPr>
            <w:tcW w:w="1953" w:type="dxa"/>
            <w:tcBorders>
              <w:top w:val="nil"/>
              <w:left w:val="nil"/>
              <w:bottom w:val="single" w:sz="4" w:space="0" w:color="auto"/>
              <w:right w:val="single" w:sz="4" w:space="0" w:color="auto"/>
            </w:tcBorders>
            <w:shd w:val="clear" w:color="000000" w:fill="FFFFFF"/>
            <w:vAlign w:val="bottom"/>
            <w:hideMark/>
          </w:tcPr>
          <w:p w14:paraId="135DDB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BELEN ANDAMARCA (ORURO)</w:t>
            </w:r>
          </w:p>
        </w:tc>
        <w:tc>
          <w:tcPr>
            <w:tcW w:w="848" w:type="dxa"/>
            <w:tcBorders>
              <w:top w:val="nil"/>
              <w:left w:val="nil"/>
              <w:bottom w:val="single" w:sz="4" w:space="0" w:color="auto"/>
              <w:right w:val="single" w:sz="4" w:space="0" w:color="auto"/>
            </w:tcBorders>
            <w:shd w:val="clear" w:color="000000" w:fill="FCD5B4"/>
            <w:vAlign w:val="bottom"/>
            <w:hideMark/>
          </w:tcPr>
          <w:p w14:paraId="12BF959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ADB97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6239E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453EB7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727E30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22A46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20ACA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17E4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6A5ECC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784AF5" w14:textId="77777777" w:rsidR="00F71A0F" w:rsidRPr="00F71A0F" w:rsidRDefault="00F71A0F" w:rsidP="00F71A0F">
            <w:pPr>
              <w:rPr>
                <w:rFonts w:ascii="Times New Roman" w:hAnsi="Times New Roman"/>
                <w:sz w:val="20"/>
                <w:szCs w:val="20"/>
                <w:lang w:val="es-BO" w:eastAsia="es-BO"/>
              </w:rPr>
            </w:pPr>
          </w:p>
        </w:tc>
      </w:tr>
      <w:tr w:rsidR="00F71A0F" w:rsidRPr="00F71A0F" w14:paraId="50E25FD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8C1D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w:t>
            </w:r>
          </w:p>
        </w:tc>
        <w:tc>
          <w:tcPr>
            <w:tcW w:w="1953" w:type="dxa"/>
            <w:tcBorders>
              <w:top w:val="nil"/>
              <w:left w:val="nil"/>
              <w:bottom w:val="single" w:sz="4" w:space="0" w:color="auto"/>
              <w:right w:val="single" w:sz="4" w:space="0" w:color="auto"/>
            </w:tcBorders>
            <w:shd w:val="clear" w:color="000000" w:fill="FFFFFF"/>
            <w:vAlign w:val="bottom"/>
            <w:hideMark/>
          </w:tcPr>
          <w:p w14:paraId="035C70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BETANZOS</w:t>
            </w:r>
          </w:p>
        </w:tc>
        <w:tc>
          <w:tcPr>
            <w:tcW w:w="848" w:type="dxa"/>
            <w:tcBorders>
              <w:top w:val="nil"/>
              <w:left w:val="nil"/>
              <w:bottom w:val="single" w:sz="4" w:space="0" w:color="auto"/>
              <w:right w:val="single" w:sz="4" w:space="0" w:color="auto"/>
            </w:tcBorders>
            <w:shd w:val="clear" w:color="000000" w:fill="FCD5B4"/>
            <w:vAlign w:val="bottom"/>
            <w:hideMark/>
          </w:tcPr>
          <w:p w14:paraId="0C56123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055E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FFDB7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93F5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2A352E0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532E9A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D3B81B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EC2A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52AA5E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BF1A7" w14:textId="77777777" w:rsidR="00F71A0F" w:rsidRPr="00F71A0F" w:rsidRDefault="00F71A0F" w:rsidP="00F71A0F">
            <w:pPr>
              <w:rPr>
                <w:rFonts w:ascii="Times New Roman" w:hAnsi="Times New Roman"/>
                <w:sz w:val="20"/>
                <w:szCs w:val="20"/>
                <w:lang w:val="es-BO" w:eastAsia="es-BO"/>
              </w:rPr>
            </w:pPr>
          </w:p>
        </w:tc>
      </w:tr>
      <w:tr w:rsidR="00F71A0F" w:rsidRPr="00F71A0F" w14:paraId="698D1C2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84BD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w:t>
            </w:r>
          </w:p>
        </w:tc>
        <w:tc>
          <w:tcPr>
            <w:tcW w:w="1953" w:type="dxa"/>
            <w:tcBorders>
              <w:top w:val="nil"/>
              <w:left w:val="nil"/>
              <w:bottom w:val="single" w:sz="4" w:space="0" w:color="auto"/>
              <w:right w:val="single" w:sz="4" w:space="0" w:color="auto"/>
            </w:tcBorders>
            <w:shd w:val="clear" w:color="000000" w:fill="FFFFFF"/>
            <w:vAlign w:val="bottom"/>
            <w:hideMark/>
          </w:tcPr>
          <w:p w14:paraId="5A6439D8"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C.TUNAL HUACARETA (CHUQUISACA)</w:t>
            </w:r>
          </w:p>
        </w:tc>
        <w:tc>
          <w:tcPr>
            <w:tcW w:w="848" w:type="dxa"/>
            <w:tcBorders>
              <w:top w:val="nil"/>
              <w:left w:val="nil"/>
              <w:bottom w:val="single" w:sz="4" w:space="0" w:color="auto"/>
              <w:right w:val="single" w:sz="4" w:space="0" w:color="auto"/>
            </w:tcBorders>
            <w:shd w:val="clear" w:color="000000" w:fill="FCD5B4"/>
            <w:vAlign w:val="bottom"/>
            <w:hideMark/>
          </w:tcPr>
          <w:p w14:paraId="520BEA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25E6A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0F3D6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B2BD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1229572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700D3D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5CC088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6FA4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FCB4C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1AF9FAB" w14:textId="77777777" w:rsidR="00F71A0F" w:rsidRPr="00F71A0F" w:rsidRDefault="00F71A0F" w:rsidP="00F71A0F">
            <w:pPr>
              <w:rPr>
                <w:rFonts w:ascii="Times New Roman" w:hAnsi="Times New Roman"/>
                <w:sz w:val="20"/>
                <w:szCs w:val="20"/>
                <w:lang w:val="es-BO" w:eastAsia="es-BO"/>
              </w:rPr>
            </w:pPr>
          </w:p>
        </w:tc>
      </w:tr>
      <w:tr w:rsidR="00F71A0F" w:rsidRPr="00F71A0F" w14:paraId="5383FD1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7D73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w:t>
            </w:r>
          </w:p>
        </w:tc>
        <w:tc>
          <w:tcPr>
            <w:tcW w:w="1953" w:type="dxa"/>
            <w:tcBorders>
              <w:top w:val="nil"/>
              <w:left w:val="nil"/>
              <w:bottom w:val="single" w:sz="4" w:space="0" w:color="auto"/>
              <w:right w:val="single" w:sz="4" w:space="0" w:color="auto"/>
            </w:tcBorders>
            <w:shd w:val="clear" w:color="000000" w:fill="FFFFFF"/>
            <w:vAlign w:val="bottom"/>
            <w:hideMark/>
          </w:tcPr>
          <w:p w14:paraId="18CBDB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CAIROMA (LA PAZ)</w:t>
            </w:r>
          </w:p>
        </w:tc>
        <w:tc>
          <w:tcPr>
            <w:tcW w:w="848" w:type="dxa"/>
            <w:tcBorders>
              <w:top w:val="nil"/>
              <w:left w:val="nil"/>
              <w:bottom w:val="single" w:sz="4" w:space="0" w:color="auto"/>
              <w:right w:val="single" w:sz="4" w:space="0" w:color="auto"/>
            </w:tcBorders>
            <w:shd w:val="clear" w:color="000000" w:fill="FCD5B4"/>
            <w:vAlign w:val="bottom"/>
            <w:hideMark/>
          </w:tcPr>
          <w:p w14:paraId="5FC063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B991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1F93B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A7318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C843B4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E27FB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74950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A485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90E3F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D857270" w14:textId="77777777" w:rsidR="00F71A0F" w:rsidRPr="00F71A0F" w:rsidRDefault="00F71A0F" w:rsidP="00F71A0F">
            <w:pPr>
              <w:rPr>
                <w:rFonts w:ascii="Times New Roman" w:hAnsi="Times New Roman"/>
                <w:sz w:val="20"/>
                <w:szCs w:val="20"/>
                <w:lang w:val="es-BO" w:eastAsia="es-BO"/>
              </w:rPr>
            </w:pPr>
          </w:p>
        </w:tc>
      </w:tr>
      <w:tr w:rsidR="00F71A0F" w:rsidRPr="00F71A0F" w14:paraId="1139436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9143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w:t>
            </w:r>
          </w:p>
        </w:tc>
        <w:tc>
          <w:tcPr>
            <w:tcW w:w="1953" w:type="dxa"/>
            <w:tcBorders>
              <w:top w:val="nil"/>
              <w:left w:val="nil"/>
              <w:bottom w:val="single" w:sz="4" w:space="0" w:color="auto"/>
              <w:right w:val="single" w:sz="4" w:space="0" w:color="auto"/>
            </w:tcBorders>
            <w:shd w:val="clear" w:color="000000" w:fill="FFFFFF"/>
            <w:vAlign w:val="bottom"/>
            <w:hideMark/>
          </w:tcPr>
          <w:p w14:paraId="24D1D8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CAIZA "D" POTOSI</w:t>
            </w:r>
          </w:p>
        </w:tc>
        <w:tc>
          <w:tcPr>
            <w:tcW w:w="848" w:type="dxa"/>
            <w:tcBorders>
              <w:top w:val="nil"/>
              <w:left w:val="nil"/>
              <w:bottom w:val="single" w:sz="4" w:space="0" w:color="auto"/>
              <w:right w:val="single" w:sz="4" w:space="0" w:color="auto"/>
            </w:tcBorders>
            <w:shd w:val="clear" w:color="000000" w:fill="FCD5B4"/>
            <w:vAlign w:val="bottom"/>
            <w:hideMark/>
          </w:tcPr>
          <w:p w14:paraId="2167687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71F8BE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046DB4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956519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F85B75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7D6A2F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03710B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B89D3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192924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022B04" w14:textId="77777777" w:rsidR="00F71A0F" w:rsidRPr="00F71A0F" w:rsidRDefault="00F71A0F" w:rsidP="00F71A0F">
            <w:pPr>
              <w:rPr>
                <w:rFonts w:ascii="Times New Roman" w:hAnsi="Times New Roman"/>
                <w:sz w:val="20"/>
                <w:szCs w:val="20"/>
                <w:lang w:val="es-BO" w:eastAsia="es-BO"/>
              </w:rPr>
            </w:pPr>
          </w:p>
        </w:tc>
      </w:tr>
      <w:tr w:rsidR="00F71A0F" w:rsidRPr="00F71A0F" w14:paraId="4504AF8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DA64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15</w:t>
            </w:r>
          </w:p>
        </w:tc>
        <w:tc>
          <w:tcPr>
            <w:tcW w:w="1953" w:type="dxa"/>
            <w:tcBorders>
              <w:top w:val="nil"/>
              <w:left w:val="nil"/>
              <w:bottom w:val="single" w:sz="4" w:space="0" w:color="auto"/>
              <w:right w:val="single" w:sz="4" w:space="0" w:color="auto"/>
            </w:tcBorders>
            <w:shd w:val="clear" w:color="000000" w:fill="FFFFFF"/>
            <w:vAlign w:val="bottom"/>
            <w:hideMark/>
          </w:tcPr>
          <w:p w14:paraId="4148F6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CALAMARCA PILLAPI (LA PAZ)</w:t>
            </w:r>
          </w:p>
        </w:tc>
        <w:tc>
          <w:tcPr>
            <w:tcW w:w="848" w:type="dxa"/>
            <w:tcBorders>
              <w:top w:val="nil"/>
              <w:left w:val="nil"/>
              <w:bottom w:val="single" w:sz="4" w:space="0" w:color="auto"/>
              <w:right w:val="single" w:sz="4" w:space="0" w:color="auto"/>
            </w:tcBorders>
            <w:shd w:val="clear" w:color="000000" w:fill="FCD5B4"/>
            <w:vAlign w:val="bottom"/>
            <w:hideMark/>
          </w:tcPr>
          <w:p w14:paraId="273437A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94816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D81D6E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91DEC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C08C3A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469CD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AFB75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E85A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BF2D90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E7CCE56" w14:textId="77777777" w:rsidR="00F71A0F" w:rsidRPr="00F71A0F" w:rsidRDefault="00F71A0F" w:rsidP="00F71A0F">
            <w:pPr>
              <w:rPr>
                <w:rFonts w:ascii="Times New Roman" w:hAnsi="Times New Roman"/>
                <w:sz w:val="20"/>
                <w:szCs w:val="20"/>
                <w:lang w:val="es-BO" w:eastAsia="es-BO"/>
              </w:rPr>
            </w:pPr>
          </w:p>
        </w:tc>
      </w:tr>
      <w:tr w:rsidR="00F71A0F" w:rsidRPr="00F71A0F" w14:paraId="706F3D4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FCFAD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w:t>
            </w:r>
          </w:p>
        </w:tc>
        <w:tc>
          <w:tcPr>
            <w:tcW w:w="1953" w:type="dxa"/>
            <w:tcBorders>
              <w:top w:val="nil"/>
              <w:left w:val="nil"/>
              <w:bottom w:val="single" w:sz="4" w:space="0" w:color="auto"/>
              <w:right w:val="single" w:sz="4" w:space="0" w:color="auto"/>
            </w:tcBorders>
            <w:shd w:val="clear" w:color="000000" w:fill="FFFFFF"/>
            <w:vAlign w:val="bottom"/>
            <w:hideMark/>
          </w:tcPr>
          <w:p w14:paraId="3D3597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CAMATINDI (CHUQUISACA)</w:t>
            </w:r>
          </w:p>
        </w:tc>
        <w:tc>
          <w:tcPr>
            <w:tcW w:w="848" w:type="dxa"/>
            <w:tcBorders>
              <w:top w:val="nil"/>
              <w:left w:val="nil"/>
              <w:bottom w:val="single" w:sz="4" w:space="0" w:color="auto"/>
              <w:right w:val="single" w:sz="4" w:space="0" w:color="auto"/>
            </w:tcBorders>
            <w:shd w:val="clear" w:color="000000" w:fill="FCD5B4"/>
            <w:noWrap/>
            <w:vAlign w:val="bottom"/>
            <w:hideMark/>
          </w:tcPr>
          <w:p w14:paraId="4C08F9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F69D64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6A4DB3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E2F2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3A8D281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446C4B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9F6086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AC78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98E61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650AFA5" w14:textId="77777777" w:rsidR="00F71A0F" w:rsidRPr="00F71A0F" w:rsidRDefault="00F71A0F" w:rsidP="00F71A0F">
            <w:pPr>
              <w:rPr>
                <w:rFonts w:ascii="Times New Roman" w:hAnsi="Times New Roman"/>
                <w:sz w:val="20"/>
                <w:szCs w:val="20"/>
                <w:lang w:val="es-BO" w:eastAsia="es-BO"/>
              </w:rPr>
            </w:pPr>
          </w:p>
        </w:tc>
      </w:tr>
      <w:tr w:rsidR="00F71A0F" w:rsidRPr="00F71A0F" w14:paraId="54DB767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8DF1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w:t>
            </w:r>
          </w:p>
        </w:tc>
        <w:tc>
          <w:tcPr>
            <w:tcW w:w="1953" w:type="dxa"/>
            <w:tcBorders>
              <w:top w:val="nil"/>
              <w:left w:val="nil"/>
              <w:bottom w:val="single" w:sz="4" w:space="0" w:color="auto"/>
              <w:right w:val="single" w:sz="4" w:space="0" w:color="auto"/>
            </w:tcBorders>
            <w:shd w:val="clear" w:color="000000" w:fill="FFFFFF"/>
            <w:vAlign w:val="bottom"/>
            <w:hideMark/>
          </w:tcPr>
          <w:p w14:paraId="3E77BF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CAPAJA VIACHA (LA PAZ)</w:t>
            </w:r>
          </w:p>
        </w:tc>
        <w:tc>
          <w:tcPr>
            <w:tcW w:w="848" w:type="dxa"/>
            <w:tcBorders>
              <w:top w:val="nil"/>
              <w:left w:val="nil"/>
              <w:bottom w:val="single" w:sz="4" w:space="0" w:color="auto"/>
              <w:right w:val="single" w:sz="4" w:space="0" w:color="auto"/>
            </w:tcBorders>
            <w:shd w:val="clear" w:color="000000" w:fill="FCD5B4"/>
            <w:vAlign w:val="bottom"/>
            <w:hideMark/>
          </w:tcPr>
          <w:p w14:paraId="12F0FA2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1B9865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5632E6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8F77F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9D215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B9FF6C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72CABC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BFD1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7CD702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53972D" w14:textId="77777777" w:rsidR="00F71A0F" w:rsidRPr="00F71A0F" w:rsidRDefault="00F71A0F" w:rsidP="00F71A0F">
            <w:pPr>
              <w:rPr>
                <w:rFonts w:ascii="Times New Roman" w:hAnsi="Times New Roman"/>
                <w:sz w:val="20"/>
                <w:szCs w:val="20"/>
                <w:lang w:val="es-BO" w:eastAsia="es-BO"/>
              </w:rPr>
            </w:pPr>
          </w:p>
        </w:tc>
      </w:tr>
      <w:tr w:rsidR="00F71A0F" w:rsidRPr="00F71A0F" w14:paraId="0E31BE3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25D44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w:t>
            </w:r>
          </w:p>
        </w:tc>
        <w:tc>
          <w:tcPr>
            <w:tcW w:w="1953" w:type="dxa"/>
            <w:tcBorders>
              <w:top w:val="nil"/>
              <w:left w:val="nil"/>
              <w:bottom w:val="single" w:sz="4" w:space="0" w:color="auto"/>
              <w:right w:val="single" w:sz="4" w:space="0" w:color="auto"/>
            </w:tcBorders>
            <w:shd w:val="clear" w:color="000000" w:fill="FFFFFF"/>
            <w:vAlign w:val="bottom"/>
            <w:hideMark/>
          </w:tcPr>
          <w:p w14:paraId="4F16A0C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CARACOLLO (ORURO)</w:t>
            </w:r>
          </w:p>
        </w:tc>
        <w:tc>
          <w:tcPr>
            <w:tcW w:w="848" w:type="dxa"/>
            <w:tcBorders>
              <w:top w:val="nil"/>
              <w:left w:val="nil"/>
              <w:bottom w:val="single" w:sz="4" w:space="0" w:color="auto"/>
              <w:right w:val="single" w:sz="4" w:space="0" w:color="auto"/>
            </w:tcBorders>
            <w:shd w:val="clear" w:color="000000" w:fill="FCD5B4"/>
            <w:noWrap/>
            <w:vAlign w:val="bottom"/>
            <w:hideMark/>
          </w:tcPr>
          <w:p w14:paraId="3221C4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47AC42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4C2D0A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CA4B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noWrap/>
            <w:vAlign w:val="bottom"/>
            <w:hideMark/>
          </w:tcPr>
          <w:p w14:paraId="2BB2573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3C87AF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D23744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431D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6D0429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975200" w14:textId="77777777" w:rsidR="00F71A0F" w:rsidRPr="00F71A0F" w:rsidRDefault="00F71A0F" w:rsidP="00F71A0F">
            <w:pPr>
              <w:rPr>
                <w:rFonts w:ascii="Times New Roman" w:hAnsi="Times New Roman"/>
                <w:sz w:val="20"/>
                <w:szCs w:val="20"/>
                <w:lang w:val="es-BO" w:eastAsia="es-BO"/>
              </w:rPr>
            </w:pPr>
          </w:p>
        </w:tc>
      </w:tr>
      <w:tr w:rsidR="00F71A0F" w:rsidRPr="00F71A0F" w14:paraId="1584E5E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55B13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w:t>
            </w:r>
          </w:p>
        </w:tc>
        <w:tc>
          <w:tcPr>
            <w:tcW w:w="1953" w:type="dxa"/>
            <w:tcBorders>
              <w:top w:val="nil"/>
              <w:left w:val="nil"/>
              <w:bottom w:val="single" w:sz="4" w:space="0" w:color="auto"/>
              <w:right w:val="single" w:sz="4" w:space="0" w:color="auto"/>
            </w:tcBorders>
            <w:shd w:val="clear" w:color="000000" w:fill="FFFFFF"/>
            <w:vAlign w:val="bottom"/>
            <w:hideMark/>
          </w:tcPr>
          <w:p w14:paraId="320165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CASARABE (TRINIDAD)</w:t>
            </w:r>
          </w:p>
        </w:tc>
        <w:tc>
          <w:tcPr>
            <w:tcW w:w="848" w:type="dxa"/>
            <w:tcBorders>
              <w:top w:val="nil"/>
              <w:left w:val="nil"/>
              <w:bottom w:val="single" w:sz="4" w:space="0" w:color="auto"/>
              <w:right w:val="single" w:sz="4" w:space="0" w:color="auto"/>
            </w:tcBorders>
            <w:shd w:val="clear" w:color="000000" w:fill="FCD5B4"/>
            <w:vAlign w:val="bottom"/>
            <w:hideMark/>
          </w:tcPr>
          <w:p w14:paraId="7A8F181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9B045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C015D7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6C31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0B47C4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109C2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342DD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73B62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C2DDD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A4A619" w14:textId="77777777" w:rsidR="00F71A0F" w:rsidRPr="00F71A0F" w:rsidRDefault="00F71A0F" w:rsidP="00F71A0F">
            <w:pPr>
              <w:rPr>
                <w:rFonts w:ascii="Times New Roman" w:hAnsi="Times New Roman"/>
                <w:sz w:val="20"/>
                <w:szCs w:val="20"/>
                <w:lang w:val="es-BO" w:eastAsia="es-BO"/>
              </w:rPr>
            </w:pPr>
          </w:p>
        </w:tc>
      </w:tr>
      <w:tr w:rsidR="00F71A0F" w:rsidRPr="00F71A0F" w14:paraId="3C46ECA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737F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w:t>
            </w:r>
          </w:p>
        </w:tc>
        <w:tc>
          <w:tcPr>
            <w:tcW w:w="1953" w:type="dxa"/>
            <w:tcBorders>
              <w:top w:val="nil"/>
              <w:left w:val="nil"/>
              <w:bottom w:val="single" w:sz="4" w:space="0" w:color="auto"/>
              <w:right w:val="single" w:sz="4" w:space="0" w:color="auto"/>
            </w:tcBorders>
            <w:shd w:val="clear" w:color="000000" w:fill="FFFFFF"/>
            <w:vAlign w:val="bottom"/>
            <w:hideMark/>
          </w:tcPr>
          <w:p w14:paraId="37E44D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HERMOSO (POTOSI)</w:t>
            </w:r>
          </w:p>
        </w:tc>
        <w:tc>
          <w:tcPr>
            <w:tcW w:w="848" w:type="dxa"/>
            <w:tcBorders>
              <w:top w:val="nil"/>
              <w:left w:val="nil"/>
              <w:bottom w:val="single" w:sz="4" w:space="0" w:color="auto"/>
              <w:right w:val="single" w:sz="4" w:space="0" w:color="auto"/>
            </w:tcBorders>
            <w:shd w:val="clear" w:color="000000" w:fill="FCD5B4"/>
            <w:vAlign w:val="bottom"/>
            <w:hideMark/>
          </w:tcPr>
          <w:p w14:paraId="4C85BB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172023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DCB64C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EE6D3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483E7DD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06E8DA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4C3E0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A927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E5F050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E505E86" w14:textId="77777777" w:rsidR="00F71A0F" w:rsidRPr="00F71A0F" w:rsidRDefault="00F71A0F" w:rsidP="00F71A0F">
            <w:pPr>
              <w:rPr>
                <w:rFonts w:ascii="Times New Roman" w:hAnsi="Times New Roman"/>
                <w:sz w:val="20"/>
                <w:szCs w:val="20"/>
                <w:lang w:val="es-BO" w:eastAsia="es-BO"/>
              </w:rPr>
            </w:pPr>
          </w:p>
        </w:tc>
      </w:tr>
      <w:tr w:rsidR="00F71A0F" w:rsidRPr="00F71A0F" w14:paraId="66B45F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7F1C8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w:t>
            </w:r>
          </w:p>
        </w:tc>
        <w:tc>
          <w:tcPr>
            <w:tcW w:w="1953" w:type="dxa"/>
            <w:tcBorders>
              <w:top w:val="nil"/>
              <w:left w:val="nil"/>
              <w:bottom w:val="single" w:sz="4" w:space="0" w:color="auto"/>
              <w:right w:val="single" w:sz="4" w:space="0" w:color="auto"/>
            </w:tcBorders>
            <w:shd w:val="clear" w:color="000000" w:fill="FFFFFF"/>
            <w:vAlign w:val="bottom"/>
            <w:hideMark/>
          </w:tcPr>
          <w:p w14:paraId="61B0CC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LURIBAY (LA PAZ)</w:t>
            </w:r>
          </w:p>
        </w:tc>
        <w:tc>
          <w:tcPr>
            <w:tcW w:w="848" w:type="dxa"/>
            <w:tcBorders>
              <w:top w:val="nil"/>
              <w:left w:val="nil"/>
              <w:bottom w:val="single" w:sz="4" w:space="0" w:color="auto"/>
              <w:right w:val="single" w:sz="4" w:space="0" w:color="auto"/>
            </w:tcBorders>
            <w:shd w:val="clear" w:color="000000" w:fill="FCD5B4"/>
            <w:noWrap/>
            <w:vAlign w:val="bottom"/>
            <w:hideMark/>
          </w:tcPr>
          <w:p w14:paraId="56A0DE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47E01F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211E95E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D69C7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4E0C4BF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48CB2B6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54D05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C9AB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D2E29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24BF2F4" w14:textId="77777777" w:rsidR="00F71A0F" w:rsidRPr="00F71A0F" w:rsidRDefault="00F71A0F" w:rsidP="00F71A0F">
            <w:pPr>
              <w:rPr>
                <w:rFonts w:ascii="Times New Roman" w:hAnsi="Times New Roman"/>
                <w:sz w:val="20"/>
                <w:szCs w:val="20"/>
                <w:lang w:val="es-BO" w:eastAsia="es-BO"/>
              </w:rPr>
            </w:pPr>
          </w:p>
        </w:tc>
      </w:tr>
      <w:tr w:rsidR="00F71A0F" w:rsidRPr="00F71A0F" w14:paraId="21C12F4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C611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w:t>
            </w:r>
          </w:p>
        </w:tc>
        <w:tc>
          <w:tcPr>
            <w:tcW w:w="1953" w:type="dxa"/>
            <w:tcBorders>
              <w:top w:val="nil"/>
              <w:left w:val="nil"/>
              <w:bottom w:val="single" w:sz="4" w:space="0" w:color="auto"/>
              <w:right w:val="single" w:sz="4" w:space="0" w:color="auto"/>
            </w:tcBorders>
            <w:shd w:val="clear" w:color="000000" w:fill="FFFFFF"/>
            <w:vAlign w:val="bottom"/>
            <w:hideMark/>
          </w:tcPr>
          <w:p w14:paraId="398A52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MONTUYO- PISIGA (ORURO)</w:t>
            </w:r>
          </w:p>
        </w:tc>
        <w:tc>
          <w:tcPr>
            <w:tcW w:w="848" w:type="dxa"/>
            <w:tcBorders>
              <w:top w:val="nil"/>
              <w:left w:val="nil"/>
              <w:bottom w:val="single" w:sz="4" w:space="0" w:color="auto"/>
              <w:right w:val="single" w:sz="4" w:space="0" w:color="auto"/>
            </w:tcBorders>
            <w:shd w:val="clear" w:color="000000" w:fill="FCD5B4"/>
            <w:vAlign w:val="bottom"/>
            <w:hideMark/>
          </w:tcPr>
          <w:p w14:paraId="0A7EA83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081E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A776FF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0E0F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0D6CB6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906D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5CB9F9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B5803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1040E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A95225" w14:textId="77777777" w:rsidR="00F71A0F" w:rsidRPr="00F71A0F" w:rsidRDefault="00F71A0F" w:rsidP="00F71A0F">
            <w:pPr>
              <w:rPr>
                <w:rFonts w:ascii="Times New Roman" w:hAnsi="Times New Roman"/>
                <w:sz w:val="20"/>
                <w:szCs w:val="20"/>
                <w:lang w:val="es-BO" w:eastAsia="es-BO"/>
              </w:rPr>
            </w:pPr>
          </w:p>
        </w:tc>
      </w:tr>
      <w:tr w:rsidR="00F71A0F" w:rsidRPr="00F71A0F" w14:paraId="5B16C0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3FAE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23</w:t>
            </w:r>
          </w:p>
        </w:tc>
        <w:tc>
          <w:tcPr>
            <w:tcW w:w="1953" w:type="dxa"/>
            <w:tcBorders>
              <w:top w:val="nil"/>
              <w:left w:val="nil"/>
              <w:bottom w:val="single" w:sz="4" w:space="0" w:color="auto"/>
              <w:right w:val="single" w:sz="4" w:space="0" w:color="auto"/>
            </w:tcBorders>
            <w:shd w:val="clear" w:color="000000" w:fill="FFFFFF"/>
            <w:vAlign w:val="bottom"/>
            <w:hideMark/>
          </w:tcPr>
          <w:p w14:paraId="2522D4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MUTUN (SANTA CRUZ)</w:t>
            </w:r>
          </w:p>
        </w:tc>
        <w:tc>
          <w:tcPr>
            <w:tcW w:w="848" w:type="dxa"/>
            <w:tcBorders>
              <w:top w:val="nil"/>
              <w:left w:val="nil"/>
              <w:bottom w:val="single" w:sz="4" w:space="0" w:color="auto"/>
              <w:right w:val="single" w:sz="4" w:space="0" w:color="auto"/>
            </w:tcBorders>
            <w:shd w:val="clear" w:color="000000" w:fill="FCD5B4"/>
            <w:vAlign w:val="bottom"/>
            <w:hideMark/>
          </w:tcPr>
          <w:p w14:paraId="443B68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611E07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6DD9AA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8326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6860464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07640B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39D2AD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8107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40480C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CC63A0" w14:textId="77777777" w:rsidR="00F71A0F" w:rsidRPr="00F71A0F" w:rsidRDefault="00F71A0F" w:rsidP="00F71A0F">
            <w:pPr>
              <w:rPr>
                <w:rFonts w:ascii="Times New Roman" w:hAnsi="Times New Roman"/>
                <w:sz w:val="20"/>
                <w:szCs w:val="20"/>
                <w:lang w:val="es-BO" w:eastAsia="es-BO"/>
              </w:rPr>
            </w:pPr>
          </w:p>
        </w:tc>
      </w:tr>
      <w:tr w:rsidR="00F71A0F" w:rsidRPr="00F71A0F" w14:paraId="5EE8C9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2D46A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24</w:t>
            </w:r>
          </w:p>
        </w:tc>
        <w:tc>
          <w:tcPr>
            <w:tcW w:w="1953" w:type="dxa"/>
            <w:tcBorders>
              <w:top w:val="nil"/>
              <w:left w:val="nil"/>
              <w:bottom w:val="single" w:sz="4" w:space="0" w:color="auto"/>
              <w:right w:val="single" w:sz="4" w:space="0" w:color="auto"/>
            </w:tcBorders>
            <w:shd w:val="clear" w:color="000000" w:fill="FFFFFF"/>
            <w:vAlign w:val="bottom"/>
            <w:hideMark/>
          </w:tcPr>
          <w:p w14:paraId="79F949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CERRO SAN PEDRO (ORURO)</w:t>
            </w:r>
          </w:p>
        </w:tc>
        <w:tc>
          <w:tcPr>
            <w:tcW w:w="848" w:type="dxa"/>
            <w:tcBorders>
              <w:top w:val="nil"/>
              <w:left w:val="nil"/>
              <w:bottom w:val="single" w:sz="4" w:space="0" w:color="auto"/>
              <w:right w:val="single" w:sz="4" w:space="0" w:color="auto"/>
            </w:tcBorders>
            <w:shd w:val="clear" w:color="000000" w:fill="FCD5B4"/>
            <w:vAlign w:val="bottom"/>
            <w:hideMark/>
          </w:tcPr>
          <w:p w14:paraId="6B8BBD0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ADF66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77C3A3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3D0FD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A5B4C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153A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2473B0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5536F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F06F0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E0534E" w14:textId="77777777" w:rsidR="00F71A0F" w:rsidRPr="00F71A0F" w:rsidRDefault="00F71A0F" w:rsidP="00F71A0F">
            <w:pPr>
              <w:rPr>
                <w:rFonts w:ascii="Times New Roman" w:hAnsi="Times New Roman"/>
                <w:sz w:val="20"/>
                <w:szCs w:val="20"/>
                <w:lang w:val="es-BO" w:eastAsia="es-BO"/>
              </w:rPr>
            </w:pPr>
          </w:p>
        </w:tc>
      </w:tr>
      <w:tr w:rsidR="00F71A0F" w:rsidRPr="00F71A0F" w14:paraId="75CAEA3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8AF2D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25</w:t>
            </w:r>
          </w:p>
        </w:tc>
        <w:tc>
          <w:tcPr>
            <w:tcW w:w="1953" w:type="dxa"/>
            <w:tcBorders>
              <w:top w:val="nil"/>
              <w:left w:val="nil"/>
              <w:bottom w:val="single" w:sz="4" w:space="0" w:color="auto"/>
              <w:right w:val="single" w:sz="4" w:space="0" w:color="auto"/>
            </w:tcBorders>
            <w:shd w:val="clear" w:color="000000" w:fill="FFFFFF"/>
            <w:vAlign w:val="bottom"/>
            <w:hideMark/>
          </w:tcPr>
          <w:p w14:paraId="2493BA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CHALLAPATA EST. (ORURO)</w:t>
            </w:r>
          </w:p>
        </w:tc>
        <w:tc>
          <w:tcPr>
            <w:tcW w:w="848" w:type="dxa"/>
            <w:tcBorders>
              <w:top w:val="nil"/>
              <w:left w:val="nil"/>
              <w:bottom w:val="single" w:sz="4" w:space="0" w:color="auto"/>
              <w:right w:val="single" w:sz="4" w:space="0" w:color="auto"/>
            </w:tcBorders>
            <w:shd w:val="clear" w:color="000000" w:fill="FCD5B4"/>
            <w:vAlign w:val="bottom"/>
            <w:hideMark/>
          </w:tcPr>
          <w:p w14:paraId="5268FB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8851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B43B2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54E97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29CE0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D1CBD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5C84F2A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35D0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1034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607D6DF" w14:textId="77777777" w:rsidR="00F71A0F" w:rsidRPr="00F71A0F" w:rsidRDefault="00F71A0F" w:rsidP="00F71A0F">
            <w:pPr>
              <w:rPr>
                <w:rFonts w:ascii="Times New Roman" w:hAnsi="Times New Roman"/>
                <w:sz w:val="20"/>
                <w:szCs w:val="20"/>
                <w:lang w:val="es-BO" w:eastAsia="es-BO"/>
              </w:rPr>
            </w:pPr>
          </w:p>
        </w:tc>
      </w:tr>
      <w:tr w:rsidR="00F71A0F" w:rsidRPr="00F71A0F" w14:paraId="394D882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8781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26</w:t>
            </w:r>
          </w:p>
        </w:tc>
        <w:tc>
          <w:tcPr>
            <w:tcW w:w="1953" w:type="dxa"/>
            <w:tcBorders>
              <w:top w:val="nil"/>
              <w:left w:val="nil"/>
              <w:bottom w:val="single" w:sz="4" w:space="0" w:color="auto"/>
              <w:right w:val="single" w:sz="4" w:space="0" w:color="auto"/>
            </w:tcBorders>
            <w:shd w:val="clear" w:color="000000" w:fill="FFFFFF"/>
            <w:vAlign w:val="bottom"/>
            <w:hideMark/>
          </w:tcPr>
          <w:p w14:paraId="5D7CA6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CHANÉ (SCRZ)</w:t>
            </w:r>
          </w:p>
        </w:tc>
        <w:tc>
          <w:tcPr>
            <w:tcW w:w="848" w:type="dxa"/>
            <w:tcBorders>
              <w:top w:val="nil"/>
              <w:left w:val="nil"/>
              <w:bottom w:val="single" w:sz="4" w:space="0" w:color="auto"/>
              <w:right w:val="single" w:sz="4" w:space="0" w:color="auto"/>
            </w:tcBorders>
            <w:shd w:val="clear" w:color="000000" w:fill="FCD5B4"/>
            <w:vAlign w:val="bottom"/>
            <w:hideMark/>
          </w:tcPr>
          <w:p w14:paraId="11FC670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B08FA2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27204C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B2F54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51B9B67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C9AEC3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3E640DA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6BE70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98AD5F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3EC663" w14:textId="77777777" w:rsidR="00F71A0F" w:rsidRPr="00F71A0F" w:rsidRDefault="00F71A0F" w:rsidP="00F71A0F">
            <w:pPr>
              <w:rPr>
                <w:rFonts w:ascii="Times New Roman" w:hAnsi="Times New Roman"/>
                <w:sz w:val="20"/>
                <w:szCs w:val="20"/>
                <w:lang w:val="es-BO" w:eastAsia="es-BO"/>
              </w:rPr>
            </w:pPr>
          </w:p>
        </w:tc>
      </w:tr>
      <w:tr w:rsidR="00F71A0F" w:rsidRPr="00F71A0F" w14:paraId="0284009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6CFE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27</w:t>
            </w:r>
          </w:p>
        </w:tc>
        <w:tc>
          <w:tcPr>
            <w:tcW w:w="1953" w:type="dxa"/>
            <w:tcBorders>
              <w:top w:val="nil"/>
              <w:left w:val="nil"/>
              <w:bottom w:val="single" w:sz="4" w:space="0" w:color="auto"/>
              <w:right w:val="single" w:sz="4" w:space="0" w:color="auto"/>
            </w:tcBorders>
            <w:shd w:val="clear" w:color="000000" w:fill="FFFFFF"/>
            <w:vAlign w:val="bottom"/>
            <w:hideMark/>
          </w:tcPr>
          <w:p w14:paraId="667AFF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CHAPARE (COCHABAMBA)</w:t>
            </w:r>
          </w:p>
        </w:tc>
        <w:tc>
          <w:tcPr>
            <w:tcW w:w="848" w:type="dxa"/>
            <w:tcBorders>
              <w:top w:val="nil"/>
              <w:left w:val="nil"/>
              <w:bottom w:val="single" w:sz="4" w:space="0" w:color="auto"/>
              <w:right w:val="single" w:sz="4" w:space="0" w:color="auto"/>
            </w:tcBorders>
            <w:shd w:val="clear" w:color="000000" w:fill="FCD5B4"/>
            <w:vAlign w:val="bottom"/>
            <w:hideMark/>
          </w:tcPr>
          <w:p w14:paraId="179DB60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5CE4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EACCCC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37E4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94E7A8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2BF676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3EEDCD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D9C13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7A6FF6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CA21ECA" w14:textId="77777777" w:rsidR="00F71A0F" w:rsidRPr="00F71A0F" w:rsidRDefault="00F71A0F" w:rsidP="00F71A0F">
            <w:pPr>
              <w:rPr>
                <w:rFonts w:ascii="Times New Roman" w:hAnsi="Times New Roman"/>
                <w:sz w:val="20"/>
                <w:szCs w:val="20"/>
                <w:lang w:val="es-BO" w:eastAsia="es-BO"/>
              </w:rPr>
            </w:pPr>
          </w:p>
        </w:tc>
      </w:tr>
      <w:tr w:rsidR="00F71A0F" w:rsidRPr="00F71A0F" w14:paraId="278A9C2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D16F5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28</w:t>
            </w:r>
          </w:p>
        </w:tc>
        <w:tc>
          <w:tcPr>
            <w:tcW w:w="1953" w:type="dxa"/>
            <w:tcBorders>
              <w:top w:val="nil"/>
              <w:left w:val="nil"/>
              <w:bottom w:val="single" w:sz="4" w:space="0" w:color="auto"/>
              <w:right w:val="single" w:sz="4" w:space="0" w:color="auto"/>
            </w:tcBorders>
            <w:shd w:val="clear" w:color="000000" w:fill="FFFFFF"/>
            <w:vAlign w:val="bottom"/>
            <w:hideMark/>
          </w:tcPr>
          <w:p w14:paraId="14D116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CHAQUI (POTOSI)</w:t>
            </w:r>
          </w:p>
        </w:tc>
        <w:tc>
          <w:tcPr>
            <w:tcW w:w="848" w:type="dxa"/>
            <w:tcBorders>
              <w:top w:val="nil"/>
              <w:left w:val="nil"/>
              <w:bottom w:val="single" w:sz="4" w:space="0" w:color="auto"/>
              <w:right w:val="single" w:sz="4" w:space="0" w:color="auto"/>
            </w:tcBorders>
            <w:shd w:val="clear" w:color="000000" w:fill="FCD5B4"/>
            <w:noWrap/>
            <w:vAlign w:val="bottom"/>
            <w:hideMark/>
          </w:tcPr>
          <w:p w14:paraId="3455882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054D0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60D56F0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7107F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EF7972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0B6DBA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8B83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239C5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4BF20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591DAFA" w14:textId="77777777" w:rsidR="00F71A0F" w:rsidRPr="00F71A0F" w:rsidRDefault="00F71A0F" w:rsidP="00F71A0F">
            <w:pPr>
              <w:rPr>
                <w:rFonts w:ascii="Times New Roman" w:hAnsi="Times New Roman"/>
                <w:sz w:val="20"/>
                <w:szCs w:val="20"/>
                <w:lang w:val="es-BO" w:eastAsia="es-BO"/>
              </w:rPr>
            </w:pPr>
          </w:p>
        </w:tc>
      </w:tr>
      <w:tr w:rsidR="00F71A0F" w:rsidRPr="00F71A0F" w14:paraId="2A475C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94B3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29</w:t>
            </w:r>
          </w:p>
        </w:tc>
        <w:tc>
          <w:tcPr>
            <w:tcW w:w="1953" w:type="dxa"/>
            <w:tcBorders>
              <w:top w:val="nil"/>
              <w:left w:val="nil"/>
              <w:bottom w:val="single" w:sz="4" w:space="0" w:color="auto"/>
              <w:right w:val="single" w:sz="4" w:space="0" w:color="auto"/>
            </w:tcBorders>
            <w:shd w:val="clear" w:color="000000" w:fill="FFFFFF"/>
            <w:vAlign w:val="bottom"/>
            <w:hideMark/>
          </w:tcPr>
          <w:p w14:paraId="62A78B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CHARAÑA (LA PAZ)</w:t>
            </w:r>
          </w:p>
        </w:tc>
        <w:tc>
          <w:tcPr>
            <w:tcW w:w="848" w:type="dxa"/>
            <w:tcBorders>
              <w:top w:val="nil"/>
              <w:left w:val="nil"/>
              <w:bottom w:val="single" w:sz="4" w:space="0" w:color="auto"/>
              <w:right w:val="single" w:sz="4" w:space="0" w:color="auto"/>
            </w:tcBorders>
            <w:shd w:val="clear" w:color="000000" w:fill="FCD5B4"/>
            <w:vAlign w:val="bottom"/>
            <w:hideMark/>
          </w:tcPr>
          <w:p w14:paraId="509B55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39032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039E3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DF4F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CF675D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148F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DBAB5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4811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AE1A05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D17377" w14:textId="77777777" w:rsidR="00F71A0F" w:rsidRPr="00F71A0F" w:rsidRDefault="00F71A0F" w:rsidP="00F71A0F">
            <w:pPr>
              <w:rPr>
                <w:rFonts w:ascii="Times New Roman" w:hAnsi="Times New Roman"/>
                <w:sz w:val="20"/>
                <w:szCs w:val="20"/>
                <w:lang w:val="es-BO" w:eastAsia="es-BO"/>
              </w:rPr>
            </w:pPr>
          </w:p>
        </w:tc>
      </w:tr>
      <w:tr w:rsidR="00F71A0F" w:rsidRPr="00F71A0F" w14:paraId="2F5F59D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BDCD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30</w:t>
            </w:r>
          </w:p>
        </w:tc>
        <w:tc>
          <w:tcPr>
            <w:tcW w:w="1953" w:type="dxa"/>
            <w:tcBorders>
              <w:top w:val="nil"/>
              <w:left w:val="nil"/>
              <w:bottom w:val="single" w:sz="4" w:space="0" w:color="auto"/>
              <w:right w:val="single" w:sz="4" w:space="0" w:color="auto"/>
            </w:tcBorders>
            <w:shd w:val="clear" w:color="000000" w:fill="FFFFFF"/>
            <w:vAlign w:val="bottom"/>
            <w:hideMark/>
          </w:tcPr>
          <w:p w14:paraId="2291BB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CHAYANTA (POTOSI)</w:t>
            </w:r>
          </w:p>
        </w:tc>
        <w:tc>
          <w:tcPr>
            <w:tcW w:w="848" w:type="dxa"/>
            <w:tcBorders>
              <w:top w:val="nil"/>
              <w:left w:val="nil"/>
              <w:bottom w:val="single" w:sz="4" w:space="0" w:color="auto"/>
              <w:right w:val="single" w:sz="4" w:space="0" w:color="auto"/>
            </w:tcBorders>
            <w:shd w:val="clear" w:color="000000" w:fill="FCD5B4"/>
            <w:vAlign w:val="bottom"/>
            <w:hideMark/>
          </w:tcPr>
          <w:p w14:paraId="4BE4B56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1096A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77125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B07B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F8A1A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035CE1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2FB2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EA4A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A2B3CB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C51911" w14:textId="77777777" w:rsidR="00F71A0F" w:rsidRPr="00F71A0F" w:rsidRDefault="00F71A0F" w:rsidP="00F71A0F">
            <w:pPr>
              <w:rPr>
                <w:rFonts w:ascii="Times New Roman" w:hAnsi="Times New Roman"/>
                <w:sz w:val="20"/>
                <w:szCs w:val="20"/>
                <w:lang w:val="es-BO" w:eastAsia="es-BO"/>
              </w:rPr>
            </w:pPr>
          </w:p>
        </w:tc>
      </w:tr>
      <w:tr w:rsidR="00F71A0F" w:rsidRPr="00F71A0F" w14:paraId="43F2045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05B3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31</w:t>
            </w:r>
          </w:p>
        </w:tc>
        <w:tc>
          <w:tcPr>
            <w:tcW w:w="1953" w:type="dxa"/>
            <w:tcBorders>
              <w:top w:val="nil"/>
              <w:left w:val="nil"/>
              <w:bottom w:val="single" w:sz="4" w:space="0" w:color="auto"/>
              <w:right w:val="single" w:sz="4" w:space="0" w:color="auto"/>
            </w:tcBorders>
            <w:shd w:val="clear" w:color="000000" w:fill="FFFFFF"/>
            <w:vAlign w:val="bottom"/>
            <w:hideMark/>
          </w:tcPr>
          <w:p w14:paraId="0DC0D9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CHEJTA SORATA</w:t>
            </w:r>
          </w:p>
        </w:tc>
        <w:tc>
          <w:tcPr>
            <w:tcW w:w="848" w:type="dxa"/>
            <w:tcBorders>
              <w:top w:val="nil"/>
              <w:left w:val="nil"/>
              <w:bottom w:val="single" w:sz="4" w:space="0" w:color="auto"/>
              <w:right w:val="single" w:sz="4" w:space="0" w:color="auto"/>
            </w:tcBorders>
            <w:shd w:val="clear" w:color="000000" w:fill="FCD5B4"/>
            <w:vAlign w:val="bottom"/>
            <w:hideMark/>
          </w:tcPr>
          <w:p w14:paraId="3A62F90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1F768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66D3F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DD67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2DD09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4C37BA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A6AB58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C2CE3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E6EDDF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462478" w14:textId="77777777" w:rsidR="00F71A0F" w:rsidRPr="00F71A0F" w:rsidRDefault="00F71A0F" w:rsidP="00F71A0F">
            <w:pPr>
              <w:rPr>
                <w:rFonts w:ascii="Times New Roman" w:hAnsi="Times New Roman"/>
                <w:sz w:val="20"/>
                <w:szCs w:val="20"/>
                <w:lang w:val="es-BO" w:eastAsia="es-BO"/>
              </w:rPr>
            </w:pPr>
          </w:p>
        </w:tc>
      </w:tr>
      <w:tr w:rsidR="00F71A0F" w:rsidRPr="00F71A0F" w14:paraId="36756E6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69D0A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32</w:t>
            </w:r>
          </w:p>
        </w:tc>
        <w:tc>
          <w:tcPr>
            <w:tcW w:w="1953" w:type="dxa"/>
            <w:tcBorders>
              <w:top w:val="nil"/>
              <w:left w:val="nil"/>
              <w:bottom w:val="single" w:sz="4" w:space="0" w:color="auto"/>
              <w:right w:val="single" w:sz="4" w:space="0" w:color="auto"/>
            </w:tcBorders>
            <w:shd w:val="clear" w:color="000000" w:fill="FFFFFF"/>
            <w:vAlign w:val="bottom"/>
            <w:hideMark/>
          </w:tcPr>
          <w:p w14:paraId="41AB46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CHIMORÉ (COCHABAMBA)</w:t>
            </w:r>
          </w:p>
        </w:tc>
        <w:tc>
          <w:tcPr>
            <w:tcW w:w="848" w:type="dxa"/>
            <w:tcBorders>
              <w:top w:val="nil"/>
              <w:left w:val="nil"/>
              <w:bottom w:val="single" w:sz="4" w:space="0" w:color="auto"/>
              <w:right w:val="single" w:sz="4" w:space="0" w:color="auto"/>
            </w:tcBorders>
            <w:shd w:val="clear" w:color="000000" w:fill="FCD5B4"/>
            <w:vAlign w:val="bottom"/>
            <w:hideMark/>
          </w:tcPr>
          <w:p w14:paraId="62C6FB8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6AD90C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B98682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E17B8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54D13E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017CA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917F68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75A37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B12A64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582654F" w14:textId="77777777" w:rsidR="00F71A0F" w:rsidRPr="00F71A0F" w:rsidRDefault="00F71A0F" w:rsidP="00F71A0F">
            <w:pPr>
              <w:rPr>
                <w:rFonts w:ascii="Times New Roman" w:hAnsi="Times New Roman"/>
                <w:sz w:val="20"/>
                <w:szCs w:val="20"/>
                <w:lang w:val="es-BO" w:eastAsia="es-BO"/>
              </w:rPr>
            </w:pPr>
          </w:p>
        </w:tc>
      </w:tr>
      <w:tr w:rsidR="00F71A0F" w:rsidRPr="00F71A0F" w14:paraId="1428D0D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A26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33</w:t>
            </w:r>
          </w:p>
        </w:tc>
        <w:tc>
          <w:tcPr>
            <w:tcW w:w="1953" w:type="dxa"/>
            <w:tcBorders>
              <w:top w:val="nil"/>
              <w:left w:val="nil"/>
              <w:bottom w:val="single" w:sz="4" w:space="0" w:color="auto"/>
              <w:right w:val="single" w:sz="4" w:space="0" w:color="auto"/>
            </w:tcBorders>
            <w:shd w:val="clear" w:color="000000" w:fill="FFFFFF"/>
            <w:vAlign w:val="bottom"/>
            <w:hideMark/>
          </w:tcPr>
          <w:p w14:paraId="504629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CHULULUYOJ (CHUQUISACA)</w:t>
            </w:r>
          </w:p>
        </w:tc>
        <w:tc>
          <w:tcPr>
            <w:tcW w:w="848" w:type="dxa"/>
            <w:tcBorders>
              <w:top w:val="nil"/>
              <w:left w:val="nil"/>
              <w:bottom w:val="single" w:sz="4" w:space="0" w:color="auto"/>
              <w:right w:val="single" w:sz="4" w:space="0" w:color="auto"/>
            </w:tcBorders>
            <w:shd w:val="clear" w:color="000000" w:fill="FCD5B4"/>
            <w:vAlign w:val="bottom"/>
            <w:hideMark/>
          </w:tcPr>
          <w:p w14:paraId="2EAFD62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AB829D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6298DA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2CC9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832F29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90D15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FBAB0B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81A67B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809043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CF45335" w14:textId="77777777" w:rsidR="00F71A0F" w:rsidRPr="00F71A0F" w:rsidRDefault="00F71A0F" w:rsidP="00F71A0F">
            <w:pPr>
              <w:rPr>
                <w:rFonts w:ascii="Times New Roman" w:hAnsi="Times New Roman"/>
                <w:sz w:val="20"/>
                <w:szCs w:val="20"/>
                <w:lang w:val="es-BO" w:eastAsia="es-BO"/>
              </w:rPr>
            </w:pPr>
          </w:p>
        </w:tc>
      </w:tr>
      <w:tr w:rsidR="00F71A0F" w:rsidRPr="00F71A0F" w14:paraId="1D2FC4A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E00D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34</w:t>
            </w:r>
          </w:p>
        </w:tc>
        <w:tc>
          <w:tcPr>
            <w:tcW w:w="1953" w:type="dxa"/>
            <w:tcBorders>
              <w:top w:val="nil"/>
              <w:left w:val="nil"/>
              <w:bottom w:val="single" w:sz="4" w:space="0" w:color="auto"/>
              <w:right w:val="single" w:sz="4" w:space="0" w:color="auto"/>
            </w:tcBorders>
            <w:shd w:val="clear" w:color="000000" w:fill="FFFFFF"/>
            <w:vAlign w:val="bottom"/>
            <w:hideMark/>
          </w:tcPr>
          <w:p w14:paraId="3A7EB2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CHULUMANI</w:t>
            </w:r>
          </w:p>
        </w:tc>
        <w:tc>
          <w:tcPr>
            <w:tcW w:w="848" w:type="dxa"/>
            <w:tcBorders>
              <w:top w:val="nil"/>
              <w:left w:val="nil"/>
              <w:bottom w:val="single" w:sz="4" w:space="0" w:color="auto"/>
              <w:right w:val="single" w:sz="4" w:space="0" w:color="auto"/>
            </w:tcBorders>
            <w:shd w:val="clear" w:color="000000" w:fill="FCD5B4"/>
            <w:vAlign w:val="bottom"/>
            <w:hideMark/>
          </w:tcPr>
          <w:p w14:paraId="29899C1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F36F45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A4814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A4D38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F725E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AEFA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C0E77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7CAC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100F5E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CE6614E" w14:textId="77777777" w:rsidR="00F71A0F" w:rsidRPr="00F71A0F" w:rsidRDefault="00F71A0F" w:rsidP="00F71A0F">
            <w:pPr>
              <w:rPr>
                <w:rFonts w:ascii="Times New Roman" w:hAnsi="Times New Roman"/>
                <w:sz w:val="20"/>
                <w:szCs w:val="20"/>
                <w:lang w:val="es-BO" w:eastAsia="es-BO"/>
              </w:rPr>
            </w:pPr>
          </w:p>
        </w:tc>
      </w:tr>
      <w:tr w:rsidR="00F71A0F" w:rsidRPr="00F71A0F" w14:paraId="067E13F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C971F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35</w:t>
            </w:r>
          </w:p>
        </w:tc>
        <w:tc>
          <w:tcPr>
            <w:tcW w:w="1953" w:type="dxa"/>
            <w:tcBorders>
              <w:top w:val="nil"/>
              <w:left w:val="nil"/>
              <w:bottom w:val="single" w:sz="4" w:space="0" w:color="auto"/>
              <w:right w:val="single" w:sz="4" w:space="0" w:color="auto"/>
            </w:tcBorders>
            <w:shd w:val="clear" w:color="000000" w:fill="FFFFFF"/>
            <w:vAlign w:val="bottom"/>
            <w:hideMark/>
          </w:tcPr>
          <w:p w14:paraId="5C9D17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CIRCUNVALACION (TARIJA)</w:t>
            </w:r>
          </w:p>
        </w:tc>
        <w:tc>
          <w:tcPr>
            <w:tcW w:w="848" w:type="dxa"/>
            <w:tcBorders>
              <w:top w:val="nil"/>
              <w:left w:val="nil"/>
              <w:bottom w:val="single" w:sz="4" w:space="0" w:color="auto"/>
              <w:right w:val="single" w:sz="4" w:space="0" w:color="auto"/>
            </w:tcBorders>
            <w:shd w:val="clear" w:color="000000" w:fill="FCD5B4"/>
            <w:vAlign w:val="bottom"/>
            <w:hideMark/>
          </w:tcPr>
          <w:p w14:paraId="11ABA0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03C6AE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DD82D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F186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0BD7E1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9B61C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40290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6E08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5365D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1BDB965" w14:textId="77777777" w:rsidR="00F71A0F" w:rsidRPr="00F71A0F" w:rsidRDefault="00F71A0F" w:rsidP="00F71A0F">
            <w:pPr>
              <w:rPr>
                <w:rFonts w:ascii="Times New Roman" w:hAnsi="Times New Roman"/>
                <w:sz w:val="20"/>
                <w:szCs w:val="20"/>
                <w:lang w:val="es-BO" w:eastAsia="es-BO"/>
              </w:rPr>
            </w:pPr>
          </w:p>
        </w:tc>
      </w:tr>
      <w:tr w:rsidR="00F71A0F" w:rsidRPr="00F71A0F" w14:paraId="441B3F0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CF9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36</w:t>
            </w:r>
          </w:p>
        </w:tc>
        <w:tc>
          <w:tcPr>
            <w:tcW w:w="1953" w:type="dxa"/>
            <w:tcBorders>
              <w:top w:val="nil"/>
              <w:left w:val="nil"/>
              <w:bottom w:val="single" w:sz="4" w:space="0" w:color="auto"/>
              <w:right w:val="single" w:sz="4" w:space="0" w:color="auto"/>
            </w:tcBorders>
            <w:shd w:val="clear" w:color="000000" w:fill="FFFFFF"/>
            <w:vAlign w:val="bottom"/>
            <w:hideMark/>
          </w:tcPr>
          <w:p w14:paraId="0F4D75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CLIZA (COCHABAMBA)</w:t>
            </w:r>
          </w:p>
        </w:tc>
        <w:tc>
          <w:tcPr>
            <w:tcW w:w="848" w:type="dxa"/>
            <w:tcBorders>
              <w:top w:val="nil"/>
              <w:left w:val="nil"/>
              <w:bottom w:val="single" w:sz="4" w:space="0" w:color="auto"/>
              <w:right w:val="single" w:sz="4" w:space="0" w:color="auto"/>
            </w:tcBorders>
            <w:shd w:val="clear" w:color="000000" w:fill="FCD5B4"/>
            <w:vAlign w:val="bottom"/>
            <w:hideMark/>
          </w:tcPr>
          <w:p w14:paraId="29AEB32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1C27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3673D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07E1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E6364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62418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1D8C4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3EF5E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0FD5B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2B35045" w14:textId="77777777" w:rsidR="00F71A0F" w:rsidRPr="00F71A0F" w:rsidRDefault="00F71A0F" w:rsidP="00F71A0F">
            <w:pPr>
              <w:rPr>
                <w:rFonts w:ascii="Times New Roman" w:hAnsi="Times New Roman"/>
                <w:sz w:val="20"/>
                <w:szCs w:val="20"/>
                <w:lang w:val="es-BO" w:eastAsia="es-BO"/>
              </w:rPr>
            </w:pPr>
          </w:p>
        </w:tc>
      </w:tr>
      <w:tr w:rsidR="00F71A0F" w:rsidRPr="00F71A0F" w14:paraId="661FC61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4DF9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37</w:t>
            </w:r>
          </w:p>
        </w:tc>
        <w:tc>
          <w:tcPr>
            <w:tcW w:w="1953" w:type="dxa"/>
            <w:tcBorders>
              <w:top w:val="nil"/>
              <w:left w:val="nil"/>
              <w:bottom w:val="single" w:sz="4" w:space="0" w:color="auto"/>
              <w:right w:val="single" w:sz="4" w:space="0" w:color="auto"/>
            </w:tcBorders>
            <w:shd w:val="clear" w:color="000000" w:fill="FFFFFF"/>
            <w:vAlign w:val="bottom"/>
            <w:hideMark/>
          </w:tcPr>
          <w:p w14:paraId="1E5D73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COLQUECHACA (POTOSI)</w:t>
            </w:r>
          </w:p>
        </w:tc>
        <w:tc>
          <w:tcPr>
            <w:tcW w:w="848" w:type="dxa"/>
            <w:tcBorders>
              <w:top w:val="nil"/>
              <w:left w:val="nil"/>
              <w:bottom w:val="single" w:sz="4" w:space="0" w:color="auto"/>
              <w:right w:val="single" w:sz="4" w:space="0" w:color="auto"/>
            </w:tcBorders>
            <w:shd w:val="clear" w:color="000000" w:fill="FCD5B4"/>
            <w:vAlign w:val="bottom"/>
            <w:hideMark/>
          </w:tcPr>
          <w:p w14:paraId="022EEB1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CFC9BE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F4E3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BA32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41EADA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F8E1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1FBFC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B0BB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B7CF8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44BAC5B" w14:textId="77777777" w:rsidR="00F71A0F" w:rsidRPr="00F71A0F" w:rsidRDefault="00F71A0F" w:rsidP="00F71A0F">
            <w:pPr>
              <w:rPr>
                <w:rFonts w:ascii="Times New Roman" w:hAnsi="Times New Roman"/>
                <w:sz w:val="20"/>
                <w:szCs w:val="20"/>
                <w:lang w:val="es-BO" w:eastAsia="es-BO"/>
              </w:rPr>
            </w:pPr>
          </w:p>
        </w:tc>
      </w:tr>
      <w:tr w:rsidR="00F71A0F" w:rsidRPr="00F71A0F" w14:paraId="02AC782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FF78E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38</w:t>
            </w:r>
          </w:p>
        </w:tc>
        <w:tc>
          <w:tcPr>
            <w:tcW w:w="1953" w:type="dxa"/>
            <w:tcBorders>
              <w:top w:val="nil"/>
              <w:left w:val="nil"/>
              <w:bottom w:val="single" w:sz="4" w:space="0" w:color="auto"/>
              <w:right w:val="single" w:sz="4" w:space="0" w:color="auto"/>
            </w:tcBorders>
            <w:shd w:val="clear" w:color="000000" w:fill="FFFFFF"/>
            <w:vAlign w:val="bottom"/>
            <w:hideMark/>
          </w:tcPr>
          <w:p w14:paraId="42CE55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COLQUENCHA/COLLANA LPZ</w:t>
            </w:r>
          </w:p>
        </w:tc>
        <w:tc>
          <w:tcPr>
            <w:tcW w:w="848" w:type="dxa"/>
            <w:tcBorders>
              <w:top w:val="nil"/>
              <w:left w:val="nil"/>
              <w:bottom w:val="single" w:sz="4" w:space="0" w:color="auto"/>
              <w:right w:val="single" w:sz="4" w:space="0" w:color="auto"/>
            </w:tcBorders>
            <w:shd w:val="clear" w:color="000000" w:fill="FCD5B4"/>
            <w:vAlign w:val="bottom"/>
            <w:hideMark/>
          </w:tcPr>
          <w:p w14:paraId="00B65EB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F5B88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58381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02A9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E38FBB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B1E22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0F323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070C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16909C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5A9158C" w14:textId="77777777" w:rsidR="00F71A0F" w:rsidRPr="00F71A0F" w:rsidRDefault="00F71A0F" w:rsidP="00F71A0F">
            <w:pPr>
              <w:rPr>
                <w:rFonts w:ascii="Times New Roman" w:hAnsi="Times New Roman"/>
                <w:sz w:val="20"/>
                <w:szCs w:val="20"/>
                <w:lang w:val="es-BO" w:eastAsia="es-BO"/>
              </w:rPr>
            </w:pPr>
          </w:p>
        </w:tc>
      </w:tr>
      <w:tr w:rsidR="00F71A0F" w:rsidRPr="00F71A0F" w14:paraId="3FA98FA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8B016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39</w:t>
            </w:r>
          </w:p>
        </w:tc>
        <w:tc>
          <w:tcPr>
            <w:tcW w:w="1953" w:type="dxa"/>
            <w:tcBorders>
              <w:top w:val="nil"/>
              <w:left w:val="nil"/>
              <w:bottom w:val="single" w:sz="4" w:space="0" w:color="auto"/>
              <w:right w:val="single" w:sz="4" w:space="0" w:color="auto"/>
            </w:tcBorders>
            <w:shd w:val="clear" w:color="000000" w:fill="FFFFFF"/>
            <w:vAlign w:val="bottom"/>
            <w:hideMark/>
          </w:tcPr>
          <w:p w14:paraId="48C2C3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COPACABANA</w:t>
            </w:r>
          </w:p>
        </w:tc>
        <w:tc>
          <w:tcPr>
            <w:tcW w:w="848" w:type="dxa"/>
            <w:tcBorders>
              <w:top w:val="nil"/>
              <w:left w:val="nil"/>
              <w:bottom w:val="single" w:sz="4" w:space="0" w:color="auto"/>
              <w:right w:val="single" w:sz="4" w:space="0" w:color="auto"/>
            </w:tcBorders>
            <w:shd w:val="clear" w:color="000000" w:fill="FCD5B4"/>
            <w:vAlign w:val="bottom"/>
            <w:hideMark/>
          </w:tcPr>
          <w:p w14:paraId="72DECD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889A6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3BDFC2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A7EC9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D160C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1F2FDC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1FFB78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A3195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B4AFEC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1D0730" w14:textId="77777777" w:rsidR="00F71A0F" w:rsidRPr="00F71A0F" w:rsidRDefault="00F71A0F" w:rsidP="00F71A0F">
            <w:pPr>
              <w:rPr>
                <w:rFonts w:ascii="Times New Roman" w:hAnsi="Times New Roman"/>
                <w:sz w:val="20"/>
                <w:szCs w:val="20"/>
                <w:lang w:val="es-BO" w:eastAsia="es-BO"/>
              </w:rPr>
            </w:pPr>
          </w:p>
        </w:tc>
      </w:tr>
      <w:tr w:rsidR="00F71A0F" w:rsidRPr="00F71A0F" w14:paraId="744A4B7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F9FE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40</w:t>
            </w:r>
          </w:p>
        </w:tc>
        <w:tc>
          <w:tcPr>
            <w:tcW w:w="1953" w:type="dxa"/>
            <w:tcBorders>
              <w:top w:val="nil"/>
              <w:left w:val="nil"/>
              <w:bottom w:val="single" w:sz="4" w:space="0" w:color="auto"/>
              <w:right w:val="single" w:sz="4" w:space="0" w:color="auto"/>
            </w:tcBorders>
            <w:shd w:val="clear" w:color="000000" w:fill="FFFFFF"/>
            <w:vAlign w:val="bottom"/>
            <w:hideMark/>
          </w:tcPr>
          <w:p w14:paraId="1FB28F3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CORO CORO (LA PAZ)</w:t>
            </w:r>
          </w:p>
        </w:tc>
        <w:tc>
          <w:tcPr>
            <w:tcW w:w="848" w:type="dxa"/>
            <w:tcBorders>
              <w:top w:val="nil"/>
              <w:left w:val="nil"/>
              <w:bottom w:val="single" w:sz="4" w:space="0" w:color="auto"/>
              <w:right w:val="single" w:sz="4" w:space="0" w:color="auto"/>
            </w:tcBorders>
            <w:shd w:val="clear" w:color="000000" w:fill="FCD5B4"/>
            <w:vAlign w:val="bottom"/>
            <w:hideMark/>
          </w:tcPr>
          <w:p w14:paraId="202E112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54873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D338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53D57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D55F90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63E30D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AE593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58BA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AF46CB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FAA9A0" w14:textId="77777777" w:rsidR="00F71A0F" w:rsidRPr="00F71A0F" w:rsidRDefault="00F71A0F" w:rsidP="00F71A0F">
            <w:pPr>
              <w:rPr>
                <w:rFonts w:ascii="Times New Roman" w:hAnsi="Times New Roman"/>
                <w:sz w:val="20"/>
                <w:szCs w:val="20"/>
                <w:lang w:val="es-BO" w:eastAsia="es-BO"/>
              </w:rPr>
            </w:pPr>
          </w:p>
        </w:tc>
      </w:tr>
      <w:tr w:rsidR="00F71A0F" w:rsidRPr="00F71A0F" w14:paraId="58A8C36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13E2D7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41</w:t>
            </w:r>
          </w:p>
        </w:tc>
        <w:tc>
          <w:tcPr>
            <w:tcW w:w="1953" w:type="dxa"/>
            <w:tcBorders>
              <w:top w:val="nil"/>
              <w:left w:val="nil"/>
              <w:bottom w:val="single" w:sz="4" w:space="0" w:color="auto"/>
              <w:right w:val="single" w:sz="4" w:space="0" w:color="auto"/>
            </w:tcBorders>
            <w:shd w:val="clear" w:color="000000" w:fill="FFFFFF"/>
            <w:vAlign w:val="bottom"/>
            <w:hideMark/>
          </w:tcPr>
          <w:p w14:paraId="2962CC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COROICO (LA PAZ)</w:t>
            </w:r>
          </w:p>
        </w:tc>
        <w:tc>
          <w:tcPr>
            <w:tcW w:w="848" w:type="dxa"/>
            <w:tcBorders>
              <w:top w:val="nil"/>
              <w:left w:val="nil"/>
              <w:bottom w:val="single" w:sz="4" w:space="0" w:color="auto"/>
              <w:right w:val="single" w:sz="4" w:space="0" w:color="auto"/>
            </w:tcBorders>
            <w:shd w:val="clear" w:color="000000" w:fill="FCD5B4"/>
            <w:vAlign w:val="bottom"/>
            <w:hideMark/>
          </w:tcPr>
          <w:p w14:paraId="4E5A926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3AE676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C0F3C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5485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AA12D9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5E77F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72DC3A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1B6E3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040F5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26055F" w14:textId="77777777" w:rsidR="00F71A0F" w:rsidRPr="00F71A0F" w:rsidRDefault="00F71A0F" w:rsidP="00F71A0F">
            <w:pPr>
              <w:rPr>
                <w:rFonts w:ascii="Times New Roman" w:hAnsi="Times New Roman"/>
                <w:sz w:val="20"/>
                <w:szCs w:val="20"/>
                <w:lang w:val="es-BO" w:eastAsia="es-BO"/>
              </w:rPr>
            </w:pPr>
          </w:p>
        </w:tc>
      </w:tr>
      <w:tr w:rsidR="00F71A0F" w:rsidRPr="00F71A0F" w14:paraId="1DDC22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D5C77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42</w:t>
            </w:r>
          </w:p>
        </w:tc>
        <w:tc>
          <w:tcPr>
            <w:tcW w:w="1953" w:type="dxa"/>
            <w:tcBorders>
              <w:top w:val="nil"/>
              <w:left w:val="nil"/>
              <w:bottom w:val="single" w:sz="4" w:space="0" w:color="auto"/>
              <w:right w:val="single" w:sz="4" w:space="0" w:color="auto"/>
            </w:tcBorders>
            <w:shd w:val="clear" w:color="000000" w:fill="FFFFFF"/>
            <w:vAlign w:val="bottom"/>
            <w:hideMark/>
          </w:tcPr>
          <w:p w14:paraId="3F5F1905"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COROICO- LOC. MURURATA (LA PAZ)</w:t>
            </w:r>
          </w:p>
        </w:tc>
        <w:tc>
          <w:tcPr>
            <w:tcW w:w="848" w:type="dxa"/>
            <w:tcBorders>
              <w:top w:val="nil"/>
              <w:left w:val="nil"/>
              <w:bottom w:val="single" w:sz="4" w:space="0" w:color="auto"/>
              <w:right w:val="single" w:sz="4" w:space="0" w:color="auto"/>
            </w:tcBorders>
            <w:shd w:val="clear" w:color="000000" w:fill="FCD5B4"/>
            <w:vAlign w:val="bottom"/>
            <w:hideMark/>
          </w:tcPr>
          <w:p w14:paraId="3E4FAF0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FA94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0EC83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2475E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8CBB2B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93551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433576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ADB9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3BDD91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3D5B17" w14:textId="77777777" w:rsidR="00F71A0F" w:rsidRPr="00F71A0F" w:rsidRDefault="00F71A0F" w:rsidP="00F71A0F">
            <w:pPr>
              <w:rPr>
                <w:rFonts w:ascii="Times New Roman" w:hAnsi="Times New Roman"/>
                <w:sz w:val="20"/>
                <w:szCs w:val="20"/>
                <w:lang w:val="es-BO" w:eastAsia="es-BO"/>
              </w:rPr>
            </w:pPr>
          </w:p>
        </w:tc>
      </w:tr>
      <w:tr w:rsidR="00F71A0F" w:rsidRPr="00F71A0F" w14:paraId="54DF7A2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2EE0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43</w:t>
            </w:r>
          </w:p>
        </w:tc>
        <w:tc>
          <w:tcPr>
            <w:tcW w:w="1953" w:type="dxa"/>
            <w:tcBorders>
              <w:top w:val="nil"/>
              <w:left w:val="nil"/>
              <w:bottom w:val="single" w:sz="4" w:space="0" w:color="auto"/>
              <w:right w:val="single" w:sz="4" w:space="0" w:color="auto"/>
            </w:tcBorders>
            <w:shd w:val="clear" w:color="000000" w:fill="FFFFFF"/>
            <w:vAlign w:val="bottom"/>
            <w:hideMark/>
          </w:tcPr>
          <w:p w14:paraId="1E5C99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CORQUE (ORURO)</w:t>
            </w:r>
          </w:p>
        </w:tc>
        <w:tc>
          <w:tcPr>
            <w:tcW w:w="848" w:type="dxa"/>
            <w:tcBorders>
              <w:top w:val="nil"/>
              <w:left w:val="nil"/>
              <w:bottom w:val="single" w:sz="4" w:space="0" w:color="auto"/>
              <w:right w:val="single" w:sz="4" w:space="0" w:color="auto"/>
            </w:tcBorders>
            <w:shd w:val="clear" w:color="000000" w:fill="FCD5B4"/>
            <w:vAlign w:val="bottom"/>
            <w:hideMark/>
          </w:tcPr>
          <w:p w14:paraId="61782AE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A1263A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864D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1615B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F0C736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BB4611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1FE1A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C3C5AB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27127A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A0BE1BB" w14:textId="77777777" w:rsidR="00F71A0F" w:rsidRPr="00F71A0F" w:rsidRDefault="00F71A0F" w:rsidP="00F71A0F">
            <w:pPr>
              <w:rPr>
                <w:rFonts w:ascii="Times New Roman" w:hAnsi="Times New Roman"/>
                <w:sz w:val="20"/>
                <w:szCs w:val="20"/>
                <w:lang w:val="es-BO" w:eastAsia="es-BO"/>
              </w:rPr>
            </w:pPr>
          </w:p>
        </w:tc>
      </w:tr>
      <w:tr w:rsidR="00F71A0F" w:rsidRPr="00F71A0F" w14:paraId="6DD12A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C5E255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44</w:t>
            </w:r>
          </w:p>
        </w:tc>
        <w:tc>
          <w:tcPr>
            <w:tcW w:w="1953" w:type="dxa"/>
            <w:tcBorders>
              <w:top w:val="nil"/>
              <w:left w:val="nil"/>
              <w:bottom w:val="single" w:sz="4" w:space="0" w:color="auto"/>
              <w:right w:val="single" w:sz="4" w:space="0" w:color="auto"/>
            </w:tcBorders>
            <w:shd w:val="clear" w:color="000000" w:fill="FFFFFF"/>
            <w:vAlign w:val="bottom"/>
            <w:hideMark/>
          </w:tcPr>
          <w:p w14:paraId="62CBB8D9"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CRUCE TAQUIÑA (COCHABAMBA)</w:t>
            </w:r>
          </w:p>
        </w:tc>
        <w:tc>
          <w:tcPr>
            <w:tcW w:w="848" w:type="dxa"/>
            <w:tcBorders>
              <w:top w:val="nil"/>
              <w:left w:val="nil"/>
              <w:bottom w:val="single" w:sz="4" w:space="0" w:color="auto"/>
              <w:right w:val="single" w:sz="4" w:space="0" w:color="auto"/>
            </w:tcBorders>
            <w:shd w:val="clear" w:color="000000" w:fill="FCD5B4"/>
            <w:vAlign w:val="bottom"/>
            <w:hideMark/>
          </w:tcPr>
          <w:p w14:paraId="3C7F3D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87249D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388C18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7570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45F11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E22B65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4BA6DC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F12C9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EBBD72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739C1EB" w14:textId="77777777" w:rsidR="00F71A0F" w:rsidRPr="00F71A0F" w:rsidRDefault="00F71A0F" w:rsidP="00F71A0F">
            <w:pPr>
              <w:rPr>
                <w:rFonts w:ascii="Times New Roman" w:hAnsi="Times New Roman"/>
                <w:sz w:val="20"/>
                <w:szCs w:val="20"/>
                <w:lang w:val="es-BO" w:eastAsia="es-BO"/>
              </w:rPr>
            </w:pPr>
          </w:p>
        </w:tc>
      </w:tr>
      <w:tr w:rsidR="00F71A0F" w:rsidRPr="00F71A0F" w14:paraId="35E9DB7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59C5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45</w:t>
            </w:r>
          </w:p>
        </w:tc>
        <w:tc>
          <w:tcPr>
            <w:tcW w:w="1953" w:type="dxa"/>
            <w:tcBorders>
              <w:top w:val="nil"/>
              <w:left w:val="nil"/>
              <w:bottom w:val="single" w:sz="4" w:space="0" w:color="auto"/>
              <w:right w:val="single" w:sz="4" w:space="0" w:color="auto"/>
            </w:tcBorders>
            <w:shd w:val="clear" w:color="000000" w:fill="FFFFFF"/>
            <w:vAlign w:val="bottom"/>
            <w:hideMark/>
          </w:tcPr>
          <w:p w14:paraId="6AFF6EB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CULPINA (CHUQUISACA)</w:t>
            </w:r>
          </w:p>
        </w:tc>
        <w:tc>
          <w:tcPr>
            <w:tcW w:w="848" w:type="dxa"/>
            <w:tcBorders>
              <w:top w:val="nil"/>
              <w:left w:val="nil"/>
              <w:bottom w:val="single" w:sz="4" w:space="0" w:color="auto"/>
              <w:right w:val="single" w:sz="4" w:space="0" w:color="auto"/>
            </w:tcBorders>
            <w:shd w:val="clear" w:color="000000" w:fill="FCD5B4"/>
            <w:vAlign w:val="bottom"/>
            <w:hideMark/>
          </w:tcPr>
          <w:p w14:paraId="6446D8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CEFF39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C60E6C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C827B5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4C1CB9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9AC085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7C7E89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31AD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BE0F67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05B9ED9" w14:textId="77777777" w:rsidR="00F71A0F" w:rsidRPr="00F71A0F" w:rsidRDefault="00F71A0F" w:rsidP="00F71A0F">
            <w:pPr>
              <w:rPr>
                <w:rFonts w:ascii="Times New Roman" w:hAnsi="Times New Roman"/>
                <w:sz w:val="20"/>
                <w:szCs w:val="20"/>
                <w:lang w:val="es-BO" w:eastAsia="es-BO"/>
              </w:rPr>
            </w:pPr>
          </w:p>
        </w:tc>
      </w:tr>
      <w:tr w:rsidR="00F71A0F" w:rsidRPr="00F71A0F" w14:paraId="1C9FFCA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94A4D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46</w:t>
            </w:r>
          </w:p>
        </w:tc>
        <w:tc>
          <w:tcPr>
            <w:tcW w:w="1953" w:type="dxa"/>
            <w:tcBorders>
              <w:top w:val="nil"/>
              <w:left w:val="nil"/>
              <w:bottom w:val="single" w:sz="4" w:space="0" w:color="auto"/>
              <w:right w:val="single" w:sz="4" w:space="0" w:color="auto"/>
            </w:tcBorders>
            <w:shd w:val="clear" w:color="000000" w:fill="FFFFFF"/>
            <w:vAlign w:val="bottom"/>
            <w:hideMark/>
          </w:tcPr>
          <w:p w14:paraId="4C84B2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CURAHUARA DE CARANGAS</w:t>
            </w:r>
          </w:p>
        </w:tc>
        <w:tc>
          <w:tcPr>
            <w:tcW w:w="848" w:type="dxa"/>
            <w:tcBorders>
              <w:top w:val="nil"/>
              <w:left w:val="nil"/>
              <w:bottom w:val="single" w:sz="4" w:space="0" w:color="auto"/>
              <w:right w:val="single" w:sz="4" w:space="0" w:color="auto"/>
            </w:tcBorders>
            <w:shd w:val="clear" w:color="000000" w:fill="FCD5B4"/>
            <w:vAlign w:val="bottom"/>
            <w:hideMark/>
          </w:tcPr>
          <w:p w14:paraId="19C7B09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CCED3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58CCBC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5732B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E6BBC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61D772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3704D4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650CB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48D3E8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9A57C58" w14:textId="77777777" w:rsidR="00F71A0F" w:rsidRPr="00F71A0F" w:rsidRDefault="00F71A0F" w:rsidP="00F71A0F">
            <w:pPr>
              <w:rPr>
                <w:rFonts w:ascii="Times New Roman" w:hAnsi="Times New Roman"/>
                <w:sz w:val="20"/>
                <w:szCs w:val="20"/>
                <w:lang w:val="es-BO" w:eastAsia="es-BO"/>
              </w:rPr>
            </w:pPr>
          </w:p>
        </w:tc>
      </w:tr>
      <w:tr w:rsidR="00F71A0F" w:rsidRPr="00F71A0F" w14:paraId="67DF496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ABA3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47</w:t>
            </w:r>
          </w:p>
        </w:tc>
        <w:tc>
          <w:tcPr>
            <w:tcW w:w="1953" w:type="dxa"/>
            <w:tcBorders>
              <w:top w:val="nil"/>
              <w:left w:val="nil"/>
              <w:bottom w:val="single" w:sz="4" w:space="0" w:color="auto"/>
              <w:right w:val="single" w:sz="4" w:space="0" w:color="auto"/>
            </w:tcBorders>
            <w:shd w:val="clear" w:color="000000" w:fill="FFFFFF"/>
            <w:vAlign w:val="bottom"/>
            <w:hideMark/>
          </w:tcPr>
          <w:p w14:paraId="13A584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DESAGUADERO (LA PAZ)</w:t>
            </w:r>
          </w:p>
        </w:tc>
        <w:tc>
          <w:tcPr>
            <w:tcW w:w="848" w:type="dxa"/>
            <w:tcBorders>
              <w:top w:val="nil"/>
              <w:left w:val="nil"/>
              <w:bottom w:val="single" w:sz="4" w:space="0" w:color="auto"/>
              <w:right w:val="single" w:sz="4" w:space="0" w:color="auto"/>
            </w:tcBorders>
            <w:shd w:val="clear" w:color="000000" w:fill="FCD5B4"/>
            <w:vAlign w:val="bottom"/>
            <w:hideMark/>
          </w:tcPr>
          <w:p w14:paraId="4FCB1C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11B9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90E591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7C25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B9E23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D28878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6E4830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82E7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3FEACA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32E747" w14:textId="77777777" w:rsidR="00F71A0F" w:rsidRPr="00F71A0F" w:rsidRDefault="00F71A0F" w:rsidP="00F71A0F">
            <w:pPr>
              <w:rPr>
                <w:rFonts w:ascii="Times New Roman" w:hAnsi="Times New Roman"/>
                <w:sz w:val="20"/>
                <w:szCs w:val="20"/>
                <w:lang w:val="es-BO" w:eastAsia="es-BO"/>
              </w:rPr>
            </w:pPr>
          </w:p>
        </w:tc>
      </w:tr>
      <w:tr w:rsidR="00F71A0F" w:rsidRPr="00F71A0F" w14:paraId="590679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0F36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48</w:t>
            </w:r>
          </w:p>
        </w:tc>
        <w:tc>
          <w:tcPr>
            <w:tcW w:w="1953" w:type="dxa"/>
            <w:tcBorders>
              <w:top w:val="nil"/>
              <w:left w:val="nil"/>
              <w:bottom w:val="single" w:sz="4" w:space="0" w:color="auto"/>
              <w:right w:val="single" w:sz="4" w:space="0" w:color="auto"/>
            </w:tcBorders>
            <w:shd w:val="clear" w:color="000000" w:fill="FFFFFF"/>
            <w:vAlign w:val="bottom"/>
            <w:hideMark/>
          </w:tcPr>
          <w:p w14:paraId="6EA8D1A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DOMSAT-PTO.BUCH (PANDO)</w:t>
            </w:r>
          </w:p>
        </w:tc>
        <w:tc>
          <w:tcPr>
            <w:tcW w:w="848" w:type="dxa"/>
            <w:tcBorders>
              <w:top w:val="nil"/>
              <w:left w:val="nil"/>
              <w:bottom w:val="single" w:sz="4" w:space="0" w:color="auto"/>
              <w:right w:val="single" w:sz="4" w:space="0" w:color="auto"/>
            </w:tcBorders>
            <w:shd w:val="clear" w:color="000000" w:fill="FCD5B4"/>
            <w:vAlign w:val="bottom"/>
            <w:hideMark/>
          </w:tcPr>
          <w:p w14:paraId="5D80323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A1318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92AED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B4B49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525163F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74C7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628CC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37BF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73C8D07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F221C5" w14:textId="77777777" w:rsidR="00F71A0F" w:rsidRPr="00F71A0F" w:rsidRDefault="00F71A0F" w:rsidP="00F71A0F">
            <w:pPr>
              <w:rPr>
                <w:rFonts w:ascii="Times New Roman" w:hAnsi="Times New Roman"/>
                <w:sz w:val="20"/>
                <w:szCs w:val="20"/>
                <w:lang w:val="es-BO" w:eastAsia="es-BO"/>
              </w:rPr>
            </w:pPr>
          </w:p>
        </w:tc>
      </w:tr>
      <w:tr w:rsidR="00F71A0F" w:rsidRPr="00F71A0F" w14:paraId="1A68354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87AA0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49</w:t>
            </w:r>
          </w:p>
        </w:tc>
        <w:tc>
          <w:tcPr>
            <w:tcW w:w="1953" w:type="dxa"/>
            <w:tcBorders>
              <w:top w:val="nil"/>
              <w:left w:val="nil"/>
              <w:bottom w:val="single" w:sz="4" w:space="0" w:color="auto"/>
              <w:right w:val="single" w:sz="4" w:space="0" w:color="auto"/>
            </w:tcBorders>
            <w:shd w:val="clear" w:color="000000" w:fill="FFFFFF"/>
            <w:vAlign w:val="bottom"/>
            <w:hideMark/>
          </w:tcPr>
          <w:p w14:paraId="4378E7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PUENTE (TARIJA)</w:t>
            </w:r>
          </w:p>
        </w:tc>
        <w:tc>
          <w:tcPr>
            <w:tcW w:w="848" w:type="dxa"/>
            <w:tcBorders>
              <w:top w:val="nil"/>
              <w:left w:val="nil"/>
              <w:bottom w:val="single" w:sz="4" w:space="0" w:color="auto"/>
              <w:right w:val="single" w:sz="4" w:space="0" w:color="auto"/>
            </w:tcBorders>
            <w:shd w:val="clear" w:color="000000" w:fill="FCD5B4"/>
            <w:vAlign w:val="bottom"/>
            <w:hideMark/>
          </w:tcPr>
          <w:p w14:paraId="105783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849B07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032BF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ABB0D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50F63F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A7A2F8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7D33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3200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B4543C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453DFF" w14:textId="77777777" w:rsidR="00F71A0F" w:rsidRPr="00F71A0F" w:rsidRDefault="00F71A0F" w:rsidP="00F71A0F">
            <w:pPr>
              <w:rPr>
                <w:rFonts w:ascii="Times New Roman" w:hAnsi="Times New Roman"/>
                <w:sz w:val="20"/>
                <w:szCs w:val="20"/>
                <w:lang w:val="es-BO" w:eastAsia="es-BO"/>
              </w:rPr>
            </w:pPr>
          </w:p>
        </w:tc>
      </w:tr>
      <w:tr w:rsidR="00F71A0F" w:rsidRPr="00F71A0F" w14:paraId="3FD57F8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AD0D6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50</w:t>
            </w:r>
          </w:p>
        </w:tc>
        <w:tc>
          <w:tcPr>
            <w:tcW w:w="1953" w:type="dxa"/>
            <w:tcBorders>
              <w:top w:val="nil"/>
              <w:left w:val="nil"/>
              <w:bottom w:val="single" w:sz="4" w:space="0" w:color="auto"/>
              <w:right w:val="single" w:sz="4" w:space="0" w:color="auto"/>
            </w:tcBorders>
            <w:shd w:val="clear" w:color="000000" w:fill="FFFFFF"/>
            <w:vAlign w:val="bottom"/>
            <w:hideMark/>
          </w:tcPr>
          <w:p w14:paraId="28B795C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VILLAR (SUCRE)</w:t>
            </w:r>
          </w:p>
        </w:tc>
        <w:tc>
          <w:tcPr>
            <w:tcW w:w="848" w:type="dxa"/>
            <w:tcBorders>
              <w:top w:val="nil"/>
              <w:left w:val="nil"/>
              <w:bottom w:val="single" w:sz="4" w:space="0" w:color="auto"/>
              <w:right w:val="single" w:sz="4" w:space="0" w:color="auto"/>
            </w:tcBorders>
            <w:shd w:val="clear" w:color="000000" w:fill="FCD5B4"/>
            <w:vAlign w:val="bottom"/>
            <w:hideMark/>
          </w:tcPr>
          <w:p w14:paraId="25FA1FA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9C34A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9C203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68BBC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9CBB6B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72D957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ACC1A9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26338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93C63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2815B3" w14:textId="77777777" w:rsidR="00F71A0F" w:rsidRPr="00F71A0F" w:rsidRDefault="00F71A0F" w:rsidP="00F71A0F">
            <w:pPr>
              <w:rPr>
                <w:rFonts w:ascii="Times New Roman" w:hAnsi="Times New Roman"/>
                <w:sz w:val="20"/>
                <w:szCs w:val="20"/>
                <w:lang w:val="es-BO" w:eastAsia="es-BO"/>
              </w:rPr>
            </w:pPr>
          </w:p>
        </w:tc>
      </w:tr>
      <w:tr w:rsidR="00F71A0F" w:rsidRPr="00F71A0F" w14:paraId="7EAD942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C8AD9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51</w:t>
            </w:r>
          </w:p>
        </w:tc>
        <w:tc>
          <w:tcPr>
            <w:tcW w:w="1953" w:type="dxa"/>
            <w:tcBorders>
              <w:top w:val="nil"/>
              <w:left w:val="nil"/>
              <w:bottom w:val="single" w:sz="4" w:space="0" w:color="auto"/>
              <w:right w:val="single" w:sz="4" w:space="0" w:color="auto"/>
            </w:tcBorders>
            <w:shd w:val="clear" w:color="000000" w:fill="FFFFFF"/>
            <w:vAlign w:val="bottom"/>
            <w:hideMark/>
          </w:tcPr>
          <w:p w14:paraId="75CF93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LLALLAGUA (LLALLAGUA)</w:t>
            </w:r>
          </w:p>
        </w:tc>
        <w:tc>
          <w:tcPr>
            <w:tcW w:w="848" w:type="dxa"/>
            <w:tcBorders>
              <w:top w:val="nil"/>
              <w:left w:val="nil"/>
              <w:bottom w:val="single" w:sz="4" w:space="0" w:color="auto"/>
              <w:right w:val="single" w:sz="4" w:space="0" w:color="auto"/>
            </w:tcBorders>
            <w:shd w:val="clear" w:color="000000" w:fill="FCD5B4"/>
            <w:vAlign w:val="bottom"/>
            <w:hideMark/>
          </w:tcPr>
          <w:p w14:paraId="3757BB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B958C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90BCE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AB39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2C769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35E80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A1348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C12A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D98326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2D208EE" w14:textId="77777777" w:rsidR="00F71A0F" w:rsidRPr="00F71A0F" w:rsidRDefault="00F71A0F" w:rsidP="00F71A0F">
            <w:pPr>
              <w:rPr>
                <w:rFonts w:ascii="Times New Roman" w:hAnsi="Times New Roman"/>
                <w:sz w:val="20"/>
                <w:szCs w:val="20"/>
                <w:lang w:val="es-BO" w:eastAsia="es-BO"/>
              </w:rPr>
            </w:pPr>
          </w:p>
        </w:tc>
      </w:tr>
      <w:tr w:rsidR="00F71A0F" w:rsidRPr="00F71A0F" w14:paraId="0473B1D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419D2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52</w:t>
            </w:r>
          </w:p>
        </w:tc>
        <w:tc>
          <w:tcPr>
            <w:tcW w:w="1953" w:type="dxa"/>
            <w:tcBorders>
              <w:top w:val="nil"/>
              <w:left w:val="nil"/>
              <w:bottom w:val="single" w:sz="4" w:space="0" w:color="auto"/>
              <w:right w:val="single" w:sz="4" w:space="0" w:color="auto"/>
            </w:tcBorders>
            <w:shd w:val="clear" w:color="000000" w:fill="FFFFFF"/>
            <w:vAlign w:val="bottom"/>
            <w:hideMark/>
          </w:tcPr>
          <w:p w14:paraId="4DBD5C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PILON GUANAY (LA PAZ)</w:t>
            </w:r>
          </w:p>
        </w:tc>
        <w:tc>
          <w:tcPr>
            <w:tcW w:w="848" w:type="dxa"/>
            <w:tcBorders>
              <w:top w:val="nil"/>
              <w:left w:val="nil"/>
              <w:bottom w:val="single" w:sz="4" w:space="0" w:color="auto"/>
              <w:right w:val="single" w:sz="4" w:space="0" w:color="auto"/>
            </w:tcBorders>
            <w:shd w:val="clear" w:color="000000" w:fill="FCD5B4"/>
            <w:vAlign w:val="bottom"/>
            <w:hideMark/>
          </w:tcPr>
          <w:p w14:paraId="748376B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6EFEF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737F6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EB78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C6D7A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F068C7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947958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4171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9CF0D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D09F14" w14:textId="77777777" w:rsidR="00F71A0F" w:rsidRPr="00F71A0F" w:rsidRDefault="00F71A0F" w:rsidP="00F71A0F">
            <w:pPr>
              <w:rPr>
                <w:rFonts w:ascii="Times New Roman" w:hAnsi="Times New Roman"/>
                <w:sz w:val="20"/>
                <w:szCs w:val="20"/>
                <w:lang w:val="es-BO" w:eastAsia="es-BO"/>
              </w:rPr>
            </w:pPr>
          </w:p>
        </w:tc>
      </w:tr>
      <w:tr w:rsidR="00F71A0F" w:rsidRPr="00F71A0F" w14:paraId="32903B3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7A23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53</w:t>
            </w:r>
          </w:p>
        </w:tc>
        <w:tc>
          <w:tcPr>
            <w:tcW w:w="1953" w:type="dxa"/>
            <w:tcBorders>
              <w:top w:val="nil"/>
              <w:left w:val="nil"/>
              <w:bottom w:val="single" w:sz="4" w:space="0" w:color="auto"/>
              <w:right w:val="single" w:sz="4" w:space="0" w:color="auto"/>
            </w:tcBorders>
            <w:shd w:val="clear" w:color="000000" w:fill="FFFFFF"/>
            <w:vAlign w:val="bottom"/>
            <w:hideMark/>
          </w:tcPr>
          <w:p w14:paraId="19C3015E"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ENTRE RIOS-EL SALVADOR (COCHABAMBA)</w:t>
            </w:r>
          </w:p>
        </w:tc>
        <w:tc>
          <w:tcPr>
            <w:tcW w:w="848" w:type="dxa"/>
            <w:tcBorders>
              <w:top w:val="nil"/>
              <w:left w:val="nil"/>
              <w:bottom w:val="single" w:sz="4" w:space="0" w:color="auto"/>
              <w:right w:val="single" w:sz="4" w:space="0" w:color="auto"/>
            </w:tcBorders>
            <w:shd w:val="clear" w:color="000000" w:fill="FCD5B4"/>
            <w:vAlign w:val="bottom"/>
            <w:hideMark/>
          </w:tcPr>
          <w:p w14:paraId="69183A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19996B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3918D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57BE3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CDA345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A160AC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AA837B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26EC6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C9524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C65A5A4" w14:textId="77777777" w:rsidR="00F71A0F" w:rsidRPr="00F71A0F" w:rsidRDefault="00F71A0F" w:rsidP="00F71A0F">
            <w:pPr>
              <w:rPr>
                <w:rFonts w:ascii="Times New Roman" w:hAnsi="Times New Roman"/>
                <w:sz w:val="20"/>
                <w:szCs w:val="20"/>
                <w:lang w:val="es-BO" w:eastAsia="es-BO"/>
              </w:rPr>
            </w:pPr>
          </w:p>
        </w:tc>
      </w:tr>
      <w:tr w:rsidR="00F71A0F" w:rsidRPr="00F71A0F" w14:paraId="3AA6175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3BFD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54</w:t>
            </w:r>
          </w:p>
        </w:tc>
        <w:tc>
          <w:tcPr>
            <w:tcW w:w="1953" w:type="dxa"/>
            <w:tcBorders>
              <w:top w:val="nil"/>
              <w:left w:val="nil"/>
              <w:bottom w:val="single" w:sz="4" w:space="0" w:color="auto"/>
              <w:right w:val="single" w:sz="4" w:space="0" w:color="auto"/>
            </w:tcBorders>
            <w:shd w:val="clear" w:color="000000" w:fill="FFFFFF"/>
            <w:vAlign w:val="bottom"/>
            <w:hideMark/>
          </w:tcPr>
          <w:p w14:paraId="327245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GAMONEDA (TARIJA)</w:t>
            </w:r>
          </w:p>
        </w:tc>
        <w:tc>
          <w:tcPr>
            <w:tcW w:w="848" w:type="dxa"/>
            <w:tcBorders>
              <w:top w:val="nil"/>
              <w:left w:val="nil"/>
              <w:bottom w:val="single" w:sz="4" w:space="0" w:color="auto"/>
              <w:right w:val="single" w:sz="4" w:space="0" w:color="auto"/>
            </w:tcBorders>
            <w:shd w:val="clear" w:color="000000" w:fill="FCD5B4"/>
            <w:vAlign w:val="bottom"/>
            <w:hideMark/>
          </w:tcPr>
          <w:p w14:paraId="64D86C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C309A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551C0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2168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6A3775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8258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2FB8F7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BC2C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910EEC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A50463" w14:textId="77777777" w:rsidR="00F71A0F" w:rsidRPr="00F71A0F" w:rsidRDefault="00F71A0F" w:rsidP="00F71A0F">
            <w:pPr>
              <w:rPr>
                <w:rFonts w:ascii="Times New Roman" w:hAnsi="Times New Roman"/>
                <w:sz w:val="20"/>
                <w:szCs w:val="20"/>
                <w:lang w:val="es-BO" w:eastAsia="es-BO"/>
              </w:rPr>
            </w:pPr>
          </w:p>
        </w:tc>
      </w:tr>
      <w:tr w:rsidR="00F71A0F" w:rsidRPr="00F71A0F" w14:paraId="2398237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0DB3C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55</w:t>
            </w:r>
          </w:p>
        </w:tc>
        <w:tc>
          <w:tcPr>
            <w:tcW w:w="1953" w:type="dxa"/>
            <w:tcBorders>
              <w:top w:val="nil"/>
              <w:left w:val="nil"/>
              <w:bottom w:val="single" w:sz="4" w:space="0" w:color="auto"/>
              <w:right w:val="single" w:sz="4" w:space="0" w:color="auto"/>
            </w:tcBorders>
            <w:shd w:val="clear" w:color="000000" w:fill="FFFFFF"/>
            <w:vAlign w:val="bottom"/>
            <w:hideMark/>
          </w:tcPr>
          <w:p w14:paraId="45BF15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HUANCANE (LA PAZ)</w:t>
            </w:r>
          </w:p>
        </w:tc>
        <w:tc>
          <w:tcPr>
            <w:tcW w:w="848" w:type="dxa"/>
            <w:tcBorders>
              <w:top w:val="nil"/>
              <w:left w:val="nil"/>
              <w:bottom w:val="single" w:sz="4" w:space="0" w:color="auto"/>
              <w:right w:val="single" w:sz="4" w:space="0" w:color="auto"/>
            </w:tcBorders>
            <w:shd w:val="clear" w:color="000000" w:fill="FCD5B4"/>
            <w:vAlign w:val="bottom"/>
            <w:hideMark/>
          </w:tcPr>
          <w:p w14:paraId="4EB2DC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D3C4A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D2B003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B54D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7738E1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1E16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85389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C8CD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D792F8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215A76" w14:textId="77777777" w:rsidR="00F71A0F" w:rsidRPr="00F71A0F" w:rsidRDefault="00F71A0F" w:rsidP="00F71A0F">
            <w:pPr>
              <w:rPr>
                <w:rFonts w:ascii="Times New Roman" w:hAnsi="Times New Roman"/>
                <w:sz w:val="20"/>
                <w:szCs w:val="20"/>
                <w:lang w:val="es-BO" w:eastAsia="es-BO"/>
              </w:rPr>
            </w:pPr>
          </w:p>
        </w:tc>
      </w:tr>
      <w:tr w:rsidR="00F71A0F" w:rsidRPr="00F71A0F" w14:paraId="2936577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E95EB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56</w:t>
            </w:r>
          </w:p>
        </w:tc>
        <w:tc>
          <w:tcPr>
            <w:tcW w:w="1953" w:type="dxa"/>
            <w:tcBorders>
              <w:top w:val="nil"/>
              <w:left w:val="nil"/>
              <w:bottom w:val="single" w:sz="4" w:space="0" w:color="auto"/>
              <w:right w:val="single" w:sz="4" w:space="0" w:color="auto"/>
            </w:tcBorders>
            <w:shd w:val="clear" w:color="000000" w:fill="FFFFFF"/>
            <w:vAlign w:val="bottom"/>
            <w:hideMark/>
          </w:tcPr>
          <w:p w14:paraId="78790B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MURURATA (LA PAZ)</w:t>
            </w:r>
          </w:p>
        </w:tc>
        <w:tc>
          <w:tcPr>
            <w:tcW w:w="848" w:type="dxa"/>
            <w:tcBorders>
              <w:top w:val="nil"/>
              <w:left w:val="nil"/>
              <w:bottom w:val="single" w:sz="4" w:space="0" w:color="auto"/>
              <w:right w:val="single" w:sz="4" w:space="0" w:color="auto"/>
            </w:tcBorders>
            <w:shd w:val="clear" w:color="000000" w:fill="FCD5B4"/>
            <w:vAlign w:val="bottom"/>
            <w:hideMark/>
          </w:tcPr>
          <w:p w14:paraId="56C9AA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96433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C9DF55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D8F7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8A8137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300D1A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178617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240E6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D6D01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F96F7A" w14:textId="77777777" w:rsidR="00F71A0F" w:rsidRPr="00F71A0F" w:rsidRDefault="00F71A0F" w:rsidP="00F71A0F">
            <w:pPr>
              <w:rPr>
                <w:rFonts w:ascii="Times New Roman" w:hAnsi="Times New Roman"/>
                <w:sz w:val="20"/>
                <w:szCs w:val="20"/>
                <w:lang w:val="es-BO" w:eastAsia="es-BO"/>
              </w:rPr>
            </w:pPr>
          </w:p>
        </w:tc>
      </w:tr>
      <w:tr w:rsidR="00F71A0F" w:rsidRPr="00F71A0F" w14:paraId="089A41C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C72AC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57</w:t>
            </w:r>
          </w:p>
        </w:tc>
        <w:tc>
          <w:tcPr>
            <w:tcW w:w="1953" w:type="dxa"/>
            <w:tcBorders>
              <w:top w:val="nil"/>
              <w:left w:val="nil"/>
              <w:bottom w:val="single" w:sz="4" w:space="0" w:color="auto"/>
              <w:right w:val="single" w:sz="4" w:space="0" w:color="auto"/>
            </w:tcBorders>
            <w:shd w:val="clear" w:color="000000" w:fill="FFFFFF"/>
            <w:vAlign w:val="bottom"/>
            <w:hideMark/>
          </w:tcPr>
          <w:p w14:paraId="07C1025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PAYLON (LA PAZ)</w:t>
            </w:r>
          </w:p>
        </w:tc>
        <w:tc>
          <w:tcPr>
            <w:tcW w:w="848" w:type="dxa"/>
            <w:tcBorders>
              <w:top w:val="nil"/>
              <w:left w:val="nil"/>
              <w:bottom w:val="single" w:sz="4" w:space="0" w:color="auto"/>
              <w:right w:val="single" w:sz="4" w:space="0" w:color="auto"/>
            </w:tcBorders>
            <w:shd w:val="clear" w:color="000000" w:fill="FCD5B4"/>
            <w:vAlign w:val="bottom"/>
            <w:hideMark/>
          </w:tcPr>
          <w:p w14:paraId="12847D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C04E0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7F090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7898C3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2D5B2F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B3F670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A6135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E5B43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E4AF9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D509CC0" w14:textId="77777777" w:rsidR="00F71A0F" w:rsidRPr="00F71A0F" w:rsidRDefault="00F71A0F" w:rsidP="00F71A0F">
            <w:pPr>
              <w:rPr>
                <w:rFonts w:ascii="Times New Roman" w:hAnsi="Times New Roman"/>
                <w:sz w:val="20"/>
                <w:szCs w:val="20"/>
                <w:lang w:val="es-BO" w:eastAsia="es-BO"/>
              </w:rPr>
            </w:pPr>
          </w:p>
        </w:tc>
      </w:tr>
      <w:tr w:rsidR="00F71A0F" w:rsidRPr="00F71A0F" w14:paraId="5831304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DA22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58</w:t>
            </w:r>
          </w:p>
        </w:tc>
        <w:tc>
          <w:tcPr>
            <w:tcW w:w="1953" w:type="dxa"/>
            <w:tcBorders>
              <w:top w:val="nil"/>
              <w:left w:val="nil"/>
              <w:bottom w:val="single" w:sz="4" w:space="0" w:color="auto"/>
              <w:right w:val="single" w:sz="4" w:space="0" w:color="auto"/>
            </w:tcBorders>
            <w:shd w:val="clear" w:color="000000" w:fill="FFFFFF"/>
            <w:vAlign w:val="bottom"/>
            <w:hideMark/>
          </w:tcPr>
          <w:p w14:paraId="6B6931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 TURCO (ORURO)</w:t>
            </w:r>
          </w:p>
        </w:tc>
        <w:tc>
          <w:tcPr>
            <w:tcW w:w="848" w:type="dxa"/>
            <w:tcBorders>
              <w:top w:val="nil"/>
              <w:left w:val="nil"/>
              <w:bottom w:val="single" w:sz="4" w:space="0" w:color="auto"/>
              <w:right w:val="single" w:sz="4" w:space="0" w:color="auto"/>
            </w:tcBorders>
            <w:shd w:val="clear" w:color="000000" w:fill="FCD5B4"/>
            <w:vAlign w:val="bottom"/>
            <w:hideMark/>
          </w:tcPr>
          <w:p w14:paraId="3DA6A2F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C790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F0776E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C6A2F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0B2CD1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71F66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D0645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AFA8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1EF760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A8F580A" w14:textId="77777777" w:rsidR="00F71A0F" w:rsidRPr="00F71A0F" w:rsidRDefault="00F71A0F" w:rsidP="00F71A0F">
            <w:pPr>
              <w:rPr>
                <w:rFonts w:ascii="Times New Roman" w:hAnsi="Times New Roman"/>
                <w:sz w:val="20"/>
                <w:szCs w:val="20"/>
                <w:lang w:val="es-BO" w:eastAsia="es-BO"/>
              </w:rPr>
            </w:pPr>
          </w:p>
        </w:tc>
      </w:tr>
      <w:tr w:rsidR="00F71A0F" w:rsidRPr="00F71A0F" w14:paraId="202DE1A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215F9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59</w:t>
            </w:r>
          </w:p>
        </w:tc>
        <w:tc>
          <w:tcPr>
            <w:tcW w:w="1953" w:type="dxa"/>
            <w:tcBorders>
              <w:top w:val="nil"/>
              <w:left w:val="nil"/>
              <w:bottom w:val="single" w:sz="4" w:space="0" w:color="auto"/>
              <w:right w:val="single" w:sz="4" w:space="0" w:color="auto"/>
            </w:tcBorders>
            <w:shd w:val="clear" w:color="000000" w:fill="FFFFFF"/>
            <w:vAlign w:val="bottom"/>
            <w:hideMark/>
          </w:tcPr>
          <w:p w14:paraId="50219C50"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EST. VILLA NUEVO ROSARIO (LA PAZ)</w:t>
            </w:r>
          </w:p>
        </w:tc>
        <w:tc>
          <w:tcPr>
            <w:tcW w:w="848" w:type="dxa"/>
            <w:tcBorders>
              <w:top w:val="nil"/>
              <w:left w:val="nil"/>
              <w:bottom w:val="single" w:sz="4" w:space="0" w:color="auto"/>
              <w:right w:val="single" w:sz="4" w:space="0" w:color="auto"/>
            </w:tcBorders>
            <w:shd w:val="clear" w:color="000000" w:fill="FCD5B4"/>
            <w:vAlign w:val="bottom"/>
            <w:hideMark/>
          </w:tcPr>
          <w:p w14:paraId="3476914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B090C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7AE4A4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46369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4C1A5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3E8F6E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B549E7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4FE4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C0158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BBC2D2" w14:textId="77777777" w:rsidR="00F71A0F" w:rsidRPr="00F71A0F" w:rsidRDefault="00F71A0F" w:rsidP="00F71A0F">
            <w:pPr>
              <w:rPr>
                <w:rFonts w:ascii="Times New Roman" w:hAnsi="Times New Roman"/>
                <w:sz w:val="20"/>
                <w:szCs w:val="20"/>
                <w:lang w:val="es-BO" w:eastAsia="es-BO"/>
              </w:rPr>
            </w:pPr>
          </w:p>
        </w:tc>
      </w:tr>
      <w:tr w:rsidR="00F71A0F" w:rsidRPr="00F71A0F" w14:paraId="72FF62C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B35DA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60</w:t>
            </w:r>
          </w:p>
        </w:tc>
        <w:tc>
          <w:tcPr>
            <w:tcW w:w="1953" w:type="dxa"/>
            <w:tcBorders>
              <w:top w:val="nil"/>
              <w:left w:val="nil"/>
              <w:bottom w:val="single" w:sz="4" w:space="0" w:color="auto"/>
              <w:right w:val="single" w:sz="4" w:space="0" w:color="auto"/>
            </w:tcBorders>
            <w:shd w:val="clear" w:color="000000" w:fill="FFFFFF"/>
            <w:vAlign w:val="bottom"/>
            <w:hideMark/>
          </w:tcPr>
          <w:p w14:paraId="7C0DE6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EST.CHUNGARA-VILLAZON (TARIJA)</w:t>
            </w:r>
          </w:p>
        </w:tc>
        <w:tc>
          <w:tcPr>
            <w:tcW w:w="848" w:type="dxa"/>
            <w:tcBorders>
              <w:top w:val="nil"/>
              <w:left w:val="nil"/>
              <w:bottom w:val="single" w:sz="4" w:space="0" w:color="auto"/>
              <w:right w:val="single" w:sz="4" w:space="0" w:color="auto"/>
            </w:tcBorders>
            <w:shd w:val="clear" w:color="000000" w:fill="FCD5B4"/>
            <w:vAlign w:val="bottom"/>
            <w:hideMark/>
          </w:tcPr>
          <w:p w14:paraId="3C4CEA7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CAAF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3C00D9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9D59D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31507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E0484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F42B88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AE8F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CB1D3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D1B7FB8" w14:textId="77777777" w:rsidR="00F71A0F" w:rsidRPr="00F71A0F" w:rsidRDefault="00F71A0F" w:rsidP="00F71A0F">
            <w:pPr>
              <w:rPr>
                <w:rFonts w:ascii="Times New Roman" w:hAnsi="Times New Roman"/>
                <w:sz w:val="20"/>
                <w:szCs w:val="20"/>
                <w:lang w:val="es-BO" w:eastAsia="es-BO"/>
              </w:rPr>
            </w:pPr>
          </w:p>
        </w:tc>
      </w:tr>
      <w:tr w:rsidR="00F71A0F" w:rsidRPr="00F71A0F" w14:paraId="76DB37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A7E2B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61</w:t>
            </w:r>
          </w:p>
        </w:tc>
        <w:tc>
          <w:tcPr>
            <w:tcW w:w="1953" w:type="dxa"/>
            <w:tcBorders>
              <w:top w:val="nil"/>
              <w:left w:val="nil"/>
              <w:bottom w:val="single" w:sz="4" w:space="0" w:color="auto"/>
              <w:right w:val="single" w:sz="4" w:space="0" w:color="auto"/>
            </w:tcBorders>
            <w:shd w:val="clear" w:color="000000" w:fill="FFFFFF"/>
            <w:vAlign w:val="bottom"/>
            <w:hideMark/>
          </w:tcPr>
          <w:p w14:paraId="655FCBD8"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ESTACION CERRO SAN FELIPE (ORURO)</w:t>
            </w:r>
          </w:p>
        </w:tc>
        <w:tc>
          <w:tcPr>
            <w:tcW w:w="848" w:type="dxa"/>
            <w:tcBorders>
              <w:top w:val="nil"/>
              <w:left w:val="nil"/>
              <w:bottom w:val="single" w:sz="4" w:space="0" w:color="auto"/>
              <w:right w:val="single" w:sz="4" w:space="0" w:color="auto"/>
            </w:tcBorders>
            <w:shd w:val="clear" w:color="000000" w:fill="FCD5B4"/>
            <w:vAlign w:val="bottom"/>
            <w:hideMark/>
          </w:tcPr>
          <w:p w14:paraId="271BF8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16816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7041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E847B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B769DB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8DD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C0A1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4F7F9B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834778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DAC598" w14:textId="77777777" w:rsidR="00F71A0F" w:rsidRPr="00F71A0F" w:rsidRDefault="00F71A0F" w:rsidP="00F71A0F">
            <w:pPr>
              <w:rPr>
                <w:rFonts w:ascii="Times New Roman" w:hAnsi="Times New Roman"/>
                <w:sz w:val="20"/>
                <w:szCs w:val="20"/>
                <w:lang w:val="es-BO" w:eastAsia="es-BO"/>
              </w:rPr>
            </w:pPr>
          </w:p>
        </w:tc>
      </w:tr>
      <w:tr w:rsidR="00F71A0F" w:rsidRPr="00F71A0F" w14:paraId="75360BF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F0F1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62</w:t>
            </w:r>
          </w:p>
        </w:tc>
        <w:tc>
          <w:tcPr>
            <w:tcW w:w="1953" w:type="dxa"/>
            <w:tcBorders>
              <w:top w:val="nil"/>
              <w:left w:val="nil"/>
              <w:bottom w:val="single" w:sz="4" w:space="0" w:color="auto"/>
              <w:right w:val="single" w:sz="4" w:space="0" w:color="auto"/>
            </w:tcBorders>
            <w:shd w:val="clear" w:color="000000" w:fill="FFFFFF"/>
            <w:vAlign w:val="bottom"/>
            <w:hideMark/>
          </w:tcPr>
          <w:p w14:paraId="006F89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ESTACIÓN TAPACARI (CBBA)</w:t>
            </w:r>
          </w:p>
        </w:tc>
        <w:tc>
          <w:tcPr>
            <w:tcW w:w="848" w:type="dxa"/>
            <w:tcBorders>
              <w:top w:val="nil"/>
              <w:left w:val="nil"/>
              <w:bottom w:val="single" w:sz="4" w:space="0" w:color="auto"/>
              <w:right w:val="single" w:sz="4" w:space="0" w:color="auto"/>
            </w:tcBorders>
            <w:shd w:val="clear" w:color="000000" w:fill="FCD5B4"/>
            <w:vAlign w:val="bottom"/>
            <w:hideMark/>
          </w:tcPr>
          <w:p w14:paraId="51FD1CE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4A773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1CDB3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6973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77E0F1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15ADD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CB9D0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8D9E8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06588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7F56EA" w14:textId="77777777" w:rsidR="00F71A0F" w:rsidRPr="00F71A0F" w:rsidRDefault="00F71A0F" w:rsidP="00F71A0F">
            <w:pPr>
              <w:rPr>
                <w:rFonts w:ascii="Times New Roman" w:hAnsi="Times New Roman"/>
                <w:sz w:val="20"/>
                <w:szCs w:val="20"/>
                <w:lang w:val="es-BO" w:eastAsia="es-BO"/>
              </w:rPr>
            </w:pPr>
          </w:p>
        </w:tc>
      </w:tr>
      <w:tr w:rsidR="00F71A0F" w:rsidRPr="00F71A0F" w14:paraId="11B1FFE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57730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63</w:t>
            </w:r>
          </w:p>
        </w:tc>
        <w:tc>
          <w:tcPr>
            <w:tcW w:w="1953" w:type="dxa"/>
            <w:tcBorders>
              <w:top w:val="nil"/>
              <w:left w:val="nil"/>
              <w:bottom w:val="single" w:sz="4" w:space="0" w:color="auto"/>
              <w:right w:val="single" w:sz="4" w:space="0" w:color="auto"/>
            </w:tcBorders>
            <w:shd w:val="clear" w:color="000000" w:fill="FFFFFF"/>
            <w:vAlign w:val="bottom"/>
            <w:hideMark/>
          </w:tcPr>
          <w:p w14:paraId="388494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IBIBOBO (TARIJA)</w:t>
            </w:r>
          </w:p>
        </w:tc>
        <w:tc>
          <w:tcPr>
            <w:tcW w:w="848" w:type="dxa"/>
            <w:tcBorders>
              <w:top w:val="nil"/>
              <w:left w:val="nil"/>
              <w:bottom w:val="single" w:sz="4" w:space="0" w:color="auto"/>
              <w:right w:val="single" w:sz="4" w:space="0" w:color="auto"/>
            </w:tcBorders>
            <w:shd w:val="clear" w:color="000000" w:fill="FCD5B4"/>
            <w:vAlign w:val="bottom"/>
            <w:hideMark/>
          </w:tcPr>
          <w:p w14:paraId="513ED1A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1FD7BA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47ED3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7631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155717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EE88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AFDE8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DDC00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B1C0C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25F842" w14:textId="77777777" w:rsidR="00F71A0F" w:rsidRPr="00F71A0F" w:rsidRDefault="00F71A0F" w:rsidP="00F71A0F">
            <w:pPr>
              <w:rPr>
                <w:rFonts w:ascii="Times New Roman" w:hAnsi="Times New Roman"/>
                <w:sz w:val="20"/>
                <w:szCs w:val="20"/>
                <w:lang w:val="es-BO" w:eastAsia="es-BO"/>
              </w:rPr>
            </w:pPr>
          </w:p>
        </w:tc>
      </w:tr>
      <w:tr w:rsidR="00F71A0F" w:rsidRPr="00F71A0F" w14:paraId="34020B5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B3FB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64</w:t>
            </w:r>
          </w:p>
        </w:tc>
        <w:tc>
          <w:tcPr>
            <w:tcW w:w="1953" w:type="dxa"/>
            <w:tcBorders>
              <w:top w:val="nil"/>
              <w:left w:val="nil"/>
              <w:bottom w:val="single" w:sz="4" w:space="0" w:color="auto"/>
              <w:right w:val="single" w:sz="4" w:space="0" w:color="auto"/>
            </w:tcBorders>
            <w:shd w:val="clear" w:color="000000" w:fill="FFFFFF"/>
            <w:vAlign w:val="bottom"/>
            <w:hideMark/>
          </w:tcPr>
          <w:p w14:paraId="37D711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INCAHUASI (CHUQUISACA)</w:t>
            </w:r>
          </w:p>
        </w:tc>
        <w:tc>
          <w:tcPr>
            <w:tcW w:w="848" w:type="dxa"/>
            <w:tcBorders>
              <w:top w:val="nil"/>
              <w:left w:val="nil"/>
              <w:bottom w:val="single" w:sz="4" w:space="0" w:color="auto"/>
              <w:right w:val="single" w:sz="4" w:space="0" w:color="auto"/>
            </w:tcBorders>
            <w:shd w:val="clear" w:color="000000" w:fill="FCD5B4"/>
            <w:vAlign w:val="bottom"/>
            <w:hideMark/>
          </w:tcPr>
          <w:p w14:paraId="50C32C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A9012E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4321C4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173D3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380957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6F3BC2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F86A82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BEE5E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2B3D4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DE3E1F" w14:textId="77777777" w:rsidR="00F71A0F" w:rsidRPr="00F71A0F" w:rsidRDefault="00F71A0F" w:rsidP="00F71A0F">
            <w:pPr>
              <w:rPr>
                <w:rFonts w:ascii="Times New Roman" w:hAnsi="Times New Roman"/>
                <w:sz w:val="20"/>
                <w:szCs w:val="20"/>
                <w:lang w:val="es-BO" w:eastAsia="es-BO"/>
              </w:rPr>
            </w:pPr>
          </w:p>
        </w:tc>
      </w:tr>
      <w:tr w:rsidR="00F71A0F" w:rsidRPr="00F71A0F" w14:paraId="26F5EE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7934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65</w:t>
            </w:r>
          </w:p>
        </w:tc>
        <w:tc>
          <w:tcPr>
            <w:tcW w:w="1953" w:type="dxa"/>
            <w:tcBorders>
              <w:top w:val="nil"/>
              <w:left w:val="nil"/>
              <w:bottom w:val="single" w:sz="4" w:space="0" w:color="auto"/>
              <w:right w:val="single" w:sz="4" w:space="0" w:color="auto"/>
            </w:tcBorders>
            <w:shd w:val="clear" w:color="000000" w:fill="FFFFFF"/>
            <w:vAlign w:val="bottom"/>
            <w:hideMark/>
          </w:tcPr>
          <w:p w14:paraId="3DDB8D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INQUISIVI (LA PAZ)</w:t>
            </w:r>
          </w:p>
        </w:tc>
        <w:tc>
          <w:tcPr>
            <w:tcW w:w="848" w:type="dxa"/>
            <w:tcBorders>
              <w:top w:val="nil"/>
              <w:left w:val="nil"/>
              <w:bottom w:val="single" w:sz="4" w:space="0" w:color="auto"/>
              <w:right w:val="single" w:sz="4" w:space="0" w:color="auto"/>
            </w:tcBorders>
            <w:shd w:val="clear" w:color="000000" w:fill="FCD5B4"/>
            <w:vAlign w:val="bottom"/>
            <w:hideMark/>
          </w:tcPr>
          <w:p w14:paraId="2AD0A2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F1F0C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CAFBD9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D0930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4A51EA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D95AA5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1B46B8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8DDC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A3FDF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F7D5A17" w14:textId="77777777" w:rsidR="00F71A0F" w:rsidRPr="00F71A0F" w:rsidRDefault="00F71A0F" w:rsidP="00F71A0F">
            <w:pPr>
              <w:rPr>
                <w:rFonts w:ascii="Times New Roman" w:hAnsi="Times New Roman"/>
                <w:sz w:val="20"/>
                <w:szCs w:val="20"/>
                <w:lang w:val="es-BO" w:eastAsia="es-BO"/>
              </w:rPr>
            </w:pPr>
          </w:p>
        </w:tc>
      </w:tr>
      <w:tr w:rsidR="00F71A0F" w:rsidRPr="00F71A0F" w14:paraId="2BEFE44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3CCD0D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66</w:t>
            </w:r>
          </w:p>
        </w:tc>
        <w:tc>
          <w:tcPr>
            <w:tcW w:w="1953" w:type="dxa"/>
            <w:tcBorders>
              <w:top w:val="nil"/>
              <w:left w:val="nil"/>
              <w:bottom w:val="single" w:sz="4" w:space="0" w:color="auto"/>
              <w:right w:val="single" w:sz="4" w:space="0" w:color="auto"/>
            </w:tcBorders>
            <w:shd w:val="clear" w:color="000000" w:fill="FFFFFF"/>
            <w:vAlign w:val="bottom"/>
            <w:hideMark/>
          </w:tcPr>
          <w:p w14:paraId="237598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INTI RAYMI (ORURO)</w:t>
            </w:r>
          </w:p>
        </w:tc>
        <w:tc>
          <w:tcPr>
            <w:tcW w:w="848" w:type="dxa"/>
            <w:tcBorders>
              <w:top w:val="nil"/>
              <w:left w:val="nil"/>
              <w:bottom w:val="single" w:sz="4" w:space="0" w:color="auto"/>
              <w:right w:val="single" w:sz="4" w:space="0" w:color="auto"/>
            </w:tcBorders>
            <w:shd w:val="clear" w:color="000000" w:fill="FCD5B4"/>
            <w:noWrap/>
            <w:vAlign w:val="bottom"/>
            <w:hideMark/>
          </w:tcPr>
          <w:p w14:paraId="717AC83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E5F1F6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724461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4705A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25501C8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0D62964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A2BB6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9FB7F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04EB25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61B9A01" w14:textId="77777777" w:rsidR="00F71A0F" w:rsidRPr="00F71A0F" w:rsidRDefault="00F71A0F" w:rsidP="00F71A0F">
            <w:pPr>
              <w:rPr>
                <w:rFonts w:ascii="Times New Roman" w:hAnsi="Times New Roman"/>
                <w:sz w:val="20"/>
                <w:szCs w:val="20"/>
                <w:lang w:val="es-BO" w:eastAsia="es-BO"/>
              </w:rPr>
            </w:pPr>
          </w:p>
        </w:tc>
      </w:tr>
      <w:tr w:rsidR="00F71A0F" w:rsidRPr="00F71A0F" w14:paraId="73AFBF3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14DE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67</w:t>
            </w:r>
          </w:p>
        </w:tc>
        <w:tc>
          <w:tcPr>
            <w:tcW w:w="1953" w:type="dxa"/>
            <w:tcBorders>
              <w:top w:val="nil"/>
              <w:left w:val="nil"/>
              <w:bottom w:val="single" w:sz="4" w:space="0" w:color="auto"/>
              <w:right w:val="single" w:sz="4" w:space="0" w:color="auto"/>
            </w:tcBorders>
            <w:shd w:val="clear" w:color="000000" w:fill="FFFFFF"/>
            <w:vAlign w:val="bottom"/>
            <w:hideMark/>
          </w:tcPr>
          <w:p w14:paraId="14AD2C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IRUPANA YUNGAS (LA PAZ)</w:t>
            </w:r>
          </w:p>
        </w:tc>
        <w:tc>
          <w:tcPr>
            <w:tcW w:w="848" w:type="dxa"/>
            <w:tcBorders>
              <w:top w:val="nil"/>
              <w:left w:val="nil"/>
              <w:bottom w:val="single" w:sz="4" w:space="0" w:color="auto"/>
              <w:right w:val="single" w:sz="4" w:space="0" w:color="auto"/>
            </w:tcBorders>
            <w:shd w:val="clear" w:color="000000" w:fill="FCD5B4"/>
            <w:noWrap/>
            <w:vAlign w:val="bottom"/>
            <w:hideMark/>
          </w:tcPr>
          <w:p w14:paraId="527F50E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94F7C8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7968C28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FC52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64F9740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0E5E0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DE6518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D2A3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6CCB3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60472AB" w14:textId="77777777" w:rsidR="00F71A0F" w:rsidRPr="00F71A0F" w:rsidRDefault="00F71A0F" w:rsidP="00F71A0F">
            <w:pPr>
              <w:rPr>
                <w:rFonts w:ascii="Times New Roman" w:hAnsi="Times New Roman"/>
                <w:sz w:val="20"/>
                <w:szCs w:val="20"/>
                <w:lang w:val="es-BO" w:eastAsia="es-BO"/>
              </w:rPr>
            </w:pPr>
          </w:p>
        </w:tc>
      </w:tr>
      <w:tr w:rsidR="00F71A0F" w:rsidRPr="00F71A0F" w14:paraId="5757A00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848A5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68</w:t>
            </w:r>
          </w:p>
        </w:tc>
        <w:tc>
          <w:tcPr>
            <w:tcW w:w="1953" w:type="dxa"/>
            <w:tcBorders>
              <w:top w:val="nil"/>
              <w:left w:val="nil"/>
              <w:bottom w:val="single" w:sz="4" w:space="0" w:color="auto"/>
              <w:right w:val="single" w:sz="4" w:space="0" w:color="auto"/>
            </w:tcBorders>
            <w:shd w:val="clear" w:color="000000" w:fill="FFFFFF"/>
            <w:vAlign w:val="bottom"/>
            <w:hideMark/>
          </w:tcPr>
          <w:p w14:paraId="55FE78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ISARZAMA (COCHABAMBA)</w:t>
            </w:r>
          </w:p>
        </w:tc>
        <w:tc>
          <w:tcPr>
            <w:tcW w:w="848" w:type="dxa"/>
            <w:tcBorders>
              <w:top w:val="nil"/>
              <w:left w:val="nil"/>
              <w:bottom w:val="single" w:sz="4" w:space="0" w:color="auto"/>
              <w:right w:val="single" w:sz="4" w:space="0" w:color="auto"/>
            </w:tcBorders>
            <w:shd w:val="clear" w:color="000000" w:fill="FCD5B4"/>
            <w:vAlign w:val="bottom"/>
            <w:hideMark/>
          </w:tcPr>
          <w:p w14:paraId="1E655C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18929B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612979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4E5F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bottom"/>
            <w:hideMark/>
          </w:tcPr>
          <w:p w14:paraId="53B5CE5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B9B91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FFDBCB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3E3F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327655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9680A14" w14:textId="77777777" w:rsidR="00F71A0F" w:rsidRPr="00F71A0F" w:rsidRDefault="00F71A0F" w:rsidP="00F71A0F">
            <w:pPr>
              <w:rPr>
                <w:rFonts w:ascii="Times New Roman" w:hAnsi="Times New Roman"/>
                <w:sz w:val="20"/>
                <w:szCs w:val="20"/>
                <w:lang w:val="es-BO" w:eastAsia="es-BO"/>
              </w:rPr>
            </w:pPr>
          </w:p>
        </w:tc>
      </w:tr>
      <w:tr w:rsidR="00F71A0F" w:rsidRPr="00F71A0F" w14:paraId="7AE6D6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A3ACB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69</w:t>
            </w:r>
          </w:p>
        </w:tc>
        <w:tc>
          <w:tcPr>
            <w:tcW w:w="1953" w:type="dxa"/>
            <w:tcBorders>
              <w:top w:val="nil"/>
              <w:left w:val="nil"/>
              <w:bottom w:val="single" w:sz="4" w:space="0" w:color="auto"/>
              <w:right w:val="single" w:sz="4" w:space="0" w:color="auto"/>
            </w:tcBorders>
            <w:shd w:val="clear" w:color="000000" w:fill="FFFFFF"/>
            <w:vAlign w:val="bottom"/>
            <w:hideMark/>
          </w:tcPr>
          <w:p w14:paraId="3D2610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ISCAYACHI (TARIJA)</w:t>
            </w:r>
          </w:p>
        </w:tc>
        <w:tc>
          <w:tcPr>
            <w:tcW w:w="848" w:type="dxa"/>
            <w:tcBorders>
              <w:top w:val="nil"/>
              <w:left w:val="nil"/>
              <w:bottom w:val="single" w:sz="4" w:space="0" w:color="auto"/>
              <w:right w:val="single" w:sz="4" w:space="0" w:color="auto"/>
            </w:tcBorders>
            <w:shd w:val="clear" w:color="000000" w:fill="FCD5B4"/>
            <w:vAlign w:val="bottom"/>
            <w:hideMark/>
          </w:tcPr>
          <w:p w14:paraId="78472F1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E66DA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C0999E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7610A0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0CA9ED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83D42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12C132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2E832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0D64B3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80F3811" w14:textId="77777777" w:rsidR="00F71A0F" w:rsidRPr="00F71A0F" w:rsidRDefault="00F71A0F" w:rsidP="00F71A0F">
            <w:pPr>
              <w:rPr>
                <w:rFonts w:ascii="Times New Roman" w:hAnsi="Times New Roman"/>
                <w:sz w:val="20"/>
                <w:szCs w:val="20"/>
                <w:lang w:val="es-BO" w:eastAsia="es-BO"/>
              </w:rPr>
            </w:pPr>
          </w:p>
        </w:tc>
      </w:tr>
      <w:tr w:rsidR="00F71A0F" w:rsidRPr="00F71A0F" w14:paraId="50D7DA6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CEC6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70</w:t>
            </w:r>
          </w:p>
        </w:tc>
        <w:tc>
          <w:tcPr>
            <w:tcW w:w="1953" w:type="dxa"/>
            <w:tcBorders>
              <w:top w:val="nil"/>
              <w:left w:val="nil"/>
              <w:bottom w:val="single" w:sz="4" w:space="0" w:color="auto"/>
              <w:right w:val="single" w:sz="4" w:space="0" w:color="auto"/>
            </w:tcBorders>
            <w:shd w:val="clear" w:color="000000" w:fill="FFFFFF"/>
            <w:vAlign w:val="bottom"/>
            <w:hideMark/>
          </w:tcPr>
          <w:p w14:paraId="0B98E5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ISTIPATA SORATA</w:t>
            </w:r>
          </w:p>
        </w:tc>
        <w:tc>
          <w:tcPr>
            <w:tcW w:w="848" w:type="dxa"/>
            <w:tcBorders>
              <w:top w:val="nil"/>
              <w:left w:val="nil"/>
              <w:bottom w:val="single" w:sz="4" w:space="0" w:color="auto"/>
              <w:right w:val="single" w:sz="4" w:space="0" w:color="auto"/>
            </w:tcBorders>
            <w:shd w:val="clear" w:color="000000" w:fill="FCD5B4"/>
            <w:vAlign w:val="bottom"/>
            <w:hideMark/>
          </w:tcPr>
          <w:p w14:paraId="03AF5EC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9D3148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C8BB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CC32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550454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37E170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746FC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61FA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ED691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8B3E0A" w14:textId="77777777" w:rsidR="00F71A0F" w:rsidRPr="00F71A0F" w:rsidRDefault="00F71A0F" w:rsidP="00F71A0F">
            <w:pPr>
              <w:rPr>
                <w:rFonts w:ascii="Times New Roman" w:hAnsi="Times New Roman"/>
                <w:sz w:val="20"/>
                <w:szCs w:val="20"/>
                <w:lang w:val="es-BO" w:eastAsia="es-BO"/>
              </w:rPr>
            </w:pPr>
          </w:p>
        </w:tc>
      </w:tr>
      <w:tr w:rsidR="00F71A0F" w:rsidRPr="00F71A0F" w14:paraId="41FEFA9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3E17F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71</w:t>
            </w:r>
          </w:p>
        </w:tc>
        <w:tc>
          <w:tcPr>
            <w:tcW w:w="1953" w:type="dxa"/>
            <w:tcBorders>
              <w:top w:val="nil"/>
              <w:left w:val="nil"/>
              <w:bottom w:val="single" w:sz="4" w:space="0" w:color="auto"/>
              <w:right w:val="single" w:sz="4" w:space="0" w:color="auto"/>
            </w:tcBorders>
            <w:shd w:val="clear" w:color="000000" w:fill="FFFFFF"/>
            <w:vAlign w:val="bottom"/>
            <w:hideMark/>
          </w:tcPr>
          <w:p w14:paraId="7CE237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IXIAMAS (LA PAZ)</w:t>
            </w:r>
          </w:p>
        </w:tc>
        <w:tc>
          <w:tcPr>
            <w:tcW w:w="848" w:type="dxa"/>
            <w:tcBorders>
              <w:top w:val="nil"/>
              <w:left w:val="nil"/>
              <w:bottom w:val="single" w:sz="4" w:space="0" w:color="auto"/>
              <w:right w:val="single" w:sz="4" w:space="0" w:color="auto"/>
            </w:tcBorders>
            <w:shd w:val="clear" w:color="000000" w:fill="FCD5B4"/>
            <w:vAlign w:val="bottom"/>
            <w:hideMark/>
          </w:tcPr>
          <w:p w14:paraId="0D70D3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623A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66EE6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AD420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6F1EA8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C05D4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3C6FA6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3822A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393F15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9E6E6B" w14:textId="77777777" w:rsidR="00F71A0F" w:rsidRPr="00F71A0F" w:rsidRDefault="00F71A0F" w:rsidP="00F71A0F">
            <w:pPr>
              <w:rPr>
                <w:rFonts w:ascii="Times New Roman" w:hAnsi="Times New Roman"/>
                <w:sz w:val="20"/>
                <w:szCs w:val="20"/>
                <w:lang w:val="es-BO" w:eastAsia="es-BO"/>
              </w:rPr>
            </w:pPr>
          </w:p>
        </w:tc>
      </w:tr>
      <w:tr w:rsidR="00F71A0F" w:rsidRPr="00F71A0F" w14:paraId="63AA264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DDFD5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72</w:t>
            </w:r>
          </w:p>
        </w:tc>
        <w:tc>
          <w:tcPr>
            <w:tcW w:w="1953" w:type="dxa"/>
            <w:tcBorders>
              <w:top w:val="nil"/>
              <w:left w:val="nil"/>
              <w:bottom w:val="single" w:sz="4" w:space="0" w:color="auto"/>
              <w:right w:val="single" w:sz="4" w:space="0" w:color="auto"/>
            </w:tcBorders>
            <w:shd w:val="clear" w:color="000000" w:fill="FFFFFF"/>
            <w:vAlign w:val="bottom"/>
            <w:hideMark/>
          </w:tcPr>
          <w:p w14:paraId="3F0AE8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KAMI (COCHABAMBA)</w:t>
            </w:r>
          </w:p>
        </w:tc>
        <w:tc>
          <w:tcPr>
            <w:tcW w:w="848" w:type="dxa"/>
            <w:tcBorders>
              <w:top w:val="nil"/>
              <w:left w:val="nil"/>
              <w:bottom w:val="single" w:sz="4" w:space="0" w:color="auto"/>
              <w:right w:val="single" w:sz="4" w:space="0" w:color="auto"/>
            </w:tcBorders>
            <w:shd w:val="clear" w:color="000000" w:fill="FCD5B4"/>
            <w:vAlign w:val="bottom"/>
            <w:hideMark/>
          </w:tcPr>
          <w:p w14:paraId="207BAC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A2C80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6E00A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FA3B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9BBDE7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528E5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2A827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DC86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91AB9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5ACE54" w14:textId="77777777" w:rsidR="00F71A0F" w:rsidRPr="00F71A0F" w:rsidRDefault="00F71A0F" w:rsidP="00F71A0F">
            <w:pPr>
              <w:rPr>
                <w:rFonts w:ascii="Times New Roman" w:hAnsi="Times New Roman"/>
                <w:sz w:val="20"/>
                <w:szCs w:val="20"/>
                <w:lang w:val="es-BO" w:eastAsia="es-BO"/>
              </w:rPr>
            </w:pPr>
          </w:p>
        </w:tc>
      </w:tr>
      <w:tr w:rsidR="00F71A0F" w:rsidRPr="00F71A0F" w14:paraId="22D743D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18B9A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73</w:t>
            </w:r>
          </w:p>
        </w:tc>
        <w:tc>
          <w:tcPr>
            <w:tcW w:w="1953" w:type="dxa"/>
            <w:tcBorders>
              <w:top w:val="nil"/>
              <w:left w:val="nil"/>
              <w:bottom w:val="single" w:sz="4" w:space="0" w:color="auto"/>
              <w:right w:val="single" w:sz="4" w:space="0" w:color="auto"/>
            </w:tcBorders>
            <w:shd w:val="clear" w:color="000000" w:fill="FFFFFF"/>
            <w:vAlign w:val="bottom"/>
            <w:hideMark/>
          </w:tcPr>
          <w:p w14:paraId="33A2F0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LA ASUNTA (LA PAZ)</w:t>
            </w:r>
          </w:p>
        </w:tc>
        <w:tc>
          <w:tcPr>
            <w:tcW w:w="848" w:type="dxa"/>
            <w:tcBorders>
              <w:top w:val="nil"/>
              <w:left w:val="nil"/>
              <w:bottom w:val="single" w:sz="4" w:space="0" w:color="auto"/>
              <w:right w:val="single" w:sz="4" w:space="0" w:color="auto"/>
            </w:tcBorders>
            <w:shd w:val="clear" w:color="000000" w:fill="FCD5B4"/>
            <w:vAlign w:val="bottom"/>
            <w:hideMark/>
          </w:tcPr>
          <w:p w14:paraId="0CE29C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C9E4A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8C0F4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3395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4EEAC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35D6D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2507C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4B367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8DA18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7A7B42" w14:textId="77777777" w:rsidR="00F71A0F" w:rsidRPr="00F71A0F" w:rsidRDefault="00F71A0F" w:rsidP="00F71A0F">
            <w:pPr>
              <w:rPr>
                <w:rFonts w:ascii="Times New Roman" w:hAnsi="Times New Roman"/>
                <w:sz w:val="20"/>
                <w:szCs w:val="20"/>
                <w:lang w:val="es-BO" w:eastAsia="es-BO"/>
              </w:rPr>
            </w:pPr>
          </w:p>
        </w:tc>
      </w:tr>
      <w:tr w:rsidR="00F71A0F" w:rsidRPr="00F71A0F" w14:paraId="1C8174E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75206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74</w:t>
            </w:r>
          </w:p>
        </w:tc>
        <w:tc>
          <w:tcPr>
            <w:tcW w:w="1953" w:type="dxa"/>
            <w:tcBorders>
              <w:top w:val="nil"/>
              <w:left w:val="nil"/>
              <w:bottom w:val="single" w:sz="4" w:space="0" w:color="auto"/>
              <w:right w:val="single" w:sz="4" w:space="0" w:color="auto"/>
            </w:tcBorders>
            <w:shd w:val="clear" w:color="000000" w:fill="FFFFFF"/>
            <w:vAlign w:val="bottom"/>
            <w:hideMark/>
          </w:tcPr>
          <w:p w14:paraId="60CA07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LA MORITA EST.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419944C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FF00D7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274238A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84E4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F321C9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080887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DFFA6A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AA21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0C8800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6E3CECD" w14:textId="77777777" w:rsidR="00F71A0F" w:rsidRPr="00F71A0F" w:rsidRDefault="00F71A0F" w:rsidP="00F71A0F">
            <w:pPr>
              <w:rPr>
                <w:rFonts w:ascii="Times New Roman" w:hAnsi="Times New Roman"/>
                <w:sz w:val="20"/>
                <w:szCs w:val="20"/>
                <w:lang w:val="es-BO" w:eastAsia="es-BO"/>
              </w:rPr>
            </w:pPr>
          </w:p>
        </w:tc>
      </w:tr>
      <w:tr w:rsidR="00F71A0F" w:rsidRPr="00F71A0F" w14:paraId="0228DB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6E81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75</w:t>
            </w:r>
          </w:p>
        </w:tc>
        <w:tc>
          <w:tcPr>
            <w:tcW w:w="1953" w:type="dxa"/>
            <w:tcBorders>
              <w:top w:val="nil"/>
              <w:left w:val="nil"/>
              <w:bottom w:val="single" w:sz="4" w:space="0" w:color="auto"/>
              <w:right w:val="single" w:sz="4" w:space="0" w:color="auto"/>
            </w:tcBorders>
            <w:shd w:val="clear" w:color="000000" w:fill="FFFFFF"/>
            <w:vAlign w:val="bottom"/>
            <w:hideMark/>
          </w:tcPr>
          <w:p w14:paraId="035AE1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LAGUNILLAS (STA. CRUZ)</w:t>
            </w:r>
          </w:p>
        </w:tc>
        <w:tc>
          <w:tcPr>
            <w:tcW w:w="848" w:type="dxa"/>
            <w:tcBorders>
              <w:top w:val="nil"/>
              <w:left w:val="nil"/>
              <w:bottom w:val="single" w:sz="4" w:space="0" w:color="auto"/>
              <w:right w:val="single" w:sz="4" w:space="0" w:color="auto"/>
            </w:tcBorders>
            <w:shd w:val="clear" w:color="000000" w:fill="FCD5B4"/>
            <w:vAlign w:val="bottom"/>
            <w:hideMark/>
          </w:tcPr>
          <w:p w14:paraId="507DD11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5CC4E3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E106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CB94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bottom"/>
            <w:hideMark/>
          </w:tcPr>
          <w:p w14:paraId="551CA73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4759B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1748D9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0C939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22A28D3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1108771" w14:textId="77777777" w:rsidR="00F71A0F" w:rsidRPr="00F71A0F" w:rsidRDefault="00F71A0F" w:rsidP="00F71A0F">
            <w:pPr>
              <w:rPr>
                <w:rFonts w:ascii="Times New Roman" w:hAnsi="Times New Roman"/>
                <w:sz w:val="20"/>
                <w:szCs w:val="20"/>
                <w:lang w:val="es-BO" w:eastAsia="es-BO"/>
              </w:rPr>
            </w:pPr>
          </w:p>
        </w:tc>
      </w:tr>
      <w:tr w:rsidR="00F71A0F" w:rsidRPr="00F71A0F" w14:paraId="5F514A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096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76</w:t>
            </w:r>
          </w:p>
        </w:tc>
        <w:tc>
          <w:tcPr>
            <w:tcW w:w="1953" w:type="dxa"/>
            <w:tcBorders>
              <w:top w:val="nil"/>
              <w:left w:val="nil"/>
              <w:bottom w:val="single" w:sz="4" w:space="0" w:color="auto"/>
              <w:right w:val="single" w:sz="4" w:space="0" w:color="auto"/>
            </w:tcBorders>
            <w:shd w:val="clear" w:color="000000" w:fill="FFFFFF"/>
            <w:vAlign w:val="bottom"/>
            <w:hideMark/>
          </w:tcPr>
          <w:p w14:paraId="040943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LURIBAY</w:t>
            </w:r>
          </w:p>
        </w:tc>
        <w:tc>
          <w:tcPr>
            <w:tcW w:w="848" w:type="dxa"/>
            <w:tcBorders>
              <w:top w:val="nil"/>
              <w:left w:val="nil"/>
              <w:bottom w:val="single" w:sz="4" w:space="0" w:color="auto"/>
              <w:right w:val="single" w:sz="4" w:space="0" w:color="auto"/>
            </w:tcBorders>
            <w:shd w:val="clear" w:color="000000" w:fill="FCD5B4"/>
            <w:vAlign w:val="bottom"/>
            <w:hideMark/>
          </w:tcPr>
          <w:p w14:paraId="72702B2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433FE8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9B7B9E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864F7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47A45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BC9E7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C185A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58AD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DF93CB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9A30DC" w14:textId="77777777" w:rsidR="00F71A0F" w:rsidRPr="00F71A0F" w:rsidRDefault="00F71A0F" w:rsidP="00F71A0F">
            <w:pPr>
              <w:rPr>
                <w:rFonts w:ascii="Times New Roman" w:hAnsi="Times New Roman"/>
                <w:sz w:val="20"/>
                <w:szCs w:val="20"/>
                <w:lang w:val="es-BO" w:eastAsia="es-BO"/>
              </w:rPr>
            </w:pPr>
          </w:p>
        </w:tc>
      </w:tr>
      <w:tr w:rsidR="00F71A0F" w:rsidRPr="00F71A0F" w14:paraId="46EC72C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CA7D8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77</w:t>
            </w:r>
          </w:p>
        </w:tc>
        <w:tc>
          <w:tcPr>
            <w:tcW w:w="1953" w:type="dxa"/>
            <w:tcBorders>
              <w:top w:val="nil"/>
              <w:left w:val="nil"/>
              <w:bottom w:val="single" w:sz="4" w:space="0" w:color="auto"/>
              <w:right w:val="single" w:sz="4" w:space="0" w:color="auto"/>
            </w:tcBorders>
            <w:shd w:val="clear" w:color="000000" w:fill="FFFFFF"/>
            <w:vAlign w:val="bottom"/>
            <w:hideMark/>
          </w:tcPr>
          <w:p w14:paraId="5E1FF5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MACHACAMARCA (ORURO)</w:t>
            </w:r>
          </w:p>
        </w:tc>
        <w:tc>
          <w:tcPr>
            <w:tcW w:w="848" w:type="dxa"/>
            <w:tcBorders>
              <w:top w:val="nil"/>
              <w:left w:val="nil"/>
              <w:bottom w:val="single" w:sz="4" w:space="0" w:color="auto"/>
              <w:right w:val="single" w:sz="4" w:space="0" w:color="auto"/>
            </w:tcBorders>
            <w:shd w:val="clear" w:color="000000" w:fill="FCD5B4"/>
            <w:vAlign w:val="bottom"/>
            <w:hideMark/>
          </w:tcPr>
          <w:p w14:paraId="0B09D4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23B97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8DE17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A1076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49F74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3E943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FC8791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8D943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FC02D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C06AB75" w14:textId="77777777" w:rsidR="00F71A0F" w:rsidRPr="00F71A0F" w:rsidRDefault="00F71A0F" w:rsidP="00F71A0F">
            <w:pPr>
              <w:rPr>
                <w:rFonts w:ascii="Times New Roman" w:hAnsi="Times New Roman"/>
                <w:sz w:val="20"/>
                <w:szCs w:val="20"/>
                <w:lang w:val="es-BO" w:eastAsia="es-BO"/>
              </w:rPr>
            </w:pPr>
          </w:p>
        </w:tc>
      </w:tr>
      <w:tr w:rsidR="00F71A0F" w:rsidRPr="00F71A0F" w14:paraId="1F4B290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FD37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78</w:t>
            </w:r>
          </w:p>
        </w:tc>
        <w:tc>
          <w:tcPr>
            <w:tcW w:w="1953" w:type="dxa"/>
            <w:tcBorders>
              <w:top w:val="nil"/>
              <w:left w:val="nil"/>
              <w:bottom w:val="single" w:sz="4" w:space="0" w:color="auto"/>
              <w:right w:val="single" w:sz="4" w:space="0" w:color="auto"/>
            </w:tcBorders>
            <w:shd w:val="clear" w:color="000000" w:fill="FFFFFF"/>
            <w:vAlign w:val="bottom"/>
            <w:hideMark/>
          </w:tcPr>
          <w:p w14:paraId="484FD4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MAGDALENA (BENI)</w:t>
            </w:r>
          </w:p>
        </w:tc>
        <w:tc>
          <w:tcPr>
            <w:tcW w:w="848" w:type="dxa"/>
            <w:tcBorders>
              <w:top w:val="nil"/>
              <w:left w:val="nil"/>
              <w:bottom w:val="single" w:sz="4" w:space="0" w:color="auto"/>
              <w:right w:val="single" w:sz="4" w:space="0" w:color="auto"/>
            </w:tcBorders>
            <w:shd w:val="clear" w:color="000000" w:fill="FCD5B4"/>
            <w:vAlign w:val="bottom"/>
            <w:hideMark/>
          </w:tcPr>
          <w:p w14:paraId="398BBB0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093F9D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E4098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24DDC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1000BD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827AE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3B1889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CD119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CD2535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D32BFB" w14:textId="77777777" w:rsidR="00F71A0F" w:rsidRPr="00F71A0F" w:rsidRDefault="00F71A0F" w:rsidP="00F71A0F">
            <w:pPr>
              <w:rPr>
                <w:rFonts w:ascii="Times New Roman" w:hAnsi="Times New Roman"/>
                <w:sz w:val="20"/>
                <w:szCs w:val="20"/>
                <w:lang w:val="es-BO" w:eastAsia="es-BO"/>
              </w:rPr>
            </w:pPr>
          </w:p>
        </w:tc>
      </w:tr>
      <w:tr w:rsidR="00F71A0F" w:rsidRPr="00F71A0F" w14:paraId="20800C8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72D5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79</w:t>
            </w:r>
          </w:p>
        </w:tc>
        <w:tc>
          <w:tcPr>
            <w:tcW w:w="1953" w:type="dxa"/>
            <w:tcBorders>
              <w:top w:val="nil"/>
              <w:left w:val="nil"/>
              <w:bottom w:val="single" w:sz="4" w:space="0" w:color="auto"/>
              <w:right w:val="single" w:sz="4" w:space="0" w:color="auto"/>
            </w:tcBorders>
            <w:shd w:val="clear" w:color="000000" w:fill="FFFFFF"/>
            <w:vAlign w:val="bottom"/>
            <w:hideMark/>
          </w:tcPr>
          <w:p w14:paraId="4D6535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MALMISA (POTOSÍ)</w:t>
            </w:r>
          </w:p>
        </w:tc>
        <w:tc>
          <w:tcPr>
            <w:tcW w:w="848" w:type="dxa"/>
            <w:tcBorders>
              <w:top w:val="nil"/>
              <w:left w:val="nil"/>
              <w:bottom w:val="single" w:sz="4" w:space="0" w:color="auto"/>
              <w:right w:val="single" w:sz="4" w:space="0" w:color="auto"/>
            </w:tcBorders>
            <w:shd w:val="clear" w:color="000000" w:fill="FCD5B4"/>
            <w:vAlign w:val="bottom"/>
            <w:hideMark/>
          </w:tcPr>
          <w:p w14:paraId="3EC957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D1FB38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36FA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C27F8F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48728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02A5BC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40F6C2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EB521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5CC9BC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5823D8C" w14:textId="77777777" w:rsidR="00F71A0F" w:rsidRPr="00F71A0F" w:rsidRDefault="00F71A0F" w:rsidP="00F71A0F">
            <w:pPr>
              <w:rPr>
                <w:rFonts w:ascii="Times New Roman" w:hAnsi="Times New Roman"/>
                <w:sz w:val="20"/>
                <w:szCs w:val="20"/>
                <w:lang w:val="es-BO" w:eastAsia="es-BO"/>
              </w:rPr>
            </w:pPr>
          </w:p>
        </w:tc>
      </w:tr>
      <w:tr w:rsidR="00F71A0F" w:rsidRPr="00F71A0F" w14:paraId="6BAA3D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6DB4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80</w:t>
            </w:r>
          </w:p>
        </w:tc>
        <w:tc>
          <w:tcPr>
            <w:tcW w:w="1953" w:type="dxa"/>
            <w:tcBorders>
              <w:top w:val="nil"/>
              <w:left w:val="nil"/>
              <w:bottom w:val="single" w:sz="4" w:space="0" w:color="auto"/>
              <w:right w:val="single" w:sz="4" w:space="0" w:color="auto"/>
            </w:tcBorders>
            <w:shd w:val="clear" w:color="000000" w:fill="FFFFFF"/>
            <w:vAlign w:val="bottom"/>
            <w:hideMark/>
          </w:tcPr>
          <w:p w14:paraId="6AA5ABA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MAPIRI (LA PAZ)</w:t>
            </w:r>
          </w:p>
        </w:tc>
        <w:tc>
          <w:tcPr>
            <w:tcW w:w="848" w:type="dxa"/>
            <w:tcBorders>
              <w:top w:val="nil"/>
              <w:left w:val="nil"/>
              <w:bottom w:val="single" w:sz="4" w:space="0" w:color="auto"/>
              <w:right w:val="single" w:sz="4" w:space="0" w:color="auto"/>
            </w:tcBorders>
            <w:shd w:val="clear" w:color="000000" w:fill="FCD5B4"/>
            <w:vAlign w:val="bottom"/>
            <w:hideMark/>
          </w:tcPr>
          <w:p w14:paraId="70B67A2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378561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A8BDEB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2EBDF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DFB8CC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655634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4CF37B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C9A6BC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B24D58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1FA283" w14:textId="77777777" w:rsidR="00F71A0F" w:rsidRPr="00F71A0F" w:rsidRDefault="00F71A0F" w:rsidP="00F71A0F">
            <w:pPr>
              <w:rPr>
                <w:rFonts w:ascii="Times New Roman" w:hAnsi="Times New Roman"/>
                <w:sz w:val="20"/>
                <w:szCs w:val="20"/>
                <w:lang w:val="es-BO" w:eastAsia="es-BO"/>
              </w:rPr>
            </w:pPr>
          </w:p>
        </w:tc>
      </w:tr>
      <w:tr w:rsidR="00F71A0F" w:rsidRPr="00F71A0F" w14:paraId="0FA3AE0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0A17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81</w:t>
            </w:r>
          </w:p>
        </w:tc>
        <w:tc>
          <w:tcPr>
            <w:tcW w:w="1953" w:type="dxa"/>
            <w:tcBorders>
              <w:top w:val="nil"/>
              <w:left w:val="nil"/>
              <w:bottom w:val="single" w:sz="4" w:space="0" w:color="auto"/>
              <w:right w:val="single" w:sz="4" w:space="0" w:color="auto"/>
            </w:tcBorders>
            <w:shd w:val="clear" w:color="000000" w:fill="FFFFFF"/>
            <w:vAlign w:val="bottom"/>
            <w:hideMark/>
          </w:tcPr>
          <w:p w14:paraId="073E4D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MERIDA (BENI)</w:t>
            </w:r>
          </w:p>
        </w:tc>
        <w:tc>
          <w:tcPr>
            <w:tcW w:w="848" w:type="dxa"/>
            <w:tcBorders>
              <w:top w:val="nil"/>
              <w:left w:val="nil"/>
              <w:bottom w:val="single" w:sz="4" w:space="0" w:color="auto"/>
              <w:right w:val="single" w:sz="4" w:space="0" w:color="auto"/>
            </w:tcBorders>
            <w:shd w:val="clear" w:color="000000" w:fill="FCD5B4"/>
            <w:noWrap/>
            <w:vAlign w:val="bottom"/>
            <w:hideMark/>
          </w:tcPr>
          <w:p w14:paraId="7C1D36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BAA80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CD21A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E901E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39FAFF0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D16BE3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C8BCB1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FB61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7BE439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786ABC" w14:textId="77777777" w:rsidR="00F71A0F" w:rsidRPr="00F71A0F" w:rsidRDefault="00F71A0F" w:rsidP="00F71A0F">
            <w:pPr>
              <w:rPr>
                <w:rFonts w:ascii="Times New Roman" w:hAnsi="Times New Roman"/>
                <w:sz w:val="20"/>
                <w:szCs w:val="20"/>
                <w:lang w:val="es-BO" w:eastAsia="es-BO"/>
              </w:rPr>
            </w:pPr>
          </w:p>
        </w:tc>
      </w:tr>
      <w:tr w:rsidR="00F71A0F" w:rsidRPr="00F71A0F" w14:paraId="238E9CE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58F7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82</w:t>
            </w:r>
          </w:p>
        </w:tc>
        <w:tc>
          <w:tcPr>
            <w:tcW w:w="1953" w:type="dxa"/>
            <w:tcBorders>
              <w:top w:val="nil"/>
              <w:left w:val="nil"/>
              <w:bottom w:val="single" w:sz="4" w:space="0" w:color="auto"/>
              <w:right w:val="single" w:sz="4" w:space="0" w:color="auto"/>
            </w:tcBorders>
            <w:shd w:val="clear" w:color="000000" w:fill="FFFFFF"/>
            <w:vAlign w:val="bottom"/>
            <w:hideMark/>
          </w:tcPr>
          <w:p w14:paraId="110973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MINA BOLIVAR (ORURO)</w:t>
            </w:r>
          </w:p>
        </w:tc>
        <w:tc>
          <w:tcPr>
            <w:tcW w:w="848" w:type="dxa"/>
            <w:tcBorders>
              <w:top w:val="nil"/>
              <w:left w:val="nil"/>
              <w:bottom w:val="single" w:sz="4" w:space="0" w:color="auto"/>
              <w:right w:val="single" w:sz="4" w:space="0" w:color="auto"/>
            </w:tcBorders>
            <w:shd w:val="clear" w:color="000000" w:fill="FCD5B4"/>
            <w:vAlign w:val="bottom"/>
            <w:hideMark/>
          </w:tcPr>
          <w:p w14:paraId="32B02C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BB289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B45C7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00D4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DEDB08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299CD1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15CA42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1113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C307CF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367760" w14:textId="77777777" w:rsidR="00F71A0F" w:rsidRPr="00F71A0F" w:rsidRDefault="00F71A0F" w:rsidP="00F71A0F">
            <w:pPr>
              <w:rPr>
                <w:rFonts w:ascii="Times New Roman" w:hAnsi="Times New Roman"/>
                <w:sz w:val="20"/>
                <w:szCs w:val="20"/>
                <w:lang w:val="es-BO" w:eastAsia="es-BO"/>
              </w:rPr>
            </w:pPr>
          </w:p>
        </w:tc>
      </w:tr>
      <w:tr w:rsidR="00F71A0F" w:rsidRPr="00F71A0F" w14:paraId="523FC21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12539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83</w:t>
            </w:r>
          </w:p>
        </w:tc>
        <w:tc>
          <w:tcPr>
            <w:tcW w:w="1953" w:type="dxa"/>
            <w:tcBorders>
              <w:top w:val="nil"/>
              <w:left w:val="nil"/>
              <w:bottom w:val="single" w:sz="4" w:space="0" w:color="auto"/>
              <w:right w:val="single" w:sz="4" w:space="0" w:color="auto"/>
            </w:tcBorders>
            <w:shd w:val="clear" w:color="000000" w:fill="FFFFFF"/>
            <w:vAlign w:val="bottom"/>
            <w:hideMark/>
          </w:tcPr>
          <w:p w14:paraId="7C0BB0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MINA MANQUIRI (POTOSI)</w:t>
            </w:r>
          </w:p>
        </w:tc>
        <w:tc>
          <w:tcPr>
            <w:tcW w:w="848" w:type="dxa"/>
            <w:tcBorders>
              <w:top w:val="nil"/>
              <w:left w:val="nil"/>
              <w:bottom w:val="single" w:sz="4" w:space="0" w:color="auto"/>
              <w:right w:val="single" w:sz="4" w:space="0" w:color="auto"/>
            </w:tcBorders>
            <w:shd w:val="clear" w:color="000000" w:fill="FCD5B4"/>
            <w:vAlign w:val="bottom"/>
            <w:hideMark/>
          </w:tcPr>
          <w:p w14:paraId="677358A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1C436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5286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AF562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2D192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CF3368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97FC58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5CA199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543D91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EC4C81" w14:textId="77777777" w:rsidR="00F71A0F" w:rsidRPr="00F71A0F" w:rsidRDefault="00F71A0F" w:rsidP="00F71A0F">
            <w:pPr>
              <w:rPr>
                <w:rFonts w:ascii="Times New Roman" w:hAnsi="Times New Roman"/>
                <w:sz w:val="20"/>
                <w:szCs w:val="20"/>
                <w:lang w:val="es-BO" w:eastAsia="es-BO"/>
              </w:rPr>
            </w:pPr>
          </w:p>
        </w:tc>
      </w:tr>
      <w:tr w:rsidR="00F71A0F" w:rsidRPr="00F71A0F" w14:paraId="1723EF7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3059BE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84</w:t>
            </w:r>
          </w:p>
        </w:tc>
        <w:tc>
          <w:tcPr>
            <w:tcW w:w="1953" w:type="dxa"/>
            <w:tcBorders>
              <w:top w:val="nil"/>
              <w:left w:val="nil"/>
              <w:bottom w:val="single" w:sz="4" w:space="0" w:color="auto"/>
              <w:right w:val="single" w:sz="4" w:space="0" w:color="auto"/>
            </w:tcBorders>
            <w:shd w:val="clear" w:color="000000" w:fill="FFFFFF"/>
            <w:vAlign w:val="bottom"/>
            <w:hideMark/>
          </w:tcPr>
          <w:p w14:paraId="393C06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MIRIKIRI (LA PAZ)</w:t>
            </w:r>
          </w:p>
        </w:tc>
        <w:tc>
          <w:tcPr>
            <w:tcW w:w="848" w:type="dxa"/>
            <w:tcBorders>
              <w:top w:val="nil"/>
              <w:left w:val="nil"/>
              <w:bottom w:val="single" w:sz="4" w:space="0" w:color="auto"/>
              <w:right w:val="single" w:sz="4" w:space="0" w:color="auto"/>
            </w:tcBorders>
            <w:shd w:val="clear" w:color="000000" w:fill="FCD5B4"/>
            <w:vAlign w:val="bottom"/>
            <w:hideMark/>
          </w:tcPr>
          <w:p w14:paraId="4EDCC9F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3C37F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3B933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48A62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BF05AC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ED66AB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2C7D4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24A8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46CBF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AFA8097" w14:textId="77777777" w:rsidR="00F71A0F" w:rsidRPr="00F71A0F" w:rsidRDefault="00F71A0F" w:rsidP="00F71A0F">
            <w:pPr>
              <w:rPr>
                <w:rFonts w:ascii="Times New Roman" w:hAnsi="Times New Roman"/>
                <w:sz w:val="20"/>
                <w:szCs w:val="20"/>
                <w:lang w:val="es-BO" w:eastAsia="es-BO"/>
              </w:rPr>
            </w:pPr>
          </w:p>
        </w:tc>
      </w:tr>
      <w:tr w:rsidR="00F71A0F" w:rsidRPr="00F71A0F" w14:paraId="203EC87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8A623B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85</w:t>
            </w:r>
          </w:p>
        </w:tc>
        <w:tc>
          <w:tcPr>
            <w:tcW w:w="1953" w:type="dxa"/>
            <w:tcBorders>
              <w:top w:val="nil"/>
              <w:left w:val="nil"/>
              <w:bottom w:val="single" w:sz="4" w:space="0" w:color="auto"/>
              <w:right w:val="single" w:sz="4" w:space="0" w:color="auto"/>
            </w:tcBorders>
            <w:shd w:val="clear" w:color="000000" w:fill="FFFFFF"/>
            <w:vAlign w:val="bottom"/>
            <w:hideMark/>
          </w:tcPr>
          <w:p w14:paraId="78B5C1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MIZQUE (COCHABAMBA)</w:t>
            </w:r>
          </w:p>
        </w:tc>
        <w:tc>
          <w:tcPr>
            <w:tcW w:w="848" w:type="dxa"/>
            <w:tcBorders>
              <w:top w:val="nil"/>
              <w:left w:val="nil"/>
              <w:bottom w:val="single" w:sz="4" w:space="0" w:color="auto"/>
              <w:right w:val="single" w:sz="4" w:space="0" w:color="auto"/>
            </w:tcBorders>
            <w:shd w:val="clear" w:color="000000" w:fill="FCD5B4"/>
            <w:vAlign w:val="bottom"/>
            <w:hideMark/>
          </w:tcPr>
          <w:p w14:paraId="6FBB32A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B9366D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0DC4FA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EE840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EF343B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57961A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A50B6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B35B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5C1FCC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0C12ED" w14:textId="77777777" w:rsidR="00F71A0F" w:rsidRPr="00F71A0F" w:rsidRDefault="00F71A0F" w:rsidP="00F71A0F">
            <w:pPr>
              <w:rPr>
                <w:rFonts w:ascii="Times New Roman" w:hAnsi="Times New Roman"/>
                <w:sz w:val="20"/>
                <w:szCs w:val="20"/>
                <w:lang w:val="es-BO" w:eastAsia="es-BO"/>
              </w:rPr>
            </w:pPr>
          </w:p>
        </w:tc>
      </w:tr>
      <w:tr w:rsidR="00F71A0F" w:rsidRPr="00F71A0F" w14:paraId="5435D0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9D6A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86</w:t>
            </w:r>
          </w:p>
        </w:tc>
        <w:tc>
          <w:tcPr>
            <w:tcW w:w="1953" w:type="dxa"/>
            <w:tcBorders>
              <w:top w:val="nil"/>
              <w:left w:val="nil"/>
              <w:bottom w:val="single" w:sz="4" w:space="0" w:color="auto"/>
              <w:right w:val="single" w:sz="4" w:space="0" w:color="auto"/>
            </w:tcBorders>
            <w:shd w:val="clear" w:color="000000" w:fill="FFFFFF"/>
            <w:vAlign w:val="bottom"/>
            <w:hideMark/>
          </w:tcPr>
          <w:p w14:paraId="68FF1E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MOJOCOLLO (CHUQUISACA)</w:t>
            </w:r>
          </w:p>
        </w:tc>
        <w:tc>
          <w:tcPr>
            <w:tcW w:w="848" w:type="dxa"/>
            <w:tcBorders>
              <w:top w:val="nil"/>
              <w:left w:val="nil"/>
              <w:bottom w:val="single" w:sz="4" w:space="0" w:color="auto"/>
              <w:right w:val="single" w:sz="4" w:space="0" w:color="auto"/>
            </w:tcBorders>
            <w:shd w:val="clear" w:color="000000" w:fill="FCD5B4"/>
            <w:vAlign w:val="bottom"/>
            <w:hideMark/>
          </w:tcPr>
          <w:p w14:paraId="1E37AE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91FE2A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74729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00F6D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AF4906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3541F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D409D3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DB35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EA7D6C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E7D727" w14:textId="77777777" w:rsidR="00F71A0F" w:rsidRPr="00F71A0F" w:rsidRDefault="00F71A0F" w:rsidP="00F71A0F">
            <w:pPr>
              <w:rPr>
                <w:rFonts w:ascii="Times New Roman" w:hAnsi="Times New Roman"/>
                <w:sz w:val="20"/>
                <w:szCs w:val="20"/>
                <w:lang w:val="es-BO" w:eastAsia="es-BO"/>
              </w:rPr>
            </w:pPr>
          </w:p>
        </w:tc>
      </w:tr>
      <w:tr w:rsidR="00F71A0F" w:rsidRPr="00F71A0F" w14:paraId="500366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7992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87</w:t>
            </w:r>
          </w:p>
        </w:tc>
        <w:tc>
          <w:tcPr>
            <w:tcW w:w="1953" w:type="dxa"/>
            <w:tcBorders>
              <w:top w:val="nil"/>
              <w:left w:val="nil"/>
              <w:bottom w:val="single" w:sz="4" w:space="0" w:color="auto"/>
              <w:right w:val="single" w:sz="4" w:space="0" w:color="auto"/>
            </w:tcBorders>
            <w:shd w:val="clear" w:color="000000" w:fill="FFFFFF"/>
            <w:vAlign w:val="bottom"/>
            <w:hideMark/>
          </w:tcPr>
          <w:p w14:paraId="65EB891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MONTEAGUDO (CHUQUISACA)</w:t>
            </w:r>
          </w:p>
        </w:tc>
        <w:tc>
          <w:tcPr>
            <w:tcW w:w="848" w:type="dxa"/>
            <w:tcBorders>
              <w:top w:val="nil"/>
              <w:left w:val="nil"/>
              <w:bottom w:val="single" w:sz="4" w:space="0" w:color="auto"/>
              <w:right w:val="single" w:sz="4" w:space="0" w:color="auto"/>
            </w:tcBorders>
            <w:shd w:val="clear" w:color="000000" w:fill="FCD5B4"/>
            <w:vAlign w:val="bottom"/>
            <w:hideMark/>
          </w:tcPr>
          <w:p w14:paraId="17F654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01E221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0EAC1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EDB3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A10A19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B132A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953DB6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15E8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09856E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F4AB4B5" w14:textId="77777777" w:rsidR="00F71A0F" w:rsidRPr="00F71A0F" w:rsidRDefault="00F71A0F" w:rsidP="00F71A0F">
            <w:pPr>
              <w:rPr>
                <w:rFonts w:ascii="Times New Roman" w:hAnsi="Times New Roman"/>
                <w:sz w:val="20"/>
                <w:szCs w:val="20"/>
                <w:lang w:val="es-BO" w:eastAsia="es-BO"/>
              </w:rPr>
            </w:pPr>
          </w:p>
        </w:tc>
      </w:tr>
      <w:tr w:rsidR="00F71A0F" w:rsidRPr="00F71A0F" w14:paraId="539613A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91B1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88</w:t>
            </w:r>
          </w:p>
        </w:tc>
        <w:tc>
          <w:tcPr>
            <w:tcW w:w="1953" w:type="dxa"/>
            <w:tcBorders>
              <w:top w:val="nil"/>
              <w:left w:val="nil"/>
              <w:bottom w:val="single" w:sz="4" w:space="0" w:color="auto"/>
              <w:right w:val="single" w:sz="4" w:space="0" w:color="auto"/>
            </w:tcBorders>
            <w:shd w:val="clear" w:color="000000" w:fill="FFFFFF"/>
            <w:vAlign w:val="bottom"/>
            <w:hideMark/>
          </w:tcPr>
          <w:p w14:paraId="495BF5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MONTEGRANDE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67E7F8E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94508E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73E60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4C7F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EC0326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5AD57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DBCF3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4C70C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334A59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5C14C3A" w14:textId="77777777" w:rsidR="00F71A0F" w:rsidRPr="00F71A0F" w:rsidRDefault="00F71A0F" w:rsidP="00F71A0F">
            <w:pPr>
              <w:rPr>
                <w:rFonts w:ascii="Times New Roman" w:hAnsi="Times New Roman"/>
                <w:sz w:val="20"/>
                <w:szCs w:val="20"/>
                <w:lang w:val="es-BO" w:eastAsia="es-BO"/>
              </w:rPr>
            </w:pPr>
          </w:p>
        </w:tc>
      </w:tr>
      <w:tr w:rsidR="00F71A0F" w:rsidRPr="00F71A0F" w14:paraId="052AA58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7CCB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89</w:t>
            </w:r>
          </w:p>
        </w:tc>
        <w:tc>
          <w:tcPr>
            <w:tcW w:w="1953" w:type="dxa"/>
            <w:tcBorders>
              <w:top w:val="nil"/>
              <w:left w:val="nil"/>
              <w:bottom w:val="single" w:sz="4" w:space="0" w:color="auto"/>
              <w:right w:val="single" w:sz="4" w:space="0" w:color="auto"/>
            </w:tcBorders>
            <w:shd w:val="clear" w:color="000000" w:fill="FFFFFF"/>
            <w:vAlign w:val="bottom"/>
            <w:hideMark/>
          </w:tcPr>
          <w:p w14:paraId="3199D0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MORO  MORO (SANTA CRUZ)</w:t>
            </w:r>
          </w:p>
        </w:tc>
        <w:tc>
          <w:tcPr>
            <w:tcW w:w="848" w:type="dxa"/>
            <w:tcBorders>
              <w:top w:val="nil"/>
              <w:left w:val="nil"/>
              <w:bottom w:val="single" w:sz="4" w:space="0" w:color="auto"/>
              <w:right w:val="single" w:sz="4" w:space="0" w:color="auto"/>
            </w:tcBorders>
            <w:shd w:val="clear" w:color="000000" w:fill="FCD5B4"/>
            <w:vAlign w:val="bottom"/>
            <w:hideMark/>
          </w:tcPr>
          <w:p w14:paraId="74F0820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9B99C1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0A5EBE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57FD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293803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AA831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72E8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2593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3A45A6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2D1FD2" w14:textId="77777777" w:rsidR="00F71A0F" w:rsidRPr="00F71A0F" w:rsidRDefault="00F71A0F" w:rsidP="00F71A0F">
            <w:pPr>
              <w:rPr>
                <w:rFonts w:ascii="Times New Roman" w:hAnsi="Times New Roman"/>
                <w:sz w:val="20"/>
                <w:szCs w:val="20"/>
                <w:lang w:val="es-BO" w:eastAsia="es-BO"/>
              </w:rPr>
            </w:pPr>
          </w:p>
        </w:tc>
      </w:tr>
      <w:tr w:rsidR="00F71A0F" w:rsidRPr="00F71A0F" w14:paraId="4BB84F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1D68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90</w:t>
            </w:r>
          </w:p>
        </w:tc>
        <w:tc>
          <w:tcPr>
            <w:tcW w:w="1953" w:type="dxa"/>
            <w:tcBorders>
              <w:top w:val="nil"/>
              <w:left w:val="nil"/>
              <w:bottom w:val="single" w:sz="4" w:space="0" w:color="auto"/>
              <w:right w:val="single" w:sz="4" w:space="0" w:color="auto"/>
            </w:tcBorders>
            <w:shd w:val="clear" w:color="000000" w:fill="FFFFFF"/>
            <w:vAlign w:val="bottom"/>
            <w:hideMark/>
          </w:tcPr>
          <w:p w14:paraId="133896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MUYUPAMPA (CHUQUISACA)</w:t>
            </w:r>
          </w:p>
        </w:tc>
        <w:tc>
          <w:tcPr>
            <w:tcW w:w="848" w:type="dxa"/>
            <w:tcBorders>
              <w:top w:val="nil"/>
              <w:left w:val="nil"/>
              <w:bottom w:val="single" w:sz="4" w:space="0" w:color="auto"/>
              <w:right w:val="single" w:sz="4" w:space="0" w:color="auto"/>
            </w:tcBorders>
            <w:shd w:val="clear" w:color="000000" w:fill="FCD5B4"/>
            <w:vAlign w:val="bottom"/>
            <w:hideMark/>
          </w:tcPr>
          <w:p w14:paraId="7CFF89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50937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8357D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118A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6EC39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F7706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435A8D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99B49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56ED7D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85A4FE8" w14:textId="77777777" w:rsidR="00F71A0F" w:rsidRPr="00F71A0F" w:rsidRDefault="00F71A0F" w:rsidP="00F71A0F">
            <w:pPr>
              <w:rPr>
                <w:rFonts w:ascii="Times New Roman" w:hAnsi="Times New Roman"/>
                <w:sz w:val="20"/>
                <w:szCs w:val="20"/>
                <w:lang w:val="es-BO" w:eastAsia="es-BO"/>
              </w:rPr>
            </w:pPr>
          </w:p>
        </w:tc>
      </w:tr>
      <w:tr w:rsidR="00F71A0F" w:rsidRPr="00F71A0F" w14:paraId="5E711BE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BF47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91</w:t>
            </w:r>
          </w:p>
        </w:tc>
        <w:tc>
          <w:tcPr>
            <w:tcW w:w="1953" w:type="dxa"/>
            <w:tcBorders>
              <w:top w:val="nil"/>
              <w:left w:val="nil"/>
              <w:bottom w:val="single" w:sz="4" w:space="0" w:color="auto"/>
              <w:right w:val="single" w:sz="4" w:space="0" w:color="auto"/>
            </w:tcBorders>
            <w:shd w:val="clear" w:color="000000" w:fill="FFFFFF"/>
            <w:vAlign w:val="bottom"/>
            <w:hideMark/>
          </w:tcPr>
          <w:p w14:paraId="5D23F6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NEGRO PABELLÓN (ORURO)</w:t>
            </w:r>
          </w:p>
        </w:tc>
        <w:tc>
          <w:tcPr>
            <w:tcW w:w="848" w:type="dxa"/>
            <w:tcBorders>
              <w:top w:val="nil"/>
              <w:left w:val="nil"/>
              <w:bottom w:val="single" w:sz="4" w:space="0" w:color="auto"/>
              <w:right w:val="single" w:sz="4" w:space="0" w:color="auto"/>
            </w:tcBorders>
            <w:shd w:val="clear" w:color="000000" w:fill="FCD5B4"/>
            <w:vAlign w:val="bottom"/>
            <w:hideMark/>
          </w:tcPr>
          <w:p w14:paraId="47A793E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2E10AC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E67980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73F80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A31EEC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8A1B27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E4944B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DE22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3DDA8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98856A7" w14:textId="77777777" w:rsidR="00F71A0F" w:rsidRPr="00F71A0F" w:rsidRDefault="00F71A0F" w:rsidP="00F71A0F">
            <w:pPr>
              <w:rPr>
                <w:rFonts w:ascii="Times New Roman" w:hAnsi="Times New Roman"/>
                <w:sz w:val="20"/>
                <w:szCs w:val="20"/>
                <w:lang w:val="es-BO" w:eastAsia="es-BO"/>
              </w:rPr>
            </w:pPr>
          </w:p>
        </w:tc>
      </w:tr>
      <w:tr w:rsidR="00F71A0F" w:rsidRPr="00F71A0F" w14:paraId="4A08AE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44797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92</w:t>
            </w:r>
          </w:p>
        </w:tc>
        <w:tc>
          <w:tcPr>
            <w:tcW w:w="1953" w:type="dxa"/>
            <w:tcBorders>
              <w:top w:val="nil"/>
              <w:left w:val="nil"/>
              <w:bottom w:val="single" w:sz="4" w:space="0" w:color="auto"/>
              <w:right w:val="single" w:sz="4" w:space="0" w:color="auto"/>
            </w:tcBorders>
            <w:shd w:val="clear" w:color="000000" w:fill="FFFFFF"/>
            <w:vAlign w:val="bottom"/>
            <w:hideMark/>
          </w:tcPr>
          <w:p w14:paraId="398900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NOGALPAMPA (CHUQUISACA)</w:t>
            </w:r>
          </w:p>
        </w:tc>
        <w:tc>
          <w:tcPr>
            <w:tcW w:w="848" w:type="dxa"/>
            <w:tcBorders>
              <w:top w:val="nil"/>
              <w:left w:val="nil"/>
              <w:bottom w:val="single" w:sz="4" w:space="0" w:color="auto"/>
              <w:right w:val="single" w:sz="4" w:space="0" w:color="auto"/>
            </w:tcBorders>
            <w:shd w:val="clear" w:color="000000" w:fill="FCD5B4"/>
            <w:vAlign w:val="bottom"/>
            <w:hideMark/>
          </w:tcPr>
          <w:p w14:paraId="57EF6D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73712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6DD85A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B5C5D8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7D27C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6B395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18355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6F72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C95343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01E05B" w14:textId="77777777" w:rsidR="00F71A0F" w:rsidRPr="00F71A0F" w:rsidRDefault="00F71A0F" w:rsidP="00F71A0F">
            <w:pPr>
              <w:rPr>
                <w:rFonts w:ascii="Times New Roman" w:hAnsi="Times New Roman"/>
                <w:sz w:val="20"/>
                <w:szCs w:val="20"/>
                <w:lang w:val="es-BO" w:eastAsia="es-BO"/>
              </w:rPr>
            </w:pPr>
          </w:p>
        </w:tc>
      </w:tr>
      <w:tr w:rsidR="00F71A0F" w:rsidRPr="00F71A0F" w14:paraId="78010C1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A1BE54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93</w:t>
            </w:r>
          </w:p>
        </w:tc>
        <w:tc>
          <w:tcPr>
            <w:tcW w:w="1953" w:type="dxa"/>
            <w:tcBorders>
              <w:top w:val="nil"/>
              <w:left w:val="nil"/>
              <w:bottom w:val="single" w:sz="4" w:space="0" w:color="auto"/>
              <w:right w:val="single" w:sz="4" w:space="0" w:color="auto"/>
            </w:tcBorders>
            <w:shd w:val="clear" w:color="000000" w:fill="FFFFFF"/>
            <w:vAlign w:val="bottom"/>
            <w:hideMark/>
          </w:tcPr>
          <w:p w14:paraId="2B37C1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NUEVO HORIZONTE (STA. CRUZ)</w:t>
            </w:r>
          </w:p>
        </w:tc>
        <w:tc>
          <w:tcPr>
            <w:tcW w:w="848" w:type="dxa"/>
            <w:tcBorders>
              <w:top w:val="nil"/>
              <w:left w:val="nil"/>
              <w:bottom w:val="single" w:sz="4" w:space="0" w:color="auto"/>
              <w:right w:val="single" w:sz="4" w:space="0" w:color="auto"/>
            </w:tcBorders>
            <w:shd w:val="clear" w:color="000000" w:fill="FCD5B4"/>
            <w:vAlign w:val="bottom"/>
            <w:hideMark/>
          </w:tcPr>
          <w:p w14:paraId="14F94E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486F1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D996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A7CDB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2EE26D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561C3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38556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D5C005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87133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1F891E0" w14:textId="77777777" w:rsidR="00F71A0F" w:rsidRPr="00F71A0F" w:rsidRDefault="00F71A0F" w:rsidP="00F71A0F">
            <w:pPr>
              <w:rPr>
                <w:rFonts w:ascii="Times New Roman" w:hAnsi="Times New Roman"/>
                <w:sz w:val="20"/>
                <w:szCs w:val="20"/>
                <w:lang w:val="es-BO" w:eastAsia="es-BO"/>
              </w:rPr>
            </w:pPr>
          </w:p>
        </w:tc>
      </w:tr>
      <w:tr w:rsidR="00F71A0F" w:rsidRPr="00F71A0F" w14:paraId="0BE7A5D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B391C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94</w:t>
            </w:r>
          </w:p>
        </w:tc>
        <w:tc>
          <w:tcPr>
            <w:tcW w:w="1953" w:type="dxa"/>
            <w:tcBorders>
              <w:top w:val="nil"/>
              <w:left w:val="nil"/>
              <w:bottom w:val="single" w:sz="4" w:space="0" w:color="auto"/>
              <w:right w:val="single" w:sz="4" w:space="0" w:color="auto"/>
            </w:tcBorders>
            <w:shd w:val="clear" w:color="000000" w:fill="FFFFFF"/>
            <w:vAlign w:val="bottom"/>
            <w:hideMark/>
          </w:tcPr>
          <w:p w14:paraId="390B28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OCURI (POTOSÍ)</w:t>
            </w:r>
          </w:p>
        </w:tc>
        <w:tc>
          <w:tcPr>
            <w:tcW w:w="848" w:type="dxa"/>
            <w:tcBorders>
              <w:top w:val="nil"/>
              <w:left w:val="nil"/>
              <w:bottom w:val="single" w:sz="4" w:space="0" w:color="auto"/>
              <w:right w:val="single" w:sz="4" w:space="0" w:color="auto"/>
            </w:tcBorders>
            <w:shd w:val="clear" w:color="000000" w:fill="FCD5B4"/>
            <w:vAlign w:val="bottom"/>
            <w:hideMark/>
          </w:tcPr>
          <w:p w14:paraId="7C27EBD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8EEAD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FD36D2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0F5C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15B1F4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CB4B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52E41E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A25E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20BA2E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3764952" w14:textId="77777777" w:rsidR="00F71A0F" w:rsidRPr="00F71A0F" w:rsidRDefault="00F71A0F" w:rsidP="00F71A0F">
            <w:pPr>
              <w:rPr>
                <w:rFonts w:ascii="Times New Roman" w:hAnsi="Times New Roman"/>
                <w:sz w:val="20"/>
                <w:szCs w:val="20"/>
                <w:lang w:val="es-BO" w:eastAsia="es-BO"/>
              </w:rPr>
            </w:pPr>
          </w:p>
        </w:tc>
      </w:tr>
      <w:tr w:rsidR="00F71A0F" w:rsidRPr="00F71A0F" w14:paraId="1534125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D29E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95</w:t>
            </w:r>
          </w:p>
        </w:tc>
        <w:tc>
          <w:tcPr>
            <w:tcW w:w="1953" w:type="dxa"/>
            <w:tcBorders>
              <w:top w:val="nil"/>
              <w:left w:val="nil"/>
              <w:bottom w:val="single" w:sz="4" w:space="0" w:color="auto"/>
              <w:right w:val="single" w:sz="4" w:space="0" w:color="auto"/>
            </w:tcBorders>
            <w:shd w:val="clear" w:color="000000" w:fill="FFFFFF"/>
            <w:vAlign w:val="bottom"/>
            <w:hideMark/>
          </w:tcPr>
          <w:p w14:paraId="3B2882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OKINAWA (SANTA CRUZ)</w:t>
            </w:r>
          </w:p>
        </w:tc>
        <w:tc>
          <w:tcPr>
            <w:tcW w:w="848" w:type="dxa"/>
            <w:tcBorders>
              <w:top w:val="nil"/>
              <w:left w:val="nil"/>
              <w:bottom w:val="single" w:sz="4" w:space="0" w:color="auto"/>
              <w:right w:val="single" w:sz="4" w:space="0" w:color="auto"/>
            </w:tcBorders>
            <w:shd w:val="clear" w:color="000000" w:fill="FCD5B4"/>
            <w:vAlign w:val="bottom"/>
            <w:hideMark/>
          </w:tcPr>
          <w:p w14:paraId="1C1CB7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4AEA07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4FA28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C1A8A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136B37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A8F732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C41B5B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FE46AB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8DEF4D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C6336A4" w14:textId="77777777" w:rsidR="00F71A0F" w:rsidRPr="00F71A0F" w:rsidRDefault="00F71A0F" w:rsidP="00F71A0F">
            <w:pPr>
              <w:rPr>
                <w:rFonts w:ascii="Times New Roman" w:hAnsi="Times New Roman"/>
                <w:sz w:val="20"/>
                <w:szCs w:val="20"/>
                <w:lang w:val="es-BO" w:eastAsia="es-BO"/>
              </w:rPr>
            </w:pPr>
          </w:p>
        </w:tc>
      </w:tr>
      <w:tr w:rsidR="00F71A0F" w:rsidRPr="00F71A0F" w14:paraId="0118E2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AF4D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96</w:t>
            </w:r>
          </w:p>
        </w:tc>
        <w:tc>
          <w:tcPr>
            <w:tcW w:w="1953" w:type="dxa"/>
            <w:tcBorders>
              <w:top w:val="nil"/>
              <w:left w:val="nil"/>
              <w:bottom w:val="single" w:sz="4" w:space="0" w:color="auto"/>
              <w:right w:val="single" w:sz="4" w:space="0" w:color="auto"/>
            </w:tcBorders>
            <w:shd w:val="clear" w:color="000000" w:fill="FFFFFF"/>
            <w:vAlign w:val="bottom"/>
            <w:hideMark/>
          </w:tcPr>
          <w:p w14:paraId="254290D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OMEREQUE (COCHABAMBA)</w:t>
            </w:r>
          </w:p>
        </w:tc>
        <w:tc>
          <w:tcPr>
            <w:tcW w:w="848" w:type="dxa"/>
            <w:tcBorders>
              <w:top w:val="nil"/>
              <w:left w:val="nil"/>
              <w:bottom w:val="single" w:sz="4" w:space="0" w:color="auto"/>
              <w:right w:val="single" w:sz="4" w:space="0" w:color="auto"/>
            </w:tcBorders>
            <w:shd w:val="clear" w:color="000000" w:fill="FCD5B4"/>
            <w:noWrap/>
            <w:vAlign w:val="bottom"/>
            <w:hideMark/>
          </w:tcPr>
          <w:p w14:paraId="05BADF5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17140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967267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53B24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8E306D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8AA40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C44BE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9FE9A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3D4841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ADD2673" w14:textId="77777777" w:rsidR="00F71A0F" w:rsidRPr="00F71A0F" w:rsidRDefault="00F71A0F" w:rsidP="00F71A0F">
            <w:pPr>
              <w:rPr>
                <w:rFonts w:ascii="Times New Roman" w:hAnsi="Times New Roman"/>
                <w:sz w:val="20"/>
                <w:szCs w:val="20"/>
                <w:lang w:val="es-BO" w:eastAsia="es-BO"/>
              </w:rPr>
            </w:pPr>
          </w:p>
        </w:tc>
      </w:tr>
      <w:tr w:rsidR="00F71A0F" w:rsidRPr="00F71A0F" w14:paraId="6900B53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2B2F8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97</w:t>
            </w:r>
          </w:p>
        </w:tc>
        <w:tc>
          <w:tcPr>
            <w:tcW w:w="1953" w:type="dxa"/>
            <w:tcBorders>
              <w:top w:val="nil"/>
              <w:left w:val="nil"/>
              <w:bottom w:val="single" w:sz="4" w:space="0" w:color="auto"/>
              <w:right w:val="single" w:sz="4" w:space="0" w:color="auto"/>
            </w:tcBorders>
            <w:shd w:val="clear" w:color="000000" w:fill="FFFFFF"/>
            <w:vAlign w:val="bottom"/>
            <w:hideMark/>
          </w:tcPr>
          <w:p w14:paraId="16E64B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PADCAYA (TARIJA)</w:t>
            </w:r>
          </w:p>
        </w:tc>
        <w:tc>
          <w:tcPr>
            <w:tcW w:w="848" w:type="dxa"/>
            <w:tcBorders>
              <w:top w:val="nil"/>
              <w:left w:val="nil"/>
              <w:bottom w:val="single" w:sz="4" w:space="0" w:color="auto"/>
              <w:right w:val="single" w:sz="4" w:space="0" w:color="auto"/>
            </w:tcBorders>
            <w:shd w:val="clear" w:color="000000" w:fill="FCD5B4"/>
            <w:vAlign w:val="bottom"/>
            <w:hideMark/>
          </w:tcPr>
          <w:p w14:paraId="1BF225F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3A67AF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C705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3DB7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4AEEFB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2FFC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E9B8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66840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873D8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F37C156" w14:textId="77777777" w:rsidR="00F71A0F" w:rsidRPr="00F71A0F" w:rsidRDefault="00F71A0F" w:rsidP="00F71A0F">
            <w:pPr>
              <w:rPr>
                <w:rFonts w:ascii="Times New Roman" w:hAnsi="Times New Roman"/>
                <w:sz w:val="20"/>
                <w:szCs w:val="20"/>
                <w:lang w:val="es-BO" w:eastAsia="es-BO"/>
              </w:rPr>
            </w:pPr>
          </w:p>
        </w:tc>
      </w:tr>
      <w:tr w:rsidR="00F71A0F" w:rsidRPr="00F71A0F" w14:paraId="11239B4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B34E8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98</w:t>
            </w:r>
          </w:p>
        </w:tc>
        <w:tc>
          <w:tcPr>
            <w:tcW w:w="1953" w:type="dxa"/>
            <w:tcBorders>
              <w:top w:val="nil"/>
              <w:left w:val="nil"/>
              <w:bottom w:val="single" w:sz="4" w:space="0" w:color="auto"/>
              <w:right w:val="single" w:sz="4" w:space="0" w:color="auto"/>
            </w:tcBorders>
            <w:shd w:val="clear" w:color="000000" w:fill="FFFFFF"/>
            <w:vAlign w:val="bottom"/>
            <w:hideMark/>
          </w:tcPr>
          <w:p w14:paraId="17D8C6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PALCA (LA PAZ)</w:t>
            </w:r>
          </w:p>
        </w:tc>
        <w:tc>
          <w:tcPr>
            <w:tcW w:w="848" w:type="dxa"/>
            <w:tcBorders>
              <w:top w:val="nil"/>
              <w:left w:val="nil"/>
              <w:bottom w:val="single" w:sz="4" w:space="0" w:color="auto"/>
              <w:right w:val="single" w:sz="4" w:space="0" w:color="auto"/>
            </w:tcBorders>
            <w:shd w:val="clear" w:color="000000" w:fill="FCD5B4"/>
            <w:vAlign w:val="bottom"/>
            <w:hideMark/>
          </w:tcPr>
          <w:p w14:paraId="7236C2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9C6E3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E0AB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B23F8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DF49FD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CA54F4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CE0266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2DE0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1040F7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3D157D8" w14:textId="77777777" w:rsidR="00F71A0F" w:rsidRPr="00F71A0F" w:rsidRDefault="00F71A0F" w:rsidP="00F71A0F">
            <w:pPr>
              <w:rPr>
                <w:rFonts w:ascii="Times New Roman" w:hAnsi="Times New Roman"/>
                <w:sz w:val="20"/>
                <w:szCs w:val="20"/>
                <w:lang w:val="es-BO" w:eastAsia="es-BO"/>
              </w:rPr>
            </w:pPr>
          </w:p>
        </w:tc>
      </w:tr>
      <w:tr w:rsidR="00F71A0F" w:rsidRPr="00F71A0F" w14:paraId="5B9EEB9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E0830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99</w:t>
            </w:r>
          </w:p>
        </w:tc>
        <w:tc>
          <w:tcPr>
            <w:tcW w:w="1953" w:type="dxa"/>
            <w:tcBorders>
              <w:top w:val="nil"/>
              <w:left w:val="nil"/>
              <w:bottom w:val="single" w:sz="4" w:space="0" w:color="auto"/>
              <w:right w:val="single" w:sz="4" w:space="0" w:color="auto"/>
            </w:tcBorders>
            <w:shd w:val="clear" w:color="000000" w:fill="FFFFFF"/>
            <w:vAlign w:val="bottom"/>
            <w:hideMark/>
          </w:tcPr>
          <w:p w14:paraId="3B2A62B0"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PALIZADA-SAMAIPATA (SANTA CRUZ)</w:t>
            </w:r>
          </w:p>
        </w:tc>
        <w:tc>
          <w:tcPr>
            <w:tcW w:w="848" w:type="dxa"/>
            <w:tcBorders>
              <w:top w:val="nil"/>
              <w:left w:val="nil"/>
              <w:bottom w:val="single" w:sz="4" w:space="0" w:color="auto"/>
              <w:right w:val="single" w:sz="4" w:space="0" w:color="auto"/>
            </w:tcBorders>
            <w:shd w:val="clear" w:color="000000" w:fill="FCD5B4"/>
            <w:vAlign w:val="bottom"/>
            <w:hideMark/>
          </w:tcPr>
          <w:p w14:paraId="6418BC7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40353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E9B1B2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F6C67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CC8A16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E4E05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27EF6A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BC8E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4ABB1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C37CFD" w14:textId="77777777" w:rsidR="00F71A0F" w:rsidRPr="00F71A0F" w:rsidRDefault="00F71A0F" w:rsidP="00F71A0F">
            <w:pPr>
              <w:rPr>
                <w:rFonts w:ascii="Times New Roman" w:hAnsi="Times New Roman"/>
                <w:sz w:val="20"/>
                <w:szCs w:val="20"/>
                <w:lang w:val="es-BO" w:eastAsia="es-BO"/>
              </w:rPr>
            </w:pPr>
          </w:p>
        </w:tc>
      </w:tr>
      <w:tr w:rsidR="00F71A0F" w:rsidRPr="00F71A0F" w14:paraId="25ED6EF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AC21A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100</w:t>
            </w:r>
          </w:p>
        </w:tc>
        <w:tc>
          <w:tcPr>
            <w:tcW w:w="1953" w:type="dxa"/>
            <w:tcBorders>
              <w:top w:val="nil"/>
              <w:left w:val="nil"/>
              <w:bottom w:val="single" w:sz="4" w:space="0" w:color="auto"/>
              <w:right w:val="single" w:sz="4" w:space="0" w:color="auto"/>
            </w:tcBorders>
            <w:shd w:val="clear" w:color="000000" w:fill="FFFFFF"/>
            <w:vAlign w:val="bottom"/>
            <w:hideMark/>
          </w:tcPr>
          <w:p w14:paraId="037B29D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PALOS BLANCOS (LA PAZ)</w:t>
            </w:r>
          </w:p>
        </w:tc>
        <w:tc>
          <w:tcPr>
            <w:tcW w:w="848" w:type="dxa"/>
            <w:tcBorders>
              <w:top w:val="nil"/>
              <w:left w:val="nil"/>
              <w:bottom w:val="single" w:sz="4" w:space="0" w:color="auto"/>
              <w:right w:val="single" w:sz="4" w:space="0" w:color="auto"/>
            </w:tcBorders>
            <w:shd w:val="clear" w:color="000000" w:fill="FCD5B4"/>
            <w:vAlign w:val="bottom"/>
            <w:hideMark/>
          </w:tcPr>
          <w:p w14:paraId="27003FD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9D2FA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C3A2E1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F076E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B312E7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8CF8BB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D2F4C6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923D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74268B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B87F03" w14:textId="77777777" w:rsidR="00F71A0F" w:rsidRPr="00F71A0F" w:rsidRDefault="00F71A0F" w:rsidP="00F71A0F">
            <w:pPr>
              <w:rPr>
                <w:rFonts w:ascii="Times New Roman" w:hAnsi="Times New Roman"/>
                <w:sz w:val="20"/>
                <w:szCs w:val="20"/>
                <w:lang w:val="es-BO" w:eastAsia="es-BO"/>
              </w:rPr>
            </w:pPr>
          </w:p>
        </w:tc>
      </w:tr>
      <w:tr w:rsidR="00F71A0F" w:rsidRPr="00F71A0F" w14:paraId="4159E04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C670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101</w:t>
            </w:r>
          </w:p>
        </w:tc>
        <w:tc>
          <w:tcPr>
            <w:tcW w:w="1953" w:type="dxa"/>
            <w:tcBorders>
              <w:top w:val="nil"/>
              <w:left w:val="nil"/>
              <w:bottom w:val="single" w:sz="4" w:space="0" w:color="auto"/>
              <w:right w:val="single" w:sz="4" w:space="0" w:color="auto"/>
            </w:tcBorders>
            <w:shd w:val="clear" w:color="000000" w:fill="FFFFFF"/>
            <w:vAlign w:val="bottom"/>
            <w:hideMark/>
          </w:tcPr>
          <w:p w14:paraId="77E2C4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PALOS BLANCOS (TARIJA)</w:t>
            </w:r>
          </w:p>
        </w:tc>
        <w:tc>
          <w:tcPr>
            <w:tcW w:w="848" w:type="dxa"/>
            <w:tcBorders>
              <w:top w:val="nil"/>
              <w:left w:val="nil"/>
              <w:bottom w:val="single" w:sz="4" w:space="0" w:color="auto"/>
              <w:right w:val="single" w:sz="4" w:space="0" w:color="auto"/>
            </w:tcBorders>
            <w:shd w:val="clear" w:color="000000" w:fill="FCD5B4"/>
            <w:vAlign w:val="bottom"/>
            <w:hideMark/>
          </w:tcPr>
          <w:p w14:paraId="518C48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DCA824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F4D6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7D2FE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475562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76251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37A2C9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0E58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E67168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D8DB17" w14:textId="77777777" w:rsidR="00F71A0F" w:rsidRPr="00F71A0F" w:rsidRDefault="00F71A0F" w:rsidP="00F71A0F">
            <w:pPr>
              <w:rPr>
                <w:rFonts w:ascii="Times New Roman" w:hAnsi="Times New Roman"/>
                <w:sz w:val="20"/>
                <w:szCs w:val="20"/>
                <w:lang w:val="es-BO" w:eastAsia="es-BO"/>
              </w:rPr>
            </w:pPr>
          </w:p>
        </w:tc>
      </w:tr>
      <w:tr w:rsidR="00F71A0F" w:rsidRPr="00F71A0F" w14:paraId="0AF9A74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FE56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102</w:t>
            </w:r>
          </w:p>
        </w:tc>
        <w:tc>
          <w:tcPr>
            <w:tcW w:w="1953" w:type="dxa"/>
            <w:tcBorders>
              <w:top w:val="nil"/>
              <w:left w:val="nil"/>
              <w:bottom w:val="single" w:sz="4" w:space="0" w:color="auto"/>
              <w:right w:val="single" w:sz="4" w:space="0" w:color="auto"/>
            </w:tcBorders>
            <w:shd w:val="clear" w:color="000000" w:fill="FFFFFF"/>
            <w:vAlign w:val="bottom"/>
            <w:hideMark/>
          </w:tcPr>
          <w:p w14:paraId="4B37B1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PAMPA GRANDE (SANTA CRUZ)</w:t>
            </w:r>
          </w:p>
        </w:tc>
        <w:tc>
          <w:tcPr>
            <w:tcW w:w="848" w:type="dxa"/>
            <w:tcBorders>
              <w:top w:val="nil"/>
              <w:left w:val="nil"/>
              <w:bottom w:val="single" w:sz="4" w:space="0" w:color="auto"/>
              <w:right w:val="single" w:sz="4" w:space="0" w:color="auto"/>
            </w:tcBorders>
            <w:shd w:val="clear" w:color="000000" w:fill="FCD5B4"/>
            <w:vAlign w:val="bottom"/>
            <w:hideMark/>
          </w:tcPr>
          <w:p w14:paraId="32A8E1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DA95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3AA5FE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A2F1A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C1D854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8ED92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A2C5C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E52C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CEE1B0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9046D2" w14:textId="77777777" w:rsidR="00F71A0F" w:rsidRPr="00F71A0F" w:rsidRDefault="00F71A0F" w:rsidP="00F71A0F">
            <w:pPr>
              <w:rPr>
                <w:rFonts w:ascii="Times New Roman" w:hAnsi="Times New Roman"/>
                <w:sz w:val="20"/>
                <w:szCs w:val="20"/>
                <w:lang w:val="es-BO" w:eastAsia="es-BO"/>
              </w:rPr>
            </w:pPr>
          </w:p>
        </w:tc>
      </w:tr>
      <w:tr w:rsidR="00F71A0F" w:rsidRPr="00F71A0F" w14:paraId="6C4A753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922E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103</w:t>
            </w:r>
          </w:p>
        </w:tc>
        <w:tc>
          <w:tcPr>
            <w:tcW w:w="1953" w:type="dxa"/>
            <w:tcBorders>
              <w:top w:val="nil"/>
              <w:left w:val="nil"/>
              <w:bottom w:val="single" w:sz="4" w:space="0" w:color="auto"/>
              <w:right w:val="single" w:sz="4" w:space="0" w:color="auto"/>
            </w:tcBorders>
            <w:shd w:val="clear" w:color="000000" w:fill="FFFFFF"/>
            <w:vAlign w:val="bottom"/>
            <w:hideMark/>
          </w:tcPr>
          <w:p w14:paraId="511270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PASORAPA (POTOSÍ)</w:t>
            </w:r>
          </w:p>
        </w:tc>
        <w:tc>
          <w:tcPr>
            <w:tcW w:w="848" w:type="dxa"/>
            <w:tcBorders>
              <w:top w:val="nil"/>
              <w:left w:val="nil"/>
              <w:bottom w:val="single" w:sz="4" w:space="0" w:color="auto"/>
              <w:right w:val="single" w:sz="4" w:space="0" w:color="auto"/>
            </w:tcBorders>
            <w:shd w:val="clear" w:color="000000" w:fill="FCD5B4"/>
            <w:noWrap/>
            <w:vAlign w:val="bottom"/>
            <w:hideMark/>
          </w:tcPr>
          <w:p w14:paraId="4B62C0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90222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27A4A9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88D68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3E2DCA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37834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9B50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0E3F9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4F1B40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794A354" w14:textId="77777777" w:rsidR="00F71A0F" w:rsidRPr="00F71A0F" w:rsidRDefault="00F71A0F" w:rsidP="00F71A0F">
            <w:pPr>
              <w:rPr>
                <w:rFonts w:ascii="Times New Roman" w:hAnsi="Times New Roman"/>
                <w:sz w:val="20"/>
                <w:szCs w:val="20"/>
                <w:lang w:val="es-BO" w:eastAsia="es-BO"/>
              </w:rPr>
            </w:pPr>
          </w:p>
        </w:tc>
      </w:tr>
      <w:tr w:rsidR="00F71A0F" w:rsidRPr="00F71A0F" w14:paraId="2D890A7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F8016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104</w:t>
            </w:r>
          </w:p>
        </w:tc>
        <w:tc>
          <w:tcPr>
            <w:tcW w:w="1953" w:type="dxa"/>
            <w:tcBorders>
              <w:top w:val="nil"/>
              <w:left w:val="nil"/>
              <w:bottom w:val="single" w:sz="4" w:space="0" w:color="auto"/>
              <w:right w:val="single" w:sz="4" w:space="0" w:color="auto"/>
            </w:tcBorders>
            <w:shd w:val="clear" w:color="000000" w:fill="FFFFFF"/>
            <w:vAlign w:val="bottom"/>
            <w:hideMark/>
          </w:tcPr>
          <w:p w14:paraId="6FE269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PATACAMAYA (LA PAZ)</w:t>
            </w:r>
          </w:p>
        </w:tc>
        <w:tc>
          <w:tcPr>
            <w:tcW w:w="848" w:type="dxa"/>
            <w:tcBorders>
              <w:top w:val="nil"/>
              <w:left w:val="nil"/>
              <w:bottom w:val="single" w:sz="4" w:space="0" w:color="auto"/>
              <w:right w:val="single" w:sz="4" w:space="0" w:color="auto"/>
            </w:tcBorders>
            <w:shd w:val="clear" w:color="000000" w:fill="FCD5B4"/>
            <w:vAlign w:val="bottom"/>
            <w:hideMark/>
          </w:tcPr>
          <w:p w14:paraId="5BF7E0A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7304F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9279C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057BA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09181C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2D205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33E6A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C7709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DC4B27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FEA83C" w14:textId="77777777" w:rsidR="00F71A0F" w:rsidRPr="00F71A0F" w:rsidRDefault="00F71A0F" w:rsidP="00F71A0F">
            <w:pPr>
              <w:rPr>
                <w:rFonts w:ascii="Times New Roman" w:hAnsi="Times New Roman"/>
                <w:sz w:val="20"/>
                <w:szCs w:val="20"/>
                <w:lang w:val="es-BO" w:eastAsia="es-BO"/>
              </w:rPr>
            </w:pPr>
          </w:p>
        </w:tc>
      </w:tr>
      <w:tr w:rsidR="00F71A0F" w:rsidRPr="00F71A0F" w14:paraId="355A58F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D6477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105</w:t>
            </w:r>
          </w:p>
        </w:tc>
        <w:tc>
          <w:tcPr>
            <w:tcW w:w="1953" w:type="dxa"/>
            <w:tcBorders>
              <w:top w:val="nil"/>
              <w:left w:val="nil"/>
              <w:bottom w:val="single" w:sz="4" w:space="0" w:color="auto"/>
              <w:right w:val="single" w:sz="4" w:space="0" w:color="auto"/>
            </w:tcBorders>
            <w:shd w:val="clear" w:color="000000" w:fill="FFFFFF"/>
            <w:vAlign w:val="bottom"/>
            <w:hideMark/>
          </w:tcPr>
          <w:p w14:paraId="125BF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PILLARI SISTEMA MAR (LA PAZ)</w:t>
            </w:r>
          </w:p>
        </w:tc>
        <w:tc>
          <w:tcPr>
            <w:tcW w:w="848" w:type="dxa"/>
            <w:tcBorders>
              <w:top w:val="nil"/>
              <w:left w:val="nil"/>
              <w:bottom w:val="single" w:sz="4" w:space="0" w:color="auto"/>
              <w:right w:val="single" w:sz="4" w:space="0" w:color="auto"/>
            </w:tcBorders>
            <w:shd w:val="clear" w:color="000000" w:fill="FCD5B4"/>
            <w:vAlign w:val="bottom"/>
            <w:hideMark/>
          </w:tcPr>
          <w:p w14:paraId="6CB38FC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A0BEC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C3DC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8F64A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B97757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C82396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AE244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559495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D5F654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BDF484" w14:textId="77777777" w:rsidR="00F71A0F" w:rsidRPr="00F71A0F" w:rsidRDefault="00F71A0F" w:rsidP="00F71A0F">
            <w:pPr>
              <w:rPr>
                <w:rFonts w:ascii="Times New Roman" w:hAnsi="Times New Roman"/>
                <w:sz w:val="20"/>
                <w:szCs w:val="20"/>
                <w:lang w:val="es-BO" w:eastAsia="es-BO"/>
              </w:rPr>
            </w:pPr>
          </w:p>
        </w:tc>
      </w:tr>
      <w:tr w:rsidR="00F71A0F" w:rsidRPr="00F71A0F" w14:paraId="040D14D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142D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106</w:t>
            </w:r>
          </w:p>
        </w:tc>
        <w:tc>
          <w:tcPr>
            <w:tcW w:w="1953" w:type="dxa"/>
            <w:tcBorders>
              <w:top w:val="nil"/>
              <w:left w:val="nil"/>
              <w:bottom w:val="single" w:sz="4" w:space="0" w:color="auto"/>
              <w:right w:val="single" w:sz="4" w:space="0" w:color="auto"/>
            </w:tcBorders>
            <w:shd w:val="clear" w:color="000000" w:fill="FFFFFF"/>
            <w:vAlign w:val="bottom"/>
            <w:hideMark/>
          </w:tcPr>
          <w:p w14:paraId="2F1DFC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PISIGA (COIPASA) ORURO</w:t>
            </w:r>
          </w:p>
        </w:tc>
        <w:tc>
          <w:tcPr>
            <w:tcW w:w="848" w:type="dxa"/>
            <w:tcBorders>
              <w:top w:val="nil"/>
              <w:left w:val="nil"/>
              <w:bottom w:val="single" w:sz="4" w:space="0" w:color="auto"/>
              <w:right w:val="single" w:sz="4" w:space="0" w:color="auto"/>
            </w:tcBorders>
            <w:shd w:val="clear" w:color="000000" w:fill="FCD5B4"/>
            <w:vAlign w:val="bottom"/>
            <w:hideMark/>
          </w:tcPr>
          <w:p w14:paraId="2C5ECE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C1FA51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50D655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DF633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092338A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422A0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05224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A3F0A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F84A3A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87351A" w14:textId="77777777" w:rsidR="00F71A0F" w:rsidRPr="00F71A0F" w:rsidRDefault="00F71A0F" w:rsidP="00F71A0F">
            <w:pPr>
              <w:rPr>
                <w:rFonts w:ascii="Times New Roman" w:hAnsi="Times New Roman"/>
                <w:sz w:val="20"/>
                <w:szCs w:val="20"/>
                <w:lang w:val="es-BO" w:eastAsia="es-BO"/>
              </w:rPr>
            </w:pPr>
          </w:p>
        </w:tc>
      </w:tr>
      <w:tr w:rsidR="00F71A0F" w:rsidRPr="00F71A0F" w14:paraId="7394FFB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E45E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107</w:t>
            </w:r>
          </w:p>
        </w:tc>
        <w:tc>
          <w:tcPr>
            <w:tcW w:w="1953" w:type="dxa"/>
            <w:tcBorders>
              <w:top w:val="nil"/>
              <w:left w:val="nil"/>
              <w:bottom w:val="single" w:sz="4" w:space="0" w:color="auto"/>
              <w:right w:val="single" w:sz="4" w:space="0" w:color="auto"/>
            </w:tcBorders>
            <w:shd w:val="clear" w:color="000000" w:fill="FFFFFF"/>
            <w:vAlign w:val="bottom"/>
            <w:hideMark/>
          </w:tcPr>
          <w:p w14:paraId="4814013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POCOATA (POTOSÍ)</w:t>
            </w:r>
          </w:p>
        </w:tc>
        <w:tc>
          <w:tcPr>
            <w:tcW w:w="848" w:type="dxa"/>
            <w:tcBorders>
              <w:top w:val="nil"/>
              <w:left w:val="nil"/>
              <w:bottom w:val="single" w:sz="4" w:space="0" w:color="auto"/>
              <w:right w:val="single" w:sz="4" w:space="0" w:color="auto"/>
            </w:tcBorders>
            <w:shd w:val="clear" w:color="000000" w:fill="FCD5B4"/>
            <w:vAlign w:val="bottom"/>
            <w:hideMark/>
          </w:tcPr>
          <w:p w14:paraId="42801C9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7D56C6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AC70F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F7609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E5ECF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6447EF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CC6AA9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C8AF7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A4441D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79E6BA8" w14:textId="77777777" w:rsidR="00F71A0F" w:rsidRPr="00F71A0F" w:rsidRDefault="00F71A0F" w:rsidP="00F71A0F">
            <w:pPr>
              <w:rPr>
                <w:rFonts w:ascii="Times New Roman" w:hAnsi="Times New Roman"/>
                <w:sz w:val="20"/>
                <w:szCs w:val="20"/>
                <w:lang w:val="es-BO" w:eastAsia="es-BO"/>
              </w:rPr>
            </w:pPr>
          </w:p>
        </w:tc>
      </w:tr>
      <w:tr w:rsidR="00F71A0F" w:rsidRPr="00F71A0F" w14:paraId="58A1587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62321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108</w:t>
            </w:r>
          </w:p>
        </w:tc>
        <w:tc>
          <w:tcPr>
            <w:tcW w:w="1953" w:type="dxa"/>
            <w:tcBorders>
              <w:top w:val="nil"/>
              <w:left w:val="nil"/>
              <w:bottom w:val="single" w:sz="4" w:space="0" w:color="auto"/>
              <w:right w:val="single" w:sz="4" w:space="0" w:color="auto"/>
            </w:tcBorders>
            <w:shd w:val="clear" w:color="000000" w:fill="FFFFFF"/>
            <w:vAlign w:val="bottom"/>
            <w:hideMark/>
          </w:tcPr>
          <w:p w14:paraId="7CB8605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POCONA (COCHABAMBA)</w:t>
            </w:r>
          </w:p>
        </w:tc>
        <w:tc>
          <w:tcPr>
            <w:tcW w:w="848" w:type="dxa"/>
            <w:tcBorders>
              <w:top w:val="nil"/>
              <w:left w:val="nil"/>
              <w:bottom w:val="single" w:sz="4" w:space="0" w:color="auto"/>
              <w:right w:val="single" w:sz="4" w:space="0" w:color="auto"/>
            </w:tcBorders>
            <w:shd w:val="clear" w:color="000000" w:fill="FCD5B4"/>
            <w:vAlign w:val="bottom"/>
            <w:hideMark/>
          </w:tcPr>
          <w:p w14:paraId="4853E6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5C95B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8B8C3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3224B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5B5C77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B29C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436BD5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30999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253A65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21FADA" w14:textId="77777777" w:rsidR="00F71A0F" w:rsidRPr="00F71A0F" w:rsidRDefault="00F71A0F" w:rsidP="00F71A0F">
            <w:pPr>
              <w:rPr>
                <w:rFonts w:ascii="Times New Roman" w:hAnsi="Times New Roman"/>
                <w:sz w:val="20"/>
                <w:szCs w:val="20"/>
                <w:lang w:val="es-BO" w:eastAsia="es-BO"/>
              </w:rPr>
            </w:pPr>
          </w:p>
        </w:tc>
      </w:tr>
      <w:tr w:rsidR="00F71A0F" w:rsidRPr="00F71A0F" w14:paraId="7137FC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CB7A7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109</w:t>
            </w:r>
          </w:p>
        </w:tc>
        <w:tc>
          <w:tcPr>
            <w:tcW w:w="1953" w:type="dxa"/>
            <w:tcBorders>
              <w:top w:val="nil"/>
              <w:left w:val="nil"/>
              <w:bottom w:val="single" w:sz="4" w:space="0" w:color="auto"/>
              <w:right w:val="single" w:sz="4" w:space="0" w:color="auto"/>
            </w:tcBorders>
            <w:shd w:val="clear" w:color="000000" w:fill="FFFFFF"/>
            <w:vAlign w:val="bottom"/>
            <w:hideMark/>
          </w:tcPr>
          <w:p w14:paraId="5926DC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POSTRER VALLE (SANTA CRUZ)</w:t>
            </w:r>
          </w:p>
        </w:tc>
        <w:tc>
          <w:tcPr>
            <w:tcW w:w="848" w:type="dxa"/>
            <w:tcBorders>
              <w:top w:val="nil"/>
              <w:left w:val="nil"/>
              <w:bottom w:val="single" w:sz="4" w:space="0" w:color="auto"/>
              <w:right w:val="single" w:sz="4" w:space="0" w:color="auto"/>
            </w:tcBorders>
            <w:shd w:val="clear" w:color="000000" w:fill="FCD5B4"/>
            <w:vAlign w:val="bottom"/>
            <w:hideMark/>
          </w:tcPr>
          <w:p w14:paraId="42D8E71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62526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A3B61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2557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A945D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C486A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66DED0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22B59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419089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F6A6F2E" w14:textId="77777777" w:rsidR="00F71A0F" w:rsidRPr="00F71A0F" w:rsidRDefault="00F71A0F" w:rsidP="00F71A0F">
            <w:pPr>
              <w:rPr>
                <w:rFonts w:ascii="Times New Roman" w:hAnsi="Times New Roman"/>
                <w:sz w:val="20"/>
                <w:szCs w:val="20"/>
                <w:lang w:val="es-BO" w:eastAsia="es-BO"/>
              </w:rPr>
            </w:pPr>
          </w:p>
        </w:tc>
      </w:tr>
      <w:tr w:rsidR="00F71A0F" w:rsidRPr="00F71A0F" w14:paraId="0CA0FED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E423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110</w:t>
            </w:r>
          </w:p>
        </w:tc>
        <w:tc>
          <w:tcPr>
            <w:tcW w:w="1953" w:type="dxa"/>
            <w:tcBorders>
              <w:top w:val="nil"/>
              <w:left w:val="nil"/>
              <w:bottom w:val="single" w:sz="4" w:space="0" w:color="auto"/>
              <w:right w:val="single" w:sz="4" w:space="0" w:color="auto"/>
            </w:tcBorders>
            <w:shd w:val="clear" w:color="000000" w:fill="FFFFFF"/>
            <w:vAlign w:val="bottom"/>
            <w:hideMark/>
          </w:tcPr>
          <w:p w14:paraId="4A45062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PUCARA (CHUQUISACA)</w:t>
            </w:r>
          </w:p>
        </w:tc>
        <w:tc>
          <w:tcPr>
            <w:tcW w:w="848" w:type="dxa"/>
            <w:tcBorders>
              <w:top w:val="nil"/>
              <w:left w:val="nil"/>
              <w:bottom w:val="single" w:sz="4" w:space="0" w:color="auto"/>
              <w:right w:val="single" w:sz="4" w:space="0" w:color="auto"/>
            </w:tcBorders>
            <w:shd w:val="clear" w:color="000000" w:fill="FCD5B4"/>
            <w:vAlign w:val="bottom"/>
            <w:hideMark/>
          </w:tcPr>
          <w:p w14:paraId="550A32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3460FC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1D725D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5D3BB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6C5055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F6A8CF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5AE6F3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FEE680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818B6F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730224E" w14:textId="77777777" w:rsidR="00F71A0F" w:rsidRPr="00F71A0F" w:rsidRDefault="00F71A0F" w:rsidP="00F71A0F">
            <w:pPr>
              <w:rPr>
                <w:rFonts w:ascii="Times New Roman" w:hAnsi="Times New Roman"/>
                <w:sz w:val="20"/>
                <w:szCs w:val="20"/>
                <w:lang w:val="es-BO" w:eastAsia="es-BO"/>
              </w:rPr>
            </w:pPr>
          </w:p>
        </w:tc>
      </w:tr>
      <w:tr w:rsidR="00F71A0F" w:rsidRPr="00F71A0F" w14:paraId="3A128BA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5DB60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111</w:t>
            </w:r>
          </w:p>
        </w:tc>
        <w:tc>
          <w:tcPr>
            <w:tcW w:w="1953" w:type="dxa"/>
            <w:tcBorders>
              <w:top w:val="nil"/>
              <w:left w:val="nil"/>
              <w:bottom w:val="single" w:sz="4" w:space="0" w:color="auto"/>
              <w:right w:val="single" w:sz="4" w:space="0" w:color="auto"/>
            </w:tcBorders>
            <w:shd w:val="clear" w:color="000000" w:fill="FFFFFF"/>
            <w:vAlign w:val="bottom"/>
            <w:hideMark/>
          </w:tcPr>
          <w:p w14:paraId="011E0E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PUERTO RICO (PANDO)</w:t>
            </w:r>
          </w:p>
        </w:tc>
        <w:tc>
          <w:tcPr>
            <w:tcW w:w="848" w:type="dxa"/>
            <w:tcBorders>
              <w:top w:val="nil"/>
              <w:left w:val="nil"/>
              <w:bottom w:val="single" w:sz="4" w:space="0" w:color="auto"/>
              <w:right w:val="single" w:sz="4" w:space="0" w:color="auto"/>
            </w:tcBorders>
            <w:shd w:val="clear" w:color="000000" w:fill="FCD5B4"/>
            <w:vAlign w:val="bottom"/>
            <w:hideMark/>
          </w:tcPr>
          <w:p w14:paraId="7911CA8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A94820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E4C2C4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B4B069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0849B4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E8CB8F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7A124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BFDD4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23CBAAC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7643358" w14:textId="77777777" w:rsidR="00F71A0F" w:rsidRPr="00F71A0F" w:rsidRDefault="00F71A0F" w:rsidP="00F71A0F">
            <w:pPr>
              <w:rPr>
                <w:rFonts w:ascii="Times New Roman" w:hAnsi="Times New Roman"/>
                <w:sz w:val="20"/>
                <w:szCs w:val="20"/>
                <w:lang w:val="es-BO" w:eastAsia="es-BO"/>
              </w:rPr>
            </w:pPr>
          </w:p>
        </w:tc>
      </w:tr>
      <w:tr w:rsidR="00F71A0F" w:rsidRPr="00F71A0F" w14:paraId="71E6CDF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83CF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112</w:t>
            </w:r>
          </w:p>
        </w:tc>
        <w:tc>
          <w:tcPr>
            <w:tcW w:w="1953" w:type="dxa"/>
            <w:tcBorders>
              <w:top w:val="nil"/>
              <w:left w:val="nil"/>
              <w:bottom w:val="single" w:sz="4" w:space="0" w:color="auto"/>
              <w:right w:val="single" w:sz="4" w:space="0" w:color="auto"/>
            </w:tcBorders>
            <w:shd w:val="clear" w:color="000000" w:fill="FFFFFF"/>
            <w:vAlign w:val="bottom"/>
            <w:hideMark/>
          </w:tcPr>
          <w:p w14:paraId="7FC787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PUNA (POTOSÍ)</w:t>
            </w:r>
          </w:p>
        </w:tc>
        <w:tc>
          <w:tcPr>
            <w:tcW w:w="848" w:type="dxa"/>
            <w:tcBorders>
              <w:top w:val="nil"/>
              <w:left w:val="nil"/>
              <w:bottom w:val="single" w:sz="4" w:space="0" w:color="auto"/>
              <w:right w:val="single" w:sz="4" w:space="0" w:color="auto"/>
            </w:tcBorders>
            <w:shd w:val="clear" w:color="000000" w:fill="FCD5B4"/>
            <w:vAlign w:val="bottom"/>
            <w:hideMark/>
          </w:tcPr>
          <w:p w14:paraId="24B729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1C5C4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B08DF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84FB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EB8A3E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C7465E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87717D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BDAEF9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92770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9022233" w14:textId="77777777" w:rsidR="00F71A0F" w:rsidRPr="00F71A0F" w:rsidRDefault="00F71A0F" w:rsidP="00F71A0F">
            <w:pPr>
              <w:rPr>
                <w:rFonts w:ascii="Times New Roman" w:hAnsi="Times New Roman"/>
                <w:sz w:val="20"/>
                <w:szCs w:val="20"/>
                <w:lang w:val="es-BO" w:eastAsia="es-BO"/>
              </w:rPr>
            </w:pPr>
          </w:p>
        </w:tc>
      </w:tr>
      <w:tr w:rsidR="00F71A0F" w:rsidRPr="00F71A0F" w14:paraId="6F9692E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E77D1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113</w:t>
            </w:r>
          </w:p>
        </w:tc>
        <w:tc>
          <w:tcPr>
            <w:tcW w:w="1953" w:type="dxa"/>
            <w:tcBorders>
              <w:top w:val="nil"/>
              <w:left w:val="nil"/>
              <w:bottom w:val="single" w:sz="4" w:space="0" w:color="auto"/>
              <w:right w:val="single" w:sz="4" w:space="0" w:color="auto"/>
            </w:tcBorders>
            <w:shd w:val="clear" w:color="000000" w:fill="FFFFFF"/>
            <w:vAlign w:val="bottom"/>
            <w:hideMark/>
          </w:tcPr>
          <w:p w14:paraId="15B855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QUIME (LA PAZ)</w:t>
            </w:r>
          </w:p>
        </w:tc>
        <w:tc>
          <w:tcPr>
            <w:tcW w:w="848" w:type="dxa"/>
            <w:tcBorders>
              <w:top w:val="nil"/>
              <w:left w:val="nil"/>
              <w:bottom w:val="single" w:sz="4" w:space="0" w:color="auto"/>
              <w:right w:val="single" w:sz="4" w:space="0" w:color="auto"/>
            </w:tcBorders>
            <w:shd w:val="clear" w:color="000000" w:fill="FCD5B4"/>
            <w:vAlign w:val="bottom"/>
            <w:hideMark/>
          </w:tcPr>
          <w:p w14:paraId="5BC6391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8A3F0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A1483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E5D0B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2884D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21D01A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D5DB4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04B25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DEBEFA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56CA2A" w14:textId="77777777" w:rsidR="00F71A0F" w:rsidRPr="00F71A0F" w:rsidRDefault="00F71A0F" w:rsidP="00F71A0F">
            <w:pPr>
              <w:rPr>
                <w:rFonts w:ascii="Times New Roman" w:hAnsi="Times New Roman"/>
                <w:sz w:val="20"/>
                <w:szCs w:val="20"/>
                <w:lang w:val="es-BO" w:eastAsia="es-BO"/>
              </w:rPr>
            </w:pPr>
          </w:p>
        </w:tc>
      </w:tr>
      <w:tr w:rsidR="00F71A0F" w:rsidRPr="00F71A0F" w14:paraId="17C7CDD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8FC7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114</w:t>
            </w:r>
          </w:p>
        </w:tc>
        <w:tc>
          <w:tcPr>
            <w:tcW w:w="1953" w:type="dxa"/>
            <w:tcBorders>
              <w:top w:val="nil"/>
              <w:left w:val="nil"/>
              <w:bottom w:val="single" w:sz="4" w:space="0" w:color="auto"/>
              <w:right w:val="single" w:sz="4" w:space="0" w:color="auto"/>
            </w:tcBorders>
            <w:shd w:val="clear" w:color="000000" w:fill="FFFFFF"/>
            <w:vAlign w:val="bottom"/>
            <w:hideMark/>
          </w:tcPr>
          <w:p w14:paraId="6CE14F2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QUIMSA WILQUI (LA PAZ)</w:t>
            </w:r>
          </w:p>
        </w:tc>
        <w:tc>
          <w:tcPr>
            <w:tcW w:w="848" w:type="dxa"/>
            <w:tcBorders>
              <w:top w:val="nil"/>
              <w:left w:val="nil"/>
              <w:bottom w:val="single" w:sz="4" w:space="0" w:color="auto"/>
              <w:right w:val="single" w:sz="4" w:space="0" w:color="auto"/>
            </w:tcBorders>
            <w:shd w:val="clear" w:color="000000" w:fill="FCD5B4"/>
            <w:noWrap/>
            <w:vAlign w:val="bottom"/>
            <w:hideMark/>
          </w:tcPr>
          <w:p w14:paraId="1AA730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B0E2F7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A3F1FB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AFF6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8EDD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AE52E8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537EC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837D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6F0D4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75DE284" w14:textId="77777777" w:rsidR="00F71A0F" w:rsidRPr="00F71A0F" w:rsidRDefault="00F71A0F" w:rsidP="00F71A0F">
            <w:pPr>
              <w:rPr>
                <w:rFonts w:ascii="Times New Roman" w:hAnsi="Times New Roman"/>
                <w:sz w:val="20"/>
                <w:szCs w:val="20"/>
                <w:lang w:val="es-BO" w:eastAsia="es-BO"/>
              </w:rPr>
            </w:pPr>
          </w:p>
        </w:tc>
      </w:tr>
      <w:tr w:rsidR="00F71A0F" w:rsidRPr="00F71A0F" w14:paraId="32AB720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30ED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115</w:t>
            </w:r>
          </w:p>
        </w:tc>
        <w:tc>
          <w:tcPr>
            <w:tcW w:w="1953" w:type="dxa"/>
            <w:tcBorders>
              <w:top w:val="nil"/>
              <w:left w:val="nil"/>
              <w:bottom w:val="single" w:sz="4" w:space="0" w:color="auto"/>
              <w:right w:val="single" w:sz="4" w:space="0" w:color="auto"/>
            </w:tcBorders>
            <w:shd w:val="clear" w:color="000000" w:fill="FFFFFF"/>
            <w:vAlign w:val="bottom"/>
            <w:hideMark/>
          </w:tcPr>
          <w:p w14:paraId="5B0A8D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QUIMSACHATA (ORURO)</w:t>
            </w:r>
          </w:p>
        </w:tc>
        <w:tc>
          <w:tcPr>
            <w:tcW w:w="848" w:type="dxa"/>
            <w:tcBorders>
              <w:top w:val="nil"/>
              <w:left w:val="nil"/>
              <w:bottom w:val="single" w:sz="4" w:space="0" w:color="auto"/>
              <w:right w:val="single" w:sz="4" w:space="0" w:color="auto"/>
            </w:tcBorders>
            <w:shd w:val="clear" w:color="000000" w:fill="FCD5B4"/>
            <w:vAlign w:val="bottom"/>
            <w:hideMark/>
          </w:tcPr>
          <w:p w14:paraId="3EF2FF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B3E0C5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66CE06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9E934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288048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227C7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10CED3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F64D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F06EEA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FE5263" w14:textId="77777777" w:rsidR="00F71A0F" w:rsidRPr="00F71A0F" w:rsidRDefault="00F71A0F" w:rsidP="00F71A0F">
            <w:pPr>
              <w:rPr>
                <w:rFonts w:ascii="Times New Roman" w:hAnsi="Times New Roman"/>
                <w:sz w:val="20"/>
                <w:szCs w:val="20"/>
                <w:lang w:val="es-BO" w:eastAsia="es-BO"/>
              </w:rPr>
            </w:pPr>
          </w:p>
        </w:tc>
      </w:tr>
      <w:tr w:rsidR="00F71A0F" w:rsidRPr="00F71A0F" w14:paraId="74B51AD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41B2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116</w:t>
            </w:r>
          </w:p>
        </w:tc>
        <w:tc>
          <w:tcPr>
            <w:tcW w:w="1953" w:type="dxa"/>
            <w:tcBorders>
              <w:top w:val="nil"/>
              <w:left w:val="nil"/>
              <w:bottom w:val="single" w:sz="4" w:space="0" w:color="auto"/>
              <w:right w:val="single" w:sz="4" w:space="0" w:color="auto"/>
            </w:tcBorders>
            <w:shd w:val="clear" w:color="000000" w:fill="FFFFFF"/>
            <w:vAlign w:val="bottom"/>
            <w:hideMark/>
          </w:tcPr>
          <w:p w14:paraId="517B40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RBS CAPAJA (LA PAZ)</w:t>
            </w:r>
          </w:p>
        </w:tc>
        <w:tc>
          <w:tcPr>
            <w:tcW w:w="848" w:type="dxa"/>
            <w:tcBorders>
              <w:top w:val="nil"/>
              <w:left w:val="nil"/>
              <w:bottom w:val="single" w:sz="4" w:space="0" w:color="auto"/>
              <w:right w:val="single" w:sz="4" w:space="0" w:color="auto"/>
            </w:tcBorders>
            <w:shd w:val="clear" w:color="000000" w:fill="FCD5B4"/>
            <w:vAlign w:val="bottom"/>
            <w:hideMark/>
          </w:tcPr>
          <w:p w14:paraId="0078F79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BC0036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4E3C5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46D98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B9220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1004603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2EABC0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23B061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D64B19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AFE9C0A" w14:textId="77777777" w:rsidR="00F71A0F" w:rsidRPr="00F71A0F" w:rsidRDefault="00F71A0F" w:rsidP="00F71A0F">
            <w:pPr>
              <w:rPr>
                <w:rFonts w:ascii="Times New Roman" w:hAnsi="Times New Roman"/>
                <w:sz w:val="20"/>
                <w:szCs w:val="20"/>
                <w:lang w:val="es-BO" w:eastAsia="es-BO"/>
              </w:rPr>
            </w:pPr>
          </w:p>
        </w:tc>
      </w:tr>
      <w:tr w:rsidR="00F71A0F" w:rsidRPr="00F71A0F" w14:paraId="6B82E71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2D2FF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117</w:t>
            </w:r>
          </w:p>
        </w:tc>
        <w:tc>
          <w:tcPr>
            <w:tcW w:w="1953" w:type="dxa"/>
            <w:tcBorders>
              <w:top w:val="nil"/>
              <w:left w:val="nil"/>
              <w:bottom w:val="single" w:sz="4" w:space="0" w:color="auto"/>
              <w:right w:val="single" w:sz="4" w:space="0" w:color="auto"/>
            </w:tcBorders>
            <w:shd w:val="clear" w:color="000000" w:fill="FFFFFF"/>
            <w:vAlign w:val="bottom"/>
            <w:hideMark/>
          </w:tcPr>
          <w:p w14:paraId="53AB10C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REFORMA (POTOSI)</w:t>
            </w:r>
          </w:p>
        </w:tc>
        <w:tc>
          <w:tcPr>
            <w:tcW w:w="848" w:type="dxa"/>
            <w:tcBorders>
              <w:top w:val="nil"/>
              <w:left w:val="nil"/>
              <w:bottom w:val="single" w:sz="4" w:space="0" w:color="auto"/>
              <w:right w:val="single" w:sz="4" w:space="0" w:color="auto"/>
            </w:tcBorders>
            <w:shd w:val="clear" w:color="000000" w:fill="FCD5B4"/>
            <w:vAlign w:val="bottom"/>
            <w:hideMark/>
          </w:tcPr>
          <w:p w14:paraId="64B0089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047A38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759AE8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68AA4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FD3BD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912E23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47CE8E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70034C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DF63D2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A946F69" w14:textId="77777777" w:rsidR="00F71A0F" w:rsidRPr="00F71A0F" w:rsidRDefault="00F71A0F" w:rsidP="00F71A0F">
            <w:pPr>
              <w:rPr>
                <w:rFonts w:ascii="Times New Roman" w:hAnsi="Times New Roman"/>
                <w:sz w:val="20"/>
                <w:szCs w:val="20"/>
                <w:lang w:val="es-BO" w:eastAsia="es-BO"/>
              </w:rPr>
            </w:pPr>
          </w:p>
        </w:tc>
      </w:tr>
      <w:tr w:rsidR="00F71A0F" w:rsidRPr="00F71A0F" w14:paraId="444034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E900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118</w:t>
            </w:r>
          </w:p>
        </w:tc>
        <w:tc>
          <w:tcPr>
            <w:tcW w:w="1953" w:type="dxa"/>
            <w:tcBorders>
              <w:top w:val="nil"/>
              <w:left w:val="nil"/>
              <w:bottom w:val="single" w:sz="4" w:space="0" w:color="auto"/>
              <w:right w:val="single" w:sz="4" w:space="0" w:color="auto"/>
            </w:tcBorders>
            <w:shd w:val="clear" w:color="000000" w:fill="FFFFFF"/>
            <w:vAlign w:val="bottom"/>
            <w:hideMark/>
          </w:tcPr>
          <w:p w14:paraId="60C32F8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 AHACHI (SUCRE)</w:t>
            </w:r>
          </w:p>
        </w:tc>
        <w:tc>
          <w:tcPr>
            <w:tcW w:w="848" w:type="dxa"/>
            <w:tcBorders>
              <w:top w:val="nil"/>
              <w:left w:val="nil"/>
              <w:bottom w:val="single" w:sz="4" w:space="0" w:color="auto"/>
              <w:right w:val="single" w:sz="4" w:space="0" w:color="auto"/>
            </w:tcBorders>
            <w:shd w:val="clear" w:color="000000" w:fill="FCD5B4"/>
            <w:vAlign w:val="bottom"/>
            <w:hideMark/>
          </w:tcPr>
          <w:p w14:paraId="3B03B35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034A1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13E7DD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56E9C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F716DE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D923A1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DCC6CC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67542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B920F5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D626EC3" w14:textId="77777777" w:rsidR="00F71A0F" w:rsidRPr="00F71A0F" w:rsidRDefault="00F71A0F" w:rsidP="00F71A0F">
            <w:pPr>
              <w:rPr>
                <w:rFonts w:ascii="Times New Roman" w:hAnsi="Times New Roman"/>
                <w:sz w:val="20"/>
                <w:szCs w:val="20"/>
                <w:lang w:val="es-BO" w:eastAsia="es-BO"/>
              </w:rPr>
            </w:pPr>
          </w:p>
        </w:tc>
      </w:tr>
      <w:tr w:rsidR="00F71A0F" w:rsidRPr="00F71A0F" w14:paraId="00A27F1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E3CA09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119</w:t>
            </w:r>
          </w:p>
        </w:tc>
        <w:tc>
          <w:tcPr>
            <w:tcW w:w="1953" w:type="dxa"/>
            <w:tcBorders>
              <w:top w:val="nil"/>
              <w:left w:val="nil"/>
              <w:bottom w:val="single" w:sz="4" w:space="0" w:color="auto"/>
              <w:right w:val="single" w:sz="4" w:space="0" w:color="auto"/>
            </w:tcBorders>
            <w:shd w:val="clear" w:color="000000" w:fill="FFFFFF"/>
            <w:vAlign w:val="bottom"/>
            <w:hideMark/>
          </w:tcPr>
          <w:p w14:paraId="26EA08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 SARARENDA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7B5952C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CC8F9F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352ABE7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D9C2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406CE1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41C0C6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315E9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AA1F77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29E96E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10B2A7" w14:textId="77777777" w:rsidR="00F71A0F" w:rsidRPr="00F71A0F" w:rsidRDefault="00F71A0F" w:rsidP="00F71A0F">
            <w:pPr>
              <w:rPr>
                <w:rFonts w:ascii="Times New Roman" w:hAnsi="Times New Roman"/>
                <w:sz w:val="20"/>
                <w:szCs w:val="20"/>
                <w:lang w:val="es-BO" w:eastAsia="es-BO"/>
              </w:rPr>
            </w:pPr>
          </w:p>
        </w:tc>
      </w:tr>
      <w:tr w:rsidR="00F71A0F" w:rsidRPr="00F71A0F" w14:paraId="7D17A2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4F3828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120</w:t>
            </w:r>
          </w:p>
        </w:tc>
        <w:tc>
          <w:tcPr>
            <w:tcW w:w="1953" w:type="dxa"/>
            <w:tcBorders>
              <w:top w:val="nil"/>
              <w:left w:val="nil"/>
              <w:bottom w:val="single" w:sz="4" w:space="0" w:color="auto"/>
              <w:right w:val="single" w:sz="4" w:space="0" w:color="auto"/>
            </w:tcBorders>
            <w:shd w:val="clear" w:color="000000" w:fill="FFFFFF"/>
            <w:vAlign w:val="bottom"/>
            <w:hideMark/>
          </w:tcPr>
          <w:p w14:paraId="3CE467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REPETIDORA RAVELO (POTOSI)</w:t>
            </w:r>
          </w:p>
        </w:tc>
        <w:tc>
          <w:tcPr>
            <w:tcW w:w="848" w:type="dxa"/>
            <w:tcBorders>
              <w:top w:val="nil"/>
              <w:left w:val="nil"/>
              <w:bottom w:val="single" w:sz="4" w:space="0" w:color="auto"/>
              <w:right w:val="single" w:sz="4" w:space="0" w:color="auto"/>
            </w:tcBorders>
            <w:shd w:val="clear" w:color="000000" w:fill="FCD5B4"/>
            <w:vAlign w:val="bottom"/>
            <w:hideMark/>
          </w:tcPr>
          <w:p w14:paraId="2165EC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E3F5CB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FD40AA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4A8A6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151761F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D15A16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01DE15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F85A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5AD389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160793B" w14:textId="77777777" w:rsidR="00F71A0F" w:rsidRPr="00F71A0F" w:rsidRDefault="00F71A0F" w:rsidP="00F71A0F">
            <w:pPr>
              <w:rPr>
                <w:rFonts w:ascii="Times New Roman" w:hAnsi="Times New Roman"/>
                <w:sz w:val="20"/>
                <w:szCs w:val="20"/>
                <w:lang w:val="es-BO" w:eastAsia="es-BO"/>
              </w:rPr>
            </w:pPr>
          </w:p>
        </w:tc>
      </w:tr>
      <w:tr w:rsidR="00F71A0F" w:rsidRPr="00F71A0F" w14:paraId="1A582E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ECB83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121</w:t>
            </w:r>
          </w:p>
        </w:tc>
        <w:tc>
          <w:tcPr>
            <w:tcW w:w="1953" w:type="dxa"/>
            <w:tcBorders>
              <w:top w:val="nil"/>
              <w:left w:val="nil"/>
              <w:bottom w:val="single" w:sz="4" w:space="0" w:color="auto"/>
              <w:right w:val="single" w:sz="4" w:space="0" w:color="auto"/>
            </w:tcBorders>
            <w:shd w:val="clear" w:color="000000" w:fill="FFFFFF"/>
            <w:vAlign w:val="bottom"/>
            <w:hideMark/>
          </w:tcPr>
          <w:p w14:paraId="307457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RETAMANI  (LA PAZ)</w:t>
            </w:r>
          </w:p>
        </w:tc>
        <w:tc>
          <w:tcPr>
            <w:tcW w:w="848" w:type="dxa"/>
            <w:tcBorders>
              <w:top w:val="nil"/>
              <w:left w:val="nil"/>
              <w:bottom w:val="single" w:sz="4" w:space="0" w:color="auto"/>
              <w:right w:val="single" w:sz="4" w:space="0" w:color="auto"/>
            </w:tcBorders>
            <w:shd w:val="clear" w:color="000000" w:fill="FCD5B4"/>
            <w:vAlign w:val="bottom"/>
            <w:hideMark/>
          </w:tcPr>
          <w:p w14:paraId="7A3C514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0817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C7653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6D95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0FF386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24B0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C885F0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6B198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62DCF2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7179BE" w14:textId="77777777" w:rsidR="00F71A0F" w:rsidRPr="00F71A0F" w:rsidRDefault="00F71A0F" w:rsidP="00F71A0F">
            <w:pPr>
              <w:rPr>
                <w:rFonts w:ascii="Times New Roman" w:hAnsi="Times New Roman"/>
                <w:sz w:val="20"/>
                <w:szCs w:val="20"/>
                <w:lang w:val="es-BO" w:eastAsia="es-BO"/>
              </w:rPr>
            </w:pPr>
          </w:p>
        </w:tc>
      </w:tr>
      <w:tr w:rsidR="00F71A0F" w:rsidRPr="00F71A0F" w14:paraId="3734D22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403E6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122</w:t>
            </w:r>
          </w:p>
        </w:tc>
        <w:tc>
          <w:tcPr>
            <w:tcW w:w="1953" w:type="dxa"/>
            <w:tcBorders>
              <w:top w:val="nil"/>
              <w:left w:val="nil"/>
              <w:bottom w:val="single" w:sz="4" w:space="0" w:color="auto"/>
              <w:right w:val="single" w:sz="4" w:space="0" w:color="auto"/>
            </w:tcBorders>
            <w:shd w:val="clear" w:color="000000" w:fill="FFFFFF"/>
            <w:vAlign w:val="bottom"/>
            <w:hideMark/>
          </w:tcPr>
          <w:p w14:paraId="64AB27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REYES TRINIDAD</w:t>
            </w:r>
          </w:p>
        </w:tc>
        <w:tc>
          <w:tcPr>
            <w:tcW w:w="848" w:type="dxa"/>
            <w:tcBorders>
              <w:top w:val="nil"/>
              <w:left w:val="nil"/>
              <w:bottom w:val="single" w:sz="4" w:space="0" w:color="auto"/>
              <w:right w:val="single" w:sz="4" w:space="0" w:color="auto"/>
            </w:tcBorders>
            <w:shd w:val="clear" w:color="000000" w:fill="FCD5B4"/>
            <w:vAlign w:val="bottom"/>
            <w:hideMark/>
          </w:tcPr>
          <w:p w14:paraId="150906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656392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DAF80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6A68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0484F6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19D25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6A743D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9E2B96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9F012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A09DB75" w14:textId="77777777" w:rsidR="00F71A0F" w:rsidRPr="00F71A0F" w:rsidRDefault="00F71A0F" w:rsidP="00F71A0F">
            <w:pPr>
              <w:rPr>
                <w:rFonts w:ascii="Times New Roman" w:hAnsi="Times New Roman"/>
                <w:sz w:val="20"/>
                <w:szCs w:val="20"/>
                <w:lang w:val="es-BO" w:eastAsia="es-BO"/>
              </w:rPr>
            </w:pPr>
          </w:p>
        </w:tc>
      </w:tr>
      <w:tr w:rsidR="00F71A0F" w:rsidRPr="00F71A0F" w14:paraId="43C120A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06FC47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123</w:t>
            </w:r>
          </w:p>
        </w:tc>
        <w:tc>
          <w:tcPr>
            <w:tcW w:w="1953" w:type="dxa"/>
            <w:tcBorders>
              <w:top w:val="nil"/>
              <w:left w:val="nil"/>
              <w:bottom w:val="single" w:sz="4" w:space="0" w:color="auto"/>
              <w:right w:val="single" w:sz="4" w:space="0" w:color="auto"/>
            </w:tcBorders>
            <w:shd w:val="clear" w:color="000000" w:fill="FFFFFF"/>
            <w:vAlign w:val="bottom"/>
            <w:hideMark/>
          </w:tcPr>
          <w:p w14:paraId="5ACFF07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RIO GRANDE (LA PAZ)</w:t>
            </w:r>
          </w:p>
        </w:tc>
        <w:tc>
          <w:tcPr>
            <w:tcW w:w="848" w:type="dxa"/>
            <w:tcBorders>
              <w:top w:val="nil"/>
              <w:left w:val="nil"/>
              <w:bottom w:val="single" w:sz="4" w:space="0" w:color="auto"/>
              <w:right w:val="single" w:sz="4" w:space="0" w:color="auto"/>
            </w:tcBorders>
            <w:shd w:val="clear" w:color="000000" w:fill="FCD5B4"/>
            <w:noWrap/>
            <w:vAlign w:val="bottom"/>
            <w:hideMark/>
          </w:tcPr>
          <w:p w14:paraId="76485DF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149D18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7F7169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D2B22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AE510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BC186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01038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F04E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E0AAC6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A8537F9" w14:textId="77777777" w:rsidR="00F71A0F" w:rsidRPr="00F71A0F" w:rsidRDefault="00F71A0F" w:rsidP="00F71A0F">
            <w:pPr>
              <w:rPr>
                <w:rFonts w:ascii="Times New Roman" w:hAnsi="Times New Roman"/>
                <w:sz w:val="20"/>
                <w:szCs w:val="20"/>
                <w:lang w:val="es-BO" w:eastAsia="es-BO"/>
              </w:rPr>
            </w:pPr>
          </w:p>
        </w:tc>
      </w:tr>
      <w:tr w:rsidR="00F71A0F" w:rsidRPr="00F71A0F" w14:paraId="2502D10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30E6E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124</w:t>
            </w:r>
          </w:p>
        </w:tc>
        <w:tc>
          <w:tcPr>
            <w:tcW w:w="1953" w:type="dxa"/>
            <w:tcBorders>
              <w:top w:val="nil"/>
              <w:left w:val="nil"/>
              <w:bottom w:val="single" w:sz="4" w:space="0" w:color="auto"/>
              <w:right w:val="single" w:sz="4" w:space="0" w:color="auto"/>
            </w:tcBorders>
            <w:shd w:val="clear" w:color="000000" w:fill="FFFFFF"/>
            <w:vAlign w:val="bottom"/>
            <w:hideMark/>
          </w:tcPr>
          <w:p w14:paraId="3BAA4C5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ROBORÉ (SANTA CRUZ)</w:t>
            </w:r>
          </w:p>
        </w:tc>
        <w:tc>
          <w:tcPr>
            <w:tcW w:w="848" w:type="dxa"/>
            <w:tcBorders>
              <w:top w:val="nil"/>
              <w:left w:val="nil"/>
              <w:bottom w:val="single" w:sz="4" w:space="0" w:color="auto"/>
              <w:right w:val="single" w:sz="4" w:space="0" w:color="auto"/>
            </w:tcBorders>
            <w:shd w:val="clear" w:color="000000" w:fill="FCD5B4"/>
            <w:vAlign w:val="bottom"/>
            <w:hideMark/>
          </w:tcPr>
          <w:p w14:paraId="0F3EE98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B912CD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73182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72E3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77ECF6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E7B1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19B254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7F32C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703E9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C27FC31" w14:textId="77777777" w:rsidR="00F71A0F" w:rsidRPr="00F71A0F" w:rsidRDefault="00F71A0F" w:rsidP="00F71A0F">
            <w:pPr>
              <w:rPr>
                <w:rFonts w:ascii="Times New Roman" w:hAnsi="Times New Roman"/>
                <w:sz w:val="20"/>
                <w:szCs w:val="20"/>
                <w:lang w:val="es-BO" w:eastAsia="es-BO"/>
              </w:rPr>
            </w:pPr>
          </w:p>
        </w:tc>
      </w:tr>
      <w:tr w:rsidR="00F71A0F" w:rsidRPr="00F71A0F" w14:paraId="11E5C6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1A8CE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125</w:t>
            </w:r>
          </w:p>
        </w:tc>
        <w:tc>
          <w:tcPr>
            <w:tcW w:w="1953" w:type="dxa"/>
            <w:tcBorders>
              <w:top w:val="nil"/>
              <w:left w:val="nil"/>
              <w:bottom w:val="single" w:sz="4" w:space="0" w:color="auto"/>
              <w:right w:val="single" w:sz="4" w:space="0" w:color="auto"/>
            </w:tcBorders>
            <w:shd w:val="clear" w:color="000000" w:fill="FFFFFF"/>
            <w:vAlign w:val="bottom"/>
            <w:hideMark/>
          </w:tcPr>
          <w:p w14:paraId="2D9C68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RURRENABAQUE</w:t>
            </w:r>
          </w:p>
        </w:tc>
        <w:tc>
          <w:tcPr>
            <w:tcW w:w="848" w:type="dxa"/>
            <w:tcBorders>
              <w:top w:val="nil"/>
              <w:left w:val="nil"/>
              <w:bottom w:val="single" w:sz="4" w:space="0" w:color="auto"/>
              <w:right w:val="single" w:sz="4" w:space="0" w:color="auto"/>
            </w:tcBorders>
            <w:shd w:val="clear" w:color="000000" w:fill="FCD5B4"/>
            <w:vAlign w:val="bottom"/>
            <w:hideMark/>
          </w:tcPr>
          <w:p w14:paraId="6451084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3B6624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6E629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6C45B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5F679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BB2C5D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45D78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0EFBE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86BAAD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859D06" w14:textId="77777777" w:rsidR="00F71A0F" w:rsidRPr="00F71A0F" w:rsidRDefault="00F71A0F" w:rsidP="00F71A0F">
            <w:pPr>
              <w:rPr>
                <w:rFonts w:ascii="Times New Roman" w:hAnsi="Times New Roman"/>
                <w:sz w:val="20"/>
                <w:szCs w:val="20"/>
                <w:lang w:val="es-BO" w:eastAsia="es-BO"/>
              </w:rPr>
            </w:pPr>
          </w:p>
        </w:tc>
      </w:tr>
      <w:tr w:rsidR="00F71A0F" w:rsidRPr="00F71A0F" w14:paraId="1119208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70BAA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126</w:t>
            </w:r>
          </w:p>
        </w:tc>
        <w:tc>
          <w:tcPr>
            <w:tcW w:w="1953" w:type="dxa"/>
            <w:tcBorders>
              <w:top w:val="nil"/>
              <w:left w:val="nil"/>
              <w:bottom w:val="single" w:sz="4" w:space="0" w:color="auto"/>
              <w:right w:val="single" w:sz="4" w:space="0" w:color="auto"/>
            </w:tcBorders>
            <w:shd w:val="clear" w:color="000000" w:fill="FFFFFF"/>
            <w:vAlign w:val="bottom"/>
            <w:hideMark/>
          </w:tcPr>
          <w:p w14:paraId="558C48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SACACA (POTOSÍ)</w:t>
            </w:r>
          </w:p>
        </w:tc>
        <w:tc>
          <w:tcPr>
            <w:tcW w:w="848" w:type="dxa"/>
            <w:tcBorders>
              <w:top w:val="nil"/>
              <w:left w:val="nil"/>
              <w:bottom w:val="single" w:sz="4" w:space="0" w:color="auto"/>
              <w:right w:val="single" w:sz="4" w:space="0" w:color="auto"/>
            </w:tcBorders>
            <w:shd w:val="clear" w:color="000000" w:fill="FCD5B4"/>
            <w:vAlign w:val="bottom"/>
            <w:hideMark/>
          </w:tcPr>
          <w:p w14:paraId="01D622F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F07E4B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CDD7CC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07947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5D6597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3B33F13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2B9BEE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ADD30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BF1B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648A44" w14:textId="77777777" w:rsidR="00F71A0F" w:rsidRPr="00F71A0F" w:rsidRDefault="00F71A0F" w:rsidP="00F71A0F">
            <w:pPr>
              <w:rPr>
                <w:rFonts w:ascii="Times New Roman" w:hAnsi="Times New Roman"/>
                <w:sz w:val="20"/>
                <w:szCs w:val="20"/>
                <w:lang w:val="es-BO" w:eastAsia="es-BO"/>
              </w:rPr>
            </w:pPr>
          </w:p>
        </w:tc>
      </w:tr>
      <w:tr w:rsidR="00F71A0F" w:rsidRPr="00F71A0F" w14:paraId="7AEBA06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02B6D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127</w:t>
            </w:r>
          </w:p>
        </w:tc>
        <w:tc>
          <w:tcPr>
            <w:tcW w:w="1953" w:type="dxa"/>
            <w:tcBorders>
              <w:top w:val="nil"/>
              <w:left w:val="nil"/>
              <w:bottom w:val="single" w:sz="4" w:space="0" w:color="auto"/>
              <w:right w:val="single" w:sz="4" w:space="0" w:color="auto"/>
            </w:tcBorders>
            <w:shd w:val="clear" w:color="000000" w:fill="FFFFFF"/>
            <w:vAlign w:val="bottom"/>
            <w:hideMark/>
          </w:tcPr>
          <w:p w14:paraId="5F2DF6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SAIPINA SANTA CRUZ</w:t>
            </w:r>
          </w:p>
        </w:tc>
        <w:tc>
          <w:tcPr>
            <w:tcW w:w="848" w:type="dxa"/>
            <w:tcBorders>
              <w:top w:val="nil"/>
              <w:left w:val="nil"/>
              <w:bottom w:val="single" w:sz="4" w:space="0" w:color="auto"/>
              <w:right w:val="single" w:sz="4" w:space="0" w:color="auto"/>
            </w:tcBorders>
            <w:shd w:val="clear" w:color="000000" w:fill="FCD5B4"/>
            <w:vAlign w:val="bottom"/>
            <w:hideMark/>
          </w:tcPr>
          <w:p w14:paraId="015691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126FE2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FF074A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B844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62E524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A17033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FE3799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4BCBE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7F428A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CC7E010" w14:textId="77777777" w:rsidR="00F71A0F" w:rsidRPr="00F71A0F" w:rsidRDefault="00F71A0F" w:rsidP="00F71A0F">
            <w:pPr>
              <w:rPr>
                <w:rFonts w:ascii="Times New Roman" w:hAnsi="Times New Roman"/>
                <w:sz w:val="20"/>
                <w:szCs w:val="20"/>
                <w:lang w:val="es-BO" w:eastAsia="es-BO"/>
              </w:rPr>
            </w:pPr>
          </w:p>
        </w:tc>
      </w:tr>
      <w:tr w:rsidR="00F71A0F" w:rsidRPr="00F71A0F" w14:paraId="3F98E4B7" w14:textId="77777777" w:rsidTr="00F71A0F">
        <w:tblPrEx>
          <w:tblCellMar>
            <w:top w:w="15" w:type="dxa"/>
          </w:tblCellMar>
        </w:tblPrEx>
        <w:trPr>
          <w:trHeight w:val="555"/>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C755A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128</w:t>
            </w:r>
          </w:p>
        </w:tc>
        <w:tc>
          <w:tcPr>
            <w:tcW w:w="1953" w:type="dxa"/>
            <w:tcBorders>
              <w:top w:val="nil"/>
              <w:left w:val="nil"/>
              <w:bottom w:val="single" w:sz="4" w:space="0" w:color="auto"/>
              <w:right w:val="single" w:sz="4" w:space="0" w:color="auto"/>
            </w:tcBorders>
            <w:shd w:val="clear" w:color="000000" w:fill="FFFFFF"/>
            <w:vAlign w:val="bottom"/>
            <w:hideMark/>
          </w:tcPr>
          <w:p w14:paraId="7D0C54E6"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SALINAS D GARCI MENDOZA (ORURO)</w:t>
            </w:r>
          </w:p>
        </w:tc>
        <w:tc>
          <w:tcPr>
            <w:tcW w:w="848" w:type="dxa"/>
            <w:tcBorders>
              <w:top w:val="nil"/>
              <w:left w:val="nil"/>
              <w:bottom w:val="single" w:sz="4" w:space="0" w:color="auto"/>
              <w:right w:val="single" w:sz="4" w:space="0" w:color="auto"/>
            </w:tcBorders>
            <w:shd w:val="clear" w:color="000000" w:fill="FCD5B4"/>
            <w:vAlign w:val="bottom"/>
            <w:hideMark/>
          </w:tcPr>
          <w:p w14:paraId="5D21F3E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A9640E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143C36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ACA5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D43F08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27070D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EA4FE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AB444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0BA3FB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42A234B" w14:textId="77777777" w:rsidR="00F71A0F" w:rsidRPr="00F71A0F" w:rsidRDefault="00F71A0F" w:rsidP="00F71A0F">
            <w:pPr>
              <w:rPr>
                <w:rFonts w:ascii="Times New Roman" w:hAnsi="Times New Roman"/>
                <w:sz w:val="20"/>
                <w:szCs w:val="20"/>
                <w:lang w:val="es-BO" w:eastAsia="es-BO"/>
              </w:rPr>
            </w:pPr>
          </w:p>
        </w:tc>
      </w:tr>
      <w:tr w:rsidR="00F71A0F" w:rsidRPr="00F71A0F" w14:paraId="5AA96BA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78B0C9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129</w:t>
            </w:r>
          </w:p>
        </w:tc>
        <w:tc>
          <w:tcPr>
            <w:tcW w:w="1953" w:type="dxa"/>
            <w:tcBorders>
              <w:top w:val="nil"/>
              <w:left w:val="nil"/>
              <w:bottom w:val="single" w:sz="4" w:space="0" w:color="auto"/>
              <w:right w:val="single" w:sz="4" w:space="0" w:color="auto"/>
            </w:tcBorders>
            <w:shd w:val="clear" w:color="000000" w:fill="FFFFFF"/>
            <w:vAlign w:val="bottom"/>
            <w:hideMark/>
          </w:tcPr>
          <w:p w14:paraId="5C6F85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SAMUZALBETI (COCHABAMBA)</w:t>
            </w:r>
          </w:p>
        </w:tc>
        <w:tc>
          <w:tcPr>
            <w:tcW w:w="848" w:type="dxa"/>
            <w:tcBorders>
              <w:top w:val="nil"/>
              <w:left w:val="nil"/>
              <w:bottom w:val="single" w:sz="4" w:space="0" w:color="auto"/>
              <w:right w:val="single" w:sz="4" w:space="0" w:color="auto"/>
            </w:tcBorders>
            <w:shd w:val="clear" w:color="000000" w:fill="FCD5B4"/>
            <w:vAlign w:val="bottom"/>
            <w:hideMark/>
          </w:tcPr>
          <w:p w14:paraId="3D530F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67D7A1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6C1D5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19B70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68FDDF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844073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4D53CF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391B3B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7A84C5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85B625" w14:textId="77777777" w:rsidR="00F71A0F" w:rsidRPr="00F71A0F" w:rsidRDefault="00F71A0F" w:rsidP="00F71A0F">
            <w:pPr>
              <w:rPr>
                <w:rFonts w:ascii="Times New Roman" w:hAnsi="Times New Roman"/>
                <w:sz w:val="20"/>
                <w:szCs w:val="20"/>
                <w:lang w:val="es-BO" w:eastAsia="es-BO"/>
              </w:rPr>
            </w:pPr>
          </w:p>
        </w:tc>
      </w:tr>
      <w:tr w:rsidR="00F71A0F" w:rsidRPr="00F71A0F" w14:paraId="1704891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94BB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130</w:t>
            </w:r>
          </w:p>
        </w:tc>
        <w:tc>
          <w:tcPr>
            <w:tcW w:w="1953" w:type="dxa"/>
            <w:tcBorders>
              <w:top w:val="nil"/>
              <w:left w:val="nil"/>
              <w:bottom w:val="single" w:sz="4" w:space="0" w:color="auto"/>
              <w:right w:val="single" w:sz="4" w:space="0" w:color="auto"/>
            </w:tcBorders>
            <w:shd w:val="clear" w:color="000000" w:fill="FFFFFF"/>
            <w:vAlign w:val="bottom"/>
            <w:hideMark/>
          </w:tcPr>
          <w:p w14:paraId="54EC7C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BORJA (BENI)</w:t>
            </w:r>
          </w:p>
        </w:tc>
        <w:tc>
          <w:tcPr>
            <w:tcW w:w="848" w:type="dxa"/>
            <w:tcBorders>
              <w:top w:val="nil"/>
              <w:left w:val="nil"/>
              <w:bottom w:val="single" w:sz="4" w:space="0" w:color="auto"/>
              <w:right w:val="single" w:sz="4" w:space="0" w:color="auto"/>
            </w:tcBorders>
            <w:shd w:val="clear" w:color="000000" w:fill="FCD5B4"/>
            <w:vAlign w:val="bottom"/>
            <w:hideMark/>
          </w:tcPr>
          <w:p w14:paraId="0F7E5C2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DA1733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CF0B2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EAE9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914436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96ABC4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C5E5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8F9CD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25918B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F165695" w14:textId="77777777" w:rsidR="00F71A0F" w:rsidRPr="00F71A0F" w:rsidRDefault="00F71A0F" w:rsidP="00F71A0F">
            <w:pPr>
              <w:rPr>
                <w:rFonts w:ascii="Times New Roman" w:hAnsi="Times New Roman"/>
                <w:sz w:val="20"/>
                <w:szCs w:val="20"/>
                <w:lang w:val="es-BO" w:eastAsia="es-BO"/>
              </w:rPr>
            </w:pPr>
          </w:p>
        </w:tc>
      </w:tr>
      <w:tr w:rsidR="00F71A0F" w:rsidRPr="00F71A0F" w14:paraId="18417E6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0D087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131</w:t>
            </w:r>
          </w:p>
        </w:tc>
        <w:tc>
          <w:tcPr>
            <w:tcW w:w="1953" w:type="dxa"/>
            <w:tcBorders>
              <w:top w:val="nil"/>
              <w:left w:val="nil"/>
              <w:bottom w:val="single" w:sz="4" w:space="0" w:color="auto"/>
              <w:right w:val="single" w:sz="4" w:space="0" w:color="auto"/>
            </w:tcBorders>
            <w:shd w:val="clear" w:color="000000" w:fill="FFFFFF"/>
            <w:vAlign w:val="bottom"/>
            <w:hideMark/>
          </w:tcPr>
          <w:p w14:paraId="230A52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BUENAVENTURA</w:t>
            </w:r>
          </w:p>
        </w:tc>
        <w:tc>
          <w:tcPr>
            <w:tcW w:w="848" w:type="dxa"/>
            <w:tcBorders>
              <w:top w:val="nil"/>
              <w:left w:val="nil"/>
              <w:bottom w:val="single" w:sz="4" w:space="0" w:color="auto"/>
              <w:right w:val="single" w:sz="4" w:space="0" w:color="auto"/>
            </w:tcBorders>
            <w:shd w:val="clear" w:color="000000" w:fill="FCD5B4"/>
            <w:noWrap/>
            <w:vAlign w:val="bottom"/>
            <w:hideMark/>
          </w:tcPr>
          <w:p w14:paraId="5DFAF6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FC87EB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bottom"/>
            <w:hideMark/>
          </w:tcPr>
          <w:p w14:paraId="49B1B43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15B0F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D7333B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9384A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15451E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D712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7E6698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D6AE0DE" w14:textId="77777777" w:rsidR="00F71A0F" w:rsidRPr="00F71A0F" w:rsidRDefault="00F71A0F" w:rsidP="00F71A0F">
            <w:pPr>
              <w:rPr>
                <w:rFonts w:ascii="Times New Roman" w:hAnsi="Times New Roman"/>
                <w:sz w:val="20"/>
                <w:szCs w:val="20"/>
                <w:lang w:val="es-BO" w:eastAsia="es-BO"/>
              </w:rPr>
            </w:pPr>
          </w:p>
        </w:tc>
      </w:tr>
      <w:tr w:rsidR="00F71A0F" w:rsidRPr="00F71A0F" w14:paraId="4FC8FC0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39B73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132</w:t>
            </w:r>
          </w:p>
        </w:tc>
        <w:tc>
          <w:tcPr>
            <w:tcW w:w="1953" w:type="dxa"/>
            <w:tcBorders>
              <w:top w:val="nil"/>
              <w:left w:val="nil"/>
              <w:bottom w:val="single" w:sz="4" w:space="0" w:color="auto"/>
              <w:right w:val="single" w:sz="4" w:space="0" w:color="auto"/>
            </w:tcBorders>
            <w:shd w:val="clear" w:color="000000" w:fill="FFFFFF"/>
            <w:vAlign w:val="bottom"/>
            <w:hideMark/>
          </w:tcPr>
          <w:p w14:paraId="1D9FBC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CRISTOBAL (POTOSI)</w:t>
            </w:r>
          </w:p>
        </w:tc>
        <w:tc>
          <w:tcPr>
            <w:tcW w:w="848" w:type="dxa"/>
            <w:tcBorders>
              <w:top w:val="nil"/>
              <w:left w:val="nil"/>
              <w:bottom w:val="single" w:sz="4" w:space="0" w:color="auto"/>
              <w:right w:val="single" w:sz="4" w:space="0" w:color="auto"/>
            </w:tcBorders>
            <w:shd w:val="clear" w:color="000000" w:fill="FCD5B4"/>
            <w:vAlign w:val="bottom"/>
            <w:hideMark/>
          </w:tcPr>
          <w:p w14:paraId="14010BD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730066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87197D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DA32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bottom"/>
            <w:hideMark/>
          </w:tcPr>
          <w:p w14:paraId="05C873B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60CE3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bottom"/>
            <w:hideMark/>
          </w:tcPr>
          <w:p w14:paraId="677683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957A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97CE0F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6CF7504" w14:textId="77777777" w:rsidR="00F71A0F" w:rsidRPr="00F71A0F" w:rsidRDefault="00F71A0F" w:rsidP="00F71A0F">
            <w:pPr>
              <w:rPr>
                <w:rFonts w:ascii="Times New Roman" w:hAnsi="Times New Roman"/>
                <w:sz w:val="20"/>
                <w:szCs w:val="20"/>
                <w:lang w:val="es-BO" w:eastAsia="es-BO"/>
              </w:rPr>
            </w:pPr>
          </w:p>
        </w:tc>
      </w:tr>
      <w:tr w:rsidR="00F71A0F" w:rsidRPr="00F71A0F" w14:paraId="1447E1E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C78C5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133</w:t>
            </w:r>
          </w:p>
        </w:tc>
        <w:tc>
          <w:tcPr>
            <w:tcW w:w="1953" w:type="dxa"/>
            <w:tcBorders>
              <w:top w:val="nil"/>
              <w:left w:val="nil"/>
              <w:bottom w:val="single" w:sz="4" w:space="0" w:color="auto"/>
              <w:right w:val="single" w:sz="4" w:space="0" w:color="auto"/>
            </w:tcBorders>
            <w:shd w:val="clear" w:color="000000" w:fill="FFFFFF"/>
            <w:vAlign w:val="bottom"/>
            <w:hideMark/>
          </w:tcPr>
          <w:p w14:paraId="7041557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DIABLO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1579DD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44940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EEFDA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868D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7EFFF9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D2CCFE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B314D9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79ED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98AAD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832EA00" w14:textId="77777777" w:rsidR="00F71A0F" w:rsidRPr="00F71A0F" w:rsidRDefault="00F71A0F" w:rsidP="00F71A0F">
            <w:pPr>
              <w:rPr>
                <w:rFonts w:ascii="Times New Roman" w:hAnsi="Times New Roman"/>
                <w:sz w:val="20"/>
                <w:szCs w:val="20"/>
                <w:lang w:val="es-BO" w:eastAsia="es-BO"/>
              </w:rPr>
            </w:pPr>
          </w:p>
        </w:tc>
      </w:tr>
      <w:tr w:rsidR="00F71A0F" w:rsidRPr="00F71A0F" w14:paraId="3A0E026A" w14:textId="77777777" w:rsidTr="00F71A0F">
        <w:tblPrEx>
          <w:tblCellMar>
            <w:top w:w="15" w:type="dxa"/>
          </w:tblCellMar>
        </w:tblPrEx>
        <w:trPr>
          <w:trHeight w:val="540"/>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B26E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134</w:t>
            </w:r>
          </w:p>
        </w:tc>
        <w:tc>
          <w:tcPr>
            <w:tcW w:w="1953" w:type="dxa"/>
            <w:tcBorders>
              <w:top w:val="nil"/>
              <w:left w:val="nil"/>
              <w:bottom w:val="single" w:sz="4" w:space="0" w:color="auto"/>
              <w:right w:val="single" w:sz="4" w:space="0" w:color="auto"/>
            </w:tcBorders>
            <w:shd w:val="clear" w:color="000000" w:fill="FFFFFF"/>
            <w:vAlign w:val="bottom"/>
            <w:hideMark/>
          </w:tcPr>
          <w:p w14:paraId="6C3E64D3"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GABRIEL-ISINUTA (COCHABAMBA)</w:t>
            </w:r>
          </w:p>
        </w:tc>
        <w:tc>
          <w:tcPr>
            <w:tcW w:w="848" w:type="dxa"/>
            <w:tcBorders>
              <w:top w:val="nil"/>
              <w:left w:val="nil"/>
              <w:bottom w:val="single" w:sz="4" w:space="0" w:color="auto"/>
              <w:right w:val="single" w:sz="4" w:space="0" w:color="auto"/>
            </w:tcBorders>
            <w:shd w:val="clear" w:color="000000" w:fill="FCD5B4"/>
            <w:vAlign w:val="bottom"/>
            <w:hideMark/>
          </w:tcPr>
          <w:p w14:paraId="30AEDF3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B66F3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D46A5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40066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E6E960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37DFB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33109D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B5248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EB266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114197" w14:textId="77777777" w:rsidR="00F71A0F" w:rsidRPr="00F71A0F" w:rsidRDefault="00F71A0F" w:rsidP="00F71A0F">
            <w:pPr>
              <w:rPr>
                <w:rFonts w:ascii="Times New Roman" w:hAnsi="Times New Roman"/>
                <w:sz w:val="20"/>
                <w:szCs w:val="20"/>
                <w:lang w:val="es-BO" w:eastAsia="es-BO"/>
              </w:rPr>
            </w:pPr>
          </w:p>
        </w:tc>
      </w:tr>
      <w:tr w:rsidR="00F71A0F" w:rsidRPr="00F71A0F" w14:paraId="66065C2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7F7E1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135</w:t>
            </w:r>
          </w:p>
        </w:tc>
        <w:tc>
          <w:tcPr>
            <w:tcW w:w="1953" w:type="dxa"/>
            <w:tcBorders>
              <w:top w:val="nil"/>
              <w:left w:val="nil"/>
              <w:bottom w:val="single" w:sz="4" w:space="0" w:color="auto"/>
              <w:right w:val="single" w:sz="4" w:space="0" w:color="auto"/>
            </w:tcBorders>
            <w:shd w:val="clear" w:color="000000" w:fill="FFFFFF"/>
            <w:vAlign w:val="bottom"/>
            <w:hideMark/>
          </w:tcPr>
          <w:p w14:paraId="241418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IGNACIO DE MOXOS (BENI)</w:t>
            </w:r>
          </w:p>
        </w:tc>
        <w:tc>
          <w:tcPr>
            <w:tcW w:w="848" w:type="dxa"/>
            <w:tcBorders>
              <w:top w:val="nil"/>
              <w:left w:val="nil"/>
              <w:bottom w:val="single" w:sz="4" w:space="0" w:color="auto"/>
              <w:right w:val="single" w:sz="4" w:space="0" w:color="auto"/>
            </w:tcBorders>
            <w:shd w:val="clear" w:color="000000" w:fill="FCD5B4"/>
            <w:vAlign w:val="bottom"/>
            <w:hideMark/>
          </w:tcPr>
          <w:p w14:paraId="3203C87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2F583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158635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6E8CC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C0436E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8BBCC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7A729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2EE8B4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462F77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BD738B" w14:textId="77777777" w:rsidR="00F71A0F" w:rsidRPr="00F71A0F" w:rsidRDefault="00F71A0F" w:rsidP="00F71A0F">
            <w:pPr>
              <w:rPr>
                <w:rFonts w:ascii="Times New Roman" w:hAnsi="Times New Roman"/>
                <w:sz w:val="20"/>
                <w:szCs w:val="20"/>
                <w:lang w:val="es-BO" w:eastAsia="es-BO"/>
              </w:rPr>
            </w:pPr>
          </w:p>
        </w:tc>
      </w:tr>
      <w:tr w:rsidR="00F71A0F" w:rsidRPr="00F71A0F" w14:paraId="56B08C2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D0A61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136</w:t>
            </w:r>
          </w:p>
        </w:tc>
        <w:tc>
          <w:tcPr>
            <w:tcW w:w="1953" w:type="dxa"/>
            <w:tcBorders>
              <w:top w:val="nil"/>
              <w:left w:val="nil"/>
              <w:bottom w:val="single" w:sz="4" w:space="0" w:color="auto"/>
              <w:right w:val="single" w:sz="4" w:space="0" w:color="auto"/>
            </w:tcBorders>
            <w:shd w:val="clear" w:color="000000" w:fill="FFFFFF"/>
            <w:vAlign w:val="bottom"/>
            <w:hideMark/>
          </w:tcPr>
          <w:p w14:paraId="3246302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JOAQUIN (BENI)</w:t>
            </w:r>
          </w:p>
        </w:tc>
        <w:tc>
          <w:tcPr>
            <w:tcW w:w="848" w:type="dxa"/>
            <w:tcBorders>
              <w:top w:val="nil"/>
              <w:left w:val="nil"/>
              <w:bottom w:val="single" w:sz="4" w:space="0" w:color="auto"/>
              <w:right w:val="single" w:sz="4" w:space="0" w:color="auto"/>
            </w:tcBorders>
            <w:shd w:val="clear" w:color="000000" w:fill="FCD5B4"/>
            <w:vAlign w:val="bottom"/>
            <w:hideMark/>
          </w:tcPr>
          <w:p w14:paraId="49B1722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7507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FBDED0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3C29B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31A614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613837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A64F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8553B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8C7104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C75FBD" w14:textId="77777777" w:rsidR="00F71A0F" w:rsidRPr="00F71A0F" w:rsidRDefault="00F71A0F" w:rsidP="00F71A0F">
            <w:pPr>
              <w:rPr>
                <w:rFonts w:ascii="Times New Roman" w:hAnsi="Times New Roman"/>
                <w:sz w:val="20"/>
                <w:szCs w:val="20"/>
                <w:lang w:val="es-BO" w:eastAsia="es-BO"/>
              </w:rPr>
            </w:pPr>
          </w:p>
        </w:tc>
      </w:tr>
      <w:tr w:rsidR="00F71A0F" w:rsidRPr="00F71A0F" w14:paraId="3818A47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FCD0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137</w:t>
            </w:r>
          </w:p>
        </w:tc>
        <w:tc>
          <w:tcPr>
            <w:tcW w:w="1953" w:type="dxa"/>
            <w:tcBorders>
              <w:top w:val="nil"/>
              <w:left w:val="nil"/>
              <w:bottom w:val="single" w:sz="4" w:space="0" w:color="auto"/>
              <w:right w:val="single" w:sz="4" w:space="0" w:color="auto"/>
            </w:tcBorders>
            <w:shd w:val="clear" w:color="000000" w:fill="FFFFFF"/>
            <w:vAlign w:val="bottom"/>
            <w:hideMark/>
          </w:tcPr>
          <w:p w14:paraId="76CC9BF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JUÁN DEL MUTUM SCRZ</w:t>
            </w:r>
          </w:p>
        </w:tc>
        <w:tc>
          <w:tcPr>
            <w:tcW w:w="848" w:type="dxa"/>
            <w:tcBorders>
              <w:top w:val="nil"/>
              <w:left w:val="nil"/>
              <w:bottom w:val="single" w:sz="4" w:space="0" w:color="auto"/>
              <w:right w:val="single" w:sz="4" w:space="0" w:color="auto"/>
            </w:tcBorders>
            <w:shd w:val="clear" w:color="000000" w:fill="FCD5B4"/>
            <w:vAlign w:val="bottom"/>
            <w:hideMark/>
          </w:tcPr>
          <w:p w14:paraId="2288C96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4A30007"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C4512A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E9E2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B5FEF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C0247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E7565E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D42E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EF9A92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DA69C6" w14:textId="77777777" w:rsidR="00F71A0F" w:rsidRPr="00F71A0F" w:rsidRDefault="00F71A0F" w:rsidP="00F71A0F">
            <w:pPr>
              <w:rPr>
                <w:rFonts w:ascii="Times New Roman" w:hAnsi="Times New Roman"/>
                <w:sz w:val="20"/>
                <w:szCs w:val="20"/>
                <w:lang w:val="es-BO" w:eastAsia="es-BO"/>
              </w:rPr>
            </w:pPr>
          </w:p>
        </w:tc>
      </w:tr>
      <w:tr w:rsidR="00F71A0F" w:rsidRPr="00F71A0F" w14:paraId="28D4661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6AA4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138</w:t>
            </w:r>
          </w:p>
        </w:tc>
        <w:tc>
          <w:tcPr>
            <w:tcW w:w="1953" w:type="dxa"/>
            <w:tcBorders>
              <w:top w:val="nil"/>
              <w:left w:val="nil"/>
              <w:bottom w:val="single" w:sz="4" w:space="0" w:color="auto"/>
              <w:right w:val="single" w:sz="4" w:space="0" w:color="auto"/>
            </w:tcBorders>
            <w:shd w:val="clear" w:color="000000" w:fill="FFFFFF"/>
            <w:vAlign w:val="bottom"/>
            <w:hideMark/>
          </w:tcPr>
          <w:p w14:paraId="2A2653B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LORENZO (TARIJA)</w:t>
            </w:r>
          </w:p>
        </w:tc>
        <w:tc>
          <w:tcPr>
            <w:tcW w:w="848" w:type="dxa"/>
            <w:tcBorders>
              <w:top w:val="nil"/>
              <w:left w:val="nil"/>
              <w:bottom w:val="single" w:sz="4" w:space="0" w:color="auto"/>
              <w:right w:val="single" w:sz="4" w:space="0" w:color="auto"/>
            </w:tcBorders>
            <w:shd w:val="clear" w:color="000000" w:fill="FCD5B4"/>
            <w:vAlign w:val="bottom"/>
            <w:hideMark/>
          </w:tcPr>
          <w:p w14:paraId="1B67286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86518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EF2C53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85B88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5F043D0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A5FB4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AA6ADF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76B98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5C31E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7A0311" w14:textId="77777777" w:rsidR="00F71A0F" w:rsidRPr="00F71A0F" w:rsidRDefault="00F71A0F" w:rsidP="00F71A0F">
            <w:pPr>
              <w:rPr>
                <w:rFonts w:ascii="Times New Roman" w:hAnsi="Times New Roman"/>
                <w:sz w:val="20"/>
                <w:szCs w:val="20"/>
                <w:lang w:val="es-BO" w:eastAsia="es-BO"/>
              </w:rPr>
            </w:pPr>
          </w:p>
        </w:tc>
      </w:tr>
      <w:tr w:rsidR="00F71A0F" w:rsidRPr="00F71A0F" w14:paraId="253F8E2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5D3B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139</w:t>
            </w:r>
          </w:p>
        </w:tc>
        <w:tc>
          <w:tcPr>
            <w:tcW w:w="1953" w:type="dxa"/>
            <w:tcBorders>
              <w:top w:val="nil"/>
              <w:left w:val="nil"/>
              <w:bottom w:val="single" w:sz="4" w:space="0" w:color="auto"/>
              <w:right w:val="single" w:sz="4" w:space="0" w:color="auto"/>
            </w:tcBorders>
            <w:shd w:val="clear" w:color="000000" w:fill="FFFFFF"/>
            <w:vAlign w:val="bottom"/>
            <w:hideMark/>
          </w:tcPr>
          <w:p w14:paraId="4EC816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LUCAS (CHUQUISACA)</w:t>
            </w:r>
          </w:p>
        </w:tc>
        <w:tc>
          <w:tcPr>
            <w:tcW w:w="848" w:type="dxa"/>
            <w:tcBorders>
              <w:top w:val="nil"/>
              <w:left w:val="nil"/>
              <w:bottom w:val="single" w:sz="4" w:space="0" w:color="auto"/>
              <w:right w:val="single" w:sz="4" w:space="0" w:color="auto"/>
            </w:tcBorders>
            <w:shd w:val="clear" w:color="000000" w:fill="FCD5B4"/>
            <w:vAlign w:val="bottom"/>
            <w:hideMark/>
          </w:tcPr>
          <w:p w14:paraId="6D12EE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A5C6B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6A5126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BEDE5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663A36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780F91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9E1C50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512C5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61EA41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8A5084" w14:textId="77777777" w:rsidR="00F71A0F" w:rsidRPr="00F71A0F" w:rsidRDefault="00F71A0F" w:rsidP="00F71A0F">
            <w:pPr>
              <w:rPr>
                <w:rFonts w:ascii="Times New Roman" w:hAnsi="Times New Roman"/>
                <w:sz w:val="20"/>
                <w:szCs w:val="20"/>
                <w:lang w:val="es-BO" w:eastAsia="es-BO"/>
              </w:rPr>
            </w:pPr>
          </w:p>
        </w:tc>
      </w:tr>
      <w:tr w:rsidR="00F71A0F" w:rsidRPr="00F71A0F" w14:paraId="238C190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23C47F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140</w:t>
            </w:r>
          </w:p>
        </w:tc>
        <w:tc>
          <w:tcPr>
            <w:tcW w:w="1953" w:type="dxa"/>
            <w:tcBorders>
              <w:top w:val="nil"/>
              <w:left w:val="nil"/>
              <w:bottom w:val="single" w:sz="4" w:space="0" w:color="auto"/>
              <w:right w:val="single" w:sz="4" w:space="0" w:color="auto"/>
            </w:tcBorders>
            <w:shd w:val="clear" w:color="000000" w:fill="FFFFFF"/>
            <w:vAlign w:val="bottom"/>
            <w:hideMark/>
          </w:tcPr>
          <w:p w14:paraId="2DA220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MATIAS (SANTA CRUZ)</w:t>
            </w:r>
          </w:p>
        </w:tc>
        <w:tc>
          <w:tcPr>
            <w:tcW w:w="848" w:type="dxa"/>
            <w:tcBorders>
              <w:top w:val="nil"/>
              <w:left w:val="nil"/>
              <w:bottom w:val="single" w:sz="4" w:space="0" w:color="auto"/>
              <w:right w:val="single" w:sz="4" w:space="0" w:color="auto"/>
            </w:tcBorders>
            <w:shd w:val="clear" w:color="000000" w:fill="FCD5B4"/>
            <w:noWrap/>
            <w:vAlign w:val="bottom"/>
            <w:hideMark/>
          </w:tcPr>
          <w:p w14:paraId="3FBE2C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DACAEC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BA3A7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620BB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767A066"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D81691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8AA1AE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0D717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6BD397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531CFF" w14:textId="77777777" w:rsidR="00F71A0F" w:rsidRPr="00F71A0F" w:rsidRDefault="00F71A0F" w:rsidP="00F71A0F">
            <w:pPr>
              <w:rPr>
                <w:rFonts w:ascii="Times New Roman" w:hAnsi="Times New Roman"/>
                <w:sz w:val="20"/>
                <w:szCs w:val="20"/>
                <w:lang w:val="es-BO" w:eastAsia="es-BO"/>
              </w:rPr>
            </w:pPr>
          </w:p>
        </w:tc>
      </w:tr>
      <w:tr w:rsidR="00F71A0F" w:rsidRPr="00F71A0F" w14:paraId="2407964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A94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141</w:t>
            </w:r>
          </w:p>
        </w:tc>
        <w:tc>
          <w:tcPr>
            <w:tcW w:w="1953" w:type="dxa"/>
            <w:tcBorders>
              <w:top w:val="nil"/>
              <w:left w:val="nil"/>
              <w:bottom w:val="single" w:sz="4" w:space="0" w:color="auto"/>
              <w:right w:val="single" w:sz="4" w:space="0" w:color="auto"/>
            </w:tcBorders>
            <w:shd w:val="clear" w:color="000000" w:fill="FFFFFF"/>
            <w:vAlign w:val="bottom"/>
            <w:hideMark/>
          </w:tcPr>
          <w:p w14:paraId="08827462"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MIGUEL DE VELASCO(SANTA CRUZ)</w:t>
            </w:r>
          </w:p>
        </w:tc>
        <w:tc>
          <w:tcPr>
            <w:tcW w:w="848" w:type="dxa"/>
            <w:tcBorders>
              <w:top w:val="nil"/>
              <w:left w:val="nil"/>
              <w:bottom w:val="single" w:sz="4" w:space="0" w:color="auto"/>
              <w:right w:val="single" w:sz="4" w:space="0" w:color="auto"/>
            </w:tcBorders>
            <w:shd w:val="clear" w:color="000000" w:fill="FCD5B4"/>
            <w:vAlign w:val="bottom"/>
            <w:hideMark/>
          </w:tcPr>
          <w:p w14:paraId="0FB78A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F38D6C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93EB3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B307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22448C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50926C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B217F6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2072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AE77FE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E231C74" w14:textId="77777777" w:rsidR="00F71A0F" w:rsidRPr="00F71A0F" w:rsidRDefault="00F71A0F" w:rsidP="00F71A0F">
            <w:pPr>
              <w:rPr>
                <w:rFonts w:ascii="Times New Roman" w:hAnsi="Times New Roman"/>
                <w:sz w:val="20"/>
                <w:szCs w:val="20"/>
                <w:lang w:val="es-BO" w:eastAsia="es-BO"/>
              </w:rPr>
            </w:pPr>
          </w:p>
        </w:tc>
      </w:tr>
      <w:tr w:rsidR="00F71A0F" w:rsidRPr="00F71A0F" w14:paraId="0EE4C00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21D4A0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142</w:t>
            </w:r>
          </w:p>
        </w:tc>
        <w:tc>
          <w:tcPr>
            <w:tcW w:w="1953" w:type="dxa"/>
            <w:tcBorders>
              <w:top w:val="nil"/>
              <w:left w:val="nil"/>
              <w:bottom w:val="single" w:sz="4" w:space="0" w:color="auto"/>
              <w:right w:val="single" w:sz="4" w:space="0" w:color="auto"/>
            </w:tcBorders>
            <w:shd w:val="clear" w:color="000000" w:fill="FFFFFF"/>
            <w:vAlign w:val="bottom"/>
            <w:hideMark/>
          </w:tcPr>
          <w:p w14:paraId="48AD00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PABLO (BENI)</w:t>
            </w:r>
          </w:p>
        </w:tc>
        <w:tc>
          <w:tcPr>
            <w:tcW w:w="848" w:type="dxa"/>
            <w:tcBorders>
              <w:top w:val="nil"/>
              <w:left w:val="nil"/>
              <w:bottom w:val="single" w:sz="4" w:space="0" w:color="auto"/>
              <w:right w:val="single" w:sz="4" w:space="0" w:color="auto"/>
            </w:tcBorders>
            <w:shd w:val="clear" w:color="000000" w:fill="FCD5B4"/>
            <w:vAlign w:val="bottom"/>
            <w:hideMark/>
          </w:tcPr>
          <w:p w14:paraId="2FEF62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DAA69D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DABE7E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6ED42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70E5CA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045D4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B7AA5F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B3E9B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EEA65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70E3ED" w14:textId="77777777" w:rsidR="00F71A0F" w:rsidRPr="00F71A0F" w:rsidRDefault="00F71A0F" w:rsidP="00F71A0F">
            <w:pPr>
              <w:rPr>
                <w:rFonts w:ascii="Times New Roman" w:hAnsi="Times New Roman"/>
                <w:sz w:val="20"/>
                <w:szCs w:val="20"/>
                <w:lang w:val="es-BO" w:eastAsia="es-BO"/>
              </w:rPr>
            </w:pPr>
          </w:p>
        </w:tc>
      </w:tr>
      <w:tr w:rsidR="00F71A0F" w:rsidRPr="00F71A0F" w14:paraId="117C114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8A7D0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143</w:t>
            </w:r>
          </w:p>
        </w:tc>
        <w:tc>
          <w:tcPr>
            <w:tcW w:w="1953" w:type="dxa"/>
            <w:tcBorders>
              <w:top w:val="nil"/>
              <w:left w:val="nil"/>
              <w:bottom w:val="single" w:sz="4" w:space="0" w:color="auto"/>
              <w:right w:val="single" w:sz="4" w:space="0" w:color="auto"/>
            </w:tcBorders>
            <w:shd w:val="clear" w:color="000000" w:fill="FFFFFF"/>
            <w:vAlign w:val="bottom"/>
            <w:hideMark/>
          </w:tcPr>
          <w:p w14:paraId="590785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PABLO DE TIQUINA (LA PAZ)</w:t>
            </w:r>
          </w:p>
        </w:tc>
        <w:tc>
          <w:tcPr>
            <w:tcW w:w="848" w:type="dxa"/>
            <w:tcBorders>
              <w:top w:val="nil"/>
              <w:left w:val="nil"/>
              <w:bottom w:val="single" w:sz="4" w:space="0" w:color="auto"/>
              <w:right w:val="single" w:sz="4" w:space="0" w:color="auto"/>
            </w:tcBorders>
            <w:shd w:val="clear" w:color="000000" w:fill="FCD5B4"/>
            <w:vAlign w:val="bottom"/>
            <w:hideMark/>
          </w:tcPr>
          <w:p w14:paraId="10A57BD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8DBE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3CF401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0DA08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97EE4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A9D43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E3675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47CA7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F2FB60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468546F" w14:textId="77777777" w:rsidR="00F71A0F" w:rsidRPr="00F71A0F" w:rsidRDefault="00F71A0F" w:rsidP="00F71A0F">
            <w:pPr>
              <w:rPr>
                <w:rFonts w:ascii="Times New Roman" w:hAnsi="Times New Roman"/>
                <w:sz w:val="20"/>
                <w:szCs w:val="20"/>
                <w:lang w:val="es-BO" w:eastAsia="es-BO"/>
              </w:rPr>
            </w:pPr>
          </w:p>
        </w:tc>
      </w:tr>
      <w:tr w:rsidR="00F71A0F" w:rsidRPr="00F71A0F" w14:paraId="74E5C5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FAE7F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144</w:t>
            </w:r>
          </w:p>
        </w:tc>
        <w:tc>
          <w:tcPr>
            <w:tcW w:w="1953" w:type="dxa"/>
            <w:tcBorders>
              <w:top w:val="nil"/>
              <w:left w:val="nil"/>
              <w:bottom w:val="single" w:sz="4" w:space="0" w:color="auto"/>
              <w:right w:val="single" w:sz="4" w:space="0" w:color="auto"/>
            </w:tcBorders>
            <w:shd w:val="clear" w:color="000000" w:fill="FFFFFF"/>
            <w:vAlign w:val="bottom"/>
            <w:hideMark/>
          </w:tcPr>
          <w:p w14:paraId="445BFEE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PEDRO DE TIQUINA (LA PAZ)</w:t>
            </w:r>
          </w:p>
        </w:tc>
        <w:tc>
          <w:tcPr>
            <w:tcW w:w="848" w:type="dxa"/>
            <w:tcBorders>
              <w:top w:val="nil"/>
              <w:left w:val="nil"/>
              <w:bottom w:val="single" w:sz="4" w:space="0" w:color="auto"/>
              <w:right w:val="single" w:sz="4" w:space="0" w:color="auto"/>
            </w:tcBorders>
            <w:shd w:val="clear" w:color="000000" w:fill="FCD5B4"/>
            <w:vAlign w:val="bottom"/>
            <w:hideMark/>
          </w:tcPr>
          <w:p w14:paraId="184F7AA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C21271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EE68A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5E4F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61F295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480F8B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2D3759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5527F7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8F0C3C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92C6EA" w14:textId="77777777" w:rsidR="00F71A0F" w:rsidRPr="00F71A0F" w:rsidRDefault="00F71A0F" w:rsidP="00F71A0F">
            <w:pPr>
              <w:rPr>
                <w:rFonts w:ascii="Times New Roman" w:hAnsi="Times New Roman"/>
                <w:sz w:val="20"/>
                <w:szCs w:val="20"/>
                <w:lang w:val="es-BO" w:eastAsia="es-BO"/>
              </w:rPr>
            </w:pPr>
          </w:p>
        </w:tc>
      </w:tr>
      <w:tr w:rsidR="00F71A0F" w:rsidRPr="00F71A0F" w14:paraId="18F1904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E58F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145</w:t>
            </w:r>
          </w:p>
        </w:tc>
        <w:tc>
          <w:tcPr>
            <w:tcW w:w="1953" w:type="dxa"/>
            <w:tcBorders>
              <w:top w:val="nil"/>
              <w:left w:val="nil"/>
              <w:bottom w:val="single" w:sz="4" w:space="0" w:color="auto"/>
              <w:right w:val="single" w:sz="4" w:space="0" w:color="auto"/>
            </w:tcBorders>
            <w:shd w:val="clear" w:color="000000" w:fill="FFFFFF"/>
            <w:vAlign w:val="bottom"/>
            <w:hideMark/>
          </w:tcPr>
          <w:p w14:paraId="5AB45D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PEDRO (SANTA CRUZ)</w:t>
            </w:r>
          </w:p>
        </w:tc>
        <w:tc>
          <w:tcPr>
            <w:tcW w:w="848" w:type="dxa"/>
            <w:tcBorders>
              <w:top w:val="nil"/>
              <w:left w:val="nil"/>
              <w:bottom w:val="single" w:sz="4" w:space="0" w:color="auto"/>
              <w:right w:val="single" w:sz="4" w:space="0" w:color="auto"/>
            </w:tcBorders>
            <w:shd w:val="clear" w:color="000000" w:fill="FCD5B4"/>
            <w:vAlign w:val="bottom"/>
            <w:hideMark/>
          </w:tcPr>
          <w:p w14:paraId="54869C6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B2B38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41F42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5175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61E4B9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345E23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B03A7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63526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08A4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6A1D191" w14:textId="77777777" w:rsidR="00F71A0F" w:rsidRPr="00F71A0F" w:rsidRDefault="00F71A0F" w:rsidP="00F71A0F">
            <w:pPr>
              <w:rPr>
                <w:rFonts w:ascii="Times New Roman" w:hAnsi="Times New Roman"/>
                <w:sz w:val="20"/>
                <w:szCs w:val="20"/>
                <w:lang w:val="es-BO" w:eastAsia="es-BO"/>
              </w:rPr>
            </w:pPr>
          </w:p>
        </w:tc>
      </w:tr>
      <w:tr w:rsidR="00F71A0F" w:rsidRPr="00F71A0F" w14:paraId="4BB0ACB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638BD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146</w:t>
            </w:r>
          </w:p>
        </w:tc>
        <w:tc>
          <w:tcPr>
            <w:tcW w:w="1953" w:type="dxa"/>
            <w:tcBorders>
              <w:top w:val="nil"/>
              <w:left w:val="nil"/>
              <w:bottom w:val="single" w:sz="4" w:space="0" w:color="auto"/>
              <w:right w:val="single" w:sz="4" w:space="0" w:color="auto"/>
            </w:tcBorders>
            <w:shd w:val="clear" w:color="000000" w:fill="FFFFFF"/>
            <w:vAlign w:val="bottom"/>
            <w:hideMark/>
          </w:tcPr>
          <w:p w14:paraId="49BD2DFA"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SAN PEDRO DE BUENAVISTA (POTOSI)</w:t>
            </w:r>
          </w:p>
        </w:tc>
        <w:tc>
          <w:tcPr>
            <w:tcW w:w="848" w:type="dxa"/>
            <w:tcBorders>
              <w:top w:val="nil"/>
              <w:left w:val="nil"/>
              <w:bottom w:val="single" w:sz="4" w:space="0" w:color="auto"/>
              <w:right w:val="single" w:sz="4" w:space="0" w:color="auto"/>
            </w:tcBorders>
            <w:shd w:val="clear" w:color="000000" w:fill="FCD5B4"/>
            <w:vAlign w:val="bottom"/>
            <w:hideMark/>
          </w:tcPr>
          <w:p w14:paraId="79999B1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4E0E3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7748C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52FCC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5C79B1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25956E9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C14B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28534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B2FEB1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85A4FB5" w14:textId="77777777" w:rsidR="00F71A0F" w:rsidRPr="00F71A0F" w:rsidRDefault="00F71A0F" w:rsidP="00F71A0F">
            <w:pPr>
              <w:rPr>
                <w:rFonts w:ascii="Times New Roman" w:hAnsi="Times New Roman"/>
                <w:sz w:val="20"/>
                <w:szCs w:val="20"/>
                <w:lang w:val="es-BO" w:eastAsia="es-BO"/>
              </w:rPr>
            </w:pPr>
          </w:p>
        </w:tc>
      </w:tr>
      <w:tr w:rsidR="00F71A0F" w:rsidRPr="00F71A0F" w14:paraId="59DB5B2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3DFD4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147</w:t>
            </w:r>
          </w:p>
        </w:tc>
        <w:tc>
          <w:tcPr>
            <w:tcW w:w="1953" w:type="dxa"/>
            <w:tcBorders>
              <w:top w:val="nil"/>
              <w:left w:val="nil"/>
              <w:bottom w:val="single" w:sz="4" w:space="0" w:color="auto"/>
              <w:right w:val="single" w:sz="4" w:space="0" w:color="auto"/>
            </w:tcBorders>
            <w:shd w:val="clear" w:color="000000" w:fill="FFFFFF"/>
            <w:vAlign w:val="bottom"/>
            <w:hideMark/>
          </w:tcPr>
          <w:p w14:paraId="4CED1C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RAFAEL (SANTA CRUZ)</w:t>
            </w:r>
          </w:p>
        </w:tc>
        <w:tc>
          <w:tcPr>
            <w:tcW w:w="848" w:type="dxa"/>
            <w:tcBorders>
              <w:top w:val="nil"/>
              <w:left w:val="nil"/>
              <w:bottom w:val="single" w:sz="4" w:space="0" w:color="auto"/>
              <w:right w:val="single" w:sz="4" w:space="0" w:color="auto"/>
            </w:tcBorders>
            <w:shd w:val="clear" w:color="000000" w:fill="FCD5B4"/>
            <w:vAlign w:val="bottom"/>
            <w:hideMark/>
          </w:tcPr>
          <w:p w14:paraId="3F57FA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D440D8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6C7E38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D70E3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ED097B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3595B9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61C73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C950F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D74AFF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8F05BA" w14:textId="77777777" w:rsidR="00F71A0F" w:rsidRPr="00F71A0F" w:rsidRDefault="00F71A0F" w:rsidP="00F71A0F">
            <w:pPr>
              <w:rPr>
                <w:rFonts w:ascii="Times New Roman" w:hAnsi="Times New Roman"/>
                <w:sz w:val="20"/>
                <w:szCs w:val="20"/>
                <w:lang w:val="es-BO" w:eastAsia="es-BO"/>
              </w:rPr>
            </w:pPr>
          </w:p>
        </w:tc>
      </w:tr>
      <w:tr w:rsidR="00F71A0F" w:rsidRPr="00F71A0F" w14:paraId="45255A7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F43E1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148</w:t>
            </w:r>
          </w:p>
        </w:tc>
        <w:tc>
          <w:tcPr>
            <w:tcW w:w="1953" w:type="dxa"/>
            <w:tcBorders>
              <w:top w:val="nil"/>
              <w:left w:val="nil"/>
              <w:bottom w:val="single" w:sz="4" w:space="0" w:color="auto"/>
              <w:right w:val="single" w:sz="4" w:space="0" w:color="auto"/>
            </w:tcBorders>
            <w:shd w:val="clear" w:color="000000" w:fill="FFFFFF"/>
            <w:vAlign w:val="bottom"/>
            <w:hideMark/>
          </w:tcPr>
          <w:p w14:paraId="7A2BBD4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RAMON (BENI)</w:t>
            </w:r>
          </w:p>
        </w:tc>
        <w:tc>
          <w:tcPr>
            <w:tcW w:w="848" w:type="dxa"/>
            <w:tcBorders>
              <w:top w:val="nil"/>
              <w:left w:val="nil"/>
              <w:bottom w:val="single" w:sz="4" w:space="0" w:color="auto"/>
              <w:right w:val="single" w:sz="4" w:space="0" w:color="auto"/>
            </w:tcBorders>
            <w:shd w:val="clear" w:color="000000" w:fill="FCD5B4"/>
            <w:vAlign w:val="bottom"/>
            <w:hideMark/>
          </w:tcPr>
          <w:p w14:paraId="7B0A47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46DB3A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F922A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56984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C186EA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05925A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7073C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B9CA4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36D15E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AED8573" w14:textId="77777777" w:rsidR="00F71A0F" w:rsidRPr="00F71A0F" w:rsidRDefault="00F71A0F" w:rsidP="00F71A0F">
            <w:pPr>
              <w:rPr>
                <w:rFonts w:ascii="Times New Roman" w:hAnsi="Times New Roman"/>
                <w:sz w:val="20"/>
                <w:szCs w:val="20"/>
                <w:lang w:val="es-BO" w:eastAsia="es-BO"/>
              </w:rPr>
            </w:pPr>
          </w:p>
        </w:tc>
      </w:tr>
      <w:tr w:rsidR="00F71A0F" w:rsidRPr="00F71A0F" w14:paraId="0E4EC26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50CE2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149</w:t>
            </w:r>
          </w:p>
        </w:tc>
        <w:tc>
          <w:tcPr>
            <w:tcW w:w="1953" w:type="dxa"/>
            <w:tcBorders>
              <w:top w:val="nil"/>
              <w:left w:val="nil"/>
              <w:bottom w:val="single" w:sz="4" w:space="0" w:color="auto"/>
              <w:right w:val="single" w:sz="4" w:space="0" w:color="auto"/>
            </w:tcBorders>
            <w:shd w:val="clear" w:color="000000" w:fill="FFFFFF"/>
            <w:vAlign w:val="bottom"/>
            <w:hideMark/>
          </w:tcPr>
          <w:p w14:paraId="1A47C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SALVADOR (COCHABAMBA)</w:t>
            </w:r>
          </w:p>
        </w:tc>
        <w:tc>
          <w:tcPr>
            <w:tcW w:w="848" w:type="dxa"/>
            <w:tcBorders>
              <w:top w:val="nil"/>
              <w:left w:val="nil"/>
              <w:bottom w:val="single" w:sz="4" w:space="0" w:color="auto"/>
              <w:right w:val="single" w:sz="4" w:space="0" w:color="auto"/>
            </w:tcBorders>
            <w:shd w:val="clear" w:color="000000" w:fill="FCD5B4"/>
            <w:noWrap/>
            <w:vAlign w:val="bottom"/>
            <w:hideMark/>
          </w:tcPr>
          <w:p w14:paraId="4E02EB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11E5D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505A6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4CED4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DC0ECD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D4A32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281DAD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AB408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7BC8CC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77212FA" w14:textId="77777777" w:rsidR="00F71A0F" w:rsidRPr="00F71A0F" w:rsidRDefault="00F71A0F" w:rsidP="00F71A0F">
            <w:pPr>
              <w:rPr>
                <w:rFonts w:ascii="Times New Roman" w:hAnsi="Times New Roman"/>
                <w:sz w:val="20"/>
                <w:szCs w:val="20"/>
                <w:lang w:val="es-BO" w:eastAsia="es-BO"/>
              </w:rPr>
            </w:pPr>
          </w:p>
        </w:tc>
      </w:tr>
      <w:tr w:rsidR="00F71A0F" w:rsidRPr="00F71A0F" w14:paraId="0DA85F4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8400F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150</w:t>
            </w:r>
          </w:p>
        </w:tc>
        <w:tc>
          <w:tcPr>
            <w:tcW w:w="1953" w:type="dxa"/>
            <w:tcBorders>
              <w:top w:val="nil"/>
              <w:left w:val="nil"/>
              <w:bottom w:val="single" w:sz="4" w:space="0" w:color="auto"/>
              <w:right w:val="single" w:sz="4" w:space="0" w:color="auto"/>
            </w:tcBorders>
            <w:shd w:val="clear" w:color="000000" w:fill="FFFFFF"/>
            <w:vAlign w:val="bottom"/>
            <w:hideMark/>
          </w:tcPr>
          <w:p w14:paraId="2925FBF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SANANDITA (TARIJA)</w:t>
            </w:r>
          </w:p>
        </w:tc>
        <w:tc>
          <w:tcPr>
            <w:tcW w:w="848" w:type="dxa"/>
            <w:tcBorders>
              <w:top w:val="nil"/>
              <w:left w:val="nil"/>
              <w:bottom w:val="single" w:sz="4" w:space="0" w:color="auto"/>
              <w:right w:val="single" w:sz="4" w:space="0" w:color="auto"/>
            </w:tcBorders>
            <w:shd w:val="clear" w:color="000000" w:fill="FCD5B4"/>
            <w:vAlign w:val="bottom"/>
            <w:hideMark/>
          </w:tcPr>
          <w:p w14:paraId="314107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6C11DF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9A83B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605D0E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82C408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B54D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A5C67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F46C1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CE363C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A77B6B0" w14:textId="77777777" w:rsidR="00F71A0F" w:rsidRPr="00F71A0F" w:rsidRDefault="00F71A0F" w:rsidP="00F71A0F">
            <w:pPr>
              <w:rPr>
                <w:rFonts w:ascii="Times New Roman" w:hAnsi="Times New Roman"/>
                <w:sz w:val="20"/>
                <w:szCs w:val="20"/>
                <w:lang w:val="es-BO" w:eastAsia="es-BO"/>
              </w:rPr>
            </w:pPr>
          </w:p>
        </w:tc>
      </w:tr>
      <w:tr w:rsidR="00F71A0F" w:rsidRPr="00F71A0F" w14:paraId="22074C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F5BB20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151</w:t>
            </w:r>
          </w:p>
        </w:tc>
        <w:tc>
          <w:tcPr>
            <w:tcW w:w="1953" w:type="dxa"/>
            <w:tcBorders>
              <w:top w:val="nil"/>
              <w:left w:val="nil"/>
              <w:bottom w:val="single" w:sz="4" w:space="0" w:color="auto"/>
              <w:right w:val="single" w:sz="4" w:space="0" w:color="auto"/>
            </w:tcBorders>
            <w:shd w:val="clear" w:color="000000" w:fill="FFFFFF"/>
            <w:vAlign w:val="bottom"/>
            <w:hideMark/>
          </w:tcPr>
          <w:p w14:paraId="4BC9C0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ANA DE YACUMA (BENI)</w:t>
            </w:r>
          </w:p>
        </w:tc>
        <w:tc>
          <w:tcPr>
            <w:tcW w:w="848" w:type="dxa"/>
            <w:tcBorders>
              <w:top w:val="nil"/>
              <w:left w:val="nil"/>
              <w:bottom w:val="single" w:sz="4" w:space="0" w:color="auto"/>
              <w:right w:val="single" w:sz="4" w:space="0" w:color="auto"/>
            </w:tcBorders>
            <w:shd w:val="clear" w:color="000000" w:fill="FCD5B4"/>
            <w:vAlign w:val="bottom"/>
            <w:hideMark/>
          </w:tcPr>
          <w:p w14:paraId="15DEBEC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D492A1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ADF7EE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135A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vAlign w:val="bottom"/>
            <w:hideMark/>
          </w:tcPr>
          <w:p w14:paraId="0075560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072A45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918386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13800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0C7AD80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FBE491A" w14:textId="77777777" w:rsidR="00F71A0F" w:rsidRPr="00F71A0F" w:rsidRDefault="00F71A0F" w:rsidP="00F71A0F">
            <w:pPr>
              <w:rPr>
                <w:rFonts w:ascii="Times New Roman" w:hAnsi="Times New Roman"/>
                <w:sz w:val="20"/>
                <w:szCs w:val="20"/>
                <w:lang w:val="es-BO" w:eastAsia="es-BO"/>
              </w:rPr>
            </w:pPr>
          </w:p>
        </w:tc>
      </w:tr>
      <w:tr w:rsidR="00F71A0F" w:rsidRPr="00F71A0F" w14:paraId="6EB1BC0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CFB88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152</w:t>
            </w:r>
          </w:p>
        </w:tc>
        <w:tc>
          <w:tcPr>
            <w:tcW w:w="1953" w:type="dxa"/>
            <w:tcBorders>
              <w:top w:val="nil"/>
              <w:left w:val="nil"/>
              <w:bottom w:val="single" w:sz="4" w:space="0" w:color="auto"/>
              <w:right w:val="single" w:sz="4" w:space="0" w:color="auto"/>
            </w:tcBorders>
            <w:shd w:val="clear" w:color="000000" w:fill="FFFFFF"/>
            <w:vAlign w:val="bottom"/>
            <w:hideMark/>
          </w:tcPr>
          <w:p w14:paraId="28BEA9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RITA (LA PAZ)</w:t>
            </w:r>
          </w:p>
        </w:tc>
        <w:tc>
          <w:tcPr>
            <w:tcW w:w="848" w:type="dxa"/>
            <w:tcBorders>
              <w:top w:val="nil"/>
              <w:left w:val="nil"/>
              <w:bottom w:val="single" w:sz="4" w:space="0" w:color="auto"/>
              <w:right w:val="single" w:sz="4" w:space="0" w:color="auto"/>
            </w:tcBorders>
            <w:shd w:val="clear" w:color="000000" w:fill="FCD5B4"/>
            <w:vAlign w:val="bottom"/>
            <w:hideMark/>
          </w:tcPr>
          <w:p w14:paraId="3589DDE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51314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7FEB3F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4A534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B69E17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7FBC3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088496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77627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AC8D88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26EF29" w14:textId="77777777" w:rsidR="00F71A0F" w:rsidRPr="00F71A0F" w:rsidRDefault="00F71A0F" w:rsidP="00F71A0F">
            <w:pPr>
              <w:rPr>
                <w:rFonts w:ascii="Times New Roman" w:hAnsi="Times New Roman"/>
                <w:sz w:val="20"/>
                <w:szCs w:val="20"/>
                <w:lang w:val="es-BO" w:eastAsia="es-BO"/>
              </w:rPr>
            </w:pPr>
          </w:p>
        </w:tc>
      </w:tr>
      <w:tr w:rsidR="00F71A0F" w:rsidRPr="00F71A0F" w14:paraId="1EFACAA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8650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153</w:t>
            </w:r>
          </w:p>
        </w:tc>
        <w:tc>
          <w:tcPr>
            <w:tcW w:w="1953" w:type="dxa"/>
            <w:tcBorders>
              <w:top w:val="nil"/>
              <w:left w:val="nil"/>
              <w:bottom w:val="single" w:sz="4" w:space="0" w:color="auto"/>
              <w:right w:val="single" w:sz="4" w:space="0" w:color="auto"/>
            </w:tcBorders>
            <w:shd w:val="clear" w:color="000000" w:fill="FFFFFF"/>
            <w:vAlign w:val="bottom"/>
            <w:hideMark/>
          </w:tcPr>
          <w:p w14:paraId="42CA113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ROSA (ORURO)</w:t>
            </w:r>
          </w:p>
        </w:tc>
        <w:tc>
          <w:tcPr>
            <w:tcW w:w="848" w:type="dxa"/>
            <w:tcBorders>
              <w:top w:val="nil"/>
              <w:left w:val="nil"/>
              <w:bottom w:val="single" w:sz="4" w:space="0" w:color="auto"/>
              <w:right w:val="single" w:sz="4" w:space="0" w:color="auto"/>
            </w:tcBorders>
            <w:shd w:val="clear" w:color="000000" w:fill="FCD5B4"/>
            <w:vAlign w:val="bottom"/>
            <w:hideMark/>
          </w:tcPr>
          <w:p w14:paraId="5D02597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2F342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3F1652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C396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07D822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9F5FA4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C8FBB9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11CF1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E5CB98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645CDF3" w14:textId="77777777" w:rsidR="00F71A0F" w:rsidRPr="00F71A0F" w:rsidRDefault="00F71A0F" w:rsidP="00F71A0F">
            <w:pPr>
              <w:rPr>
                <w:rFonts w:ascii="Times New Roman" w:hAnsi="Times New Roman"/>
                <w:sz w:val="20"/>
                <w:szCs w:val="20"/>
                <w:lang w:val="es-BO" w:eastAsia="es-BO"/>
              </w:rPr>
            </w:pPr>
          </w:p>
        </w:tc>
      </w:tr>
      <w:tr w:rsidR="00F71A0F" w:rsidRPr="00F71A0F" w14:paraId="6316A06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63E42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154</w:t>
            </w:r>
          </w:p>
        </w:tc>
        <w:tc>
          <w:tcPr>
            <w:tcW w:w="1953" w:type="dxa"/>
            <w:tcBorders>
              <w:top w:val="nil"/>
              <w:left w:val="nil"/>
              <w:bottom w:val="single" w:sz="4" w:space="0" w:color="auto"/>
              <w:right w:val="single" w:sz="4" w:space="0" w:color="auto"/>
            </w:tcBorders>
            <w:shd w:val="clear" w:color="000000" w:fill="FFFFFF"/>
            <w:vAlign w:val="bottom"/>
            <w:hideMark/>
          </w:tcPr>
          <w:p w14:paraId="6D7D0DA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ROSA (SANTA CRUZ)</w:t>
            </w:r>
          </w:p>
        </w:tc>
        <w:tc>
          <w:tcPr>
            <w:tcW w:w="848" w:type="dxa"/>
            <w:tcBorders>
              <w:top w:val="nil"/>
              <w:left w:val="nil"/>
              <w:bottom w:val="single" w:sz="4" w:space="0" w:color="auto"/>
              <w:right w:val="single" w:sz="4" w:space="0" w:color="auto"/>
            </w:tcBorders>
            <w:shd w:val="clear" w:color="000000" w:fill="FCD5B4"/>
            <w:vAlign w:val="bottom"/>
            <w:hideMark/>
          </w:tcPr>
          <w:p w14:paraId="718111E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F980C0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133FC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88305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588CF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C9D0F2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05B78D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381EA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3FDF11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1725ED" w14:textId="77777777" w:rsidR="00F71A0F" w:rsidRPr="00F71A0F" w:rsidRDefault="00F71A0F" w:rsidP="00F71A0F">
            <w:pPr>
              <w:rPr>
                <w:rFonts w:ascii="Times New Roman" w:hAnsi="Times New Roman"/>
                <w:sz w:val="20"/>
                <w:szCs w:val="20"/>
                <w:lang w:val="es-BO" w:eastAsia="es-BO"/>
              </w:rPr>
            </w:pPr>
          </w:p>
        </w:tc>
      </w:tr>
      <w:tr w:rsidR="00F71A0F" w:rsidRPr="00F71A0F" w14:paraId="0ACF8F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6148F2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155</w:t>
            </w:r>
          </w:p>
        </w:tc>
        <w:tc>
          <w:tcPr>
            <w:tcW w:w="1953" w:type="dxa"/>
            <w:tcBorders>
              <w:top w:val="nil"/>
              <w:left w:val="nil"/>
              <w:bottom w:val="single" w:sz="4" w:space="0" w:color="auto"/>
              <w:right w:val="single" w:sz="4" w:space="0" w:color="auto"/>
            </w:tcBorders>
            <w:shd w:val="clear" w:color="000000" w:fill="FFFFFF"/>
            <w:vAlign w:val="bottom"/>
            <w:hideMark/>
          </w:tcPr>
          <w:p w14:paraId="0DC5593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SEVILLA EST. (POTOSI)</w:t>
            </w:r>
          </w:p>
        </w:tc>
        <w:tc>
          <w:tcPr>
            <w:tcW w:w="848" w:type="dxa"/>
            <w:tcBorders>
              <w:top w:val="nil"/>
              <w:left w:val="nil"/>
              <w:bottom w:val="single" w:sz="4" w:space="0" w:color="auto"/>
              <w:right w:val="single" w:sz="4" w:space="0" w:color="auto"/>
            </w:tcBorders>
            <w:shd w:val="clear" w:color="000000" w:fill="FCD5B4"/>
            <w:vAlign w:val="bottom"/>
            <w:hideMark/>
          </w:tcPr>
          <w:p w14:paraId="66FC38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0B607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0817C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8A1DD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A79DB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45A62C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2A8D2C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4FDE9D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1C004CE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293CA95" w14:textId="77777777" w:rsidR="00F71A0F" w:rsidRPr="00F71A0F" w:rsidRDefault="00F71A0F" w:rsidP="00F71A0F">
            <w:pPr>
              <w:rPr>
                <w:rFonts w:ascii="Times New Roman" w:hAnsi="Times New Roman"/>
                <w:sz w:val="20"/>
                <w:szCs w:val="20"/>
                <w:lang w:val="es-BO" w:eastAsia="es-BO"/>
              </w:rPr>
            </w:pPr>
          </w:p>
        </w:tc>
      </w:tr>
      <w:tr w:rsidR="00F71A0F" w:rsidRPr="00F71A0F" w14:paraId="46F5CBC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7C48F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156</w:t>
            </w:r>
          </w:p>
        </w:tc>
        <w:tc>
          <w:tcPr>
            <w:tcW w:w="1953" w:type="dxa"/>
            <w:tcBorders>
              <w:top w:val="nil"/>
              <w:left w:val="nil"/>
              <w:bottom w:val="single" w:sz="4" w:space="0" w:color="auto"/>
              <w:right w:val="single" w:sz="4" w:space="0" w:color="auto"/>
            </w:tcBorders>
            <w:shd w:val="clear" w:color="000000" w:fill="FFFFFF"/>
            <w:vAlign w:val="bottom"/>
            <w:hideMark/>
          </w:tcPr>
          <w:p w14:paraId="2ABE9D2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SICA SICA (CHUQUISACA)</w:t>
            </w:r>
          </w:p>
        </w:tc>
        <w:tc>
          <w:tcPr>
            <w:tcW w:w="848" w:type="dxa"/>
            <w:tcBorders>
              <w:top w:val="nil"/>
              <w:left w:val="nil"/>
              <w:bottom w:val="single" w:sz="4" w:space="0" w:color="auto"/>
              <w:right w:val="single" w:sz="4" w:space="0" w:color="auto"/>
            </w:tcBorders>
            <w:shd w:val="clear" w:color="000000" w:fill="FCD5B4"/>
            <w:noWrap/>
            <w:vAlign w:val="bottom"/>
            <w:hideMark/>
          </w:tcPr>
          <w:p w14:paraId="6D9F3A6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0916B5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CF0F3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38796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63A2F7E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E0DB2C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E9191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7988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E7313D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CDD874" w14:textId="77777777" w:rsidR="00F71A0F" w:rsidRPr="00F71A0F" w:rsidRDefault="00F71A0F" w:rsidP="00F71A0F">
            <w:pPr>
              <w:rPr>
                <w:rFonts w:ascii="Times New Roman" w:hAnsi="Times New Roman"/>
                <w:sz w:val="20"/>
                <w:szCs w:val="20"/>
                <w:lang w:val="es-BO" w:eastAsia="es-BO"/>
              </w:rPr>
            </w:pPr>
          </w:p>
        </w:tc>
      </w:tr>
      <w:tr w:rsidR="00F71A0F" w:rsidRPr="00F71A0F" w14:paraId="2F2EDAB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E988CC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157</w:t>
            </w:r>
          </w:p>
        </w:tc>
        <w:tc>
          <w:tcPr>
            <w:tcW w:w="1953" w:type="dxa"/>
            <w:tcBorders>
              <w:top w:val="nil"/>
              <w:left w:val="nil"/>
              <w:bottom w:val="single" w:sz="4" w:space="0" w:color="auto"/>
              <w:right w:val="single" w:sz="4" w:space="0" w:color="auto"/>
            </w:tcBorders>
            <w:shd w:val="clear" w:color="000000" w:fill="FFFFFF"/>
            <w:vAlign w:val="bottom"/>
            <w:hideMark/>
          </w:tcPr>
          <w:p w14:paraId="1D5E950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SILLAR (COCHABAMBA)</w:t>
            </w:r>
          </w:p>
        </w:tc>
        <w:tc>
          <w:tcPr>
            <w:tcW w:w="848" w:type="dxa"/>
            <w:tcBorders>
              <w:top w:val="nil"/>
              <w:left w:val="nil"/>
              <w:bottom w:val="single" w:sz="4" w:space="0" w:color="auto"/>
              <w:right w:val="single" w:sz="4" w:space="0" w:color="auto"/>
            </w:tcBorders>
            <w:shd w:val="clear" w:color="000000" w:fill="FCD5B4"/>
            <w:vAlign w:val="bottom"/>
            <w:hideMark/>
          </w:tcPr>
          <w:p w14:paraId="5088E1D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E4E132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441DBF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DA17FC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7AFF3B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24DD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65031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F34241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E59F3C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BEAF110" w14:textId="77777777" w:rsidR="00F71A0F" w:rsidRPr="00F71A0F" w:rsidRDefault="00F71A0F" w:rsidP="00F71A0F">
            <w:pPr>
              <w:rPr>
                <w:rFonts w:ascii="Times New Roman" w:hAnsi="Times New Roman"/>
                <w:sz w:val="20"/>
                <w:szCs w:val="20"/>
                <w:lang w:val="es-BO" w:eastAsia="es-BO"/>
              </w:rPr>
            </w:pPr>
          </w:p>
        </w:tc>
      </w:tr>
      <w:tr w:rsidR="00F71A0F" w:rsidRPr="00F71A0F" w14:paraId="4C05FB7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38A5C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158</w:t>
            </w:r>
          </w:p>
        </w:tc>
        <w:tc>
          <w:tcPr>
            <w:tcW w:w="1953" w:type="dxa"/>
            <w:tcBorders>
              <w:top w:val="nil"/>
              <w:left w:val="nil"/>
              <w:bottom w:val="single" w:sz="4" w:space="0" w:color="auto"/>
              <w:right w:val="single" w:sz="4" w:space="0" w:color="auto"/>
            </w:tcBorders>
            <w:shd w:val="clear" w:color="000000" w:fill="FFFFFF"/>
            <w:vAlign w:val="bottom"/>
            <w:hideMark/>
          </w:tcPr>
          <w:p w14:paraId="5DFC2A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SINCHI WAIRA</w:t>
            </w:r>
          </w:p>
        </w:tc>
        <w:tc>
          <w:tcPr>
            <w:tcW w:w="848" w:type="dxa"/>
            <w:tcBorders>
              <w:top w:val="nil"/>
              <w:left w:val="nil"/>
              <w:bottom w:val="single" w:sz="4" w:space="0" w:color="auto"/>
              <w:right w:val="single" w:sz="4" w:space="0" w:color="auto"/>
            </w:tcBorders>
            <w:shd w:val="clear" w:color="000000" w:fill="FCD5B4"/>
            <w:vAlign w:val="bottom"/>
            <w:hideMark/>
          </w:tcPr>
          <w:p w14:paraId="2DF002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BAB0D9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C36096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013149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091DA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C43A4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FBC99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B71C1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612B0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F89201" w14:textId="77777777" w:rsidR="00F71A0F" w:rsidRPr="00F71A0F" w:rsidRDefault="00F71A0F" w:rsidP="00F71A0F">
            <w:pPr>
              <w:rPr>
                <w:rFonts w:ascii="Times New Roman" w:hAnsi="Times New Roman"/>
                <w:sz w:val="20"/>
                <w:szCs w:val="20"/>
                <w:lang w:val="es-BO" w:eastAsia="es-BO"/>
              </w:rPr>
            </w:pPr>
          </w:p>
        </w:tc>
      </w:tr>
      <w:tr w:rsidR="00F71A0F" w:rsidRPr="00F71A0F" w14:paraId="7CAC145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C8BF8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159</w:t>
            </w:r>
          </w:p>
        </w:tc>
        <w:tc>
          <w:tcPr>
            <w:tcW w:w="1953" w:type="dxa"/>
            <w:tcBorders>
              <w:top w:val="nil"/>
              <w:left w:val="nil"/>
              <w:bottom w:val="single" w:sz="4" w:space="0" w:color="auto"/>
              <w:right w:val="single" w:sz="4" w:space="0" w:color="auto"/>
            </w:tcBorders>
            <w:shd w:val="clear" w:color="000000" w:fill="FFFFFF"/>
            <w:vAlign w:val="bottom"/>
            <w:hideMark/>
          </w:tcPr>
          <w:p w14:paraId="40B7773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SOPACHUY (CHUQUISACA)</w:t>
            </w:r>
          </w:p>
        </w:tc>
        <w:tc>
          <w:tcPr>
            <w:tcW w:w="848" w:type="dxa"/>
            <w:tcBorders>
              <w:top w:val="nil"/>
              <w:left w:val="nil"/>
              <w:bottom w:val="single" w:sz="4" w:space="0" w:color="auto"/>
              <w:right w:val="single" w:sz="4" w:space="0" w:color="auto"/>
            </w:tcBorders>
            <w:shd w:val="clear" w:color="000000" w:fill="FCD5B4"/>
            <w:vAlign w:val="bottom"/>
            <w:hideMark/>
          </w:tcPr>
          <w:p w14:paraId="596656A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617D37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B181A94"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C068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E84FDD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F0A38F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637D6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72958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822F54F"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9BFB4" w14:textId="77777777" w:rsidR="00F71A0F" w:rsidRPr="00F71A0F" w:rsidRDefault="00F71A0F" w:rsidP="00F71A0F">
            <w:pPr>
              <w:rPr>
                <w:rFonts w:ascii="Times New Roman" w:hAnsi="Times New Roman"/>
                <w:sz w:val="20"/>
                <w:szCs w:val="20"/>
                <w:lang w:val="es-BO" w:eastAsia="es-BO"/>
              </w:rPr>
            </w:pPr>
          </w:p>
        </w:tc>
      </w:tr>
      <w:tr w:rsidR="00F71A0F" w:rsidRPr="00F71A0F" w14:paraId="63D717FB"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09601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160</w:t>
            </w:r>
          </w:p>
        </w:tc>
        <w:tc>
          <w:tcPr>
            <w:tcW w:w="1953" w:type="dxa"/>
            <w:tcBorders>
              <w:top w:val="nil"/>
              <w:left w:val="nil"/>
              <w:bottom w:val="single" w:sz="4" w:space="0" w:color="auto"/>
              <w:right w:val="single" w:sz="4" w:space="0" w:color="auto"/>
            </w:tcBorders>
            <w:shd w:val="clear" w:color="000000" w:fill="FFFFFF"/>
            <w:vAlign w:val="bottom"/>
            <w:hideMark/>
          </w:tcPr>
          <w:p w14:paraId="45C6B9C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SORATA (LA PAZ)</w:t>
            </w:r>
          </w:p>
        </w:tc>
        <w:tc>
          <w:tcPr>
            <w:tcW w:w="848" w:type="dxa"/>
            <w:tcBorders>
              <w:top w:val="nil"/>
              <w:left w:val="nil"/>
              <w:bottom w:val="single" w:sz="4" w:space="0" w:color="auto"/>
              <w:right w:val="single" w:sz="4" w:space="0" w:color="auto"/>
            </w:tcBorders>
            <w:shd w:val="clear" w:color="000000" w:fill="FCD5B4"/>
            <w:vAlign w:val="bottom"/>
            <w:hideMark/>
          </w:tcPr>
          <w:p w14:paraId="73D186E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831C2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808665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54BBCE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599B4F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4C04E8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091995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CB461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F10C68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19D1FBA" w14:textId="77777777" w:rsidR="00F71A0F" w:rsidRPr="00F71A0F" w:rsidRDefault="00F71A0F" w:rsidP="00F71A0F">
            <w:pPr>
              <w:rPr>
                <w:rFonts w:ascii="Times New Roman" w:hAnsi="Times New Roman"/>
                <w:sz w:val="20"/>
                <w:szCs w:val="20"/>
                <w:lang w:val="es-BO" w:eastAsia="es-BO"/>
              </w:rPr>
            </w:pPr>
          </w:p>
        </w:tc>
      </w:tr>
      <w:tr w:rsidR="00F71A0F" w:rsidRPr="00F71A0F" w14:paraId="23F263C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BFEA3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161</w:t>
            </w:r>
          </w:p>
        </w:tc>
        <w:tc>
          <w:tcPr>
            <w:tcW w:w="1953" w:type="dxa"/>
            <w:tcBorders>
              <w:top w:val="nil"/>
              <w:left w:val="nil"/>
              <w:bottom w:val="single" w:sz="4" w:space="0" w:color="auto"/>
              <w:right w:val="single" w:sz="4" w:space="0" w:color="auto"/>
            </w:tcBorders>
            <w:shd w:val="clear" w:color="000000" w:fill="FFFFFF"/>
            <w:vAlign w:val="bottom"/>
            <w:hideMark/>
          </w:tcPr>
          <w:p w14:paraId="5689781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STA. ROSA DEL SARA (SCRZ)</w:t>
            </w:r>
          </w:p>
        </w:tc>
        <w:tc>
          <w:tcPr>
            <w:tcW w:w="848" w:type="dxa"/>
            <w:tcBorders>
              <w:top w:val="nil"/>
              <w:left w:val="nil"/>
              <w:bottom w:val="single" w:sz="4" w:space="0" w:color="auto"/>
              <w:right w:val="single" w:sz="4" w:space="0" w:color="auto"/>
            </w:tcBorders>
            <w:shd w:val="clear" w:color="000000" w:fill="FCD5B4"/>
            <w:vAlign w:val="bottom"/>
            <w:hideMark/>
          </w:tcPr>
          <w:p w14:paraId="72D07C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33C373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81EEBD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4B173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3CC646C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D95800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B5C86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78F52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5BDD2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40CC81" w14:textId="77777777" w:rsidR="00F71A0F" w:rsidRPr="00F71A0F" w:rsidRDefault="00F71A0F" w:rsidP="00F71A0F">
            <w:pPr>
              <w:rPr>
                <w:rFonts w:ascii="Times New Roman" w:hAnsi="Times New Roman"/>
                <w:sz w:val="20"/>
                <w:szCs w:val="20"/>
                <w:lang w:val="es-BO" w:eastAsia="es-BO"/>
              </w:rPr>
            </w:pPr>
          </w:p>
        </w:tc>
      </w:tr>
      <w:tr w:rsidR="00F71A0F" w:rsidRPr="00F71A0F" w14:paraId="6A51B9C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4EBA1E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162</w:t>
            </w:r>
          </w:p>
        </w:tc>
        <w:tc>
          <w:tcPr>
            <w:tcW w:w="1953" w:type="dxa"/>
            <w:tcBorders>
              <w:top w:val="nil"/>
              <w:left w:val="nil"/>
              <w:bottom w:val="single" w:sz="4" w:space="0" w:color="auto"/>
              <w:right w:val="single" w:sz="4" w:space="0" w:color="auto"/>
            </w:tcBorders>
            <w:shd w:val="clear" w:color="000000" w:fill="FFFFFF"/>
            <w:vAlign w:val="bottom"/>
            <w:hideMark/>
          </w:tcPr>
          <w:p w14:paraId="7EAE695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TAMBO QUEMADO (ORURO)</w:t>
            </w:r>
          </w:p>
        </w:tc>
        <w:tc>
          <w:tcPr>
            <w:tcW w:w="848" w:type="dxa"/>
            <w:tcBorders>
              <w:top w:val="nil"/>
              <w:left w:val="nil"/>
              <w:bottom w:val="single" w:sz="4" w:space="0" w:color="auto"/>
              <w:right w:val="single" w:sz="4" w:space="0" w:color="auto"/>
            </w:tcBorders>
            <w:shd w:val="clear" w:color="000000" w:fill="FCD5B4"/>
            <w:vAlign w:val="bottom"/>
            <w:hideMark/>
          </w:tcPr>
          <w:p w14:paraId="040B18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C42CB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8F569E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ECF74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2D6F3E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B58871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E4450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DCD7CB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F35AD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94D01FB" w14:textId="77777777" w:rsidR="00F71A0F" w:rsidRPr="00F71A0F" w:rsidRDefault="00F71A0F" w:rsidP="00F71A0F">
            <w:pPr>
              <w:rPr>
                <w:rFonts w:ascii="Times New Roman" w:hAnsi="Times New Roman"/>
                <w:sz w:val="20"/>
                <w:szCs w:val="20"/>
                <w:lang w:val="es-BO" w:eastAsia="es-BO"/>
              </w:rPr>
            </w:pPr>
          </w:p>
        </w:tc>
      </w:tr>
      <w:tr w:rsidR="00F71A0F" w:rsidRPr="00F71A0F" w14:paraId="15F21F6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51A9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163</w:t>
            </w:r>
          </w:p>
        </w:tc>
        <w:tc>
          <w:tcPr>
            <w:tcW w:w="1953" w:type="dxa"/>
            <w:tcBorders>
              <w:top w:val="nil"/>
              <w:left w:val="nil"/>
              <w:bottom w:val="single" w:sz="4" w:space="0" w:color="auto"/>
              <w:right w:val="single" w:sz="4" w:space="0" w:color="auto"/>
            </w:tcBorders>
            <w:shd w:val="clear" w:color="000000" w:fill="FFFFFF"/>
            <w:vAlign w:val="bottom"/>
            <w:hideMark/>
          </w:tcPr>
          <w:p w14:paraId="43D1ADD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TARATA (COCHABAMBA)</w:t>
            </w:r>
          </w:p>
        </w:tc>
        <w:tc>
          <w:tcPr>
            <w:tcW w:w="848" w:type="dxa"/>
            <w:tcBorders>
              <w:top w:val="nil"/>
              <w:left w:val="nil"/>
              <w:bottom w:val="single" w:sz="4" w:space="0" w:color="auto"/>
              <w:right w:val="single" w:sz="4" w:space="0" w:color="auto"/>
            </w:tcBorders>
            <w:shd w:val="clear" w:color="000000" w:fill="FCD5B4"/>
            <w:vAlign w:val="bottom"/>
            <w:hideMark/>
          </w:tcPr>
          <w:p w14:paraId="5E0768B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D4A5E7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9162D4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2D4E6C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CA600D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779FEF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E36DD3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D1432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09DD2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76CF0F" w14:textId="77777777" w:rsidR="00F71A0F" w:rsidRPr="00F71A0F" w:rsidRDefault="00F71A0F" w:rsidP="00F71A0F">
            <w:pPr>
              <w:rPr>
                <w:rFonts w:ascii="Times New Roman" w:hAnsi="Times New Roman"/>
                <w:sz w:val="20"/>
                <w:szCs w:val="20"/>
                <w:lang w:val="es-BO" w:eastAsia="es-BO"/>
              </w:rPr>
            </w:pPr>
          </w:p>
        </w:tc>
      </w:tr>
      <w:tr w:rsidR="00F71A0F" w:rsidRPr="00F71A0F" w14:paraId="3A7CA3E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ABB20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164</w:t>
            </w:r>
          </w:p>
        </w:tc>
        <w:tc>
          <w:tcPr>
            <w:tcW w:w="1953" w:type="dxa"/>
            <w:tcBorders>
              <w:top w:val="nil"/>
              <w:left w:val="nil"/>
              <w:bottom w:val="single" w:sz="4" w:space="0" w:color="auto"/>
              <w:right w:val="single" w:sz="4" w:space="0" w:color="auto"/>
            </w:tcBorders>
            <w:shd w:val="clear" w:color="000000" w:fill="FFFFFF"/>
            <w:vAlign w:val="bottom"/>
            <w:hideMark/>
          </w:tcPr>
          <w:p w14:paraId="49D950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TARVITA (CHUQUISACA)</w:t>
            </w:r>
          </w:p>
        </w:tc>
        <w:tc>
          <w:tcPr>
            <w:tcW w:w="848" w:type="dxa"/>
            <w:tcBorders>
              <w:top w:val="nil"/>
              <w:left w:val="nil"/>
              <w:bottom w:val="single" w:sz="4" w:space="0" w:color="auto"/>
              <w:right w:val="single" w:sz="4" w:space="0" w:color="auto"/>
            </w:tcBorders>
            <w:shd w:val="clear" w:color="000000" w:fill="FCD5B4"/>
            <w:vAlign w:val="bottom"/>
            <w:hideMark/>
          </w:tcPr>
          <w:p w14:paraId="30F0DF9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3BE6F1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BB86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B5CFE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9ADA8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277E1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41C140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439908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F69B30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504F6CB" w14:textId="77777777" w:rsidR="00F71A0F" w:rsidRPr="00F71A0F" w:rsidRDefault="00F71A0F" w:rsidP="00F71A0F">
            <w:pPr>
              <w:rPr>
                <w:rFonts w:ascii="Times New Roman" w:hAnsi="Times New Roman"/>
                <w:sz w:val="20"/>
                <w:szCs w:val="20"/>
                <w:lang w:val="es-BO" w:eastAsia="es-BO"/>
              </w:rPr>
            </w:pPr>
          </w:p>
        </w:tc>
      </w:tr>
      <w:tr w:rsidR="00F71A0F" w:rsidRPr="00F71A0F" w14:paraId="37DDDC2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AA802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165</w:t>
            </w:r>
          </w:p>
        </w:tc>
        <w:tc>
          <w:tcPr>
            <w:tcW w:w="1953" w:type="dxa"/>
            <w:tcBorders>
              <w:top w:val="nil"/>
              <w:left w:val="nil"/>
              <w:bottom w:val="single" w:sz="4" w:space="0" w:color="auto"/>
              <w:right w:val="single" w:sz="4" w:space="0" w:color="auto"/>
            </w:tcBorders>
            <w:shd w:val="clear" w:color="000000" w:fill="FFFFFF"/>
            <w:vAlign w:val="bottom"/>
            <w:hideMark/>
          </w:tcPr>
          <w:p w14:paraId="7A7A633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TATASI (POTOSI)</w:t>
            </w:r>
          </w:p>
        </w:tc>
        <w:tc>
          <w:tcPr>
            <w:tcW w:w="848" w:type="dxa"/>
            <w:tcBorders>
              <w:top w:val="nil"/>
              <w:left w:val="nil"/>
              <w:bottom w:val="single" w:sz="4" w:space="0" w:color="auto"/>
              <w:right w:val="single" w:sz="4" w:space="0" w:color="auto"/>
            </w:tcBorders>
            <w:shd w:val="clear" w:color="000000" w:fill="FCD5B4"/>
            <w:vAlign w:val="bottom"/>
            <w:hideMark/>
          </w:tcPr>
          <w:p w14:paraId="443CDE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E2A93A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26E9A7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829E2A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19E9563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79D809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05B811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75285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698DC7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14F3CD7" w14:textId="77777777" w:rsidR="00F71A0F" w:rsidRPr="00F71A0F" w:rsidRDefault="00F71A0F" w:rsidP="00F71A0F">
            <w:pPr>
              <w:rPr>
                <w:rFonts w:ascii="Times New Roman" w:hAnsi="Times New Roman"/>
                <w:sz w:val="20"/>
                <w:szCs w:val="20"/>
                <w:lang w:val="es-BO" w:eastAsia="es-BO"/>
              </w:rPr>
            </w:pPr>
          </w:p>
        </w:tc>
      </w:tr>
      <w:tr w:rsidR="00F71A0F" w:rsidRPr="00F71A0F" w14:paraId="15773C5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55361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1953" w:type="dxa"/>
            <w:tcBorders>
              <w:top w:val="nil"/>
              <w:left w:val="nil"/>
              <w:bottom w:val="single" w:sz="4" w:space="0" w:color="auto"/>
              <w:right w:val="single" w:sz="4" w:space="0" w:color="auto"/>
            </w:tcBorders>
            <w:shd w:val="clear" w:color="000000" w:fill="FFFFFF"/>
            <w:vAlign w:val="bottom"/>
            <w:hideMark/>
          </w:tcPr>
          <w:p w14:paraId="7AD78C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TAZNA (POTOSI)</w:t>
            </w:r>
          </w:p>
        </w:tc>
        <w:tc>
          <w:tcPr>
            <w:tcW w:w="848" w:type="dxa"/>
            <w:tcBorders>
              <w:top w:val="nil"/>
              <w:left w:val="nil"/>
              <w:bottom w:val="single" w:sz="4" w:space="0" w:color="auto"/>
              <w:right w:val="single" w:sz="4" w:space="0" w:color="auto"/>
            </w:tcBorders>
            <w:shd w:val="clear" w:color="000000" w:fill="FCD5B4"/>
            <w:vAlign w:val="bottom"/>
            <w:hideMark/>
          </w:tcPr>
          <w:p w14:paraId="3A361C7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8EEAE6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7A5E04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19A512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828DA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243FE7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58643E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AE8ED2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4DE0BD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57A074F" w14:textId="77777777" w:rsidR="00F71A0F" w:rsidRPr="00F71A0F" w:rsidRDefault="00F71A0F" w:rsidP="00F71A0F">
            <w:pPr>
              <w:rPr>
                <w:rFonts w:ascii="Times New Roman" w:hAnsi="Times New Roman"/>
                <w:sz w:val="20"/>
                <w:szCs w:val="20"/>
                <w:lang w:val="es-BO" w:eastAsia="es-BO"/>
              </w:rPr>
            </w:pPr>
          </w:p>
        </w:tc>
      </w:tr>
      <w:tr w:rsidR="00F71A0F" w:rsidRPr="00F71A0F" w14:paraId="0F8B079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A538D6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167</w:t>
            </w:r>
          </w:p>
        </w:tc>
        <w:tc>
          <w:tcPr>
            <w:tcW w:w="1953" w:type="dxa"/>
            <w:tcBorders>
              <w:top w:val="nil"/>
              <w:left w:val="nil"/>
              <w:bottom w:val="single" w:sz="4" w:space="0" w:color="auto"/>
              <w:right w:val="single" w:sz="4" w:space="0" w:color="auto"/>
            </w:tcBorders>
            <w:shd w:val="clear" w:color="000000" w:fill="FFFFFF"/>
            <w:vAlign w:val="bottom"/>
            <w:hideMark/>
          </w:tcPr>
          <w:p w14:paraId="1263BB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TIAHUANACU (LA PAZ)</w:t>
            </w:r>
          </w:p>
        </w:tc>
        <w:tc>
          <w:tcPr>
            <w:tcW w:w="848" w:type="dxa"/>
            <w:tcBorders>
              <w:top w:val="nil"/>
              <w:left w:val="nil"/>
              <w:bottom w:val="single" w:sz="4" w:space="0" w:color="auto"/>
              <w:right w:val="single" w:sz="4" w:space="0" w:color="auto"/>
            </w:tcBorders>
            <w:shd w:val="clear" w:color="000000" w:fill="FCD5B4"/>
            <w:vAlign w:val="bottom"/>
            <w:hideMark/>
          </w:tcPr>
          <w:p w14:paraId="170AA78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EC9B1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AA84BB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56E3A6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vAlign w:val="bottom"/>
            <w:hideMark/>
          </w:tcPr>
          <w:p w14:paraId="00C413E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3B85F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F9020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33932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09FD6D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00DF7F" w14:textId="77777777" w:rsidR="00F71A0F" w:rsidRPr="00F71A0F" w:rsidRDefault="00F71A0F" w:rsidP="00F71A0F">
            <w:pPr>
              <w:rPr>
                <w:rFonts w:ascii="Times New Roman" w:hAnsi="Times New Roman"/>
                <w:sz w:val="20"/>
                <w:szCs w:val="20"/>
                <w:lang w:val="es-BO" w:eastAsia="es-BO"/>
              </w:rPr>
            </w:pPr>
          </w:p>
        </w:tc>
      </w:tr>
      <w:tr w:rsidR="00F71A0F" w:rsidRPr="00F71A0F" w14:paraId="36AD9B2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3AF20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168</w:t>
            </w:r>
          </w:p>
        </w:tc>
        <w:tc>
          <w:tcPr>
            <w:tcW w:w="1953" w:type="dxa"/>
            <w:tcBorders>
              <w:top w:val="nil"/>
              <w:left w:val="nil"/>
              <w:bottom w:val="single" w:sz="4" w:space="0" w:color="auto"/>
              <w:right w:val="single" w:sz="4" w:space="0" w:color="auto"/>
            </w:tcBorders>
            <w:shd w:val="clear" w:color="000000" w:fill="FFFFFF"/>
            <w:vAlign w:val="bottom"/>
            <w:hideMark/>
          </w:tcPr>
          <w:p w14:paraId="508AE0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TIPUANI (LA PAZ)</w:t>
            </w:r>
          </w:p>
        </w:tc>
        <w:tc>
          <w:tcPr>
            <w:tcW w:w="848" w:type="dxa"/>
            <w:tcBorders>
              <w:top w:val="nil"/>
              <w:left w:val="nil"/>
              <w:bottom w:val="single" w:sz="4" w:space="0" w:color="auto"/>
              <w:right w:val="single" w:sz="4" w:space="0" w:color="auto"/>
            </w:tcBorders>
            <w:shd w:val="clear" w:color="000000" w:fill="FCD5B4"/>
            <w:vAlign w:val="bottom"/>
            <w:hideMark/>
          </w:tcPr>
          <w:p w14:paraId="7AD42C0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AAD17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C331E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02F4EA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E9C2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FD0B9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56C2AE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1B7768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649F36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E0A92C6" w14:textId="77777777" w:rsidR="00F71A0F" w:rsidRPr="00F71A0F" w:rsidRDefault="00F71A0F" w:rsidP="00F71A0F">
            <w:pPr>
              <w:rPr>
                <w:rFonts w:ascii="Times New Roman" w:hAnsi="Times New Roman"/>
                <w:sz w:val="20"/>
                <w:szCs w:val="20"/>
                <w:lang w:val="es-BO" w:eastAsia="es-BO"/>
              </w:rPr>
            </w:pPr>
          </w:p>
        </w:tc>
      </w:tr>
      <w:tr w:rsidR="00F71A0F" w:rsidRPr="00F71A0F" w14:paraId="54FB70F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D26369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169</w:t>
            </w:r>
          </w:p>
        </w:tc>
        <w:tc>
          <w:tcPr>
            <w:tcW w:w="1953" w:type="dxa"/>
            <w:tcBorders>
              <w:top w:val="nil"/>
              <w:left w:val="nil"/>
              <w:bottom w:val="single" w:sz="4" w:space="0" w:color="auto"/>
              <w:right w:val="single" w:sz="4" w:space="0" w:color="auto"/>
            </w:tcBorders>
            <w:shd w:val="clear" w:color="000000" w:fill="FFFFFF"/>
            <w:vAlign w:val="bottom"/>
            <w:hideMark/>
          </w:tcPr>
          <w:p w14:paraId="7E08BEE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TIQUIPAYA (COCHABAMBA)</w:t>
            </w:r>
          </w:p>
        </w:tc>
        <w:tc>
          <w:tcPr>
            <w:tcW w:w="848" w:type="dxa"/>
            <w:tcBorders>
              <w:top w:val="nil"/>
              <w:left w:val="nil"/>
              <w:bottom w:val="single" w:sz="4" w:space="0" w:color="auto"/>
              <w:right w:val="single" w:sz="4" w:space="0" w:color="auto"/>
            </w:tcBorders>
            <w:shd w:val="clear" w:color="000000" w:fill="FCD5B4"/>
            <w:vAlign w:val="bottom"/>
            <w:hideMark/>
          </w:tcPr>
          <w:p w14:paraId="3091914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B7ED19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B3C74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94139F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6596F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025D89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6F2E82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FC01A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C8320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634DC7D" w14:textId="77777777" w:rsidR="00F71A0F" w:rsidRPr="00F71A0F" w:rsidRDefault="00F71A0F" w:rsidP="00F71A0F">
            <w:pPr>
              <w:rPr>
                <w:rFonts w:ascii="Times New Roman" w:hAnsi="Times New Roman"/>
                <w:sz w:val="20"/>
                <w:szCs w:val="20"/>
                <w:lang w:val="es-BO" w:eastAsia="es-BO"/>
              </w:rPr>
            </w:pPr>
          </w:p>
        </w:tc>
      </w:tr>
      <w:tr w:rsidR="00F71A0F" w:rsidRPr="00F71A0F" w14:paraId="1D3B12D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2A81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170</w:t>
            </w:r>
          </w:p>
        </w:tc>
        <w:tc>
          <w:tcPr>
            <w:tcW w:w="1953" w:type="dxa"/>
            <w:tcBorders>
              <w:top w:val="nil"/>
              <w:left w:val="nil"/>
              <w:bottom w:val="single" w:sz="4" w:space="0" w:color="auto"/>
              <w:right w:val="single" w:sz="4" w:space="0" w:color="auto"/>
            </w:tcBorders>
            <w:shd w:val="clear" w:color="000000" w:fill="FFFFFF"/>
            <w:vAlign w:val="bottom"/>
            <w:hideMark/>
          </w:tcPr>
          <w:p w14:paraId="72C985D9"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TOLATA/SAN BENITO (COCHABAMBA)</w:t>
            </w:r>
          </w:p>
        </w:tc>
        <w:tc>
          <w:tcPr>
            <w:tcW w:w="848" w:type="dxa"/>
            <w:tcBorders>
              <w:top w:val="nil"/>
              <w:left w:val="nil"/>
              <w:bottom w:val="single" w:sz="4" w:space="0" w:color="auto"/>
              <w:right w:val="single" w:sz="4" w:space="0" w:color="auto"/>
            </w:tcBorders>
            <w:shd w:val="clear" w:color="000000" w:fill="FCD5B4"/>
            <w:vAlign w:val="bottom"/>
            <w:hideMark/>
          </w:tcPr>
          <w:p w14:paraId="3820C5D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C5304F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7F1C66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1562F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3277439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69FAC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0C6CA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555AC1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2B8980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EADD115" w14:textId="77777777" w:rsidR="00F71A0F" w:rsidRPr="00F71A0F" w:rsidRDefault="00F71A0F" w:rsidP="00F71A0F">
            <w:pPr>
              <w:rPr>
                <w:rFonts w:ascii="Times New Roman" w:hAnsi="Times New Roman"/>
                <w:sz w:val="20"/>
                <w:szCs w:val="20"/>
                <w:lang w:val="es-BO" w:eastAsia="es-BO"/>
              </w:rPr>
            </w:pPr>
          </w:p>
        </w:tc>
      </w:tr>
      <w:tr w:rsidR="00F71A0F" w:rsidRPr="00F71A0F" w14:paraId="7480C92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4E47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171</w:t>
            </w:r>
          </w:p>
        </w:tc>
        <w:tc>
          <w:tcPr>
            <w:tcW w:w="1953" w:type="dxa"/>
            <w:tcBorders>
              <w:top w:val="nil"/>
              <w:left w:val="nil"/>
              <w:bottom w:val="single" w:sz="4" w:space="0" w:color="auto"/>
              <w:right w:val="single" w:sz="4" w:space="0" w:color="auto"/>
            </w:tcBorders>
            <w:shd w:val="clear" w:color="000000" w:fill="FFFFFF"/>
            <w:vAlign w:val="bottom"/>
            <w:hideMark/>
          </w:tcPr>
          <w:p w14:paraId="1C0B76F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TOLEDO (ORURO)</w:t>
            </w:r>
          </w:p>
        </w:tc>
        <w:tc>
          <w:tcPr>
            <w:tcW w:w="848" w:type="dxa"/>
            <w:tcBorders>
              <w:top w:val="nil"/>
              <w:left w:val="nil"/>
              <w:bottom w:val="single" w:sz="4" w:space="0" w:color="auto"/>
              <w:right w:val="single" w:sz="4" w:space="0" w:color="auto"/>
            </w:tcBorders>
            <w:shd w:val="clear" w:color="000000" w:fill="FCD5B4"/>
            <w:noWrap/>
            <w:vAlign w:val="bottom"/>
            <w:hideMark/>
          </w:tcPr>
          <w:p w14:paraId="7EE06BC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0294718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3D47B8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99292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66FBCD8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5099FD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D450FF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820D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14FF6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3A9CF42" w14:textId="77777777" w:rsidR="00F71A0F" w:rsidRPr="00F71A0F" w:rsidRDefault="00F71A0F" w:rsidP="00F71A0F">
            <w:pPr>
              <w:rPr>
                <w:rFonts w:ascii="Times New Roman" w:hAnsi="Times New Roman"/>
                <w:sz w:val="20"/>
                <w:szCs w:val="20"/>
                <w:lang w:val="es-BO" w:eastAsia="es-BO"/>
              </w:rPr>
            </w:pPr>
          </w:p>
        </w:tc>
      </w:tr>
      <w:tr w:rsidR="00F71A0F" w:rsidRPr="00F71A0F" w14:paraId="10E0F1C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B2B8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172</w:t>
            </w:r>
          </w:p>
        </w:tc>
        <w:tc>
          <w:tcPr>
            <w:tcW w:w="1953" w:type="dxa"/>
            <w:tcBorders>
              <w:top w:val="nil"/>
              <w:left w:val="nil"/>
              <w:bottom w:val="single" w:sz="4" w:space="0" w:color="auto"/>
              <w:right w:val="single" w:sz="4" w:space="0" w:color="auto"/>
            </w:tcBorders>
            <w:shd w:val="clear" w:color="000000" w:fill="FFFFFF"/>
            <w:vAlign w:val="bottom"/>
            <w:hideMark/>
          </w:tcPr>
          <w:p w14:paraId="624A1DE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TOMILQUE (POTOSÍ)</w:t>
            </w:r>
          </w:p>
        </w:tc>
        <w:tc>
          <w:tcPr>
            <w:tcW w:w="848" w:type="dxa"/>
            <w:tcBorders>
              <w:top w:val="nil"/>
              <w:left w:val="nil"/>
              <w:bottom w:val="single" w:sz="4" w:space="0" w:color="auto"/>
              <w:right w:val="single" w:sz="4" w:space="0" w:color="auto"/>
            </w:tcBorders>
            <w:shd w:val="clear" w:color="000000" w:fill="FCD5B4"/>
            <w:vAlign w:val="bottom"/>
            <w:hideMark/>
          </w:tcPr>
          <w:p w14:paraId="50695C4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06600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09E713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96922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vAlign w:val="bottom"/>
            <w:hideMark/>
          </w:tcPr>
          <w:p w14:paraId="415C1BE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A648C1"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741C8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1B81BD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5F111E0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EB92C30" w14:textId="77777777" w:rsidR="00F71A0F" w:rsidRPr="00F71A0F" w:rsidRDefault="00F71A0F" w:rsidP="00F71A0F">
            <w:pPr>
              <w:rPr>
                <w:rFonts w:ascii="Times New Roman" w:hAnsi="Times New Roman"/>
                <w:sz w:val="20"/>
                <w:szCs w:val="20"/>
                <w:lang w:val="es-BO" w:eastAsia="es-BO"/>
              </w:rPr>
            </w:pPr>
          </w:p>
        </w:tc>
      </w:tr>
      <w:tr w:rsidR="00F71A0F" w:rsidRPr="00F71A0F" w14:paraId="4660CA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0A8059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173</w:t>
            </w:r>
          </w:p>
        </w:tc>
        <w:tc>
          <w:tcPr>
            <w:tcW w:w="1953" w:type="dxa"/>
            <w:tcBorders>
              <w:top w:val="nil"/>
              <w:left w:val="nil"/>
              <w:bottom w:val="single" w:sz="4" w:space="0" w:color="auto"/>
              <w:right w:val="single" w:sz="4" w:space="0" w:color="auto"/>
            </w:tcBorders>
            <w:shd w:val="clear" w:color="000000" w:fill="FFFFFF"/>
            <w:vAlign w:val="bottom"/>
            <w:hideMark/>
          </w:tcPr>
          <w:p w14:paraId="68EAF7F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TOTORA (COCHABAMBA)</w:t>
            </w:r>
          </w:p>
        </w:tc>
        <w:tc>
          <w:tcPr>
            <w:tcW w:w="848" w:type="dxa"/>
            <w:tcBorders>
              <w:top w:val="nil"/>
              <w:left w:val="nil"/>
              <w:bottom w:val="single" w:sz="4" w:space="0" w:color="auto"/>
              <w:right w:val="single" w:sz="4" w:space="0" w:color="auto"/>
            </w:tcBorders>
            <w:shd w:val="clear" w:color="000000" w:fill="FCD5B4"/>
            <w:vAlign w:val="bottom"/>
            <w:hideMark/>
          </w:tcPr>
          <w:p w14:paraId="1938EDC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075DC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DA4D39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75601D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991D24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A3DA01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33CDE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6EE33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00ECB8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2A3F0FB" w14:textId="77777777" w:rsidR="00F71A0F" w:rsidRPr="00F71A0F" w:rsidRDefault="00F71A0F" w:rsidP="00F71A0F">
            <w:pPr>
              <w:rPr>
                <w:rFonts w:ascii="Times New Roman" w:hAnsi="Times New Roman"/>
                <w:sz w:val="20"/>
                <w:szCs w:val="20"/>
                <w:lang w:val="es-BO" w:eastAsia="es-BO"/>
              </w:rPr>
            </w:pPr>
          </w:p>
        </w:tc>
      </w:tr>
      <w:tr w:rsidR="00F71A0F" w:rsidRPr="00F71A0F" w14:paraId="285B16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A4CA54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174</w:t>
            </w:r>
          </w:p>
        </w:tc>
        <w:tc>
          <w:tcPr>
            <w:tcW w:w="1953" w:type="dxa"/>
            <w:tcBorders>
              <w:top w:val="nil"/>
              <w:left w:val="nil"/>
              <w:bottom w:val="single" w:sz="4" w:space="0" w:color="auto"/>
              <w:right w:val="single" w:sz="4" w:space="0" w:color="auto"/>
            </w:tcBorders>
            <w:shd w:val="clear" w:color="000000" w:fill="FFFFFF"/>
            <w:vAlign w:val="bottom"/>
            <w:hideMark/>
          </w:tcPr>
          <w:p w14:paraId="396E028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TUPIZA - COSITE (POTOSÍ)</w:t>
            </w:r>
          </w:p>
        </w:tc>
        <w:tc>
          <w:tcPr>
            <w:tcW w:w="848" w:type="dxa"/>
            <w:tcBorders>
              <w:top w:val="nil"/>
              <w:left w:val="nil"/>
              <w:bottom w:val="single" w:sz="4" w:space="0" w:color="auto"/>
              <w:right w:val="single" w:sz="4" w:space="0" w:color="auto"/>
            </w:tcBorders>
            <w:shd w:val="clear" w:color="000000" w:fill="FCD5B4"/>
            <w:vAlign w:val="bottom"/>
            <w:hideMark/>
          </w:tcPr>
          <w:p w14:paraId="4C644F3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40883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9B7650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BAB815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7D8E424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59226F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2EDA4F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1DEDD1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DD4A62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1F6139D" w14:textId="77777777" w:rsidR="00F71A0F" w:rsidRPr="00F71A0F" w:rsidRDefault="00F71A0F" w:rsidP="00F71A0F">
            <w:pPr>
              <w:rPr>
                <w:rFonts w:ascii="Times New Roman" w:hAnsi="Times New Roman"/>
                <w:sz w:val="20"/>
                <w:szCs w:val="20"/>
                <w:lang w:val="es-BO" w:eastAsia="es-BO"/>
              </w:rPr>
            </w:pPr>
          </w:p>
        </w:tc>
      </w:tr>
      <w:tr w:rsidR="00F71A0F" w:rsidRPr="00F71A0F" w14:paraId="38B562B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97803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175</w:t>
            </w:r>
          </w:p>
        </w:tc>
        <w:tc>
          <w:tcPr>
            <w:tcW w:w="1953" w:type="dxa"/>
            <w:tcBorders>
              <w:top w:val="nil"/>
              <w:left w:val="nil"/>
              <w:bottom w:val="single" w:sz="4" w:space="0" w:color="auto"/>
              <w:right w:val="single" w:sz="4" w:space="0" w:color="auto"/>
            </w:tcBorders>
            <w:shd w:val="clear" w:color="000000" w:fill="FFFFFF"/>
            <w:vAlign w:val="bottom"/>
            <w:hideMark/>
          </w:tcPr>
          <w:p w14:paraId="1C275BE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ULINCATE (COCHABAMBA)</w:t>
            </w:r>
          </w:p>
        </w:tc>
        <w:tc>
          <w:tcPr>
            <w:tcW w:w="848" w:type="dxa"/>
            <w:tcBorders>
              <w:top w:val="nil"/>
              <w:left w:val="nil"/>
              <w:bottom w:val="single" w:sz="4" w:space="0" w:color="auto"/>
              <w:right w:val="single" w:sz="4" w:space="0" w:color="auto"/>
            </w:tcBorders>
            <w:shd w:val="clear" w:color="000000" w:fill="FCD5B4"/>
            <w:vAlign w:val="bottom"/>
            <w:hideMark/>
          </w:tcPr>
          <w:p w14:paraId="2CFDDD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219DD0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41812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03A72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2031618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217785B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0152434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BEBED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509315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CB64D04" w14:textId="77777777" w:rsidR="00F71A0F" w:rsidRPr="00F71A0F" w:rsidRDefault="00F71A0F" w:rsidP="00F71A0F">
            <w:pPr>
              <w:rPr>
                <w:rFonts w:ascii="Times New Roman" w:hAnsi="Times New Roman"/>
                <w:sz w:val="20"/>
                <w:szCs w:val="20"/>
                <w:lang w:val="es-BO" w:eastAsia="es-BO"/>
              </w:rPr>
            </w:pPr>
          </w:p>
        </w:tc>
      </w:tr>
      <w:tr w:rsidR="00F71A0F" w:rsidRPr="00F71A0F" w14:paraId="5B9CB65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1985B7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176</w:t>
            </w:r>
          </w:p>
        </w:tc>
        <w:tc>
          <w:tcPr>
            <w:tcW w:w="1953" w:type="dxa"/>
            <w:tcBorders>
              <w:top w:val="nil"/>
              <w:left w:val="nil"/>
              <w:bottom w:val="single" w:sz="4" w:space="0" w:color="auto"/>
              <w:right w:val="single" w:sz="4" w:space="0" w:color="auto"/>
            </w:tcBorders>
            <w:shd w:val="clear" w:color="000000" w:fill="FFFFFF"/>
            <w:vAlign w:val="bottom"/>
            <w:hideMark/>
          </w:tcPr>
          <w:p w14:paraId="6CFA00C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VACAS (COCHABAMBA)</w:t>
            </w:r>
          </w:p>
        </w:tc>
        <w:tc>
          <w:tcPr>
            <w:tcW w:w="848" w:type="dxa"/>
            <w:tcBorders>
              <w:top w:val="nil"/>
              <w:left w:val="nil"/>
              <w:bottom w:val="single" w:sz="4" w:space="0" w:color="auto"/>
              <w:right w:val="single" w:sz="4" w:space="0" w:color="auto"/>
            </w:tcBorders>
            <w:shd w:val="clear" w:color="000000" w:fill="FCD5B4"/>
            <w:vAlign w:val="bottom"/>
            <w:hideMark/>
          </w:tcPr>
          <w:p w14:paraId="4DFBD7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17835B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0BB0D66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A1E77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DE6BE6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23417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3B93807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4B365D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155B295"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FB0C5B0" w14:textId="77777777" w:rsidR="00F71A0F" w:rsidRPr="00F71A0F" w:rsidRDefault="00F71A0F" w:rsidP="00F71A0F">
            <w:pPr>
              <w:rPr>
                <w:rFonts w:ascii="Times New Roman" w:hAnsi="Times New Roman"/>
                <w:sz w:val="20"/>
                <w:szCs w:val="20"/>
                <w:lang w:val="es-BO" w:eastAsia="es-BO"/>
              </w:rPr>
            </w:pPr>
          </w:p>
        </w:tc>
      </w:tr>
      <w:tr w:rsidR="00F71A0F" w:rsidRPr="00F71A0F" w14:paraId="39CB38E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0B49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177</w:t>
            </w:r>
          </w:p>
        </w:tc>
        <w:tc>
          <w:tcPr>
            <w:tcW w:w="1953" w:type="dxa"/>
            <w:tcBorders>
              <w:top w:val="nil"/>
              <w:left w:val="nil"/>
              <w:bottom w:val="single" w:sz="4" w:space="0" w:color="auto"/>
              <w:right w:val="single" w:sz="4" w:space="0" w:color="auto"/>
            </w:tcBorders>
            <w:shd w:val="clear" w:color="000000" w:fill="FFFFFF"/>
            <w:vAlign w:val="bottom"/>
            <w:hideMark/>
          </w:tcPr>
          <w:p w14:paraId="1A06C1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VALENCIANI (LA PAZ)</w:t>
            </w:r>
          </w:p>
        </w:tc>
        <w:tc>
          <w:tcPr>
            <w:tcW w:w="848" w:type="dxa"/>
            <w:tcBorders>
              <w:top w:val="nil"/>
              <w:left w:val="nil"/>
              <w:bottom w:val="single" w:sz="4" w:space="0" w:color="auto"/>
              <w:right w:val="single" w:sz="4" w:space="0" w:color="auto"/>
            </w:tcBorders>
            <w:shd w:val="clear" w:color="000000" w:fill="FCD5B4"/>
            <w:vAlign w:val="bottom"/>
            <w:hideMark/>
          </w:tcPr>
          <w:p w14:paraId="104C222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3C6406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7A279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F269B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7728D0B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73DC24C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F7B72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D9309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2A332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F92347" w14:textId="77777777" w:rsidR="00F71A0F" w:rsidRPr="00F71A0F" w:rsidRDefault="00F71A0F" w:rsidP="00F71A0F">
            <w:pPr>
              <w:rPr>
                <w:rFonts w:ascii="Times New Roman" w:hAnsi="Times New Roman"/>
                <w:sz w:val="20"/>
                <w:szCs w:val="20"/>
                <w:lang w:val="es-BO" w:eastAsia="es-BO"/>
              </w:rPr>
            </w:pPr>
          </w:p>
        </w:tc>
      </w:tr>
      <w:tr w:rsidR="00F71A0F" w:rsidRPr="00F71A0F" w14:paraId="084A6DC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452D52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178</w:t>
            </w:r>
          </w:p>
        </w:tc>
        <w:tc>
          <w:tcPr>
            <w:tcW w:w="1953" w:type="dxa"/>
            <w:tcBorders>
              <w:top w:val="nil"/>
              <w:left w:val="nil"/>
              <w:bottom w:val="single" w:sz="4" w:space="0" w:color="auto"/>
              <w:right w:val="single" w:sz="4" w:space="0" w:color="auto"/>
            </w:tcBorders>
            <w:shd w:val="clear" w:color="000000" w:fill="FFFFFF"/>
            <w:vAlign w:val="bottom"/>
            <w:hideMark/>
          </w:tcPr>
          <w:p w14:paraId="38C80DD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VALENCIANI-S.PABLO (LA PAZ)</w:t>
            </w:r>
          </w:p>
        </w:tc>
        <w:tc>
          <w:tcPr>
            <w:tcW w:w="848" w:type="dxa"/>
            <w:tcBorders>
              <w:top w:val="nil"/>
              <w:left w:val="nil"/>
              <w:bottom w:val="single" w:sz="4" w:space="0" w:color="auto"/>
              <w:right w:val="single" w:sz="4" w:space="0" w:color="auto"/>
            </w:tcBorders>
            <w:shd w:val="clear" w:color="000000" w:fill="FCD5B4"/>
            <w:noWrap/>
            <w:vAlign w:val="bottom"/>
            <w:hideMark/>
          </w:tcPr>
          <w:p w14:paraId="6DC7AE5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7768F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20038CA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33794D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4656FD5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240B8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57FDBEE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C9078A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D70AFD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716FF3C" w14:textId="77777777" w:rsidR="00F71A0F" w:rsidRPr="00F71A0F" w:rsidRDefault="00F71A0F" w:rsidP="00F71A0F">
            <w:pPr>
              <w:rPr>
                <w:rFonts w:ascii="Times New Roman" w:hAnsi="Times New Roman"/>
                <w:sz w:val="20"/>
                <w:szCs w:val="20"/>
                <w:lang w:val="es-BO" w:eastAsia="es-BO"/>
              </w:rPr>
            </w:pPr>
          </w:p>
        </w:tc>
      </w:tr>
      <w:tr w:rsidR="00F71A0F" w:rsidRPr="00F71A0F" w14:paraId="7B3693F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A6127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179</w:t>
            </w:r>
          </w:p>
        </w:tc>
        <w:tc>
          <w:tcPr>
            <w:tcW w:w="1953" w:type="dxa"/>
            <w:tcBorders>
              <w:top w:val="nil"/>
              <w:left w:val="nil"/>
              <w:bottom w:val="single" w:sz="4" w:space="0" w:color="auto"/>
              <w:right w:val="single" w:sz="4" w:space="0" w:color="auto"/>
            </w:tcBorders>
            <w:shd w:val="clear" w:color="000000" w:fill="FFFFFF"/>
            <w:vAlign w:val="bottom"/>
            <w:hideMark/>
          </w:tcPr>
          <w:p w14:paraId="6C2708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VALLE CONCEPCIÓN (TARIJA)</w:t>
            </w:r>
          </w:p>
        </w:tc>
        <w:tc>
          <w:tcPr>
            <w:tcW w:w="848" w:type="dxa"/>
            <w:tcBorders>
              <w:top w:val="nil"/>
              <w:left w:val="nil"/>
              <w:bottom w:val="single" w:sz="4" w:space="0" w:color="auto"/>
              <w:right w:val="single" w:sz="4" w:space="0" w:color="auto"/>
            </w:tcBorders>
            <w:shd w:val="clear" w:color="000000" w:fill="FCD5B4"/>
            <w:vAlign w:val="bottom"/>
            <w:hideMark/>
          </w:tcPr>
          <w:p w14:paraId="308415E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494F4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55743E0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77B579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01DC5B0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D9C07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5E09C7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4E09A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79C2B8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D3DE993" w14:textId="77777777" w:rsidR="00F71A0F" w:rsidRPr="00F71A0F" w:rsidRDefault="00F71A0F" w:rsidP="00F71A0F">
            <w:pPr>
              <w:rPr>
                <w:rFonts w:ascii="Times New Roman" w:hAnsi="Times New Roman"/>
                <w:sz w:val="20"/>
                <w:szCs w:val="20"/>
                <w:lang w:val="es-BO" w:eastAsia="es-BO"/>
              </w:rPr>
            </w:pPr>
          </w:p>
        </w:tc>
      </w:tr>
      <w:tr w:rsidR="00F71A0F" w:rsidRPr="00F71A0F" w14:paraId="2CD1BAB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7D6D2A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180</w:t>
            </w:r>
          </w:p>
        </w:tc>
        <w:tc>
          <w:tcPr>
            <w:tcW w:w="1953" w:type="dxa"/>
            <w:tcBorders>
              <w:top w:val="nil"/>
              <w:left w:val="nil"/>
              <w:bottom w:val="single" w:sz="4" w:space="0" w:color="auto"/>
              <w:right w:val="single" w:sz="4" w:space="0" w:color="auto"/>
            </w:tcBorders>
            <w:shd w:val="clear" w:color="000000" w:fill="FFFFFF"/>
            <w:vAlign w:val="bottom"/>
            <w:hideMark/>
          </w:tcPr>
          <w:p w14:paraId="075D2B5D"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VIACHA - CERRO SAN PEDRO (LA PAZ)</w:t>
            </w:r>
          </w:p>
        </w:tc>
        <w:tc>
          <w:tcPr>
            <w:tcW w:w="848" w:type="dxa"/>
            <w:tcBorders>
              <w:top w:val="nil"/>
              <w:left w:val="nil"/>
              <w:bottom w:val="single" w:sz="4" w:space="0" w:color="auto"/>
              <w:right w:val="single" w:sz="4" w:space="0" w:color="auto"/>
            </w:tcBorders>
            <w:shd w:val="clear" w:color="000000" w:fill="FCD5B4"/>
            <w:vAlign w:val="bottom"/>
            <w:hideMark/>
          </w:tcPr>
          <w:p w14:paraId="1C5553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076B80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357E011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DFD8DF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850" w:type="dxa"/>
            <w:tcBorders>
              <w:top w:val="nil"/>
              <w:left w:val="nil"/>
              <w:bottom w:val="single" w:sz="4" w:space="0" w:color="auto"/>
              <w:right w:val="single" w:sz="4" w:space="0" w:color="auto"/>
            </w:tcBorders>
            <w:shd w:val="clear" w:color="000000" w:fill="FCD5B4"/>
            <w:vAlign w:val="bottom"/>
            <w:hideMark/>
          </w:tcPr>
          <w:p w14:paraId="433B8A0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5E2A235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19A14A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F16000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A0D39A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869C5B0" w14:textId="77777777" w:rsidR="00F71A0F" w:rsidRPr="00F71A0F" w:rsidRDefault="00F71A0F" w:rsidP="00F71A0F">
            <w:pPr>
              <w:rPr>
                <w:rFonts w:ascii="Times New Roman" w:hAnsi="Times New Roman"/>
                <w:sz w:val="20"/>
                <w:szCs w:val="20"/>
                <w:lang w:val="es-BO" w:eastAsia="es-BO"/>
              </w:rPr>
            </w:pPr>
          </w:p>
        </w:tc>
      </w:tr>
      <w:tr w:rsidR="00F71A0F" w:rsidRPr="00F71A0F" w14:paraId="6319660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4F5E1A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181</w:t>
            </w:r>
          </w:p>
        </w:tc>
        <w:tc>
          <w:tcPr>
            <w:tcW w:w="1953" w:type="dxa"/>
            <w:tcBorders>
              <w:top w:val="nil"/>
              <w:left w:val="nil"/>
              <w:bottom w:val="single" w:sz="4" w:space="0" w:color="auto"/>
              <w:right w:val="single" w:sz="4" w:space="0" w:color="auto"/>
            </w:tcBorders>
            <w:shd w:val="clear" w:color="000000" w:fill="FFFFFF"/>
            <w:vAlign w:val="bottom"/>
            <w:hideMark/>
          </w:tcPr>
          <w:p w14:paraId="67DE298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ABECIA (CHUQUISACA)</w:t>
            </w:r>
          </w:p>
        </w:tc>
        <w:tc>
          <w:tcPr>
            <w:tcW w:w="848" w:type="dxa"/>
            <w:tcBorders>
              <w:top w:val="nil"/>
              <w:left w:val="nil"/>
              <w:bottom w:val="single" w:sz="4" w:space="0" w:color="auto"/>
              <w:right w:val="single" w:sz="4" w:space="0" w:color="auto"/>
            </w:tcBorders>
            <w:shd w:val="clear" w:color="000000" w:fill="FCD5B4"/>
            <w:vAlign w:val="bottom"/>
            <w:hideMark/>
          </w:tcPr>
          <w:p w14:paraId="50EB9E1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A1CE33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4144E54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B1BE4A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481EAB3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B9A1AD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204921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465F4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653FD3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2615A7" w14:textId="77777777" w:rsidR="00F71A0F" w:rsidRPr="00F71A0F" w:rsidRDefault="00F71A0F" w:rsidP="00F71A0F">
            <w:pPr>
              <w:rPr>
                <w:rFonts w:ascii="Times New Roman" w:hAnsi="Times New Roman"/>
                <w:sz w:val="20"/>
                <w:szCs w:val="20"/>
                <w:lang w:val="es-BO" w:eastAsia="es-BO"/>
              </w:rPr>
            </w:pPr>
          </w:p>
        </w:tc>
      </w:tr>
      <w:tr w:rsidR="00F71A0F" w:rsidRPr="00F71A0F" w14:paraId="28D0C1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06B395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182</w:t>
            </w:r>
          </w:p>
        </w:tc>
        <w:tc>
          <w:tcPr>
            <w:tcW w:w="1953" w:type="dxa"/>
            <w:tcBorders>
              <w:top w:val="nil"/>
              <w:left w:val="nil"/>
              <w:bottom w:val="single" w:sz="4" w:space="0" w:color="auto"/>
              <w:right w:val="single" w:sz="4" w:space="0" w:color="auto"/>
            </w:tcBorders>
            <w:shd w:val="clear" w:color="000000" w:fill="FFFFFF"/>
            <w:vAlign w:val="bottom"/>
            <w:hideMark/>
          </w:tcPr>
          <w:p w14:paraId="0C846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MARGARITA (CHUQUISACA)</w:t>
            </w:r>
          </w:p>
        </w:tc>
        <w:tc>
          <w:tcPr>
            <w:tcW w:w="848" w:type="dxa"/>
            <w:tcBorders>
              <w:top w:val="nil"/>
              <w:left w:val="nil"/>
              <w:bottom w:val="single" w:sz="4" w:space="0" w:color="auto"/>
              <w:right w:val="single" w:sz="4" w:space="0" w:color="auto"/>
            </w:tcBorders>
            <w:shd w:val="clear" w:color="000000" w:fill="FCD5B4"/>
            <w:vAlign w:val="bottom"/>
            <w:hideMark/>
          </w:tcPr>
          <w:p w14:paraId="4E9958B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BED976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D667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054D5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188E42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BA5E14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75BFFD4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163F4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2A56BB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F213A92" w14:textId="77777777" w:rsidR="00F71A0F" w:rsidRPr="00F71A0F" w:rsidRDefault="00F71A0F" w:rsidP="00F71A0F">
            <w:pPr>
              <w:rPr>
                <w:rFonts w:ascii="Times New Roman" w:hAnsi="Times New Roman"/>
                <w:sz w:val="20"/>
                <w:szCs w:val="20"/>
                <w:lang w:val="es-BO" w:eastAsia="es-BO"/>
              </w:rPr>
            </w:pPr>
          </w:p>
        </w:tc>
      </w:tr>
      <w:tr w:rsidR="00F71A0F" w:rsidRPr="00F71A0F" w14:paraId="6E34463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BA178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183</w:t>
            </w:r>
          </w:p>
        </w:tc>
        <w:tc>
          <w:tcPr>
            <w:tcW w:w="1953" w:type="dxa"/>
            <w:tcBorders>
              <w:top w:val="nil"/>
              <w:left w:val="nil"/>
              <w:bottom w:val="single" w:sz="4" w:space="0" w:color="auto"/>
              <w:right w:val="single" w:sz="4" w:space="0" w:color="auto"/>
            </w:tcBorders>
            <w:shd w:val="clear" w:color="000000" w:fill="FFFFFF"/>
            <w:vAlign w:val="bottom"/>
            <w:hideMark/>
          </w:tcPr>
          <w:p w14:paraId="2CA47A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 TUNARI (COCHABAMBA)</w:t>
            </w:r>
          </w:p>
        </w:tc>
        <w:tc>
          <w:tcPr>
            <w:tcW w:w="848" w:type="dxa"/>
            <w:tcBorders>
              <w:top w:val="nil"/>
              <w:left w:val="nil"/>
              <w:bottom w:val="single" w:sz="4" w:space="0" w:color="auto"/>
              <w:right w:val="single" w:sz="4" w:space="0" w:color="auto"/>
            </w:tcBorders>
            <w:shd w:val="clear" w:color="000000" w:fill="FCD5B4"/>
            <w:vAlign w:val="bottom"/>
            <w:hideMark/>
          </w:tcPr>
          <w:p w14:paraId="3D0D05A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9EC7E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168133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0B6934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73BEFC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16A133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1D70C74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98D6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2457234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DF1541A" w14:textId="77777777" w:rsidR="00F71A0F" w:rsidRPr="00F71A0F" w:rsidRDefault="00F71A0F" w:rsidP="00F71A0F">
            <w:pPr>
              <w:rPr>
                <w:rFonts w:ascii="Times New Roman" w:hAnsi="Times New Roman"/>
                <w:sz w:val="20"/>
                <w:szCs w:val="20"/>
                <w:lang w:val="es-BO" w:eastAsia="es-BO"/>
              </w:rPr>
            </w:pPr>
          </w:p>
        </w:tc>
      </w:tr>
      <w:tr w:rsidR="00F71A0F" w:rsidRPr="00F71A0F" w14:paraId="7C78186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67634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184</w:t>
            </w:r>
          </w:p>
        </w:tc>
        <w:tc>
          <w:tcPr>
            <w:tcW w:w="1953" w:type="dxa"/>
            <w:tcBorders>
              <w:top w:val="nil"/>
              <w:left w:val="nil"/>
              <w:bottom w:val="single" w:sz="4" w:space="0" w:color="auto"/>
              <w:right w:val="single" w:sz="4" w:space="0" w:color="auto"/>
            </w:tcBorders>
            <w:shd w:val="clear" w:color="000000" w:fill="FFFFFF"/>
            <w:vAlign w:val="bottom"/>
            <w:hideMark/>
          </w:tcPr>
          <w:p w14:paraId="5FBB68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VILLAZÓN - COSITE (POTOSÍ)</w:t>
            </w:r>
          </w:p>
        </w:tc>
        <w:tc>
          <w:tcPr>
            <w:tcW w:w="848" w:type="dxa"/>
            <w:tcBorders>
              <w:top w:val="nil"/>
              <w:left w:val="nil"/>
              <w:bottom w:val="single" w:sz="4" w:space="0" w:color="auto"/>
              <w:right w:val="single" w:sz="4" w:space="0" w:color="auto"/>
            </w:tcBorders>
            <w:shd w:val="clear" w:color="000000" w:fill="FCD5B4"/>
            <w:vAlign w:val="bottom"/>
            <w:hideMark/>
          </w:tcPr>
          <w:p w14:paraId="3391ABC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78D59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4A65D2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5007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24C940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D84363"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699DFB3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CBA528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2FDDD9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029BE59" w14:textId="77777777" w:rsidR="00F71A0F" w:rsidRPr="00F71A0F" w:rsidRDefault="00F71A0F" w:rsidP="00F71A0F">
            <w:pPr>
              <w:rPr>
                <w:rFonts w:ascii="Times New Roman" w:hAnsi="Times New Roman"/>
                <w:sz w:val="20"/>
                <w:szCs w:val="20"/>
                <w:lang w:val="es-BO" w:eastAsia="es-BO"/>
              </w:rPr>
            </w:pPr>
          </w:p>
        </w:tc>
      </w:tr>
      <w:tr w:rsidR="00F71A0F" w:rsidRPr="00F71A0F" w14:paraId="00F84A9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64DDB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185</w:t>
            </w:r>
          </w:p>
        </w:tc>
        <w:tc>
          <w:tcPr>
            <w:tcW w:w="1953" w:type="dxa"/>
            <w:tcBorders>
              <w:top w:val="nil"/>
              <w:left w:val="nil"/>
              <w:bottom w:val="single" w:sz="4" w:space="0" w:color="auto"/>
              <w:right w:val="single" w:sz="4" w:space="0" w:color="auto"/>
            </w:tcBorders>
            <w:shd w:val="clear" w:color="000000" w:fill="FFFFFF"/>
            <w:vAlign w:val="bottom"/>
            <w:hideMark/>
          </w:tcPr>
          <w:p w14:paraId="13D75AE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VINTO (COCHABAMBA)</w:t>
            </w:r>
          </w:p>
        </w:tc>
        <w:tc>
          <w:tcPr>
            <w:tcW w:w="848" w:type="dxa"/>
            <w:tcBorders>
              <w:top w:val="nil"/>
              <w:left w:val="nil"/>
              <w:bottom w:val="single" w:sz="4" w:space="0" w:color="auto"/>
              <w:right w:val="single" w:sz="4" w:space="0" w:color="auto"/>
            </w:tcBorders>
            <w:shd w:val="clear" w:color="000000" w:fill="FCD5B4"/>
            <w:vAlign w:val="bottom"/>
            <w:hideMark/>
          </w:tcPr>
          <w:p w14:paraId="47C729D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9CA90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B0CFA1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BE2EC9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2B9B4B7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FAA58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5127C5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13925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85C5CF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A6788CF" w14:textId="77777777" w:rsidR="00F71A0F" w:rsidRPr="00F71A0F" w:rsidRDefault="00F71A0F" w:rsidP="00F71A0F">
            <w:pPr>
              <w:rPr>
                <w:rFonts w:ascii="Times New Roman" w:hAnsi="Times New Roman"/>
                <w:sz w:val="20"/>
                <w:szCs w:val="20"/>
                <w:lang w:val="es-BO" w:eastAsia="es-BO"/>
              </w:rPr>
            </w:pPr>
          </w:p>
        </w:tc>
      </w:tr>
      <w:tr w:rsidR="00F71A0F" w:rsidRPr="00F71A0F" w14:paraId="29DE39D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051363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186</w:t>
            </w:r>
          </w:p>
        </w:tc>
        <w:tc>
          <w:tcPr>
            <w:tcW w:w="1953" w:type="dxa"/>
            <w:tcBorders>
              <w:top w:val="nil"/>
              <w:left w:val="nil"/>
              <w:bottom w:val="single" w:sz="4" w:space="0" w:color="auto"/>
              <w:right w:val="single" w:sz="4" w:space="0" w:color="auto"/>
            </w:tcBorders>
            <w:shd w:val="clear" w:color="000000" w:fill="FFFFFF"/>
            <w:vAlign w:val="bottom"/>
            <w:hideMark/>
          </w:tcPr>
          <w:p w14:paraId="569A26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VITICHI (POTOSÍ)</w:t>
            </w:r>
          </w:p>
        </w:tc>
        <w:tc>
          <w:tcPr>
            <w:tcW w:w="848" w:type="dxa"/>
            <w:tcBorders>
              <w:top w:val="nil"/>
              <w:left w:val="nil"/>
              <w:bottom w:val="single" w:sz="4" w:space="0" w:color="auto"/>
              <w:right w:val="single" w:sz="4" w:space="0" w:color="auto"/>
            </w:tcBorders>
            <w:shd w:val="clear" w:color="000000" w:fill="FCD5B4"/>
            <w:vAlign w:val="bottom"/>
            <w:hideMark/>
          </w:tcPr>
          <w:p w14:paraId="72C733C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1AAA6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D08A33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F6A2E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vAlign w:val="bottom"/>
            <w:hideMark/>
          </w:tcPr>
          <w:p w14:paraId="5781F7F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0125F2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DA0D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74F494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07BA4B2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0E12F3F" w14:textId="77777777" w:rsidR="00F71A0F" w:rsidRPr="00F71A0F" w:rsidRDefault="00F71A0F" w:rsidP="00F71A0F">
            <w:pPr>
              <w:rPr>
                <w:rFonts w:ascii="Times New Roman" w:hAnsi="Times New Roman"/>
                <w:sz w:val="20"/>
                <w:szCs w:val="20"/>
                <w:lang w:val="es-BO" w:eastAsia="es-BO"/>
              </w:rPr>
            </w:pPr>
          </w:p>
        </w:tc>
      </w:tr>
      <w:tr w:rsidR="00F71A0F" w:rsidRPr="00F71A0F" w14:paraId="2FD83CA2"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D5D983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187</w:t>
            </w:r>
          </w:p>
        </w:tc>
        <w:tc>
          <w:tcPr>
            <w:tcW w:w="1953" w:type="dxa"/>
            <w:tcBorders>
              <w:top w:val="nil"/>
              <w:left w:val="nil"/>
              <w:bottom w:val="single" w:sz="4" w:space="0" w:color="auto"/>
              <w:right w:val="single" w:sz="4" w:space="0" w:color="auto"/>
            </w:tcBorders>
            <w:shd w:val="clear" w:color="000000" w:fill="FFFFFF"/>
            <w:vAlign w:val="bottom"/>
            <w:hideMark/>
          </w:tcPr>
          <w:p w14:paraId="1AA4544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YACO (LA PAZ)</w:t>
            </w:r>
          </w:p>
        </w:tc>
        <w:tc>
          <w:tcPr>
            <w:tcW w:w="848" w:type="dxa"/>
            <w:tcBorders>
              <w:top w:val="nil"/>
              <w:left w:val="nil"/>
              <w:bottom w:val="single" w:sz="4" w:space="0" w:color="auto"/>
              <w:right w:val="single" w:sz="4" w:space="0" w:color="auto"/>
            </w:tcBorders>
            <w:shd w:val="clear" w:color="000000" w:fill="FCD5B4"/>
            <w:vAlign w:val="bottom"/>
            <w:hideMark/>
          </w:tcPr>
          <w:p w14:paraId="2D424F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3E1AFC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64222203"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C7FC5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vAlign w:val="bottom"/>
            <w:hideMark/>
          </w:tcPr>
          <w:p w14:paraId="1CC5B58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noWrap/>
            <w:vAlign w:val="bottom"/>
            <w:hideMark/>
          </w:tcPr>
          <w:p w14:paraId="67D0AD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vAlign w:val="bottom"/>
            <w:hideMark/>
          </w:tcPr>
          <w:p w14:paraId="4B92F0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F2BC02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78A64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B8F345A" w14:textId="77777777" w:rsidR="00F71A0F" w:rsidRPr="00F71A0F" w:rsidRDefault="00F71A0F" w:rsidP="00F71A0F">
            <w:pPr>
              <w:rPr>
                <w:rFonts w:ascii="Times New Roman" w:hAnsi="Times New Roman"/>
                <w:sz w:val="20"/>
                <w:szCs w:val="20"/>
                <w:lang w:val="es-BO" w:eastAsia="es-BO"/>
              </w:rPr>
            </w:pPr>
          </w:p>
        </w:tc>
      </w:tr>
      <w:tr w:rsidR="00F71A0F" w:rsidRPr="00F71A0F" w14:paraId="4AC61F1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9AE7D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188</w:t>
            </w:r>
          </w:p>
        </w:tc>
        <w:tc>
          <w:tcPr>
            <w:tcW w:w="1953" w:type="dxa"/>
            <w:tcBorders>
              <w:top w:val="nil"/>
              <w:left w:val="nil"/>
              <w:bottom w:val="single" w:sz="4" w:space="0" w:color="auto"/>
              <w:right w:val="single" w:sz="4" w:space="0" w:color="auto"/>
            </w:tcBorders>
            <w:shd w:val="clear" w:color="000000" w:fill="FFFFFF"/>
            <w:vAlign w:val="bottom"/>
            <w:hideMark/>
          </w:tcPr>
          <w:p w14:paraId="72BC3C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YAMPARAEZ (CHUQUISACA)</w:t>
            </w:r>
          </w:p>
        </w:tc>
        <w:tc>
          <w:tcPr>
            <w:tcW w:w="848" w:type="dxa"/>
            <w:tcBorders>
              <w:top w:val="nil"/>
              <w:left w:val="nil"/>
              <w:bottom w:val="single" w:sz="4" w:space="0" w:color="auto"/>
              <w:right w:val="single" w:sz="4" w:space="0" w:color="auto"/>
            </w:tcBorders>
            <w:shd w:val="clear" w:color="000000" w:fill="FCD5B4"/>
            <w:vAlign w:val="bottom"/>
            <w:hideMark/>
          </w:tcPr>
          <w:p w14:paraId="3A652DF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6A0C5E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70D41337"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F213F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6BF42B9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1382EC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36808C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92564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A89A06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CDB7938" w14:textId="77777777" w:rsidR="00F71A0F" w:rsidRPr="00F71A0F" w:rsidRDefault="00F71A0F" w:rsidP="00F71A0F">
            <w:pPr>
              <w:rPr>
                <w:rFonts w:ascii="Times New Roman" w:hAnsi="Times New Roman"/>
                <w:sz w:val="20"/>
                <w:szCs w:val="20"/>
                <w:lang w:val="es-BO" w:eastAsia="es-BO"/>
              </w:rPr>
            </w:pPr>
          </w:p>
        </w:tc>
      </w:tr>
      <w:tr w:rsidR="00F71A0F" w:rsidRPr="00F71A0F" w14:paraId="18FBC22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DA4066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189</w:t>
            </w:r>
          </w:p>
        </w:tc>
        <w:tc>
          <w:tcPr>
            <w:tcW w:w="1953" w:type="dxa"/>
            <w:tcBorders>
              <w:top w:val="nil"/>
              <w:left w:val="nil"/>
              <w:bottom w:val="single" w:sz="4" w:space="0" w:color="auto"/>
              <w:right w:val="single" w:sz="4" w:space="0" w:color="auto"/>
            </w:tcBorders>
            <w:shd w:val="clear" w:color="000000" w:fill="FFFFFF"/>
            <w:vAlign w:val="bottom"/>
            <w:hideMark/>
          </w:tcPr>
          <w:p w14:paraId="0896951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YANACACHI (LA PAZ)</w:t>
            </w:r>
          </w:p>
        </w:tc>
        <w:tc>
          <w:tcPr>
            <w:tcW w:w="848" w:type="dxa"/>
            <w:tcBorders>
              <w:top w:val="nil"/>
              <w:left w:val="nil"/>
              <w:bottom w:val="single" w:sz="4" w:space="0" w:color="auto"/>
              <w:right w:val="single" w:sz="4" w:space="0" w:color="auto"/>
            </w:tcBorders>
            <w:shd w:val="clear" w:color="000000" w:fill="FCD5B4"/>
            <w:vAlign w:val="bottom"/>
            <w:hideMark/>
          </w:tcPr>
          <w:p w14:paraId="13E1FD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FBA8A2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vAlign w:val="bottom"/>
            <w:hideMark/>
          </w:tcPr>
          <w:p w14:paraId="1253D09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4760E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3014D9D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AF70B2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2742B3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DAAB8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3973A51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923B5A" w14:textId="77777777" w:rsidR="00F71A0F" w:rsidRPr="00F71A0F" w:rsidRDefault="00F71A0F" w:rsidP="00F71A0F">
            <w:pPr>
              <w:rPr>
                <w:rFonts w:ascii="Times New Roman" w:hAnsi="Times New Roman"/>
                <w:sz w:val="20"/>
                <w:szCs w:val="20"/>
                <w:lang w:val="es-BO" w:eastAsia="es-BO"/>
              </w:rPr>
            </w:pPr>
          </w:p>
        </w:tc>
      </w:tr>
      <w:tr w:rsidR="00F71A0F" w:rsidRPr="00F71A0F" w14:paraId="4477E6A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D54904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190</w:t>
            </w:r>
          </w:p>
        </w:tc>
        <w:tc>
          <w:tcPr>
            <w:tcW w:w="1953" w:type="dxa"/>
            <w:tcBorders>
              <w:top w:val="nil"/>
              <w:left w:val="nil"/>
              <w:bottom w:val="single" w:sz="4" w:space="0" w:color="auto"/>
              <w:right w:val="single" w:sz="4" w:space="0" w:color="auto"/>
            </w:tcBorders>
            <w:shd w:val="clear" w:color="000000" w:fill="FFFFFF"/>
            <w:vAlign w:val="bottom"/>
            <w:hideMark/>
          </w:tcPr>
          <w:p w14:paraId="002F2D5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YUNCHARA (TARIJA)</w:t>
            </w:r>
          </w:p>
        </w:tc>
        <w:tc>
          <w:tcPr>
            <w:tcW w:w="848" w:type="dxa"/>
            <w:tcBorders>
              <w:top w:val="nil"/>
              <w:left w:val="nil"/>
              <w:bottom w:val="single" w:sz="4" w:space="0" w:color="auto"/>
              <w:right w:val="single" w:sz="4" w:space="0" w:color="auto"/>
            </w:tcBorders>
            <w:shd w:val="clear" w:color="000000" w:fill="FCD5B4"/>
            <w:noWrap/>
            <w:vAlign w:val="center"/>
            <w:hideMark/>
          </w:tcPr>
          <w:p w14:paraId="2CEC06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5B4D6F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5A6BC6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897C2E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511D8DF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5DCC38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145063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00CBB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37A902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F9FD51" w14:textId="77777777" w:rsidR="00F71A0F" w:rsidRPr="00F71A0F" w:rsidRDefault="00F71A0F" w:rsidP="00F71A0F">
            <w:pPr>
              <w:rPr>
                <w:rFonts w:ascii="Times New Roman" w:hAnsi="Times New Roman"/>
                <w:sz w:val="20"/>
                <w:szCs w:val="20"/>
                <w:lang w:val="es-BO" w:eastAsia="es-BO"/>
              </w:rPr>
            </w:pPr>
          </w:p>
        </w:tc>
      </w:tr>
      <w:tr w:rsidR="00F71A0F" w:rsidRPr="00F71A0F" w14:paraId="6485649A"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D7EFB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191</w:t>
            </w:r>
          </w:p>
        </w:tc>
        <w:tc>
          <w:tcPr>
            <w:tcW w:w="1953" w:type="dxa"/>
            <w:tcBorders>
              <w:top w:val="nil"/>
              <w:left w:val="nil"/>
              <w:bottom w:val="single" w:sz="4" w:space="0" w:color="auto"/>
              <w:right w:val="single" w:sz="4" w:space="0" w:color="auto"/>
            </w:tcBorders>
            <w:shd w:val="clear" w:color="000000" w:fill="FFFFFF"/>
            <w:vAlign w:val="bottom"/>
            <w:hideMark/>
          </w:tcPr>
          <w:p w14:paraId="65149DB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YUSARA Y PARAISO (PANDO)</w:t>
            </w:r>
          </w:p>
        </w:tc>
        <w:tc>
          <w:tcPr>
            <w:tcW w:w="848" w:type="dxa"/>
            <w:tcBorders>
              <w:top w:val="nil"/>
              <w:left w:val="nil"/>
              <w:bottom w:val="single" w:sz="4" w:space="0" w:color="auto"/>
              <w:right w:val="single" w:sz="4" w:space="0" w:color="auto"/>
            </w:tcBorders>
            <w:shd w:val="clear" w:color="000000" w:fill="FCD5B4"/>
            <w:noWrap/>
            <w:vAlign w:val="center"/>
            <w:hideMark/>
          </w:tcPr>
          <w:p w14:paraId="62F36BF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F80DD0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DAD607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F5B85A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5</w:t>
            </w:r>
          </w:p>
        </w:tc>
        <w:tc>
          <w:tcPr>
            <w:tcW w:w="850" w:type="dxa"/>
            <w:tcBorders>
              <w:top w:val="nil"/>
              <w:left w:val="nil"/>
              <w:bottom w:val="single" w:sz="4" w:space="0" w:color="auto"/>
              <w:right w:val="single" w:sz="4" w:space="0" w:color="auto"/>
            </w:tcBorders>
            <w:shd w:val="clear" w:color="000000" w:fill="FCD5B4"/>
            <w:noWrap/>
            <w:vAlign w:val="center"/>
            <w:hideMark/>
          </w:tcPr>
          <w:p w14:paraId="75236DB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B3631FE"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928D5F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EA5F00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2402" w:type="dxa"/>
            <w:gridSpan w:val="2"/>
            <w:vAlign w:val="center"/>
            <w:hideMark/>
          </w:tcPr>
          <w:p w14:paraId="4EF5067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905F499" w14:textId="77777777" w:rsidR="00F71A0F" w:rsidRPr="00F71A0F" w:rsidRDefault="00F71A0F" w:rsidP="00F71A0F">
            <w:pPr>
              <w:rPr>
                <w:rFonts w:ascii="Times New Roman" w:hAnsi="Times New Roman"/>
                <w:sz w:val="20"/>
                <w:szCs w:val="20"/>
                <w:lang w:val="es-BO" w:eastAsia="es-BO"/>
              </w:rPr>
            </w:pPr>
          </w:p>
        </w:tc>
      </w:tr>
      <w:tr w:rsidR="00F71A0F" w:rsidRPr="00F71A0F" w14:paraId="315BF24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C714BA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192</w:t>
            </w:r>
          </w:p>
        </w:tc>
        <w:tc>
          <w:tcPr>
            <w:tcW w:w="1953" w:type="dxa"/>
            <w:tcBorders>
              <w:top w:val="nil"/>
              <w:left w:val="nil"/>
              <w:bottom w:val="single" w:sz="4" w:space="0" w:color="auto"/>
              <w:right w:val="single" w:sz="4" w:space="0" w:color="auto"/>
            </w:tcBorders>
            <w:shd w:val="clear" w:color="000000" w:fill="FFFFFF"/>
            <w:vAlign w:val="bottom"/>
            <w:hideMark/>
          </w:tcPr>
          <w:p w14:paraId="5170FC9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ZUDAÑES (CHUQUISACA)</w:t>
            </w:r>
          </w:p>
        </w:tc>
        <w:tc>
          <w:tcPr>
            <w:tcW w:w="848" w:type="dxa"/>
            <w:tcBorders>
              <w:top w:val="nil"/>
              <w:left w:val="nil"/>
              <w:bottom w:val="single" w:sz="4" w:space="0" w:color="auto"/>
              <w:right w:val="single" w:sz="4" w:space="0" w:color="auto"/>
            </w:tcBorders>
            <w:shd w:val="clear" w:color="000000" w:fill="FCD5B4"/>
            <w:noWrap/>
            <w:vAlign w:val="center"/>
            <w:hideMark/>
          </w:tcPr>
          <w:p w14:paraId="769832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7D2A70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75EC3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97C57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2445BF0"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87A9B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6863B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6B7D1A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04F26908"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2B41379" w14:textId="77777777" w:rsidR="00F71A0F" w:rsidRPr="00F71A0F" w:rsidRDefault="00F71A0F" w:rsidP="00F71A0F">
            <w:pPr>
              <w:rPr>
                <w:rFonts w:ascii="Times New Roman" w:hAnsi="Times New Roman"/>
                <w:sz w:val="20"/>
                <w:szCs w:val="20"/>
                <w:lang w:val="es-BO" w:eastAsia="es-BO"/>
              </w:rPr>
            </w:pPr>
          </w:p>
        </w:tc>
      </w:tr>
      <w:tr w:rsidR="00F71A0F" w:rsidRPr="00F71A0F" w14:paraId="2D398E7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F6B83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193</w:t>
            </w:r>
          </w:p>
        </w:tc>
        <w:tc>
          <w:tcPr>
            <w:tcW w:w="1953" w:type="dxa"/>
            <w:tcBorders>
              <w:top w:val="nil"/>
              <w:left w:val="nil"/>
              <w:bottom w:val="single" w:sz="4" w:space="0" w:color="auto"/>
              <w:right w:val="single" w:sz="4" w:space="0" w:color="auto"/>
            </w:tcBorders>
            <w:shd w:val="clear" w:color="auto" w:fill="auto"/>
            <w:hideMark/>
          </w:tcPr>
          <w:p w14:paraId="4A8DDA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SANTA CATALINA (APOLO)</w:t>
            </w:r>
          </w:p>
        </w:tc>
        <w:tc>
          <w:tcPr>
            <w:tcW w:w="848" w:type="dxa"/>
            <w:tcBorders>
              <w:top w:val="nil"/>
              <w:left w:val="nil"/>
              <w:bottom w:val="single" w:sz="4" w:space="0" w:color="auto"/>
              <w:right w:val="single" w:sz="4" w:space="0" w:color="auto"/>
            </w:tcBorders>
            <w:shd w:val="clear" w:color="000000" w:fill="FCD5B4"/>
            <w:noWrap/>
            <w:vAlign w:val="center"/>
            <w:hideMark/>
          </w:tcPr>
          <w:p w14:paraId="3F00E38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26B0A1"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752D580"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FD54E2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5238F3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03A56DF"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92388B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3FECC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66B7F8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50789AE" w14:textId="77777777" w:rsidR="00F71A0F" w:rsidRPr="00F71A0F" w:rsidRDefault="00F71A0F" w:rsidP="00F71A0F">
            <w:pPr>
              <w:rPr>
                <w:rFonts w:ascii="Times New Roman" w:hAnsi="Times New Roman"/>
                <w:sz w:val="20"/>
                <w:szCs w:val="20"/>
                <w:lang w:val="es-BO" w:eastAsia="es-BO"/>
              </w:rPr>
            </w:pPr>
          </w:p>
        </w:tc>
      </w:tr>
      <w:tr w:rsidR="00F71A0F" w:rsidRPr="00F71A0F" w14:paraId="0EC4180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41B0BD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194</w:t>
            </w:r>
          </w:p>
        </w:tc>
        <w:tc>
          <w:tcPr>
            <w:tcW w:w="1953" w:type="dxa"/>
            <w:tcBorders>
              <w:top w:val="nil"/>
              <w:left w:val="nil"/>
              <w:bottom w:val="single" w:sz="4" w:space="0" w:color="auto"/>
              <w:right w:val="single" w:sz="4" w:space="0" w:color="auto"/>
            </w:tcBorders>
            <w:shd w:val="clear" w:color="auto" w:fill="auto"/>
            <w:noWrap/>
            <w:hideMark/>
          </w:tcPr>
          <w:p w14:paraId="6CA1780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Puerto Copacabana (Pando)</w:t>
            </w:r>
          </w:p>
        </w:tc>
        <w:tc>
          <w:tcPr>
            <w:tcW w:w="848" w:type="dxa"/>
            <w:tcBorders>
              <w:top w:val="nil"/>
              <w:left w:val="nil"/>
              <w:bottom w:val="single" w:sz="4" w:space="0" w:color="auto"/>
              <w:right w:val="single" w:sz="4" w:space="0" w:color="auto"/>
            </w:tcBorders>
            <w:shd w:val="clear" w:color="000000" w:fill="FCD5B4"/>
            <w:noWrap/>
            <w:vAlign w:val="center"/>
            <w:hideMark/>
          </w:tcPr>
          <w:p w14:paraId="09860D8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6C24A1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6A2125B"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2A6DC0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654413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9562C0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9E2DA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ED643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E4C17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EDE3C81" w14:textId="77777777" w:rsidR="00F71A0F" w:rsidRPr="00F71A0F" w:rsidRDefault="00F71A0F" w:rsidP="00F71A0F">
            <w:pPr>
              <w:rPr>
                <w:rFonts w:ascii="Times New Roman" w:hAnsi="Times New Roman"/>
                <w:sz w:val="20"/>
                <w:szCs w:val="20"/>
                <w:lang w:val="es-BO" w:eastAsia="es-BO"/>
              </w:rPr>
            </w:pPr>
          </w:p>
        </w:tc>
      </w:tr>
      <w:tr w:rsidR="00F71A0F" w:rsidRPr="00F71A0F" w14:paraId="3CDB5B4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3D98A8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195</w:t>
            </w:r>
          </w:p>
        </w:tc>
        <w:tc>
          <w:tcPr>
            <w:tcW w:w="1953" w:type="dxa"/>
            <w:tcBorders>
              <w:top w:val="nil"/>
              <w:left w:val="nil"/>
              <w:bottom w:val="single" w:sz="4" w:space="0" w:color="auto"/>
              <w:right w:val="single" w:sz="4" w:space="0" w:color="auto"/>
            </w:tcBorders>
            <w:shd w:val="clear" w:color="auto" w:fill="auto"/>
            <w:noWrap/>
            <w:hideMark/>
          </w:tcPr>
          <w:p w14:paraId="1BA3037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ESTACION FO COLOMI (Cochabamba).</w:t>
            </w:r>
          </w:p>
        </w:tc>
        <w:tc>
          <w:tcPr>
            <w:tcW w:w="848" w:type="dxa"/>
            <w:tcBorders>
              <w:top w:val="nil"/>
              <w:left w:val="nil"/>
              <w:bottom w:val="single" w:sz="4" w:space="0" w:color="auto"/>
              <w:right w:val="single" w:sz="4" w:space="0" w:color="auto"/>
            </w:tcBorders>
            <w:shd w:val="clear" w:color="000000" w:fill="FCD5B4"/>
            <w:noWrap/>
            <w:vAlign w:val="center"/>
            <w:hideMark/>
          </w:tcPr>
          <w:p w14:paraId="57C84065"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85B58EE"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36F6E1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4DE403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D52671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D4A4A9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61BEC7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84AEC1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D4F1E6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4ECB54" w14:textId="77777777" w:rsidR="00F71A0F" w:rsidRPr="00F71A0F" w:rsidRDefault="00F71A0F" w:rsidP="00F71A0F">
            <w:pPr>
              <w:rPr>
                <w:rFonts w:ascii="Times New Roman" w:hAnsi="Times New Roman"/>
                <w:sz w:val="20"/>
                <w:szCs w:val="20"/>
                <w:lang w:val="es-BO" w:eastAsia="es-BO"/>
              </w:rPr>
            </w:pPr>
          </w:p>
        </w:tc>
      </w:tr>
      <w:tr w:rsidR="00F71A0F" w:rsidRPr="00F71A0F" w14:paraId="27672D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648FC0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196</w:t>
            </w:r>
          </w:p>
        </w:tc>
        <w:tc>
          <w:tcPr>
            <w:tcW w:w="1953" w:type="dxa"/>
            <w:tcBorders>
              <w:top w:val="nil"/>
              <w:left w:val="nil"/>
              <w:bottom w:val="single" w:sz="4" w:space="0" w:color="auto"/>
              <w:right w:val="single" w:sz="4" w:space="0" w:color="auto"/>
            </w:tcBorders>
            <w:shd w:val="clear" w:color="auto" w:fill="auto"/>
            <w:hideMark/>
          </w:tcPr>
          <w:p w14:paraId="78F92E1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ENTEL CERRO TUMUPASA</w:t>
            </w:r>
          </w:p>
        </w:tc>
        <w:tc>
          <w:tcPr>
            <w:tcW w:w="848" w:type="dxa"/>
            <w:tcBorders>
              <w:top w:val="nil"/>
              <w:left w:val="nil"/>
              <w:bottom w:val="single" w:sz="4" w:space="0" w:color="auto"/>
              <w:right w:val="single" w:sz="4" w:space="0" w:color="auto"/>
            </w:tcBorders>
            <w:shd w:val="clear" w:color="000000" w:fill="FCD5B4"/>
            <w:noWrap/>
            <w:vAlign w:val="center"/>
            <w:hideMark/>
          </w:tcPr>
          <w:p w14:paraId="0A6B411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FACE380"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6A07E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6281F7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C4B0A2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5D1DE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F50B36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5FF62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16E665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359643C" w14:textId="77777777" w:rsidR="00F71A0F" w:rsidRPr="00F71A0F" w:rsidRDefault="00F71A0F" w:rsidP="00F71A0F">
            <w:pPr>
              <w:rPr>
                <w:rFonts w:ascii="Times New Roman" w:hAnsi="Times New Roman"/>
                <w:sz w:val="20"/>
                <w:szCs w:val="20"/>
                <w:lang w:val="es-BO" w:eastAsia="es-BO"/>
              </w:rPr>
            </w:pPr>
          </w:p>
        </w:tc>
      </w:tr>
      <w:tr w:rsidR="00F71A0F" w:rsidRPr="00F71A0F" w14:paraId="0357DAF6"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C5AF9E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197</w:t>
            </w:r>
          </w:p>
        </w:tc>
        <w:tc>
          <w:tcPr>
            <w:tcW w:w="1953" w:type="dxa"/>
            <w:tcBorders>
              <w:top w:val="nil"/>
              <w:left w:val="nil"/>
              <w:bottom w:val="single" w:sz="4" w:space="0" w:color="auto"/>
              <w:right w:val="single" w:sz="4" w:space="0" w:color="auto"/>
            </w:tcBorders>
            <w:shd w:val="clear" w:color="auto" w:fill="auto"/>
            <w:noWrap/>
            <w:hideMark/>
          </w:tcPr>
          <w:p w14:paraId="0930F97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HUALLCANI</w:t>
            </w:r>
          </w:p>
        </w:tc>
        <w:tc>
          <w:tcPr>
            <w:tcW w:w="848" w:type="dxa"/>
            <w:tcBorders>
              <w:top w:val="nil"/>
              <w:left w:val="nil"/>
              <w:bottom w:val="single" w:sz="4" w:space="0" w:color="auto"/>
              <w:right w:val="single" w:sz="4" w:space="0" w:color="auto"/>
            </w:tcBorders>
            <w:shd w:val="clear" w:color="000000" w:fill="FCD5B4"/>
            <w:noWrap/>
            <w:vAlign w:val="center"/>
            <w:hideMark/>
          </w:tcPr>
          <w:p w14:paraId="36DF241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977983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C17290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F8CFFF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6F43FF64"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EA991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A462E2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16570A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4B9E778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95C41E0" w14:textId="77777777" w:rsidR="00F71A0F" w:rsidRPr="00F71A0F" w:rsidRDefault="00F71A0F" w:rsidP="00F71A0F">
            <w:pPr>
              <w:rPr>
                <w:rFonts w:ascii="Times New Roman" w:hAnsi="Times New Roman"/>
                <w:sz w:val="20"/>
                <w:szCs w:val="20"/>
                <w:lang w:val="es-BO" w:eastAsia="es-BO"/>
              </w:rPr>
            </w:pPr>
          </w:p>
        </w:tc>
      </w:tr>
      <w:tr w:rsidR="00F71A0F" w:rsidRPr="00F71A0F" w14:paraId="616E0AD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C77C5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198</w:t>
            </w:r>
          </w:p>
        </w:tc>
        <w:tc>
          <w:tcPr>
            <w:tcW w:w="1953" w:type="dxa"/>
            <w:tcBorders>
              <w:top w:val="nil"/>
              <w:left w:val="nil"/>
              <w:bottom w:val="single" w:sz="4" w:space="0" w:color="auto"/>
              <w:right w:val="single" w:sz="4" w:space="0" w:color="auto"/>
            </w:tcBorders>
            <w:shd w:val="clear" w:color="auto" w:fill="auto"/>
            <w:hideMark/>
          </w:tcPr>
          <w:p w14:paraId="79EAC51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MOCO MOCO (La Paz).</w:t>
            </w:r>
          </w:p>
        </w:tc>
        <w:tc>
          <w:tcPr>
            <w:tcW w:w="848" w:type="dxa"/>
            <w:tcBorders>
              <w:top w:val="nil"/>
              <w:left w:val="nil"/>
              <w:bottom w:val="single" w:sz="4" w:space="0" w:color="auto"/>
              <w:right w:val="single" w:sz="4" w:space="0" w:color="auto"/>
            </w:tcBorders>
            <w:shd w:val="clear" w:color="000000" w:fill="FCD5B4"/>
            <w:noWrap/>
            <w:vAlign w:val="center"/>
            <w:hideMark/>
          </w:tcPr>
          <w:p w14:paraId="3E98223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6501B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5700186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B6287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1C3B951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4D3FCE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39A30C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D4E8D6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994527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A2D2840" w14:textId="77777777" w:rsidR="00F71A0F" w:rsidRPr="00F71A0F" w:rsidRDefault="00F71A0F" w:rsidP="00F71A0F">
            <w:pPr>
              <w:rPr>
                <w:rFonts w:ascii="Times New Roman" w:hAnsi="Times New Roman"/>
                <w:sz w:val="20"/>
                <w:szCs w:val="20"/>
                <w:lang w:val="es-BO" w:eastAsia="es-BO"/>
              </w:rPr>
            </w:pPr>
          </w:p>
        </w:tc>
      </w:tr>
      <w:tr w:rsidR="00F71A0F" w:rsidRPr="00F71A0F" w14:paraId="55C76D0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5A2FA6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199</w:t>
            </w:r>
          </w:p>
        </w:tc>
        <w:tc>
          <w:tcPr>
            <w:tcW w:w="1953" w:type="dxa"/>
            <w:tcBorders>
              <w:top w:val="nil"/>
              <w:left w:val="nil"/>
              <w:bottom w:val="single" w:sz="4" w:space="0" w:color="auto"/>
              <w:right w:val="single" w:sz="4" w:space="0" w:color="auto"/>
            </w:tcBorders>
            <w:shd w:val="clear" w:color="auto" w:fill="auto"/>
            <w:hideMark/>
          </w:tcPr>
          <w:p w14:paraId="686C230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RADIO BASE LA CALZADA - SUD YUNGAS (La Paz)</w:t>
            </w:r>
          </w:p>
        </w:tc>
        <w:tc>
          <w:tcPr>
            <w:tcW w:w="848" w:type="dxa"/>
            <w:tcBorders>
              <w:top w:val="nil"/>
              <w:left w:val="nil"/>
              <w:bottom w:val="single" w:sz="4" w:space="0" w:color="auto"/>
              <w:right w:val="single" w:sz="4" w:space="0" w:color="auto"/>
            </w:tcBorders>
            <w:shd w:val="clear" w:color="000000" w:fill="FCD5B4"/>
            <w:noWrap/>
            <w:vAlign w:val="center"/>
            <w:hideMark/>
          </w:tcPr>
          <w:p w14:paraId="1788511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39C4DE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E66641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91BF0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7FD6CC3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E6551B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FFCBD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DFF10F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D3A034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59BD1AB" w14:textId="77777777" w:rsidR="00F71A0F" w:rsidRPr="00F71A0F" w:rsidRDefault="00F71A0F" w:rsidP="00F71A0F">
            <w:pPr>
              <w:rPr>
                <w:rFonts w:ascii="Times New Roman" w:hAnsi="Times New Roman"/>
                <w:sz w:val="20"/>
                <w:szCs w:val="20"/>
                <w:lang w:val="es-BO" w:eastAsia="es-BO"/>
              </w:rPr>
            </w:pPr>
          </w:p>
        </w:tc>
      </w:tr>
      <w:tr w:rsidR="00F71A0F" w:rsidRPr="00F71A0F" w14:paraId="6E8A17A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5EAE929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200</w:t>
            </w:r>
          </w:p>
        </w:tc>
        <w:tc>
          <w:tcPr>
            <w:tcW w:w="1953" w:type="dxa"/>
            <w:tcBorders>
              <w:top w:val="nil"/>
              <w:left w:val="nil"/>
              <w:bottom w:val="single" w:sz="4" w:space="0" w:color="auto"/>
              <w:right w:val="single" w:sz="4" w:space="0" w:color="auto"/>
            </w:tcBorders>
            <w:shd w:val="clear" w:color="auto" w:fill="auto"/>
            <w:hideMark/>
          </w:tcPr>
          <w:p w14:paraId="6A39832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EL SENA (PANDO)</w:t>
            </w:r>
          </w:p>
        </w:tc>
        <w:tc>
          <w:tcPr>
            <w:tcW w:w="848" w:type="dxa"/>
            <w:tcBorders>
              <w:top w:val="nil"/>
              <w:left w:val="nil"/>
              <w:bottom w:val="single" w:sz="4" w:space="0" w:color="auto"/>
              <w:right w:val="single" w:sz="4" w:space="0" w:color="auto"/>
            </w:tcBorders>
            <w:shd w:val="clear" w:color="000000" w:fill="FCD5B4"/>
            <w:noWrap/>
            <w:vAlign w:val="center"/>
            <w:hideMark/>
          </w:tcPr>
          <w:p w14:paraId="3B69CED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5307C6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0221A2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752C2C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0D07405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6A3CCAC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93B5D4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577313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8A8919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5E6B3BD" w14:textId="77777777" w:rsidR="00F71A0F" w:rsidRPr="00F71A0F" w:rsidRDefault="00F71A0F" w:rsidP="00F71A0F">
            <w:pPr>
              <w:rPr>
                <w:rFonts w:ascii="Times New Roman" w:hAnsi="Times New Roman"/>
                <w:sz w:val="20"/>
                <w:szCs w:val="20"/>
                <w:lang w:val="es-BO" w:eastAsia="es-BO"/>
              </w:rPr>
            </w:pPr>
          </w:p>
        </w:tc>
      </w:tr>
      <w:tr w:rsidR="00F71A0F" w:rsidRPr="00F71A0F" w14:paraId="13E92B9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2B937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201</w:t>
            </w:r>
          </w:p>
        </w:tc>
        <w:tc>
          <w:tcPr>
            <w:tcW w:w="1953" w:type="dxa"/>
            <w:tcBorders>
              <w:top w:val="nil"/>
              <w:left w:val="nil"/>
              <w:bottom w:val="single" w:sz="4" w:space="0" w:color="auto"/>
              <w:right w:val="single" w:sz="4" w:space="0" w:color="auto"/>
            </w:tcBorders>
            <w:shd w:val="clear" w:color="auto" w:fill="auto"/>
            <w:hideMark/>
          </w:tcPr>
          <w:p w14:paraId="568A9D3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Sheraton (Beni)</w:t>
            </w:r>
          </w:p>
        </w:tc>
        <w:tc>
          <w:tcPr>
            <w:tcW w:w="848" w:type="dxa"/>
            <w:tcBorders>
              <w:top w:val="nil"/>
              <w:left w:val="nil"/>
              <w:bottom w:val="single" w:sz="4" w:space="0" w:color="auto"/>
              <w:right w:val="single" w:sz="4" w:space="0" w:color="auto"/>
            </w:tcBorders>
            <w:shd w:val="clear" w:color="000000" w:fill="FCD5B4"/>
            <w:noWrap/>
            <w:vAlign w:val="center"/>
            <w:hideMark/>
          </w:tcPr>
          <w:p w14:paraId="1EBD716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4B4B8B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41F09B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5C485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4F302553"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514BB7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767B32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0515FA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3CCF33C7"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4023647" w14:textId="77777777" w:rsidR="00F71A0F" w:rsidRPr="00F71A0F" w:rsidRDefault="00F71A0F" w:rsidP="00F71A0F">
            <w:pPr>
              <w:rPr>
                <w:rFonts w:ascii="Times New Roman" w:hAnsi="Times New Roman"/>
                <w:sz w:val="20"/>
                <w:szCs w:val="20"/>
                <w:lang w:val="es-BO" w:eastAsia="es-BO"/>
              </w:rPr>
            </w:pPr>
          </w:p>
        </w:tc>
      </w:tr>
      <w:tr w:rsidR="00F71A0F" w:rsidRPr="00F71A0F" w14:paraId="118735BF"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33A2BF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202</w:t>
            </w:r>
          </w:p>
        </w:tc>
        <w:tc>
          <w:tcPr>
            <w:tcW w:w="1953" w:type="dxa"/>
            <w:tcBorders>
              <w:top w:val="nil"/>
              <w:left w:val="nil"/>
              <w:bottom w:val="single" w:sz="4" w:space="0" w:color="auto"/>
              <w:right w:val="single" w:sz="4" w:space="0" w:color="auto"/>
            </w:tcBorders>
            <w:shd w:val="clear" w:color="auto" w:fill="auto"/>
            <w:hideMark/>
          </w:tcPr>
          <w:p w14:paraId="19B5F3C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RADIOBASE CHEQTATACALA (La Paz)</w:t>
            </w:r>
          </w:p>
        </w:tc>
        <w:tc>
          <w:tcPr>
            <w:tcW w:w="848" w:type="dxa"/>
            <w:tcBorders>
              <w:top w:val="nil"/>
              <w:left w:val="nil"/>
              <w:bottom w:val="single" w:sz="4" w:space="0" w:color="auto"/>
              <w:right w:val="single" w:sz="4" w:space="0" w:color="auto"/>
            </w:tcBorders>
            <w:shd w:val="clear" w:color="000000" w:fill="FCD5B4"/>
            <w:noWrap/>
            <w:vAlign w:val="center"/>
            <w:hideMark/>
          </w:tcPr>
          <w:p w14:paraId="7456111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4DAFD4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03400FD"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6169C1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0C6FD2D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8F83CD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6433A4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C1EBF4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429C132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8989B35" w14:textId="77777777" w:rsidR="00F71A0F" w:rsidRPr="00F71A0F" w:rsidRDefault="00F71A0F" w:rsidP="00F71A0F">
            <w:pPr>
              <w:rPr>
                <w:rFonts w:ascii="Times New Roman" w:hAnsi="Times New Roman"/>
                <w:sz w:val="20"/>
                <w:szCs w:val="20"/>
                <w:lang w:val="es-BO" w:eastAsia="es-BO"/>
              </w:rPr>
            </w:pPr>
          </w:p>
        </w:tc>
      </w:tr>
      <w:tr w:rsidR="00F71A0F" w:rsidRPr="00F71A0F" w14:paraId="5BC81DE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B258CA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203</w:t>
            </w:r>
          </w:p>
        </w:tc>
        <w:tc>
          <w:tcPr>
            <w:tcW w:w="1953" w:type="dxa"/>
            <w:tcBorders>
              <w:top w:val="nil"/>
              <w:left w:val="nil"/>
              <w:bottom w:val="single" w:sz="4" w:space="0" w:color="auto"/>
              <w:right w:val="single" w:sz="4" w:space="0" w:color="auto"/>
            </w:tcBorders>
            <w:shd w:val="clear" w:color="auto" w:fill="auto"/>
            <w:hideMark/>
          </w:tcPr>
          <w:p w14:paraId="3A92635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YURA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1CFB18E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7F6B37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E4F2DB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E990D9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10AAFA27"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A4B68A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9FAE19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8ADB25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AA005A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804D0B9" w14:textId="77777777" w:rsidR="00F71A0F" w:rsidRPr="00F71A0F" w:rsidRDefault="00F71A0F" w:rsidP="00F71A0F">
            <w:pPr>
              <w:rPr>
                <w:rFonts w:ascii="Times New Roman" w:hAnsi="Times New Roman"/>
                <w:sz w:val="20"/>
                <w:szCs w:val="20"/>
                <w:lang w:val="es-BO" w:eastAsia="es-BO"/>
              </w:rPr>
            </w:pPr>
          </w:p>
        </w:tc>
      </w:tr>
      <w:tr w:rsidR="00F71A0F" w:rsidRPr="00F71A0F" w14:paraId="0CA9B32C"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72EFDF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204</w:t>
            </w:r>
          </w:p>
        </w:tc>
        <w:tc>
          <w:tcPr>
            <w:tcW w:w="1953" w:type="dxa"/>
            <w:tcBorders>
              <w:top w:val="nil"/>
              <w:left w:val="nil"/>
              <w:bottom w:val="single" w:sz="4" w:space="0" w:color="auto"/>
              <w:right w:val="single" w:sz="4" w:space="0" w:color="auto"/>
            </w:tcBorders>
            <w:shd w:val="clear" w:color="auto" w:fill="auto"/>
            <w:hideMark/>
          </w:tcPr>
          <w:p w14:paraId="50D162D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ACASIO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0BC9AC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2F8B30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9F92E9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77C69C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AF225B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69CFEE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FEC74BC"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D4711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A70DD32"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6E28F8C" w14:textId="77777777" w:rsidR="00F71A0F" w:rsidRPr="00F71A0F" w:rsidRDefault="00F71A0F" w:rsidP="00F71A0F">
            <w:pPr>
              <w:rPr>
                <w:rFonts w:ascii="Times New Roman" w:hAnsi="Times New Roman"/>
                <w:sz w:val="20"/>
                <w:szCs w:val="20"/>
                <w:lang w:val="es-BO" w:eastAsia="es-BO"/>
              </w:rPr>
            </w:pPr>
          </w:p>
        </w:tc>
      </w:tr>
      <w:tr w:rsidR="00F71A0F" w:rsidRPr="00F71A0F" w14:paraId="414B84C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54B532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205</w:t>
            </w:r>
          </w:p>
        </w:tc>
        <w:tc>
          <w:tcPr>
            <w:tcW w:w="1953" w:type="dxa"/>
            <w:tcBorders>
              <w:top w:val="nil"/>
              <w:left w:val="nil"/>
              <w:bottom w:val="single" w:sz="4" w:space="0" w:color="auto"/>
              <w:right w:val="single" w:sz="4" w:space="0" w:color="auto"/>
            </w:tcBorders>
            <w:shd w:val="clear" w:color="auto" w:fill="auto"/>
            <w:hideMark/>
          </w:tcPr>
          <w:p w14:paraId="15C1296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KARACHIPAMPA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2E5D228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4602D9B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667AD5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2724E6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7636B73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C204F45"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E8DC5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FE980F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C047DFC"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361FD9E" w14:textId="77777777" w:rsidR="00F71A0F" w:rsidRPr="00F71A0F" w:rsidRDefault="00F71A0F" w:rsidP="00F71A0F">
            <w:pPr>
              <w:rPr>
                <w:rFonts w:ascii="Times New Roman" w:hAnsi="Times New Roman"/>
                <w:sz w:val="20"/>
                <w:szCs w:val="20"/>
                <w:lang w:val="es-BO" w:eastAsia="es-BO"/>
              </w:rPr>
            </w:pPr>
          </w:p>
        </w:tc>
      </w:tr>
      <w:tr w:rsidR="00F71A0F" w:rsidRPr="00F71A0F" w14:paraId="6A1E6BD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931426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206</w:t>
            </w:r>
          </w:p>
        </w:tc>
        <w:tc>
          <w:tcPr>
            <w:tcW w:w="1953" w:type="dxa"/>
            <w:tcBorders>
              <w:top w:val="nil"/>
              <w:left w:val="nil"/>
              <w:bottom w:val="single" w:sz="4" w:space="0" w:color="auto"/>
              <w:right w:val="single" w:sz="4" w:space="0" w:color="auto"/>
            </w:tcBorders>
            <w:shd w:val="clear" w:color="auto" w:fill="auto"/>
            <w:hideMark/>
          </w:tcPr>
          <w:p w14:paraId="41CD0B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RBS AGUA DE CASTILLA PORCO (POTOSÍ)</w:t>
            </w:r>
          </w:p>
        </w:tc>
        <w:tc>
          <w:tcPr>
            <w:tcW w:w="848" w:type="dxa"/>
            <w:tcBorders>
              <w:top w:val="nil"/>
              <w:left w:val="nil"/>
              <w:bottom w:val="single" w:sz="4" w:space="0" w:color="auto"/>
              <w:right w:val="single" w:sz="4" w:space="0" w:color="auto"/>
            </w:tcBorders>
            <w:shd w:val="clear" w:color="000000" w:fill="FCD5B4"/>
            <w:noWrap/>
            <w:vAlign w:val="center"/>
            <w:hideMark/>
          </w:tcPr>
          <w:p w14:paraId="724AEC5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F59FE9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A8945E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F4C186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4</w:t>
            </w:r>
          </w:p>
        </w:tc>
        <w:tc>
          <w:tcPr>
            <w:tcW w:w="850" w:type="dxa"/>
            <w:tcBorders>
              <w:top w:val="nil"/>
              <w:left w:val="nil"/>
              <w:bottom w:val="single" w:sz="4" w:space="0" w:color="auto"/>
              <w:right w:val="single" w:sz="4" w:space="0" w:color="auto"/>
            </w:tcBorders>
            <w:shd w:val="clear" w:color="000000" w:fill="FCD5B4"/>
            <w:noWrap/>
            <w:vAlign w:val="center"/>
            <w:hideMark/>
          </w:tcPr>
          <w:p w14:paraId="2550B43C"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41F17A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7DBEBF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AF82B5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2402" w:type="dxa"/>
            <w:gridSpan w:val="2"/>
            <w:vAlign w:val="center"/>
            <w:hideMark/>
          </w:tcPr>
          <w:p w14:paraId="0DA35C7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1EC2A7" w14:textId="77777777" w:rsidR="00F71A0F" w:rsidRPr="00F71A0F" w:rsidRDefault="00F71A0F" w:rsidP="00F71A0F">
            <w:pPr>
              <w:rPr>
                <w:rFonts w:ascii="Times New Roman" w:hAnsi="Times New Roman"/>
                <w:sz w:val="20"/>
                <w:szCs w:val="20"/>
                <w:lang w:val="es-BO" w:eastAsia="es-BO"/>
              </w:rPr>
            </w:pPr>
          </w:p>
        </w:tc>
      </w:tr>
      <w:tr w:rsidR="00F71A0F" w:rsidRPr="00F71A0F" w14:paraId="1012E984"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C1B010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207</w:t>
            </w:r>
          </w:p>
        </w:tc>
        <w:tc>
          <w:tcPr>
            <w:tcW w:w="1953" w:type="dxa"/>
            <w:tcBorders>
              <w:top w:val="nil"/>
              <w:left w:val="nil"/>
              <w:bottom w:val="single" w:sz="4" w:space="0" w:color="auto"/>
              <w:right w:val="single" w:sz="4" w:space="0" w:color="auto"/>
            </w:tcBorders>
            <w:shd w:val="clear" w:color="auto" w:fill="auto"/>
            <w:hideMark/>
          </w:tcPr>
          <w:p w14:paraId="230323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LLANQUERA (ORURO)</w:t>
            </w:r>
          </w:p>
        </w:tc>
        <w:tc>
          <w:tcPr>
            <w:tcW w:w="848" w:type="dxa"/>
            <w:tcBorders>
              <w:top w:val="nil"/>
              <w:left w:val="nil"/>
              <w:bottom w:val="single" w:sz="4" w:space="0" w:color="auto"/>
              <w:right w:val="single" w:sz="4" w:space="0" w:color="auto"/>
            </w:tcBorders>
            <w:shd w:val="clear" w:color="000000" w:fill="FCD5B4"/>
            <w:noWrap/>
            <w:vAlign w:val="center"/>
            <w:hideMark/>
          </w:tcPr>
          <w:p w14:paraId="4A7CEE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5E8D71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08F96B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96E29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A80C14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884BB7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71937F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D8520A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426E4D"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A8E4C54" w14:textId="77777777" w:rsidR="00F71A0F" w:rsidRPr="00F71A0F" w:rsidRDefault="00F71A0F" w:rsidP="00F71A0F">
            <w:pPr>
              <w:rPr>
                <w:rFonts w:ascii="Times New Roman" w:hAnsi="Times New Roman"/>
                <w:sz w:val="20"/>
                <w:szCs w:val="20"/>
                <w:lang w:val="es-BO" w:eastAsia="es-BO"/>
              </w:rPr>
            </w:pPr>
          </w:p>
        </w:tc>
      </w:tr>
      <w:tr w:rsidR="00F71A0F" w:rsidRPr="00F71A0F" w14:paraId="2A00512E"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0952CD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208</w:t>
            </w:r>
          </w:p>
        </w:tc>
        <w:tc>
          <w:tcPr>
            <w:tcW w:w="1953" w:type="dxa"/>
            <w:tcBorders>
              <w:top w:val="nil"/>
              <w:left w:val="nil"/>
              <w:bottom w:val="single" w:sz="4" w:space="0" w:color="auto"/>
              <w:right w:val="single" w:sz="4" w:space="0" w:color="auto"/>
            </w:tcBorders>
            <w:shd w:val="clear" w:color="auto" w:fill="auto"/>
            <w:hideMark/>
          </w:tcPr>
          <w:p w14:paraId="35E7182A" w14:textId="77777777" w:rsidR="00F71A0F" w:rsidRPr="00F71A0F" w:rsidRDefault="00F71A0F" w:rsidP="00F71A0F">
            <w:pPr>
              <w:jc w:val="center"/>
              <w:rPr>
                <w:rFonts w:ascii="Calibri" w:hAnsi="Calibri"/>
                <w:color w:val="000000"/>
                <w:sz w:val="20"/>
                <w:szCs w:val="20"/>
                <w:lang w:val="es-BO" w:eastAsia="es-BO"/>
              </w:rPr>
            </w:pPr>
            <w:r w:rsidRPr="00F71A0F">
              <w:rPr>
                <w:rFonts w:ascii="Calibri" w:hAnsi="Calibri"/>
                <w:color w:val="000000"/>
                <w:sz w:val="20"/>
                <w:szCs w:val="20"/>
                <w:lang w:val="es-BO" w:eastAsia="es-BO"/>
              </w:rPr>
              <w:t>RADIOBASE PUCARA (VALLE GRANDE) (SANTA CRUZ)</w:t>
            </w:r>
          </w:p>
        </w:tc>
        <w:tc>
          <w:tcPr>
            <w:tcW w:w="848" w:type="dxa"/>
            <w:tcBorders>
              <w:top w:val="nil"/>
              <w:left w:val="nil"/>
              <w:bottom w:val="single" w:sz="4" w:space="0" w:color="auto"/>
              <w:right w:val="single" w:sz="4" w:space="0" w:color="auto"/>
            </w:tcBorders>
            <w:shd w:val="clear" w:color="000000" w:fill="FCD5B4"/>
            <w:noWrap/>
            <w:vAlign w:val="center"/>
            <w:hideMark/>
          </w:tcPr>
          <w:p w14:paraId="7D96E31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092CF6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B2BB1E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654E50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1E4006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2F08A1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0EDAAC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8BD971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2C5B3949"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2B161C3" w14:textId="77777777" w:rsidR="00F71A0F" w:rsidRPr="00F71A0F" w:rsidRDefault="00F71A0F" w:rsidP="00F71A0F">
            <w:pPr>
              <w:rPr>
                <w:rFonts w:ascii="Times New Roman" w:hAnsi="Times New Roman"/>
                <w:sz w:val="20"/>
                <w:szCs w:val="20"/>
                <w:lang w:val="es-BO" w:eastAsia="es-BO"/>
              </w:rPr>
            </w:pPr>
          </w:p>
        </w:tc>
      </w:tr>
      <w:tr w:rsidR="00F71A0F" w:rsidRPr="00F71A0F" w14:paraId="568DC97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93715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209</w:t>
            </w:r>
          </w:p>
        </w:tc>
        <w:tc>
          <w:tcPr>
            <w:tcW w:w="1953" w:type="dxa"/>
            <w:tcBorders>
              <w:top w:val="nil"/>
              <w:left w:val="nil"/>
              <w:bottom w:val="single" w:sz="4" w:space="0" w:color="auto"/>
              <w:right w:val="single" w:sz="4" w:space="0" w:color="auto"/>
            </w:tcBorders>
            <w:shd w:val="clear" w:color="auto" w:fill="auto"/>
            <w:hideMark/>
          </w:tcPr>
          <w:p w14:paraId="0138D8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Sitio Trinidad Pampa Coroico (La Paz)</w:t>
            </w:r>
          </w:p>
        </w:tc>
        <w:tc>
          <w:tcPr>
            <w:tcW w:w="848" w:type="dxa"/>
            <w:tcBorders>
              <w:top w:val="nil"/>
              <w:left w:val="nil"/>
              <w:bottom w:val="single" w:sz="4" w:space="0" w:color="auto"/>
              <w:right w:val="single" w:sz="4" w:space="0" w:color="auto"/>
            </w:tcBorders>
            <w:shd w:val="clear" w:color="000000" w:fill="FCD5B4"/>
            <w:noWrap/>
            <w:vAlign w:val="center"/>
            <w:hideMark/>
          </w:tcPr>
          <w:p w14:paraId="7CCEFE0D"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2BF53123"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786AC6D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35ABF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3B690832"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76C343D"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D1CEC5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79A399D2"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145113C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570E1A9" w14:textId="77777777" w:rsidR="00F71A0F" w:rsidRPr="00F71A0F" w:rsidRDefault="00F71A0F" w:rsidP="00F71A0F">
            <w:pPr>
              <w:rPr>
                <w:rFonts w:ascii="Times New Roman" w:hAnsi="Times New Roman"/>
                <w:sz w:val="20"/>
                <w:szCs w:val="20"/>
                <w:lang w:val="es-BO" w:eastAsia="es-BO"/>
              </w:rPr>
            </w:pPr>
          </w:p>
        </w:tc>
      </w:tr>
      <w:tr w:rsidR="00F71A0F" w:rsidRPr="00F71A0F" w14:paraId="2BF276B5"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877A9F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210</w:t>
            </w:r>
          </w:p>
        </w:tc>
        <w:tc>
          <w:tcPr>
            <w:tcW w:w="1953" w:type="dxa"/>
            <w:tcBorders>
              <w:top w:val="nil"/>
              <w:left w:val="nil"/>
              <w:bottom w:val="single" w:sz="4" w:space="0" w:color="auto"/>
              <w:right w:val="single" w:sz="4" w:space="0" w:color="auto"/>
            </w:tcBorders>
            <w:shd w:val="clear" w:color="auto" w:fill="auto"/>
            <w:hideMark/>
          </w:tcPr>
          <w:p w14:paraId="41C0FFC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RBS Kashu Kamata</w:t>
            </w:r>
            <w:r w:rsidRPr="00F71A0F">
              <w:rPr>
                <w:rFonts w:ascii="Calibri" w:hAnsi="Calibri"/>
                <w:color w:val="1F497D"/>
                <w:sz w:val="20"/>
                <w:szCs w:val="24"/>
                <w:lang w:val="es-BO" w:eastAsia="es-BO"/>
              </w:rPr>
              <w:t xml:space="preserve"> </w:t>
            </w:r>
            <w:r w:rsidRPr="00F71A0F">
              <w:rPr>
                <w:rFonts w:ascii="Calibri" w:hAnsi="Calibri"/>
                <w:color w:val="000000"/>
                <w:sz w:val="20"/>
                <w:szCs w:val="24"/>
                <w:lang w:val="es-BO" w:eastAsia="es-BO"/>
              </w:rPr>
              <w:t>(La Paz)</w:t>
            </w:r>
          </w:p>
        </w:tc>
        <w:tc>
          <w:tcPr>
            <w:tcW w:w="848" w:type="dxa"/>
            <w:tcBorders>
              <w:top w:val="nil"/>
              <w:left w:val="nil"/>
              <w:bottom w:val="single" w:sz="4" w:space="0" w:color="auto"/>
              <w:right w:val="single" w:sz="4" w:space="0" w:color="auto"/>
            </w:tcBorders>
            <w:shd w:val="clear" w:color="000000" w:fill="FCD5B4"/>
            <w:noWrap/>
            <w:vAlign w:val="center"/>
            <w:hideMark/>
          </w:tcPr>
          <w:p w14:paraId="2420C62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5F096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0F9A871"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4BFA49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71AB8E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7356E82"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7DD483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F2861C4"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B3B526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D4133A" w14:textId="77777777" w:rsidR="00F71A0F" w:rsidRPr="00F71A0F" w:rsidRDefault="00F71A0F" w:rsidP="00F71A0F">
            <w:pPr>
              <w:rPr>
                <w:rFonts w:ascii="Times New Roman" w:hAnsi="Times New Roman"/>
                <w:sz w:val="20"/>
                <w:szCs w:val="20"/>
                <w:lang w:val="es-BO" w:eastAsia="es-BO"/>
              </w:rPr>
            </w:pPr>
          </w:p>
        </w:tc>
      </w:tr>
      <w:tr w:rsidR="00F71A0F" w:rsidRPr="00F71A0F" w14:paraId="1A264A51"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FC0C10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211</w:t>
            </w:r>
          </w:p>
        </w:tc>
        <w:tc>
          <w:tcPr>
            <w:tcW w:w="1953" w:type="dxa"/>
            <w:tcBorders>
              <w:top w:val="nil"/>
              <w:left w:val="nil"/>
              <w:bottom w:val="single" w:sz="4" w:space="0" w:color="auto"/>
              <w:right w:val="single" w:sz="4" w:space="0" w:color="auto"/>
            </w:tcBorders>
            <w:shd w:val="clear" w:color="auto" w:fill="auto"/>
            <w:hideMark/>
          </w:tcPr>
          <w:p w14:paraId="70BA7AD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Sitio Santiago de Tocoroni  (La Paz)</w:t>
            </w:r>
          </w:p>
        </w:tc>
        <w:tc>
          <w:tcPr>
            <w:tcW w:w="848" w:type="dxa"/>
            <w:tcBorders>
              <w:top w:val="nil"/>
              <w:left w:val="nil"/>
              <w:bottom w:val="single" w:sz="4" w:space="0" w:color="auto"/>
              <w:right w:val="single" w:sz="4" w:space="0" w:color="auto"/>
            </w:tcBorders>
            <w:shd w:val="clear" w:color="000000" w:fill="FCD5B4"/>
            <w:noWrap/>
            <w:vAlign w:val="center"/>
            <w:hideMark/>
          </w:tcPr>
          <w:p w14:paraId="3D068A2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EEDE489"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7653FB9"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24A81E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4F65A79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9DB730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2D869D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3626ECD"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7241595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00CE7D2" w14:textId="77777777" w:rsidR="00F71A0F" w:rsidRPr="00F71A0F" w:rsidRDefault="00F71A0F" w:rsidP="00F71A0F">
            <w:pPr>
              <w:rPr>
                <w:rFonts w:ascii="Times New Roman" w:hAnsi="Times New Roman"/>
                <w:sz w:val="20"/>
                <w:szCs w:val="20"/>
                <w:lang w:val="es-BO" w:eastAsia="es-BO"/>
              </w:rPr>
            </w:pPr>
          </w:p>
        </w:tc>
      </w:tr>
      <w:tr w:rsidR="00F71A0F" w:rsidRPr="00F71A0F" w14:paraId="02778AB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49FDD5E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212</w:t>
            </w:r>
          </w:p>
        </w:tc>
        <w:tc>
          <w:tcPr>
            <w:tcW w:w="1953" w:type="dxa"/>
            <w:tcBorders>
              <w:top w:val="nil"/>
              <w:left w:val="nil"/>
              <w:bottom w:val="single" w:sz="4" w:space="0" w:color="auto"/>
              <w:right w:val="single" w:sz="4" w:space="0" w:color="auto"/>
            </w:tcBorders>
            <w:shd w:val="clear" w:color="auto" w:fill="auto"/>
            <w:hideMark/>
          </w:tcPr>
          <w:p w14:paraId="2A03B58B" w14:textId="77777777" w:rsidR="00F71A0F" w:rsidRPr="00F71A0F" w:rsidRDefault="00F71A0F" w:rsidP="00F71A0F">
            <w:pPr>
              <w:ind w:firstLineChars="100" w:firstLine="200"/>
              <w:jc w:val="center"/>
              <w:rPr>
                <w:rFonts w:ascii="Calibri" w:hAnsi="Calibri"/>
                <w:color w:val="000000"/>
                <w:sz w:val="20"/>
                <w:szCs w:val="20"/>
                <w:lang w:val="es-BO" w:eastAsia="es-BO"/>
              </w:rPr>
            </w:pPr>
            <w:r w:rsidRPr="00F71A0F">
              <w:rPr>
                <w:rFonts w:ascii="Calibri" w:hAnsi="Calibri"/>
                <w:color w:val="000000"/>
                <w:sz w:val="20"/>
                <w:szCs w:val="20"/>
                <w:lang w:val="es-BO" w:eastAsia="es-BO"/>
              </w:rPr>
              <w:t>Provincia  LARECAJA Sitio ENTEL  TOMACHI</w:t>
            </w:r>
          </w:p>
        </w:tc>
        <w:tc>
          <w:tcPr>
            <w:tcW w:w="848" w:type="dxa"/>
            <w:tcBorders>
              <w:top w:val="nil"/>
              <w:left w:val="nil"/>
              <w:bottom w:val="single" w:sz="4" w:space="0" w:color="auto"/>
              <w:right w:val="single" w:sz="4" w:space="0" w:color="auto"/>
            </w:tcBorders>
            <w:shd w:val="clear" w:color="000000" w:fill="FCD5B4"/>
            <w:noWrap/>
            <w:vAlign w:val="center"/>
            <w:hideMark/>
          </w:tcPr>
          <w:p w14:paraId="6B5858E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7588E95"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5B62C82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77A5CB8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2E7DAC7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264E5AE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70110B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EEA8E3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760045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799273F6" w14:textId="77777777" w:rsidR="00F71A0F" w:rsidRPr="00F71A0F" w:rsidRDefault="00F71A0F" w:rsidP="00F71A0F">
            <w:pPr>
              <w:rPr>
                <w:rFonts w:ascii="Times New Roman" w:hAnsi="Times New Roman"/>
                <w:sz w:val="20"/>
                <w:szCs w:val="20"/>
                <w:lang w:val="es-BO" w:eastAsia="es-BO"/>
              </w:rPr>
            </w:pPr>
          </w:p>
        </w:tc>
      </w:tr>
      <w:tr w:rsidR="00F71A0F" w:rsidRPr="00F71A0F" w14:paraId="6C4367D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F11937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213</w:t>
            </w:r>
          </w:p>
        </w:tc>
        <w:tc>
          <w:tcPr>
            <w:tcW w:w="1953" w:type="dxa"/>
            <w:tcBorders>
              <w:top w:val="nil"/>
              <w:left w:val="nil"/>
              <w:bottom w:val="single" w:sz="4" w:space="0" w:color="auto"/>
              <w:right w:val="single" w:sz="4" w:space="0" w:color="auto"/>
            </w:tcBorders>
            <w:shd w:val="clear" w:color="auto" w:fill="auto"/>
            <w:hideMark/>
          </w:tcPr>
          <w:p w14:paraId="205398F9" w14:textId="77777777" w:rsidR="00F71A0F" w:rsidRPr="00F71A0F" w:rsidRDefault="00F71A0F" w:rsidP="00F71A0F">
            <w:pPr>
              <w:jc w:val="center"/>
              <w:rPr>
                <w:color w:val="000000"/>
                <w:sz w:val="20"/>
                <w:lang w:val="es-BO" w:eastAsia="es-BO"/>
              </w:rPr>
            </w:pPr>
            <w:r w:rsidRPr="00F71A0F">
              <w:rPr>
                <w:color w:val="000000"/>
                <w:sz w:val="20"/>
                <w:lang w:val="es-BO" w:eastAsia="es-BO"/>
              </w:rPr>
              <w:t>RBS SANTA ROSA Ñ - CHAPARE (Cochabamba).</w:t>
            </w:r>
          </w:p>
        </w:tc>
        <w:tc>
          <w:tcPr>
            <w:tcW w:w="848" w:type="dxa"/>
            <w:tcBorders>
              <w:top w:val="nil"/>
              <w:left w:val="nil"/>
              <w:bottom w:val="single" w:sz="4" w:space="0" w:color="auto"/>
              <w:right w:val="single" w:sz="4" w:space="0" w:color="auto"/>
            </w:tcBorders>
            <w:shd w:val="clear" w:color="000000" w:fill="FCD5B4"/>
            <w:noWrap/>
            <w:vAlign w:val="center"/>
            <w:hideMark/>
          </w:tcPr>
          <w:p w14:paraId="4220574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DC1424A"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2A19089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1D6C79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657B373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3032DE6"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6C04AB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A2F14B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4B3947D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6F856A14" w14:textId="77777777" w:rsidR="00F71A0F" w:rsidRPr="00F71A0F" w:rsidRDefault="00F71A0F" w:rsidP="00F71A0F">
            <w:pPr>
              <w:rPr>
                <w:rFonts w:ascii="Times New Roman" w:hAnsi="Times New Roman"/>
                <w:sz w:val="20"/>
                <w:szCs w:val="20"/>
                <w:lang w:val="es-BO" w:eastAsia="es-BO"/>
              </w:rPr>
            </w:pPr>
          </w:p>
        </w:tc>
      </w:tr>
      <w:tr w:rsidR="00F71A0F" w:rsidRPr="00F71A0F" w14:paraId="074D02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0F3969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214</w:t>
            </w:r>
          </w:p>
        </w:tc>
        <w:tc>
          <w:tcPr>
            <w:tcW w:w="1953" w:type="dxa"/>
            <w:tcBorders>
              <w:top w:val="nil"/>
              <w:left w:val="nil"/>
              <w:bottom w:val="single" w:sz="4" w:space="0" w:color="auto"/>
              <w:right w:val="single" w:sz="4" w:space="0" w:color="auto"/>
            </w:tcBorders>
            <w:shd w:val="clear" w:color="auto" w:fill="auto"/>
            <w:hideMark/>
          </w:tcPr>
          <w:p w14:paraId="4BE4356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SITIO ENTEL RBS Yanacachi (La Paz).</w:t>
            </w:r>
          </w:p>
        </w:tc>
        <w:tc>
          <w:tcPr>
            <w:tcW w:w="848" w:type="dxa"/>
            <w:tcBorders>
              <w:top w:val="nil"/>
              <w:left w:val="nil"/>
              <w:bottom w:val="single" w:sz="4" w:space="0" w:color="auto"/>
              <w:right w:val="single" w:sz="4" w:space="0" w:color="auto"/>
            </w:tcBorders>
            <w:shd w:val="clear" w:color="000000" w:fill="FCD5B4"/>
            <w:noWrap/>
            <w:vAlign w:val="center"/>
            <w:hideMark/>
          </w:tcPr>
          <w:p w14:paraId="0CE2A77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6E3E2B6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215208E"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F8EE2B1"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079B8ADA"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752A8BE8"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7C4644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2EC89B8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1031D7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F8DA057" w14:textId="77777777" w:rsidR="00F71A0F" w:rsidRPr="00F71A0F" w:rsidRDefault="00F71A0F" w:rsidP="00F71A0F">
            <w:pPr>
              <w:rPr>
                <w:rFonts w:ascii="Times New Roman" w:hAnsi="Times New Roman"/>
                <w:sz w:val="20"/>
                <w:szCs w:val="20"/>
                <w:lang w:val="es-BO" w:eastAsia="es-BO"/>
              </w:rPr>
            </w:pPr>
          </w:p>
        </w:tc>
      </w:tr>
      <w:tr w:rsidR="00F71A0F" w:rsidRPr="00F71A0F" w14:paraId="79246CB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056406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215</w:t>
            </w:r>
          </w:p>
        </w:tc>
        <w:tc>
          <w:tcPr>
            <w:tcW w:w="1953" w:type="dxa"/>
            <w:tcBorders>
              <w:top w:val="nil"/>
              <w:left w:val="nil"/>
              <w:bottom w:val="single" w:sz="4" w:space="0" w:color="auto"/>
              <w:right w:val="single" w:sz="4" w:space="0" w:color="auto"/>
            </w:tcBorders>
            <w:shd w:val="clear" w:color="auto" w:fill="auto"/>
            <w:hideMark/>
          </w:tcPr>
          <w:p w14:paraId="77F1F959" w14:textId="77777777" w:rsidR="00F71A0F" w:rsidRPr="00F71A0F" w:rsidRDefault="00F71A0F" w:rsidP="00F71A0F">
            <w:pPr>
              <w:jc w:val="center"/>
              <w:rPr>
                <w:rFonts w:ascii="Calibri" w:hAnsi="Calibri"/>
                <w:color w:val="000000"/>
                <w:sz w:val="20"/>
                <w:szCs w:val="24"/>
                <w:lang w:val="es-BO" w:eastAsia="es-BO"/>
              </w:rPr>
            </w:pPr>
            <w:r w:rsidRPr="00F71A0F">
              <w:rPr>
                <w:rFonts w:ascii="Calibri" w:hAnsi="Calibri"/>
                <w:color w:val="000000"/>
                <w:sz w:val="20"/>
                <w:szCs w:val="24"/>
                <w:lang w:val="es-BO" w:eastAsia="es-BO"/>
              </w:rPr>
              <w:t>QUIMSA WILLKI</w:t>
            </w:r>
          </w:p>
        </w:tc>
        <w:tc>
          <w:tcPr>
            <w:tcW w:w="848" w:type="dxa"/>
            <w:tcBorders>
              <w:top w:val="nil"/>
              <w:left w:val="nil"/>
              <w:bottom w:val="single" w:sz="4" w:space="0" w:color="auto"/>
              <w:right w:val="single" w:sz="4" w:space="0" w:color="auto"/>
            </w:tcBorders>
            <w:shd w:val="clear" w:color="000000" w:fill="FCD5B4"/>
            <w:noWrap/>
            <w:vAlign w:val="center"/>
            <w:hideMark/>
          </w:tcPr>
          <w:p w14:paraId="18F7B92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287D846"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080E8F8"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C764F8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71D5DB49"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344A7947"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281B791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4100B767"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388BAAA"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3F6DFA34" w14:textId="77777777" w:rsidR="00F71A0F" w:rsidRPr="00F71A0F" w:rsidRDefault="00F71A0F" w:rsidP="00F71A0F">
            <w:pPr>
              <w:rPr>
                <w:rFonts w:ascii="Times New Roman" w:hAnsi="Times New Roman"/>
                <w:sz w:val="20"/>
                <w:szCs w:val="20"/>
                <w:lang w:val="es-BO" w:eastAsia="es-BO"/>
              </w:rPr>
            </w:pPr>
          </w:p>
        </w:tc>
      </w:tr>
      <w:tr w:rsidR="00F71A0F" w:rsidRPr="00F71A0F" w14:paraId="06724E0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056A86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216</w:t>
            </w:r>
          </w:p>
        </w:tc>
        <w:tc>
          <w:tcPr>
            <w:tcW w:w="1953" w:type="dxa"/>
            <w:tcBorders>
              <w:top w:val="nil"/>
              <w:left w:val="nil"/>
              <w:bottom w:val="single" w:sz="4" w:space="0" w:color="auto"/>
              <w:right w:val="single" w:sz="4" w:space="0" w:color="auto"/>
            </w:tcBorders>
            <w:shd w:val="clear" w:color="auto" w:fill="auto"/>
            <w:hideMark/>
          </w:tcPr>
          <w:p w14:paraId="62C76759" w14:textId="77777777" w:rsidR="00F71A0F" w:rsidRPr="00F71A0F" w:rsidRDefault="00F71A0F" w:rsidP="00F71A0F">
            <w:pPr>
              <w:jc w:val="center"/>
              <w:rPr>
                <w:rFonts w:ascii="Calibri" w:hAnsi="Calibri"/>
                <w:color w:val="000000"/>
                <w:sz w:val="20"/>
                <w:szCs w:val="24"/>
                <w:lang w:val="es-BO" w:eastAsia="es-BO"/>
              </w:rPr>
            </w:pPr>
            <w:r w:rsidRPr="00F71A0F">
              <w:rPr>
                <w:rFonts w:ascii="Calibri" w:hAnsi="Calibri"/>
                <w:color w:val="000000"/>
                <w:sz w:val="20"/>
                <w:szCs w:val="24"/>
                <w:lang w:val="es-BO" w:eastAsia="es-BO"/>
              </w:rPr>
              <w:t>COHONI</w:t>
            </w:r>
          </w:p>
        </w:tc>
        <w:tc>
          <w:tcPr>
            <w:tcW w:w="848" w:type="dxa"/>
            <w:tcBorders>
              <w:top w:val="nil"/>
              <w:left w:val="nil"/>
              <w:bottom w:val="single" w:sz="4" w:space="0" w:color="auto"/>
              <w:right w:val="single" w:sz="4" w:space="0" w:color="auto"/>
            </w:tcBorders>
            <w:shd w:val="clear" w:color="000000" w:fill="FCD5B4"/>
            <w:noWrap/>
            <w:vAlign w:val="center"/>
            <w:hideMark/>
          </w:tcPr>
          <w:p w14:paraId="16D4AA1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778DBEEB"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13E22EA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6724FB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10DD1C0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0D89EF20"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7FA74E47"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5072E7B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3301CF0"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7D30BA3" w14:textId="77777777" w:rsidR="00F71A0F" w:rsidRPr="00F71A0F" w:rsidRDefault="00F71A0F" w:rsidP="00F71A0F">
            <w:pPr>
              <w:rPr>
                <w:rFonts w:ascii="Times New Roman" w:hAnsi="Times New Roman"/>
                <w:sz w:val="20"/>
                <w:szCs w:val="20"/>
                <w:lang w:val="es-BO" w:eastAsia="es-BO"/>
              </w:rPr>
            </w:pPr>
          </w:p>
        </w:tc>
      </w:tr>
      <w:tr w:rsidR="00F71A0F" w:rsidRPr="00F71A0F" w14:paraId="4A3F6CA0"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6A270B0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217</w:t>
            </w:r>
          </w:p>
        </w:tc>
        <w:tc>
          <w:tcPr>
            <w:tcW w:w="1953" w:type="dxa"/>
            <w:tcBorders>
              <w:top w:val="nil"/>
              <w:left w:val="nil"/>
              <w:bottom w:val="single" w:sz="4" w:space="0" w:color="auto"/>
              <w:right w:val="single" w:sz="4" w:space="0" w:color="auto"/>
            </w:tcBorders>
            <w:shd w:val="clear" w:color="auto" w:fill="auto"/>
            <w:hideMark/>
          </w:tcPr>
          <w:p w14:paraId="76DFBC46"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PILON GUANAY</w:t>
            </w:r>
          </w:p>
        </w:tc>
        <w:tc>
          <w:tcPr>
            <w:tcW w:w="848" w:type="dxa"/>
            <w:tcBorders>
              <w:top w:val="nil"/>
              <w:left w:val="nil"/>
              <w:bottom w:val="single" w:sz="4" w:space="0" w:color="auto"/>
              <w:right w:val="single" w:sz="4" w:space="0" w:color="auto"/>
            </w:tcBorders>
            <w:shd w:val="clear" w:color="000000" w:fill="FCD5B4"/>
            <w:noWrap/>
            <w:vAlign w:val="center"/>
            <w:hideMark/>
          </w:tcPr>
          <w:p w14:paraId="0046BF5F"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5284F64"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667A8BCA"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0651B22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72C5FFB"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C6AE38B"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3BA830A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3E5F326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651CD0E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D8674E6" w14:textId="77777777" w:rsidR="00F71A0F" w:rsidRPr="00F71A0F" w:rsidRDefault="00F71A0F" w:rsidP="00F71A0F">
            <w:pPr>
              <w:rPr>
                <w:rFonts w:ascii="Times New Roman" w:hAnsi="Times New Roman"/>
                <w:sz w:val="20"/>
                <w:szCs w:val="20"/>
                <w:lang w:val="es-BO" w:eastAsia="es-BO"/>
              </w:rPr>
            </w:pPr>
          </w:p>
        </w:tc>
      </w:tr>
      <w:tr w:rsidR="00F71A0F" w:rsidRPr="00F71A0F" w14:paraId="11377377"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7E3724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218</w:t>
            </w:r>
          </w:p>
        </w:tc>
        <w:tc>
          <w:tcPr>
            <w:tcW w:w="1953" w:type="dxa"/>
            <w:tcBorders>
              <w:top w:val="nil"/>
              <w:left w:val="nil"/>
              <w:bottom w:val="single" w:sz="4" w:space="0" w:color="auto"/>
              <w:right w:val="single" w:sz="4" w:space="0" w:color="auto"/>
            </w:tcBorders>
            <w:shd w:val="clear" w:color="auto" w:fill="auto"/>
            <w:hideMark/>
          </w:tcPr>
          <w:p w14:paraId="247FE4F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SAN ANTONIO</w:t>
            </w:r>
          </w:p>
        </w:tc>
        <w:tc>
          <w:tcPr>
            <w:tcW w:w="848" w:type="dxa"/>
            <w:tcBorders>
              <w:top w:val="nil"/>
              <w:left w:val="nil"/>
              <w:bottom w:val="single" w:sz="4" w:space="0" w:color="auto"/>
              <w:right w:val="single" w:sz="4" w:space="0" w:color="auto"/>
            </w:tcBorders>
            <w:shd w:val="clear" w:color="000000" w:fill="FCD5B4"/>
            <w:noWrap/>
            <w:vAlign w:val="center"/>
            <w:hideMark/>
          </w:tcPr>
          <w:p w14:paraId="597FC6D9"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5FC5AFC"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0D3B3B75"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464BD0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17B4F1B1"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3A8CA9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D712B5E"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999A28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65FD8FD3"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4B838FFB" w14:textId="77777777" w:rsidR="00F71A0F" w:rsidRPr="00F71A0F" w:rsidRDefault="00F71A0F" w:rsidP="00F71A0F">
            <w:pPr>
              <w:rPr>
                <w:rFonts w:ascii="Times New Roman" w:hAnsi="Times New Roman"/>
                <w:sz w:val="20"/>
                <w:szCs w:val="20"/>
                <w:lang w:val="es-BO" w:eastAsia="es-BO"/>
              </w:rPr>
            </w:pPr>
          </w:p>
        </w:tc>
      </w:tr>
      <w:tr w:rsidR="00F71A0F" w:rsidRPr="00F71A0F" w14:paraId="7188F9C8"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755698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219</w:t>
            </w:r>
          </w:p>
        </w:tc>
        <w:tc>
          <w:tcPr>
            <w:tcW w:w="1953" w:type="dxa"/>
            <w:tcBorders>
              <w:top w:val="nil"/>
              <w:left w:val="nil"/>
              <w:bottom w:val="single" w:sz="4" w:space="0" w:color="auto"/>
              <w:right w:val="single" w:sz="4" w:space="0" w:color="auto"/>
            </w:tcBorders>
            <w:shd w:val="clear" w:color="auto" w:fill="auto"/>
            <w:hideMark/>
          </w:tcPr>
          <w:p w14:paraId="42BF57C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HUAYTI</w:t>
            </w:r>
          </w:p>
        </w:tc>
        <w:tc>
          <w:tcPr>
            <w:tcW w:w="848" w:type="dxa"/>
            <w:tcBorders>
              <w:top w:val="nil"/>
              <w:left w:val="nil"/>
              <w:bottom w:val="single" w:sz="4" w:space="0" w:color="auto"/>
              <w:right w:val="single" w:sz="4" w:space="0" w:color="auto"/>
            </w:tcBorders>
            <w:shd w:val="clear" w:color="000000" w:fill="FCD5B4"/>
            <w:noWrap/>
            <w:vAlign w:val="center"/>
            <w:hideMark/>
          </w:tcPr>
          <w:p w14:paraId="41987744"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1244818"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7EE72C6"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51B5D64B"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47EAD635"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7289CBA"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0C114D83"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D74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73F4BE3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F314DF9" w14:textId="77777777" w:rsidR="00F71A0F" w:rsidRPr="00F71A0F" w:rsidRDefault="00F71A0F" w:rsidP="00F71A0F">
            <w:pPr>
              <w:rPr>
                <w:rFonts w:ascii="Times New Roman" w:hAnsi="Times New Roman"/>
                <w:sz w:val="20"/>
                <w:szCs w:val="20"/>
                <w:lang w:val="es-BO" w:eastAsia="es-BO"/>
              </w:rPr>
            </w:pPr>
          </w:p>
        </w:tc>
      </w:tr>
      <w:tr w:rsidR="00F71A0F" w:rsidRPr="00F71A0F" w14:paraId="342F4B4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2EE373E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220</w:t>
            </w:r>
          </w:p>
        </w:tc>
        <w:tc>
          <w:tcPr>
            <w:tcW w:w="1953" w:type="dxa"/>
            <w:tcBorders>
              <w:top w:val="nil"/>
              <w:left w:val="nil"/>
              <w:bottom w:val="single" w:sz="4" w:space="0" w:color="auto"/>
              <w:right w:val="single" w:sz="4" w:space="0" w:color="auto"/>
            </w:tcBorders>
            <w:shd w:val="clear" w:color="auto" w:fill="auto"/>
            <w:hideMark/>
          </w:tcPr>
          <w:p w14:paraId="66E3381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CATACORA</w:t>
            </w:r>
          </w:p>
        </w:tc>
        <w:tc>
          <w:tcPr>
            <w:tcW w:w="848" w:type="dxa"/>
            <w:tcBorders>
              <w:top w:val="nil"/>
              <w:left w:val="nil"/>
              <w:bottom w:val="single" w:sz="4" w:space="0" w:color="auto"/>
              <w:right w:val="single" w:sz="4" w:space="0" w:color="auto"/>
            </w:tcBorders>
            <w:shd w:val="clear" w:color="000000" w:fill="FCD5B4"/>
            <w:noWrap/>
            <w:vAlign w:val="center"/>
            <w:hideMark/>
          </w:tcPr>
          <w:p w14:paraId="35ECBBC1"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55EBA15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B98A8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3A79651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5E284F3D"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B74CB3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AA53168"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0E654B9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F125791"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DB642D8" w14:textId="77777777" w:rsidR="00F71A0F" w:rsidRPr="00F71A0F" w:rsidRDefault="00F71A0F" w:rsidP="00F71A0F">
            <w:pPr>
              <w:rPr>
                <w:rFonts w:ascii="Times New Roman" w:hAnsi="Times New Roman"/>
                <w:sz w:val="20"/>
                <w:szCs w:val="20"/>
                <w:lang w:val="es-BO" w:eastAsia="es-BO"/>
              </w:rPr>
            </w:pPr>
          </w:p>
        </w:tc>
      </w:tr>
      <w:tr w:rsidR="00F71A0F" w:rsidRPr="00F71A0F" w14:paraId="0BE96C13"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567074F"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221</w:t>
            </w:r>
          </w:p>
        </w:tc>
        <w:tc>
          <w:tcPr>
            <w:tcW w:w="1953" w:type="dxa"/>
            <w:tcBorders>
              <w:top w:val="nil"/>
              <w:left w:val="nil"/>
              <w:bottom w:val="single" w:sz="4" w:space="0" w:color="auto"/>
              <w:right w:val="single" w:sz="4" w:space="0" w:color="auto"/>
            </w:tcBorders>
            <w:shd w:val="clear" w:color="auto" w:fill="auto"/>
            <w:hideMark/>
          </w:tcPr>
          <w:p w14:paraId="2C901D7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COTAPATA (COHONI)</w:t>
            </w:r>
          </w:p>
        </w:tc>
        <w:tc>
          <w:tcPr>
            <w:tcW w:w="848" w:type="dxa"/>
            <w:tcBorders>
              <w:top w:val="nil"/>
              <w:left w:val="nil"/>
              <w:bottom w:val="single" w:sz="4" w:space="0" w:color="auto"/>
              <w:right w:val="single" w:sz="4" w:space="0" w:color="auto"/>
            </w:tcBorders>
            <w:shd w:val="clear" w:color="000000" w:fill="FCD5B4"/>
            <w:noWrap/>
            <w:vAlign w:val="center"/>
            <w:hideMark/>
          </w:tcPr>
          <w:p w14:paraId="2FC842AA"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0B25012"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3B693FC"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E5815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850" w:type="dxa"/>
            <w:tcBorders>
              <w:top w:val="nil"/>
              <w:left w:val="nil"/>
              <w:bottom w:val="single" w:sz="4" w:space="0" w:color="auto"/>
              <w:right w:val="single" w:sz="4" w:space="0" w:color="auto"/>
            </w:tcBorders>
            <w:shd w:val="clear" w:color="000000" w:fill="FCD5B4"/>
            <w:noWrap/>
            <w:vAlign w:val="center"/>
            <w:hideMark/>
          </w:tcPr>
          <w:p w14:paraId="24399E48"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5179FAC9"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4F96C790"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672B148"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1</w:t>
            </w:r>
          </w:p>
        </w:tc>
        <w:tc>
          <w:tcPr>
            <w:tcW w:w="2402" w:type="dxa"/>
            <w:gridSpan w:val="2"/>
            <w:vAlign w:val="center"/>
            <w:hideMark/>
          </w:tcPr>
          <w:p w14:paraId="59080C6B"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24D148FA" w14:textId="77777777" w:rsidR="00F71A0F" w:rsidRPr="00F71A0F" w:rsidRDefault="00F71A0F" w:rsidP="00F71A0F">
            <w:pPr>
              <w:rPr>
                <w:rFonts w:ascii="Times New Roman" w:hAnsi="Times New Roman"/>
                <w:sz w:val="20"/>
                <w:szCs w:val="20"/>
                <w:lang w:val="es-BO" w:eastAsia="es-BO"/>
              </w:rPr>
            </w:pPr>
          </w:p>
        </w:tc>
      </w:tr>
      <w:tr w:rsidR="00F71A0F" w:rsidRPr="00F71A0F" w14:paraId="1B4821AD"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14E3D2CC"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lastRenderedPageBreak/>
              <w:t>222</w:t>
            </w:r>
          </w:p>
        </w:tc>
        <w:tc>
          <w:tcPr>
            <w:tcW w:w="1953" w:type="dxa"/>
            <w:tcBorders>
              <w:top w:val="nil"/>
              <w:left w:val="nil"/>
              <w:bottom w:val="single" w:sz="4" w:space="0" w:color="auto"/>
              <w:right w:val="single" w:sz="4" w:space="0" w:color="auto"/>
            </w:tcBorders>
            <w:shd w:val="clear" w:color="auto" w:fill="auto"/>
            <w:hideMark/>
          </w:tcPr>
          <w:p w14:paraId="031A90F0"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COHONI</w:t>
            </w:r>
          </w:p>
        </w:tc>
        <w:tc>
          <w:tcPr>
            <w:tcW w:w="848" w:type="dxa"/>
            <w:tcBorders>
              <w:top w:val="nil"/>
              <w:left w:val="nil"/>
              <w:bottom w:val="single" w:sz="4" w:space="0" w:color="auto"/>
              <w:right w:val="single" w:sz="4" w:space="0" w:color="auto"/>
            </w:tcBorders>
            <w:shd w:val="clear" w:color="000000" w:fill="FCD5B4"/>
            <w:noWrap/>
            <w:vAlign w:val="center"/>
            <w:hideMark/>
          </w:tcPr>
          <w:p w14:paraId="2D36FCD6"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318E79AF"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41DEF42F"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214A7F1A"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41FABB9F"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4AFC9EEC"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5869AD9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6936066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58A050E4"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194C32DE" w14:textId="77777777" w:rsidR="00F71A0F" w:rsidRPr="00F71A0F" w:rsidRDefault="00F71A0F" w:rsidP="00F71A0F">
            <w:pPr>
              <w:rPr>
                <w:rFonts w:ascii="Times New Roman" w:hAnsi="Times New Roman"/>
                <w:sz w:val="20"/>
                <w:szCs w:val="20"/>
                <w:lang w:val="es-BO" w:eastAsia="es-BO"/>
              </w:rPr>
            </w:pPr>
          </w:p>
        </w:tc>
      </w:tr>
      <w:tr w:rsidR="00F71A0F" w:rsidRPr="00F71A0F" w14:paraId="42A5F719" w14:textId="77777777" w:rsidTr="00F71A0F">
        <w:tblPrEx>
          <w:tblCellMar>
            <w:top w:w="15" w:type="dxa"/>
          </w:tblCellMar>
        </w:tblPrEx>
        <w:trPr>
          <w:trHeight w:val="402"/>
        </w:trPr>
        <w:tc>
          <w:tcPr>
            <w:tcW w:w="475" w:type="dxa"/>
            <w:tcBorders>
              <w:top w:val="nil"/>
              <w:left w:val="single" w:sz="4" w:space="0" w:color="auto"/>
              <w:bottom w:val="single" w:sz="4" w:space="0" w:color="auto"/>
              <w:right w:val="single" w:sz="4" w:space="0" w:color="auto"/>
            </w:tcBorders>
            <w:shd w:val="clear" w:color="000000" w:fill="FFFFFF"/>
            <w:noWrap/>
            <w:vAlign w:val="bottom"/>
            <w:hideMark/>
          </w:tcPr>
          <w:p w14:paraId="3940B813"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223</w:t>
            </w:r>
          </w:p>
        </w:tc>
        <w:tc>
          <w:tcPr>
            <w:tcW w:w="1953" w:type="dxa"/>
            <w:tcBorders>
              <w:top w:val="nil"/>
              <w:left w:val="nil"/>
              <w:bottom w:val="single" w:sz="4" w:space="0" w:color="auto"/>
              <w:right w:val="single" w:sz="4" w:space="0" w:color="auto"/>
            </w:tcBorders>
            <w:shd w:val="clear" w:color="auto" w:fill="auto"/>
            <w:hideMark/>
          </w:tcPr>
          <w:p w14:paraId="02E27CA9"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CERRÓ TUMUPASA</w:t>
            </w:r>
          </w:p>
        </w:tc>
        <w:tc>
          <w:tcPr>
            <w:tcW w:w="848" w:type="dxa"/>
            <w:tcBorders>
              <w:top w:val="nil"/>
              <w:left w:val="nil"/>
              <w:bottom w:val="single" w:sz="4" w:space="0" w:color="auto"/>
              <w:right w:val="single" w:sz="4" w:space="0" w:color="auto"/>
            </w:tcBorders>
            <w:shd w:val="clear" w:color="000000" w:fill="FCD5B4"/>
            <w:noWrap/>
            <w:vAlign w:val="center"/>
            <w:hideMark/>
          </w:tcPr>
          <w:p w14:paraId="45D50502"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2"/>
            <w:tcBorders>
              <w:top w:val="nil"/>
              <w:left w:val="nil"/>
              <w:bottom w:val="single" w:sz="4" w:space="0" w:color="auto"/>
              <w:right w:val="single" w:sz="4" w:space="0" w:color="auto"/>
            </w:tcBorders>
            <w:shd w:val="clear" w:color="000000" w:fill="FCD5B4"/>
            <w:vAlign w:val="bottom"/>
            <w:hideMark/>
          </w:tcPr>
          <w:p w14:paraId="182DFE9D" w14:textId="77777777" w:rsidR="00F71A0F" w:rsidRPr="00F71A0F" w:rsidRDefault="00F71A0F" w:rsidP="00F71A0F">
            <w:pPr>
              <w:jc w:val="center"/>
              <w:rPr>
                <w:rFonts w:ascii="Calibri" w:hAnsi="Calibri"/>
                <w:color w:val="000000"/>
                <w:sz w:val="20"/>
                <w:szCs w:val="22"/>
                <w:lang w:val="es-BO" w:eastAsia="es-BO"/>
              </w:rPr>
            </w:pPr>
          </w:p>
        </w:tc>
        <w:tc>
          <w:tcPr>
            <w:tcW w:w="1134" w:type="dxa"/>
            <w:gridSpan w:val="4"/>
            <w:tcBorders>
              <w:top w:val="nil"/>
              <w:left w:val="nil"/>
              <w:bottom w:val="single" w:sz="4" w:space="0" w:color="auto"/>
              <w:right w:val="single" w:sz="4" w:space="0" w:color="auto"/>
            </w:tcBorders>
            <w:shd w:val="clear" w:color="000000" w:fill="FCD5B4"/>
            <w:noWrap/>
            <w:vAlign w:val="center"/>
            <w:hideMark/>
          </w:tcPr>
          <w:p w14:paraId="378D9232" w14:textId="77777777" w:rsidR="00F71A0F" w:rsidRPr="00F71A0F" w:rsidRDefault="00F71A0F" w:rsidP="00F71A0F">
            <w:pPr>
              <w:jc w:val="center"/>
              <w:rPr>
                <w:rFonts w:ascii="Calibri" w:hAnsi="Calibr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hideMark/>
          </w:tcPr>
          <w:p w14:paraId="4D2E54BE"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3</w:t>
            </w:r>
          </w:p>
        </w:tc>
        <w:tc>
          <w:tcPr>
            <w:tcW w:w="850" w:type="dxa"/>
            <w:tcBorders>
              <w:top w:val="nil"/>
              <w:left w:val="nil"/>
              <w:bottom w:val="single" w:sz="4" w:space="0" w:color="auto"/>
              <w:right w:val="single" w:sz="4" w:space="0" w:color="auto"/>
            </w:tcBorders>
            <w:shd w:val="clear" w:color="000000" w:fill="FCD5B4"/>
            <w:noWrap/>
            <w:vAlign w:val="center"/>
            <w:hideMark/>
          </w:tcPr>
          <w:p w14:paraId="0575C8EE" w14:textId="77777777" w:rsidR="00F71A0F" w:rsidRPr="00F71A0F" w:rsidRDefault="00F71A0F" w:rsidP="00F71A0F">
            <w:pPr>
              <w:jc w:val="center"/>
              <w:rPr>
                <w:rFonts w:ascii="Calibri" w:hAnsi="Calibri"/>
                <w:color w:val="000000"/>
                <w:sz w:val="20"/>
                <w:szCs w:val="22"/>
                <w:lang w:val="es-BO" w:eastAsia="es-BO"/>
              </w:rPr>
            </w:pPr>
          </w:p>
        </w:tc>
        <w:tc>
          <w:tcPr>
            <w:tcW w:w="992" w:type="dxa"/>
            <w:gridSpan w:val="2"/>
            <w:tcBorders>
              <w:top w:val="nil"/>
              <w:left w:val="nil"/>
              <w:bottom w:val="single" w:sz="4" w:space="0" w:color="auto"/>
              <w:right w:val="single" w:sz="4" w:space="0" w:color="auto"/>
            </w:tcBorders>
            <w:shd w:val="clear" w:color="000000" w:fill="FCD5B4"/>
            <w:vAlign w:val="bottom"/>
            <w:hideMark/>
          </w:tcPr>
          <w:p w14:paraId="12AA0604" w14:textId="77777777" w:rsidR="00F71A0F" w:rsidRPr="00F71A0F" w:rsidRDefault="00F71A0F" w:rsidP="00F71A0F">
            <w:pPr>
              <w:jc w:val="center"/>
              <w:rPr>
                <w:rFonts w:ascii="Calibri" w:hAnsi="Calibri"/>
                <w:color w:val="000000"/>
                <w:sz w:val="20"/>
                <w:szCs w:val="22"/>
                <w:lang w:val="es-BO" w:eastAsia="es-BO"/>
              </w:rPr>
            </w:pPr>
          </w:p>
        </w:tc>
        <w:tc>
          <w:tcPr>
            <w:tcW w:w="993" w:type="dxa"/>
            <w:gridSpan w:val="3"/>
            <w:tcBorders>
              <w:top w:val="nil"/>
              <w:left w:val="nil"/>
              <w:bottom w:val="single" w:sz="4" w:space="0" w:color="auto"/>
              <w:right w:val="single" w:sz="4" w:space="0" w:color="auto"/>
            </w:tcBorders>
            <w:shd w:val="clear" w:color="000000" w:fill="FCD5B4"/>
            <w:noWrap/>
            <w:vAlign w:val="center"/>
            <w:hideMark/>
          </w:tcPr>
          <w:p w14:paraId="1FB579BB" w14:textId="77777777" w:rsidR="00F71A0F" w:rsidRPr="00F71A0F" w:rsidRDefault="00F71A0F" w:rsidP="00F71A0F">
            <w:pPr>
              <w:jc w:val="center"/>
              <w:rPr>
                <w:rFonts w:ascii="Calibri" w:hAnsi="Calibri"/>
                <w:color w:val="000000"/>
                <w:sz w:val="20"/>
                <w:szCs w:val="22"/>
                <w:lang w:val="es-BO" w:eastAsia="es-BO"/>
              </w:rPr>
            </w:pPr>
          </w:p>
        </w:tc>
        <w:tc>
          <w:tcPr>
            <w:tcW w:w="850" w:type="dxa"/>
            <w:gridSpan w:val="4"/>
            <w:tcBorders>
              <w:top w:val="nil"/>
              <w:left w:val="nil"/>
              <w:bottom w:val="single" w:sz="4" w:space="0" w:color="auto"/>
              <w:right w:val="single" w:sz="4" w:space="0" w:color="auto"/>
            </w:tcBorders>
            <w:shd w:val="clear" w:color="000000" w:fill="FFFFFF"/>
            <w:noWrap/>
            <w:vAlign w:val="bottom"/>
            <w:hideMark/>
          </w:tcPr>
          <w:p w14:paraId="100BD035" w14:textId="77777777" w:rsidR="00F71A0F" w:rsidRPr="00F71A0F" w:rsidRDefault="00F71A0F" w:rsidP="00F71A0F">
            <w:pPr>
              <w:jc w:val="center"/>
              <w:rPr>
                <w:rFonts w:ascii="Calibri" w:hAnsi="Calibri"/>
                <w:color w:val="000000"/>
                <w:sz w:val="20"/>
                <w:szCs w:val="22"/>
                <w:lang w:val="es-BO" w:eastAsia="es-BO"/>
              </w:rPr>
            </w:pPr>
            <w:r w:rsidRPr="00F71A0F">
              <w:rPr>
                <w:rFonts w:ascii="Calibri" w:hAnsi="Calibri"/>
                <w:color w:val="000000"/>
                <w:sz w:val="20"/>
                <w:szCs w:val="22"/>
                <w:lang w:val="es-BO" w:eastAsia="es-BO"/>
              </w:rPr>
              <w:t>2</w:t>
            </w:r>
          </w:p>
        </w:tc>
        <w:tc>
          <w:tcPr>
            <w:tcW w:w="2402" w:type="dxa"/>
            <w:gridSpan w:val="2"/>
            <w:vAlign w:val="center"/>
            <w:hideMark/>
          </w:tcPr>
          <w:p w14:paraId="303F297E"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02278F02" w14:textId="77777777" w:rsidR="00F71A0F" w:rsidRPr="00F71A0F" w:rsidRDefault="00F71A0F" w:rsidP="00F71A0F">
            <w:pPr>
              <w:rPr>
                <w:rFonts w:ascii="Times New Roman" w:hAnsi="Times New Roman"/>
                <w:sz w:val="20"/>
                <w:szCs w:val="20"/>
                <w:lang w:val="es-BO" w:eastAsia="es-BO"/>
              </w:rPr>
            </w:pPr>
          </w:p>
        </w:tc>
      </w:tr>
      <w:tr w:rsidR="00F71A0F" w:rsidRPr="00F71A0F" w14:paraId="464683C6" w14:textId="77777777" w:rsidTr="00F71A0F">
        <w:tblPrEx>
          <w:tblCellMar>
            <w:top w:w="15" w:type="dxa"/>
          </w:tblCellMar>
        </w:tblPrEx>
        <w:trPr>
          <w:trHeight w:val="300"/>
        </w:trPr>
        <w:tc>
          <w:tcPr>
            <w:tcW w:w="9796" w:type="dxa"/>
            <w:gridSpan w:val="22"/>
            <w:vMerge w:val="restart"/>
            <w:tcBorders>
              <w:top w:val="nil"/>
              <w:left w:val="nil"/>
              <w:bottom w:val="nil"/>
              <w:right w:val="nil"/>
            </w:tcBorders>
            <w:shd w:val="clear" w:color="000000" w:fill="FFFFFF"/>
            <w:vAlign w:val="center"/>
            <w:hideMark/>
          </w:tcPr>
          <w:p w14:paraId="74055CD6" w14:textId="77777777" w:rsidR="00F71A0F" w:rsidRPr="00F71A0F" w:rsidRDefault="00F71A0F" w:rsidP="00455108">
            <w:pPr>
              <w:rPr>
                <w:rFonts w:ascii="Calibri" w:hAnsi="Calibri"/>
                <w:color w:val="000000"/>
                <w:sz w:val="20"/>
                <w:szCs w:val="22"/>
                <w:lang w:val="es-BO" w:eastAsia="es-BO"/>
              </w:rPr>
            </w:pPr>
            <w:r w:rsidRPr="00F71A0F">
              <w:rPr>
                <w:rFonts w:ascii="Calibri" w:hAnsi="Calibri"/>
                <w:color w:val="000000"/>
                <w:sz w:val="20"/>
                <w:szCs w:val="22"/>
                <w:lang w:val="es-BO" w:eastAsia="es-BO"/>
              </w:rPr>
              <w:t>Los precios incluyen; manipuleo, estibaje, embalaje, reforzamiento de embalaje, carga  y descarga, y entrega puerta a puerta.</w:t>
            </w:r>
          </w:p>
        </w:tc>
        <w:tc>
          <w:tcPr>
            <w:tcW w:w="2402" w:type="dxa"/>
            <w:gridSpan w:val="2"/>
            <w:vAlign w:val="center"/>
            <w:hideMark/>
          </w:tcPr>
          <w:p w14:paraId="0CC77E06" w14:textId="77777777" w:rsidR="00F71A0F" w:rsidRPr="00F71A0F" w:rsidRDefault="00F71A0F" w:rsidP="00F71A0F">
            <w:pPr>
              <w:rPr>
                <w:rFonts w:ascii="Times New Roman" w:hAnsi="Times New Roman"/>
                <w:sz w:val="20"/>
                <w:szCs w:val="20"/>
                <w:lang w:val="es-BO" w:eastAsia="es-BO"/>
              </w:rPr>
            </w:pPr>
          </w:p>
        </w:tc>
        <w:tc>
          <w:tcPr>
            <w:tcW w:w="940" w:type="dxa"/>
            <w:vAlign w:val="center"/>
            <w:hideMark/>
          </w:tcPr>
          <w:p w14:paraId="5C3A5E75" w14:textId="77777777" w:rsidR="00F71A0F" w:rsidRPr="00F71A0F" w:rsidRDefault="00F71A0F" w:rsidP="00F71A0F">
            <w:pPr>
              <w:rPr>
                <w:rFonts w:ascii="Times New Roman" w:hAnsi="Times New Roman"/>
                <w:sz w:val="20"/>
                <w:szCs w:val="20"/>
                <w:lang w:val="es-BO" w:eastAsia="es-BO"/>
              </w:rPr>
            </w:pPr>
          </w:p>
        </w:tc>
      </w:tr>
      <w:tr w:rsidR="00F71A0F" w:rsidRPr="00F71A0F" w14:paraId="4371B508" w14:textId="77777777" w:rsidTr="00F71A0F">
        <w:tblPrEx>
          <w:tblCellMar>
            <w:top w:w="15" w:type="dxa"/>
          </w:tblCellMar>
        </w:tblPrEx>
        <w:trPr>
          <w:trHeight w:val="300"/>
        </w:trPr>
        <w:tc>
          <w:tcPr>
            <w:tcW w:w="9796" w:type="dxa"/>
            <w:gridSpan w:val="22"/>
            <w:vMerge/>
            <w:tcBorders>
              <w:top w:val="nil"/>
              <w:left w:val="nil"/>
              <w:bottom w:val="nil"/>
              <w:right w:val="nil"/>
            </w:tcBorders>
            <w:vAlign w:val="center"/>
            <w:hideMark/>
          </w:tcPr>
          <w:p w14:paraId="1A3A1188" w14:textId="77777777" w:rsidR="00F71A0F" w:rsidRPr="00F71A0F" w:rsidRDefault="00F71A0F" w:rsidP="00F71A0F">
            <w:pPr>
              <w:rPr>
                <w:rFonts w:ascii="Calibri" w:hAnsi="Calibri"/>
                <w:color w:val="000000"/>
                <w:sz w:val="22"/>
                <w:szCs w:val="22"/>
                <w:lang w:val="es-BO" w:eastAsia="es-BO"/>
              </w:rPr>
            </w:pPr>
          </w:p>
        </w:tc>
        <w:tc>
          <w:tcPr>
            <w:tcW w:w="2402" w:type="dxa"/>
            <w:gridSpan w:val="2"/>
            <w:tcBorders>
              <w:top w:val="nil"/>
              <w:left w:val="nil"/>
              <w:bottom w:val="nil"/>
              <w:right w:val="nil"/>
            </w:tcBorders>
            <w:shd w:val="clear" w:color="auto" w:fill="auto"/>
            <w:noWrap/>
            <w:vAlign w:val="bottom"/>
            <w:hideMark/>
          </w:tcPr>
          <w:p w14:paraId="40BF56A3" w14:textId="77777777" w:rsidR="00F71A0F" w:rsidRPr="00F71A0F" w:rsidRDefault="00F71A0F" w:rsidP="00F71A0F">
            <w:pPr>
              <w:rPr>
                <w:rFonts w:ascii="Calibri" w:hAnsi="Calibri"/>
                <w:color w:val="000000"/>
                <w:sz w:val="22"/>
                <w:szCs w:val="22"/>
                <w:lang w:val="es-BO" w:eastAsia="es-BO"/>
              </w:rPr>
            </w:pPr>
          </w:p>
        </w:tc>
        <w:tc>
          <w:tcPr>
            <w:tcW w:w="940" w:type="dxa"/>
            <w:vAlign w:val="center"/>
            <w:hideMark/>
          </w:tcPr>
          <w:p w14:paraId="076B88F4" w14:textId="77777777" w:rsidR="00F71A0F" w:rsidRPr="00F71A0F" w:rsidRDefault="00F71A0F" w:rsidP="00F71A0F">
            <w:pPr>
              <w:rPr>
                <w:rFonts w:ascii="Times New Roman" w:hAnsi="Times New Roman"/>
                <w:sz w:val="20"/>
                <w:szCs w:val="20"/>
                <w:lang w:val="es-BO" w:eastAsia="es-BO"/>
              </w:rPr>
            </w:pPr>
          </w:p>
        </w:tc>
      </w:tr>
      <w:tr w:rsidR="00F71A0F" w:rsidRPr="00F71A0F" w14:paraId="63E6022C" w14:textId="77777777" w:rsidTr="00F71A0F">
        <w:tblPrEx>
          <w:tblCellMar>
            <w:top w:w="15" w:type="dxa"/>
          </w:tblCellMar>
        </w:tblPrEx>
        <w:trPr>
          <w:trHeight w:val="300"/>
        </w:trPr>
        <w:tc>
          <w:tcPr>
            <w:tcW w:w="9796" w:type="dxa"/>
            <w:gridSpan w:val="22"/>
            <w:vMerge/>
            <w:tcBorders>
              <w:top w:val="nil"/>
              <w:left w:val="nil"/>
              <w:bottom w:val="nil"/>
              <w:right w:val="nil"/>
            </w:tcBorders>
            <w:vAlign w:val="center"/>
            <w:hideMark/>
          </w:tcPr>
          <w:p w14:paraId="7C3ADD2D" w14:textId="77777777" w:rsidR="00F71A0F" w:rsidRPr="00F71A0F" w:rsidRDefault="00F71A0F" w:rsidP="00F71A0F">
            <w:pPr>
              <w:rPr>
                <w:rFonts w:ascii="Calibri" w:hAnsi="Calibri"/>
                <w:color w:val="000000"/>
                <w:sz w:val="22"/>
                <w:szCs w:val="22"/>
                <w:lang w:val="es-BO" w:eastAsia="es-BO"/>
              </w:rPr>
            </w:pPr>
          </w:p>
        </w:tc>
        <w:tc>
          <w:tcPr>
            <w:tcW w:w="2402" w:type="dxa"/>
            <w:gridSpan w:val="2"/>
            <w:tcBorders>
              <w:top w:val="nil"/>
              <w:left w:val="nil"/>
              <w:bottom w:val="nil"/>
              <w:right w:val="nil"/>
            </w:tcBorders>
            <w:shd w:val="clear" w:color="auto" w:fill="auto"/>
            <w:noWrap/>
            <w:vAlign w:val="bottom"/>
            <w:hideMark/>
          </w:tcPr>
          <w:p w14:paraId="79440F6A" w14:textId="77777777" w:rsidR="00F71A0F" w:rsidRPr="00F71A0F" w:rsidRDefault="00F71A0F" w:rsidP="00F71A0F">
            <w:pPr>
              <w:rPr>
                <w:rFonts w:ascii="Calibri" w:hAnsi="Calibri"/>
                <w:color w:val="000000"/>
                <w:sz w:val="22"/>
                <w:szCs w:val="22"/>
                <w:lang w:val="es-BO" w:eastAsia="es-BO"/>
              </w:rPr>
            </w:pPr>
          </w:p>
        </w:tc>
        <w:tc>
          <w:tcPr>
            <w:tcW w:w="940" w:type="dxa"/>
            <w:vAlign w:val="center"/>
            <w:hideMark/>
          </w:tcPr>
          <w:p w14:paraId="43105051" w14:textId="77777777" w:rsidR="00F71A0F" w:rsidRPr="00F71A0F" w:rsidRDefault="00F71A0F" w:rsidP="00F71A0F">
            <w:pPr>
              <w:rPr>
                <w:rFonts w:ascii="Times New Roman" w:hAnsi="Times New Roman"/>
                <w:sz w:val="20"/>
                <w:szCs w:val="20"/>
                <w:lang w:val="es-BO" w:eastAsia="es-BO"/>
              </w:rPr>
            </w:pPr>
          </w:p>
        </w:tc>
      </w:tr>
    </w:tbl>
    <w:p w14:paraId="09EE4E85" w14:textId="77777777" w:rsidR="00455108" w:rsidRDefault="00455108" w:rsidP="0005306F">
      <w:pPr>
        <w:pStyle w:val="Normal2"/>
        <w:rPr>
          <w:rFonts w:ascii="Verdana" w:hAnsi="Verdana" w:cs="Arial"/>
          <w:b/>
          <w:i/>
          <w:color w:val="004990"/>
          <w:sz w:val="18"/>
          <w:szCs w:val="18"/>
          <w:lang w:val="es-BO"/>
        </w:rPr>
      </w:pPr>
    </w:p>
    <w:p w14:paraId="1646F373" w14:textId="77777777" w:rsidR="00455108" w:rsidRDefault="00455108"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629"/>
        <w:gridCol w:w="1796"/>
        <w:gridCol w:w="851"/>
        <w:gridCol w:w="850"/>
        <w:gridCol w:w="1134"/>
        <w:gridCol w:w="383"/>
        <w:gridCol w:w="279"/>
        <w:gridCol w:w="160"/>
        <w:gridCol w:w="29"/>
        <w:gridCol w:w="131"/>
        <w:gridCol w:w="719"/>
        <w:gridCol w:w="465"/>
        <w:gridCol w:w="507"/>
        <w:gridCol w:w="1013"/>
        <w:gridCol w:w="850"/>
      </w:tblGrid>
      <w:tr w:rsidR="00822FBD" w:rsidRPr="00455108" w14:paraId="13FEFC9B"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3AF63FEB" w14:textId="77777777" w:rsidR="00822FBD" w:rsidRPr="00822FBD" w:rsidRDefault="00822FBD" w:rsidP="00455108">
            <w:pPr>
              <w:rPr>
                <w:rFonts w:ascii="Calibri" w:hAnsi="Calibri"/>
                <w:b/>
                <w:bCs/>
                <w:color w:val="000000"/>
                <w:sz w:val="22"/>
                <w:szCs w:val="22"/>
                <w:lang w:val="es-BO" w:eastAsia="es-BO"/>
              </w:rPr>
            </w:pPr>
            <w:r w:rsidRPr="00455108">
              <w:rPr>
                <w:rFonts w:ascii="Calibri" w:hAnsi="Calibri"/>
                <w:b/>
                <w:bCs/>
                <w:color w:val="000000"/>
                <w:sz w:val="22"/>
                <w:szCs w:val="22"/>
                <w:lang w:val="es-BO" w:eastAsia="es-BO"/>
              </w:rPr>
              <w:t>ENTREGA A NIVEL NACIONAL VIA TERRESTRE DE COCHABAMBA A:</w:t>
            </w:r>
          </w:p>
        </w:tc>
      </w:tr>
      <w:tr w:rsidR="00455108" w:rsidRPr="00455108" w14:paraId="55D7F7E0" w14:textId="77777777" w:rsidTr="00822FBD">
        <w:trPr>
          <w:trHeight w:val="315"/>
        </w:trPr>
        <w:tc>
          <w:tcPr>
            <w:tcW w:w="2425" w:type="dxa"/>
            <w:gridSpan w:val="2"/>
            <w:tcBorders>
              <w:top w:val="nil"/>
              <w:left w:val="nil"/>
              <w:bottom w:val="nil"/>
              <w:right w:val="nil"/>
            </w:tcBorders>
            <w:shd w:val="clear" w:color="auto" w:fill="auto"/>
            <w:noWrap/>
            <w:vAlign w:val="bottom"/>
            <w:hideMark/>
          </w:tcPr>
          <w:p w14:paraId="382D7ECE" w14:textId="77777777" w:rsidR="00455108" w:rsidRPr="00455108" w:rsidRDefault="00455108" w:rsidP="00455108">
            <w:pPr>
              <w:rPr>
                <w:rFonts w:ascii="Calibri" w:hAnsi="Calibri"/>
                <w:b/>
                <w:bCs/>
                <w:color w:val="000000"/>
                <w:sz w:val="22"/>
                <w:szCs w:val="22"/>
                <w:lang w:val="es-BO" w:eastAsia="es-BO"/>
              </w:rPr>
            </w:pPr>
            <w:r w:rsidRPr="00455108">
              <w:rPr>
                <w:rFonts w:ascii="Calibri" w:hAnsi="Calibri"/>
                <w:b/>
                <w:bCs/>
                <w:color w:val="000000"/>
                <w:sz w:val="22"/>
                <w:szCs w:val="22"/>
                <w:lang w:val="es-BO" w:eastAsia="es-BO"/>
              </w:rPr>
              <w:t>(</w:t>
            </w:r>
            <w:r w:rsidRPr="00455108">
              <w:rPr>
                <w:rFonts w:ascii="Calibri" w:hAnsi="Calibri"/>
                <w:color w:val="000000"/>
                <w:sz w:val="22"/>
                <w:szCs w:val="22"/>
                <w:lang w:val="es-BO" w:eastAsia="es-BO"/>
              </w:rPr>
              <w:t>Precio en Bolivianos)</w:t>
            </w:r>
          </w:p>
        </w:tc>
        <w:tc>
          <w:tcPr>
            <w:tcW w:w="3218" w:type="dxa"/>
            <w:gridSpan w:val="4"/>
            <w:tcBorders>
              <w:top w:val="nil"/>
              <w:left w:val="nil"/>
              <w:bottom w:val="nil"/>
              <w:right w:val="nil"/>
            </w:tcBorders>
            <w:shd w:val="clear" w:color="000000" w:fill="FFFFFF"/>
            <w:noWrap/>
            <w:vAlign w:val="bottom"/>
            <w:hideMark/>
          </w:tcPr>
          <w:p w14:paraId="44667D07"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279" w:type="dxa"/>
            <w:tcBorders>
              <w:top w:val="nil"/>
              <w:left w:val="nil"/>
              <w:bottom w:val="nil"/>
              <w:right w:val="nil"/>
            </w:tcBorders>
            <w:shd w:val="clear" w:color="000000" w:fill="FFFFFF"/>
            <w:noWrap/>
            <w:vAlign w:val="bottom"/>
            <w:hideMark/>
          </w:tcPr>
          <w:p w14:paraId="2AD7475E"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60" w:type="dxa"/>
            <w:tcBorders>
              <w:top w:val="nil"/>
              <w:left w:val="nil"/>
              <w:bottom w:val="nil"/>
              <w:right w:val="nil"/>
            </w:tcBorders>
            <w:shd w:val="clear" w:color="000000" w:fill="FFFFFF"/>
            <w:noWrap/>
            <w:vAlign w:val="bottom"/>
            <w:hideMark/>
          </w:tcPr>
          <w:p w14:paraId="1FD9A21D"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auto" w:fill="auto"/>
            <w:noWrap/>
            <w:vAlign w:val="bottom"/>
            <w:hideMark/>
          </w:tcPr>
          <w:p w14:paraId="7B2CF884" w14:textId="77777777" w:rsidR="00455108" w:rsidRPr="00455108" w:rsidRDefault="00455108" w:rsidP="00455108">
            <w:pPr>
              <w:rPr>
                <w:rFonts w:ascii="Calibri" w:hAnsi="Calibri"/>
                <w:b/>
                <w:bCs/>
                <w:color w:val="FFFFFF"/>
                <w:sz w:val="22"/>
                <w:szCs w:val="22"/>
                <w:lang w:val="es-BO" w:eastAsia="es-BO"/>
              </w:rPr>
            </w:pPr>
          </w:p>
        </w:tc>
        <w:tc>
          <w:tcPr>
            <w:tcW w:w="1184" w:type="dxa"/>
            <w:gridSpan w:val="2"/>
            <w:tcBorders>
              <w:top w:val="nil"/>
              <w:left w:val="nil"/>
              <w:bottom w:val="nil"/>
              <w:right w:val="nil"/>
            </w:tcBorders>
            <w:shd w:val="clear" w:color="000000" w:fill="FFFFFF"/>
            <w:noWrap/>
            <w:vAlign w:val="bottom"/>
            <w:hideMark/>
          </w:tcPr>
          <w:p w14:paraId="0746D2D2"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507" w:type="dxa"/>
            <w:tcBorders>
              <w:top w:val="nil"/>
              <w:left w:val="nil"/>
              <w:bottom w:val="nil"/>
              <w:right w:val="nil"/>
            </w:tcBorders>
            <w:shd w:val="clear" w:color="000000" w:fill="FFFFFF"/>
            <w:noWrap/>
            <w:vAlign w:val="bottom"/>
            <w:hideMark/>
          </w:tcPr>
          <w:p w14:paraId="4312874C"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1013" w:type="dxa"/>
            <w:tcBorders>
              <w:top w:val="nil"/>
              <w:left w:val="nil"/>
              <w:bottom w:val="nil"/>
              <w:right w:val="nil"/>
            </w:tcBorders>
            <w:shd w:val="clear" w:color="000000" w:fill="FFFFFF"/>
            <w:noWrap/>
            <w:vAlign w:val="bottom"/>
            <w:hideMark/>
          </w:tcPr>
          <w:p w14:paraId="38DD539D" w14:textId="77777777" w:rsidR="00455108" w:rsidRPr="00455108" w:rsidRDefault="00455108" w:rsidP="00455108">
            <w:pPr>
              <w:rPr>
                <w:rFonts w:ascii="Calibri" w:hAnsi="Calibri"/>
                <w:b/>
                <w:bCs/>
                <w:color w:val="FFFFFF"/>
                <w:sz w:val="22"/>
                <w:szCs w:val="22"/>
                <w:lang w:val="es-BO" w:eastAsia="es-BO"/>
              </w:rPr>
            </w:pPr>
            <w:r w:rsidRPr="00455108">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1DDD822F" w14:textId="77777777" w:rsidR="00455108" w:rsidRPr="00455108" w:rsidRDefault="00455108" w:rsidP="00455108">
            <w:pPr>
              <w:rPr>
                <w:rFonts w:ascii="Calibri" w:hAnsi="Calibri"/>
                <w:b/>
                <w:bCs/>
                <w:sz w:val="22"/>
                <w:szCs w:val="22"/>
                <w:lang w:val="es-BO" w:eastAsia="es-BO"/>
              </w:rPr>
            </w:pPr>
          </w:p>
        </w:tc>
      </w:tr>
      <w:tr w:rsidR="00455108" w:rsidRPr="00455108" w14:paraId="618ACDAF" w14:textId="77777777" w:rsidTr="00822FBD">
        <w:trPr>
          <w:trHeight w:val="330"/>
        </w:trPr>
        <w:tc>
          <w:tcPr>
            <w:tcW w:w="629" w:type="dxa"/>
            <w:tcBorders>
              <w:top w:val="nil"/>
              <w:left w:val="nil"/>
              <w:bottom w:val="nil"/>
              <w:right w:val="nil"/>
            </w:tcBorders>
            <w:shd w:val="clear" w:color="auto" w:fill="auto"/>
            <w:noWrap/>
            <w:vAlign w:val="bottom"/>
            <w:hideMark/>
          </w:tcPr>
          <w:p w14:paraId="594D2C0F" w14:textId="77777777" w:rsidR="00455108" w:rsidRPr="00455108" w:rsidRDefault="00455108" w:rsidP="00455108">
            <w:pPr>
              <w:rPr>
                <w:rFonts w:ascii="Calibri" w:hAnsi="Calibri"/>
                <w:color w:val="000000"/>
                <w:sz w:val="22"/>
                <w:szCs w:val="22"/>
                <w:lang w:val="es-BO" w:eastAsia="es-BO"/>
              </w:rPr>
            </w:pPr>
          </w:p>
        </w:tc>
        <w:tc>
          <w:tcPr>
            <w:tcW w:w="1796" w:type="dxa"/>
            <w:tcBorders>
              <w:top w:val="nil"/>
              <w:left w:val="nil"/>
              <w:bottom w:val="nil"/>
              <w:right w:val="nil"/>
            </w:tcBorders>
            <w:shd w:val="clear" w:color="auto" w:fill="auto"/>
            <w:noWrap/>
            <w:vAlign w:val="bottom"/>
            <w:hideMark/>
          </w:tcPr>
          <w:p w14:paraId="00A01392" w14:textId="77777777" w:rsidR="00455108" w:rsidRPr="00455108" w:rsidRDefault="00455108" w:rsidP="00455108">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181B6C88" w14:textId="77777777" w:rsidR="00455108" w:rsidRPr="00455108" w:rsidRDefault="00455108" w:rsidP="00455108">
            <w:pPr>
              <w:jc w:val="center"/>
              <w:rPr>
                <w:rFonts w:ascii="Calibri" w:hAnsi="Calibri"/>
                <w:b/>
                <w:bCs/>
                <w:color w:val="000000"/>
                <w:sz w:val="24"/>
                <w:szCs w:val="24"/>
                <w:lang w:val="es-BO" w:eastAsia="es-BO"/>
              </w:rPr>
            </w:pPr>
            <w:r w:rsidRPr="00455108">
              <w:rPr>
                <w:rFonts w:ascii="Calibri" w:hAnsi="Calibri"/>
                <w:b/>
                <w:bCs/>
                <w:color w:val="000000"/>
                <w:sz w:val="24"/>
                <w:szCs w:val="24"/>
                <w:lang w:val="es-BO" w:eastAsia="es-BO"/>
              </w:rPr>
              <w:t>PRECIO PROVEEDOR</w:t>
            </w:r>
          </w:p>
        </w:tc>
        <w:tc>
          <w:tcPr>
            <w:tcW w:w="851" w:type="dxa"/>
            <w:gridSpan w:val="4"/>
            <w:tcBorders>
              <w:top w:val="nil"/>
              <w:left w:val="nil"/>
              <w:bottom w:val="nil"/>
              <w:right w:val="nil"/>
            </w:tcBorders>
            <w:shd w:val="clear" w:color="000000" w:fill="FFFFFF"/>
            <w:noWrap/>
            <w:vAlign w:val="bottom"/>
            <w:hideMark/>
          </w:tcPr>
          <w:p w14:paraId="6F1F627D" w14:textId="77777777" w:rsidR="00455108" w:rsidRPr="00455108" w:rsidRDefault="00455108" w:rsidP="00455108">
            <w:pPr>
              <w:rPr>
                <w:rFonts w:ascii="Calibri" w:hAnsi="Calibri"/>
                <w:color w:val="000000"/>
                <w:sz w:val="24"/>
                <w:szCs w:val="24"/>
                <w:lang w:val="es-BO" w:eastAsia="es-BO"/>
              </w:rPr>
            </w:pPr>
            <w:r w:rsidRPr="00455108">
              <w:rPr>
                <w:rFonts w:ascii="Calibri" w:hAnsi="Calibri"/>
                <w:color w:val="000000"/>
                <w:sz w:val="24"/>
                <w:szCs w:val="24"/>
                <w:lang w:val="es-BO" w:eastAsia="es-BO"/>
              </w:rPr>
              <w:t> </w:t>
            </w:r>
          </w:p>
        </w:tc>
        <w:tc>
          <w:tcPr>
            <w:tcW w:w="2835" w:type="dxa"/>
            <w:gridSpan w:val="5"/>
            <w:tcBorders>
              <w:top w:val="single" w:sz="8" w:space="0" w:color="auto"/>
              <w:left w:val="nil"/>
              <w:bottom w:val="single" w:sz="8" w:space="0" w:color="auto"/>
              <w:right w:val="single" w:sz="8" w:space="0" w:color="000000"/>
            </w:tcBorders>
            <w:shd w:val="clear" w:color="000000" w:fill="FCD5B4"/>
            <w:vAlign w:val="center"/>
            <w:hideMark/>
          </w:tcPr>
          <w:p w14:paraId="22124CE3" w14:textId="77777777" w:rsidR="00455108" w:rsidRPr="00455108" w:rsidRDefault="00455108" w:rsidP="00455108">
            <w:pPr>
              <w:jc w:val="center"/>
              <w:rPr>
                <w:rFonts w:ascii="Calibri" w:hAnsi="Calibri"/>
                <w:b/>
                <w:bCs/>
                <w:color w:val="000000"/>
                <w:sz w:val="24"/>
                <w:szCs w:val="24"/>
                <w:lang w:val="es-BO" w:eastAsia="es-BO"/>
              </w:rPr>
            </w:pPr>
            <w:r w:rsidRPr="00455108">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331C58E3" w14:textId="77777777" w:rsidR="00455108" w:rsidRPr="00455108" w:rsidRDefault="00455108" w:rsidP="00455108">
            <w:pPr>
              <w:rPr>
                <w:rFonts w:ascii="Calibri" w:hAnsi="Calibri"/>
                <w:color w:val="000000"/>
                <w:sz w:val="22"/>
                <w:szCs w:val="22"/>
                <w:lang w:val="es-BO" w:eastAsia="es-BO"/>
              </w:rPr>
            </w:pPr>
          </w:p>
        </w:tc>
      </w:tr>
      <w:tr w:rsidR="00455108" w:rsidRPr="00455108" w14:paraId="17C54F16" w14:textId="77777777" w:rsidTr="00822FBD">
        <w:trPr>
          <w:trHeight w:val="1215"/>
        </w:trPr>
        <w:tc>
          <w:tcPr>
            <w:tcW w:w="629" w:type="dxa"/>
            <w:tcBorders>
              <w:top w:val="single" w:sz="8" w:space="0" w:color="auto"/>
              <w:left w:val="single" w:sz="8" w:space="0" w:color="auto"/>
              <w:bottom w:val="nil"/>
              <w:right w:val="single" w:sz="8" w:space="0" w:color="auto"/>
            </w:tcBorders>
            <w:shd w:val="clear" w:color="auto" w:fill="auto"/>
            <w:noWrap/>
            <w:vAlign w:val="center"/>
            <w:hideMark/>
          </w:tcPr>
          <w:p w14:paraId="2501AEE2"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N°</w:t>
            </w:r>
          </w:p>
        </w:tc>
        <w:tc>
          <w:tcPr>
            <w:tcW w:w="1796" w:type="dxa"/>
            <w:tcBorders>
              <w:top w:val="single" w:sz="8" w:space="0" w:color="auto"/>
              <w:left w:val="nil"/>
              <w:bottom w:val="single" w:sz="8" w:space="0" w:color="auto"/>
              <w:right w:val="single" w:sz="8" w:space="0" w:color="auto"/>
            </w:tcBorders>
            <w:shd w:val="clear" w:color="auto" w:fill="auto"/>
            <w:vAlign w:val="center"/>
            <w:hideMark/>
          </w:tcPr>
          <w:p w14:paraId="4C9ED4B0"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De Cochabamba y viceversa</w:t>
            </w:r>
          </w:p>
        </w:tc>
        <w:tc>
          <w:tcPr>
            <w:tcW w:w="851" w:type="dxa"/>
            <w:tcBorders>
              <w:top w:val="nil"/>
              <w:left w:val="nil"/>
              <w:bottom w:val="single" w:sz="8" w:space="0" w:color="auto"/>
              <w:right w:val="single" w:sz="8" w:space="0" w:color="auto"/>
            </w:tcBorders>
            <w:shd w:val="clear" w:color="000000" w:fill="FCD5B4"/>
            <w:vAlign w:val="center"/>
            <w:hideMark/>
          </w:tcPr>
          <w:p w14:paraId="045253CF"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6565E6F1"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115994FA"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Kg. adicional</w:t>
            </w:r>
          </w:p>
        </w:tc>
        <w:tc>
          <w:tcPr>
            <w:tcW w:w="851" w:type="dxa"/>
            <w:gridSpan w:val="4"/>
            <w:tcBorders>
              <w:top w:val="single" w:sz="8" w:space="0" w:color="auto"/>
              <w:left w:val="nil"/>
              <w:bottom w:val="single" w:sz="8" w:space="0" w:color="auto"/>
              <w:right w:val="single" w:sz="8" w:space="0" w:color="auto"/>
            </w:tcBorders>
            <w:shd w:val="clear" w:color="000000" w:fill="FFFFFF"/>
            <w:vAlign w:val="center"/>
            <w:hideMark/>
          </w:tcPr>
          <w:p w14:paraId="34B5041A" w14:textId="77777777" w:rsidR="00455108" w:rsidRPr="00455108" w:rsidRDefault="00455108" w:rsidP="00455108">
            <w:pPr>
              <w:jc w:val="center"/>
              <w:rPr>
                <w:rFonts w:ascii="Calibri" w:hAnsi="Calibri"/>
                <w:b/>
                <w:bCs/>
                <w:color w:val="000000"/>
                <w:sz w:val="20"/>
                <w:szCs w:val="20"/>
                <w:lang w:val="es-BO" w:eastAsia="es-BO"/>
              </w:rPr>
            </w:pPr>
            <w:r w:rsidRPr="00455108">
              <w:rPr>
                <w:rFonts w:ascii="Calibri" w:hAnsi="Calibri"/>
                <w:b/>
                <w:bCs/>
                <w:color w:val="000000"/>
                <w:sz w:val="20"/>
                <w:szCs w:val="20"/>
                <w:lang w:val="es-BO" w:eastAsia="es-BO"/>
              </w:rPr>
              <w:t>Tiempo de Entrega (dias)</w:t>
            </w:r>
          </w:p>
        </w:tc>
        <w:tc>
          <w:tcPr>
            <w:tcW w:w="850" w:type="dxa"/>
            <w:gridSpan w:val="2"/>
            <w:tcBorders>
              <w:top w:val="nil"/>
              <w:left w:val="single" w:sz="8" w:space="0" w:color="auto"/>
              <w:bottom w:val="single" w:sz="8" w:space="0" w:color="auto"/>
              <w:right w:val="single" w:sz="8" w:space="0" w:color="auto"/>
            </w:tcBorders>
            <w:shd w:val="clear" w:color="000000" w:fill="FCD5B4"/>
            <w:vAlign w:val="center"/>
            <w:hideMark/>
          </w:tcPr>
          <w:p w14:paraId="1F6B25A6"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Mínimo 1 a 500 Kg. (Express)</w:t>
            </w:r>
          </w:p>
        </w:tc>
        <w:tc>
          <w:tcPr>
            <w:tcW w:w="972" w:type="dxa"/>
            <w:gridSpan w:val="2"/>
            <w:tcBorders>
              <w:top w:val="nil"/>
              <w:left w:val="nil"/>
              <w:bottom w:val="single" w:sz="8" w:space="0" w:color="auto"/>
              <w:right w:val="single" w:sz="8" w:space="0" w:color="auto"/>
            </w:tcBorders>
            <w:shd w:val="clear" w:color="000000" w:fill="FCD5B4"/>
            <w:vAlign w:val="center"/>
            <w:hideMark/>
          </w:tcPr>
          <w:p w14:paraId="6C9020BA"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m3 (Express)</w:t>
            </w:r>
          </w:p>
        </w:tc>
        <w:tc>
          <w:tcPr>
            <w:tcW w:w="1013" w:type="dxa"/>
            <w:tcBorders>
              <w:top w:val="nil"/>
              <w:left w:val="nil"/>
              <w:bottom w:val="single" w:sz="8" w:space="0" w:color="auto"/>
              <w:right w:val="nil"/>
            </w:tcBorders>
            <w:shd w:val="clear" w:color="000000" w:fill="FCD5B4"/>
            <w:vAlign w:val="center"/>
            <w:hideMark/>
          </w:tcPr>
          <w:p w14:paraId="70446E16" w14:textId="77777777" w:rsidR="00455108" w:rsidRPr="00455108" w:rsidRDefault="00455108" w:rsidP="00455108">
            <w:pPr>
              <w:jc w:val="center"/>
              <w:rPr>
                <w:rFonts w:ascii="Calibri" w:hAnsi="Calibri"/>
                <w:b/>
                <w:bCs/>
                <w:color w:val="000000"/>
                <w:sz w:val="22"/>
                <w:szCs w:val="22"/>
                <w:lang w:val="es-BO" w:eastAsia="es-BO"/>
              </w:rPr>
            </w:pPr>
            <w:r w:rsidRPr="00455108">
              <w:rPr>
                <w:rFonts w:ascii="Calibri" w:hAnsi="Calibri"/>
                <w:b/>
                <w:bCs/>
                <w:color w:val="000000"/>
                <w:sz w:val="22"/>
                <w:szCs w:val="22"/>
                <w:lang w:val="es-BO" w:eastAsia="es-BO"/>
              </w:rPr>
              <w:t>Por Kg. adicional (Express)</w:t>
            </w:r>
          </w:p>
        </w:tc>
        <w:tc>
          <w:tcPr>
            <w:tcW w:w="85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0C403F33" w14:textId="77777777" w:rsidR="00455108" w:rsidRPr="00455108" w:rsidRDefault="00455108" w:rsidP="00455108">
            <w:pPr>
              <w:jc w:val="center"/>
              <w:rPr>
                <w:rFonts w:ascii="Calibri" w:hAnsi="Calibri"/>
                <w:b/>
                <w:bCs/>
                <w:color w:val="000000"/>
                <w:sz w:val="20"/>
                <w:szCs w:val="20"/>
                <w:lang w:val="es-BO" w:eastAsia="es-BO"/>
              </w:rPr>
            </w:pPr>
            <w:r w:rsidRPr="00455108">
              <w:rPr>
                <w:rFonts w:ascii="Calibri" w:hAnsi="Calibri"/>
                <w:b/>
                <w:bCs/>
                <w:color w:val="000000"/>
                <w:sz w:val="20"/>
                <w:szCs w:val="20"/>
                <w:lang w:val="es-BO" w:eastAsia="es-BO"/>
              </w:rPr>
              <w:t>Tiempo de entrega (días) - Express</w:t>
            </w:r>
          </w:p>
        </w:tc>
      </w:tr>
      <w:tr w:rsidR="00455108" w:rsidRPr="00455108" w14:paraId="63593E56" w14:textId="77777777" w:rsidTr="00822FBD">
        <w:trPr>
          <w:trHeight w:val="300"/>
        </w:trPr>
        <w:tc>
          <w:tcPr>
            <w:tcW w:w="629" w:type="dxa"/>
            <w:tcBorders>
              <w:top w:val="single" w:sz="4" w:space="0" w:color="auto"/>
              <w:left w:val="single" w:sz="4" w:space="0" w:color="auto"/>
              <w:bottom w:val="nil"/>
              <w:right w:val="single" w:sz="4" w:space="0" w:color="auto"/>
            </w:tcBorders>
            <w:shd w:val="clear" w:color="auto" w:fill="auto"/>
            <w:noWrap/>
            <w:vAlign w:val="center"/>
            <w:hideMark/>
          </w:tcPr>
          <w:p w14:paraId="0777C4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c>
          <w:tcPr>
            <w:tcW w:w="1796" w:type="dxa"/>
            <w:tcBorders>
              <w:top w:val="nil"/>
              <w:left w:val="nil"/>
              <w:bottom w:val="nil"/>
              <w:right w:val="nil"/>
            </w:tcBorders>
            <w:shd w:val="clear" w:color="auto" w:fill="auto"/>
            <w:vAlign w:val="bottom"/>
            <w:hideMark/>
          </w:tcPr>
          <w:p w14:paraId="18B5785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TARIJA</w:t>
            </w:r>
          </w:p>
        </w:tc>
        <w:tc>
          <w:tcPr>
            <w:tcW w:w="851" w:type="dxa"/>
            <w:tcBorders>
              <w:top w:val="nil"/>
              <w:left w:val="nil"/>
              <w:bottom w:val="single" w:sz="4" w:space="0" w:color="auto"/>
              <w:right w:val="single" w:sz="4" w:space="0" w:color="auto"/>
            </w:tcBorders>
            <w:shd w:val="clear" w:color="000000" w:fill="FCD5B4"/>
            <w:vAlign w:val="bottom"/>
            <w:hideMark/>
          </w:tcPr>
          <w:p w14:paraId="04D720F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C1858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045BD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nil"/>
              <w:right w:val="single" w:sz="4" w:space="0" w:color="auto"/>
            </w:tcBorders>
            <w:shd w:val="clear" w:color="000000" w:fill="FFFFFF"/>
            <w:noWrap/>
            <w:vAlign w:val="bottom"/>
            <w:hideMark/>
          </w:tcPr>
          <w:p w14:paraId="0B44C4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single" w:sz="4" w:space="0" w:color="auto"/>
              <w:bottom w:val="single" w:sz="4" w:space="0" w:color="auto"/>
              <w:right w:val="nil"/>
            </w:tcBorders>
            <w:shd w:val="clear" w:color="000000" w:fill="FCD5B4"/>
            <w:noWrap/>
            <w:vAlign w:val="bottom"/>
            <w:hideMark/>
          </w:tcPr>
          <w:p w14:paraId="683C5AE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E7749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159CB9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nil"/>
              <w:right w:val="single" w:sz="8" w:space="0" w:color="auto"/>
            </w:tcBorders>
            <w:shd w:val="clear" w:color="000000" w:fill="FFFFFF"/>
            <w:noWrap/>
            <w:vAlign w:val="bottom"/>
            <w:hideMark/>
          </w:tcPr>
          <w:p w14:paraId="1CE39F0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437481F7"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652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1796" w:type="dxa"/>
            <w:tcBorders>
              <w:top w:val="single" w:sz="4" w:space="0" w:color="auto"/>
              <w:left w:val="nil"/>
              <w:bottom w:val="single" w:sz="4" w:space="0" w:color="auto"/>
              <w:right w:val="single" w:sz="4" w:space="0" w:color="auto"/>
            </w:tcBorders>
            <w:shd w:val="clear" w:color="auto" w:fill="auto"/>
            <w:vAlign w:val="bottom"/>
            <w:hideMark/>
          </w:tcPr>
          <w:p w14:paraId="706B337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vAlign w:val="bottom"/>
            <w:hideMark/>
          </w:tcPr>
          <w:p w14:paraId="5BA1EDB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E285F3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DD998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3FBC1F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F2353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79399B6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20C1DB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14:paraId="15DC675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FB37F46"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7AABE0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1796" w:type="dxa"/>
            <w:tcBorders>
              <w:top w:val="nil"/>
              <w:left w:val="nil"/>
              <w:bottom w:val="single" w:sz="4" w:space="0" w:color="auto"/>
              <w:right w:val="single" w:sz="4" w:space="0" w:color="auto"/>
            </w:tcBorders>
            <w:shd w:val="clear" w:color="auto" w:fill="auto"/>
            <w:vAlign w:val="bottom"/>
            <w:hideMark/>
          </w:tcPr>
          <w:p w14:paraId="1C487EC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COBIJA</w:t>
            </w:r>
          </w:p>
        </w:tc>
        <w:tc>
          <w:tcPr>
            <w:tcW w:w="851" w:type="dxa"/>
            <w:tcBorders>
              <w:top w:val="nil"/>
              <w:left w:val="nil"/>
              <w:bottom w:val="single" w:sz="4" w:space="0" w:color="auto"/>
              <w:right w:val="single" w:sz="4" w:space="0" w:color="auto"/>
            </w:tcBorders>
            <w:shd w:val="clear" w:color="000000" w:fill="FCD5B4"/>
            <w:vAlign w:val="bottom"/>
            <w:hideMark/>
          </w:tcPr>
          <w:p w14:paraId="2433DA7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5159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EE10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B09E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5</w:t>
            </w:r>
          </w:p>
        </w:tc>
        <w:tc>
          <w:tcPr>
            <w:tcW w:w="850" w:type="dxa"/>
            <w:gridSpan w:val="2"/>
            <w:tcBorders>
              <w:top w:val="nil"/>
              <w:left w:val="nil"/>
              <w:bottom w:val="single" w:sz="4" w:space="0" w:color="auto"/>
              <w:right w:val="nil"/>
            </w:tcBorders>
            <w:shd w:val="clear" w:color="000000" w:fill="FCD5B4"/>
            <w:noWrap/>
            <w:vAlign w:val="bottom"/>
            <w:hideMark/>
          </w:tcPr>
          <w:p w14:paraId="66AD478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209EE59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ADB4F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A7403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r>
      <w:tr w:rsidR="00455108" w:rsidRPr="00455108" w14:paraId="251E949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426A01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1796" w:type="dxa"/>
            <w:tcBorders>
              <w:top w:val="nil"/>
              <w:left w:val="nil"/>
              <w:bottom w:val="single" w:sz="4" w:space="0" w:color="auto"/>
              <w:right w:val="single" w:sz="4" w:space="0" w:color="auto"/>
            </w:tcBorders>
            <w:shd w:val="clear" w:color="auto" w:fill="auto"/>
            <w:vAlign w:val="bottom"/>
            <w:hideMark/>
          </w:tcPr>
          <w:p w14:paraId="68D9196D"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TRINIDAD</w:t>
            </w:r>
          </w:p>
        </w:tc>
        <w:tc>
          <w:tcPr>
            <w:tcW w:w="851" w:type="dxa"/>
            <w:tcBorders>
              <w:top w:val="nil"/>
              <w:left w:val="nil"/>
              <w:bottom w:val="single" w:sz="4" w:space="0" w:color="auto"/>
              <w:right w:val="single" w:sz="4" w:space="0" w:color="auto"/>
            </w:tcBorders>
            <w:shd w:val="clear" w:color="000000" w:fill="FCD5B4"/>
            <w:vAlign w:val="bottom"/>
            <w:hideMark/>
          </w:tcPr>
          <w:p w14:paraId="6BB160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EDCBD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558BD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868AE8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nil"/>
            </w:tcBorders>
            <w:shd w:val="clear" w:color="000000" w:fill="FCD5B4"/>
            <w:noWrap/>
            <w:vAlign w:val="bottom"/>
            <w:hideMark/>
          </w:tcPr>
          <w:p w14:paraId="62FB80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58BEE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449E8F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27B09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656C5B9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1377BD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5</w:t>
            </w:r>
          </w:p>
        </w:tc>
        <w:tc>
          <w:tcPr>
            <w:tcW w:w="1796" w:type="dxa"/>
            <w:tcBorders>
              <w:top w:val="nil"/>
              <w:left w:val="nil"/>
              <w:bottom w:val="single" w:sz="4" w:space="0" w:color="auto"/>
              <w:right w:val="single" w:sz="4" w:space="0" w:color="auto"/>
            </w:tcBorders>
            <w:shd w:val="clear" w:color="auto" w:fill="auto"/>
            <w:vAlign w:val="bottom"/>
            <w:hideMark/>
          </w:tcPr>
          <w:p w14:paraId="68969AC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POTOSÍ</w:t>
            </w:r>
          </w:p>
        </w:tc>
        <w:tc>
          <w:tcPr>
            <w:tcW w:w="851" w:type="dxa"/>
            <w:tcBorders>
              <w:top w:val="nil"/>
              <w:left w:val="nil"/>
              <w:bottom w:val="single" w:sz="4" w:space="0" w:color="auto"/>
              <w:right w:val="single" w:sz="4" w:space="0" w:color="auto"/>
            </w:tcBorders>
            <w:shd w:val="clear" w:color="000000" w:fill="FCD5B4"/>
            <w:vAlign w:val="bottom"/>
            <w:hideMark/>
          </w:tcPr>
          <w:p w14:paraId="74BDB7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D322A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89699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47CFB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9C745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CCE3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D3AB1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FAC05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E757D48"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0902B1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6</w:t>
            </w:r>
          </w:p>
        </w:tc>
        <w:tc>
          <w:tcPr>
            <w:tcW w:w="1796" w:type="dxa"/>
            <w:tcBorders>
              <w:top w:val="nil"/>
              <w:left w:val="nil"/>
              <w:bottom w:val="single" w:sz="4" w:space="0" w:color="auto"/>
              <w:right w:val="single" w:sz="4" w:space="0" w:color="auto"/>
            </w:tcBorders>
            <w:shd w:val="clear" w:color="auto" w:fill="auto"/>
            <w:vAlign w:val="bottom"/>
            <w:hideMark/>
          </w:tcPr>
          <w:p w14:paraId="476B1E2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ORURO</w:t>
            </w:r>
          </w:p>
        </w:tc>
        <w:tc>
          <w:tcPr>
            <w:tcW w:w="851" w:type="dxa"/>
            <w:tcBorders>
              <w:top w:val="nil"/>
              <w:left w:val="nil"/>
              <w:bottom w:val="single" w:sz="4" w:space="0" w:color="auto"/>
              <w:right w:val="single" w:sz="4" w:space="0" w:color="auto"/>
            </w:tcBorders>
            <w:shd w:val="clear" w:color="000000" w:fill="FCD5B4"/>
            <w:vAlign w:val="bottom"/>
            <w:hideMark/>
          </w:tcPr>
          <w:p w14:paraId="73705F2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FE98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A2F6D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888D9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51117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1BB219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A78A29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101D5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E819C1C"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2D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7</w:t>
            </w:r>
          </w:p>
        </w:tc>
        <w:tc>
          <w:tcPr>
            <w:tcW w:w="1796" w:type="dxa"/>
            <w:tcBorders>
              <w:top w:val="nil"/>
              <w:left w:val="nil"/>
              <w:bottom w:val="single" w:sz="4" w:space="0" w:color="auto"/>
              <w:right w:val="single" w:sz="4" w:space="0" w:color="auto"/>
            </w:tcBorders>
            <w:shd w:val="clear" w:color="auto" w:fill="auto"/>
            <w:vAlign w:val="bottom"/>
            <w:hideMark/>
          </w:tcPr>
          <w:p w14:paraId="246B8BC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SANTA CRUZ</w:t>
            </w:r>
          </w:p>
        </w:tc>
        <w:tc>
          <w:tcPr>
            <w:tcW w:w="851" w:type="dxa"/>
            <w:tcBorders>
              <w:top w:val="nil"/>
              <w:left w:val="nil"/>
              <w:bottom w:val="single" w:sz="4" w:space="0" w:color="auto"/>
              <w:right w:val="single" w:sz="4" w:space="0" w:color="auto"/>
            </w:tcBorders>
            <w:shd w:val="clear" w:color="000000" w:fill="FCD5B4"/>
            <w:vAlign w:val="bottom"/>
            <w:hideMark/>
          </w:tcPr>
          <w:p w14:paraId="4CDEC6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96A9D3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1D282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9977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97E80A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51A1E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6195E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64920F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0F6584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D4EC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8</w:t>
            </w:r>
          </w:p>
        </w:tc>
        <w:tc>
          <w:tcPr>
            <w:tcW w:w="1796" w:type="dxa"/>
            <w:tcBorders>
              <w:top w:val="nil"/>
              <w:left w:val="nil"/>
              <w:bottom w:val="single" w:sz="4" w:space="0" w:color="auto"/>
              <w:right w:val="single" w:sz="4" w:space="0" w:color="auto"/>
            </w:tcBorders>
            <w:shd w:val="clear" w:color="000000" w:fill="FFFFFF"/>
            <w:vAlign w:val="bottom"/>
            <w:hideMark/>
          </w:tcPr>
          <w:p w14:paraId="514F0D5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VILLA TUNARI</w:t>
            </w:r>
          </w:p>
        </w:tc>
        <w:tc>
          <w:tcPr>
            <w:tcW w:w="851" w:type="dxa"/>
            <w:tcBorders>
              <w:top w:val="nil"/>
              <w:left w:val="nil"/>
              <w:bottom w:val="single" w:sz="4" w:space="0" w:color="auto"/>
              <w:right w:val="single" w:sz="4" w:space="0" w:color="auto"/>
            </w:tcBorders>
            <w:shd w:val="clear" w:color="000000" w:fill="FCD5B4"/>
            <w:vAlign w:val="bottom"/>
            <w:hideMark/>
          </w:tcPr>
          <w:p w14:paraId="60BEC10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010D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0796C8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D45082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C559D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B8244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F8D0B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0EBCBC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25603D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A58FB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9</w:t>
            </w:r>
          </w:p>
        </w:tc>
        <w:tc>
          <w:tcPr>
            <w:tcW w:w="1796" w:type="dxa"/>
            <w:tcBorders>
              <w:top w:val="nil"/>
              <w:left w:val="nil"/>
              <w:bottom w:val="single" w:sz="4" w:space="0" w:color="auto"/>
              <w:right w:val="single" w:sz="4" w:space="0" w:color="auto"/>
            </w:tcBorders>
            <w:shd w:val="clear" w:color="000000" w:fill="FFFFFF"/>
            <w:vAlign w:val="bottom"/>
            <w:hideMark/>
          </w:tcPr>
          <w:p w14:paraId="3B86EC8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vAlign w:val="bottom"/>
            <w:hideMark/>
          </w:tcPr>
          <w:p w14:paraId="422C808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04B2C8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EF747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F8F1AA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850" w:type="dxa"/>
            <w:gridSpan w:val="2"/>
            <w:tcBorders>
              <w:top w:val="nil"/>
              <w:left w:val="nil"/>
              <w:bottom w:val="single" w:sz="4" w:space="0" w:color="auto"/>
              <w:right w:val="nil"/>
            </w:tcBorders>
            <w:shd w:val="clear" w:color="000000" w:fill="FCD5B4"/>
            <w:noWrap/>
            <w:vAlign w:val="bottom"/>
            <w:hideMark/>
          </w:tcPr>
          <w:p w14:paraId="7FFD49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2FBE0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D4B1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1B25A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r>
      <w:tr w:rsidR="00455108" w:rsidRPr="00455108" w14:paraId="56C67BC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8DE4A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10</w:t>
            </w:r>
          </w:p>
        </w:tc>
        <w:tc>
          <w:tcPr>
            <w:tcW w:w="1796" w:type="dxa"/>
            <w:tcBorders>
              <w:top w:val="nil"/>
              <w:left w:val="nil"/>
              <w:bottom w:val="single" w:sz="4" w:space="0" w:color="auto"/>
              <w:right w:val="single" w:sz="4" w:space="0" w:color="auto"/>
            </w:tcBorders>
            <w:shd w:val="clear" w:color="000000" w:fill="FFFFFF"/>
            <w:vAlign w:val="bottom"/>
            <w:hideMark/>
          </w:tcPr>
          <w:p w14:paraId="42E0438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SILLAR</w:t>
            </w:r>
          </w:p>
        </w:tc>
        <w:tc>
          <w:tcPr>
            <w:tcW w:w="851" w:type="dxa"/>
            <w:tcBorders>
              <w:top w:val="nil"/>
              <w:left w:val="nil"/>
              <w:bottom w:val="single" w:sz="4" w:space="0" w:color="auto"/>
              <w:right w:val="single" w:sz="4" w:space="0" w:color="auto"/>
            </w:tcBorders>
            <w:shd w:val="clear" w:color="000000" w:fill="FCD5B4"/>
            <w:vAlign w:val="bottom"/>
            <w:hideMark/>
          </w:tcPr>
          <w:p w14:paraId="308B2C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423B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F7D3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F751C4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2ACAF38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6ECBE0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422F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D1C03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F76A263"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1787C0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11</w:t>
            </w:r>
          </w:p>
        </w:tc>
        <w:tc>
          <w:tcPr>
            <w:tcW w:w="1796" w:type="dxa"/>
            <w:tcBorders>
              <w:top w:val="nil"/>
              <w:left w:val="nil"/>
              <w:bottom w:val="single" w:sz="4" w:space="0" w:color="auto"/>
              <w:right w:val="single" w:sz="4" w:space="0" w:color="auto"/>
            </w:tcBorders>
            <w:shd w:val="clear" w:color="000000" w:fill="FFFFFF"/>
            <w:vAlign w:val="bottom"/>
            <w:hideMark/>
          </w:tcPr>
          <w:p w14:paraId="4DF9C9A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CHIMORE</w:t>
            </w:r>
          </w:p>
        </w:tc>
        <w:tc>
          <w:tcPr>
            <w:tcW w:w="851" w:type="dxa"/>
            <w:tcBorders>
              <w:top w:val="nil"/>
              <w:left w:val="nil"/>
              <w:bottom w:val="single" w:sz="4" w:space="0" w:color="auto"/>
              <w:right w:val="single" w:sz="4" w:space="0" w:color="auto"/>
            </w:tcBorders>
            <w:shd w:val="clear" w:color="000000" w:fill="FCD5B4"/>
            <w:vAlign w:val="bottom"/>
            <w:hideMark/>
          </w:tcPr>
          <w:p w14:paraId="02BA18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43663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B52B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D5EC79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81CD8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5A3155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C7728E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2695F3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31E36B1"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8EE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12</w:t>
            </w:r>
          </w:p>
        </w:tc>
        <w:tc>
          <w:tcPr>
            <w:tcW w:w="1796" w:type="dxa"/>
            <w:tcBorders>
              <w:top w:val="nil"/>
              <w:left w:val="nil"/>
              <w:bottom w:val="single" w:sz="4" w:space="0" w:color="auto"/>
              <w:right w:val="single" w:sz="4" w:space="0" w:color="auto"/>
            </w:tcBorders>
            <w:shd w:val="clear" w:color="000000" w:fill="FFFFFF"/>
            <w:vAlign w:val="bottom"/>
            <w:hideMark/>
          </w:tcPr>
          <w:p w14:paraId="78B6ECB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IVIRGARZAMA</w:t>
            </w:r>
          </w:p>
        </w:tc>
        <w:tc>
          <w:tcPr>
            <w:tcW w:w="851" w:type="dxa"/>
            <w:tcBorders>
              <w:top w:val="nil"/>
              <w:left w:val="nil"/>
              <w:bottom w:val="single" w:sz="4" w:space="0" w:color="auto"/>
              <w:right w:val="single" w:sz="4" w:space="0" w:color="auto"/>
            </w:tcBorders>
            <w:shd w:val="clear" w:color="000000" w:fill="FCD5B4"/>
            <w:vAlign w:val="bottom"/>
            <w:hideMark/>
          </w:tcPr>
          <w:p w14:paraId="1CA3F62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282A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4F2C6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0C300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73ED38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E8FB3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9DEF6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9970EC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372350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924F4B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13</w:t>
            </w:r>
          </w:p>
        </w:tc>
        <w:tc>
          <w:tcPr>
            <w:tcW w:w="1796" w:type="dxa"/>
            <w:tcBorders>
              <w:top w:val="nil"/>
              <w:left w:val="nil"/>
              <w:bottom w:val="single" w:sz="4" w:space="0" w:color="auto"/>
              <w:right w:val="single" w:sz="4" w:space="0" w:color="auto"/>
            </w:tcBorders>
            <w:shd w:val="clear" w:color="000000" w:fill="FFFFFF"/>
            <w:vAlign w:val="bottom"/>
            <w:hideMark/>
          </w:tcPr>
          <w:p w14:paraId="29CC4D0C"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SHINAOTA</w:t>
            </w:r>
          </w:p>
        </w:tc>
        <w:tc>
          <w:tcPr>
            <w:tcW w:w="851" w:type="dxa"/>
            <w:tcBorders>
              <w:top w:val="nil"/>
              <w:left w:val="nil"/>
              <w:bottom w:val="single" w:sz="4" w:space="0" w:color="auto"/>
              <w:right w:val="single" w:sz="4" w:space="0" w:color="auto"/>
            </w:tcBorders>
            <w:shd w:val="clear" w:color="000000" w:fill="FCD5B4"/>
            <w:vAlign w:val="bottom"/>
            <w:hideMark/>
          </w:tcPr>
          <w:p w14:paraId="1DB48CE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28ED8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D1E459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D60BE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036A86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28AF062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D8ABE6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EB7923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938230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F694B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14</w:t>
            </w:r>
          </w:p>
        </w:tc>
        <w:tc>
          <w:tcPr>
            <w:tcW w:w="1796" w:type="dxa"/>
            <w:tcBorders>
              <w:top w:val="nil"/>
              <w:left w:val="nil"/>
              <w:bottom w:val="single" w:sz="4" w:space="0" w:color="auto"/>
              <w:right w:val="single" w:sz="4" w:space="0" w:color="auto"/>
            </w:tcBorders>
            <w:shd w:val="clear" w:color="000000" w:fill="FFFFFF"/>
            <w:vAlign w:val="bottom"/>
            <w:hideMark/>
          </w:tcPr>
          <w:p w14:paraId="65936D29"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PUNATA </w:t>
            </w:r>
          </w:p>
        </w:tc>
        <w:tc>
          <w:tcPr>
            <w:tcW w:w="851" w:type="dxa"/>
            <w:tcBorders>
              <w:top w:val="nil"/>
              <w:left w:val="nil"/>
              <w:bottom w:val="single" w:sz="4" w:space="0" w:color="auto"/>
              <w:right w:val="single" w:sz="4" w:space="0" w:color="auto"/>
            </w:tcBorders>
            <w:shd w:val="clear" w:color="000000" w:fill="FCD5B4"/>
            <w:vAlign w:val="bottom"/>
            <w:hideMark/>
          </w:tcPr>
          <w:p w14:paraId="63CFAD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13E73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3E06F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42CED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c>
          <w:tcPr>
            <w:tcW w:w="850" w:type="dxa"/>
            <w:gridSpan w:val="2"/>
            <w:tcBorders>
              <w:top w:val="nil"/>
              <w:left w:val="nil"/>
              <w:bottom w:val="single" w:sz="4" w:space="0" w:color="auto"/>
              <w:right w:val="nil"/>
            </w:tcBorders>
            <w:shd w:val="clear" w:color="000000" w:fill="FCD5B4"/>
            <w:noWrap/>
            <w:vAlign w:val="bottom"/>
            <w:hideMark/>
          </w:tcPr>
          <w:p w14:paraId="1A8FCC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199948E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88F46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auto" w:fill="auto"/>
            <w:noWrap/>
            <w:vAlign w:val="bottom"/>
            <w:hideMark/>
          </w:tcPr>
          <w:p w14:paraId="1B8C87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12 horas</w:t>
            </w:r>
          </w:p>
        </w:tc>
      </w:tr>
      <w:tr w:rsidR="00455108" w:rsidRPr="00455108" w14:paraId="208E0C8B"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9A4AD5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15</w:t>
            </w:r>
          </w:p>
        </w:tc>
        <w:tc>
          <w:tcPr>
            <w:tcW w:w="1796" w:type="dxa"/>
            <w:tcBorders>
              <w:top w:val="nil"/>
              <w:left w:val="nil"/>
              <w:bottom w:val="single" w:sz="4" w:space="0" w:color="auto"/>
              <w:right w:val="single" w:sz="4" w:space="0" w:color="auto"/>
            </w:tcBorders>
            <w:shd w:val="clear" w:color="000000" w:fill="FFFFFF"/>
            <w:vAlign w:val="bottom"/>
            <w:hideMark/>
          </w:tcPr>
          <w:p w14:paraId="3D9ACEBA"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QUILLACOLLO </w:t>
            </w:r>
          </w:p>
        </w:tc>
        <w:tc>
          <w:tcPr>
            <w:tcW w:w="851" w:type="dxa"/>
            <w:tcBorders>
              <w:top w:val="nil"/>
              <w:left w:val="nil"/>
              <w:bottom w:val="single" w:sz="4" w:space="0" w:color="auto"/>
              <w:right w:val="single" w:sz="4" w:space="0" w:color="auto"/>
            </w:tcBorders>
            <w:shd w:val="clear" w:color="000000" w:fill="FCD5B4"/>
            <w:vAlign w:val="bottom"/>
            <w:hideMark/>
          </w:tcPr>
          <w:p w14:paraId="76F993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FA0799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64D55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9595B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8 HORAS</w:t>
            </w:r>
          </w:p>
        </w:tc>
        <w:tc>
          <w:tcPr>
            <w:tcW w:w="850" w:type="dxa"/>
            <w:gridSpan w:val="2"/>
            <w:tcBorders>
              <w:top w:val="nil"/>
              <w:left w:val="nil"/>
              <w:bottom w:val="single" w:sz="4" w:space="0" w:color="auto"/>
              <w:right w:val="nil"/>
            </w:tcBorders>
            <w:shd w:val="clear" w:color="000000" w:fill="FCD5B4"/>
            <w:noWrap/>
            <w:vAlign w:val="bottom"/>
            <w:hideMark/>
          </w:tcPr>
          <w:p w14:paraId="742192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70C187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612F0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auto" w:fill="auto"/>
            <w:noWrap/>
            <w:vAlign w:val="bottom"/>
            <w:hideMark/>
          </w:tcPr>
          <w:p w14:paraId="0FADFB4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3 horas </w:t>
            </w:r>
          </w:p>
        </w:tc>
      </w:tr>
      <w:tr w:rsidR="00455108" w:rsidRPr="00455108" w14:paraId="4AC5F714"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0483EE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16</w:t>
            </w:r>
          </w:p>
        </w:tc>
        <w:tc>
          <w:tcPr>
            <w:tcW w:w="1796" w:type="dxa"/>
            <w:tcBorders>
              <w:top w:val="nil"/>
              <w:left w:val="nil"/>
              <w:bottom w:val="single" w:sz="4" w:space="0" w:color="auto"/>
              <w:right w:val="single" w:sz="4" w:space="0" w:color="auto"/>
            </w:tcBorders>
            <w:shd w:val="clear" w:color="auto" w:fill="auto"/>
            <w:vAlign w:val="bottom"/>
            <w:hideMark/>
          </w:tcPr>
          <w:p w14:paraId="5474261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ANTAQHAWA (COCHABAMBA)</w:t>
            </w:r>
          </w:p>
        </w:tc>
        <w:tc>
          <w:tcPr>
            <w:tcW w:w="851" w:type="dxa"/>
            <w:tcBorders>
              <w:top w:val="nil"/>
              <w:left w:val="nil"/>
              <w:bottom w:val="single" w:sz="4" w:space="0" w:color="auto"/>
              <w:right w:val="single" w:sz="4" w:space="0" w:color="auto"/>
            </w:tcBorders>
            <w:shd w:val="clear" w:color="000000" w:fill="FCD5B4"/>
            <w:vAlign w:val="bottom"/>
            <w:hideMark/>
          </w:tcPr>
          <w:p w14:paraId="06E72E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DE8454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2B6473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5D749E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4F3BB2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4028EE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D4B49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C3C92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A850FA6"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4A9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17</w:t>
            </w:r>
          </w:p>
        </w:tc>
        <w:tc>
          <w:tcPr>
            <w:tcW w:w="1796" w:type="dxa"/>
            <w:tcBorders>
              <w:top w:val="nil"/>
              <w:left w:val="nil"/>
              <w:bottom w:val="single" w:sz="4" w:space="0" w:color="auto"/>
              <w:right w:val="single" w:sz="4" w:space="0" w:color="auto"/>
            </w:tcBorders>
            <w:shd w:val="clear" w:color="auto" w:fill="auto"/>
            <w:vAlign w:val="bottom"/>
            <w:hideMark/>
          </w:tcPr>
          <w:p w14:paraId="73001CE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CERRO JUNO (COCHABAMBA)</w:t>
            </w:r>
          </w:p>
        </w:tc>
        <w:tc>
          <w:tcPr>
            <w:tcW w:w="851" w:type="dxa"/>
            <w:tcBorders>
              <w:top w:val="nil"/>
              <w:left w:val="nil"/>
              <w:bottom w:val="single" w:sz="4" w:space="0" w:color="auto"/>
              <w:right w:val="single" w:sz="4" w:space="0" w:color="auto"/>
            </w:tcBorders>
            <w:shd w:val="clear" w:color="000000" w:fill="FCD5B4"/>
            <w:vAlign w:val="bottom"/>
            <w:hideMark/>
          </w:tcPr>
          <w:p w14:paraId="6660D42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BB6E18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F62B2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BE2DC8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4932DA9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EF8D1D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A97BA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9CEB8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09EE234"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DB631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18</w:t>
            </w:r>
          </w:p>
        </w:tc>
        <w:tc>
          <w:tcPr>
            <w:tcW w:w="1796" w:type="dxa"/>
            <w:tcBorders>
              <w:top w:val="nil"/>
              <w:left w:val="nil"/>
              <w:bottom w:val="single" w:sz="4" w:space="0" w:color="auto"/>
              <w:right w:val="single" w:sz="4" w:space="0" w:color="auto"/>
            </w:tcBorders>
            <w:shd w:val="clear" w:color="auto" w:fill="auto"/>
            <w:vAlign w:val="bottom"/>
            <w:hideMark/>
          </w:tcPr>
          <w:p w14:paraId="21842F6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CHAPARE COCHABAMBA </w:t>
            </w:r>
          </w:p>
        </w:tc>
        <w:tc>
          <w:tcPr>
            <w:tcW w:w="851" w:type="dxa"/>
            <w:tcBorders>
              <w:top w:val="nil"/>
              <w:left w:val="nil"/>
              <w:bottom w:val="single" w:sz="4" w:space="0" w:color="auto"/>
              <w:right w:val="single" w:sz="4" w:space="0" w:color="auto"/>
            </w:tcBorders>
            <w:shd w:val="clear" w:color="000000" w:fill="FCD5B4"/>
            <w:vAlign w:val="bottom"/>
            <w:hideMark/>
          </w:tcPr>
          <w:p w14:paraId="671AD23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004FD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604CC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11683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77BB88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707F6C7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3700E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5CDCE0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BD11039" w14:textId="77777777" w:rsidTr="00822FBD">
        <w:trPr>
          <w:trHeight w:val="52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A58B7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19</w:t>
            </w:r>
          </w:p>
        </w:tc>
        <w:tc>
          <w:tcPr>
            <w:tcW w:w="1796" w:type="dxa"/>
            <w:tcBorders>
              <w:top w:val="nil"/>
              <w:left w:val="nil"/>
              <w:bottom w:val="single" w:sz="4" w:space="0" w:color="auto"/>
              <w:right w:val="single" w:sz="4" w:space="0" w:color="auto"/>
            </w:tcBorders>
            <w:shd w:val="clear" w:color="auto" w:fill="auto"/>
            <w:vAlign w:val="bottom"/>
            <w:hideMark/>
          </w:tcPr>
          <w:p w14:paraId="0874AACD"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ENTEL RURRENABAQUE (RURRENABAQUE)</w:t>
            </w:r>
          </w:p>
        </w:tc>
        <w:tc>
          <w:tcPr>
            <w:tcW w:w="851" w:type="dxa"/>
            <w:tcBorders>
              <w:top w:val="nil"/>
              <w:left w:val="nil"/>
              <w:bottom w:val="single" w:sz="4" w:space="0" w:color="auto"/>
              <w:right w:val="single" w:sz="4" w:space="0" w:color="auto"/>
            </w:tcBorders>
            <w:shd w:val="clear" w:color="000000" w:fill="FCD5B4"/>
            <w:vAlign w:val="bottom"/>
            <w:hideMark/>
          </w:tcPr>
          <w:p w14:paraId="7EC92B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6A4189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4F72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2F6F3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36E4DC8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04ED42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D099F6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5348B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EB87391"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E6808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20</w:t>
            </w:r>
          </w:p>
        </w:tc>
        <w:tc>
          <w:tcPr>
            <w:tcW w:w="1796" w:type="dxa"/>
            <w:tcBorders>
              <w:top w:val="nil"/>
              <w:left w:val="nil"/>
              <w:bottom w:val="single" w:sz="4" w:space="0" w:color="auto"/>
              <w:right w:val="single" w:sz="4" w:space="0" w:color="auto"/>
            </w:tcBorders>
            <w:shd w:val="clear" w:color="auto" w:fill="auto"/>
            <w:vAlign w:val="bottom"/>
            <w:hideMark/>
          </w:tcPr>
          <w:p w14:paraId="3828DBE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EST. QUIMSA WILQUI (LA PAZ)</w:t>
            </w:r>
          </w:p>
        </w:tc>
        <w:tc>
          <w:tcPr>
            <w:tcW w:w="851" w:type="dxa"/>
            <w:tcBorders>
              <w:top w:val="nil"/>
              <w:left w:val="nil"/>
              <w:bottom w:val="single" w:sz="4" w:space="0" w:color="auto"/>
              <w:right w:val="single" w:sz="4" w:space="0" w:color="auto"/>
            </w:tcBorders>
            <w:shd w:val="clear" w:color="000000" w:fill="FCD5B4"/>
            <w:vAlign w:val="bottom"/>
            <w:hideMark/>
          </w:tcPr>
          <w:p w14:paraId="128A048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3DCFC1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FC110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CB10C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4</w:t>
            </w:r>
          </w:p>
        </w:tc>
        <w:tc>
          <w:tcPr>
            <w:tcW w:w="850" w:type="dxa"/>
            <w:gridSpan w:val="2"/>
            <w:tcBorders>
              <w:top w:val="nil"/>
              <w:left w:val="nil"/>
              <w:bottom w:val="single" w:sz="4" w:space="0" w:color="auto"/>
              <w:right w:val="nil"/>
            </w:tcBorders>
            <w:shd w:val="clear" w:color="000000" w:fill="FCD5B4"/>
            <w:noWrap/>
            <w:vAlign w:val="bottom"/>
            <w:hideMark/>
          </w:tcPr>
          <w:p w14:paraId="7F2C4F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200E2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069C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3AB5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r>
      <w:tr w:rsidR="00455108" w:rsidRPr="00455108" w14:paraId="48CEC288"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15366FD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lastRenderedPageBreak/>
              <w:t>21</w:t>
            </w:r>
          </w:p>
        </w:tc>
        <w:tc>
          <w:tcPr>
            <w:tcW w:w="1796" w:type="dxa"/>
            <w:tcBorders>
              <w:top w:val="nil"/>
              <w:left w:val="nil"/>
              <w:bottom w:val="single" w:sz="4" w:space="0" w:color="auto"/>
              <w:right w:val="single" w:sz="4" w:space="0" w:color="auto"/>
            </w:tcBorders>
            <w:shd w:val="clear" w:color="auto" w:fill="auto"/>
            <w:vAlign w:val="bottom"/>
            <w:hideMark/>
          </w:tcPr>
          <w:p w14:paraId="646CA593"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PTO. VILLARROEL (COCHABAMBA)</w:t>
            </w:r>
          </w:p>
        </w:tc>
        <w:tc>
          <w:tcPr>
            <w:tcW w:w="851" w:type="dxa"/>
            <w:tcBorders>
              <w:top w:val="nil"/>
              <w:left w:val="nil"/>
              <w:bottom w:val="single" w:sz="4" w:space="0" w:color="auto"/>
              <w:right w:val="single" w:sz="4" w:space="0" w:color="auto"/>
            </w:tcBorders>
            <w:shd w:val="clear" w:color="000000" w:fill="FCD5B4"/>
            <w:vAlign w:val="bottom"/>
            <w:hideMark/>
          </w:tcPr>
          <w:p w14:paraId="3718F3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3510C2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4B1E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7DC71D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6F08A1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393B79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9ACF5B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B5BB8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5E6F587" w14:textId="77777777" w:rsidTr="00822FBD">
        <w:trPr>
          <w:trHeight w:val="525"/>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BE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22</w:t>
            </w:r>
          </w:p>
        </w:tc>
        <w:tc>
          <w:tcPr>
            <w:tcW w:w="1796" w:type="dxa"/>
            <w:tcBorders>
              <w:top w:val="nil"/>
              <w:left w:val="nil"/>
              <w:bottom w:val="single" w:sz="4" w:space="0" w:color="auto"/>
              <w:right w:val="single" w:sz="4" w:space="0" w:color="auto"/>
            </w:tcBorders>
            <w:shd w:val="clear" w:color="auto" w:fill="auto"/>
            <w:vAlign w:val="bottom"/>
            <w:hideMark/>
          </w:tcPr>
          <w:p w14:paraId="73E25364"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QUEHUIÑAPAMPA-V.ESPERANZA (COCHABAMBA)</w:t>
            </w:r>
          </w:p>
        </w:tc>
        <w:tc>
          <w:tcPr>
            <w:tcW w:w="851" w:type="dxa"/>
            <w:tcBorders>
              <w:top w:val="nil"/>
              <w:left w:val="nil"/>
              <w:bottom w:val="single" w:sz="4" w:space="0" w:color="auto"/>
              <w:right w:val="single" w:sz="4" w:space="0" w:color="auto"/>
            </w:tcBorders>
            <w:shd w:val="clear" w:color="000000" w:fill="FCD5B4"/>
            <w:vAlign w:val="bottom"/>
            <w:hideMark/>
          </w:tcPr>
          <w:p w14:paraId="4CA612A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A2727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B1C88F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0C0836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347E5F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6F167A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C690D7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36E4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1C3B4DA" w14:textId="77777777" w:rsidTr="00822FBD">
        <w:trPr>
          <w:trHeight w:val="52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8662FA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23</w:t>
            </w:r>
          </w:p>
        </w:tc>
        <w:tc>
          <w:tcPr>
            <w:tcW w:w="1796" w:type="dxa"/>
            <w:tcBorders>
              <w:top w:val="nil"/>
              <w:left w:val="nil"/>
              <w:bottom w:val="single" w:sz="4" w:space="0" w:color="auto"/>
              <w:right w:val="single" w:sz="4" w:space="0" w:color="auto"/>
            </w:tcBorders>
            <w:shd w:val="clear" w:color="auto" w:fill="auto"/>
            <w:vAlign w:val="bottom"/>
            <w:hideMark/>
          </w:tcPr>
          <w:p w14:paraId="233F244A" w14:textId="77777777" w:rsidR="00455108" w:rsidRPr="00455108" w:rsidRDefault="00455108" w:rsidP="00455108">
            <w:pPr>
              <w:rPr>
                <w:rFonts w:ascii="Calibri" w:hAnsi="Calibri"/>
                <w:color w:val="000000"/>
                <w:sz w:val="20"/>
                <w:szCs w:val="20"/>
                <w:lang w:val="es-BO" w:eastAsia="es-BO"/>
              </w:rPr>
            </w:pPr>
            <w:r w:rsidRPr="00455108">
              <w:rPr>
                <w:rFonts w:ascii="Calibri" w:hAnsi="Calibri"/>
                <w:color w:val="000000"/>
                <w:sz w:val="20"/>
                <w:szCs w:val="20"/>
                <w:lang w:val="es-BO" w:eastAsia="es-BO"/>
              </w:rPr>
              <w:t>SAN SALVADOR / TUTI (COCHABAMBA)</w:t>
            </w:r>
          </w:p>
        </w:tc>
        <w:tc>
          <w:tcPr>
            <w:tcW w:w="851" w:type="dxa"/>
            <w:tcBorders>
              <w:top w:val="nil"/>
              <w:left w:val="nil"/>
              <w:bottom w:val="single" w:sz="4" w:space="0" w:color="auto"/>
              <w:right w:val="single" w:sz="4" w:space="0" w:color="auto"/>
            </w:tcBorders>
            <w:shd w:val="clear" w:color="000000" w:fill="FCD5B4"/>
            <w:vAlign w:val="bottom"/>
            <w:hideMark/>
          </w:tcPr>
          <w:p w14:paraId="485FDFB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15FE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3DB81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6F6170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nil"/>
            </w:tcBorders>
            <w:shd w:val="clear" w:color="000000" w:fill="FCD5B4"/>
            <w:noWrap/>
            <w:vAlign w:val="bottom"/>
            <w:hideMark/>
          </w:tcPr>
          <w:p w14:paraId="59DF00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B2114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F1EE1E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CC617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9031313"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BFDBFA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24</w:t>
            </w:r>
          </w:p>
        </w:tc>
        <w:tc>
          <w:tcPr>
            <w:tcW w:w="1796" w:type="dxa"/>
            <w:tcBorders>
              <w:top w:val="nil"/>
              <w:left w:val="nil"/>
              <w:bottom w:val="single" w:sz="4" w:space="0" w:color="auto"/>
              <w:right w:val="single" w:sz="4" w:space="0" w:color="auto"/>
            </w:tcBorders>
            <w:shd w:val="clear" w:color="auto" w:fill="auto"/>
            <w:vAlign w:val="bottom"/>
            <w:hideMark/>
          </w:tcPr>
          <w:p w14:paraId="60AF175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SILLAR-TUTI (COCHABAMBA)</w:t>
            </w:r>
          </w:p>
        </w:tc>
        <w:tc>
          <w:tcPr>
            <w:tcW w:w="851" w:type="dxa"/>
            <w:tcBorders>
              <w:top w:val="nil"/>
              <w:left w:val="nil"/>
              <w:bottom w:val="single" w:sz="4" w:space="0" w:color="auto"/>
              <w:right w:val="single" w:sz="4" w:space="0" w:color="auto"/>
            </w:tcBorders>
            <w:shd w:val="clear" w:color="000000" w:fill="FCD5B4"/>
            <w:vAlign w:val="bottom"/>
            <w:hideMark/>
          </w:tcPr>
          <w:p w14:paraId="381EED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58259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A2C6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3B1383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nil"/>
            </w:tcBorders>
            <w:shd w:val="clear" w:color="000000" w:fill="FCD5B4"/>
            <w:noWrap/>
            <w:vAlign w:val="bottom"/>
            <w:hideMark/>
          </w:tcPr>
          <w:p w14:paraId="30C70B2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single" w:sz="4" w:space="0" w:color="auto"/>
              <w:bottom w:val="single" w:sz="4" w:space="0" w:color="auto"/>
              <w:right w:val="single" w:sz="4" w:space="0" w:color="auto"/>
            </w:tcBorders>
            <w:shd w:val="clear" w:color="000000" w:fill="FCD5B4"/>
            <w:vAlign w:val="bottom"/>
            <w:hideMark/>
          </w:tcPr>
          <w:p w14:paraId="5F0370D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20DDA1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874EF0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F303D4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5FF7B7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25</w:t>
            </w:r>
          </w:p>
        </w:tc>
        <w:tc>
          <w:tcPr>
            <w:tcW w:w="1796" w:type="dxa"/>
            <w:tcBorders>
              <w:top w:val="nil"/>
              <w:left w:val="nil"/>
              <w:bottom w:val="single" w:sz="4" w:space="0" w:color="auto"/>
              <w:right w:val="single" w:sz="4" w:space="0" w:color="auto"/>
            </w:tcBorders>
            <w:shd w:val="clear" w:color="auto" w:fill="auto"/>
            <w:vAlign w:val="bottom"/>
            <w:hideMark/>
          </w:tcPr>
          <w:p w14:paraId="453093F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TAPACARI (COCHABAMBA)</w:t>
            </w:r>
          </w:p>
        </w:tc>
        <w:tc>
          <w:tcPr>
            <w:tcW w:w="851" w:type="dxa"/>
            <w:tcBorders>
              <w:top w:val="nil"/>
              <w:left w:val="nil"/>
              <w:bottom w:val="single" w:sz="4" w:space="0" w:color="auto"/>
              <w:right w:val="single" w:sz="4" w:space="0" w:color="auto"/>
            </w:tcBorders>
            <w:shd w:val="clear" w:color="000000" w:fill="FCD5B4"/>
            <w:vAlign w:val="bottom"/>
            <w:hideMark/>
          </w:tcPr>
          <w:p w14:paraId="73A86D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731A6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DC86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A73BB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9AA2D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09C870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FF61E9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00086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EAEC34E"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78ABF1A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26</w:t>
            </w:r>
          </w:p>
        </w:tc>
        <w:tc>
          <w:tcPr>
            <w:tcW w:w="1796" w:type="dxa"/>
            <w:tcBorders>
              <w:top w:val="nil"/>
              <w:left w:val="nil"/>
              <w:bottom w:val="single" w:sz="4" w:space="0" w:color="auto"/>
              <w:right w:val="single" w:sz="4" w:space="0" w:color="auto"/>
            </w:tcBorders>
            <w:shd w:val="clear" w:color="auto" w:fill="auto"/>
            <w:vAlign w:val="bottom"/>
            <w:hideMark/>
          </w:tcPr>
          <w:p w14:paraId="7761C51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ENTRE RIOS (COCHABAMBA)</w:t>
            </w:r>
          </w:p>
        </w:tc>
        <w:tc>
          <w:tcPr>
            <w:tcW w:w="851" w:type="dxa"/>
            <w:tcBorders>
              <w:top w:val="nil"/>
              <w:left w:val="nil"/>
              <w:bottom w:val="single" w:sz="4" w:space="0" w:color="auto"/>
              <w:right w:val="single" w:sz="4" w:space="0" w:color="auto"/>
            </w:tcBorders>
            <w:shd w:val="clear" w:color="000000" w:fill="FCD5B4"/>
            <w:vAlign w:val="bottom"/>
            <w:hideMark/>
          </w:tcPr>
          <w:p w14:paraId="7CD208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0A487A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2F5F1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03168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27ADA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E0F69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043A65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5219A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B2591FE"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764A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27</w:t>
            </w:r>
          </w:p>
        </w:tc>
        <w:tc>
          <w:tcPr>
            <w:tcW w:w="1796" w:type="dxa"/>
            <w:tcBorders>
              <w:top w:val="nil"/>
              <w:left w:val="nil"/>
              <w:bottom w:val="single" w:sz="4" w:space="0" w:color="auto"/>
              <w:right w:val="single" w:sz="4" w:space="0" w:color="auto"/>
            </w:tcBorders>
            <w:shd w:val="clear" w:color="auto" w:fill="auto"/>
            <w:vAlign w:val="bottom"/>
            <w:hideMark/>
          </w:tcPr>
          <w:p w14:paraId="422C0712"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UYUNI (POTOSÍ)</w:t>
            </w:r>
          </w:p>
        </w:tc>
        <w:tc>
          <w:tcPr>
            <w:tcW w:w="851" w:type="dxa"/>
            <w:tcBorders>
              <w:top w:val="nil"/>
              <w:left w:val="nil"/>
              <w:bottom w:val="single" w:sz="4" w:space="0" w:color="auto"/>
              <w:right w:val="single" w:sz="4" w:space="0" w:color="auto"/>
            </w:tcBorders>
            <w:shd w:val="clear" w:color="000000" w:fill="FCD5B4"/>
            <w:vAlign w:val="bottom"/>
            <w:hideMark/>
          </w:tcPr>
          <w:p w14:paraId="2E1819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D8ABE4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EB23E9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71946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3FBD4B9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C0986A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4802B6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40E141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756395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B5E9CC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28</w:t>
            </w:r>
          </w:p>
        </w:tc>
        <w:tc>
          <w:tcPr>
            <w:tcW w:w="1796" w:type="dxa"/>
            <w:tcBorders>
              <w:top w:val="nil"/>
              <w:left w:val="nil"/>
              <w:bottom w:val="single" w:sz="4" w:space="0" w:color="auto"/>
              <w:right w:val="single" w:sz="4" w:space="0" w:color="auto"/>
            </w:tcBorders>
            <w:shd w:val="clear" w:color="auto" w:fill="auto"/>
            <w:vAlign w:val="bottom"/>
            <w:hideMark/>
          </w:tcPr>
          <w:p w14:paraId="07B27B62"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GUAYARAMERIN (PANDO)</w:t>
            </w:r>
          </w:p>
        </w:tc>
        <w:tc>
          <w:tcPr>
            <w:tcW w:w="851" w:type="dxa"/>
            <w:tcBorders>
              <w:top w:val="nil"/>
              <w:left w:val="nil"/>
              <w:bottom w:val="single" w:sz="4" w:space="0" w:color="auto"/>
              <w:right w:val="single" w:sz="4" w:space="0" w:color="auto"/>
            </w:tcBorders>
            <w:shd w:val="clear" w:color="000000" w:fill="FCD5B4"/>
            <w:vAlign w:val="bottom"/>
            <w:hideMark/>
          </w:tcPr>
          <w:p w14:paraId="65340B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8A3A69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93A486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F903B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B1165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57BD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BB17E4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34709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C3F62AA"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1E2E5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29</w:t>
            </w:r>
          </w:p>
        </w:tc>
        <w:tc>
          <w:tcPr>
            <w:tcW w:w="1796" w:type="dxa"/>
            <w:tcBorders>
              <w:top w:val="nil"/>
              <w:left w:val="nil"/>
              <w:bottom w:val="single" w:sz="4" w:space="0" w:color="auto"/>
              <w:right w:val="single" w:sz="4" w:space="0" w:color="auto"/>
            </w:tcBorders>
            <w:shd w:val="clear" w:color="auto" w:fill="auto"/>
            <w:vAlign w:val="bottom"/>
            <w:hideMark/>
          </w:tcPr>
          <w:p w14:paraId="68873A4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CARACOLLO (ORURO)</w:t>
            </w:r>
          </w:p>
        </w:tc>
        <w:tc>
          <w:tcPr>
            <w:tcW w:w="851" w:type="dxa"/>
            <w:tcBorders>
              <w:top w:val="nil"/>
              <w:left w:val="nil"/>
              <w:bottom w:val="single" w:sz="4" w:space="0" w:color="auto"/>
              <w:right w:val="single" w:sz="4" w:space="0" w:color="auto"/>
            </w:tcBorders>
            <w:shd w:val="clear" w:color="000000" w:fill="FCD5B4"/>
            <w:vAlign w:val="bottom"/>
            <w:hideMark/>
          </w:tcPr>
          <w:p w14:paraId="26D336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FCF061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428A1B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5D1377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6496A0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97494C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87CB6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374A0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4C1A685"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6B8E4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30</w:t>
            </w:r>
          </w:p>
        </w:tc>
        <w:tc>
          <w:tcPr>
            <w:tcW w:w="1796" w:type="dxa"/>
            <w:tcBorders>
              <w:top w:val="nil"/>
              <w:left w:val="nil"/>
              <w:bottom w:val="single" w:sz="4" w:space="0" w:color="auto"/>
              <w:right w:val="single" w:sz="4" w:space="0" w:color="auto"/>
            </w:tcBorders>
            <w:shd w:val="clear" w:color="auto" w:fill="auto"/>
            <w:vAlign w:val="bottom"/>
            <w:hideMark/>
          </w:tcPr>
          <w:p w14:paraId="3E2CA784"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CARANAVI (LA PAZ)</w:t>
            </w:r>
          </w:p>
        </w:tc>
        <w:tc>
          <w:tcPr>
            <w:tcW w:w="851" w:type="dxa"/>
            <w:tcBorders>
              <w:top w:val="nil"/>
              <w:left w:val="nil"/>
              <w:bottom w:val="single" w:sz="4" w:space="0" w:color="auto"/>
              <w:right w:val="single" w:sz="4" w:space="0" w:color="auto"/>
            </w:tcBorders>
            <w:shd w:val="clear" w:color="000000" w:fill="FCD5B4"/>
            <w:vAlign w:val="bottom"/>
            <w:hideMark/>
          </w:tcPr>
          <w:p w14:paraId="52233F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D576F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63921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CE770B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5DAF9F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CB42D0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305D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85B01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337BF8CB"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341E047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31</w:t>
            </w:r>
          </w:p>
        </w:tc>
        <w:tc>
          <w:tcPr>
            <w:tcW w:w="1796" w:type="dxa"/>
            <w:tcBorders>
              <w:top w:val="nil"/>
              <w:left w:val="nil"/>
              <w:bottom w:val="single" w:sz="4" w:space="0" w:color="auto"/>
              <w:right w:val="single" w:sz="4" w:space="0" w:color="auto"/>
            </w:tcBorders>
            <w:shd w:val="clear" w:color="auto" w:fill="auto"/>
            <w:vAlign w:val="bottom"/>
            <w:hideMark/>
          </w:tcPr>
          <w:p w14:paraId="7E9E6CB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ESTACION SANTIBAÑEZ </w:t>
            </w:r>
          </w:p>
        </w:tc>
        <w:tc>
          <w:tcPr>
            <w:tcW w:w="851" w:type="dxa"/>
            <w:tcBorders>
              <w:top w:val="nil"/>
              <w:left w:val="nil"/>
              <w:bottom w:val="single" w:sz="4" w:space="0" w:color="auto"/>
              <w:right w:val="single" w:sz="4" w:space="0" w:color="auto"/>
            </w:tcBorders>
            <w:shd w:val="clear" w:color="000000" w:fill="FCD5B4"/>
            <w:vAlign w:val="bottom"/>
            <w:hideMark/>
          </w:tcPr>
          <w:p w14:paraId="1EBDDC1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B0FA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8AD2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CAC940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3B6DDE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96BC43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652DE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42326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3676513" w14:textId="77777777" w:rsidTr="00822FBD">
        <w:trPr>
          <w:trHeight w:val="6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44D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32</w:t>
            </w:r>
          </w:p>
        </w:tc>
        <w:tc>
          <w:tcPr>
            <w:tcW w:w="1796" w:type="dxa"/>
            <w:tcBorders>
              <w:top w:val="nil"/>
              <w:left w:val="nil"/>
              <w:bottom w:val="single" w:sz="4" w:space="0" w:color="auto"/>
              <w:right w:val="single" w:sz="4" w:space="0" w:color="auto"/>
            </w:tcBorders>
            <w:shd w:val="clear" w:color="auto" w:fill="auto"/>
            <w:vAlign w:val="bottom"/>
            <w:hideMark/>
          </w:tcPr>
          <w:p w14:paraId="5E2E5031"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Anzaldo BLANCO RANCHO_TSI</w:t>
            </w:r>
          </w:p>
        </w:tc>
        <w:tc>
          <w:tcPr>
            <w:tcW w:w="851" w:type="dxa"/>
            <w:tcBorders>
              <w:top w:val="nil"/>
              <w:left w:val="nil"/>
              <w:bottom w:val="single" w:sz="4" w:space="0" w:color="auto"/>
              <w:right w:val="single" w:sz="4" w:space="0" w:color="auto"/>
            </w:tcBorders>
            <w:shd w:val="clear" w:color="000000" w:fill="FCD5B4"/>
            <w:vAlign w:val="bottom"/>
            <w:hideMark/>
          </w:tcPr>
          <w:p w14:paraId="31C752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6B4C52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FC3C0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A98216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9472B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A60F7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50E94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B51278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1B3B3F5" w14:textId="77777777" w:rsidTr="00822FBD">
        <w:trPr>
          <w:trHeight w:val="6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09D78B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33</w:t>
            </w:r>
          </w:p>
        </w:tc>
        <w:tc>
          <w:tcPr>
            <w:tcW w:w="1796" w:type="dxa"/>
            <w:tcBorders>
              <w:top w:val="nil"/>
              <w:left w:val="nil"/>
              <w:bottom w:val="single" w:sz="4" w:space="0" w:color="auto"/>
              <w:right w:val="single" w:sz="4" w:space="0" w:color="auto"/>
            </w:tcBorders>
            <w:shd w:val="clear" w:color="auto" w:fill="auto"/>
            <w:vAlign w:val="bottom"/>
            <w:hideMark/>
          </w:tcPr>
          <w:p w14:paraId="142D1D90"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Independencia CHARAPAYA_TSI</w:t>
            </w:r>
          </w:p>
        </w:tc>
        <w:tc>
          <w:tcPr>
            <w:tcW w:w="851" w:type="dxa"/>
            <w:tcBorders>
              <w:top w:val="nil"/>
              <w:left w:val="nil"/>
              <w:bottom w:val="single" w:sz="4" w:space="0" w:color="auto"/>
              <w:right w:val="single" w:sz="4" w:space="0" w:color="auto"/>
            </w:tcBorders>
            <w:shd w:val="clear" w:color="000000" w:fill="FCD5B4"/>
            <w:vAlign w:val="bottom"/>
            <w:hideMark/>
          </w:tcPr>
          <w:p w14:paraId="21D3D4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684C0F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EC0E5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3EED9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D0A93F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39DAE0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CE7D3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49F635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E8E6869"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60BC1A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34</w:t>
            </w:r>
          </w:p>
        </w:tc>
        <w:tc>
          <w:tcPr>
            <w:tcW w:w="1796" w:type="dxa"/>
            <w:tcBorders>
              <w:top w:val="nil"/>
              <w:left w:val="nil"/>
              <w:bottom w:val="single" w:sz="4" w:space="0" w:color="auto"/>
              <w:right w:val="single" w:sz="4" w:space="0" w:color="auto"/>
            </w:tcBorders>
            <w:shd w:val="clear" w:color="auto" w:fill="auto"/>
            <w:vAlign w:val="bottom"/>
            <w:hideMark/>
          </w:tcPr>
          <w:p w14:paraId="5C11030D"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Cocapata SUCHUNI_TSI</w:t>
            </w:r>
          </w:p>
        </w:tc>
        <w:tc>
          <w:tcPr>
            <w:tcW w:w="851" w:type="dxa"/>
            <w:tcBorders>
              <w:top w:val="nil"/>
              <w:left w:val="nil"/>
              <w:bottom w:val="single" w:sz="4" w:space="0" w:color="auto"/>
              <w:right w:val="single" w:sz="4" w:space="0" w:color="auto"/>
            </w:tcBorders>
            <w:shd w:val="clear" w:color="000000" w:fill="FCD5B4"/>
            <w:vAlign w:val="bottom"/>
            <w:hideMark/>
          </w:tcPr>
          <w:p w14:paraId="13AEEC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AD2DD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6C4EE2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BF0D5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12D756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7FEF55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B1813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5AC50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DA61A5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84845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35</w:t>
            </w:r>
          </w:p>
        </w:tc>
        <w:tc>
          <w:tcPr>
            <w:tcW w:w="1796" w:type="dxa"/>
            <w:tcBorders>
              <w:top w:val="nil"/>
              <w:left w:val="nil"/>
              <w:bottom w:val="single" w:sz="4" w:space="0" w:color="auto"/>
              <w:right w:val="single" w:sz="4" w:space="0" w:color="auto"/>
            </w:tcBorders>
            <w:shd w:val="clear" w:color="auto" w:fill="auto"/>
            <w:vAlign w:val="bottom"/>
            <w:hideMark/>
          </w:tcPr>
          <w:p w14:paraId="579E6882"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Cocapata TOTORANI_TSI</w:t>
            </w:r>
          </w:p>
        </w:tc>
        <w:tc>
          <w:tcPr>
            <w:tcW w:w="851" w:type="dxa"/>
            <w:tcBorders>
              <w:top w:val="nil"/>
              <w:left w:val="nil"/>
              <w:bottom w:val="single" w:sz="4" w:space="0" w:color="auto"/>
              <w:right w:val="single" w:sz="4" w:space="0" w:color="auto"/>
            </w:tcBorders>
            <w:shd w:val="clear" w:color="000000" w:fill="FCD5B4"/>
            <w:vAlign w:val="bottom"/>
            <w:hideMark/>
          </w:tcPr>
          <w:p w14:paraId="731C217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93D7F3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4653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100B70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1F1ED3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927156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4B6DCF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EB9EC2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1171B06"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784D6A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36</w:t>
            </w:r>
          </w:p>
        </w:tc>
        <w:tc>
          <w:tcPr>
            <w:tcW w:w="1796" w:type="dxa"/>
            <w:tcBorders>
              <w:top w:val="nil"/>
              <w:left w:val="nil"/>
              <w:bottom w:val="single" w:sz="4" w:space="0" w:color="auto"/>
              <w:right w:val="single" w:sz="4" w:space="0" w:color="auto"/>
            </w:tcBorders>
            <w:shd w:val="clear" w:color="auto" w:fill="auto"/>
            <w:vAlign w:val="bottom"/>
            <w:hideMark/>
          </w:tcPr>
          <w:p w14:paraId="4D0CC2F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Mpio. Vinto PALCA PAMPA_TSI</w:t>
            </w:r>
          </w:p>
        </w:tc>
        <w:tc>
          <w:tcPr>
            <w:tcW w:w="851" w:type="dxa"/>
            <w:tcBorders>
              <w:top w:val="nil"/>
              <w:left w:val="nil"/>
              <w:bottom w:val="single" w:sz="4" w:space="0" w:color="auto"/>
              <w:right w:val="single" w:sz="4" w:space="0" w:color="auto"/>
            </w:tcBorders>
            <w:shd w:val="clear" w:color="000000" w:fill="FCD5B4"/>
            <w:vAlign w:val="bottom"/>
            <w:hideMark/>
          </w:tcPr>
          <w:p w14:paraId="7DA084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F7C0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8AFCB8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2119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FEB44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F9F7D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4A211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87CA6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1C2B01D7"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4A3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37</w:t>
            </w:r>
          </w:p>
        </w:tc>
        <w:tc>
          <w:tcPr>
            <w:tcW w:w="1796" w:type="dxa"/>
            <w:tcBorders>
              <w:top w:val="nil"/>
              <w:left w:val="nil"/>
              <w:bottom w:val="single" w:sz="4" w:space="0" w:color="auto"/>
              <w:right w:val="single" w:sz="4" w:space="0" w:color="auto"/>
            </w:tcBorders>
            <w:shd w:val="clear" w:color="auto" w:fill="auto"/>
            <w:vAlign w:val="bottom"/>
            <w:hideMark/>
          </w:tcPr>
          <w:p w14:paraId="6BAD614F"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SHINAHOTA A IVIRGARZAMA</w:t>
            </w:r>
          </w:p>
        </w:tc>
        <w:tc>
          <w:tcPr>
            <w:tcW w:w="851" w:type="dxa"/>
            <w:tcBorders>
              <w:top w:val="nil"/>
              <w:left w:val="nil"/>
              <w:bottom w:val="single" w:sz="4" w:space="0" w:color="auto"/>
              <w:right w:val="single" w:sz="4" w:space="0" w:color="auto"/>
            </w:tcBorders>
            <w:shd w:val="clear" w:color="000000" w:fill="FCD5B4"/>
            <w:vAlign w:val="bottom"/>
            <w:hideMark/>
          </w:tcPr>
          <w:p w14:paraId="757B0B0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C6425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90FC9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DA268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AA0F3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BB7568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38011B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334D0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0C291211" w14:textId="77777777" w:rsidTr="00822FBD">
        <w:trPr>
          <w:trHeight w:val="300"/>
        </w:trPr>
        <w:tc>
          <w:tcPr>
            <w:tcW w:w="629" w:type="dxa"/>
            <w:tcBorders>
              <w:top w:val="nil"/>
              <w:left w:val="single" w:sz="4" w:space="0" w:color="auto"/>
              <w:bottom w:val="nil"/>
              <w:right w:val="single" w:sz="4" w:space="0" w:color="auto"/>
            </w:tcBorders>
            <w:shd w:val="clear" w:color="auto" w:fill="auto"/>
            <w:noWrap/>
            <w:vAlign w:val="center"/>
            <w:hideMark/>
          </w:tcPr>
          <w:p w14:paraId="38F25E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38</w:t>
            </w:r>
          </w:p>
        </w:tc>
        <w:tc>
          <w:tcPr>
            <w:tcW w:w="1796" w:type="dxa"/>
            <w:tcBorders>
              <w:top w:val="nil"/>
              <w:left w:val="nil"/>
              <w:bottom w:val="single" w:sz="4" w:space="0" w:color="auto"/>
              <w:right w:val="single" w:sz="4" w:space="0" w:color="auto"/>
            </w:tcBorders>
            <w:shd w:val="clear" w:color="auto" w:fill="auto"/>
            <w:vAlign w:val="bottom"/>
            <w:hideMark/>
          </w:tcPr>
          <w:p w14:paraId="451EBF0A"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SHINAHOTA A ENTRE RIOS</w:t>
            </w:r>
          </w:p>
        </w:tc>
        <w:tc>
          <w:tcPr>
            <w:tcW w:w="851" w:type="dxa"/>
            <w:tcBorders>
              <w:top w:val="nil"/>
              <w:left w:val="nil"/>
              <w:bottom w:val="single" w:sz="4" w:space="0" w:color="auto"/>
              <w:right w:val="single" w:sz="4" w:space="0" w:color="auto"/>
            </w:tcBorders>
            <w:shd w:val="clear" w:color="000000" w:fill="FCD5B4"/>
            <w:vAlign w:val="bottom"/>
            <w:hideMark/>
          </w:tcPr>
          <w:p w14:paraId="4793CB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E886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26F595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4C329E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3E2B984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97CA97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E7E086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4145C6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5CE519E0" w14:textId="77777777" w:rsidTr="00822FBD">
        <w:trPr>
          <w:trHeight w:val="300"/>
        </w:trPr>
        <w:tc>
          <w:tcPr>
            <w:tcW w:w="6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6D05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39</w:t>
            </w:r>
          </w:p>
        </w:tc>
        <w:tc>
          <w:tcPr>
            <w:tcW w:w="1796" w:type="dxa"/>
            <w:tcBorders>
              <w:top w:val="nil"/>
              <w:left w:val="nil"/>
              <w:bottom w:val="single" w:sz="4" w:space="0" w:color="auto"/>
              <w:right w:val="single" w:sz="4" w:space="0" w:color="auto"/>
            </w:tcBorders>
            <w:shd w:val="clear" w:color="auto" w:fill="auto"/>
            <w:vAlign w:val="bottom"/>
            <w:hideMark/>
          </w:tcPr>
          <w:p w14:paraId="0092B1D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IVIRGARZAMA A ENTRE RIOS </w:t>
            </w:r>
          </w:p>
        </w:tc>
        <w:tc>
          <w:tcPr>
            <w:tcW w:w="851" w:type="dxa"/>
            <w:tcBorders>
              <w:top w:val="nil"/>
              <w:left w:val="nil"/>
              <w:bottom w:val="single" w:sz="4" w:space="0" w:color="auto"/>
              <w:right w:val="single" w:sz="4" w:space="0" w:color="auto"/>
            </w:tcBorders>
            <w:shd w:val="clear" w:color="000000" w:fill="FCD5B4"/>
            <w:vAlign w:val="bottom"/>
            <w:hideMark/>
          </w:tcPr>
          <w:p w14:paraId="16BCFC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B2685E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FEC0C6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DA3C77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F2825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231AB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7686ADC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7C5734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52029B6"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C1E9C7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40</w:t>
            </w:r>
          </w:p>
        </w:tc>
        <w:tc>
          <w:tcPr>
            <w:tcW w:w="1796" w:type="dxa"/>
            <w:tcBorders>
              <w:top w:val="nil"/>
              <w:left w:val="nil"/>
              <w:bottom w:val="single" w:sz="4" w:space="0" w:color="auto"/>
              <w:right w:val="single" w:sz="4" w:space="0" w:color="auto"/>
            </w:tcBorders>
            <w:shd w:val="clear" w:color="auto" w:fill="auto"/>
            <w:vAlign w:val="bottom"/>
            <w:hideMark/>
          </w:tcPr>
          <w:p w14:paraId="1D653EE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LLALLAGUA</w:t>
            </w:r>
          </w:p>
        </w:tc>
        <w:tc>
          <w:tcPr>
            <w:tcW w:w="851" w:type="dxa"/>
            <w:tcBorders>
              <w:top w:val="nil"/>
              <w:left w:val="nil"/>
              <w:bottom w:val="single" w:sz="4" w:space="0" w:color="auto"/>
              <w:right w:val="single" w:sz="4" w:space="0" w:color="auto"/>
            </w:tcBorders>
            <w:shd w:val="clear" w:color="000000" w:fill="FCD5B4"/>
            <w:vAlign w:val="bottom"/>
            <w:hideMark/>
          </w:tcPr>
          <w:p w14:paraId="502AC3D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3A7D11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80E46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6BB93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51C37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69752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65538C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E70B6C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D52999A"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DED010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41</w:t>
            </w:r>
          </w:p>
        </w:tc>
        <w:tc>
          <w:tcPr>
            <w:tcW w:w="1796" w:type="dxa"/>
            <w:tcBorders>
              <w:top w:val="nil"/>
              <w:left w:val="nil"/>
              <w:bottom w:val="single" w:sz="4" w:space="0" w:color="auto"/>
              <w:right w:val="single" w:sz="4" w:space="0" w:color="auto"/>
            </w:tcBorders>
            <w:shd w:val="clear" w:color="auto" w:fill="auto"/>
            <w:vAlign w:val="bottom"/>
            <w:hideMark/>
          </w:tcPr>
          <w:p w14:paraId="084E8368"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PUERTO COCHABAMBA</w:t>
            </w:r>
          </w:p>
        </w:tc>
        <w:tc>
          <w:tcPr>
            <w:tcW w:w="851" w:type="dxa"/>
            <w:tcBorders>
              <w:top w:val="nil"/>
              <w:left w:val="nil"/>
              <w:bottom w:val="single" w:sz="4" w:space="0" w:color="auto"/>
              <w:right w:val="single" w:sz="4" w:space="0" w:color="auto"/>
            </w:tcBorders>
            <w:shd w:val="clear" w:color="000000" w:fill="FCD5B4"/>
            <w:vAlign w:val="bottom"/>
            <w:hideMark/>
          </w:tcPr>
          <w:p w14:paraId="4713D01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E22319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D5024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6C681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8533AE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C06965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03C16D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E8C096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4295BAE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4DB7E3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42</w:t>
            </w:r>
          </w:p>
        </w:tc>
        <w:tc>
          <w:tcPr>
            <w:tcW w:w="1796" w:type="dxa"/>
            <w:tcBorders>
              <w:top w:val="nil"/>
              <w:left w:val="nil"/>
              <w:bottom w:val="single" w:sz="4" w:space="0" w:color="auto"/>
              <w:right w:val="single" w:sz="4" w:space="0" w:color="auto"/>
            </w:tcBorders>
            <w:shd w:val="clear" w:color="auto" w:fill="auto"/>
            <w:vAlign w:val="bottom"/>
            <w:hideMark/>
          </w:tcPr>
          <w:p w14:paraId="2385D295"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vAlign w:val="bottom"/>
            <w:hideMark/>
          </w:tcPr>
          <w:p w14:paraId="5FEC666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B22950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8BC0C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12C03F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0A22BD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877FD9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E477B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74DE6A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77C47D28" w14:textId="77777777" w:rsidTr="00822FBD">
        <w:trPr>
          <w:trHeight w:val="6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3018E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43</w:t>
            </w:r>
          </w:p>
        </w:tc>
        <w:tc>
          <w:tcPr>
            <w:tcW w:w="1796" w:type="dxa"/>
            <w:tcBorders>
              <w:top w:val="nil"/>
              <w:left w:val="nil"/>
              <w:bottom w:val="single" w:sz="4" w:space="0" w:color="auto"/>
              <w:right w:val="single" w:sz="4" w:space="0" w:color="auto"/>
            </w:tcBorders>
            <w:shd w:val="clear" w:color="auto" w:fill="auto"/>
            <w:vAlign w:val="bottom"/>
            <w:hideMark/>
          </w:tcPr>
          <w:p w14:paraId="2137CF07"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SAN IGNACIO DE MOXOS (Santa Cruz)</w:t>
            </w:r>
          </w:p>
        </w:tc>
        <w:tc>
          <w:tcPr>
            <w:tcW w:w="851" w:type="dxa"/>
            <w:tcBorders>
              <w:top w:val="nil"/>
              <w:left w:val="nil"/>
              <w:bottom w:val="single" w:sz="4" w:space="0" w:color="auto"/>
              <w:right w:val="single" w:sz="4" w:space="0" w:color="auto"/>
            </w:tcBorders>
            <w:shd w:val="clear" w:color="000000" w:fill="FCD5B4"/>
            <w:vAlign w:val="bottom"/>
            <w:hideMark/>
          </w:tcPr>
          <w:p w14:paraId="750DFE1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4DA45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4A344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769200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A280F2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DDAEB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28079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5B6902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1DBA09FB"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8025DD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44</w:t>
            </w:r>
          </w:p>
        </w:tc>
        <w:tc>
          <w:tcPr>
            <w:tcW w:w="1796" w:type="dxa"/>
            <w:tcBorders>
              <w:top w:val="nil"/>
              <w:left w:val="nil"/>
              <w:bottom w:val="single" w:sz="4" w:space="0" w:color="auto"/>
              <w:right w:val="single" w:sz="4" w:space="0" w:color="auto"/>
            </w:tcBorders>
            <w:shd w:val="clear" w:color="auto" w:fill="auto"/>
            <w:vAlign w:val="bottom"/>
            <w:hideMark/>
          </w:tcPr>
          <w:p w14:paraId="1DD6FA1E"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Sheraton (Beni)</w:t>
            </w:r>
          </w:p>
        </w:tc>
        <w:tc>
          <w:tcPr>
            <w:tcW w:w="851" w:type="dxa"/>
            <w:tcBorders>
              <w:top w:val="nil"/>
              <w:left w:val="nil"/>
              <w:bottom w:val="single" w:sz="4" w:space="0" w:color="auto"/>
              <w:right w:val="single" w:sz="4" w:space="0" w:color="auto"/>
            </w:tcBorders>
            <w:shd w:val="clear" w:color="000000" w:fill="FCD5B4"/>
            <w:vAlign w:val="bottom"/>
            <w:hideMark/>
          </w:tcPr>
          <w:p w14:paraId="5B4611C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25316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E4E6A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B7265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2EB718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1282A0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CE03B2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014A62B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29F8161E"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51DB39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lastRenderedPageBreak/>
              <w:t> </w:t>
            </w:r>
            <w:r w:rsidR="00822FBD">
              <w:rPr>
                <w:rFonts w:ascii="Calibri" w:hAnsi="Calibri"/>
                <w:color w:val="000000"/>
                <w:sz w:val="22"/>
                <w:szCs w:val="22"/>
                <w:lang w:val="es-BO" w:eastAsia="es-BO"/>
              </w:rPr>
              <w:t>45</w:t>
            </w:r>
          </w:p>
        </w:tc>
        <w:tc>
          <w:tcPr>
            <w:tcW w:w="1796" w:type="dxa"/>
            <w:tcBorders>
              <w:top w:val="nil"/>
              <w:left w:val="nil"/>
              <w:bottom w:val="single" w:sz="4" w:space="0" w:color="auto"/>
              <w:right w:val="single" w:sz="4" w:space="0" w:color="auto"/>
            </w:tcBorders>
            <w:shd w:val="clear" w:color="auto" w:fill="auto"/>
            <w:vAlign w:val="center"/>
            <w:hideMark/>
          </w:tcPr>
          <w:p w14:paraId="5F7E3DF7"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BERMEJO (Tarija)</w:t>
            </w:r>
          </w:p>
        </w:tc>
        <w:tc>
          <w:tcPr>
            <w:tcW w:w="851" w:type="dxa"/>
            <w:tcBorders>
              <w:top w:val="nil"/>
              <w:left w:val="nil"/>
              <w:bottom w:val="single" w:sz="4" w:space="0" w:color="auto"/>
              <w:right w:val="single" w:sz="4" w:space="0" w:color="auto"/>
            </w:tcBorders>
            <w:shd w:val="clear" w:color="000000" w:fill="FCD5B4"/>
            <w:vAlign w:val="bottom"/>
            <w:hideMark/>
          </w:tcPr>
          <w:p w14:paraId="091C1A1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621AEF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542D01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0F35D45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F1F696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131BEB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12AB34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E2CDBC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F225A88"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D7558E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46</w:t>
            </w:r>
          </w:p>
        </w:tc>
        <w:tc>
          <w:tcPr>
            <w:tcW w:w="1796" w:type="dxa"/>
            <w:tcBorders>
              <w:top w:val="nil"/>
              <w:left w:val="nil"/>
              <w:bottom w:val="single" w:sz="4" w:space="0" w:color="auto"/>
              <w:right w:val="single" w:sz="4" w:space="0" w:color="auto"/>
            </w:tcBorders>
            <w:shd w:val="clear" w:color="auto" w:fill="auto"/>
            <w:vAlign w:val="center"/>
            <w:hideMark/>
          </w:tcPr>
          <w:p w14:paraId="09E0BE96"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VILLAMONTES (Tarija)</w:t>
            </w:r>
          </w:p>
        </w:tc>
        <w:tc>
          <w:tcPr>
            <w:tcW w:w="851" w:type="dxa"/>
            <w:tcBorders>
              <w:top w:val="nil"/>
              <w:left w:val="nil"/>
              <w:bottom w:val="single" w:sz="4" w:space="0" w:color="auto"/>
              <w:right w:val="single" w:sz="4" w:space="0" w:color="auto"/>
            </w:tcBorders>
            <w:shd w:val="clear" w:color="000000" w:fill="FCD5B4"/>
            <w:vAlign w:val="bottom"/>
            <w:hideMark/>
          </w:tcPr>
          <w:p w14:paraId="0DFC2F1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EA7AB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5E8FB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3BBA24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04CD52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E9B34A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340D16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8AF10B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9161F67" w14:textId="77777777" w:rsidTr="00822FBD">
        <w:trPr>
          <w:trHeight w:val="300"/>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13F80A0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47</w:t>
            </w:r>
          </w:p>
        </w:tc>
        <w:tc>
          <w:tcPr>
            <w:tcW w:w="1796" w:type="dxa"/>
            <w:tcBorders>
              <w:top w:val="nil"/>
              <w:left w:val="nil"/>
              <w:bottom w:val="single" w:sz="4" w:space="0" w:color="auto"/>
              <w:right w:val="single" w:sz="4" w:space="0" w:color="auto"/>
            </w:tcBorders>
            <w:shd w:val="clear" w:color="auto" w:fill="auto"/>
            <w:vAlign w:val="center"/>
            <w:hideMark/>
          </w:tcPr>
          <w:p w14:paraId="2DA529F9" w14:textId="77777777" w:rsidR="00455108" w:rsidRPr="00455108" w:rsidRDefault="00455108"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Yacuiba (Tarija)</w:t>
            </w:r>
          </w:p>
        </w:tc>
        <w:tc>
          <w:tcPr>
            <w:tcW w:w="851" w:type="dxa"/>
            <w:tcBorders>
              <w:top w:val="nil"/>
              <w:left w:val="nil"/>
              <w:bottom w:val="single" w:sz="4" w:space="0" w:color="auto"/>
              <w:right w:val="single" w:sz="4" w:space="0" w:color="auto"/>
            </w:tcBorders>
            <w:shd w:val="clear" w:color="000000" w:fill="FCD5B4"/>
            <w:vAlign w:val="bottom"/>
            <w:hideMark/>
          </w:tcPr>
          <w:p w14:paraId="34480C3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B09CD9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220B60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BF40FC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D0DE19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895373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1F73806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D1210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0649639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50BF7D7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48</w:t>
            </w:r>
          </w:p>
        </w:tc>
        <w:tc>
          <w:tcPr>
            <w:tcW w:w="1796" w:type="dxa"/>
            <w:tcBorders>
              <w:top w:val="nil"/>
              <w:left w:val="nil"/>
              <w:bottom w:val="single" w:sz="8" w:space="0" w:color="auto"/>
              <w:right w:val="single" w:sz="8" w:space="0" w:color="auto"/>
            </w:tcBorders>
            <w:shd w:val="clear" w:color="auto" w:fill="auto"/>
            <w:vAlign w:val="bottom"/>
            <w:hideMark/>
          </w:tcPr>
          <w:p w14:paraId="5D3E4B20"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Yunchara (Tarija)</w:t>
            </w:r>
          </w:p>
        </w:tc>
        <w:tc>
          <w:tcPr>
            <w:tcW w:w="851" w:type="dxa"/>
            <w:tcBorders>
              <w:top w:val="nil"/>
              <w:left w:val="nil"/>
              <w:bottom w:val="single" w:sz="4" w:space="0" w:color="auto"/>
              <w:right w:val="single" w:sz="4" w:space="0" w:color="auto"/>
            </w:tcBorders>
            <w:shd w:val="clear" w:color="000000" w:fill="FCD5B4"/>
            <w:vAlign w:val="bottom"/>
            <w:hideMark/>
          </w:tcPr>
          <w:p w14:paraId="39D4EA3C"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82AD0F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9EA2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29DBC98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6FCF7C4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05DEFAF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64ED3D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2921871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31F05209"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487E5B9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49</w:t>
            </w:r>
          </w:p>
        </w:tc>
        <w:tc>
          <w:tcPr>
            <w:tcW w:w="1796" w:type="dxa"/>
            <w:tcBorders>
              <w:top w:val="nil"/>
              <w:left w:val="nil"/>
              <w:bottom w:val="single" w:sz="8" w:space="0" w:color="auto"/>
              <w:right w:val="single" w:sz="8" w:space="0" w:color="auto"/>
            </w:tcBorders>
            <w:shd w:val="clear" w:color="auto" w:fill="auto"/>
            <w:vAlign w:val="bottom"/>
            <w:hideMark/>
          </w:tcPr>
          <w:p w14:paraId="328C917D"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Caraparí (Tarija)</w:t>
            </w:r>
          </w:p>
        </w:tc>
        <w:tc>
          <w:tcPr>
            <w:tcW w:w="851" w:type="dxa"/>
            <w:tcBorders>
              <w:top w:val="nil"/>
              <w:left w:val="nil"/>
              <w:bottom w:val="single" w:sz="4" w:space="0" w:color="auto"/>
              <w:right w:val="single" w:sz="4" w:space="0" w:color="auto"/>
            </w:tcBorders>
            <w:shd w:val="clear" w:color="000000" w:fill="FCD5B4"/>
            <w:vAlign w:val="bottom"/>
            <w:hideMark/>
          </w:tcPr>
          <w:p w14:paraId="55B635E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A3E184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35912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10ED56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111D551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2D552AB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3753A70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1F3AE8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7AB2C738"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6B87E37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50</w:t>
            </w:r>
          </w:p>
        </w:tc>
        <w:tc>
          <w:tcPr>
            <w:tcW w:w="1796" w:type="dxa"/>
            <w:tcBorders>
              <w:top w:val="nil"/>
              <w:left w:val="nil"/>
              <w:bottom w:val="single" w:sz="8" w:space="0" w:color="auto"/>
              <w:right w:val="single" w:sz="8" w:space="0" w:color="auto"/>
            </w:tcBorders>
            <w:shd w:val="clear" w:color="auto" w:fill="auto"/>
            <w:vAlign w:val="bottom"/>
            <w:hideMark/>
          </w:tcPr>
          <w:p w14:paraId="572ED912"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El Puente (Tarija)</w:t>
            </w:r>
          </w:p>
        </w:tc>
        <w:tc>
          <w:tcPr>
            <w:tcW w:w="851" w:type="dxa"/>
            <w:tcBorders>
              <w:top w:val="nil"/>
              <w:left w:val="nil"/>
              <w:bottom w:val="single" w:sz="4" w:space="0" w:color="auto"/>
              <w:right w:val="single" w:sz="4" w:space="0" w:color="auto"/>
            </w:tcBorders>
            <w:shd w:val="clear" w:color="000000" w:fill="FCD5B4"/>
            <w:vAlign w:val="bottom"/>
            <w:hideMark/>
          </w:tcPr>
          <w:p w14:paraId="3B4A7D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3B3E7C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7D07E5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48C75E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B94CB2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642910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2C1942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775E60C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3EC2083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79199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51</w:t>
            </w:r>
          </w:p>
        </w:tc>
        <w:tc>
          <w:tcPr>
            <w:tcW w:w="1796" w:type="dxa"/>
            <w:tcBorders>
              <w:top w:val="nil"/>
              <w:left w:val="nil"/>
              <w:bottom w:val="single" w:sz="8" w:space="0" w:color="auto"/>
              <w:right w:val="single" w:sz="8" w:space="0" w:color="auto"/>
            </w:tcBorders>
            <w:shd w:val="clear" w:color="auto" w:fill="auto"/>
            <w:vAlign w:val="bottom"/>
            <w:hideMark/>
          </w:tcPr>
          <w:p w14:paraId="67CC84DA"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Entre Ríos (Tarija)</w:t>
            </w:r>
          </w:p>
        </w:tc>
        <w:tc>
          <w:tcPr>
            <w:tcW w:w="851" w:type="dxa"/>
            <w:tcBorders>
              <w:top w:val="nil"/>
              <w:left w:val="nil"/>
              <w:bottom w:val="single" w:sz="4" w:space="0" w:color="auto"/>
              <w:right w:val="single" w:sz="4" w:space="0" w:color="auto"/>
            </w:tcBorders>
            <w:shd w:val="clear" w:color="000000" w:fill="FCD5B4"/>
            <w:vAlign w:val="bottom"/>
            <w:hideMark/>
          </w:tcPr>
          <w:p w14:paraId="2C117D2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5FB38D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1BFF9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CE3DBE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C79035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1982153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2E73EAE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008055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501CB5E7"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34C1FA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52</w:t>
            </w:r>
          </w:p>
        </w:tc>
        <w:tc>
          <w:tcPr>
            <w:tcW w:w="1796" w:type="dxa"/>
            <w:tcBorders>
              <w:top w:val="nil"/>
              <w:left w:val="nil"/>
              <w:bottom w:val="single" w:sz="8" w:space="0" w:color="auto"/>
              <w:right w:val="single" w:sz="8" w:space="0" w:color="auto"/>
            </w:tcBorders>
            <w:shd w:val="clear" w:color="auto" w:fill="auto"/>
            <w:vAlign w:val="bottom"/>
            <w:hideMark/>
          </w:tcPr>
          <w:p w14:paraId="10B3D625"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Iscayachi (Tarija)</w:t>
            </w:r>
          </w:p>
        </w:tc>
        <w:tc>
          <w:tcPr>
            <w:tcW w:w="851" w:type="dxa"/>
            <w:tcBorders>
              <w:top w:val="nil"/>
              <w:left w:val="nil"/>
              <w:bottom w:val="single" w:sz="4" w:space="0" w:color="auto"/>
              <w:right w:val="single" w:sz="4" w:space="0" w:color="auto"/>
            </w:tcBorders>
            <w:shd w:val="clear" w:color="000000" w:fill="FCD5B4"/>
            <w:vAlign w:val="bottom"/>
            <w:hideMark/>
          </w:tcPr>
          <w:p w14:paraId="5E2B1485"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5BF0C4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D47EBF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4B33741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0FF858D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4575E1F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66A85B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F9988A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640E2BE3"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87B381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53</w:t>
            </w:r>
          </w:p>
        </w:tc>
        <w:tc>
          <w:tcPr>
            <w:tcW w:w="1796" w:type="dxa"/>
            <w:tcBorders>
              <w:top w:val="nil"/>
              <w:left w:val="nil"/>
              <w:bottom w:val="single" w:sz="8" w:space="0" w:color="auto"/>
              <w:right w:val="single" w:sz="8" w:space="0" w:color="auto"/>
            </w:tcBorders>
            <w:shd w:val="clear" w:color="auto" w:fill="auto"/>
            <w:vAlign w:val="bottom"/>
            <w:hideMark/>
          </w:tcPr>
          <w:p w14:paraId="2A235D50"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Padcaya (Tarija)</w:t>
            </w:r>
          </w:p>
        </w:tc>
        <w:tc>
          <w:tcPr>
            <w:tcW w:w="851" w:type="dxa"/>
            <w:tcBorders>
              <w:top w:val="nil"/>
              <w:left w:val="nil"/>
              <w:bottom w:val="single" w:sz="4" w:space="0" w:color="auto"/>
              <w:right w:val="single" w:sz="4" w:space="0" w:color="auto"/>
            </w:tcBorders>
            <w:shd w:val="clear" w:color="000000" w:fill="FCD5B4"/>
            <w:vAlign w:val="bottom"/>
            <w:hideMark/>
          </w:tcPr>
          <w:p w14:paraId="29BF9E41"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726F57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CA28AA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32ADEEA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5A9495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A6EA1A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13CA63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6EC05873"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1</w:t>
            </w:r>
          </w:p>
        </w:tc>
      </w:tr>
      <w:tr w:rsidR="00455108" w:rsidRPr="00455108" w14:paraId="2A32D4E4"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0EB683E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54</w:t>
            </w:r>
          </w:p>
        </w:tc>
        <w:tc>
          <w:tcPr>
            <w:tcW w:w="1796" w:type="dxa"/>
            <w:tcBorders>
              <w:top w:val="nil"/>
              <w:left w:val="nil"/>
              <w:bottom w:val="single" w:sz="8" w:space="0" w:color="auto"/>
              <w:right w:val="single" w:sz="8" w:space="0" w:color="auto"/>
            </w:tcBorders>
            <w:shd w:val="clear" w:color="auto" w:fill="auto"/>
            <w:vAlign w:val="bottom"/>
            <w:hideMark/>
          </w:tcPr>
          <w:p w14:paraId="0AEEDFA1"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Palos Blancos (Tarija)</w:t>
            </w:r>
          </w:p>
        </w:tc>
        <w:tc>
          <w:tcPr>
            <w:tcW w:w="851" w:type="dxa"/>
            <w:tcBorders>
              <w:top w:val="nil"/>
              <w:left w:val="nil"/>
              <w:bottom w:val="single" w:sz="4" w:space="0" w:color="auto"/>
              <w:right w:val="single" w:sz="4" w:space="0" w:color="auto"/>
            </w:tcBorders>
            <w:shd w:val="clear" w:color="000000" w:fill="FCD5B4"/>
            <w:vAlign w:val="bottom"/>
            <w:hideMark/>
          </w:tcPr>
          <w:p w14:paraId="0905EB8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3282FF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7C505D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C7E3DF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721CB29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51FCB7C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672334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CA67DBF"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2020EEEE"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7B1DF3C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55</w:t>
            </w:r>
          </w:p>
        </w:tc>
        <w:tc>
          <w:tcPr>
            <w:tcW w:w="1796" w:type="dxa"/>
            <w:tcBorders>
              <w:top w:val="nil"/>
              <w:left w:val="nil"/>
              <w:bottom w:val="single" w:sz="8" w:space="0" w:color="auto"/>
              <w:right w:val="single" w:sz="8" w:space="0" w:color="auto"/>
            </w:tcBorders>
            <w:shd w:val="clear" w:color="auto" w:fill="auto"/>
            <w:vAlign w:val="bottom"/>
            <w:hideMark/>
          </w:tcPr>
          <w:p w14:paraId="471D5DE0"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Timboy (Tarija)</w:t>
            </w:r>
          </w:p>
        </w:tc>
        <w:tc>
          <w:tcPr>
            <w:tcW w:w="851" w:type="dxa"/>
            <w:tcBorders>
              <w:top w:val="nil"/>
              <w:left w:val="nil"/>
              <w:bottom w:val="single" w:sz="4" w:space="0" w:color="auto"/>
              <w:right w:val="single" w:sz="4" w:space="0" w:color="auto"/>
            </w:tcBorders>
            <w:shd w:val="clear" w:color="000000" w:fill="FCD5B4"/>
            <w:vAlign w:val="bottom"/>
            <w:hideMark/>
          </w:tcPr>
          <w:p w14:paraId="4CA732B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51763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131E13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519AF49E"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40A73D3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6AE475CB"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987CE87"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4A0AEC88"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455108" w:rsidRPr="00455108" w14:paraId="5424D8D9" w14:textId="77777777" w:rsidTr="00822FBD">
        <w:trPr>
          <w:trHeight w:val="315"/>
        </w:trPr>
        <w:tc>
          <w:tcPr>
            <w:tcW w:w="629" w:type="dxa"/>
            <w:tcBorders>
              <w:top w:val="nil"/>
              <w:left w:val="single" w:sz="4" w:space="0" w:color="auto"/>
              <w:bottom w:val="single" w:sz="4" w:space="0" w:color="auto"/>
              <w:right w:val="single" w:sz="4" w:space="0" w:color="auto"/>
            </w:tcBorders>
            <w:shd w:val="clear" w:color="auto" w:fill="auto"/>
            <w:noWrap/>
            <w:vAlign w:val="center"/>
            <w:hideMark/>
          </w:tcPr>
          <w:p w14:paraId="2A7AEBE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r w:rsidR="00822FBD">
              <w:rPr>
                <w:rFonts w:ascii="Calibri" w:hAnsi="Calibri"/>
                <w:color w:val="000000"/>
                <w:sz w:val="22"/>
                <w:szCs w:val="22"/>
                <w:lang w:val="es-BO" w:eastAsia="es-BO"/>
              </w:rPr>
              <w:t>56</w:t>
            </w:r>
          </w:p>
        </w:tc>
        <w:tc>
          <w:tcPr>
            <w:tcW w:w="1796" w:type="dxa"/>
            <w:tcBorders>
              <w:top w:val="nil"/>
              <w:left w:val="nil"/>
              <w:bottom w:val="single" w:sz="8" w:space="0" w:color="auto"/>
              <w:right w:val="single" w:sz="8" w:space="0" w:color="auto"/>
            </w:tcBorders>
            <w:shd w:val="clear" w:color="auto" w:fill="auto"/>
            <w:vAlign w:val="bottom"/>
            <w:hideMark/>
          </w:tcPr>
          <w:p w14:paraId="48B9467A" w14:textId="77777777" w:rsidR="00455108" w:rsidRPr="00455108" w:rsidRDefault="00455108" w:rsidP="00455108">
            <w:pPr>
              <w:rPr>
                <w:rFonts w:ascii="Arial" w:hAnsi="Arial" w:cs="Arial"/>
                <w:color w:val="000000"/>
                <w:sz w:val="20"/>
                <w:szCs w:val="20"/>
                <w:lang w:val="es-BO" w:eastAsia="es-BO"/>
              </w:rPr>
            </w:pPr>
            <w:r w:rsidRPr="00455108">
              <w:rPr>
                <w:rFonts w:ascii="Arial" w:hAnsi="Arial" w:cs="Arial"/>
                <w:color w:val="000000"/>
                <w:sz w:val="20"/>
                <w:szCs w:val="20"/>
                <w:lang w:val="es-BO" w:eastAsia="es-BO"/>
              </w:rPr>
              <w:t>Valle de la Concepción (Tarija)</w:t>
            </w:r>
          </w:p>
        </w:tc>
        <w:tc>
          <w:tcPr>
            <w:tcW w:w="851" w:type="dxa"/>
            <w:tcBorders>
              <w:top w:val="nil"/>
              <w:left w:val="nil"/>
              <w:bottom w:val="single" w:sz="4" w:space="0" w:color="auto"/>
              <w:right w:val="single" w:sz="4" w:space="0" w:color="auto"/>
            </w:tcBorders>
            <w:shd w:val="clear" w:color="000000" w:fill="FCD5B4"/>
            <w:vAlign w:val="bottom"/>
            <w:hideMark/>
          </w:tcPr>
          <w:p w14:paraId="06D18154"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E5B202D"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8EE1BB6"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1" w:type="dxa"/>
            <w:gridSpan w:val="4"/>
            <w:tcBorders>
              <w:top w:val="nil"/>
              <w:left w:val="nil"/>
              <w:bottom w:val="single" w:sz="4" w:space="0" w:color="auto"/>
              <w:right w:val="single" w:sz="4" w:space="0" w:color="auto"/>
            </w:tcBorders>
            <w:shd w:val="clear" w:color="000000" w:fill="FFFFFF"/>
            <w:noWrap/>
            <w:vAlign w:val="bottom"/>
            <w:hideMark/>
          </w:tcPr>
          <w:p w14:paraId="61AA0C40"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3</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14:paraId="53A4EC4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972" w:type="dxa"/>
            <w:gridSpan w:val="2"/>
            <w:tcBorders>
              <w:top w:val="nil"/>
              <w:left w:val="nil"/>
              <w:bottom w:val="single" w:sz="4" w:space="0" w:color="auto"/>
              <w:right w:val="single" w:sz="4" w:space="0" w:color="auto"/>
            </w:tcBorders>
            <w:shd w:val="clear" w:color="000000" w:fill="FCD5B4"/>
            <w:vAlign w:val="bottom"/>
            <w:hideMark/>
          </w:tcPr>
          <w:p w14:paraId="79088739"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1013" w:type="dxa"/>
            <w:tcBorders>
              <w:top w:val="nil"/>
              <w:left w:val="nil"/>
              <w:bottom w:val="single" w:sz="4" w:space="0" w:color="auto"/>
              <w:right w:val="single" w:sz="4" w:space="0" w:color="auto"/>
            </w:tcBorders>
            <w:shd w:val="clear" w:color="000000" w:fill="FCD5B4"/>
            <w:vAlign w:val="bottom"/>
            <w:hideMark/>
          </w:tcPr>
          <w:p w14:paraId="5738A172"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bottom"/>
            <w:hideMark/>
          </w:tcPr>
          <w:p w14:paraId="3296897A" w14:textId="77777777" w:rsidR="00455108" w:rsidRPr="00455108" w:rsidRDefault="00455108" w:rsidP="00455108">
            <w:pPr>
              <w:jc w:val="center"/>
              <w:rPr>
                <w:rFonts w:ascii="Calibri" w:hAnsi="Calibri"/>
                <w:color w:val="000000"/>
                <w:sz w:val="22"/>
                <w:szCs w:val="22"/>
                <w:lang w:val="es-BO" w:eastAsia="es-BO"/>
              </w:rPr>
            </w:pPr>
            <w:r w:rsidRPr="00455108">
              <w:rPr>
                <w:rFonts w:ascii="Calibri" w:hAnsi="Calibri"/>
                <w:color w:val="000000"/>
                <w:sz w:val="22"/>
                <w:szCs w:val="22"/>
                <w:lang w:val="es-BO" w:eastAsia="es-BO"/>
              </w:rPr>
              <w:t>2</w:t>
            </w:r>
          </w:p>
        </w:tc>
      </w:tr>
      <w:tr w:rsidR="00ED415B" w:rsidRPr="00455108" w14:paraId="68C74570" w14:textId="77777777" w:rsidTr="00F61F9A">
        <w:trPr>
          <w:trHeight w:val="315"/>
        </w:trPr>
        <w:tc>
          <w:tcPr>
            <w:tcW w:w="629" w:type="dxa"/>
            <w:tcBorders>
              <w:top w:val="nil"/>
              <w:left w:val="single" w:sz="4" w:space="0" w:color="auto"/>
              <w:bottom w:val="single" w:sz="4" w:space="0" w:color="auto"/>
              <w:right w:val="single" w:sz="4" w:space="0" w:color="auto"/>
            </w:tcBorders>
            <w:shd w:val="clear" w:color="auto" w:fill="auto"/>
            <w:noWrap/>
            <w:vAlign w:val="bottom"/>
          </w:tcPr>
          <w:p w14:paraId="189102F8" w14:textId="3DD17B1B"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33</w:t>
            </w:r>
          </w:p>
        </w:tc>
        <w:tc>
          <w:tcPr>
            <w:tcW w:w="1796" w:type="dxa"/>
            <w:tcBorders>
              <w:top w:val="nil"/>
              <w:left w:val="nil"/>
              <w:bottom w:val="single" w:sz="8" w:space="0" w:color="auto"/>
              <w:right w:val="single" w:sz="8" w:space="0" w:color="auto"/>
            </w:tcBorders>
            <w:shd w:val="clear" w:color="auto" w:fill="auto"/>
            <w:vAlign w:val="bottom"/>
          </w:tcPr>
          <w:p w14:paraId="0E2BA0CA" w14:textId="286C836A" w:rsidR="00ED415B" w:rsidRPr="00455108" w:rsidRDefault="00ED415B" w:rsidP="00ED415B">
            <w:pPr>
              <w:rPr>
                <w:rFonts w:ascii="Arial" w:hAnsi="Arial" w:cs="Arial"/>
                <w:color w:val="000000"/>
                <w:sz w:val="20"/>
                <w:szCs w:val="20"/>
                <w:lang w:val="es-BO" w:eastAsia="es-BO"/>
              </w:rPr>
            </w:pPr>
            <w:r>
              <w:rPr>
                <w:rFonts w:ascii="Arial" w:hAnsi="Arial" w:cs="Arial"/>
                <w:color w:val="000000"/>
                <w:sz w:val="20"/>
                <w:szCs w:val="20"/>
                <w:lang w:val="es-BO" w:eastAsia="es-BO"/>
              </w:rPr>
              <w:t>ROBORE</w:t>
            </w:r>
          </w:p>
        </w:tc>
        <w:tc>
          <w:tcPr>
            <w:tcW w:w="851" w:type="dxa"/>
            <w:tcBorders>
              <w:top w:val="nil"/>
              <w:left w:val="nil"/>
              <w:bottom w:val="single" w:sz="4" w:space="0" w:color="auto"/>
              <w:right w:val="single" w:sz="4" w:space="0" w:color="auto"/>
            </w:tcBorders>
            <w:shd w:val="clear" w:color="000000" w:fill="FCD5B4"/>
            <w:vAlign w:val="bottom"/>
          </w:tcPr>
          <w:p w14:paraId="3AC41DCE" w14:textId="77777777" w:rsidR="00ED415B" w:rsidRPr="00455108" w:rsidRDefault="00ED415B" w:rsidP="00ED415B">
            <w:pPr>
              <w:jc w:val="center"/>
              <w:rPr>
                <w:rFonts w:ascii="Calibri" w:hAnsi="Calibri"/>
                <w:color w:val="000000"/>
                <w:sz w:val="22"/>
                <w:szCs w:val="22"/>
                <w:lang w:val="es-BO" w:eastAsia="es-BO"/>
              </w:rPr>
            </w:pPr>
          </w:p>
        </w:tc>
        <w:tc>
          <w:tcPr>
            <w:tcW w:w="850" w:type="dxa"/>
            <w:tcBorders>
              <w:top w:val="nil"/>
              <w:left w:val="nil"/>
              <w:bottom w:val="single" w:sz="4" w:space="0" w:color="auto"/>
              <w:right w:val="single" w:sz="4" w:space="0" w:color="auto"/>
            </w:tcBorders>
            <w:shd w:val="clear" w:color="000000" w:fill="FCD5B4"/>
            <w:vAlign w:val="bottom"/>
          </w:tcPr>
          <w:p w14:paraId="10B83910" w14:textId="77777777" w:rsidR="00ED415B" w:rsidRPr="00455108" w:rsidRDefault="00ED415B" w:rsidP="00ED415B">
            <w:pPr>
              <w:jc w:val="center"/>
              <w:rPr>
                <w:rFonts w:ascii="Calibri" w:hAnsi="Calibri"/>
                <w:color w:val="000000"/>
                <w:sz w:val="22"/>
                <w:szCs w:val="22"/>
                <w:lang w:val="es-BO" w:eastAsia="es-BO"/>
              </w:rPr>
            </w:pPr>
          </w:p>
        </w:tc>
        <w:tc>
          <w:tcPr>
            <w:tcW w:w="1134" w:type="dxa"/>
            <w:tcBorders>
              <w:top w:val="nil"/>
              <w:left w:val="nil"/>
              <w:bottom w:val="single" w:sz="4" w:space="0" w:color="auto"/>
              <w:right w:val="single" w:sz="4" w:space="0" w:color="auto"/>
            </w:tcBorders>
            <w:shd w:val="clear" w:color="000000" w:fill="FCD5B4"/>
            <w:vAlign w:val="bottom"/>
          </w:tcPr>
          <w:p w14:paraId="0671CA65" w14:textId="77777777" w:rsidR="00ED415B" w:rsidRPr="00455108" w:rsidRDefault="00ED415B" w:rsidP="00ED415B">
            <w:pPr>
              <w:jc w:val="center"/>
              <w:rPr>
                <w:rFonts w:ascii="Calibri" w:hAnsi="Calibri"/>
                <w:color w:val="000000"/>
                <w:sz w:val="22"/>
                <w:szCs w:val="22"/>
                <w:lang w:val="es-BO" w:eastAsia="es-BO"/>
              </w:rPr>
            </w:pPr>
          </w:p>
        </w:tc>
        <w:tc>
          <w:tcPr>
            <w:tcW w:w="851" w:type="dxa"/>
            <w:gridSpan w:val="4"/>
            <w:tcBorders>
              <w:top w:val="nil"/>
              <w:left w:val="nil"/>
              <w:bottom w:val="single" w:sz="4" w:space="0" w:color="auto"/>
              <w:right w:val="single" w:sz="4" w:space="0" w:color="auto"/>
            </w:tcBorders>
            <w:shd w:val="clear" w:color="000000" w:fill="FFFFFF"/>
            <w:noWrap/>
            <w:vAlign w:val="bottom"/>
          </w:tcPr>
          <w:p w14:paraId="566E4547" w14:textId="65FA53B8"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tcPr>
          <w:p w14:paraId="5F64A4A9" w14:textId="77777777" w:rsidR="00ED415B" w:rsidRPr="00455108" w:rsidRDefault="00ED415B" w:rsidP="00ED415B">
            <w:pPr>
              <w:jc w:val="center"/>
              <w:rPr>
                <w:rFonts w:ascii="Calibri" w:hAnsi="Calibri"/>
                <w:color w:val="000000"/>
                <w:sz w:val="22"/>
                <w:szCs w:val="22"/>
                <w:lang w:val="es-BO" w:eastAsia="es-BO"/>
              </w:rPr>
            </w:pPr>
          </w:p>
        </w:tc>
        <w:tc>
          <w:tcPr>
            <w:tcW w:w="972" w:type="dxa"/>
            <w:gridSpan w:val="2"/>
            <w:tcBorders>
              <w:top w:val="nil"/>
              <w:left w:val="nil"/>
              <w:bottom w:val="single" w:sz="4" w:space="0" w:color="auto"/>
              <w:right w:val="single" w:sz="4" w:space="0" w:color="auto"/>
            </w:tcBorders>
            <w:shd w:val="clear" w:color="000000" w:fill="FCD5B4"/>
            <w:vAlign w:val="bottom"/>
          </w:tcPr>
          <w:p w14:paraId="330DC881" w14:textId="77777777" w:rsidR="00ED415B" w:rsidRPr="00455108" w:rsidRDefault="00ED415B" w:rsidP="00ED415B">
            <w:pPr>
              <w:jc w:val="center"/>
              <w:rPr>
                <w:rFonts w:ascii="Calibri" w:hAnsi="Calibri"/>
                <w:color w:val="000000"/>
                <w:sz w:val="22"/>
                <w:szCs w:val="22"/>
                <w:lang w:val="es-BO" w:eastAsia="es-BO"/>
              </w:rPr>
            </w:pPr>
          </w:p>
        </w:tc>
        <w:tc>
          <w:tcPr>
            <w:tcW w:w="1013" w:type="dxa"/>
            <w:tcBorders>
              <w:top w:val="nil"/>
              <w:left w:val="nil"/>
              <w:bottom w:val="single" w:sz="4" w:space="0" w:color="auto"/>
              <w:right w:val="single" w:sz="4" w:space="0" w:color="auto"/>
            </w:tcBorders>
            <w:shd w:val="clear" w:color="000000" w:fill="FCD5B4"/>
            <w:vAlign w:val="bottom"/>
          </w:tcPr>
          <w:p w14:paraId="32D1BFED" w14:textId="77777777" w:rsidR="00ED415B" w:rsidRPr="00455108" w:rsidRDefault="00ED415B" w:rsidP="00ED415B">
            <w:pPr>
              <w:jc w:val="center"/>
              <w:rPr>
                <w:rFonts w:ascii="Calibri" w:hAnsi="Calibri"/>
                <w:color w:val="000000"/>
                <w:sz w:val="22"/>
                <w:szCs w:val="22"/>
                <w:lang w:val="es-BO" w:eastAsia="es-BO"/>
              </w:rPr>
            </w:pPr>
          </w:p>
        </w:tc>
        <w:tc>
          <w:tcPr>
            <w:tcW w:w="850" w:type="dxa"/>
            <w:tcBorders>
              <w:top w:val="nil"/>
              <w:left w:val="nil"/>
              <w:bottom w:val="single" w:sz="4" w:space="0" w:color="auto"/>
              <w:right w:val="single" w:sz="4" w:space="0" w:color="auto"/>
            </w:tcBorders>
            <w:shd w:val="clear" w:color="000000" w:fill="FFFFFF"/>
            <w:noWrap/>
            <w:vAlign w:val="bottom"/>
          </w:tcPr>
          <w:p w14:paraId="33BCB061" w14:textId="4F6AAE5B"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1</w:t>
            </w:r>
          </w:p>
        </w:tc>
      </w:tr>
      <w:tr w:rsidR="00ED415B" w:rsidRPr="00455108" w14:paraId="0E376586" w14:textId="77777777" w:rsidTr="00F61F9A">
        <w:trPr>
          <w:trHeight w:val="315"/>
        </w:trPr>
        <w:tc>
          <w:tcPr>
            <w:tcW w:w="629" w:type="dxa"/>
            <w:tcBorders>
              <w:top w:val="nil"/>
              <w:left w:val="single" w:sz="4" w:space="0" w:color="auto"/>
              <w:bottom w:val="single" w:sz="4" w:space="0" w:color="auto"/>
              <w:right w:val="single" w:sz="4" w:space="0" w:color="auto"/>
            </w:tcBorders>
            <w:shd w:val="clear" w:color="auto" w:fill="auto"/>
            <w:noWrap/>
            <w:vAlign w:val="bottom"/>
          </w:tcPr>
          <w:p w14:paraId="7924DC80" w14:textId="25A23CB6"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35</w:t>
            </w:r>
          </w:p>
        </w:tc>
        <w:tc>
          <w:tcPr>
            <w:tcW w:w="1796" w:type="dxa"/>
            <w:tcBorders>
              <w:top w:val="nil"/>
              <w:left w:val="nil"/>
              <w:bottom w:val="single" w:sz="8" w:space="0" w:color="auto"/>
              <w:right w:val="single" w:sz="8" w:space="0" w:color="auto"/>
            </w:tcBorders>
            <w:shd w:val="clear" w:color="auto" w:fill="auto"/>
            <w:vAlign w:val="bottom"/>
          </w:tcPr>
          <w:p w14:paraId="162C0D98" w14:textId="5BFFDB52" w:rsidR="00ED415B" w:rsidRPr="00455108" w:rsidRDefault="00ED415B" w:rsidP="00ED415B">
            <w:pPr>
              <w:rPr>
                <w:rFonts w:ascii="Arial" w:hAnsi="Arial" w:cs="Arial"/>
                <w:color w:val="000000"/>
                <w:sz w:val="20"/>
                <w:szCs w:val="20"/>
                <w:lang w:val="es-BO" w:eastAsia="es-BO"/>
              </w:rPr>
            </w:pPr>
            <w:r>
              <w:rPr>
                <w:rFonts w:ascii="Arial" w:hAnsi="Arial" w:cs="Arial"/>
                <w:color w:val="000000"/>
                <w:sz w:val="20"/>
                <w:szCs w:val="20"/>
                <w:lang w:val="es-BO" w:eastAsia="es-BO"/>
              </w:rPr>
              <w:t>RURENABAQUE</w:t>
            </w:r>
          </w:p>
        </w:tc>
        <w:tc>
          <w:tcPr>
            <w:tcW w:w="851" w:type="dxa"/>
            <w:tcBorders>
              <w:top w:val="nil"/>
              <w:left w:val="nil"/>
              <w:bottom w:val="single" w:sz="4" w:space="0" w:color="auto"/>
              <w:right w:val="single" w:sz="4" w:space="0" w:color="auto"/>
            </w:tcBorders>
            <w:shd w:val="clear" w:color="000000" w:fill="FCD5B4"/>
            <w:vAlign w:val="bottom"/>
          </w:tcPr>
          <w:p w14:paraId="331233B2" w14:textId="77777777" w:rsidR="00ED415B" w:rsidRPr="00455108" w:rsidRDefault="00ED415B" w:rsidP="00ED415B">
            <w:pPr>
              <w:jc w:val="center"/>
              <w:rPr>
                <w:rFonts w:ascii="Calibri" w:hAnsi="Calibri"/>
                <w:color w:val="000000"/>
                <w:sz w:val="22"/>
                <w:szCs w:val="22"/>
                <w:lang w:val="es-BO" w:eastAsia="es-BO"/>
              </w:rPr>
            </w:pPr>
          </w:p>
        </w:tc>
        <w:tc>
          <w:tcPr>
            <w:tcW w:w="850" w:type="dxa"/>
            <w:tcBorders>
              <w:top w:val="nil"/>
              <w:left w:val="nil"/>
              <w:bottom w:val="single" w:sz="4" w:space="0" w:color="auto"/>
              <w:right w:val="single" w:sz="4" w:space="0" w:color="auto"/>
            </w:tcBorders>
            <w:shd w:val="clear" w:color="000000" w:fill="FCD5B4"/>
            <w:vAlign w:val="bottom"/>
          </w:tcPr>
          <w:p w14:paraId="5C560556" w14:textId="77777777" w:rsidR="00ED415B" w:rsidRPr="00455108" w:rsidRDefault="00ED415B" w:rsidP="00ED415B">
            <w:pPr>
              <w:jc w:val="center"/>
              <w:rPr>
                <w:rFonts w:ascii="Calibri" w:hAnsi="Calibri"/>
                <w:color w:val="000000"/>
                <w:sz w:val="22"/>
                <w:szCs w:val="22"/>
                <w:lang w:val="es-BO" w:eastAsia="es-BO"/>
              </w:rPr>
            </w:pPr>
          </w:p>
        </w:tc>
        <w:tc>
          <w:tcPr>
            <w:tcW w:w="1134" w:type="dxa"/>
            <w:tcBorders>
              <w:top w:val="nil"/>
              <w:left w:val="nil"/>
              <w:bottom w:val="single" w:sz="4" w:space="0" w:color="auto"/>
              <w:right w:val="single" w:sz="4" w:space="0" w:color="auto"/>
            </w:tcBorders>
            <w:shd w:val="clear" w:color="000000" w:fill="FCD5B4"/>
            <w:vAlign w:val="bottom"/>
          </w:tcPr>
          <w:p w14:paraId="6B178DA1" w14:textId="77777777" w:rsidR="00ED415B" w:rsidRPr="00455108" w:rsidRDefault="00ED415B" w:rsidP="00ED415B">
            <w:pPr>
              <w:jc w:val="center"/>
              <w:rPr>
                <w:rFonts w:ascii="Calibri" w:hAnsi="Calibri"/>
                <w:color w:val="000000"/>
                <w:sz w:val="22"/>
                <w:szCs w:val="22"/>
                <w:lang w:val="es-BO" w:eastAsia="es-BO"/>
              </w:rPr>
            </w:pPr>
          </w:p>
        </w:tc>
        <w:tc>
          <w:tcPr>
            <w:tcW w:w="851" w:type="dxa"/>
            <w:gridSpan w:val="4"/>
            <w:tcBorders>
              <w:top w:val="nil"/>
              <w:left w:val="nil"/>
              <w:bottom w:val="single" w:sz="4" w:space="0" w:color="auto"/>
              <w:right w:val="single" w:sz="4" w:space="0" w:color="auto"/>
            </w:tcBorders>
            <w:shd w:val="clear" w:color="000000" w:fill="FFFFFF"/>
            <w:noWrap/>
            <w:vAlign w:val="bottom"/>
          </w:tcPr>
          <w:p w14:paraId="01A14E15" w14:textId="018DC464"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4</w:t>
            </w:r>
          </w:p>
        </w:tc>
        <w:tc>
          <w:tcPr>
            <w:tcW w:w="850" w:type="dxa"/>
            <w:gridSpan w:val="2"/>
            <w:tcBorders>
              <w:top w:val="nil"/>
              <w:left w:val="nil"/>
              <w:bottom w:val="single" w:sz="4" w:space="0" w:color="auto"/>
              <w:right w:val="single" w:sz="4" w:space="0" w:color="auto"/>
            </w:tcBorders>
            <w:shd w:val="clear" w:color="000000" w:fill="FCD5B4"/>
            <w:noWrap/>
            <w:vAlign w:val="bottom"/>
          </w:tcPr>
          <w:p w14:paraId="243D2105" w14:textId="77777777" w:rsidR="00ED415B" w:rsidRPr="00455108" w:rsidRDefault="00ED415B" w:rsidP="00ED415B">
            <w:pPr>
              <w:jc w:val="center"/>
              <w:rPr>
                <w:rFonts w:ascii="Calibri" w:hAnsi="Calibri"/>
                <w:color w:val="000000"/>
                <w:sz w:val="22"/>
                <w:szCs w:val="22"/>
                <w:lang w:val="es-BO" w:eastAsia="es-BO"/>
              </w:rPr>
            </w:pPr>
          </w:p>
        </w:tc>
        <w:tc>
          <w:tcPr>
            <w:tcW w:w="972" w:type="dxa"/>
            <w:gridSpan w:val="2"/>
            <w:tcBorders>
              <w:top w:val="nil"/>
              <w:left w:val="nil"/>
              <w:bottom w:val="single" w:sz="4" w:space="0" w:color="auto"/>
              <w:right w:val="single" w:sz="4" w:space="0" w:color="auto"/>
            </w:tcBorders>
            <w:shd w:val="clear" w:color="000000" w:fill="FCD5B4"/>
            <w:vAlign w:val="bottom"/>
          </w:tcPr>
          <w:p w14:paraId="582888CB" w14:textId="77777777" w:rsidR="00ED415B" w:rsidRPr="00455108" w:rsidRDefault="00ED415B" w:rsidP="00ED415B">
            <w:pPr>
              <w:jc w:val="center"/>
              <w:rPr>
                <w:rFonts w:ascii="Calibri" w:hAnsi="Calibri"/>
                <w:color w:val="000000"/>
                <w:sz w:val="22"/>
                <w:szCs w:val="22"/>
                <w:lang w:val="es-BO" w:eastAsia="es-BO"/>
              </w:rPr>
            </w:pPr>
          </w:p>
        </w:tc>
        <w:tc>
          <w:tcPr>
            <w:tcW w:w="1013" w:type="dxa"/>
            <w:tcBorders>
              <w:top w:val="nil"/>
              <w:left w:val="nil"/>
              <w:bottom w:val="single" w:sz="4" w:space="0" w:color="auto"/>
              <w:right w:val="single" w:sz="4" w:space="0" w:color="auto"/>
            </w:tcBorders>
            <w:shd w:val="clear" w:color="000000" w:fill="FCD5B4"/>
            <w:vAlign w:val="bottom"/>
          </w:tcPr>
          <w:p w14:paraId="2614C022" w14:textId="77777777" w:rsidR="00ED415B" w:rsidRPr="00455108" w:rsidRDefault="00ED415B" w:rsidP="00ED415B">
            <w:pPr>
              <w:jc w:val="center"/>
              <w:rPr>
                <w:rFonts w:ascii="Calibri" w:hAnsi="Calibri"/>
                <w:color w:val="000000"/>
                <w:sz w:val="22"/>
                <w:szCs w:val="22"/>
                <w:lang w:val="es-BO" w:eastAsia="es-BO"/>
              </w:rPr>
            </w:pPr>
          </w:p>
        </w:tc>
        <w:tc>
          <w:tcPr>
            <w:tcW w:w="850" w:type="dxa"/>
            <w:tcBorders>
              <w:top w:val="nil"/>
              <w:left w:val="nil"/>
              <w:bottom w:val="single" w:sz="4" w:space="0" w:color="auto"/>
              <w:right w:val="single" w:sz="4" w:space="0" w:color="auto"/>
            </w:tcBorders>
            <w:shd w:val="clear" w:color="000000" w:fill="FFFFFF"/>
            <w:noWrap/>
            <w:vAlign w:val="bottom"/>
          </w:tcPr>
          <w:p w14:paraId="051B9532" w14:textId="36B3DD83"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3</w:t>
            </w:r>
          </w:p>
        </w:tc>
      </w:tr>
      <w:tr w:rsidR="00ED415B" w:rsidRPr="00455108" w14:paraId="20AD7F68" w14:textId="77777777" w:rsidTr="00F61F9A">
        <w:trPr>
          <w:trHeight w:val="315"/>
        </w:trPr>
        <w:tc>
          <w:tcPr>
            <w:tcW w:w="629" w:type="dxa"/>
            <w:tcBorders>
              <w:top w:val="nil"/>
              <w:left w:val="single" w:sz="4" w:space="0" w:color="auto"/>
              <w:bottom w:val="single" w:sz="4" w:space="0" w:color="auto"/>
              <w:right w:val="single" w:sz="4" w:space="0" w:color="auto"/>
            </w:tcBorders>
            <w:shd w:val="clear" w:color="auto" w:fill="auto"/>
            <w:noWrap/>
            <w:vAlign w:val="bottom"/>
          </w:tcPr>
          <w:p w14:paraId="2D309035" w14:textId="2D45B260"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32</w:t>
            </w:r>
          </w:p>
        </w:tc>
        <w:tc>
          <w:tcPr>
            <w:tcW w:w="1796" w:type="dxa"/>
            <w:tcBorders>
              <w:top w:val="nil"/>
              <w:left w:val="nil"/>
              <w:bottom w:val="single" w:sz="8" w:space="0" w:color="auto"/>
              <w:right w:val="single" w:sz="8" w:space="0" w:color="auto"/>
            </w:tcBorders>
            <w:shd w:val="clear" w:color="auto" w:fill="auto"/>
            <w:vAlign w:val="bottom"/>
          </w:tcPr>
          <w:p w14:paraId="3B19115A" w14:textId="65D8CC43" w:rsidR="00ED415B" w:rsidRPr="00455108" w:rsidRDefault="00ED415B" w:rsidP="00ED415B">
            <w:pPr>
              <w:rPr>
                <w:rFonts w:ascii="Arial" w:hAnsi="Arial" w:cs="Arial"/>
                <w:color w:val="000000"/>
                <w:sz w:val="20"/>
                <w:szCs w:val="20"/>
                <w:lang w:val="es-BO" w:eastAsia="es-BO"/>
              </w:rPr>
            </w:pPr>
            <w:r>
              <w:rPr>
                <w:rFonts w:ascii="Arial" w:hAnsi="Arial" w:cs="Arial"/>
                <w:color w:val="000000"/>
                <w:sz w:val="20"/>
                <w:szCs w:val="20"/>
                <w:lang w:val="es-BO" w:eastAsia="es-BO"/>
              </w:rPr>
              <w:t>WARNES</w:t>
            </w:r>
          </w:p>
        </w:tc>
        <w:tc>
          <w:tcPr>
            <w:tcW w:w="851" w:type="dxa"/>
            <w:tcBorders>
              <w:top w:val="nil"/>
              <w:left w:val="nil"/>
              <w:bottom w:val="single" w:sz="4" w:space="0" w:color="auto"/>
              <w:right w:val="single" w:sz="4" w:space="0" w:color="auto"/>
            </w:tcBorders>
            <w:shd w:val="clear" w:color="000000" w:fill="FCD5B4"/>
            <w:vAlign w:val="bottom"/>
          </w:tcPr>
          <w:p w14:paraId="4BBB8A34" w14:textId="77777777" w:rsidR="00ED415B" w:rsidRPr="00455108" w:rsidRDefault="00ED415B" w:rsidP="00ED415B">
            <w:pPr>
              <w:jc w:val="center"/>
              <w:rPr>
                <w:rFonts w:ascii="Calibri" w:hAnsi="Calibri"/>
                <w:color w:val="000000"/>
                <w:sz w:val="22"/>
                <w:szCs w:val="22"/>
                <w:lang w:val="es-BO" w:eastAsia="es-BO"/>
              </w:rPr>
            </w:pPr>
          </w:p>
        </w:tc>
        <w:tc>
          <w:tcPr>
            <w:tcW w:w="850" w:type="dxa"/>
            <w:tcBorders>
              <w:top w:val="nil"/>
              <w:left w:val="nil"/>
              <w:bottom w:val="single" w:sz="4" w:space="0" w:color="auto"/>
              <w:right w:val="single" w:sz="4" w:space="0" w:color="auto"/>
            </w:tcBorders>
            <w:shd w:val="clear" w:color="000000" w:fill="FCD5B4"/>
            <w:vAlign w:val="bottom"/>
          </w:tcPr>
          <w:p w14:paraId="74B1C4EE" w14:textId="77777777" w:rsidR="00ED415B" w:rsidRPr="00455108" w:rsidRDefault="00ED415B" w:rsidP="00ED415B">
            <w:pPr>
              <w:jc w:val="center"/>
              <w:rPr>
                <w:rFonts w:ascii="Calibri" w:hAnsi="Calibri"/>
                <w:color w:val="000000"/>
                <w:sz w:val="22"/>
                <w:szCs w:val="22"/>
                <w:lang w:val="es-BO" w:eastAsia="es-BO"/>
              </w:rPr>
            </w:pPr>
          </w:p>
        </w:tc>
        <w:tc>
          <w:tcPr>
            <w:tcW w:w="1134" w:type="dxa"/>
            <w:tcBorders>
              <w:top w:val="nil"/>
              <w:left w:val="nil"/>
              <w:bottom w:val="single" w:sz="4" w:space="0" w:color="auto"/>
              <w:right w:val="single" w:sz="4" w:space="0" w:color="auto"/>
            </w:tcBorders>
            <w:shd w:val="clear" w:color="000000" w:fill="FCD5B4"/>
            <w:vAlign w:val="bottom"/>
          </w:tcPr>
          <w:p w14:paraId="62DCC8B5" w14:textId="77777777" w:rsidR="00ED415B" w:rsidRPr="00455108" w:rsidRDefault="00ED415B" w:rsidP="00ED415B">
            <w:pPr>
              <w:jc w:val="center"/>
              <w:rPr>
                <w:rFonts w:ascii="Calibri" w:hAnsi="Calibri"/>
                <w:color w:val="000000"/>
                <w:sz w:val="22"/>
                <w:szCs w:val="22"/>
                <w:lang w:val="es-BO" w:eastAsia="es-BO"/>
              </w:rPr>
            </w:pPr>
          </w:p>
        </w:tc>
        <w:tc>
          <w:tcPr>
            <w:tcW w:w="851" w:type="dxa"/>
            <w:gridSpan w:val="4"/>
            <w:tcBorders>
              <w:top w:val="nil"/>
              <w:left w:val="nil"/>
              <w:bottom w:val="single" w:sz="4" w:space="0" w:color="auto"/>
              <w:right w:val="single" w:sz="4" w:space="0" w:color="auto"/>
            </w:tcBorders>
            <w:shd w:val="clear" w:color="000000" w:fill="FFFFFF"/>
            <w:noWrap/>
            <w:vAlign w:val="bottom"/>
          </w:tcPr>
          <w:p w14:paraId="4B0CB779" w14:textId="492119CE"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2</w:t>
            </w:r>
          </w:p>
        </w:tc>
        <w:tc>
          <w:tcPr>
            <w:tcW w:w="850" w:type="dxa"/>
            <w:gridSpan w:val="2"/>
            <w:tcBorders>
              <w:top w:val="nil"/>
              <w:left w:val="nil"/>
              <w:bottom w:val="single" w:sz="4" w:space="0" w:color="auto"/>
              <w:right w:val="single" w:sz="4" w:space="0" w:color="auto"/>
            </w:tcBorders>
            <w:shd w:val="clear" w:color="000000" w:fill="FCD5B4"/>
            <w:noWrap/>
            <w:vAlign w:val="bottom"/>
          </w:tcPr>
          <w:p w14:paraId="41E77021" w14:textId="77777777" w:rsidR="00ED415B" w:rsidRPr="00455108" w:rsidRDefault="00ED415B" w:rsidP="00ED415B">
            <w:pPr>
              <w:jc w:val="center"/>
              <w:rPr>
                <w:rFonts w:ascii="Calibri" w:hAnsi="Calibri"/>
                <w:color w:val="000000"/>
                <w:sz w:val="22"/>
                <w:szCs w:val="22"/>
                <w:lang w:val="es-BO" w:eastAsia="es-BO"/>
              </w:rPr>
            </w:pPr>
          </w:p>
        </w:tc>
        <w:tc>
          <w:tcPr>
            <w:tcW w:w="972" w:type="dxa"/>
            <w:gridSpan w:val="2"/>
            <w:tcBorders>
              <w:top w:val="nil"/>
              <w:left w:val="nil"/>
              <w:bottom w:val="single" w:sz="4" w:space="0" w:color="auto"/>
              <w:right w:val="single" w:sz="4" w:space="0" w:color="auto"/>
            </w:tcBorders>
            <w:shd w:val="clear" w:color="000000" w:fill="FCD5B4"/>
            <w:vAlign w:val="bottom"/>
          </w:tcPr>
          <w:p w14:paraId="66C56D4A" w14:textId="77777777" w:rsidR="00ED415B" w:rsidRPr="00455108" w:rsidRDefault="00ED415B" w:rsidP="00ED415B">
            <w:pPr>
              <w:jc w:val="center"/>
              <w:rPr>
                <w:rFonts w:ascii="Calibri" w:hAnsi="Calibri"/>
                <w:color w:val="000000"/>
                <w:sz w:val="22"/>
                <w:szCs w:val="22"/>
                <w:lang w:val="es-BO" w:eastAsia="es-BO"/>
              </w:rPr>
            </w:pPr>
          </w:p>
        </w:tc>
        <w:tc>
          <w:tcPr>
            <w:tcW w:w="1013" w:type="dxa"/>
            <w:tcBorders>
              <w:top w:val="nil"/>
              <w:left w:val="nil"/>
              <w:bottom w:val="single" w:sz="4" w:space="0" w:color="auto"/>
              <w:right w:val="single" w:sz="4" w:space="0" w:color="auto"/>
            </w:tcBorders>
            <w:shd w:val="clear" w:color="000000" w:fill="FCD5B4"/>
            <w:vAlign w:val="bottom"/>
          </w:tcPr>
          <w:p w14:paraId="3EFE9EC7" w14:textId="77777777" w:rsidR="00ED415B" w:rsidRPr="00455108" w:rsidRDefault="00ED415B" w:rsidP="00ED415B">
            <w:pPr>
              <w:jc w:val="center"/>
              <w:rPr>
                <w:rFonts w:ascii="Calibri" w:hAnsi="Calibri"/>
                <w:color w:val="000000"/>
                <w:sz w:val="22"/>
                <w:szCs w:val="22"/>
                <w:lang w:val="es-BO" w:eastAsia="es-BO"/>
              </w:rPr>
            </w:pPr>
          </w:p>
        </w:tc>
        <w:tc>
          <w:tcPr>
            <w:tcW w:w="850" w:type="dxa"/>
            <w:tcBorders>
              <w:top w:val="nil"/>
              <w:left w:val="nil"/>
              <w:bottom w:val="single" w:sz="4" w:space="0" w:color="auto"/>
              <w:right w:val="single" w:sz="4" w:space="0" w:color="auto"/>
            </w:tcBorders>
            <w:shd w:val="clear" w:color="000000" w:fill="FFFFFF"/>
            <w:noWrap/>
            <w:vAlign w:val="bottom"/>
          </w:tcPr>
          <w:p w14:paraId="491E0B8A" w14:textId="15E7CA28" w:rsidR="00ED415B" w:rsidRPr="00455108"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1</w:t>
            </w:r>
          </w:p>
        </w:tc>
      </w:tr>
      <w:tr w:rsidR="00822FBD" w:rsidRPr="00455108" w14:paraId="4C58F0AC"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249FDA45" w14:textId="30FF12F2" w:rsidR="00822FBD" w:rsidRPr="00455108" w:rsidRDefault="00822FBD"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xml:space="preserve">Los precios incluyen; manipuleo, estibaje, embalaje, reforzamiento de embalaje, </w:t>
            </w:r>
            <w:r w:rsidR="00346889" w:rsidRPr="00455108">
              <w:rPr>
                <w:rFonts w:ascii="Calibri" w:hAnsi="Calibri"/>
                <w:color w:val="000000"/>
                <w:sz w:val="22"/>
                <w:szCs w:val="22"/>
                <w:lang w:val="es-BO" w:eastAsia="es-BO"/>
              </w:rPr>
              <w:t>carga y</w:t>
            </w:r>
            <w:r w:rsidRPr="00455108">
              <w:rPr>
                <w:rFonts w:ascii="Calibri" w:hAnsi="Calibri"/>
                <w:color w:val="000000"/>
                <w:sz w:val="22"/>
                <w:szCs w:val="22"/>
                <w:lang w:val="es-BO" w:eastAsia="es-BO"/>
              </w:rPr>
              <w:t xml:space="preserve"> descarga, y entrega puerta a puerta.</w:t>
            </w:r>
          </w:p>
          <w:p w14:paraId="23854FF3" w14:textId="77777777" w:rsidR="00822FBD" w:rsidRPr="00455108" w:rsidRDefault="00822FBD" w:rsidP="00455108">
            <w:pPr>
              <w:rPr>
                <w:rFonts w:ascii="Calibri" w:hAnsi="Calibri"/>
                <w:color w:val="000000"/>
                <w:sz w:val="22"/>
                <w:szCs w:val="22"/>
                <w:lang w:val="es-BO" w:eastAsia="es-BO"/>
              </w:rPr>
            </w:pPr>
            <w:r w:rsidRPr="00455108">
              <w:rPr>
                <w:rFonts w:ascii="Calibri" w:hAnsi="Calibri"/>
                <w:color w:val="000000"/>
                <w:sz w:val="22"/>
                <w:szCs w:val="22"/>
                <w:lang w:val="es-BO" w:eastAsia="es-BO"/>
              </w:rPr>
              <w:t> </w:t>
            </w:r>
          </w:p>
        </w:tc>
      </w:tr>
    </w:tbl>
    <w:p w14:paraId="0B15D6B2" w14:textId="77777777" w:rsidR="00455108" w:rsidRDefault="00455108" w:rsidP="0005306F">
      <w:pPr>
        <w:pStyle w:val="Normal2"/>
        <w:rPr>
          <w:rFonts w:ascii="Verdana" w:hAnsi="Verdana" w:cs="Arial"/>
          <w:b/>
          <w:i/>
          <w:color w:val="004990"/>
          <w:sz w:val="18"/>
          <w:szCs w:val="18"/>
          <w:lang w:val="es-BO"/>
        </w:rPr>
      </w:pPr>
    </w:p>
    <w:p w14:paraId="5FDA26D4" w14:textId="77777777" w:rsidR="00CA3719" w:rsidRDefault="00CA3719"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622"/>
        <w:gridCol w:w="1803"/>
        <w:gridCol w:w="851"/>
        <w:gridCol w:w="850"/>
        <w:gridCol w:w="1134"/>
        <w:gridCol w:w="430"/>
        <w:gridCol w:w="280"/>
        <w:gridCol w:w="141"/>
        <w:gridCol w:w="19"/>
        <w:gridCol w:w="160"/>
        <w:gridCol w:w="671"/>
        <w:gridCol w:w="484"/>
        <w:gridCol w:w="511"/>
        <w:gridCol w:w="990"/>
        <w:gridCol w:w="850"/>
      </w:tblGrid>
      <w:tr w:rsidR="00CA3719" w:rsidRPr="00CA3719" w14:paraId="491AC675"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4F108DBF"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ENTREGA A NIVEL NACIONAL VIA TERRESTRE DE SANTA CRUZ A:</w:t>
            </w:r>
          </w:p>
        </w:tc>
      </w:tr>
      <w:tr w:rsidR="00CA3719" w:rsidRPr="00CA3719" w14:paraId="505B5248" w14:textId="77777777" w:rsidTr="00CA3719">
        <w:trPr>
          <w:trHeight w:val="315"/>
        </w:trPr>
        <w:tc>
          <w:tcPr>
            <w:tcW w:w="2425" w:type="dxa"/>
            <w:gridSpan w:val="2"/>
            <w:tcBorders>
              <w:top w:val="nil"/>
              <w:left w:val="nil"/>
              <w:bottom w:val="nil"/>
              <w:right w:val="nil"/>
            </w:tcBorders>
            <w:shd w:val="clear" w:color="auto" w:fill="auto"/>
            <w:noWrap/>
            <w:vAlign w:val="bottom"/>
            <w:hideMark/>
          </w:tcPr>
          <w:p w14:paraId="233C49D4"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w:t>
            </w:r>
            <w:r w:rsidRPr="00CA3719">
              <w:rPr>
                <w:rFonts w:ascii="Calibri" w:hAnsi="Calibri"/>
                <w:color w:val="000000"/>
                <w:sz w:val="22"/>
                <w:szCs w:val="22"/>
                <w:lang w:val="es-BO" w:eastAsia="es-BO"/>
              </w:rPr>
              <w:t>Precio en Bolivianos)</w:t>
            </w:r>
          </w:p>
        </w:tc>
        <w:tc>
          <w:tcPr>
            <w:tcW w:w="3265" w:type="dxa"/>
            <w:gridSpan w:val="4"/>
            <w:tcBorders>
              <w:top w:val="nil"/>
              <w:left w:val="nil"/>
              <w:bottom w:val="nil"/>
              <w:right w:val="nil"/>
            </w:tcBorders>
            <w:shd w:val="clear" w:color="000000" w:fill="FFFFFF"/>
            <w:noWrap/>
            <w:vAlign w:val="bottom"/>
            <w:hideMark/>
          </w:tcPr>
          <w:p w14:paraId="5AE8FCE4"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280" w:type="dxa"/>
            <w:tcBorders>
              <w:top w:val="nil"/>
              <w:left w:val="nil"/>
              <w:bottom w:val="nil"/>
              <w:right w:val="nil"/>
            </w:tcBorders>
            <w:shd w:val="clear" w:color="000000" w:fill="FFFFFF"/>
            <w:noWrap/>
            <w:vAlign w:val="bottom"/>
            <w:hideMark/>
          </w:tcPr>
          <w:p w14:paraId="373A9D7B"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000000" w:fill="FFFFFF"/>
            <w:noWrap/>
            <w:vAlign w:val="bottom"/>
            <w:hideMark/>
          </w:tcPr>
          <w:p w14:paraId="5EB84BAD"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tcBorders>
              <w:top w:val="nil"/>
              <w:left w:val="nil"/>
              <w:bottom w:val="nil"/>
              <w:right w:val="nil"/>
            </w:tcBorders>
            <w:shd w:val="clear" w:color="auto" w:fill="auto"/>
            <w:noWrap/>
            <w:vAlign w:val="bottom"/>
            <w:hideMark/>
          </w:tcPr>
          <w:p w14:paraId="5F3C1D70" w14:textId="77777777" w:rsidR="00CA3719" w:rsidRPr="00CA3719" w:rsidRDefault="00CA3719" w:rsidP="00CA3719">
            <w:pPr>
              <w:rPr>
                <w:rFonts w:ascii="Calibri" w:hAnsi="Calibri"/>
                <w:b/>
                <w:bCs/>
                <w:color w:val="FFFFFF"/>
                <w:sz w:val="22"/>
                <w:szCs w:val="22"/>
                <w:lang w:val="es-BO" w:eastAsia="es-BO"/>
              </w:rPr>
            </w:pPr>
          </w:p>
        </w:tc>
        <w:tc>
          <w:tcPr>
            <w:tcW w:w="1155" w:type="dxa"/>
            <w:gridSpan w:val="2"/>
            <w:tcBorders>
              <w:top w:val="nil"/>
              <w:left w:val="nil"/>
              <w:bottom w:val="nil"/>
              <w:right w:val="nil"/>
            </w:tcBorders>
            <w:shd w:val="clear" w:color="000000" w:fill="FFFFFF"/>
            <w:noWrap/>
            <w:vAlign w:val="bottom"/>
            <w:hideMark/>
          </w:tcPr>
          <w:p w14:paraId="2042399E"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511" w:type="dxa"/>
            <w:tcBorders>
              <w:top w:val="nil"/>
              <w:left w:val="nil"/>
              <w:bottom w:val="nil"/>
              <w:right w:val="nil"/>
            </w:tcBorders>
            <w:shd w:val="clear" w:color="000000" w:fill="FFFFFF"/>
            <w:noWrap/>
            <w:vAlign w:val="bottom"/>
            <w:hideMark/>
          </w:tcPr>
          <w:p w14:paraId="27A91367"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1C5A2851"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49C9735B" w14:textId="77777777" w:rsidR="00CA3719" w:rsidRPr="00CA3719" w:rsidRDefault="00CA3719" w:rsidP="00CA3719">
            <w:pPr>
              <w:rPr>
                <w:rFonts w:ascii="Calibri" w:hAnsi="Calibri"/>
                <w:b/>
                <w:bCs/>
                <w:color w:val="FFFFFF"/>
                <w:sz w:val="22"/>
                <w:szCs w:val="22"/>
                <w:lang w:val="es-BO" w:eastAsia="es-BO"/>
              </w:rPr>
            </w:pPr>
          </w:p>
        </w:tc>
      </w:tr>
      <w:tr w:rsidR="00CA3719" w:rsidRPr="00CA3719" w14:paraId="1E6BB446" w14:textId="77777777" w:rsidTr="00CA3719">
        <w:trPr>
          <w:trHeight w:val="330"/>
        </w:trPr>
        <w:tc>
          <w:tcPr>
            <w:tcW w:w="622" w:type="dxa"/>
            <w:tcBorders>
              <w:top w:val="nil"/>
              <w:left w:val="nil"/>
              <w:bottom w:val="nil"/>
              <w:right w:val="nil"/>
            </w:tcBorders>
            <w:shd w:val="clear" w:color="auto" w:fill="auto"/>
            <w:noWrap/>
            <w:vAlign w:val="bottom"/>
            <w:hideMark/>
          </w:tcPr>
          <w:p w14:paraId="5A708765" w14:textId="77777777" w:rsidR="00CA3719" w:rsidRPr="00CA3719" w:rsidRDefault="00CA3719" w:rsidP="00CA3719">
            <w:pPr>
              <w:rPr>
                <w:rFonts w:ascii="Calibri" w:hAnsi="Calibri"/>
                <w:color w:val="000000"/>
                <w:sz w:val="22"/>
                <w:szCs w:val="22"/>
                <w:lang w:val="es-BO" w:eastAsia="es-BO"/>
              </w:rPr>
            </w:pPr>
          </w:p>
        </w:tc>
        <w:tc>
          <w:tcPr>
            <w:tcW w:w="1803" w:type="dxa"/>
            <w:tcBorders>
              <w:top w:val="nil"/>
              <w:left w:val="nil"/>
              <w:bottom w:val="nil"/>
              <w:right w:val="nil"/>
            </w:tcBorders>
            <w:shd w:val="clear" w:color="auto" w:fill="auto"/>
            <w:noWrap/>
            <w:vAlign w:val="bottom"/>
            <w:hideMark/>
          </w:tcPr>
          <w:p w14:paraId="2A071578" w14:textId="77777777" w:rsidR="00CA3719" w:rsidRPr="00CA3719" w:rsidRDefault="00CA3719" w:rsidP="00CA3719">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6CCF6605"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6B89CE51" w14:textId="77777777" w:rsidR="00CA3719" w:rsidRPr="00CA3719" w:rsidRDefault="00CA3719" w:rsidP="00CA3719">
            <w:pPr>
              <w:rPr>
                <w:rFonts w:ascii="Calibri" w:hAnsi="Calibri"/>
                <w:color w:val="000000"/>
                <w:sz w:val="24"/>
                <w:szCs w:val="24"/>
                <w:lang w:val="es-BO" w:eastAsia="es-BO"/>
              </w:rPr>
            </w:pPr>
            <w:r w:rsidRPr="00CA3719">
              <w:rPr>
                <w:rFonts w:ascii="Calibri" w:hAnsi="Calibri"/>
                <w:color w:val="000000"/>
                <w:sz w:val="24"/>
                <w:szCs w:val="24"/>
                <w:lang w:val="es-BO" w:eastAsia="es-BO"/>
              </w:rPr>
              <w:t> </w:t>
            </w: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20BCE70C"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09F88750" w14:textId="77777777" w:rsidR="00CA3719" w:rsidRPr="00CA3719" w:rsidRDefault="00CA3719" w:rsidP="00CA3719">
            <w:pPr>
              <w:rPr>
                <w:rFonts w:ascii="Calibri" w:hAnsi="Calibri"/>
                <w:color w:val="000000"/>
                <w:sz w:val="22"/>
                <w:szCs w:val="22"/>
                <w:lang w:val="es-BO" w:eastAsia="es-BO"/>
              </w:rPr>
            </w:pPr>
          </w:p>
        </w:tc>
      </w:tr>
      <w:tr w:rsidR="00CA3719" w:rsidRPr="00CA3719" w14:paraId="22A5BF6E" w14:textId="77777777" w:rsidTr="00CA3719">
        <w:trPr>
          <w:trHeight w:val="1215"/>
        </w:trPr>
        <w:tc>
          <w:tcPr>
            <w:tcW w:w="622" w:type="dxa"/>
            <w:tcBorders>
              <w:top w:val="single" w:sz="8" w:space="0" w:color="auto"/>
              <w:left w:val="single" w:sz="8" w:space="0" w:color="auto"/>
              <w:bottom w:val="nil"/>
              <w:right w:val="single" w:sz="8" w:space="0" w:color="auto"/>
            </w:tcBorders>
            <w:shd w:val="clear" w:color="auto" w:fill="auto"/>
            <w:noWrap/>
            <w:vAlign w:val="center"/>
            <w:hideMark/>
          </w:tcPr>
          <w:p w14:paraId="24EF9B5A"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N°</w:t>
            </w:r>
          </w:p>
        </w:tc>
        <w:tc>
          <w:tcPr>
            <w:tcW w:w="1803" w:type="dxa"/>
            <w:tcBorders>
              <w:top w:val="single" w:sz="8" w:space="0" w:color="auto"/>
              <w:left w:val="nil"/>
              <w:bottom w:val="single" w:sz="8" w:space="0" w:color="auto"/>
              <w:right w:val="single" w:sz="8" w:space="0" w:color="auto"/>
            </w:tcBorders>
            <w:shd w:val="clear" w:color="auto" w:fill="auto"/>
            <w:noWrap/>
            <w:vAlign w:val="center"/>
            <w:hideMark/>
          </w:tcPr>
          <w:p w14:paraId="17278ED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De Santa Cruz y viceversa</w:t>
            </w:r>
          </w:p>
        </w:tc>
        <w:tc>
          <w:tcPr>
            <w:tcW w:w="851" w:type="dxa"/>
            <w:tcBorders>
              <w:top w:val="nil"/>
              <w:left w:val="nil"/>
              <w:bottom w:val="single" w:sz="8" w:space="0" w:color="auto"/>
              <w:right w:val="single" w:sz="8" w:space="0" w:color="auto"/>
            </w:tcBorders>
            <w:shd w:val="clear" w:color="000000" w:fill="FCD5B4"/>
            <w:vAlign w:val="center"/>
            <w:hideMark/>
          </w:tcPr>
          <w:p w14:paraId="639F51A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720B5591"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37DE91D7"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708DA9D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(dias)</w:t>
            </w:r>
          </w:p>
        </w:tc>
        <w:tc>
          <w:tcPr>
            <w:tcW w:w="850" w:type="dxa"/>
            <w:gridSpan w:val="3"/>
            <w:tcBorders>
              <w:top w:val="nil"/>
              <w:left w:val="nil"/>
              <w:bottom w:val="single" w:sz="8" w:space="0" w:color="auto"/>
              <w:right w:val="single" w:sz="8" w:space="0" w:color="auto"/>
            </w:tcBorders>
            <w:shd w:val="clear" w:color="000000" w:fill="FCD5B4"/>
            <w:vAlign w:val="center"/>
            <w:hideMark/>
          </w:tcPr>
          <w:p w14:paraId="05B8800F"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 (Express)</w:t>
            </w:r>
          </w:p>
        </w:tc>
        <w:tc>
          <w:tcPr>
            <w:tcW w:w="995" w:type="dxa"/>
            <w:gridSpan w:val="2"/>
            <w:tcBorders>
              <w:top w:val="nil"/>
              <w:left w:val="nil"/>
              <w:bottom w:val="single" w:sz="8" w:space="0" w:color="auto"/>
              <w:right w:val="single" w:sz="8" w:space="0" w:color="auto"/>
            </w:tcBorders>
            <w:shd w:val="clear" w:color="000000" w:fill="FCD5B4"/>
            <w:vAlign w:val="center"/>
            <w:hideMark/>
          </w:tcPr>
          <w:p w14:paraId="12157DB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m3 (Express)</w:t>
            </w:r>
          </w:p>
        </w:tc>
        <w:tc>
          <w:tcPr>
            <w:tcW w:w="990" w:type="dxa"/>
            <w:tcBorders>
              <w:top w:val="nil"/>
              <w:left w:val="nil"/>
              <w:bottom w:val="single" w:sz="8" w:space="0" w:color="auto"/>
              <w:right w:val="single" w:sz="8" w:space="0" w:color="auto"/>
            </w:tcBorders>
            <w:shd w:val="clear" w:color="000000" w:fill="FCD5B4"/>
            <w:vAlign w:val="center"/>
            <w:hideMark/>
          </w:tcPr>
          <w:p w14:paraId="5D84AD2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 (Express)</w:t>
            </w:r>
          </w:p>
        </w:tc>
        <w:tc>
          <w:tcPr>
            <w:tcW w:w="850" w:type="dxa"/>
            <w:tcBorders>
              <w:top w:val="single" w:sz="8" w:space="0" w:color="auto"/>
              <w:left w:val="nil"/>
              <w:bottom w:val="single" w:sz="8" w:space="0" w:color="auto"/>
              <w:right w:val="single" w:sz="8" w:space="0" w:color="auto"/>
            </w:tcBorders>
            <w:shd w:val="clear" w:color="000000" w:fill="FFFFFF"/>
            <w:vAlign w:val="center"/>
            <w:hideMark/>
          </w:tcPr>
          <w:p w14:paraId="45F35236"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(días) - Express</w:t>
            </w:r>
          </w:p>
        </w:tc>
      </w:tr>
      <w:tr w:rsidR="00CA3719" w:rsidRPr="00CA3719" w14:paraId="21DD3FF3" w14:textId="77777777" w:rsidTr="00CA3719">
        <w:trPr>
          <w:trHeight w:val="402"/>
        </w:trPr>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A2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14:paraId="5F3908F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TARIJA</w:t>
            </w:r>
          </w:p>
        </w:tc>
        <w:tc>
          <w:tcPr>
            <w:tcW w:w="851" w:type="dxa"/>
            <w:tcBorders>
              <w:top w:val="single" w:sz="4" w:space="0" w:color="auto"/>
              <w:left w:val="nil"/>
              <w:bottom w:val="single" w:sz="4" w:space="0" w:color="auto"/>
              <w:right w:val="single" w:sz="4" w:space="0" w:color="auto"/>
            </w:tcBorders>
            <w:shd w:val="clear" w:color="000000" w:fill="FCD5B4"/>
            <w:vAlign w:val="bottom"/>
            <w:hideMark/>
          </w:tcPr>
          <w:p w14:paraId="2A18E7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CD5B4"/>
            <w:vAlign w:val="bottom"/>
            <w:hideMark/>
          </w:tcPr>
          <w:p w14:paraId="187B02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single" w:sz="4" w:space="0" w:color="auto"/>
              <w:left w:val="nil"/>
              <w:bottom w:val="single" w:sz="4" w:space="0" w:color="auto"/>
              <w:right w:val="single" w:sz="4" w:space="0" w:color="auto"/>
            </w:tcBorders>
            <w:shd w:val="clear" w:color="000000" w:fill="FCD5B4"/>
            <w:vAlign w:val="bottom"/>
            <w:hideMark/>
          </w:tcPr>
          <w:p w14:paraId="422646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51662E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82075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single" w:sz="4" w:space="0" w:color="auto"/>
              <w:left w:val="nil"/>
              <w:bottom w:val="single" w:sz="4" w:space="0" w:color="auto"/>
              <w:right w:val="single" w:sz="4" w:space="0" w:color="auto"/>
            </w:tcBorders>
            <w:shd w:val="clear" w:color="000000" w:fill="FCD5B4"/>
            <w:vAlign w:val="bottom"/>
            <w:hideMark/>
          </w:tcPr>
          <w:p w14:paraId="7058F4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single" w:sz="4" w:space="0" w:color="auto"/>
              <w:left w:val="nil"/>
              <w:bottom w:val="single" w:sz="4" w:space="0" w:color="auto"/>
              <w:right w:val="single" w:sz="4" w:space="0" w:color="auto"/>
            </w:tcBorders>
            <w:shd w:val="clear" w:color="000000" w:fill="FCD5B4"/>
            <w:vAlign w:val="bottom"/>
            <w:hideMark/>
          </w:tcPr>
          <w:p w14:paraId="1FA0AA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1A6AA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0B2A4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EB0E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1803" w:type="dxa"/>
            <w:tcBorders>
              <w:top w:val="nil"/>
              <w:left w:val="nil"/>
              <w:bottom w:val="single" w:sz="4" w:space="0" w:color="auto"/>
              <w:right w:val="single" w:sz="4" w:space="0" w:color="auto"/>
            </w:tcBorders>
            <w:shd w:val="clear" w:color="auto" w:fill="auto"/>
            <w:noWrap/>
            <w:vAlign w:val="center"/>
            <w:hideMark/>
          </w:tcPr>
          <w:p w14:paraId="37A5257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POTOSÍ</w:t>
            </w:r>
          </w:p>
        </w:tc>
        <w:tc>
          <w:tcPr>
            <w:tcW w:w="851" w:type="dxa"/>
            <w:tcBorders>
              <w:top w:val="nil"/>
              <w:left w:val="nil"/>
              <w:bottom w:val="single" w:sz="4" w:space="0" w:color="auto"/>
              <w:right w:val="single" w:sz="4" w:space="0" w:color="auto"/>
            </w:tcBorders>
            <w:shd w:val="clear" w:color="000000" w:fill="FCD5B4"/>
            <w:vAlign w:val="bottom"/>
            <w:hideMark/>
          </w:tcPr>
          <w:p w14:paraId="559B64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78ED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3BBC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DC086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E50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675C9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FCAD7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3C574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14BC82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62A9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1803" w:type="dxa"/>
            <w:tcBorders>
              <w:top w:val="nil"/>
              <w:left w:val="nil"/>
              <w:bottom w:val="single" w:sz="4" w:space="0" w:color="auto"/>
              <w:right w:val="single" w:sz="4" w:space="0" w:color="auto"/>
            </w:tcBorders>
            <w:shd w:val="clear" w:color="auto" w:fill="auto"/>
            <w:noWrap/>
            <w:vAlign w:val="center"/>
            <w:hideMark/>
          </w:tcPr>
          <w:p w14:paraId="101287A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TRINIDAD</w:t>
            </w:r>
          </w:p>
        </w:tc>
        <w:tc>
          <w:tcPr>
            <w:tcW w:w="851" w:type="dxa"/>
            <w:tcBorders>
              <w:top w:val="nil"/>
              <w:left w:val="nil"/>
              <w:bottom w:val="single" w:sz="4" w:space="0" w:color="auto"/>
              <w:right w:val="single" w:sz="4" w:space="0" w:color="auto"/>
            </w:tcBorders>
            <w:shd w:val="clear" w:color="000000" w:fill="FCD5B4"/>
            <w:vAlign w:val="bottom"/>
            <w:hideMark/>
          </w:tcPr>
          <w:p w14:paraId="31EA6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848F3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19F45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338A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26081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B554A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214BD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0C2EE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7E141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496C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1803" w:type="dxa"/>
            <w:tcBorders>
              <w:top w:val="nil"/>
              <w:left w:val="nil"/>
              <w:bottom w:val="single" w:sz="4" w:space="0" w:color="auto"/>
              <w:right w:val="single" w:sz="4" w:space="0" w:color="auto"/>
            </w:tcBorders>
            <w:shd w:val="clear" w:color="auto" w:fill="auto"/>
            <w:noWrap/>
            <w:vAlign w:val="center"/>
            <w:hideMark/>
          </w:tcPr>
          <w:p w14:paraId="62E4E99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ORURO</w:t>
            </w:r>
          </w:p>
        </w:tc>
        <w:tc>
          <w:tcPr>
            <w:tcW w:w="851" w:type="dxa"/>
            <w:tcBorders>
              <w:top w:val="nil"/>
              <w:left w:val="nil"/>
              <w:bottom w:val="single" w:sz="4" w:space="0" w:color="auto"/>
              <w:right w:val="single" w:sz="4" w:space="0" w:color="auto"/>
            </w:tcBorders>
            <w:shd w:val="clear" w:color="000000" w:fill="FCD5B4"/>
            <w:vAlign w:val="bottom"/>
            <w:hideMark/>
          </w:tcPr>
          <w:p w14:paraId="02E1F4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16F0B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2598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95C8C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7EB0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D5077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2F695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8E1E7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607985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8D5F3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1803" w:type="dxa"/>
            <w:tcBorders>
              <w:top w:val="nil"/>
              <w:left w:val="nil"/>
              <w:bottom w:val="single" w:sz="4" w:space="0" w:color="auto"/>
              <w:right w:val="single" w:sz="4" w:space="0" w:color="auto"/>
            </w:tcBorders>
            <w:shd w:val="clear" w:color="auto" w:fill="auto"/>
            <w:noWrap/>
            <w:vAlign w:val="center"/>
            <w:hideMark/>
          </w:tcPr>
          <w:p w14:paraId="12DED50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vAlign w:val="bottom"/>
            <w:hideMark/>
          </w:tcPr>
          <w:p w14:paraId="099E17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0FFF8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6EA7B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CA26A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E449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9D7BE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4C46E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EDE6C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AD3706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C6C6C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1803" w:type="dxa"/>
            <w:tcBorders>
              <w:top w:val="nil"/>
              <w:left w:val="nil"/>
              <w:bottom w:val="single" w:sz="4" w:space="0" w:color="auto"/>
              <w:right w:val="single" w:sz="4" w:space="0" w:color="auto"/>
            </w:tcBorders>
            <w:shd w:val="clear" w:color="auto" w:fill="auto"/>
            <w:noWrap/>
            <w:vAlign w:val="center"/>
            <w:hideMark/>
          </w:tcPr>
          <w:p w14:paraId="569A498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COBIJA</w:t>
            </w:r>
          </w:p>
        </w:tc>
        <w:tc>
          <w:tcPr>
            <w:tcW w:w="851" w:type="dxa"/>
            <w:tcBorders>
              <w:top w:val="nil"/>
              <w:left w:val="nil"/>
              <w:bottom w:val="single" w:sz="4" w:space="0" w:color="auto"/>
              <w:right w:val="single" w:sz="4" w:space="0" w:color="auto"/>
            </w:tcBorders>
            <w:shd w:val="clear" w:color="000000" w:fill="FCD5B4"/>
            <w:vAlign w:val="bottom"/>
            <w:hideMark/>
          </w:tcPr>
          <w:p w14:paraId="7802E2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B961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FD40E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54E0C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E4AA8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1222B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6E6CC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F48E7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A9ABE4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C8CD5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w:t>
            </w:r>
          </w:p>
        </w:tc>
        <w:tc>
          <w:tcPr>
            <w:tcW w:w="1803" w:type="dxa"/>
            <w:tcBorders>
              <w:top w:val="nil"/>
              <w:left w:val="nil"/>
              <w:bottom w:val="single" w:sz="4" w:space="0" w:color="auto"/>
              <w:right w:val="single" w:sz="4" w:space="0" w:color="auto"/>
            </w:tcBorders>
            <w:shd w:val="clear" w:color="auto" w:fill="auto"/>
            <w:vAlign w:val="center"/>
            <w:hideMark/>
          </w:tcPr>
          <w:p w14:paraId="51EC0E4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CAMIRI-IPATICITO DEL MONTE</w:t>
            </w:r>
          </w:p>
        </w:tc>
        <w:tc>
          <w:tcPr>
            <w:tcW w:w="851" w:type="dxa"/>
            <w:tcBorders>
              <w:top w:val="nil"/>
              <w:left w:val="nil"/>
              <w:bottom w:val="single" w:sz="4" w:space="0" w:color="auto"/>
              <w:right w:val="single" w:sz="4" w:space="0" w:color="auto"/>
            </w:tcBorders>
            <w:shd w:val="clear" w:color="000000" w:fill="FCD5B4"/>
            <w:vAlign w:val="bottom"/>
            <w:hideMark/>
          </w:tcPr>
          <w:p w14:paraId="67ED7C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CC00E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EE93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A8D2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4B185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96C94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595F2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477FF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038C1E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D8210E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w:t>
            </w:r>
          </w:p>
        </w:tc>
        <w:tc>
          <w:tcPr>
            <w:tcW w:w="1803" w:type="dxa"/>
            <w:tcBorders>
              <w:top w:val="nil"/>
              <w:left w:val="nil"/>
              <w:bottom w:val="single" w:sz="4" w:space="0" w:color="auto"/>
              <w:right w:val="single" w:sz="4" w:space="0" w:color="auto"/>
            </w:tcBorders>
            <w:shd w:val="clear" w:color="000000" w:fill="FFFFFF"/>
            <w:vAlign w:val="center"/>
            <w:hideMark/>
          </w:tcPr>
          <w:p w14:paraId="41CFD58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CHARAGUA</w:t>
            </w:r>
          </w:p>
        </w:tc>
        <w:tc>
          <w:tcPr>
            <w:tcW w:w="851" w:type="dxa"/>
            <w:tcBorders>
              <w:top w:val="nil"/>
              <w:left w:val="nil"/>
              <w:bottom w:val="single" w:sz="4" w:space="0" w:color="auto"/>
              <w:right w:val="single" w:sz="4" w:space="0" w:color="auto"/>
            </w:tcBorders>
            <w:shd w:val="clear" w:color="000000" w:fill="FCD5B4"/>
            <w:vAlign w:val="bottom"/>
            <w:hideMark/>
          </w:tcPr>
          <w:p w14:paraId="5D3F3A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DB2B7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C2FF2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664A8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E9656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884CE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9EFF0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4F6EE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3337DA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72AF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w:t>
            </w:r>
          </w:p>
        </w:tc>
        <w:tc>
          <w:tcPr>
            <w:tcW w:w="1803" w:type="dxa"/>
            <w:tcBorders>
              <w:top w:val="nil"/>
              <w:left w:val="nil"/>
              <w:bottom w:val="single" w:sz="4" w:space="0" w:color="auto"/>
              <w:right w:val="single" w:sz="4" w:space="0" w:color="auto"/>
            </w:tcBorders>
            <w:shd w:val="clear" w:color="000000" w:fill="FFFFFF"/>
            <w:vAlign w:val="center"/>
            <w:hideMark/>
          </w:tcPr>
          <w:p w14:paraId="76B174A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YACUIBA</w:t>
            </w:r>
          </w:p>
        </w:tc>
        <w:tc>
          <w:tcPr>
            <w:tcW w:w="851" w:type="dxa"/>
            <w:tcBorders>
              <w:top w:val="nil"/>
              <w:left w:val="nil"/>
              <w:bottom w:val="single" w:sz="4" w:space="0" w:color="auto"/>
              <w:right w:val="single" w:sz="4" w:space="0" w:color="auto"/>
            </w:tcBorders>
            <w:shd w:val="clear" w:color="000000" w:fill="FCD5B4"/>
            <w:vAlign w:val="bottom"/>
            <w:hideMark/>
          </w:tcPr>
          <w:p w14:paraId="10D56C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BC0CF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749B8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23C66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22CAC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6E93E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D0F32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B1EAF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421A19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96973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10</w:t>
            </w:r>
          </w:p>
        </w:tc>
        <w:tc>
          <w:tcPr>
            <w:tcW w:w="1803" w:type="dxa"/>
            <w:tcBorders>
              <w:top w:val="nil"/>
              <w:left w:val="nil"/>
              <w:bottom w:val="single" w:sz="4" w:space="0" w:color="auto"/>
              <w:right w:val="single" w:sz="4" w:space="0" w:color="auto"/>
            </w:tcBorders>
            <w:shd w:val="clear" w:color="000000" w:fill="FFFFFF"/>
            <w:vAlign w:val="center"/>
            <w:hideMark/>
          </w:tcPr>
          <w:p w14:paraId="5D894F2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CAMIRI </w:t>
            </w:r>
          </w:p>
        </w:tc>
        <w:tc>
          <w:tcPr>
            <w:tcW w:w="851" w:type="dxa"/>
            <w:tcBorders>
              <w:top w:val="nil"/>
              <w:left w:val="nil"/>
              <w:bottom w:val="single" w:sz="4" w:space="0" w:color="auto"/>
              <w:right w:val="single" w:sz="4" w:space="0" w:color="auto"/>
            </w:tcBorders>
            <w:shd w:val="clear" w:color="000000" w:fill="FCD5B4"/>
            <w:vAlign w:val="bottom"/>
            <w:hideMark/>
          </w:tcPr>
          <w:p w14:paraId="77AF82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33EE1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E6CC4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DB60A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BAFBF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046E3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A8B61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2986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333E33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9414E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11</w:t>
            </w:r>
          </w:p>
        </w:tc>
        <w:tc>
          <w:tcPr>
            <w:tcW w:w="1803" w:type="dxa"/>
            <w:tcBorders>
              <w:top w:val="nil"/>
              <w:left w:val="nil"/>
              <w:bottom w:val="single" w:sz="4" w:space="0" w:color="auto"/>
              <w:right w:val="single" w:sz="4" w:space="0" w:color="auto"/>
            </w:tcBorders>
            <w:shd w:val="clear" w:color="000000" w:fill="FFFFFF"/>
            <w:vAlign w:val="center"/>
            <w:hideMark/>
          </w:tcPr>
          <w:p w14:paraId="396343F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MONTERO</w:t>
            </w:r>
          </w:p>
        </w:tc>
        <w:tc>
          <w:tcPr>
            <w:tcW w:w="851" w:type="dxa"/>
            <w:tcBorders>
              <w:top w:val="nil"/>
              <w:left w:val="nil"/>
              <w:bottom w:val="single" w:sz="4" w:space="0" w:color="auto"/>
              <w:right w:val="single" w:sz="4" w:space="0" w:color="auto"/>
            </w:tcBorders>
            <w:shd w:val="clear" w:color="000000" w:fill="FCD5B4"/>
            <w:vAlign w:val="bottom"/>
            <w:hideMark/>
          </w:tcPr>
          <w:p w14:paraId="303331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F8FC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8F2D4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6C3D9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284CB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B6D9B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6E783D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ABA96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7BD5E0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8A153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12</w:t>
            </w:r>
          </w:p>
        </w:tc>
        <w:tc>
          <w:tcPr>
            <w:tcW w:w="1803" w:type="dxa"/>
            <w:tcBorders>
              <w:top w:val="nil"/>
              <w:left w:val="nil"/>
              <w:bottom w:val="single" w:sz="4" w:space="0" w:color="auto"/>
              <w:right w:val="single" w:sz="4" w:space="0" w:color="auto"/>
            </w:tcBorders>
            <w:shd w:val="clear" w:color="000000" w:fill="FFFFFF"/>
            <w:vAlign w:val="center"/>
            <w:hideMark/>
          </w:tcPr>
          <w:p w14:paraId="301EABB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BERMEJO (TARIJA)</w:t>
            </w:r>
          </w:p>
        </w:tc>
        <w:tc>
          <w:tcPr>
            <w:tcW w:w="851" w:type="dxa"/>
            <w:tcBorders>
              <w:top w:val="nil"/>
              <w:left w:val="nil"/>
              <w:bottom w:val="single" w:sz="4" w:space="0" w:color="auto"/>
              <w:right w:val="single" w:sz="4" w:space="0" w:color="auto"/>
            </w:tcBorders>
            <w:shd w:val="clear" w:color="000000" w:fill="FCD5B4"/>
            <w:vAlign w:val="bottom"/>
            <w:hideMark/>
          </w:tcPr>
          <w:p w14:paraId="23AE00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5465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724D1F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A9804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4E871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448E3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B457C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3CC17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7F3906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6CCB7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13</w:t>
            </w:r>
          </w:p>
        </w:tc>
        <w:tc>
          <w:tcPr>
            <w:tcW w:w="1803" w:type="dxa"/>
            <w:tcBorders>
              <w:top w:val="nil"/>
              <w:left w:val="nil"/>
              <w:bottom w:val="single" w:sz="4" w:space="0" w:color="auto"/>
              <w:right w:val="single" w:sz="4" w:space="0" w:color="auto"/>
            </w:tcBorders>
            <w:shd w:val="clear" w:color="auto" w:fill="auto"/>
            <w:vAlign w:val="center"/>
            <w:hideMark/>
          </w:tcPr>
          <w:p w14:paraId="76ADCF8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CAMARGO (SUCRE)</w:t>
            </w:r>
          </w:p>
        </w:tc>
        <w:tc>
          <w:tcPr>
            <w:tcW w:w="851" w:type="dxa"/>
            <w:tcBorders>
              <w:top w:val="nil"/>
              <w:left w:val="nil"/>
              <w:bottom w:val="single" w:sz="4" w:space="0" w:color="auto"/>
              <w:right w:val="single" w:sz="4" w:space="0" w:color="auto"/>
            </w:tcBorders>
            <w:shd w:val="clear" w:color="000000" w:fill="FCD5B4"/>
            <w:vAlign w:val="bottom"/>
            <w:hideMark/>
          </w:tcPr>
          <w:p w14:paraId="04FFCD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7AB4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2651A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A7A0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BE8F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19526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1E586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D66B3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DA995E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5F759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14</w:t>
            </w:r>
          </w:p>
        </w:tc>
        <w:tc>
          <w:tcPr>
            <w:tcW w:w="1803" w:type="dxa"/>
            <w:tcBorders>
              <w:top w:val="nil"/>
              <w:left w:val="nil"/>
              <w:bottom w:val="single" w:sz="4" w:space="0" w:color="auto"/>
              <w:right w:val="single" w:sz="4" w:space="0" w:color="auto"/>
            </w:tcBorders>
            <w:shd w:val="clear" w:color="auto" w:fill="auto"/>
            <w:vAlign w:val="center"/>
            <w:hideMark/>
          </w:tcPr>
          <w:p w14:paraId="2D33F89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CERRO MESA (SANTA CRUZ)</w:t>
            </w:r>
          </w:p>
        </w:tc>
        <w:tc>
          <w:tcPr>
            <w:tcW w:w="851" w:type="dxa"/>
            <w:tcBorders>
              <w:top w:val="nil"/>
              <w:left w:val="nil"/>
              <w:bottom w:val="single" w:sz="4" w:space="0" w:color="auto"/>
              <w:right w:val="single" w:sz="4" w:space="0" w:color="auto"/>
            </w:tcBorders>
            <w:shd w:val="clear" w:color="000000" w:fill="FCD5B4"/>
            <w:vAlign w:val="bottom"/>
            <w:hideMark/>
          </w:tcPr>
          <w:p w14:paraId="3DD40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C27D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556E3F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7328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9EA9C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87EF5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993B6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2D2D7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E2B5D4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DE817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15</w:t>
            </w:r>
          </w:p>
        </w:tc>
        <w:tc>
          <w:tcPr>
            <w:tcW w:w="1803" w:type="dxa"/>
            <w:tcBorders>
              <w:top w:val="nil"/>
              <w:left w:val="nil"/>
              <w:bottom w:val="single" w:sz="4" w:space="0" w:color="auto"/>
              <w:right w:val="single" w:sz="4" w:space="0" w:color="auto"/>
            </w:tcBorders>
            <w:shd w:val="clear" w:color="auto" w:fill="auto"/>
            <w:vAlign w:val="center"/>
            <w:hideMark/>
          </w:tcPr>
          <w:p w14:paraId="4BDD7B1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CERRO SAN LORENZO (SANTA CRUZ)</w:t>
            </w:r>
          </w:p>
        </w:tc>
        <w:tc>
          <w:tcPr>
            <w:tcW w:w="851" w:type="dxa"/>
            <w:tcBorders>
              <w:top w:val="nil"/>
              <w:left w:val="nil"/>
              <w:bottom w:val="single" w:sz="4" w:space="0" w:color="auto"/>
              <w:right w:val="single" w:sz="4" w:space="0" w:color="auto"/>
            </w:tcBorders>
            <w:shd w:val="clear" w:color="000000" w:fill="FCD5B4"/>
            <w:vAlign w:val="bottom"/>
            <w:hideMark/>
          </w:tcPr>
          <w:p w14:paraId="0AC89B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D0F69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35186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9A9E6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F537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B6491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C367B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12471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51A022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0A691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16</w:t>
            </w:r>
          </w:p>
        </w:tc>
        <w:tc>
          <w:tcPr>
            <w:tcW w:w="1803" w:type="dxa"/>
            <w:tcBorders>
              <w:top w:val="nil"/>
              <w:left w:val="nil"/>
              <w:bottom w:val="single" w:sz="4" w:space="0" w:color="auto"/>
              <w:right w:val="single" w:sz="4" w:space="0" w:color="auto"/>
            </w:tcBorders>
            <w:shd w:val="clear" w:color="auto" w:fill="auto"/>
            <w:vAlign w:val="center"/>
            <w:hideMark/>
          </w:tcPr>
          <w:p w14:paraId="511F85B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CERRO TINTO (PUERTO SUAREZ)</w:t>
            </w:r>
          </w:p>
        </w:tc>
        <w:tc>
          <w:tcPr>
            <w:tcW w:w="851" w:type="dxa"/>
            <w:tcBorders>
              <w:top w:val="nil"/>
              <w:left w:val="nil"/>
              <w:bottom w:val="single" w:sz="4" w:space="0" w:color="auto"/>
              <w:right w:val="single" w:sz="4" w:space="0" w:color="auto"/>
            </w:tcBorders>
            <w:shd w:val="clear" w:color="000000" w:fill="FCD5B4"/>
            <w:vAlign w:val="bottom"/>
            <w:hideMark/>
          </w:tcPr>
          <w:p w14:paraId="415997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50936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D8512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5229F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C5928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3627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482C2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7752B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BE693F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1D0D4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17</w:t>
            </w:r>
          </w:p>
        </w:tc>
        <w:tc>
          <w:tcPr>
            <w:tcW w:w="1803" w:type="dxa"/>
            <w:tcBorders>
              <w:top w:val="nil"/>
              <w:left w:val="nil"/>
              <w:bottom w:val="single" w:sz="4" w:space="0" w:color="auto"/>
              <w:right w:val="single" w:sz="4" w:space="0" w:color="auto"/>
            </w:tcBorders>
            <w:shd w:val="clear" w:color="auto" w:fill="auto"/>
            <w:vAlign w:val="center"/>
            <w:hideMark/>
          </w:tcPr>
          <w:p w14:paraId="5377FFC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COHANI (ORURO)</w:t>
            </w:r>
          </w:p>
        </w:tc>
        <w:tc>
          <w:tcPr>
            <w:tcW w:w="851" w:type="dxa"/>
            <w:tcBorders>
              <w:top w:val="nil"/>
              <w:left w:val="nil"/>
              <w:bottom w:val="single" w:sz="4" w:space="0" w:color="auto"/>
              <w:right w:val="single" w:sz="4" w:space="0" w:color="auto"/>
            </w:tcBorders>
            <w:shd w:val="clear" w:color="000000" w:fill="FCD5B4"/>
            <w:vAlign w:val="bottom"/>
            <w:hideMark/>
          </w:tcPr>
          <w:p w14:paraId="3D9BDF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D6BD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C3E0D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39C38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B413C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0B281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B313C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AE204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23716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C813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18</w:t>
            </w:r>
          </w:p>
        </w:tc>
        <w:tc>
          <w:tcPr>
            <w:tcW w:w="1803" w:type="dxa"/>
            <w:tcBorders>
              <w:top w:val="nil"/>
              <w:left w:val="nil"/>
              <w:bottom w:val="single" w:sz="4" w:space="0" w:color="auto"/>
              <w:right w:val="single" w:sz="4" w:space="0" w:color="auto"/>
            </w:tcBorders>
            <w:shd w:val="clear" w:color="auto" w:fill="auto"/>
            <w:vAlign w:val="center"/>
            <w:hideMark/>
          </w:tcPr>
          <w:p w14:paraId="019C01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COLONIA LINARES</w:t>
            </w:r>
          </w:p>
        </w:tc>
        <w:tc>
          <w:tcPr>
            <w:tcW w:w="851" w:type="dxa"/>
            <w:tcBorders>
              <w:top w:val="nil"/>
              <w:left w:val="nil"/>
              <w:bottom w:val="single" w:sz="4" w:space="0" w:color="auto"/>
              <w:right w:val="single" w:sz="4" w:space="0" w:color="auto"/>
            </w:tcBorders>
            <w:shd w:val="clear" w:color="000000" w:fill="FCD5B4"/>
            <w:vAlign w:val="bottom"/>
            <w:hideMark/>
          </w:tcPr>
          <w:p w14:paraId="58FCCF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5BA52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7EC05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4A6CA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DA64E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00E1E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8A84D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BB9FC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65F0A9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C15F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19</w:t>
            </w:r>
          </w:p>
        </w:tc>
        <w:tc>
          <w:tcPr>
            <w:tcW w:w="1803" w:type="dxa"/>
            <w:tcBorders>
              <w:top w:val="nil"/>
              <w:left w:val="nil"/>
              <w:bottom w:val="single" w:sz="4" w:space="0" w:color="auto"/>
              <w:right w:val="single" w:sz="4" w:space="0" w:color="auto"/>
            </w:tcBorders>
            <w:shd w:val="clear" w:color="auto" w:fill="auto"/>
            <w:vAlign w:val="center"/>
            <w:hideMark/>
          </w:tcPr>
          <w:p w14:paraId="78719DE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CRUCE TAQUIÑA (COCHABAMBA)</w:t>
            </w:r>
          </w:p>
        </w:tc>
        <w:tc>
          <w:tcPr>
            <w:tcW w:w="851" w:type="dxa"/>
            <w:tcBorders>
              <w:top w:val="nil"/>
              <w:left w:val="nil"/>
              <w:bottom w:val="single" w:sz="4" w:space="0" w:color="auto"/>
              <w:right w:val="single" w:sz="4" w:space="0" w:color="auto"/>
            </w:tcBorders>
            <w:shd w:val="clear" w:color="000000" w:fill="FCD5B4"/>
            <w:vAlign w:val="bottom"/>
            <w:hideMark/>
          </w:tcPr>
          <w:p w14:paraId="39C3A9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239DE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11F48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823465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C4F67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D4E13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75451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8BBC4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BDCEDC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72600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20</w:t>
            </w:r>
          </w:p>
        </w:tc>
        <w:tc>
          <w:tcPr>
            <w:tcW w:w="1803" w:type="dxa"/>
            <w:tcBorders>
              <w:top w:val="nil"/>
              <w:left w:val="nil"/>
              <w:bottom w:val="single" w:sz="4" w:space="0" w:color="auto"/>
              <w:right w:val="single" w:sz="4" w:space="0" w:color="auto"/>
            </w:tcBorders>
            <w:shd w:val="clear" w:color="auto" w:fill="auto"/>
            <w:vAlign w:val="center"/>
            <w:hideMark/>
          </w:tcPr>
          <w:p w14:paraId="48001A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CULPINA (SUCRE)</w:t>
            </w:r>
          </w:p>
        </w:tc>
        <w:tc>
          <w:tcPr>
            <w:tcW w:w="851" w:type="dxa"/>
            <w:tcBorders>
              <w:top w:val="nil"/>
              <w:left w:val="nil"/>
              <w:bottom w:val="single" w:sz="4" w:space="0" w:color="auto"/>
              <w:right w:val="single" w:sz="4" w:space="0" w:color="auto"/>
            </w:tcBorders>
            <w:shd w:val="clear" w:color="000000" w:fill="FCD5B4"/>
            <w:vAlign w:val="bottom"/>
            <w:hideMark/>
          </w:tcPr>
          <w:p w14:paraId="46FC52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0759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A1263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E8761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ABEFF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C5848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1E68C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49965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FA9E7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59B34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21</w:t>
            </w:r>
          </w:p>
        </w:tc>
        <w:tc>
          <w:tcPr>
            <w:tcW w:w="1803" w:type="dxa"/>
            <w:tcBorders>
              <w:top w:val="nil"/>
              <w:left w:val="nil"/>
              <w:bottom w:val="single" w:sz="4" w:space="0" w:color="auto"/>
              <w:right w:val="single" w:sz="4" w:space="0" w:color="auto"/>
            </w:tcBorders>
            <w:shd w:val="clear" w:color="auto" w:fill="auto"/>
            <w:vAlign w:val="center"/>
            <w:hideMark/>
          </w:tcPr>
          <w:p w14:paraId="7E38FAE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vAlign w:val="bottom"/>
            <w:hideMark/>
          </w:tcPr>
          <w:p w14:paraId="6AFEF7F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27B9C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B2E64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DC183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3E5FB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8DC6B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B058E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F31E3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3C9EC11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49E9F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22</w:t>
            </w:r>
          </w:p>
        </w:tc>
        <w:tc>
          <w:tcPr>
            <w:tcW w:w="1803" w:type="dxa"/>
            <w:tcBorders>
              <w:top w:val="nil"/>
              <w:left w:val="nil"/>
              <w:bottom w:val="single" w:sz="4" w:space="0" w:color="auto"/>
              <w:right w:val="single" w:sz="4" w:space="0" w:color="auto"/>
            </w:tcBorders>
            <w:shd w:val="clear" w:color="auto" w:fill="auto"/>
            <w:vAlign w:val="center"/>
            <w:hideMark/>
          </w:tcPr>
          <w:p w14:paraId="7466B5B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REYES</w:t>
            </w:r>
          </w:p>
        </w:tc>
        <w:tc>
          <w:tcPr>
            <w:tcW w:w="851" w:type="dxa"/>
            <w:tcBorders>
              <w:top w:val="nil"/>
              <w:left w:val="nil"/>
              <w:bottom w:val="single" w:sz="4" w:space="0" w:color="auto"/>
              <w:right w:val="single" w:sz="4" w:space="0" w:color="auto"/>
            </w:tcBorders>
            <w:shd w:val="clear" w:color="000000" w:fill="FCD5B4"/>
            <w:vAlign w:val="bottom"/>
            <w:hideMark/>
          </w:tcPr>
          <w:p w14:paraId="23556F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A3EC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EB6AF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17D1F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82625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A732A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F3D32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9DA09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01D87D5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1625C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23</w:t>
            </w:r>
          </w:p>
        </w:tc>
        <w:tc>
          <w:tcPr>
            <w:tcW w:w="1803" w:type="dxa"/>
            <w:tcBorders>
              <w:top w:val="nil"/>
              <w:left w:val="nil"/>
              <w:bottom w:val="single" w:sz="4" w:space="0" w:color="auto"/>
              <w:right w:val="single" w:sz="4" w:space="0" w:color="auto"/>
            </w:tcBorders>
            <w:shd w:val="clear" w:color="auto" w:fill="auto"/>
            <w:vAlign w:val="center"/>
            <w:hideMark/>
          </w:tcPr>
          <w:p w14:paraId="25878A9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RIBERALTA (RIBERALTA )</w:t>
            </w:r>
          </w:p>
        </w:tc>
        <w:tc>
          <w:tcPr>
            <w:tcW w:w="851" w:type="dxa"/>
            <w:tcBorders>
              <w:top w:val="nil"/>
              <w:left w:val="nil"/>
              <w:bottom w:val="single" w:sz="4" w:space="0" w:color="auto"/>
              <w:right w:val="single" w:sz="4" w:space="0" w:color="auto"/>
            </w:tcBorders>
            <w:shd w:val="clear" w:color="000000" w:fill="FCD5B4"/>
            <w:vAlign w:val="bottom"/>
            <w:hideMark/>
          </w:tcPr>
          <w:p w14:paraId="5BDB91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69B7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B1F8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9828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D43D4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E2FC1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91C4E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E0932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7B22168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94C4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24</w:t>
            </w:r>
          </w:p>
        </w:tc>
        <w:tc>
          <w:tcPr>
            <w:tcW w:w="1803" w:type="dxa"/>
            <w:tcBorders>
              <w:top w:val="nil"/>
              <w:left w:val="nil"/>
              <w:bottom w:val="single" w:sz="4" w:space="0" w:color="auto"/>
              <w:right w:val="single" w:sz="4" w:space="0" w:color="auto"/>
            </w:tcBorders>
            <w:shd w:val="clear" w:color="auto" w:fill="auto"/>
            <w:vAlign w:val="center"/>
            <w:hideMark/>
          </w:tcPr>
          <w:p w14:paraId="2D4AB1F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TUPIZA (TUPIZA)</w:t>
            </w:r>
          </w:p>
        </w:tc>
        <w:tc>
          <w:tcPr>
            <w:tcW w:w="851" w:type="dxa"/>
            <w:tcBorders>
              <w:top w:val="nil"/>
              <w:left w:val="nil"/>
              <w:bottom w:val="single" w:sz="4" w:space="0" w:color="auto"/>
              <w:right w:val="single" w:sz="4" w:space="0" w:color="auto"/>
            </w:tcBorders>
            <w:shd w:val="clear" w:color="000000" w:fill="FCD5B4"/>
            <w:vAlign w:val="bottom"/>
            <w:hideMark/>
          </w:tcPr>
          <w:p w14:paraId="25996C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EBFC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3F9C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663E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97DFCD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15A51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0EBC9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8F0E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D576E0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5C7D1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25</w:t>
            </w:r>
          </w:p>
        </w:tc>
        <w:tc>
          <w:tcPr>
            <w:tcW w:w="1803" w:type="dxa"/>
            <w:tcBorders>
              <w:top w:val="nil"/>
              <w:left w:val="nil"/>
              <w:bottom w:val="single" w:sz="4" w:space="0" w:color="auto"/>
              <w:right w:val="single" w:sz="4" w:space="0" w:color="auto"/>
            </w:tcBorders>
            <w:shd w:val="clear" w:color="auto" w:fill="auto"/>
            <w:vAlign w:val="center"/>
            <w:hideMark/>
          </w:tcPr>
          <w:p w14:paraId="3DB4512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ENTEL VILLAZON (VILLAZON )</w:t>
            </w:r>
          </w:p>
        </w:tc>
        <w:tc>
          <w:tcPr>
            <w:tcW w:w="851" w:type="dxa"/>
            <w:tcBorders>
              <w:top w:val="nil"/>
              <w:left w:val="nil"/>
              <w:bottom w:val="single" w:sz="4" w:space="0" w:color="auto"/>
              <w:right w:val="single" w:sz="4" w:space="0" w:color="auto"/>
            </w:tcBorders>
            <w:shd w:val="clear" w:color="000000" w:fill="FCD5B4"/>
            <w:vAlign w:val="bottom"/>
            <w:hideMark/>
          </w:tcPr>
          <w:p w14:paraId="499A46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E8F3D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82D5B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F2881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FFCC8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FAFDD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8D340E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6E30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4806F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E24E7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26</w:t>
            </w:r>
          </w:p>
        </w:tc>
        <w:tc>
          <w:tcPr>
            <w:tcW w:w="1803" w:type="dxa"/>
            <w:tcBorders>
              <w:top w:val="nil"/>
              <w:left w:val="nil"/>
              <w:bottom w:val="single" w:sz="4" w:space="0" w:color="auto"/>
              <w:right w:val="single" w:sz="4" w:space="0" w:color="auto"/>
            </w:tcBorders>
            <w:shd w:val="clear" w:color="auto" w:fill="auto"/>
            <w:vAlign w:val="center"/>
            <w:hideMark/>
          </w:tcPr>
          <w:p w14:paraId="68CDFA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ENTRE RIOS (TARIJA)</w:t>
            </w:r>
          </w:p>
        </w:tc>
        <w:tc>
          <w:tcPr>
            <w:tcW w:w="851" w:type="dxa"/>
            <w:tcBorders>
              <w:top w:val="nil"/>
              <w:left w:val="nil"/>
              <w:bottom w:val="single" w:sz="4" w:space="0" w:color="auto"/>
              <w:right w:val="single" w:sz="4" w:space="0" w:color="auto"/>
            </w:tcBorders>
            <w:shd w:val="clear" w:color="000000" w:fill="FCD5B4"/>
            <w:vAlign w:val="bottom"/>
            <w:hideMark/>
          </w:tcPr>
          <w:p w14:paraId="4106BD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AAD07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AF9BD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9F4AF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AF15B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85F0E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1ADA2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D3AA1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4D151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F3EE8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27</w:t>
            </w:r>
          </w:p>
        </w:tc>
        <w:tc>
          <w:tcPr>
            <w:tcW w:w="1803" w:type="dxa"/>
            <w:tcBorders>
              <w:top w:val="nil"/>
              <w:left w:val="nil"/>
              <w:bottom w:val="single" w:sz="4" w:space="0" w:color="auto"/>
              <w:right w:val="single" w:sz="4" w:space="0" w:color="auto"/>
            </w:tcBorders>
            <w:shd w:val="clear" w:color="auto" w:fill="auto"/>
            <w:vAlign w:val="center"/>
            <w:hideMark/>
          </w:tcPr>
          <w:p w14:paraId="5B7D673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EST. SAN RAFEL A EST.</w:t>
            </w:r>
          </w:p>
        </w:tc>
        <w:tc>
          <w:tcPr>
            <w:tcW w:w="851" w:type="dxa"/>
            <w:tcBorders>
              <w:top w:val="nil"/>
              <w:left w:val="nil"/>
              <w:bottom w:val="single" w:sz="4" w:space="0" w:color="auto"/>
              <w:right w:val="single" w:sz="4" w:space="0" w:color="auto"/>
            </w:tcBorders>
            <w:shd w:val="clear" w:color="000000" w:fill="FCD5B4"/>
            <w:vAlign w:val="bottom"/>
            <w:hideMark/>
          </w:tcPr>
          <w:p w14:paraId="74EE58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6C693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06FE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4E1B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D8DA6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E2CB4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42426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9DA8C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0F2EF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82FFB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28</w:t>
            </w:r>
          </w:p>
        </w:tc>
        <w:tc>
          <w:tcPr>
            <w:tcW w:w="1803" w:type="dxa"/>
            <w:tcBorders>
              <w:top w:val="nil"/>
              <w:left w:val="nil"/>
              <w:bottom w:val="single" w:sz="4" w:space="0" w:color="auto"/>
              <w:right w:val="single" w:sz="4" w:space="0" w:color="auto"/>
            </w:tcBorders>
            <w:shd w:val="clear" w:color="auto" w:fill="auto"/>
            <w:vAlign w:val="center"/>
            <w:hideMark/>
          </w:tcPr>
          <w:p w14:paraId="43C0571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FILADELFIA (PANDO)</w:t>
            </w:r>
          </w:p>
        </w:tc>
        <w:tc>
          <w:tcPr>
            <w:tcW w:w="851" w:type="dxa"/>
            <w:tcBorders>
              <w:top w:val="nil"/>
              <w:left w:val="nil"/>
              <w:bottom w:val="single" w:sz="4" w:space="0" w:color="auto"/>
              <w:right w:val="single" w:sz="4" w:space="0" w:color="auto"/>
            </w:tcBorders>
            <w:shd w:val="clear" w:color="000000" w:fill="FCD5B4"/>
            <w:vAlign w:val="bottom"/>
            <w:hideMark/>
          </w:tcPr>
          <w:p w14:paraId="44D97D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6A3D1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5B5B1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7480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78C1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99FE5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63B21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583C4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81D7D9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088B3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29</w:t>
            </w:r>
          </w:p>
        </w:tc>
        <w:tc>
          <w:tcPr>
            <w:tcW w:w="1803" w:type="dxa"/>
            <w:tcBorders>
              <w:top w:val="nil"/>
              <w:left w:val="nil"/>
              <w:bottom w:val="single" w:sz="4" w:space="0" w:color="auto"/>
              <w:right w:val="single" w:sz="4" w:space="0" w:color="auto"/>
            </w:tcBorders>
            <w:shd w:val="clear" w:color="auto" w:fill="auto"/>
            <w:vAlign w:val="center"/>
            <w:hideMark/>
          </w:tcPr>
          <w:p w14:paraId="47569CA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HUMAITA (PANDO)</w:t>
            </w:r>
          </w:p>
        </w:tc>
        <w:tc>
          <w:tcPr>
            <w:tcW w:w="851" w:type="dxa"/>
            <w:tcBorders>
              <w:top w:val="nil"/>
              <w:left w:val="nil"/>
              <w:bottom w:val="single" w:sz="4" w:space="0" w:color="auto"/>
              <w:right w:val="single" w:sz="4" w:space="0" w:color="auto"/>
            </w:tcBorders>
            <w:shd w:val="clear" w:color="000000" w:fill="FCD5B4"/>
            <w:vAlign w:val="bottom"/>
            <w:hideMark/>
          </w:tcPr>
          <w:p w14:paraId="60C49B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1998E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AFD3A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FBF73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EC1D1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CA13C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08DD0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B8D55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84766F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E6896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30</w:t>
            </w:r>
          </w:p>
        </w:tc>
        <w:tc>
          <w:tcPr>
            <w:tcW w:w="1803" w:type="dxa"/>
            <w:tcBorders>
              <w:top w:val="nil"/>
              <w:left w:val="nil"/>
              <w:bottom w:val="single" w:sz="4" w:space="0" w:color="auto"/>
              <w:right w:val="single" w:sz="4" w:space="0" w:color="auto"/>
            </w:tcBorders>
            <w:shd w:val="clear" w:color="auto" w:fill="auto"/>
            <w:vAlign w:val="center"/>
            <w:hideMark/>
          </w:tcPr>
          <w:p w14:paraId="0D6FE01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LURIBAY (LA PAZ)</w:t>
            </w:r>
          </w:p>
        </w:tc>
        <w:tc>
          <w:tcPr>
            <w:tcW w:w="851" w:type="dxa"/>
            <w:tcBorders>
              <w:top w:val="nil"/>
              <w:left w:val="nil"/>
              <w:bottom w:val="single" w:sz="4" w:space="0" w:color="auto"/>
              <w:right w:val="single" w:sz="4" w:space="0" w:color="auto"/>
            </w:tcBorders>
            <w:shd w:val="clear" w:color="000000" w:fill="FCD5B4"/>
            <w:vAlign w:val="bottom"/>
            <w:hideMark/>
          </w:tcPr>
          <w:p w14:paraId="17F5BE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991B2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583BE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A23AE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E26D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A8DDE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FA901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1BB44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630E1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644CB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31</w:t>
            </w:r>
          </w:p>
        </w:tc>
        <w:tc>
          <w:tcPr>
            <w:tcW w:w="1803" w:type="dxa"/>
            <w:tcBorders>
              <w:top w:val="nil"/>
              <w:left w:val="nil"/>
              <w:bottom w:val="single" w:sz="4" w:space="0" w:color="auto"/>
              <w:right w:val="single" w:sz="4" w:space="0" w:color="auto"/>
            </w:tcBorders>
            <w:shd w:val="clear" w:color="auto" w:fill="auto"/>
            <w:vAlign w:val="center"/>
            <w:hideMark/>
          </w:tcPr>
          <w:p w14:paraId="084D195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MONTEAGUDO (SUCRE)</w:t>
            </w:r>
          </w:p>
        </w:tc>
        <w:tc>
          <w:tcPr>
            <w:tcW w:w="851" w:type="dxa"/>
            <w:tcBorders>
              <w:top w:val="nil"/>
              <w:left w:val="nil"/>
              <w:bottom w:val="single" w:sz="4" w:space="0" w:color="auto"/>
              <w:right w:val="single" w:sz="4" w:space="0" w:color="auto"/>
            </w:tcBorders>
            <w:shd w:val="clear" w:color="000000" w:fill="FCD5B4"/>
            <w:vAlign w:val="bottom"/>
            <w:hideMark/>
          </w:tcPr>
          <w:p w14:paraId="10D10C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EDEF6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A9312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73837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2BE7B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09633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D54C5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821FF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A89682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2208C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32</w:t>
            </w:r>
          </w:p>
        </w:tc>
        <w:tc>
          <w:tcPr>
            <w:tcW w:w="1803" w:type="dxa"/>
            <w:tcBorders>
              <w:top w:val="nil"/>
              <w:left w:val="nil"/>
              <w:bottom w:val="single" w:sz="4" w:space="0" w:color="auto"/>
              <w:right w:val="single" w:sz="4" w:space="0" w:color="auto"/>
            </w:tcBorders>
            <w:shd w:val="clear" w:color="auto" w:fill="auto"/>
            <w:vAlign w:val="center"/>
            <w:hideMark/>
          </w:tcPr>
          <w:p w14:paraId="35A7E1AC" w14:textId="77777777" w:rsidR="00CA3719" w:rsidRPr="00CA3719" w:rsidRDefault="00CA3719" w:rsidP="00CA3719">
            <w:pPr>
              <w:rPr>
                <w:rFonts w:ascii="Calibri" w:hAnsi="Calibri"/>
                <w:color w:val="000000"/>
                <w:sz w:val="20"/>
                <w:szCs w:val="20"/>
                <w:lang w:val="es-BO" w:eastAsia="es-BO"/>
              </w:rPr>
            </w:pPr>
            <w:r w:rsidRPr="00CA3719">
              <w:rPr>
                <w:rFonts w:ascii="Calibri" w:hAnsi="Calibri"/>
                <w:color w:val="000000"/>
                <w:sz w:val="20"/>
                <w:szCs w:val="20"/>
                <w:lang w:val="es-BO" w:eastAsia="es-BO"/>
              </w:rPr>
              <w:t>MOVIL BLANCA FLOR (BLANCA FLOR REP.)</w:t>
            </w:r>
          </w:p>
        </w:tc>
        <w:tc>
          <w:tcPr>
            <w:tcW w:w="851" w:type="dxa"/>
            <w:tcBorders>
              <w:top w:val="nil"/>
              <w:left w:val="nil"/>
              <w:bottom w:val="single" w:sz="4" w:space="0" w:color="auto"/>
              <w:right w:val="single" w:sz="4" w:space="0" w:color="auto"/>
            </w:tcBorders>
            <w:shd w:val="clear" w:color="000000" w:fill="FCD5B4"/>
            <w:vAlign w:val="bottom"/>
            <w:hideMark/>
          </w:tcPr>
          <w:p w14:paraId="04895F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5131E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98E7F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AC667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87E4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EF2DA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5C3D5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4DC17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5C7C7A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46DED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33</w:t>
            </w:r>
          </w:p>
        </w:tc>
        <w:tc>
          <w:tcPr>
            <w:tcW w:w="1803" w:type="dxa"/>
            <w:tcBorders>
              <w:top w:val="nil"/>
              <w:left w:val="nil"/>
              <w:bottom w:val="single" w:sz="4" w:space="0" w:color="auto"/>
              <w:right w:val="single" w:sz="4" w:space="0" w:color="auto"/>
            </w:tcBorders>
            <w:shd w:val="clear" w:color="auto" w:fill="auto"/>
            <w:vAlign w:val="center"/>
            <w:hideMark/>
          </w:tcPr>
          <w:p w14:paraId="083EE90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MUSURUQUI (SANTA CRUZ)</w:t>
            </w:r>
          </w:p>
        </w:tc>
        <w:tc>
          <w:tcPr>
            <w:tcW w:w="851" w:type="dxa"/>
            <w:tcBorders>
              <w:top w:val="nil"/>
              <w:left w:val="nil"/>
              <w:bottom w:val="single" w:sz="4" w:space="0" w:color="auto"/>
              <w:right w:val="single" w:sz="4" w:space="0" w:color="auto"/>
            </w:tcBorders>
            <w:shd w:val="clear" w:color="000000" w:fill="FCD5B4"/>
            <w:vAlign w:val="bottom"/>
            <w:hideMark/>
          </w:tcPr>
          <w:p w14:paraId="707F85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739B0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B294B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A4619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E59AD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15E75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FC8E0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84EE5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65167A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C423A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34</w:t>
            </w:r>
          </w:p>
        </w:tc>
        <w:tc>
          <w:tcPr>
            <w:tcW w:w="1803" w:type="dxa"/>
            <w:tcBorders>
              <w:top w:val="nil"/>
              <w:left w:val="nil"/>
              <w:bottom w:val="single" w:sz="4" w:space="0" w:color="auto"/>
              <w:right w:val="single" w:sz="4" w:space="0" w:color="auto"/>
            </w:tcBorders>
            <w:shd w:val="clear" w:color="auto" w:fill="auto"/>
            <w:vAlign w:val="center"/>
            <w:hideMark/>
          </w:tcPr>
          <w:p w14:paraId="23D24B8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MUYUPAMPA (SUCRE)</w:t>
            </w:r>
          </w:p>
        </w:tc>
        <w:tc>
          <w:tcPr>
            <w:tcW w:w="851" w:type="dxa"/>
            <w:tcBorders>
              <w:top w:val="nil"/>
              <w:left w:val="nil"/>
              <w:bottom w:val="single" w:sz="4" w:space="0" w:color="auto"/>
              <w:right w:val="single" w:sz="4" w:space="0" w:color="auto"/>
            </w:tcBorders>
            <w:shd w:val="clear" w:color="000000" w:fill="FCD5B4"/>
            <w:vAlign w:val="bottom"/>
            <w:hideMark/>
          </w:tcPr>
          <w:p w14:paraId="55A943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89B9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39C3D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BFEB7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C177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A12DE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E6A6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B9B0D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8BE32F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C0110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35</w:t>
            </w:r>
          </w:p>
        </w:tc>
        <w:tc>
          <w:tcPr>
            <w:tcW w:w="1803" w:type="dxa"/>
            <w:tcBorders>
              <w:top w:val="nil"/>
              <w:left w:val="nil"/>
              <w:bottom w:val="single" w:sz="4" w:space="0" w:color="auto"/>
              <w:right w:val="single" w:sz="4" w:space="0" w:color="auto"/>
            </w:tcBorders>
            <w:shd w:val="clear" w:color="auto" w:fill="auto"/>
            <w:vAlign w:val="center"/>
            <w:hideMark/>
          </w:tcPr>
          <w:p w14:paraId="4FEEAB1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PAILON (SANTA CRUZ)</w:t>
            </w:r>
          </w:p>
        </w:tc>
        <w:tc>
          <w:tcPr>
            <w:tcW w:w="851" w:type="dxa"/>
            <w:tcBorders>
              <w:top w:val="nil"/>
              <w:left w:val="nil"/>
              <w:bottom w:val="single" w:sz="4" w:space="0" w:color="auto"/>
              <w:right w:val="single" w:sz="4" w:space="0" w:color="auto"/>
            </w:tcBorders>
            <w:shd w:val="clear" w:color="000000" w:fill="FCD5B4"/>
            <w:vAlign w:val="bottom"/>
            <w:hideMark/>
          </w:tcPr>
          <w:p w14:paraId="12258B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5E31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994AF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82A45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C12D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60CF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B7352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23510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BAA08E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B5BF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36</w:t>
            </w:r>
          </w:p>
        </w:tc>
        <w:tc>
          <w:tcPr>
            <w:tcW w:w="1803" w:type="dxa"/>
            <w:tcBorders>
              <w:top w:val="nil"/>
              <w:left w:val="nil"/>
              <w:bottom w:val="single" w:sz="4" w:space="0" w:color="auto"/>
              <w:right w:val="single" w:sz="4" w:space="0" w:color="auto"/>
            </w:tcBorders>
            <w:shd w:val="clear" w:color="auto" w:fill="auto"/>
            <w:vAlign w:val="center"/>
            <w:hideMark/>
          </w:tcPr>
          <w:p w14:paraId="1E82D9F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PORONGO (SANTA CRUZ)</w:t>
            </w:r>
          </w:p>
        </w:tc>
        <w:tc>
          <w:tcPr>
            <w:tcW w:w="851" w:type="dxa"/>
            <w:tcBorders>
              <w:top w:val="nil"/>
              <w:left w:val="nil"/>
              <w:bottom w:val="single" w:sz="4" w:space="0" w:color="auto"/>
              <w:right w:val="single" w:sz="4" w:space="0" w:color="auto"/>
            </w:tcBorders>
            <w:shd w:val="clear" w:color="000000" w:fill="FCD5B4"/>
            <w:vAlign w:val="bottom"/>
            <w:hideMark/>
          </w:tcPr>
          <w:p w14:paraId="1CF1C7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2853E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CBA2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1756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355FF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53572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E75D0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8BDFD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B79AD4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2428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37</w:t>
            </w:r>
          </w:p>
        </w:tc>
        <w:tc>
          <w:tcPr>
            <w:tcW w:w="1803" w:type="dxa"/>
            <w:tcBorders>
              <w:top w:val="nil"/>
              <w:left w:val="nil"/>
              <w:bottom w:val="single" w:sz="4" w:space="0" w:color="auto"/>
              <w:right w:val="single" w:sz="4" w:space="0" w:color="auto"/>
            </w:tcBorders>
            <w:shd w:val="clear" w:color="auto" w:fill="auto"/>
            <w:vAlign w:val="center"/>
            <w:hideMark/>
          </w:tcPr>
          <w:p w14:paraId="772B46D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POZO DE TIGRE (SANTA CRUZ)</w:t>
            </w:r>
          </w:p>
        </w:tc>
        <w:tc>
          <w:tcPr>
            <w:tcW w:w="851" w:type="dxa"/>
            <w:tcBorders>
              <w:top w:val="nil"/>
              <w:left w:val="nil"/>
              <w:bottom w:val="single" w:sz="4" w:space="0" w:color="auto"/>
              <w:right w:val="single" w:sz="4" w:space="0" w:color="auto"/>
            </w:tcBorders>
            <w:shd w:val="clear" w:color="000000" w:fill="FCD5B4"/>
            <w:vAlign w:val="bottom"/>
            <w:hideMark/>
          </w:tcPr>
          <w:p w14:paraId="5249DF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00D4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5E1DC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4E416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48E0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FCCC2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D4FF7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FE190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6AC364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F831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38</w:t>
            </w:r>
          </w:p>
        </w:tc>
        <w:tc>
          <w:tcPr>
            <w:tcW w:w="1803" w:type="dxa"/>
            <w:tcBorders>
              <w:top w:val="nil"/>
              <w:left w:val="nil"/>
              <w:bottom w:val="single" w:sz="4" w:space="0" w:color="auto"/>
              <w:right w:val="single" w:sz="4" w:space="0" w:color="auto"/>
            </w:tcBorders>
            <w:shd w:val="clear" w:color="auto" w:fill="auto"/>
            <w:vAlign w:val="center"/>
            <w:hideMark/>
          </w:tcPr>
          <w:p w14:paraId="3D9EAFC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PUERTO EVO (PANDO)</w:t>
            </w:r>
          </w:p>
        </w:tc>
        <w:tc>
          <w:tcPr>
            <w:tcW w:w="851" w:type="dxa"/>
            <w:tcBorders>
              <w:top w:val="nil"/>
              <w:left w:val="nil"/>
              <w:bottom w:val="single" w:sz="4" w:space="0" w:color="auto"/>
              <w:right w:val="single" w:sz="4" w:space="0" w:color="auto"/>
            </w:tcBorders>
            <w:shd w:val="clear" w:color="000000" w:fill="FCD5B4"/>
            <w:vAlign w:val="bottom"/>
            <w:hideMark/>
          </w:tcPr>
          <w:p w14:paraId="0BCB19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9474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F4850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3D05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40982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BE42C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B7DD4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5422C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787ADBD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AB74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39</w:t>
            </w:r>
          </w:p>
        </w:tc>
        <w:tc>
          <w:tcPr>
            <w:tcW w:w="1803" w:type="dxa"/>
            <w:tcBorders>
              <w:top w:val="nil"/>
              <w:left w:val="nil"/>
              <w:bottom w:val="single" w:sz="4" w:space="0" w:color="auto"/>
              <w:right w:val="single" w:sz="4" w:space="0" w:color="auto"/>
            </w:tcBorders>
            <w:shd w:val="clear" w:color="auto" w:fill="auto"/>
            <w:vAlign w:val="center"/>
            <w:hideMark/>
          </w:tcPr>
          <w:p w14:paraId="37958EA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CAIGUA (CAIGUA)</w:t>
            </w:r>
          </w:p>
        </w:tc>
        <w:tc>
          <w:tcPr>
            <w:tcW w:w="851" w:type="dxa"/>
            <w:tcBorders>
              <w:top w:val="nil"/>
              <w:left w:val="nil"/>
              <w:bottom w:val="single" w:sz="4" w:space="0" w:color="auto"/>
              <w:right w:val="single" w:sz="4" w:space="0" w:color="auto"/>
            </w:tcBorders>
            <w:shd w:val="clear" w:color="000000" w:fill="FCD5B4"/>
            <w:vAlign w:val="bottom"/>
            <w:hideMark/>
          </w:tcPr>
          <w:p w14:paraId="7F8EC3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2FBA57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B0672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5A2D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B8265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4797B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378891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22FA2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0FFEDD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5106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40</w:t>
            </w:r>
          </w:p>
        </w:tc>
        <w:tc>
          <w:tcPr>
            <w:tcW w:w="1803" w:type="dxa"/>
            <w:tcBorders>
              <w:top w:val="nil"/>
              <w:left w:val="nil"/>
              <w:bottom w:val="single" w:sz="4" w:space="0" w:color="auto"/>
              <w:right w:val="single" w:sz="4" w:space="0" w:color="auto"/>
            </w:tcBorders>
            <w:shd w:val="clear" w:color="auto" w:fill="auto"/>
            <w:vAlign w:val="center"/>
            <w:hideMark/>
          </w:tcPr>
          <w:p w14:paraId="6B77FD2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IBOPEITY (IBOPEITY)</w:t>
            </w:r>
          </w:p>
        </w:tc>
        <w:tc>
          <w:tcPr>
            <w:tcW w:w="851" w:type="dxa"/>
            <w:tcBorders>
              <w:top w:val="nil"/>
              <w:left w:val="nil"/>
              <w:bottom w:val="single" w:sz="4" w:space="0" w:color="auto"/>
              <w:right w:val="single" w:sz="4" w:space="0" w:color="auto"/>
            </w:tcBorders>
            <w:shd w:val="clear" w:color="000000" w:fill="FCD5B4"/>
            <w:vAlign w:val="bottom"/>
            <w:hideMark/>
          </w:tcPr>
          <w:p w14:paraId="75383A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2FF9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094F0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CD226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5177A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50D4DE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165B1C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561B8E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D685BD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54C6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41</w:t>
            </w:r>
          </w:p>
        </w:tc>
        <w:tc>
          <w:tcPr>
            <w:tcW w:w="1803" w:type="dxa"/>
            <w:tcBorders>
              <w:top w:val="nil"/>
              <w:left w:val="nil"/>
              <w:bottom w:val="single" w:sz="4" w:space="0" w:color="auto"/>
              <w:right w:val="single" w:sz="4" w:space="0" w:color="auto"/>
            </w:tcBorders>
            <w:shd w:val="clear" w:color="auto" w:fill="auto"/>
            <w:vAlign w:val="center"/>
            <w:hideMark/>
          </w:tcPr>
          <w:p w14:paraId="60472B7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 NARANJOS (SANTA CRUZ)</w:t>
            </w:r>
          </w:p>
        </w:tc>
        <w:tc>
          <w:tcPr>
            <w:tcW w:w="851" w:type="dxa"/>
            <w:tcBorders>
              <w:top w:val="nil"/>
              <w:left w:val="nil"/>
              <w:bottom w:val="single" w:sz="4" w:space="0" w:color="auto"/>
              <w:right w:val="single" w:sz="4" w:space="0" w:color="auto"/>
            </w:tcBorders>
            <w:shd w:val="clear" w:color="000000" w:fill="FCD5B4"/>
            <w:vAlign w:val="bottom"/>
            <w:hideMark/>
          </w:tcPr>
          <w:p w14:paraId="255C66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CA96A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B02B8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26138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6B1DA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007A6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98C9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077C2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925D2F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79799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42</w:t>
            </w:r>
          </w:p>
        </w:tc>
        <w:tc>
          <w:tcPr>
            <w:tcW w:w="1803" w:type="dxa"/>
            <w:tcBorders>
              <w:top w:val="nil"/>
              <w:left w:val="nil"/>
              <w:bottom w:val="single" w:sz="4" w:space="0" w:color="auto"/>
              <w:right w:val="single" w:sz="4" w:space="0" w:color="auto"/>
            </w:tcBorders>
            <w:shd w:val="clear" w:color="auto" w:fill="auto"/>
            <w:vAlign w:val="center"/>
            <w:hideMark/>
          </w:tcPr>
          <w:p w14:paraId="1DD6602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w:t>
            </w:r>
          </w:p>
        </w:tc>
        <w:tc>
          <w:tcPr>
            <w:tcW w:w="851" w:type="dxa"/>
            <w:tcBorders>
              <w:top w:val="nil"/>
              <w:left w:val="nil"/>
              <w:bottom w:val="single" w:sz="4" w:space="0" w:color="auto"/>
              <w:right w:val="single" w:sz="4" w:space="0" w:color="auto"/>
            </w:tcBorders>
            <w:shd w:val="clear" w:color="000000" w:fill="FCD5B4"/>
            <w:vAlign w:val="bottom"/>
            <w:hideMark/>
          </w:tcPr>
          <w:p w14:paraId="4434BF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98A0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8527A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F4214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2347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5823C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061575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16134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C946C3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1AB6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43</w:t>
            </w:r>
          </w:p>
        </w:tc>
        <w:tc>
          <w:tcPr>
            <w:tcW w:w="1803" w:type="dxa"/>
            <w:tcBorders>
              <w:top w:val="nil"/>
              <w:left w:val="nil"/>
              <w:bottom w:val="single" w:sz="4" w:space="0" w:color="auto"/>
              <w:right w:val="single" w:sz="4" w:space="0" w:color="auto"/>
            </w:tcBorders>
            <w:shd w:val="clear" w:color="auto" w:fill="auto"/>
            <w:vAlign w:val="center"/>
            <w:hideMark/>
          </w:tcPr>
          <w:p w14:paraId="7AE3C05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S.PEDRO BOLPEBRA (PANDO)</w:t>
            </w:r>
          </w:p>
        </w:tc>
        <w:tc>
          <w:tcPr>
            <w:tcW w:w="851" w:type="dxa"/>
            <w:tcBorders>
              <w:top w:val="nil"/>
              <w:left w:val="nil"/>
              <w:bottom w:val="single" w:sz="4" w:space="0" w:color="auto"/>
              <w:right w:val="single" w:sz="4" w:space="0" w:color="auto"/>
            </w:tcBorders>
            <w:shd w:val="clear" w:color="000000" w:fill="FCD5B4"/>
            <w:vAlign w:val="bottom"/>
            <w:hideMark/>
          </w:tcPr>
          <w:p w14:paraId="0E56E3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65470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06282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E2E33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D6A04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73FFB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9BE4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39CAC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EFED7F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07A5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44</w:t>
            </w:r>
          </w:p>
        </w:tc>
        <w:tc>
          <w:tcPr>
            <w:tcW w:w="1803" w:type="dxa"/>
            <w:tcBorders>
              <w:top w:val="nil"/>
              <w:left w:val="nil"/>
              <w:bottom w:val="single" w:sz="4" w:space="0" w:color="auto"/>
              <w:right w:val="single" w:sz="4" w:space="0" w:color="auto"/>
            </w:tcBorders>
            <w:shd w:val="clear" w:color="auto" w:fill="auto"/>
            <w:vAlign w:val="center"/>
            <w:hideMark/>
          </w:tcPr>
          <w:p w14:paraId="51609E0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ALBERTO (SAN ALBERTO)</w:t>
            </w:r>
          </w:p>
        </w:tc>
        <w:tc>
          <w:tcPr>
            <w:tcW w:w="851" w:type="dxa"/>
            <w:tcBorders>
              <w:top w:val="nil"/>
              <w:left w:val="nil"/>
              <w:bottom w:val="single" w:sz="4" w:space="0" w:color="auto"/>
              <w:right w:val="single" w:sz="4" w:space="0" w:color="auto"/>
            </w:tcBorders>
            <w:shd w:val="clear" w:color="000000" w:fill="FCD5B4"/>
            <w:vAlign w:val="bottom"/>
            <w:hideMark/>
          </w:tcPr>
          <w:p w14:paraId="029B75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0EF96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273B8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6B6F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096E8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86153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8BD20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A90C5B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0A17D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1AF5B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45</w:t>
            </w:r>
          </w:p>
        </w:tc>
        <w:tc>
          <w:tcPr>
            <w:tcW w:w="1803" w:type="dxa"/>
            <w:tcBorders>
              <w:top w:val="nil"/>
              <w:left w:val="nil"/>
              <w:bottom w:val="single" w:sz="4" w:space="0" w:color="auto"/>
              <w:right w:val="single" w:sz="4" w:space="0" w:color="auto"/>
            </w:tcBorders>
            <w:shd w:val="clear" w:color="auto" w:fill="auto"/>
            <w:vAlign w:val="center"/>
            <w:hideMark/>
          </w:tcPr>
          <w:p w14:paraId="5F56D9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vAlign w:val="bottom"/>
            <w:hideMark/>
          </w:tcPr>
          <w:p w14:paraId="21ED86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0547D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45DA6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7C88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1EDAA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5BCD0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799CF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2CD3F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58450A6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941AD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46</w:t>
            </w:r>
          </w:p>
        </w:tc>
        <w:tc>
          <w:tcPr>
            <w:tcW w:w="1803" w:type="dxa"/>
            <w:tcBorders>
              <w:top w:val="nil"/>
              <w:left w:val="nil"/>
              <w:bottom w:val="single" w:sz="4" w:space="0" w:color="auto"/>
              <w:right w:val="single" w:sz="4" w:space="0" w:color="auto"/>
            </w:tcBorders>
            <w:shd w:val="clear" w:color="auto" w:fill="auto"/>
            <w:vAlign w:val="center"/>
            <w:hideMark/>
          </w:tcPr>
          <w:p w14:paraId="07A842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IGNACIO MOXOS (TRINIDAD)</w:t>
            </w:r>
          </w:p>
        </w:tc>
        <w:tc>
          <w:tcPr>
            <w:tcW w:w="851" w:type="dxa"/>
            <w:tcBorders>
              <w:top w:val="nil"/>
              <w:left w:val="nil"/>
              <w:bottom w:val="single" w:sz="4" w:space="0" w:color="auto"/>
              <w:right w:val="single" w:sz="4" w:space="0" w:color="auto"/>
            </w:tcBorders>
            <w:shd w:val="clear" w:color="000000" w:fill="FCD5B4"/>
            <w:vAlign w:val="bottom"/>
            <w:hideMark/>
          </w:tcPr>
          <w:p w14:paraId="5D01E4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CB12A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3C7F6F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95A8F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23F90D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BA562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2AF58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BE4EC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6E540B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AC26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47</w:t>
            </w:r>
          </w:p>
        </w:tc>
        <w:tc>
          <w:tcPr>
            <w:tcW w:w="1803" w:type="dxa"/>
            <w:tcBorders>
              <w:top w:val="nil"/>
              <w:left w:val="nil"/>
              <w:bottom w:val="single" w:sz="4" w:space="0" w:color="auto"/>
              <w:right w:val="single" w:sz="4" w:space="0" w:color="auto"/>
            </w:tcBorders>
            <w:shd w:val="clear" w:color="000000" w:fill="FFFFFF"/>
            <w:vAlign w:val="center"/>
            <w:hideMark/>
          </w:tcPr>
          <w:p w14:paraId="464DA84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JOSÉ DE CHIQUITOS</w:t>
            </w:r>
          </w:p>
        </w:tc>
        <w:tc>
          <w:tcPr>
            <w:tcW w:w="851" w:type="dxa"/>
            <w:tcBorders>
              <w:top w:val="nil"/>
              <w:left w:val="nil"/>
              <w:bottom w:val="single" w:sz="4" w:space="0" w:color="auto"/>
              <w:right w:val="single" w:sz="4" w:space="0" w:color="auto"/>
            </w:tcBorders>
            <w:shd w:val="clear" w:color="000000" w:fill="FCD5B4"/>
            <w:vAlign w:val="bottom"/>
            <w:hideMark/>
          </w:tcPr>
          <w:p w14:paraId="2C3CC8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2F0AF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686B6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17E8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54A8C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7ED07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B4F2F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7F0AB3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A88E35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3F056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48</w:t>
            </w:r>
          </w:p>
        </w:tc>
        <w:tc>
          <w:tcPr>
            <w:tcW w:w="1803" w:type="dxa"/>
            <w:tcBorders>
              <w:top w:val="nil"/>
              <w:left w:val="nil"/>
              <w:bottom w:val="single" w:sz="4" w:space="0" w:color="auto"/>
              <w:right w:val="single" w:sz="4" w:space="0" w:color="auto"/>
            </w:tcBorders>
            <w:shd w:val="clear" w:color="000000" w:fill="FFFFFF"/>
            <w:vAlign w:val="center"/>
            <w:hideMark/>
          </w:tcPr>
          <w:p w14:paraId="16423B5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SAN IGNACIO DE VELASCO </w:t>
            </w:r>
          </w:p>
        </w:tc>
        <w:tc>
          <w:tcPr>
            <w:tcW w:w="851" w:type="dxa"/>
            <w:tcBorders>
              <w:top w:val="nil"/>
              <w:left w:val="nil"/>
              <w:bottom w:val="single" w:sz="4" w:space="0" w:color="auto"/>
              <w:right w:val="single" w:sz="4" w:space="0" w:color="auto"/>
            </w:tcBorders>
            <w:shd w:val="clear" w:color="000000" w:fill="FCD5B4"/>
            <w:vAlign w:val="bottom"/>
            <w:hideMark/>
          </w:tcPr>
          <w:p w14:paraId="05EAB8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8B39A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D486D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E8D17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BDA4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75BEB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C7237F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4DA01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6F40B1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085B5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49</w:t>
            </w:r>
          </w:p>
        </w:tc>
        <w:tc>
          <w:tcPr>
            <w:tcW w:w="1803" w:type="dxa"/>
            <w:tcBorders>
              <w:top w:val="nil"/>
              <w:left w:val="nil"/>
              <w:bottom w:val="single" w:sz="4" w:space="0" w:color="auto"/>
              <w:right w:val="single" w:sz="4" w:space="0" w:color="auto"/>
            </w:tcBorders>
            <w:shd w:val="clear" w:color="auto" w:fill="auto"/>
            <w:vAlign w:val="center"/>
            <w:hideMark/>
          </w:tcPr>
          <w:p w14:paraId="7483766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JOSE DEL TORNO (SANTA CRUZ)</w:t>
            </w:r>
          </w:p>
        </w:tc>
        <w:tc>
          <w:tcPr>
            <w:tcW w:w="851" w:type="dxa"/>
            <w:tcBorders>
              <w:top w:val="nil"/>
              <w:left w:val="nil"/>
              <w:bottom w:val="single" w:sz="4" w:space="0" w:color="auto"/>
              <w:right w:val="single" w:sz="4" w:space="0" w:color="auto"/>
            </w:tcBorders>
            <w:shd w:val="clear" w:color="000000" w:fill="FCD5B4"/>
            <w:vAlign w:val="bottom"/>
            <w:hideMark/>
          </w:tcPr>
          <w:p w14:paraId="72613F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7D0F0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5AB03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CBA26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C6B62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5EB7D1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CFEBA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34130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199015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B5B94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50</w:t>
            </w:r>
          </w:p>
        </w:tc>
        <w:tc>
          <w:tcPr>
            <w:tcW w:w="1803" w:type="dxa"/>
            <w:tcBorders>
              <w:top w:val="nil"/>
              <w:left w:val="nil"/>
              <w:bottom w:val="single" w:sz="4" w:space="0" w:color="auto"/>
              <w:right w:val="single" w:sz="4" w:space="0" w:color="auto"/>
            </w:tcBorders>
            <w:shd w:val="clear" w:color="auto" w:fill="auto"/>
            <w:vAlign w:val="center"/>
            <w:hideMark/>
          </w:tcPr>
          <w:p w14:paraId="3362B63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JULIAN (SANTA CRUZ)</w:t>
            </w:r>
          </w:p>
        </w:tc>
        <w:tc>
          <w:tcPr>
            <w:tcW w:w="851" w:type="dxa"/>
            <w:tcBorders>
              <w:top w:val="nil"/>
              <w:left w:val="nil"/>
              <w:bottom w:val="single" w:sz="4" w:space="0" w:color="auto"/>
              <w:right w:val="single" w:sz="4" w:space="0" w:color="auto"/>
            </w:tcBorders>
            <w:shd w:val="clear" w:color="000000" w:fill="FCD5B4"/>
            <w:vAlign w:val="bottom"/>
            <w:hideMark/>
          </w:tcPr>
          <w:p w14:paraId="6CF442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1A62F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F665C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4E585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44FF2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A0F2A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2E1F3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134CC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C27CF2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5D61E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51</w:t>
            </w:r>
          </w:p>
        </w:tc>
        <w:tc>
          <w:tcPr>
            <w:tcW w:w="1803" w:type="dxa"/>
            <w:tcBorders>
              <w:top w:val="nil"/>
              <w:left w:val="nil"/>
              <w:bottom w:val="single" w:sz="4" w:space="0" w:color="auto"/>
              <w:right w:val="single" w:sz="4" w:space="0" w:color="auto"/>
            </w:tcBorders>
            <w:shd w:val="clear" w:color="auto" w:fill="auto"/>
            <w:vAlign w:val="center"/>
            <w:hideMark/>
          </w:tcPr>
          <w:p w14:paraId="024CE88B" w14:textId="77777777" w:rsidR="00CA3719" w:rsidRPr="00CA3719" w:rsidRDefault="00CA3719" w:rsidP="00CA3719">
            <w:pPr>
              <w:rPr>
                <w:rFonts w:ascii="Calibri" w:hAnsi="Calibri"/>
                <w:color w:val="000000"/>
                <w:sz w:val="20"/>
                <w:szCs w:val="20"/>
                <w:lang w:val="es-BO" w:eastAsia="es-BO"/>
              </w:rPr>
            </w:pPr>
            <w:r w:rsidRPr="00CA3719">
              <w:rPr>
                <w:rFonts w:ascii="Calibri" w:hAnsi="Calibri"/>
                <w:color w:val="000000"/>
                <w:sz w:val="20"/>
                <w:szCs w:val="20"/>
                <w:lang w:val="es-BO" w:eastAsia="es-BO"/>
              </w:rPr>
              <w:t>SAN MIGUEL DE CHIQUITOS (SANTA CRUZ)</w:t>
            </w:r>
          </w:p>
        </w:tc>
        <w:tc>
          <w:tcPr>
            <w:tcW w:w="851" w:type="dxa"/>
            <w:tcBorders>
              <w:top w:val="nil"/>
              <w:left w:val="nil"/>
              <w:bottom w:val="single" w:sz="4" w:space="0" w:color="auto"/>
              <w:right w:val="single" w:sz="4" w:space="0" w:color="auto"/>
            </w:tcBorders>
            <w:shd w:val="clear" w:color="000000" w:fill="FCD5B4"/>
            <w:vAlign w:val="bottom"/>
            <w:hideMark/>
          </w:tcPr>
          <w:p w14:paraId="5B81D8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F6D4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E1466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FA3E4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D7238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1F5E5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17400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A3F5E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4658A8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E43F1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52</w:t>
            </w:r>
          </w:p>
        </w:tc>
        <w:tc>
          <w:tcPr>
            <w:tcW w:w="1803" w:type="dxa"/>
            <w:tcBorders>
              <w:top w:val="nil"/>
              <w:left w:val="nil"/>
              <w:bottom w:val="single" w:sz="4" w:space="0" w:color="auto"/>
              <w:right w:val="single" w:sz="4" w:space="0" w:color="auto"/>
            </w:tcBorders>
            <w:shd w:val="clear" w:color="auto" w:fill="auto"/>
            <w:vAlign w:val="center"/>
            <w:hideMark/>
          </w:tcPr>
          <w:p w14:paraId="2F9C3FB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PEDRO BUENA VIST (POTOSI)</w:t>
            </w:r>
          </w:p>
        </w:tc>
        <w:tc>
          <w:tcPr>
            <w:tcW w:w="851" w:type="dxa"/>
            <w:tcBorders>
              <w:top w:val="nil"/>
              <w:left w:val="nil"/>
              <w:bottom w:val="single" w:sz="4" w:space="0" w:color="auto"/>
              <w:right w:val="single" w:sz="4" w:space="0" w:color="auto"/>
            </w:tcBorders>
            <w:shd w:val="clear" w:color="000000" w:fill="FCD5B4"/>
            <w:vAlign w:val="bottom"/>
            <w:hideMark/>
          </w:tcPr>
          <w:p w14:paraId="184501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4D25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CAA3C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9E97D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88F2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9C47A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1A988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FE6CD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1E2FCE5"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68022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53</w:t>
            </w:r>
          </w:p>
        </w:tc>
        <w:tc>
          <w:tcPr>
            <w:tcW w:w="1803" w:type="dxa"/>
            <w:tcBorders>
              <w:top w:val="nil"/>
              <w:left w:val="nil"/>
              <w:bottom w:val="single" w:sz="4" w:space="0" w:color="auto"/>
              <w:right w:val="single" w:sz="4" w:space="0" w:color="auto"/>
            </w:tcBorders>
            <w:shd w:val="clear" w:color="auto" w:fill="auto"/>
            <w:vAlign w:val="center"/>
            <w:hideMark/>
          </w:tcPr>
          <w:p w14:paraId="2CAFD15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SALVADOR (COCHABAMBA)</w:t>
            </w:r>
          </w:p>
        </w:tc>
        <w:tc>
          <w:tcPr>
            <w:tcW w:w="851" w:type="dxa"/>
            <w:tcBorders>
              <w:top w:val="nil"/>
              <w:left w:val="nil"/>
              <w:bottom w:val="single" w:sz="4" w:space="0" w:color="auto"/>
              <w:right w:val="single" w:sz="4" w:space="0" w:color="auto"/>
            </w:tcBorders>
            <w:shd w:val="clear" w:color="000000" w:fill="FCD5B4"/>
            <w:vAlign w:val="bottom"/>
            <w:hideMark/>
          </w:tcPr>
          <w:p w14:paraId="6FFEBE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ADD96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1D51AC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770EC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23D44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738C8D6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2198D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944DD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39798A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C0CBD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54</w:t>
            </w:r>
          </w:p>
        </w:tc>
        <w:tc>
          <w:tcPr>
            <w:tcW w:w="1803" w:type="dxa"/>
            <w:tcBorders>
              <w:top w:val="nil"/>
              <w:left w:val="nil"/>
              <w:bottom w:val="single" w:sz="4" w:space="0" w:color="auto"/>
              <w:right w:val="single" w:sz="4" w:space="0" w:color="auto"/>
            </w:tcBorders>
            <w:shd w:val="clear" w:color="auto" w:fill="auto"/>
            <w:vAlign w:val="center"/>
            <w:hideMark/>
          </w:tcPr>
          <w:p w14:paraId="4FDC13C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ELENA (SANTA CRUZ)</w:t>
            </w:r>
          </w:p>
        </w:tc>
        <w:tc>
          <w:tcPr>
            <w:tcW w:w="851" w:type="dxa"/>
            <w:tcBorders>
              <w:top w:val="nil"/>
              <w:left w:val="nil"/>
              <w:bottom w:val="single" w:sz="4" w:space="0" w:color="auto"/>
              <w:right w:val="single" w:sz="4" w:space="0" w:color="auto"/>
            </w:tcBorders>
            <w:shd w:val="clear" w:color="000000" w:fill="FCD5B4"/>
            <w:vAlign w:val="bottom"/>
            <w:hideMark/>
          </w:tcPr>
          <w:p w14:paraId="48F0CE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92391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48682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7550F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54FB6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E09211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F4650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77A22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4A0400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9C907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55</w:t>
            </w:r>
          </w:p>
        </w:tc>
        <w:tc>
          <w:tcPr>
            <w:tcW w:w="1803" w:type="dxa"/>
            <w:tcBorders>
              <w:top w:val="nil"/>
              <w:left w:val="nil"/>
              <w:bottom w:val="single" w:sz="4" w:space="0" w:color="auto"/>
              <w:right w:val="single" w:sz="4" w:space="0" w:color="auto"/>
            </w:tcBorders>
            <w:shd w:val="clear" w:color="auto" w:fill="auto"/>
            <w:vAlign w:val="center"/>
            <w:hideMark/>
          </w:tcPr>
          <w:p w14:paraId="402CE89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VIGO (TRINIDAD)</w:t>
            </w:r>
          </w:p>
        </w:tc>
        <w:tc>
          <w:tcPr>
            <w:tcW w:w="851" w:type="dxa"/>
            <w:tcBorders>
              <w:top w:val="nil"/>
              <w:left w:val="nil"/>
              <w:bottom w:val="single" w:sz="4" w:space="0" w:color="auto"/>
              <w:right w:val="single" w:sz="4" w:space="0" w:color="auto"/>
            </w:tcBorders>
            <w:shd w:val="clear" w:color="000000" w:fill="FCD5B4"/>
            <w:vAlign w:val="bottom"/>
            <w:hideMark/>
          </w:tcPr>
          <w:p w14:paraId="15E470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B80C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AC6A3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16F4F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63CD9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676906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3324BC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B90FF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D275A9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2C48E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56</w:t>
            </w:r>
          </w:p>
        </w:tc>
        <w:tc>
          <w:tcPr>
            <w:tcW w:w="1803" w:type="dxa"/>
            <w:tcBorders>
              <w:top w:val="nil"/>
              <w:left w:val="nil"/>
              <w:bottom w:val="single" w:sz="4" w:space="0" w:color="auto"/>
              <w:right w:val="single" w:sz="4" w:space="0" w:color="auto"/>
            </w:tcBorders>
            <w:shd w:val="clear" w:color="auto" w:fill="auto"/>
            <w:vAlign w:val="center"/>
            <w:hideMark/>
          </w:tcPr>
          <w:p w14:paraId="19A4550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SINCHI WARA (POTOSI)</w:t>
            </w:r>
          </w:p>
        </w:tc>
        <w:tc>
          <w:tcPr>
            <w:tcW w:w="851" w:type="dxa"/>
            <w:tcBorders>
              <w:top w:val="nil"/>
              <w:left w:val="nil"/>
              <w:bottom w:val="single" w:sz="4" w:space="0" w:color="auto"/>
              <w:right w:val="single" w:sz="4" w:space="0" w:color="auto"/>
            </w:tcBorders>
            <w:shd w:val="clear" w:color="000000" w:fill="FCD5B4"/>
            <w:vAlign w:val="bottom"/>
            <w:hideMark/>
          </w:tcPr>
          <w:p w14:paraId="505ED7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16F71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B534FD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62B7B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D1E2F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A0565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03C1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719A0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5EEBC52"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9CB9B5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57</w:t>
            </w:r>
          </w:p>
        </w:tc>
        <w:tc>
          <w:tcPr>
            <w:tcW w:w="1803" w:type="dxa"/>
            <w:tcBorders>
              <w:top w:val="nil"/>
              <w:left w:val="nil"/>
              <w:bottom w:val="single" w:sz="4" w:space="0" w:color="auto"/>
              <w:right w:val="single" w:sz="4" w:space="0" w:color="auto"/>
            </w:tcBorders>
            <w:shd w:val="clear" w:color="auto" w:fill="auto"/>
            <w:vAlign w:val="center"/>
            <w:hideMark/>
          </w:tcPr>
          <w:p w14:paraId="63141B5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TIQUIPAYA (COCHABAMBA)</w:t>
            </w:r>
          </w:p>
        </w:tc>
        <w:tc>
          <w:tcPr>
            <w:tcW w:w="851" w:type="dxa"/>
            <w:tcBorders>
              <w:top w:val="nil"/>
              <w:left w:val="nil"/>
              <w:bottom w:val="single" w:sz="4" w:space="0" w:color="auto"/>
              <w:right w:val="single" w:sz="4" w:space="0" w:color="auto"/>
            </w:tcBorders>
            <w:shd w:val="clear" w:color="000000" w:fill="FCD5B4"/>
            <w:vAlign w:val="bottom"/>
            <w:hideMark/>
          </w:tcPr>
          <w:p w14:paraId="1568FF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810E6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69FE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C4312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42DA9C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6D675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69A3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BB265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F2FBE3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2BB77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58</w:t>
            </w:r>
          </w:p>
        </w:tc>
        <w:tc>
          <w:tcPr>
            <w:tcW w:w="1803" w:type="dxa"/>
            <w:tcBorders>
              <w:top w:val="nil"/>
              <w:left w:val="nil"/>
              <w:bottom w:val="single" w:sz="4" w:space="0" w:color="auto"/>
              <w:right w:val="single" w:sz="4" w:space="0" w:color="auto"/>
            </w:tcBorders>
            <w:shd w:val="clear" w:color="auto" w:fill="auto"/>
            <w:vAlign w:val="center"/>
            <w:hideMark/>
          </w:tcPr>
          <w:p w14:paraId="0CE137B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TUTI - TAPACARI (COCHABAMBA)</w:t>
            </w:r>
          </w:p>
        </w:tc>
        <w:tc>
          <w:tcPr>
            <w:tcW w:w="851" w:type="dxa"/>
            <w:tcBorders>
              <w:top w:val="nil"/>
              <w:left w:val="nil"/>
              <w:bottom w:val="single" w:sz="4" w:space="0" w:color="auto"/>
              <w:right w:val="single" w:sz="4" w:space="0" w:color="auto"/>
            </w:tcBorders>
            <w:shd w:val="clear" w:color="000000" w:fill="FCD5B4"/>
            <w:vAlign w:val="bottom"/>
            <w:hideMark/>
          </w:tcPr>
          <w:p w14:paraId="372313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7BFC6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33BB6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D5B7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E6CF2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22A704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C5EFF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37A20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3F7C913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A267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59</w:t>
            </w:r>
          </w:p>
        </w:tc>
        <w:tc>
          <w:tcPr>
            <w:tcW w:w="1803" w:type="dxa"/>
            <w:tcBorders>
              <w:top w:val="nil"/>
              <w:left w:val="nil"/>
              <w:bottom w:val="single" w:sz="4" w:space="0" w:color="auto"/>
              <w:right w:val="single" w:sz="4" w:space="0" w:color="auto"/>
            </w:tcBorders>
            <w:shd w:val="clear" w:color="000000" w:fill="FFFFFF"/>
            <w:vAlign w:val="center"/>
            <w:hideMark/>
          </w:tcPr>
          <w:p w14:paraId="0266BA0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UYUNI (POTOSI)</w:t>
            </w:r>
          </w:p>
        </w:tc>
        <w:tc>
          <w:tcPr>
            <w:tcW w:w="851" w:type="dxa"/>
            <w:tcBorders>
              <w:top w:val="nil"/>
              <w:left w:val="nil"/>
              <w:bottom w:val="single" w:sz="4" w:space="0" w:color="auto"/>
              <w:right w:val="single" w:sz="4" w:space="0" w:color="auto"/>
            </w:tcBorders>
            <w:shd w:val="clear" w:color="000000" w:fill="FCD5B4"/>
            <w:vAlign w:val="bottom"/>
            <w:hideMark/>
          </w:tcPr>
          <w:p w14:paraId="39FC95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0B0C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4F20C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D0F22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EE675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A3C0C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CBCBC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F9B2F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A526CE3"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8DAAB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60</w:t>
            </w:r>
          </w:p>
        </w:tc>
        <w:tc>
          <w:tcPr>
            <w:tcW w:w="1803" w:type="dxa"/>
            <w:tcBorders>
              <w:top w:val="nil"/>
              <w:left w:val="nil"/>
              <w:bottom w:val="single" w:sz="4" w:space="0" w:color="auto"/>
              <w:right w:val="single" w:sz="4" w:space="0" w:color="auto"/>
            </w:tcBorders>
            <w:shd w:val="clear" w:color="auto" w:fill="auto"/>
            <w:vAlign w:val="center"/>
            <w:hideMark/>
          </w:tcPr>
          <w:p w14:paraId="67E5441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VALENCIANI (LA PAZ)</w:t>
            </w:r>
          </w:p>
        </w:tc>
        <w:tc>
          <w:tcPr>
            <w:tcW w:w="851" w:type="dxa"/>
            <w:tcBorders>
              <w:top w:val="nil"/>
              <w:left w:val="nil"/>
              <w:bottom w:val="single" w:sz="4" w:space="0" w:color="auto"/>
              <w:right w:val="single" w:sz="4" w:space="0" w:color="auto"/>
            </w:tcBorders>
            <w:shd w:val="clear" w:color="000000" w:fill="FCD5B4"/>
            <w:vAlign w:val="bottom"/>
            <w:hideMark/>
          </w:tcPr>
          <w:p w14:paraId="617244C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C479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77618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886F6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C9C5C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587FE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D427A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A60B02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EF53D1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727F4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61</w:t>
            </w:r>
          </w:p>
        </w:tc>
        <w:tc>
          <w:tcPr>
            <w:tcW w:w="1803" w:type="dxa"/>
            <w:tcBorders>
              <w:top w:val="nil"/>
              <w:left w:val="nil"/>
              <w:bottom w:val="single" w:sz="4" w:space="0" w:color="auto"/>
              <w:right w:val="single" w:sz="4" w:space="0" w:color="auto"/>
            </w:tcBorders>
            <w:shd w:val="clear" w:color="auto" w:fill="auto"/>
            <w:vAlign w:val="center"/>
            <w:hideMark/>
          </w:tcPr>
          <w:p w14:paraId="02CBF5F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VALPARAÍSO (PANDO)</w:t>
            </w:r>
          </w:p>
        </w:tc>
        <w:tc>
          <w:tcPr>
            <w:tcW w:w="851" w:type="dxa"/>
            <w:tcBorders>
              <w:top w:val="nil"/>
              <w:left w:val="nil"/>
              <w:bottom w:val="single" w:sz="4" w:space="0" w:color="auto"/>
              <w:right w:val="single" w:sz="4" w:space="0" w:color="auto"/>
            </w:tcBorders>
            <w:shd w:val="clear" w:color="000000" w:fill="FCD5B4"/>
            <w:vAlign w:val="bottom"/>
            <w:hideMark/>
          </w:tcPr>
          <w:p w14:paraId="65A7D5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2C4E7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6FA33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78AC5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1BD27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0A217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56398D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8EC5E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7E2EB15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1366A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62</w:t>
            </w:r>
          </w:p>
        </w:tc>
        <w:tc>
          <w:tcPr>
            <w:tcW w:w="1803" w:type="dxa"/>
            <w:tcBorders>
              <w:top w:val="nil"/>
              <w:left w:val="nil"/>
              <w:bottom w:val="single" w:sz="4" w:space="0" w:color="auto"/>
              <w:right w:val="single" w:sz="4" w:space="0" w:color="auto"/>
            </w:tcBorders>
            <w:shd w:val="clear" w:color="auto" w:fill="auto"/>
            <w:vAlign w:val="center"/>
            <w:hideMark/>
          </w:tcPr>
          <w:p w14:paraId="5F9B29A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VILLA AMAZÓNICA (PANDO)</w:t>
            </w:r>
          </w:p>
        </w:tc>
        <w:tc>
          <w:tcPr>
            <w:tcW w:w="851" w:type="dxa"/>
            <w:tcBorders>
              <w:top w:val="nil"/>
              <w:left w:val="nil"/>
              <w:bottom w:val="single" w:sz="4" w:space="0" w:color="auto"/>
              <w:right w:val="single" w:sz="4" w:space="0" w:color="auto"/>
            </w:tcBorders>
            <w:shd w:val="clear" w:color="000000" w:fill="FCD5B4"/>
            <w:vAlign w:val="bottom"/>
            <w:hideMark/>
          </w:tcPr>
          <w:p w14:paraId="5E9AE5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75EAD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620C9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2ED523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578F3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1C1DCE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E931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B6289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406C5D8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0566F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63</w:t>
            </w:r>
          </w:p>
        </w:tc>
        <w:tc>
          <w:tcPr>
            <w:tcW w:w="1803" w:type="dxa"/>
            <w:tcBorders>
              <w:top w:val="nil"/>
              <w:left w:val="nil"/>
              <w:bottom w:val="single" w:sz="4" w:space="0" w:color="auto"/>
              <w:right w:val="single" w:sz="4" w:space="0" w:color="auto"/>
            </w:tcBorders>
            <w:shd w:val="clear" w:color="auto" w:fill="auto"/>
            <w:vAlign w:val="center"/>
            <w:hideMark/>
          </w:tcPr>
          <w:p w14:paraId="6F0D29C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VILLA TUNARI (COCHABAMBA)</w:t>
            </w:r>
          </w:p>
        </w:tc>
        <w:tc>
          <w:tcPr>
            <w:tcW w:w="851" w:type="dxa"/>
            <w:tcBorders>
              <w:top w:val="nil"/>
              <w:left w:val="nil"/>
              <w:bottom w:val="single" w:sz="4" w:space="0" w:color="auto"/>
              <w:right w:val="single" w:sz="4" w:space="0" w:color="auto"/>
            </w:tcBorders>
            <w:shd w:val="clear" w:color="000000" w:fill="FCD5B4"/>
            <w:vAlign w:val="bottom"/>
            <w:hideMark/>
          </w:tcPr>
          <w:p w14:paraId="67078F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822B3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643C42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0C878C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5CDA8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DD789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0D08D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D188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6242AA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84D9F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64</w:t>
            </w:r>
          </w:p>
        </w:tc>
        <w:tc>
          <w:tcPr>
            <w:tcW w:w="1803" w:type="dxa"/>
            <w:tcBorders>
              <w:top w:val="nil"/>
              <w:left w:val="nil"/>
              <w:bottom w:val="single" w:sz="4" w:space="0" w:color="auto"/>
              <w:right w:val="single" w:sz="4" w:space="0" w:color="auto"/>
            </w:tcBorders>
            <w:shd w:val="clear" w:color="000000" w:fill="FFFFFF"/>
            <w:vAlign w:val="center"/>
            <w:hideMark/>
          </w:tcPr>
          <w:p w14:paraId="74E9CA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VILLAMONTES </w:t>
            </w:r>
          </w:p>
        </w:tc>
        <w:tc>
          <w:tcPr>
            <w:tcW w:w="851" w:type="dxa"/>
            <w:tcBorders>
              <w:top w:val="nil"/>
              <w:left w:val="nil"/>
              <w:bottom w:val="single" w:sz="4" w:space="0" w:color="auto"/>
              <w:right w:val="single" w:sz="4" w:space="0" w:color="auto"/>
            </w:tcBorders>
            <w:shd w:val="clear" w:color="000000" w:fill="FCD5B4"/>
            <w:vAlign w:val="bottom"/>
            <w:hideMark/>
          </w:tcPr>
          <w:p w14:paraId="481308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495C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2786C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0E06A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C6522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EE0E3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47DAA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40EC83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AB5198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485B4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65</w:t>
            </w:r>
          </w:p>
        </w:tc>
        <w:tc>
          <w:tcPr>
            <w:tcW w:w="1803" w:type="dxa"/>
            <w:tcBorders>
              <w:top w:val="nil"/>
              <w:left w:val="nil"/>
              <w:bottom w:val="single" w:sz="4" w:space="0" w:color="auto"/>
              <w:right w:val="single" w:sz="4" w:space="0" w:color="auto"/>
            </w:tcBorders>
            <w:shd w:val="clear" w:color="000000" w:fill="FFFFFF"/>
            <w:vAlign w:val="center"/>
            <w:hideMark/>
          </w:tcPr>
          <w:p w14:paraId="086C0AD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VALLE GRANDE </w:t>
            </w:r>
          </w:p>
        </w:tc>
        <w:tc>
          <w:tcPr>
            <w:tcW w:w="851" w:type="dxa"/>
            <w:tcBorders>
              <w:top w:val="nil"/>
              <w:left w:val="nil"/>
              <w:bottom w:val="single" w:sz="4" w:space="0" w:color="auto"/>
              <w:right w:val="single" w:sz="4" w:space="0" w:color="auto"/>
            </w:tcBorders>
            <w:shd w:val="clear" w:color="000000" w:fill="FCD5B4"/>
            <w:vAlign w:val="bottom"/>
            <w:hideMark/>
          </w:tcPr>
          <w:p w14:paraId="33E8CBD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4E113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9AF73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ADBC0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B61F3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47D9A3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35C6B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BA3EC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3EBBC0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0A15C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66</w:t>
            </w:r>
          </w:p>
        </w:tc>
        <w:tc>
          <w:tcPr>
            <w:tcW w:w="1803" w:type="dxa"/>
            <w:tcBorders>
              <w:top w:val="nil"/>
              <w:left w:val="nil"/>
              <w:bottom w:val="single" w:sz="4" w:space="0" w:color="auto"/>
              <w:right w:val="single" w:sz="4" w:space="0" w:color="auto"/>
            </w:tcBorders>
            <w:shd w:val="clear" w:color="auto" w:fill="auto"/>
            <w:vAlign w:val="center"/>
            <w:hideMark/>
          </w:tcPr>
          <w:p w14:paraId="495C3DD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WARNES (STC)</w:t>
            </w:r>
          </w:p>
        </w:tc>
        <w:tc>
          <w:tcPr>
            <w:tcW w:w="851" w:type="dxa"/>
            <w:tcBorders>
              <w:top w:val="nil"/>
              <w:left w:val="nil"/>
              <w:bottom w:val="single" w:sz="4" w:space="0" w:color="auto"/>
              <w:right w:val="single" w:sz="4" w:space="0" w:color="auto"/>
            </w:tcBorders>
            <w:shd w:val="clear" w:color="000000" w:fill="FCD5B4"/>
            <w:vAlign w:val="bottom"/>
            <w:hideMark/>
          </w:tcPr>
          <w:p w14:paraId="72BE3F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7A430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0EE92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B757D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5C80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8A84E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BE8D7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EA9D2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DBE78C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59A00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67</w:t>
            </w:r>
          </w:p>
        </w:tc>
        <w:tc>
          <w:tcPr>
            <w:tcW w:w="1803" w:type="dxa"/>
            <w:tcBorders>
              <w:top w:val="nil"/>
              <w:left w:val="nil"/>
              <w:bottom w:val="single" w:sz="4" w:space="0" w:color="auto"/>
              <w:right w:val="single" w:sz="4" w:space="0" w:color="auto"/>
            </w:tcBorders>
            <w:shd w:val="clear" w:color="auto" w:fill="auto"/>
            <w:vAlign w:val="center"/>
            <w:hideMark/>
          </w:tcPr>
          <w:p w14:paraId="4006E80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COCHABAMBA</w:t>
            </w:r>
          </w:p>
        </w:tc>
        <w:tc>
          <w:tcPr>
            <w:tcW w:w="851" w:type="dxa"/>
            <w:tcBorders>
              <w:top w:val="nil"/>
              <w:left w:val="nil"/>
              <w:bottom w:val="single" w:sz="4" w:space="0" w:color="auto"/>
              <w:right w:val="single" w:sz="4" w:space="0" w:color="auto"/>
            </w:tcBorders>
            <w:shd w:val="clear" w:color="000000" w:fill="FCD5B4"/>
            <w:vAlign w:val="bottom"/>
            <w:hideMark/>
          </w:tcPr>
          <w:p w14:paraId="63FFB7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2E64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2D2E1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F1B81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D4C7C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A4219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4CDFAC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D1A1C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6D33517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F2CE4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68</w:t>
            </w:r>
          </w:p>
        </w:tc>
        <w:tc>
          <w:tcPr>
            <w:tcW w:w="1803" w:type="dxa"/>
            <w:tcBorders>
              <w:top w:val="nil"/>
              <w:left w:val="nil"/>
              <w:bottom w:val="single" w:sz="4" w:space="0" w:color="auto"/>
              <w:right w:val="single" w:sz="4" w:space="0" w:color="auto"/>
            </w:tcBorders>
            <w:shd w:val="clear" w:color="auto" w:fill="auto"/>
            <w:vAlign w:val="center"/>
            <w:hideMark/>
          </w:tcPr>
          <w:p w14:paraId="283D69A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ORURO</w:t>
            </w:r>
          </w:p>
        </w:tc>
        <w:tc>
          <w:tcPr>
            <w:tcW w:w="851" w:type="dxa"/>
            <w:tcBorders>
              <w:top w:val="nil"/>
              <w:left w:val="nil"/>
              <w:bottom w:val="single" w:sz="4" w:space="0" w:color="auto"/>
              <w:right w:val="single" w:sz="4" w:space="0" w:color="auto"/>
            </w:tcBorders>
            <w:shd w:val="clear" w:color="000000" w:fill="FCD5B4"/>
            <w:vAlign w:val="bottom"/>
            <w:hideMark/>
          </w:tcPr>
          <w:p w14:paraId="570B15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F57817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B0DD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6CD3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30431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02D905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ABF54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90919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0B83BE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4CA06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69</w:t>
            </w:r>
          </w:p>
        </w:tc>
        <w:tc>
          <w:tcPr>
            <w:tcW w:w="1803" w:type="dxa"/>
            <w:tcBorders>
              <w:top w:val="nil"/>
              <w:left w:val="nil"/>
              <w:bottom w:val="single" w:sz="4" w:space="0" w:color="auto"/>
              <w:right w:val="single" w:sz="4" w:space="0" w:color="auto"/>
            </w:tcBorders>
            <w:shd w:val="clear" w:color="auto" w:fill="auto"/>
            <w:vAlign w:val="center"/>
            <w:hideMark/>
          </w:tcPr>
          <w:p w14:paraId="35661BC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PTO. SUÁREZ A SUCRE</w:t>
            </w:r>
          </w:p>
        </w:tc>
        <w:tc>
          <w:tcPr>
            <w:tcW w:w="851" w:type="dxa"/>
            <w:tcBorders>
              <w:top w:val="nil"/>
              <w:left w:val="nil"/>
              <w:bottom w:val="single" w:sz="4" w:space="0" w:color="auto"/>
              <w:right w:val="single" w:sz="4" w:space="0" w:color="auto"/>
            </w:tcBorders>
            <w:shd w:val="clear" w:color="000000" w:fill="FCD5B4"/>
            <w:vAlign w:val="bottom"/>
            <w:hideMark/>
          </w:tcPr>
          <w:p w14:paraId="29439A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1993C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EA351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A8684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918C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noWrap/>
            <w:vAlign w:val="bottom"/>
            <w:hideMark/>
          </w:tcPr>
          <w:p w14:paraId="3BB6B0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A9E20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F490E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F818B2C"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6DF09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70</w:t>
            </w:r>
          </w:p>
        </w:tc>
        <w:tc>
          <w:tcPr>
            <w:tcW w:w="1803" w:type="dxa"/>
            <w:tcBorders>
              <w:top w:val="nil"/>
              <w:left w:val="nil"/>
              <w:bottom w:val="single" w:sz="4" w:space="0" w:color="auto"/>
              <w:right w:val="single" w:sz="4" w:space="0" w:color="auto"/>
            </w:tcBorders>
            <w:shd w:val="clear" w:color="000000" w:fill="FFFFFF"/>
            <w:vAlign w:val="center"/>
            <w:hideMark/>
          </w:tcPr>
          <w:p w14:paraId="6577766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PUERTO SUÁREZ</w:t>
            </w:r>
          </w:p>
        </w:tc>
        <w:tc>
          <w:tcPr>
            <w:tcW w:w="851" w:type="dxa"/>
            <w:tcBorders>
              <w:top w:val="nil"/>
              <w:left w:val="nil"/>
              <w:bottom w:val="single" w:sz="4" w:space="0" w:color="auto"/>
              <w:right w:val="single" w:sz="4" w:space="0" w:color="auto"/>
            </w:tcBorders>
            <w:shd w:val="clear" w:color="000000" w:fill="FCD5B4"/>
            <w:vAlign w:val="bottom"/>
            <w:hideMark/>
          </w:tcPr>
          <w:p w14:paraId="33060E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A6E0B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AAB6D8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D96CD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D51F8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CB90B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2064B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7EF4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9D241C1"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7C514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71</w:t>
            </w:r>
          </w:p>
        </w:tc>
        <w:tc>
          <w:tcPr>
            <w:tcW w:w="1803" w:type="dxa"/>
            <w:tcBorders>
              <w:top w:val="nil"/>
              <w:left w:val="nil"/>
              <w:bottom w:val="single" w:sz="4" w:space="0" w:color="auto"/>
              <w:right w:val="single" w:sz="4" w:space="0" w:color="auto"/>
            </w:tcBorders>
            <w:shd w:val="clear" w:color="000000" w:fill="FFFFFF"/>
            <w:vAlign w:val="center"/>
            <w:hideMark/>
          </w:tcPr>
          <w:p w14:paraId="4EA4635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YAPACANI </w:t>
            </w:r>
          </w:p>
        </w:tc>
        <w:tc>
          <w:tcPr>
            <w:tcW w:w="851" w:type="dxa"/>
            <w:tcBorders>
              <w:top w:val="nil"/>
              <w:left w:val="nil"/>
              <w:bottom w:val="single" w:sz="4" w:space="0" w:color="auto"/>
              <w:right w:val="single" w:sz="4" w:space="0" w:color="auto"/>
            </w:tcBorders>
            <w:shd w:val="clear" w:color="000000" w:fill="FCD5B4"/>
            <w:vAlign w:val="bottom"/>
            <w:hideMark/>
          </w:tcPr>
          <w:p w14:paraId="138485C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E0E11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CBB36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5200F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A0188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7E49F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8CA9EA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03419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0C6BF1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23161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72</w:t>
            </w:r>
          </w:p>
        </w:tc>
        <w:tc>
          <w:tcPr>
            <w:tcW w:w="1803" w:type="dxa"/>
            <w:tcBorders>
              <w:top w:val="nil"/>
              <w:left w:val="nil"/>
              <w:bottom w:val="single" w:sz="4" w:space="0" w:color="auto"/>
              <w:right w:val="single" w:sz="4" w:space="0" w:color="auto"/>
            </w:tcBorders>
            <w:shd w:val="clear" w:color="000000" w:fill="FFFFFF"/>
            <w:vAlign w:val="center"/>
            <w:hideMark/>
          </w:tcPr>
          <w:p w14:paraId="6B7A3EA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IVIRGARZAMA (COCHABAMBA)</w:t>
            </w:r>
          </w:p>
        </w:tc>
        <w:tc>
          <w:tcPr>
            <w:tcW w:w="851" w:type="dxa"/>
            <w:tcBorders>
              <w:top w:val="nil"/>
              <w:left w:val="nil"/>
              <w:bottom w:val="single" w:sz="4" w:space="0" w:color="auto"/>
              <w:right w:val="single" w:sz="4" w:space="0" w:color="auto"/>
            </w:tcBorders>
            <w:shd w:val="clear" w:color="000000" w:fill="FCD5B4"/>
            <w:vAlign w:val="bottom"/>
            <w:hideMark/>
          </w:tcPr>
          <w:p w14:paraId="4BC1F0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A3126C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AA9FF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6AD76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7A6BF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31026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D9064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76535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C4AF40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39DED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73</w:t>
            </w:r>
          </w:p>
        </w:tc>
        <w:tc>
          <w:tcPr>
            <w:tcW w:w="1803" w:type="dxa"/>
            <w:tcBorders>
              <w:top w:val="nil"/>
              <w:left w:val="nil"/>
              <w:bottom w:val="single" w:sz="4" w:space="0" w:color="auto"/>
              <w:right w:val="single" w:sz="4" w:space="0" w:color="auto"/>
            </w:tcBorders>
            <w:shd w:val="clear" w:color="000000" w:fill="FFFFFF"/>
            <w:vAlign w:val="center"/>
            <w:hideMark/>
          </w:tcPr>
          <w:p w14:paraId="0CB1571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SHINAHOTA (COCHABAMBA)</w:t>
            </w:r>
          </w:p>
        </w:tc>
        <w:tc>
          <w:tcPr>
            <w:tcW w:w="851" w:type="dxa"/>
            <w:tcBorders>
              <w:top w:val="nil"/>
              <w:left w:val="nil"/>
              <w:bottom w:val="single" w:sz="4" w:space="0" w:color="auto"/>
              <w:right w:val="single" w:sz="4" w:space="0" w:color="auto"/>
            </w:tcBorders>
            <w:shd w:val="clear" w:color="000000" w:fill="FCD5B4"/>
            <w:vAlign w:val="bottom"/>
            <w:hideMark/>
          </w:tcPr>
          <w:p w14:paraId="0A6794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2AA90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2470A8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107E39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6B1DC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057EA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67C6A0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A1254C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40CC53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28101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74</w:t>
            </w:r>
          </w:p>
        </w:tc>
        <w:tc>
          <w:tcPr>
            <w:tcW w:w="1803" w:type="dxa"/>
            <w:tcBorders>
              <w:top w:val="nil"/>
              <w:left w:val="nil"/>
              <w:bottom w:val="single" w:sz="4" w:space="0" w:color="auto"/>
              <w:right w:val="single" w:sz="4" w:space="0" w:color="auto"/>
            </w:tcBorders>
            <w:shd w:val="clear" w:color="000000" w:fill="FFFFFF"/>
            <w:vAlign w:val="center"/>
            <w:hideMark/>
          </w:tcPr>
          <w:p w14:paraId="4A2CB54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ENTRE RIOS (COCHABAMBA)</w:t>
            </w:r>
          </w:p>
        </w:tc>
        <w:tc>
          <w:tcPr>
            <w:tcW w:w="851" w:type="dxa"/>
            <w:tcBorders>
              <w:top w:val="nil"/>
              <w:left w:val="nil"/>
              <w:bottom w:val="single" w:sz="4" w:space="0" w:color="auto"/>
              <w:right w:val="single" w:sz="4" w:space="0" w:color="auto"/>
            </w:tcBorders>
            <w:shd w:val="clear" w:color="000000" w:fill="FCD5B4"/>
            <w:vAlign w:val="bottom"/>
            <w:hideMark/>
          </w:tcPr>
          <w:p w14:paraId="303279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B7192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F0EE1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8EE5F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BD9E1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0BDAF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80ED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CC9C8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287D21F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8F57ED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75</w:t>
            </w:r>
          </w:p>
        </w:tc>
        <w:tc>
          <w:tcPr>
            <w:tcW w:w="1803" w:type="dxa"/>
            <w:tcBorders>
              <w:top w:val="nil"/>
              <w:left w:val="nil"/>
              <w:bottom w:val="single" w:sz="4" w:space="0" w:color="auto"/>
              <w:right w:val="single" w:sz="4" w:space="0" w:color="auto"/>
            </w:tcBorders>
            <w:shd w:val="clear" w:color="000000" w:fill="FFFFFF"/>
            <w:vAlign w:val="center"/>
            <w:hideMark/>
          </w:tcPr>
          <w:p w14:paraId="2D0F744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ROBORE (SANTA CRUZ)</w:t>
            </w:r>
          </w:p>
        </w:tc>
        <w:tc>
          <w:tcPr>
            <w:tcW w:w="851" w:type="dxa"/>
            <w:tcBorders>
              <w:top w:val="nil"/>
              <w:left w:val="nil"/>
              <w:bottom w:val="single" w:sz="4" w:space="0" w:color="auto"/>
              <w:right w:val="single" w:sz="4" w:space="0" w:color="auto"/>
            </w:tcBorders>
            <w:shd w:val="clear" w:color="000000" w:fill="FCD5B4"/>
            <w:vAlign w:val="bottom"/>
            <w:hideMark/>
          </w:tcPr>
          <w:p w14:paraId="44ED1C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76EA1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A2ED5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1C710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CD0FE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8BF71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370458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5285C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495BFA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38D57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76</w:t>
            </w:r>
          </w:p>
        </w:tc>
        <w:tc>
          <w:tcPr>
            <w:tcW w:w="1803" w:type="dxa"/>
            <w:tcBorders>
              <w:top w:val="nil"/>
              <w:left w:val="nil"/>
              <w:bottom w:val="single" w:sz="8" w:space="0" w:color="auto"/>
              <w:right w:val="single" w:sz="8" w:space="0" w:color="auto"/>
            </w:tcBorders>
            <w:shd w:val="clear" w:color="auto" w:fill="auto"/>
            <w:noWrap/>
            <w:vAlign w:val="bottom"/>
            <w:hideMark/>
          </w:tcPr>
          <w:p w14:paraId="40590D8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Ascención de Guarayos</w:t>
            </w:r>
          </w:p>
        </w:tc>
        <w:tc>
          <w:tcPr>
            <w:tcW w:w="851" w:type="dxa"/>
            <w:tcBorders>
              <w:top w:val="nil"/>
              <w:left w:val="nil"/>
              <w:bottom w:val="single" w:sz="4" w:space="0" w:color="auto"/>
              <w:right w:val="single" w:sz="4" w:space="0" w:color="auto"/>
            </w:tcBorders>
            <w:shd w:val="clear" w:color="000000" w:fill="FCD5B4"/>
            <w:vAlign w:val="bottom"/>
            <w:hideMark/>
          </w:tcPr>
          <w:p w14:paraId="33683D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10EE1D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2FB63E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346A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2E601A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CDAE9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52FED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ABB75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2048420"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FE736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77</w:t>
            </w:r>
          </w:p>
        </w:tc>
        <w:tc>
          <w:tcPr>
            <w:tcW w:w="1803" w:type="dxa"/>
            <w:tcBorders>
              <w:top w:val="nil"/>
              <w:left w:val="nil"/>
              <w:bottom w:val="single" w:sz="8" w:space="0" w:color="auto"/>
              <w:right w:val="single" w:sz="8" w:space="0" w:color="auto"/>
            </w:tcBorders>
            <w:shd w:val="clear" w:color="auto" w:fill="auto"/>
            <w:noWrap/>
            <w:vAlign w:val="bottom"/>
            <w:hideMark/>
          </w:tcPr>
          <w:p w14:paraId="4417210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Buena Vista</w:t>
            </w:r>
          </w:p>
        </w:tc>
        <w:tc>
          <w:tcPr>
            <w:tcW w:w="851" w:type="dxa"/>
            <w:tcBorders>
              <w:top w:val="nil"/>
              <w:left w:val="nil"/>
              <w:bottom w:val="single" w:sz="4" w:space="0" w:color="auto"/>
              <w:right w:val="single" w:sz="4" w:space="0" w:color="auto"/>
            </w:tcBorders>
            <w:shd w:val="clear" w:color="000000" w:fill="FCD5B4"/>
            <w:vAlign w:val="bottom"/>
            <w:hideMark/>
          </w:tcPr>
          <w:p w14:paraId="465A4B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11ADDE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EBFA60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950725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E3E74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CFDB7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C6264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5B093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790765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24D95A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78</w:t>
            </w:r>
          </w:p>
        </w:tc>
        <w:tc>
          <w:tcPr>
            <w:tcW w:w="1803" w:type="dxa"/>
            <w:tcBorders>
              <w:top w:val="nil"/>
              <w:left w:val="nil"/>
              <w:bottom w:val="single" w:sz="8" w:space="0" w:color="auto"/>
              <w:right w:val="single" w:sz="8" w:space="0" w:color="auto"/>
            </w:tcBorders>
            <w:shd w:val="clear" w:color="auto" w:fill="auto"/>
            <w:noWrap/>
            <w:vAlign w:val="bottom"/>
            <w:hideMark/>
          </w:tcPr>
          <w:p w14:paraId="3572A28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Charagua</w:t>
            </w:r>
          </w:p>
        </w:tc>
        <w:tc>
          <w:tcPr>
            <w:tcW w:w="851" w:type="dxa"/>
            <w:tcBorders>
              <w:top w:val="nil"/>
              <w:left w:val="nil"/>
              <w:bottom w:val="single" w:sz="4" w:space="0" w:color="auto"/>
              <w:right w:val="single" w:sz="4" w:space="0" w:color="auto"/>
            </w:tcBorders>
            <w:shd w:val="clear" w:color="000000" w:fill="FCD5B4"/>
            <w:vAlign w:val="bottom"/>
            <w:hideMark/>
          </w:tcPr>
          <w:p w14:paraId="09D0CD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A77389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AC292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56917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BC86C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30A0A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331E89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CB42F8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5CCA6ED"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C188A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79</w:t>
            </w:r>
          </w:p>
        </w:tc>
        <w:tc>
          <w:tcPr>
            <w:tcW w:w="1803" w:type="dxa"/>
            <w:tcBorders>
              <w:top w:val="nil"/>
              <w:left w:val="nil"/>
              <w:bottom w:val="single" w:sz="8" w:space="0" w:color="auto"/>
              <w:right w:val="single" w:sz="8" w:space="0" w:color="auto"/>
            </w:tcBorders>
            <w:shd w:val="clear" w:color="auto" w:fill="auto"/>
            <w:noWrap/>
            <w:vAlign w:val="bottom"/>
            <w:hideMark/>
          </w:tcPr>
          <w:p w14:paraId="7481432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Comarapa</w:t>
            </w:r>
          </w:p>
        </w:tc>
        <w:tc>
          <w:tcPr>
            <w:tcW w:w="851" w:type="dxa"/>
            <w:tcBorders>
              <w:top w:val="nil"/>
              <w:left w:val="nil"/>
              <w:bottom w:val="single" w:sz="4" w:space="0" w:color="auto"/>
              <w:right w:val="single" w:sz="4" w:space="0" w:color="auto"/>
            </w:tcBorders>
            <w:shd w:val="clear" w:color="000000" w:fill="FCD5B4"/>
            <w:vAlign w:val="bottom"/>
            <w:hideMark/>
          </w:tcPr>
          <w:p w14:paraId="1DF993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AA5CD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DA82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C57F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5A97B4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51EA6E0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98B5D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28FE8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5C921F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72CB2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80</w:t>
            </w:r>
          </w:p>
        </w:tc>
        <w:tc>
          <w:tcPr>
            <w:tcW w:w="1803" w:type="dxa"/>
            <w:tcBorders>
              <w:top w:val="nil"/>
              <w:left w:val="nil"/>
              <w:bottom w:val="single" w:sz="8" w:space="0" w:color="auto"/>
              <w:right w:val="single" w:sz="8" w:space="0" w:color="auto"/>
            </w:tcBorders>
            <w:shd w:val="clear" w:color="auto" w:fill="auto"/>
            <w:noWrap/>
            <w:vAlign w:val="bottom"/>
            <w:hideMark/>
          </w:tcPr>
          <w:p w14:paraId="68BE5CF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Concepción</w:t>
            </w:r>
          </w:p>
        </w:tc>
        <w:tc>
          <w:tcPr>
            <w:tcW w:w="851" w:type="dxa"/>
            <w:tcBorders>
              <w:top w:val="nil"/>
              <w:left w:val="nil"/>
              <w:bottom w:val="single" w:sz="4" w:space="0" w:color="auto"/>
              <w:right w:val="single" w:sz="4" w:space="0" w:color="auto"/>
            </w:tcBorders>
            <w:shd w:val="clear" w:color="000000" w:fill="FCD5B4"/>
            <w:vAlign w:val="bottom"/>
            <w:hideMark/>
          </w:tcPr>
          <w:p w14:paraId="6A027B2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C3A685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67C0E8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EA956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7164BF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41147F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A72DD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3A46B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F64BF9F"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029EA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81</w:t>
            </w:r>
          </w:p>
        </w:tc>
        <w:tc>
          <w:tcPr>
            <w:tcW w:w="1803" w:type="dxa"/>
            <w:tcBorders>
              <w:top w:val="nil"/>
              <w:left w:val="nil"/>
              <w:bottom w:val="single" w:sz="8" w:space="0" w:color="auto"/>
              <w:right w:val="single" w:sz="8" w:space="0" w:color="auto"/>
            </w:tcBorders>
            <w:shd w:val="clear" w:color="auto" w:fill="auto"/>
            <w:noWrap/>
            <w:vAlign w:val="bottom"/>
            <w:hideMark/>
          </w:tcPr>
          <w:p w14:paraId="7320EED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Cotoca</w:t>
            </w:r>
          </w:p>
        </w:tc>
        <w:tc>
          <w:tcPr>
            <w:tcW w:w="851" w:type="dxa"/>
            <w:tcBorders>
              <w:top w:val="nil"/>
              <w:left w:val="nil"/>
              <w:bottom w:val="single" w:sz="4" w:space="0" w:color="auto"/>
              <w:right w:val="single" w:sz="4" w:space="0" w:color="auto"/>
            </w:tcBorders>
            <w:shd w:val="clear" w:color="000000" w:fill="FCD5B4"/>
            <w:vAlign w:val="bottom"/>
            <w:hideMark/>
          </w:tcPr>
          <w:p w14:paraId="5178B0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E0FC1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75A1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4B5D9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F5492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A73DD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A0F17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00809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37C5CF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71801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82</w:t>
            </w:r>
          </w:p>
        </w:tc>
        <w:tc>
          <w:tcPr>
            <w:tcW w:w="1803" w:type="dxa"/>
            <w:tcBorders>
              <w:top w:val="nil"/>
              <w:left w:val="nil"/>
              <w:bottom w:val="single" w:sz="8" w:space="0" w:color="auto"/>
              <w:right w:val="single" w:sz="8" w:space="0" w:color="auto"/>
            </w:tcBorders>
            <w:shd w:val="clear" w:color="auto" w:fill="auto"/>
            <w:noWrap/>
            <w:vAlign w:val="bottom"/>
            <w:hideMark/>
          </w:tcPr>
          <w:p w14:paraId="5EFD0FB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Cuatro Cañadas</w:t>
            </w:r>
          </w:p>
        </w:tc>
        <w:tc>
          <w:tcPr>
            <w:tcW w:w="851" w:type="dxa"/>
            <w:tcBorders>
              <w:top w:val="nil"/>
              <w:left w:val="nil"/>
              <w:bottom w:val="single" w:sz="4" w:space="0" w:color="auto"/>
              <w:right w:val="single" w:sz="4" w:space="0" w:color="auto"/>
            </w:tcBorders>
            <w:shd w:val="clear" w:color="000000" w:fill="FCD5B4"/>
            <w:vAlign w:val="bottom"/>
            <w:hideMark/>
          </w:tcPr>
          <w:p w14:paraId="2D51B9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335495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EFDE1E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CCFA0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44C28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8AA9D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46EB1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5AEF1B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0CA1807"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50734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83</w:t>
            </w:r>
          </w:p>
        </w:tc>
        <w:tc>
          <w:tcPr>
            <w:tcW w:w="1803" w:type="dxa"/>
            <w:tcBorders>
              <w:top w:val="nil"/>
              <w:left w:val="nil"/>
              <w:bottom w:val="single" w:sz="8" w:space="0" w:color="auto"/>
              <w:right w:val="single" w:sz="8" w:space="0" w:color="auto"/>
            </w:tcBorders>
            <w:shd w:val="clear" w:color="auto" w:fill="auto"/>
            <w:noWrap/>
            <w:vAlign w:val="bottom"/>
            <w:hideMark/>
          </w:tcPr>
          <w:p w14:paraId="5084DB6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Torno</w:t>
            </w:r>
          </w:p>
        </w:tc>
        <w:tc>
          <w:tcPr>
            <w:tcW w:w="851" w:type="dxa"/>
            <w:tcBorders>
              <w:top w:val="nil"/>
              <w:left w:val="nil"/>
              <w:bottom w:val="single" w:sz="4" w:space="0" w:color="auto"/>
              <w:right w:val="single" w:sz="4" w:space="0" w:color="auto"/>
            </w:tcBorders>
            <w:shd w:val="clear" w:color="000000" w:fill="FCD5B4"/>
            <w:vAlign w:val="bottom"/>
            <w:hideMark/>
          </w:tcPr>
          <w:p w14:paraId="13E1F0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DDB43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FB8EB0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1E26F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3CAAC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156D5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4B4D790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297D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F441E89"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54087F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84</w:t>
            </w:r>
          </w:p>
        </w:tc>
        <w:tc>
          <w:tcPr>
            <w:tcW w:w="1803" w:type="dxa"/>
            <w:tcBorders>
              <w:top w:val="nil"/>
              <w:left w:val="nil"/>
              <w:bottom w:val="single" w:sz="8" w:space="0" w:color="auto"/>
              <w:right w:val="single" w:sz="8" w:space="0" w:color="auto"/>
            </w:tcBorders>
            <w:shd w:val="clear" w:color="auto" w:fill="auto"/>
            <w:noWrap/>
            <w:vAlign w:val="bottom"/>
            <w:hideMark/>
          </w:tcPr>
          <w:p w14:paraId="6521DBC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Negros</w:t>
            </w:r>
          </w:p>
        </w:tc>
        <w:tc>
          <w:tcPr>
            <w:tcW w:w="851" w:type="dxa"/>
            <w:tcBorders>
              <w:top w:val="nil"/>
              <w:left w:val="nil"/>
              <w:bottom w:val="single" w:sz="4" w:space="0" w:color="auto"/>
              <w:right w:val="single" w:sz="4" w:space="0" w:color="auto"/>
            </w:tcBorders>
            <w:shd w:val="clear" w:color="000000" w:fill="FCD5B4"/>
            <w:vAlign w:val="bottom"/>
            <w:hideMark/>
          </w:tcPr>
          <w:p w14:paraId="5EF952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D3B1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417A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41471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0F5B61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FA92A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7D69E2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F7D91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CE1FA2B"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35466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85</w:t>
            </w:r>
          </w:p>
        </w:tc>
        <w:tc>
          <w:tcPr>
            <w:tcW w:w="1803" w:type="dxa"/>
            <w:tcBorders>
              <w:top w:val="nil"/>
              <w:left w:val="nil"/>
              <w:bottom w:val="single" w:sz="8" w:space="0" w:color="auto"/>
              <w:right w:val="single" w:sz="8" w:space="0" w:color="auto"/>
            </w:tcBorders>
            <w:shd w:val="clear" w:color="auto" w:fill="auto"/>
            <w:noWrap/>
            <w:vAlign w:val="bottom"/>
            <w:hideMark/>
          </w:tcPr>
          <w:p w14:paraId="77F4E7D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Troncos</w:t>
            </w:r>
          </w:p>
        </w:tc>
        <w:tc>
          <w:tcPr>
            <w:tcW w:w="851" w:type="dxa"/>
            <w:tcBorders>
              <w:top w:val="nil"/>
              <w:left w:val="nil"/>
              <w:bottom w:val="single" w:sz="4" w:space="0" w:color="auto"/>
              <w:right w:val="single" w:sz="4" w:space="0" w:color="auto"/>
            </w:tcBorders>
            <w:shd w:val="clear" w:color="000000" w:fill="FCD5B4"/>
            <w:vAlign w:val="bottom"/>
            <w:hideMark/>
          </w:tcPr>
          <w:p w14:paraId="096E5AB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99B59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7CE0B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95C9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B516C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DC7B3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137D3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5B1B1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7388A4E"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44711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86</w:t>
            </w:r>
          </w:p>
        </w:tc>
        <w:tc>
          <w:tcPr>
            <w:tcW w:w="1803" w:type="dxa"/>
            <w:tcBorders>
              <w:top w:val="nil"/>
              <w:left w:val="nil"/>
              <w:bottom w:val="single" w:sz="8" w:space="0" w:color="auto"/>
              <w:right w:val="single" w:sz="8" w:space="0" w:color="auto"/>
            </w:tcBorders>
            <w:shd w:val="clear" w:color="auto" w:fill="auto"/>
            <w:noWrap/>
            <w:vAlign w:val="bottom"/>
            <w:hideMark/>
          </w:tcPr>
          <w:p w14:paraId="056A9EC1"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Mairana</w:t>
            </w:r>
          </w:p>
        </w:tc>
        <w:tc>
          <w:tcPr>
            <w:tcW w:w="851" w:type="dxa"/>
            <w:tcBorders>
              <w:top w:val="nil"/>
              <w:left w:val="nil"/>
              <w:bottom w:val="single" w:sz="4" w:space="0" w:color="auto"/>
              <w:right w:val="single" w:sz="4" w:space="0" w:color="auto"/>
            </w:tcBorders>
            <w:shd w:val="clear" w:color="000000" w:fill="FCD5B4"/>
            <w:vAlign w:val="bottom"/>
            <w:hideMark/>
          </w:tcPr>
          <w:p w14:paraId="6658F6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DF39D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05F3DD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78606A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6BBA8F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F18A4B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F74B4D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B49546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14E99E68"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3F1E885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87</w:t>
            </w:r>
          </w:p>
        </w:tc>
        <w:tc>
          <w:tcPr>
            <w:tcW w:w="1803" w:type="dxa"/>
            <w:tcBorders>
              <w:top w:val="nil"/>
              <w:left w:val="nil"/>
              <w:bottom w:val="single" w:sz="8" w:space="0" w:color="auto"/>
              <w:right w:val="single" w:sz="8" w:space="0" w:color="auto"/>
            </w:tcBorders>
            <w:shd w:val="clear" w:color="auto" w:fill="auto"/>
            <w:noWrap/>
            <w:vAlign w:val="bottom"/>
            <w:hideMark/>
          </w:tcPr>
          <w:p w14:paraId="116209D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Okinawa</w:t>
            </w:r>
          </w:p>
        </w:tc>
        <w:tc>
          <w:tcPr>
            <w:tcW w:w="851" w:type="dxa"/>
            <w:tcBorders>
              <w:top w:val="nil"/>
              <w:left w:val="nil"/>
              <w:bottom w:val="single" w:sz="4" w:space="0" w:color="auto"/>
              <w:right w:val="single" w:sz="4" w:space="0" w:color="auto"/>
            </w:tcBorders>
            <w:shd w:val="clear" w:color="000000" w:fill="FCD5B4"/>
            <w:vAlign w:val="bottom"/>
            <w:hideMark/>
          </w:tcPr>
          <w:p w14:paraId="79203D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4E2FF8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7372D8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7DD39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CE572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296FAF0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3C9973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65FF79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CC357EA"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616EC6D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88</w:t>
            </w:r>
          </w:p>
        </w:tc>
        <w:tc>
          <w:tcPr>
            <w:tcW w:w="1803" w:type="dxa"/>
            <w:tcBorders>
              <w:top w:val="nil"/>
              <w:left w:val="nil"/>
              <w:bottom w:val="single" w:sz="8" w:space="0" w:color="auto"/>
              <w:right w:val="single" w:sz="8" w:space="0" w:color="auto"/>
            </w:tcBorders>
            <w:shd w:val="clear" w:color="auto" w:fill="auto"/>
            <w:noWrap/>
            <w:vAlign w:val="bottom"/>
            <w:hideMark/>
          </w:tcPr>
          <w:p w14:paraId="71CFBFE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Javier</w:t>
            </w:r>
          </w:p>
        </w:tc>
        <w:tc>
          <w:tcPr>
            <w:tcW w:w="851" w:type="dxa"/>
            <w:tcBorders>
              <w:top w:val="nil"/>
              <w:left w:val="nil"/>
              <w:bottom w:val="single" w:sz="4" w:space="0" w:color="auto"/>
              <w:right w:val="single" w:sz="4" w:space="0" w:color="auto"/>
            </w:tcBorders>
            <w:shd w:val="clear" w:color="000000" w:fill="FCD5B4"/>
            <w:vAlign w:val="bottom"/>
            <w:hideMark/>
          </w:tcPr>
          <w:p w14:paraId="4A022D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508EE7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5DF2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03900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5DA365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F63B2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7EC76F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403B1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37C36B6"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4D109C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89</w:t>
            </w:r>
          </w:p>
        </w:tc>
        <w:tc>
          <w:tcPr>
            <w:tcW w:w="1803" w:type="dxa"/>
            <w:tcBorders>
              <w:top w:val="nil"/>
              <w:left w:val="nil"/>
              <w:bottom w:val="single" w:sz="8" w:space="0" w:color="auto"/>
              <w:right w:val="single" w:sz="8" w:space="0" w:color="auto"/>
            </w:tcBorders>
            <w:shd w:val="clear" w:color="auto" w:fill="auto"/>
            <w:noWrap/>
            <w:vAlign w:val="bottom"/>
            <w:hideMark/>
          </w:tcPr>
          <w:p w14:paraId="1158601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Pailón</w:t>
            </w:r>
          </w:p>
        </w:tc>
        <w:tc>
          <w:tcPr>
            <w:tcW w:w="851" w:type="dxa"/>
            <w:tcBorders>
              <w:top w:val="nil"/>
              <w:left w:val="nil"/>
              <w:bottom w:val="single" w:sz="4" w:space="0" w:color="auto"/>
              <w:right w:val="single" w:sz="4" w:space="0" w:color="auto"/>
            </w:tcBorders>
            <w:shd w:val="clear" w:color="000000" w:fill="FCD5B4"/>
            <w:vAlign w:val="bottom"/>
            <w:hideMark/>
          </w:tcPr>
          <w:p w14:paraId="066A01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2BD7EE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5EC7B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C46F15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38A659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60C624C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2C7CD23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B9A2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5B869A4" w14:textId="77777777" w:rsidTr="00CA3719">
        <w:trPr>
          <w:trHeight w:val="402"/>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F4BD87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90</w:t>
            </w:r>
          </w:p>
        </w:tc>
        <w:tc>
          <w:tcPr>
            <w:tcW w:w="1803" w:type="dxa"/>
            <w:tcBorders>
              <w:top w:val="nil"/>
              <w:left w:val="nil"/>
              <w:bottom w:val="single" w:sz="8" w:space="0" w:color="auto"/>
              <w:right w:val="single" w:sz="8" w:space="0" w:color="auto"/>
            </w:tcBorders>
            <w:shd w:val="clear" w:color="auto" w:fill="auto"/>
            <w:noWrap/>
            <w:vAlign w:val="bottom"/>
            <w:hideMark/>
          </w:tcPr>
          <w:p w14:paraId="1BBCC3F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Portachuelo</w:t>
            </w:r>
          </w:p>
        </w:tc>
        <w:tc>
          <w:tcPr>
            <w:tcW w:w="851" w:type="dxa"/>
            <w:tcBorders>
              <w:top w:val="nil"/>
              <w:left w:val="nil"/>
              <w:bottom w:val="single" w:sz="4" w:space="0" w:color="auto"/>
              <w:right w:val="single" w:sz="4" w:space="0" w:color="auto"/>
            </w:tcBorders>
            <w:shd w:val="clear" w:color="000000" w:fill="FCD5B4"/>
            <w:vAlign w:val="bottom"/>
            <w:hideMark/>
          </w:tcPr>
          <w:p w14:paraId="33B6E0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09CE8A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3B481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D669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29176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716D7F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0BB25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687E0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A1B6DB"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1EB9A8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91</w:t>
            </w:r>
          </w:p>
        </w:tc>
        <w:tc>
          <w:tcPr>
            <w:tcW w:w="1803" w:type="dxa"/>
            <w:tcBorders>
              <w:top w:val="nil"/>
              <w:left w:val="nil"/>
              <w:bottom w:val="single" w:sz="8" w:space="0" w:color="auto"/>
              <w:right w:val="single" w:sz="8" w:space="0" w:color="auto"/>
            </w:tcBorders>
            <w:shd w:val="clear" w:color="auto" w:fill="auto"/>
            <w:noWrap/>
            <w:vAlign w:val="bottom"/>
            <w:hideMark/>
          </w:tcPr>
          <w:p w14:paraId="5385BE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Rafael</w:t>
            </w:r>
          </w:p>
        </w:tc>
        <w:tc>
          <w:tcPr>
            <w:tcW w:w="851" w:type="dxa"/>
            <w:tcBorders>
              <w:top w:val="nil"/>
              <w:left w:val="nil"/>
              <w:bottom w:val="single" w:sz="4" w:space="0" w:color="auto"/>
              <w:right w:val="single" w:sz="4" w:space="0" w:color="auto"/>
            </w:tcBorders>
            <w:shd w:val="clear" w:color="000000" w:fill="FCD5B4"/>
            <w:vAlign w:val="bottom"/>
            <w:hideMark/>
          </w:tcPr>
          <w:p w14:paraId="4CE0F1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6C9E6B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1496EA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CA672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188152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343E907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F38E5D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24D572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0840DAE"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75F0B29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92</w:t>
            </w:r>
          </w:p>
        </w:tc>
        <w:tc>
          <w:tcPr>
            <w:tcW w:w="1803" w:type="dxa"/>
            <w:tcBorders>
              <w:top w:val="nil"/>
              <w:left w:val="nil"/>
              <w:bottom w:val="single" w:sz="8" w:space="0" w:color="auto"/>
              <w:right w:val="single" w:sz="8" w:space="0" w:color="auto"/>
            </w:tcBorders>
            <w:shd w:val="clear" w:color="auto" w:fill="auto"/>
            <w:noWrap/>
            <w:vAlign w:val="bottom"/>
            <w:hideMark/>
          </w:tcPr>
          <w:p w14:paraId="2E01470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Saipina</w:t>
            </w:r>
          </w:p>
        </w:tc>
        <w:tc>
          <w:tcPr>
            <w:tcW w:w="851" w:type="dxa"/>
            <w:tcBorders>
              <w:top w:val="nil"/>
              <w:left w:val="nil"/>
              <w:bottom w:val="single" w:sz="4" w:space="0" w:color="auto"/>
              <w:right w:val="single" w:sz="4" w:space="0" w:color="auto"/>
            </w:tcBorders>
            <w:shd w:val="clear" w:color="000000" w:fill="FCD5B4"/>
            <w:vAlign w:val="bottom"/>
            <w:hideMark/>
          </w:tcPr>
          <w:p w14:paraId="020F3D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1DB15C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383DD8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7AA94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26078B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0A7756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1F3A49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A260B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A128103"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250D99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93</w:t>
            </w:r>
          </w:p>
        </w:tc>
        <w:tc>
          <w:tcPr>
            <w:tcW w:w="1803" w:type="dxa"/>
            <w:tcBorders>
              <w:top w:val="nil"/>
              <w:left w:val="nil"/>
              <w:bottom w:val="single" w:sz="8" w:space="0" w:color="auto"/>
              <w:right w:val="single" w:sz="8" w:space="0" w:color="auto"/>
            </w:tcBorders>
            <w:shd w:val="clear" w:color="auto" w:fill="auto"/>
            <w:noWrap/>
            <w:vAlign w:val="bottom"/>
            <w:hideMark/>
          </w:tcPr>
          <w:p w14:paraId="15B3E8E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Samaipata</w:t>
            </w:r>
          </w:p>
        </w:tc>
        <w:tc>
          <w:tcPr>
            <w:tcW w:w="851" w:type="dxa"/>
            <w:tcBorders>
              <w:top w:val="nil"/>
              <w:left w:val="nil"/>
              <w:bottom w:val="single" w:sz="4" w:space="0" w:color="auto"/>
              <w:right w:val="single" w:sz="4" w:space="0" w:color="auto"/>
            </w:tcBorders>
            <w:shd w:val="clear" w:color="000000" w:fill="FCD5B4"/>
            <w:vAlign w:val="bottom"/>
            <w:hideMark/>
          </w:tcPr>
          <w:p w14:paraId="31FA8D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74041E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5D15B81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544C16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59BC14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F6BB0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016849F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18EAFDA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EA1E173" w14:textId="77777777" w:rsidTr="00CA3719">
        <w:trPr>
          <w:trHeight w:val="31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14:paraId="02EC00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94</w:t>
            </w:r>
          </w:p>
        </w:tc>
        <w:tc>
          <w:tcPr>
            <w:tcW w:w="1803" w:type="dxa"/>
            <w:tcBorders>
              <w:top w:val="nil"/>
              <w:left w:val="nil"/>
              <w:bottom w:val="single" w:sz="8" w:space="0" w:color="auto"/>
              <w:right w:val="single" w:sz="8" w:space="0" w:color="auto"/>
            </w:tcBorders>
            <w:shd w:val="clear" w:color="auto" w:fill="auto"/>
            <w:noWrap/>
            <w:vAlign w:val="bottom"/>
            <w:hideMark/>
          </w:tcPr>
          <w:p w14:paraId="32E2F854"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Ramón</w:t>
            </w:r>
          </w:p>
        </w:tc>
        <w:tc>
          <w:tcPr>
            <w:tcW w:w="851" w:type="dxa"/>
            <w:tcBorders>
              <w:top w:val="nil"/>
              <w:left w:val="nil"/>
              <w:bottom w:val="single" w:sz="4" w:space="0" w:color="auto"/>
              <w:right w:val="single" w:sz="4" w:space="0" w:color="auto"/>
            </w:tcBorders>
            <w:shd w:val="clear" w:color="000000" w:fill="FCD5B4"/>
            <w:vAlign w:val="bottom"/>
            <w:hideMark/>
          </w:tcPr>
          <w:p w14:paraId="485D79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vAlign w:val="bottom"/>
            <w:hideMark/>
          </w:tcPr>
          <w:p w14:paraId="451B9CA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vAlign w:val="bottom"/>
            <w:hideMark/>
          </w:tcPr>
          <w:p w14:paraId="4F54A3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D191AB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noWrap/>
            <w:vAlign w:val="bottom"/>
            <w:hideMark/>
          </w:tcPr>
          <w:p w14:paraId="4722AE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single" w:sz="4" w:space="0" w:color="auto"/>
            </w:tcBorders>
            <w:shd w:val="clear" w:color="000000" w:fill="FCD5B4"/>
            <w:vAlign w:val="bottom"/>
            <w:hideMark/>
          </w:tcPr>
          <w:p w14:paraId="189324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single" w:sz="4" w:space="0" w:color="auto"/>
              <w:right w:val="single" w:sz="4" w:space="0" w:color="auto"/>
            </w:tcBorders>
            <w:shd w:val="clear" w:color="000000" w:fill="FCD5B4"/>
            <w:vAlign w:val="bottom"/>
            <w:hideMark/>
          </w:tcPr>
          <w:p w14:paraId="5FE433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0894E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ED415B" w:rsidRPr="00CA3719" w14:paraId="15662C99" w14:textId="77777777" w:rsidTr="00F61F9A">
        <w:trPr>
          <w:trHeight w:val="315"/>
        </w:trPr>
        <w:tc>
          <w:tcPr>
            <w:tcW w:w="622" w:type="dxa"/>
            <w:tcBorders>
              <w:top w:val="nil"/>
              <w:left w:val="single" w:sz="4" w:space="0" w:color="auto"/>
              <w:bottom w:val="single" w:sz="4" w:space="0" w:color="auto"/>
              <w:right w:val="single" w:sz="4" w:space="0" w:color="auto"/>
            </w:tcBorders>
            <w:shd w:val="clear" w:color="auto" w:fill="auto"/>
            <w:noWrap/>
            <w:vAlign w:val="bottom"/>
          </w:tcPr>
          <w:p w14:paraId="6C300C4A" w14:textId="2B71EBA8" w:rsidR="00ED415B" w:rsidRPr="00CA3719"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33</w:t>
            </w:r>
          </w:p>
        </w:tc>
        <w:tc>
          <w:tcPr>
            <w:tcW w:w="1803" w:type="dxa"/>
            <w:tcBorders>
              <w:top w:val="nil"/>
              <w:left w:val="nil"/>
              <w:bottom w:val="single" w:sz="8" w:space="0" w:color="auto"/>
              <w:right w:val="single" w:sz="8" w:space="0" w:color="auto"/>
            </w:tcBorders>
            <w:shd w:val="clear" w:color="auto" w:fill="auto"/>
            <w:noWrap/>
            <w:vAlign w:val="bottom"/>
          </w:tcPr>
          <w:p w14:paraId="0A5470C4" w14:textId="4C6A5190" w:rsidR="00ED415B" w:rsidRPr="00ED415B" w:rsidRDefault="00ED415B" w:rsidP="00ED415B">
            <w:pP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ROBORE</w:t>
            </w:r>
          </w:p>
        </w:tc>
        <w:tc>
          <w:tcPr>
            <w:tcW w:w="851" w:type="dxa"/>
            <w:tcBorders>
              <w:top w:val="nil"/>
              <w:left w:val="nil"/>
              <w:bottom w:val="single" w:sz="4" w:space="0" w:color="auto"/>
              <w:right w:val="single" w:sz="4" w:space="0" w:color="auto"/>
            </w:tcBorders>
            <w:shd w:val="clear" w:color="000000" w:fill="FCD5B4"/>
            <w:vAlign w:val="bottom"/>
          </w:tcPr>
          <w:p w14:paraId="6476C8AC"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0" w:type="dxa"/>
            <w:tcBorders>
              <w:top w:val="nil"/>
              <w:left w:val="nil"/>
              <w:bottom w:val="single" w:sz="4" w:space="0" w:color="auto"/>
              <w:right w:val="single" w:sz="4" w:space="0" w:color="auto"/>
            </w:tcBorders>
            <w:shd w:val="clear" w:color="000000" w:fill="FCD5B4"/>
            <w:vAlign w:val="bottom"/>
          </w:tcPr>
          <w:p w14:paraId="3BFD548A"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1134" w:type="dxa"/>
            <w:tcBorders>
              <w:top w:val="nil"/>
              <w:left w:val="nil"/>
              <w:bottom w:val="single" w:sz="4" w:space="0" w:color="auto"/>
              <w:right w:val="single" w:sz="4" w:space="0" w:color="auto"/>
            </w:tcBorders>
            <w:shd w:val="clear" w:color="000000" w:fill="FCD5B4"/>
            <w:vAlign w:val="bottom"/>
          </w:tcPr>
          <w:p w14:paraId="00A0F4C0"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tcPr>
          <w:p w14:paraId="39DA0938" w14:textId="25C7F0BC" w:rsidR="00ED415B" w:rsidRPr="00ED415B" w:rsidRDefault="00ED415B" w:rsidP="00ED415B">
            <w:pPr>
              <w:jc w:val="cente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tcPr>
          <w:p w14:paraId="7CA08E45"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995" w:type="dxa"/>
            <w:gridSpan w:val="2"/>
            <w:tcBorders>
              <w:top w:val="nil"/>
              <w:left w:val="nil"/>
              <w:bottom w:val="single" w:sz="4" w:space="0" w:color="auto"/>
              <w:right w:val="single" w:sz="4" w:space="0" w:color="auto"/>
            </w:tcBorders>
            <w:shd w:val="clear" w:color="000000" w:fill="FCD5B4"/>
            <w:vAlign w:val="bottom"/>
          </w:tcPr>
          <w:p w14:paraId="367EEC12"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990" w:type="dxa"/>
            <w:tcBorders>
              <w:top w:val="nil"/>
              <w:left w:val="nil"/>
              <w:bottom w:val="single" w:sz="4" w:space="0" w:color="auto"/>
              <w:right w:val="single" w:sz="4" w:space="0" w:color="auto"/>
            </w:tcBorders>
            <w:shd w:val="clear" w:color="000000" w:fill="FCD5B4"/>
            <w:vAlign w:val="bottom"/>
          </w:tcPr>
          <w:p w14:paraId="3E3343E2"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0" w:type="dxa"/>
            <w:tcBorders>
              <w:top w:val="nil"/>
              <w:left w:val="nil"/>
              <w:bottom w:val="single" w:sz="4" w:space="0" w:color="auto"/>
              <w:right w:val="single" w:sz="4" w:space="0" w:color="auto"/>
            </w:tcBorders>
            <w:shd w:val="clear" w:color="000000" w:fill="FFFFFF"/>
            <w:noWrap/>
            <w:vAlign w:val="bottom"/>
          </w:tcPr>
          <w:p w14:paraId="4FC00AAB" w14:textId="026B1399" w:rsidR="00ED415B" w:rsidRPr="00ED415B" w:rsidRDefault="00ED415B" w:rsidP="00ED415B">
            <w:pPr>
              <w:jc w:val="cente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1</w:t>
            </w:r>
          </w:p>
        </w:tc>
      </w:tr>
      <w:tr w:rsidR="00ED415B" w:rsidRPr="00CA3719" w14:paraId="0C43FECA" w14:textId="77777777" w:rsidTr="00F61F9A">
        <w:trPr>
          <w:trHeight w:val="315"/>
        </w:trPr>
        <w:tc>
          <w:tcPr>
            <w:tcW w:w="622" w:type="dxa"/>
            <w:tcBorders>
              <w:top w:val="nil"/>
              <w:left w:val="single" w:sz="4" w:space="0" w:color="auto"/>
              <w:bottom w:val="single" w:sz="4" w:space="0" w:color="auto"/>
              <w:right w:val="single" w:sz="4" w:space="0" w:color="auto"/>
            </w:tcBorders>
            <w:shd w:val="clear" w:color="auto" w:fill="auto"/>
            <w:noWrap/>
            <w:vAlign w:val="bottom"/>
          </w:tcPr>
          <w:p w14:paraId="363FE63C" w14:textId="60DB8A01" w:rsidR="00ED415B" w:rsidRPr="00CA3719"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35</w:t>
            </w:r>
          </w:p>
        </w:tc>
        <w:tc>
          <w:tcPr>
            <w:tcW w:w="1803" w:type="dxa"/>
            <w:tcBorders>
              <w:top w:val="nil"/>
              <w:left w:val="nil"/>
              <w:bottom w:val="single" w:sz="8" w:space="0" w:color="auto"/>
              <w:right w:val="single" w:sz="8" w:space="0" w:color="auto"/>
            </w:tcBorders>
            <w:shd w:val="clear" w:color="auto" w:fill="auto"/>
            <w:noWrap/>
            <w:vAlign w:val="bottom"/>
          </w:tcPr>
          <w:p w14:paraId="4C70626A" w14:textId="614A35C2" w:rsidR="00ED415B" w:rsidRPr="00ED415B" w:rsidRDefault="00ED415B" w:rsidP="00ED415B">
            <w:pP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RURENABAQUE</w:t>
            </w:r>
          </w:p>
        </w:tc>
        <w:tc>
          <w:tcPr>
            <w:tcW w:w="851" w:type="dxa"/>
            <w:tcBorders>
              <w:top w:val="nil"/>
              <w:left w:val="nil"/>
              <w:bottom w:val="single" w:sz="4" w:space="0" w:color="auto"/>
              <w:right w:val="single" w:sz="4" w:space="0" w:color="auto"/>
            </w:tcBorders>
            <w:shd w:val="clear" w:color="000000" w:fill="FCD5B4"/>
            <w:vAlign w:val="bottom"/>
          </w:tcPr>
          <w:p w14:paraId="0E7C5573"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0" w:type="dxa"/>
            <w:tcBorders>
              <w:top w:val="nil"/>
              <w:left w:val="nil"/>
              <w:bottom w:val="single" w:sz="4" w:space="0" w:color="auto"/>
              <w:right w:val="single" w:sz="4" w:space="0" w:color="auto"/>
            </w:tcBorders>
            <w:shd w:val="clear" w:color="000000" w:fill="FCD5B4"/>
            <w:vAlign w:val="bottom"/>
          </w:tcPr>
          <w:p w14:paraId="52E6E78E"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1134" w:type="dxa"/>
            <w:tcBorders>
              <w:top w:val="nil"/>
              <w:left w:val="nil"/>
              <w:bottom w:val="single" w:sz="4" w:space="0" w:color="auto"/>
              <w:right w:val="single" w:sz="4" w:space="0" w:color="auto"/>
            </w:tcBorders>
            <w:shd w:val="clear" w:color="000000" w:fill="FCD5B4"/>
            <w:vAlign w:val="bottom"/>
          </w:tcPr>
          <w:p w14:paraId="7F4E1710"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tcPr>
          <w:p w14:paraId="71D7B0E7" w14:textId="76FD4BCF" w:rsidR="00ED415B" w:rsidRPr="00ED415B" w:rsidRDefault="00ED415B" w:rsidP="00ED415B">
            <w:pPr>
              <w:jc w:val="cente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noWrap/>
            <w:vAlign w:val="bottom"/>
          </w:tcPr>
          <w:p w14:paraId="7AAA83ED"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995" w:type="dxa"/>
            <w:gridSpan w:val="2"/>
            <w:tcBorders>
              <w:top w:val="nil"/>
              <w:left w:val="nil"/>
              <w:bottom w:val="single" w:sz="4" w:space="0" w:color="auto"/>
              <w:right w:val="single" w:sz="4" w:space="0" w:color="auto"/>
            </w:tcBorders>
            <w:shd w:val="clear" w:color="000000" w:fill="FCD5B4"/>
            <w:vAlign w:val="bottom"/>
          </w:tcPr>
          <w:p w14:paraId="7A941E98"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990" w:type="dxa"/>
            <w:tcBorders>
              <w:top w:val="nil"/>
              <w:left w:val="nil"/>
              <w:bottom w:val="single" w:sz="4" w:space="0" w:color="auto"/>
              <w:right w:val="single" w:sz="4" w:space="0" w:color="auto"/>
            </w:tcBorders>
            <w:shd w:val="clear" w:color="000000" w:fill="FCD5B4"/>
            <w:vAlign w:val="bottom"/>
          </w:tcPr>
          <w:p w14:paraId="1F66A508"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0" w:type="dxa"/>
            <w:tcBorders>
              <w:top w:val="nil"/>
              <w:left w:val="nil"/>
              <w:bottom w:val="single" w:sz="4" w:space="0" w:color="auto"/>
              <w:right w:val="single" w:sz="4" w:space="0" w:color="auto"/>
            </w:tcBorders>
            <w:shd w:val="clear" w:color="000000" w:fill="FFFFFF"/>
            <w:noWrap/>
            <w:vAlign w:val="bottom"/>
          </w:tcPr>
          <w:p w14:paraId="3FD5E877" w14:textId="6E523976" w:rsidR="00ED415B" w:rsidRPr="00ED415B" w:rsidRDefault="00ED415B" w:rsidP="00ED415B">
            <w:pPr>
              <w:jc w:val="cente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3</w:t>
            </w:r>
          </w:p>
        </w:tc>
      </w:tr>
      <w:tr w:rsidR="00ED415B" w:rsidRPr="00CA3719" w14:paraId="2BC40323" w14:textId="77777777" w:rsidTr="00F61F9A">
        <w:trPr>
          <w:trHeight w:val="315"/>
        </w:trPr>
        <w:tc>
          <w:tcPr>
            <w:tcW w:w="622" w:type="dxa"/>
            <w:tcBorders>
              <w:top w:val="nil"/>
              <w:left w:val="single" w:sz="4" w:space="0" w:color="auto"/>
              <w:bottom w:val="single" w:sz="4" w:space="0" w:color="auto"/>
              <w:right w:val="single" w:sz="4" w:space="0" w:color="auto"/>
            </w:tcBorders>
            <w:shd w:val="clear" w:color="auto" w:fill="auto"/>
            <w:noWrap/>
            <w:vAlign w:val="bottom"/>
          </w:tcPr>
          <w:p w14:paraId="56F74F32" w14:textId="6373480B" w:rsidR="00ED415B" w:rsidRPr="00CA3719" w:rsidRDefault="00ED415B" w:rsidP="00ED415B">
            <w:pPr>
              <w:jc w:val="center"/>
              <w:rPr>
                <w:rFonts w:ascii="Calibri" w:hAnsi="Calibri"/>
                <w:color w:val="000000"/>
                <w:sz w:val="22"/>
                <w:szCs w:val="22"/>
                <w:lang w:val="es-BO" w:eastAsia="es-BO"/>
              </w:rPr>
            </w:pPr>
            <w:r>
              <w:rPr>
                <w:rFonts w:ascii="Calibri" w:hAnsi="Calibri"/>
                <w:color w:val="000000"/>
                <w:sz w:val="22"/>
                <w:szCs w:val="22"/>
                <w:lang w:val="es-BO" w:eastAsia="es-BO"/>
              </w:rPr>
              <w:t>32</w:t>
            </w:r>
          </w:p>
        </w:tc>
        <w:tc>
          <w:tcPr>
            <w:tcW w:w="1803" w:type="dxa"/>
            <w:tcBorders>
              <w:top w:val="nil"/>
              <w:left w:val="nil"/>
              <w:bottom w:val="single" w:sz="8" w:space="0" w:color="auto"/>
              <w:right w:val="single" w:sz="8" w:space="0" w:color="auto"/>
            </w:tcBorders>
            <w:shd w:val="clear" w:color="auto" w:fill="auto"/>
            <w:noWrap/>
            <w:vAlign w:val="bottom"/>
          </w:tcPr>
          <w:p w14:paraId="68A610D8" w14:textId="589FC8A7" w:rsidR="00ED415B" w:rsidRPr="00ED415B" w:rsidRDefault="00ED415B" w:rsidP="00ED415B">
            <w:pP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WARNES</w:t>
            </w:r>
          </w:p>
        </w:tc>
        <w:tc>
          <w:tcPr>
            <w:tcW w:w="851" w:type="dxa"/>
            <w:tcBorders>
              <w:top w:val="nil"/>
              <w:left w:val="nil"/>
              <w:bottom w:val="single" w:sz="4" w:space="0" w:color="auto"/>
              <w:right w:val="single" w:sz="4" w:space="0" w:color="auto"/>
            </w:tcBorders>
            <w:shd w:val="clear" w:color="000000" w:fill="FCD5B4"/>
            <w:vAlign w:val="bottom"/>
          </w:tcPr>
          <w:p w14:paraId="45E12CF3"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0" w:type="dxa"/>
            <w:tcBorders>
              <w:top w:val="nil"/>
              <w:left w:val="nil"/>
              <w:bottom w:val="single" w:sz="4" w:space="0" w:color="auto"/>
              <w:right w:val="single" w:sz="4" w:space="0" w:color="auto"/>
            </w:tcBorders>
            <w:shd w:val="clear" w:color="000000" w:fill="FCD5B4"/>
            <w:vAlign w:val="bottom"/>
          </w:tcPr>
          <w:p w14:paraId="6A863121"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1134" w:type="dxa"/>
            <w:tcBorders>
              <w:top w:val="nil"/>
              <w:left w:val="nil"/>
              <w:bottom w:val="single" w:sz="4" w:space="0" w:color="auto"/>
              <w:right w:val="single" w:sz="4" w:space="0" w:color="auto"/>
            </w:tcBorders>
            <w:shd w:val="clear" w:color="000000" w:fill="FCD5B4"/>
            <w:vAlign w:val="bottom"/>
          </w:tcPr>
          <w:p w14:paraId="3917AA70"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1" w:type="dxa"/>
            <w:gridSpan w:val="3"/>
            <w:tcBorders>
              <w:top w:val="nil"/>
              <w:left w:val="nil"/>
              <w:bottom w:val="single" w:sz="4" w:space="0" w:color="auto"/>
              <w:right w:val="single" w:sz="4" w:space="0" w:color="auto"/>
            </w:tcBorders>
            <w:shd w:val="clear" w:color="000000" w:fill="FFFFFF"/>
            <w:noWrap/>
            <w:vAlign w:val="bottom"/>
          </w:tcPr>
          <w:p w14:paraId="5BF2504B" w14:textId="04E195C6" w:rsidR="00ED415B" w:rsidRPr="00ED415B" w:rsidRDefault="00ED415B" w:rsidP="00ED415B">
            <w:pPr>
              <w:jc w:val="cente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noWrap/>
            <w:vAlign w:val="bottom"/>
          </w:tcPr>
          <w:p w14:paraId="79FF43A1"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995" w:type="dxa"/>
            <w:gridSpan w:val="2"/>
            <w:tcBorders>
              <w:top w:val="nil"/>
              <w:left w:val="nil"/>
              <w:bottom w:val="single" w:sz="4" w:space="0" w:color="auto"/>
              <w:right w:val="single" w:sz="4" w:space="0" w:color="auto"/>
            </w:tcBorders>
            <w:shd w:val="clear" w:color="000000" w:fill="FCD5B4"/>
            <w:vAlign w:val="bottom"/>
          </w:tcPr>
          <w:p w14:paraId="50D27764"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990" w:type="dxa"/>
            <w:tcBorders>
              <w:top w:val="nil"/>
              <w:left w:val="nil"/>
              <w:bottom w:val="single" w:sz="4" w:space="0" w:color="auto"/>
              <w:right w:val="single" w:sz="4" w:space="0" w:color="auto"/>
            </w:tcBorders>
            <w:shd w:val="clear" w:color="000000" w:fill="FCD5B4"/>
            <w:vAlign w:val="bottom"/>
          </w:tcPr>
          <w:p w14:paraId="353B1391" w14:textId="77777777" w:rsidR="00ED415B" w:rsidRPr="00ED415B" w:rsidRDefault="00ED415B" w:rsidP="00ED415B">
            <w:pPr>
              <w:jc w:val="center"/>
              <w:rPr>
                <w:rFonts w:asciiTheme="minorHAnsi" w:hAnsiTheme="minorHAnsi" w:cstheme="minorHAnsi"/>
                <w:color w:val="000000"/>
                <w:sz w:val="20"/>
                <w:szCs w:val="22"/>
                <w:lang w:val="es-BO" w:eastAsia="es-BO"/>
              </w:rPr>
            </w:pPr>
          </w:p>
        </w:tc>
        <w:tc>
          <w:tcPr>
            <w:tcW w:w="850" w:type="dxa"/>
            <w:tcBorders>
              <w:top w:val="nil"/>
              <w:left w:val="nil"/>
              <w:bottom w:val="single" w:sz="4" w:space="0" w:color="auto"/>
              <w:right w:val="single" w:sz="4" w:space="0" w:color="auto"/>
            </w:tcBorders>
            <w:shd w:val="clear" w:color="000000" w:fill="FFFFFF"/>
            <w:noWrap/>
            <w:vAlign w:val="bottom"/>
          </w:tcPr>
          <w:p w14:paraId="366A6C28" w14:textId="5D3B7E02" w:rsidR="00ED415B" w:rsidRPr="00ED415B" w:rsidRDefault="00ED415B" w:rsidP="00ED415B">
            <w:pPr>
              <w:jc w:val="center"/>
              <w:rPr>
                <w:rFonts w:asciiTheme="minorHAnsi" w:hAnsiTheme="minorHAnsi" w:cstheme="minorHAnsi"/>
                <w:color w:val="000000"/>
                <w:sz w:val="20"/>
                <w:szCs w:val="22"/>
                <w:lang w:val="es-BO" w:eastAsia="es-BO"/>
              </w:rPr>
            </w:pPr>
            <w:r w:rsidRPr="00ED415B">
              <w:rPr>
                <w:rFonts w:asciiTheme="minorHAnsi" w:hAnsiTheme="minorHAnsi" w:cstheme="minorHAnsi"/>
                <w:color w:val="000000"/>
                <w:sz w:val="20"/>
                <w:szCs w:val="22"/>
                <w:lang w:val="es-BO" w:eastAsia="es-BO"/>
              </w:rPr>
              <w:t>1</w:t>
            </w:r>
          </w:p>
        </w:tc>
      </w:tr>
      <w:tr w:rsidR="00CA3719" w:rsidRPr="00CA3719" w14:paraId="54EDF75C" w14:textId="77777777" w:rsidTr="00CA3719">
        <w:trPr>
          <w:trHeight w:val="300"/>
        </w:trPr>
        <w:tc>
          <w:tcPr>
            <w:tcW w:w="9796" w:type="dxa"/>
            <w:gridSpan w:val="15"/>
            <w:tcBorders>
              <w:top w:val="nil"/>
              <w:left w:val="nil"/>
              <w:bottom w:val="nil"/>
              <w:right w:val="nil"/>
            </w:tcBorders>
            <w:shd w:val="clear" w:color="auto" w:fill="auto"/>
            <w:noWrap/>
            <w:vAlign w:val="bottom"/>
            <w:hideMark/>
          </w:tcPr>
          <w:p w14:paraId="6352C8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precios incluyen; manipuleo, estibaje, embalaje, reforzamiento de embalaje, carga  y desc</w:t>
            </w:r>
            <w:r>
              <w:rPr>
                <w:rFonts w:ascii="Calibri" w:hAnsi="Calibri"/>
                <w:color w:val="000000"/>
                <w:sz w:val="22"/>
                <w:szCs w:val="22"/>
                <w:lang w:val="es-BO" w:eastAsia="es-BO"/>
              </w:rPr>
              <w:t>arga, y entrega puerta a puerta.</w:t>
            </w:r>
          </w:p>
          <w:p w14:paraId="79EB5A2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r>
    </w:tbl>
    <w:p w14:paraId="48376DFF" w14:textId="77777777" w:rsidR="00CA3719" w:rsidRDefault="00CA3719" w:rsidP="0005306F">
      <w:pPr>
        <w:pStyle w:val="Normal2"/>
        <w:rPr>
          <w:rFonts w:ascii="Verdana" w:hAnsi="Verdana" w:cs="Arial"/>
          <w:b/>
          <w:i/>
          <w:color w:val="004990"/>
          <w:sz w:val="18"/>
          <w:szCs w:val="18"/>
          <w:lang w:val="es-BO"/>
        </w:rPr>
      </w:pPr>
    </w:p>
    <w:p w14:paraId="1183A6DB" w14:textId="77777777" w:rsidR="00CA3719" w:rsidRDefault="00CA3719" w:rsidP="0005306F">
      <w:pPr>
        <w:pStyle w:val="Normal2"/>
        <w:rPr>
          <w:rFonts w:ascii="Verdana" w:hAnsi="Verdana" w:cs="Arial"/>
          <w:b/>
          <w:i/>
          <w:color w:val="004990"/>
          <w:sz w:val="18"/>
          <w:szCs w:val="18"/>
          <w:lang w:val="es-BO"/>
        </w:rPr>
      </w:pPr>
    </w:p>
    <w:p w14:paraId="02A4E386" w14:textId="77777777" w:rsidR="00CA3719" w:rsidRDefault="00CA3719" w:rsidP="0005306F">
      <w:pPr>
        <w:pStyle w:val="Normal2"/>
        <w:rPr>
          <w:rFonts w:ascii="Verdana" w:hAnsi="Verdana" w:cs="Arial"/>
          <w:b/>
          <w:i/>
          <w:color w:val="004990"/>
          <w:sz w:val="18"/>
          <w:szCs w:val="18"/>
          <w:lang w:val="es-BO"/>
        </w:rPr>
      </w:pPr>
    </w:p>
    <w:tbl>
      <w:tblPr>
        <w:tblW w:w="9796" w:type="dxa"/>
        <w:tblInd w:w="55" w:type="dxa"/>
        <w:tblLayout w:type="fixed"/>
        <w:tblCellMar>
          <w:left w:w="70" w:type="dxa"/>
          <w:right w:w="70" w:type="dxa"/>
        </w:tblCellMar>
        <w:tblLook w:val="04A0" w:firstRow="1" w:lastRow="0" w:firstColumn="1" w:lastColumn="0" w:noHBand="0" w:noVBand="1"/>
      </w:tblPr>
      <w:tblGrid>
        <w:gridCol w:w="551"/>
        <w:gridCol w:w="1874"/>
        <w:gridCol w:w="851"/>
        <w:gridCol w:w="850"/>
        <w:gridCol w:w="1134"/>
        <w:gridCol w:w="429"/>
        <w:gridCol w:w="280"/>
        <w:gridCol w:w="142"/>
        <w:gridCol w:w="18"/>
        <w:gridCol w:w="160"/>
        <w:gridCol w:w="672"/>
        <w:gridCol w:w="484"/>
        <w:gridCol w:w="511"/>
        <w:gridCol w:w="990"/>
        <w:gridCol w:w="850"/>
      </w:tblGrid>
      <w:tr w:rsidR="00183BC0" w:rsidRPr="00CA3719" w14:paraId="7E45E3E3" w14:textId="77777777" w:rsidTr="00183BC0">
        <w:trPr>
          <w:trHeight w:val="300"/>
        </w:trPr>
        <w:tc>
          <w:tcPr>
            <w:tcW w:w="9796" w:type="dxa"/>
            <w:gridSpan w:val="15"/>
            <w:tcBorders>
              <w:top w:val="nil"/>
              <w:left w:val="nil"/>
              <w:bottom w:val="nil"/>
              <w:right w:val="nil"/>
            </w:tcBorders>
            <w:shd w:val="clear" w:color="auto" w:fill="auto"/>
            <w:noWrap/>
            <w:vAlign w:val="bottom"/>
            <w:hideMark/>
          </w:tcPr>
          <w:p w14:paraId="0AB9357E" w14:textId="77777777" w:rsidR="00183BC0" w:rsidRPr="00183BC0" w:rsidRDefault="00183BC0"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ENTREGA A NIVEL NACIONAL VIA TERRESTRE DE BENI A:</w:t>
            </w:r>
          </w:p>
        </w:tc>
      </w:tr>
      <w:tr w:rsidR="00CA3719" w:rsidRPr="00CA3719" w14:paraId="49E34133" w14:textId="77777777" w:rsidTr="00183BC0">
        <w:trPr>
          <w:trHeight w:val="315"/>
        </w:trPr>
        <w:tc>
          <w:tcPr>
            <w:tcW w:w="2425" w:type="dxa"/>
            <w:gridSpan w:val="2"/>
            <w:tcBorders>
              <w:top w:val="nil"/>
              <w:left w:val="nil"/>
              <w:bottom w:val="nil"/>
              <w:right w:val="nil"/>
            </w:tcBorders>
            <w:shd w:val="clear" w:color="auto" w:fill="auto"/>
            <w:noWrap/>
            <w:vAlign w:val="bottom"/>
            <w:hideMark/>
          </w:tcPr>
          <w:p w14:paraId="5A446660" w14:textId="77777777" w:rsidR="00CA3719" w:rsidRPr="00CA3719" w:rsidRDefault="00CA3719" w:rsidP="00CA3719">
            <w:pPr>
              <w:rPr>
                <w:rFonts w:ascii="Calibri" w:hAnsi="Calibri"/>
                <w:b/>
                <w:bCs/>
                <w:color w:val="000000"/>
                <w:sz w:val="22"/>
                <w:szCs w:val="22"/>
                <w:lang w:val="es-BO" w:eastAsia="es-BO"/>
              </w:rPr>
            </w:pPr>
            <w:r w:rsidRPr="00CA3719">
              <w:rPr>
                <w:rFonts w:ascii="Calibri" w:hAnsi="Calibri"/>
                <w:b/>
                <w:bCs/>
                <w:color w:val="000000"/>
                <w:sz w:val="22"/>
                <w:szCs w:val="22"/>
                <w:lang w:val="es-BO" w:eastAsia="es-BO"/>
              </w:rPr>
              <w:t>(</w:t>
            </w:r>
            <w:r w:rsidRPr="00CA3719">
              <w:rPr>
                <w:rFonts w:ascii="Calibri" w:hAnsi="Calibri"/>
                <w:color w:val="000000"/>
                <w:sz w:val="22"/>
                <w:szCs w:val="22"/>
                <w:lang w:val="es-BO" w:eastAsia="es-BO"/>
              </w:rPr>
              <w:t>Precio en Bolivianos)</w:t>
            </w:r>
          </w:p>
        </w:tc>
        <w:tc>
          <w:tcPr>
            <w:tcW w:w="3264" w:type="dxa"/>
            <w:gridSpan w:val="4"/>
            <w:tcBorders>
              <w:top w:val="nil"/>
              <w:left w:val="nil"/>
              <w:bottom w:val="nil"/>
              <w:right w:val="nil"/>
            </w:tcBorders>
            <w:shd w:val="clear" w:color="000000" w:fill="FFFFFF"/>
            <w:noWrap/>
            <w:vAlign w:val="bottom"/>
            <w:hideMark/>
          </w:tcPr>
          <w:p w14:paraId="0D186997"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280" w:type="dxa"/>
            <w:tcBorders>
              <w:top w:val="nil"/>
              <w:left w:val="nil"/>
              <w:bottom w:val="nil"/>
              <w:right w:val="nil"/>
            </w:tcBorders>
            <w:shd w:val="clear" w:color="000000" w:fill="FFFFFF"/>
            <w:noWrap/>
            <w:vAlign w:val="bottom"/>
            <w:hideMark/>
          </w:tcPr>
          <w:p w14:paraId="7C976ADE"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gridSpan w:val="2"/>
            <w:tcBorders>
              <w:top w:val="nil"/>
              <w:left w:val="nil"/>
              <w:bottom w:val="nil"/>
              <w:right w:val="nil"/>
            </w:tcBorders>
            <w:shd w:val="clear" w:color="000000" w:fill="FFFFFF"/>
            <w:noWrap/>
            <w:vAlign w:val="bottom"/>
            <w:hideMark/>
          </w:tcPr>
          <w:p w14:paraId="57EBBC82"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160" w:type="dxa"/>
            <w:tcBorders>
              <w:top w:val="nil"/>
              <w:left w:val="nil"/>
              <w:bottom w:val="nil"/>
              <w:right w:val="nil"/>
            </w:tcBorders>
            <w:shd w:val="clear" w:color="auto" w:fill="auto"/>
            <w:noWrap/>
            <w:vAlign w:val="bottom"/>
            <w:hideMark/>
          </w:tcPr>
          <w:p w14:paraId="09ABBCCB" w14:textId="77777777" w:rsidR="00CA3719" w:rsidRPr="00CA3719" w:rsidRDefault="00CA3719" w:rsidP="00CA3719">
            <w:pPr>
              <w:rPr>
                <w:rFonts w:ascii="Calibri" w:hAnsi="Calibri"/>
                <w:b/>
                <w:bCs/>
                <w:color w:val="FFFFFF"/>
                <w:sz w:val="22"/>
                <w:szCs w:val="22"/>
                <w:lang w:val="es-BO" w:eastAsia="es-BO"/>
              </w:rPr>
            </w:pPr>
          </w:p>
        </w:tc>
        <w:tc>
          <w:tcPr>
            <w:tcW w:w="1156" w:type="dxa"/>
            <w:gridSpan w:val="2"/>
            <w:tcBorders>
              <w:top w:val="nil"/>
              <w:left w:val="nil"/>
              <w:bottom w:val="nil"/>
              <w:right w:val="nil"/>
            </w:tcBorders>
            <w:shd w:val="clear" w:color="000000" w:fill="FFFFFF"/>
            <w:noWrap/>
            <w:vAlign w:val="bottom"/>
            <w:hideMark/>
          </w:tcPr>
          <w:p w14:paraId="1C766B00"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511" w:type="dxa"/>
            <w:tcBorders>
              <w:top w:val="nil"/>
              <w:left w:val="nil"/>
              <w:bottom w:val="nil"/>
              <w:right w:val="nil"/>
            </w:tcBorders>
            <w:shd w:val="clear" w:color="000000" w:fill="FFFFFF"/>
            <w:noWrap/>
            <w:vAlign w:val="bottom"/>
            <w:hideMark/>
          </w:tcPr>
          <w:p w14:paraId="05F39BC5"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6DAB93F4" w14:textId="77777777" w:rsidR="00CA3719" w:rsidRPr="00CA3719" w:rsidRDefault="00CA3719" w:rsidP="00CA3719">
            <w:pPr>
              <w:rPr>
                <w:rFonts w:ascii="Calibri" w:hAnsi="Calibri"/>
                <w:b/>
                <w:bCs/>
                <w:color w:val="FFFFFF"/>
                <w:sz w:val="22"/>
                <w:szCs w:val="22"/>
                <w:lang w:val="es-BO" w:eastAsia="es-BO"/>
              </w:rPr>
            </w:pPr>
            <w:r w:rsidRPr="00CA3719">
              <w:rPr>
                <w:rFonts w:ascii="Calibri" w:hAnsi="Calibri"/>
                <w:b/>
                <w:bCs/>
                <w:color w:val="FFFFFF"/>
                <w:sz w:val="22"/>
                <w:szCs w:val="22"/>
                <w:lang w:val="es-BO" w:eastAsia="es-BO"/>
              </w:rPr>
              <w:t> </w:t>
            </w:r>
          </w:p>
        </w:tc>
        <w:tc>
          <w:tcPr>
            <w:tcW w:w="850" w:type="dxa"/>
            <w:tcBorders>
              <w:top w:val="nil"/>
              <w:left w:val="nil"/>
              <w:bottom w:val="nil"/>
              <w:right w:val="nil"/>
            </w:tcBorders>
            <w:shd w:val="clear" w:color="auto" w:fill="auto"/>
            <w:noWrap/>
            <w:vAlign w:val="bottom"/>
            <w:hideMark/>
          </w:tcPr>
          <w:p w14:paraId="6A57EB1A" w14:textId="77777777" w:rsidR="00CA3719" w:rsidRPr="00CA3719" w:rsidRDefault="00CA3719" w:rsidP="00CA3719">
            <w:pPr>
              <w:rPr>
                <w:rFonts w:ascii="Calibri" w:hAnsi="Calibri"/>
                <w:b/>
                <w:bCs/>
                <w:color w:val="FFFFFF"/>
                <w:sz w:val="22"/>
                <w:szCs w:val="22"/>
                <w:lang w:val="es-BO" w:eastAsia="es-BO"/>
              </w:rPr>
            </w:pPr>
          </w:p>
        </w:tc>
      </w:tr>
      <w:tr w:rsidR="00CA3719" w:rsidRPr="00CA3719" w14:paraId="77F2F6A2" w14:textId="77777777" w:rsidTr="00183BC0">
        <w:trPr>
          <w:trHeight w:val="330"/>
        </w:trPr>
        <w:tc>
          <w:tcPr>
            <w:tcW w:w="551" w:type="dxa"/>
            <w:tcBorders>
              <w:top w:val="nil"/>
              <w:left w:val="nil"/>
              <w:bottom w:val="nil"/>
              <w:right w:val="nil"/>
            </w:tcBorders>
            <w:shd w:val="clear" w:color="auto" w:fill="auto"/>
            <w:noWrap/>
            <w:vAlign w:val="bottom"/>
            <w:hideMark/>
          </w:tcPr>
          <w:p w14:paraId="2E492BED" w14:textId="77777777" w:rsidR="00CA3719" w:rsidRPr="00CA3719" w:rsidRDefault="00CA3719" w:rsidP="00CA3719">
            <w:pPr>
              <w:rPr>
                <w:rFonts w:ascii="Calibri" w:hAnsi="Calibri"/>
                <w:color w:val="000000"/>
                <w:sz w:val="22"/>
                <w:szCs w:val="22"/>
                <w:lang w:val="es-BO" w:eastAsia="es-BO"/>
              </w:rPr>
            </w:pPr>
          </w:p>
        </w:tc>
        <w:tc>
          <w:tcPr>
            <w:tcW w:w="1874" w:type="dxa"/>
            <w:tcBorders>
              <w:top w:val="nil"/>
              <w:left w:val="nil"/>
              <w:bottom w:val="nil"/>
              <w:right w:val="nil"/>
            </w:tcBorders>
            <w:shd w:val="clear" w:color="auto" w:fill="auto"/>
            <w:noWrap/>
            <w:vAlign w:val="bottom"/>
            <w:hideMark/>
          </w:tcPr>
          <w:p w14:paraId="4826FA3D" w14:textId="77777777" w:rsidR="00CA3719" w:rsidRPr="00CA3719" w:rsidRDefault="00CA3719" w:rsidP="00CA3719">
            <w:pPr>
              <w:rPr>
                <w:rFonts w:ascii="Calibri" w:hAnsi="Calibri"/>
                <w:color w:val="000000"/>
                <w:sz w:val="22"/>
                <w:szCs w:val="22"/>
                <w:lang w:val="es-BO" w:eastAsia="es-BO"/>
              </w:rPr>
            </w:pPr>
          </w:p>
        </w:tc>
        <w:tc>
          <w:tcPr>
            <w:tcW w:w="2835" w:type="dxa"/>
            <w:gridSpan w:val="3"/>
            <w:tcBorders>
              <w:top w:val="single" w:sz="8" w:space="0" w:color="auto"/>
              <w:left w:val="nil"/>
              <w:bottom w:val="single" w:sz="8" w:space="0" w:color="auto"/>
              <w:right w:val="single" w:sz="8" w:space="0" w:color="000000"/>
            </w:tcBorders>
            <w:shd w:val="clear" w:color="000000" w:fill="FCD5B4"/>
            <w:vAlign w:val="center"/>
            <w:hideMark/>
          </w:tcPr>
          <w:p w14:paraId="1A5AD985"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1" w:type="dxa"/>
            <w:gridSpan w:val="3"/>
            <w:tcBorders>
              <w:top w:val="nil"/>
              <w:left w:val="nil"/>
              <w:bottom w:val="nil"/>
              <w:right w:val="nil"/>
            </w:tcBorders>
            <w:shd w:val="clear" w:color="000000" w:fill="FFFFFF"/>
            <w:noWrap/>
            <w:vAlign w:val="bottom"/>
            <w:hideMark/>
          </w:tcPr>
          <w:p w14:paraId="2A577140" w14:textId="77777777" w:rsidR="00CA3719" w:rsidRPr="00CA3719" w:rsidRDefault="00CA3719" w:rsidP="00CA3719">
            <w:pPr>
              <w:rPr>
                <w:rFonts w:ascii="Calibri" w:hAnsi="Calibri"/>
                <w:color w:val="000000"/>
                <w:sz w:val="24"/>
                <w:szCs w:val="24"/>
                <w:lang w:val="es-BO" w:eastAsia="es-BO"/>
              </w:rPr>
            </w:pPr>
            <w:r w:rsidRPr="00CA3719">
              <w:rPr>
                <w:rFonts w:ascii="Calibri" w:hAnsi="Calibri"/>
                <w:color w:val="000000"/>
                <w:sz w:val="24"/>
                <w:szCs w:val="24"/>
                <w:lang w:val="es-BO" w:eastAsia="es-BO"/>
              </w:rPr>
              <w:t> </w:t>
            </w:r>
          </w:p>
        </w:tc>
        <w:tc>
          <w:tcPr>
            <w:tcW w:w="2835" w:type="dxa"/>
            <w:gridSpan w:val="6"/>
            <w:tcBorders>
              <w:top w:val="single" w:sz="8" w:space="0" w:color="auto"/>
              <w:left w:val="nil"/>
              <w:bottom w:val="single" w:sz="8" w:space="0" w:color="auto"/>
              <w:right w:val="single" w:sz="8" w:space="0" w:color="000000"/>
            </w:tcBorders>
            <w:shd w:val="clear" w:color="000000" w:fill="FCD5B4"/>
            <w:vAlign w:val="center"/>
            <w:hideMark/>
          </w:tcPr>
          <w:p w14:paraId="77A064FC" w14:textId="77777777" w:rsidR="00CA3719" w:rsidRPr="00CA3719" w:rsidRDefault="00CA3719" w:rsidP="00CA3719">
            <w:pPr>
              <w:jc w:val="center"/>
              <w:rPr>
                <w:rFonts w:ascii="Calibri" w:hAnsi="Calibri"/>
                <w:b/>
                <w:bCs/>
                <w:color w:val="000000"/>
                <w:sz w:val="24"/>
                <w:szCs w:val="24"/>
                <w:lang w:val="es-BO" w:eastAsia="es-BO"/>
              </w:rPr>
            </w:pPr>
            <w:r w:rsidRPr="00CA3719">
              <w:rPr>
                <w:rFonts w:ascii="Calibri" w:hAnsi="Calibri"/>
                <w:b/>
                <w:bCs/>
                <w:color w:val="000000"/>
                <w:sz w:val="24"/>
                <w:szCs w:val="24"/>
                <w:lang w:val="es-BO" w:eastAsia="es-BO"/>
              </w:rPr>
              <w:t>PRECIO PROVEEDOR</w:t>
            </w:r>
          </w:p>
        </w:tc>
        <w:tc>
          <w:tcPr>
            <w:tcW w:w="850" w:type="dxa"/>
            <w:tcBorders>
              <w:top w:val="nil"/>
              <w:left w:val="nil"/>
              <w:bottom w:val="nil"/>
              <w:right w:val="nil"/>
            </w:tcBorders>
            <w:shd w:val="clear" w:color="auto" w:fill="auto"/>
            <w:noWrap/>
            <w:vAlign w:val="bottom"/>
            <w:hideMark/>
          </w:tcPr>
          <w:p w14:paraId="5F4F155A" w14:textId="77777777" w:rsidR="00CA3719" w:rsidRPr="00CA3719" w:rsidRDefault="00CA3719" w:rsidP="00CA3719">
            <w:pPr>
              <w:rPr>
                <w:rFonts w:ascii="Calibri" w:hAnsi="Calibri"/>
                <w:color w:val="000000"/>
                <w:sz w:val="22"/>
                <w:szCs w:val="22"/>
                <w:lang w:val="es-BO" w:eastAsia="es-BO"/>
              </w:rPr>
            </w:pPr>
          </w:p>
        </w:tc>
      </w:tr>
      <w:tr w:rsidR="00CA3719" w:rsidRPr="00CA3719" w14:paraId="243EC11A" w14:textId="77777777" w:rsidTr="00183BC0">
        <w:trPr>
          <w:trHeight w:val="1515"/>
        </w:trPr>
        <w:tc>
          <w:tcPr>
            <w:tcW w:w="551" w:type="dxa"/>
            <w:tcBorders>
              <w:top w:val="single" w:sz="8" w:space="0" w:color="auto"/>
              <w:left w:val="single" w:sz="8" w:space="0" w:color="auto"/>
              <w:bottom w:val="nil"/>
              <w:right w:val="single" w:sz="8" w:space="0" w:color="auto"/>
            </w:tcBorders>
            <w:shd w:val="clear" w:color="auto" w:fill="auto"/>
            <w:noWrap/>
            <w:vAlign w:val="center"/>
            <w:hideMark/>
          </w:tcPr>
          <w:p w14:paraId="3EEC95FE"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N°</w:t>
            </w:r>
          </w:p>
        </w:tc>
        <w:tc>
          <w:tcPr>
            <w:tcW w:w="1874" w:type="dxa"/>
            <w:tcBorders>
              <w:top w:val="single" w:sz="8" w:space="0" w:color="auto"/>
              <w:left w:val="nil"/>
              <w:bottom w:val="single" w:sz="8" w:space="0" w:color="auto"/>
              <w:right w:val="single" w:sz="8" w:space="0" w:color="auto"/>
            </w:tcBorders>
            <w:shd w:val="clear" w:color="auto" w:fill="auto"/>
            <w:noWrap/>
            <w:vAlign w:val="center"/>
            <w:hideMark/>
          </w:tcPr>
          <w:p w14:paraId="154315E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De Beni y viceversa</w:t>
            </w:r>
          </w:p>
        </w:tc>
        <w:tc>
          <w:tcPr>
            <w:tcW w:w="851" w:type="dxa"/>
            <w:tcBorders>
              <w:top w:val="nil"/>
              <w:left w:val="nil"/>
              <w:bottom w:val="single" w:sz="8" w:space="0" w:color="auto"/>
              <w:right w:val="single" w:sz="8" w:space="0" w:color="auto"/>
            </w:tcBorders>
            <w:shd w:val="clear" w:color="000000" w:fill="FCD5B4"/>
            <w:vAlign w:val="center"/>
            <w:hideMark/>
          </w:tcPr>
          <w:p w14:paraId="49AC1695"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w:t>
            </w:r>
          </w:p>
        </w:tc>
        <w:tc>
          <w:tcPr>
            <w:tcW w:w="850" w:type="dxa"/>
            <w:tcBorders>
              <w:top w:val="nil"/>
              <w:left w:val="nil"/>
              <w:bottom w:val="single" w:sz="8" w:space="0" w:color="auto"/>
              <w:right w:val="single" w:sz="8" w:space="0" w:color="auto"/>
            </w:tcBorders>
            <w:shd w:val="clear" w:color="000000" w:fill="FCD5B4"/>
            <w:vAlign w:val="center"/>
            <w:hideMark/>
          </w:tcPr>
          <w:p w14:paraId="69EB3FE6"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   Por m3 </w:t>
            </w:r>
          </w:p>
        </w:tc>
        <w:tc>
          <w:tcPr>
            <w:tcW w:w="1134" w:type="dxa"/>
            <w:tcBorders>
              <w:top w:val="nil"/>
              <w:left w:val="nil"/>
              <w:bottom w:val="single" w:sz="8" w:space="0" w:color="auto"/>
              <w:right w:val="single" w:sz="8" w:space="0" w:color="auto"/>
            </w:tcBorders>
            <w:shd w:val="clear" w:color="000000" w:fill="FCD5B4"/>
            <w:vAlign w:val="center"/>
            <w:hideMark/>
          </w:tcPr>
          <w:p w14:paraId="00FF385E"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14:paraId="5A223182"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 xml:space="preserve">Tiempo de entrega (días) </w:t>
            </w:r>
          </w:p>
        </w:tc>
        <w:tc>
          <w:tcPr>
            <w:tcW w:w="850" w:type="dxa"/>
            <w:gridSpan w:val="3"/>
            <w:tcBorders>
              <w:top w:val="nil"/>
              <w:left w:val="single" w:sz="8" w:space="0" w:color="auto"/>
              <w:bottom w:val="nil"/>
              <w:right w:val="single" w:sz="8" w:space="0" w:color="auto"/>
            </w:tcBorders>
            <w:shd w:val="clear" w:color="000000" w:fill="FCD5B4"/>
            <w:vAlign w:val="center"/>
            <w:hideMark/>
          </w:tcPr>
          <w:p w14:paraId="6CD22D61"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Mínimo 1 a 500 Kg. (Express)</w:t>
            </w:r>
          </w:p>
        </w:tc>
        <w:tc>
          <w:tcPr>
            <w:tcW w:w="995" w:type="dxa"/>
            <w:gridSpan w:val="2"/>
            <w:tcBorders>
              <w:top w:val="nil"/>
              <w:left w:val="nil"/>
              <w:bottom w:val="nil"/>
              <w:right w:val="single" w:sz="8" w:space="0" w:color="auto"/>
            </w:tcBorders>
            <w:shd w:val="clear" w:color="000000" w:fill="FCD5B4"/>
            <w:vAlign w:val="center"/>
            <w:hideMark/>
          </w:tcPr>
          <w:p w14:paraId="5623CFC8"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m3 (Express)</w:t>
            </w:r>
          </w:p>
        </w:tc>
        <w:tc>
          <w:tcPr>
            <w:tcW w:w="990" w:type="dxa"/>
            <w:tcBorders>
              <w:top w:val="nil"/>
              <w:left w:val="nil"/>
              <w:bottom w:val="nil"/>
              <w:right w:val="nil"/>
            </w:tcBorders>
            <w:shd w:val="clear" w:color="000000" w:fill="FCD5B4"/>
            <w:vAlign w:val="center"/>
            <w:hideMark/>
          </w:tcPr>
          <w:p w14:paraId="36E71B13"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Por Kg. adicional (Express)</w:t>
            </w:r>
          </w:p>
        </w:tc>
        <w:tc>
          <w:tcPr>
            <w:tcW w:w="85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5B068590" w14:textId="77777777" w:rsidR="00CA3719" w:rsidRPr="00CA3719" w:rsidRDefault="00CA3719" w:rsidP="00CA3719">
            <w:pPr>
              <w:jc w:val="center"/>
              <w:rPr>
                <w:rFonts w:ascii="Calibri" w:hAnsi="Calibri"/>
                <w:b/>
                <w:bCs/>
                <w:color w:val="000000"/>
                <w:sz w:val="22"/>
                <w:szCs w:val="22"/>
                <w:lang w:val="es-BO" w:eastAsia="es-BO"/>
              </w:rPr>
            </w:pPr>
            <w:r w:rsidRPr="00CA3719">
              <w:rPr>
                <w:rFonts w:ascii="Calibri" w:hAnsi="Calibri"/>
                <w:b/>
                <w:bCs/>
                <w:color w:val="000000"/>
                <w:sz w:val="22"/>
                <w:szCs w:val="22"/>
                <w:lang w:val="es-BO" w:eastAsia="es-BO"/>
              </w:rPr>
              <w:t>Tiempo de entrega (días)  Express</w:t>
            </w:r>
          </w:p>
        </w:tc>
      </w:tr>
      <w:tr w:rsidR="00CA3719" w:rsidRPr="00CA3719" w14:paraId="5A68AB3C" w14:textId="77777777" w:rsidTr="00183BC0">
        <w:trPr>
          <w:trHeight w:val="300"/>
        </w:trPr>
        <w:tc>
          <w:tcPr>
            <w:tcW w:w="551" w:type="dxa"/>
            <w:tcBorders>
              <w:top w:val="single" w:sz="4" w:space="0" w:color="auto"/>
              <w:left w:val="single" w:sz="4" w:space="0" w:color="auto"/>
              <w:bottom w:val="nil"/>
              <w:right w:val="nil"/>
            </w:tcBorders>
            <w:shd w:val="clear" w:color="auto" w:fill="auto"/>
            <w:noWrap/>
            <w:vAlign w:val="center"/>
            <w:hideMark/>
          </w:tcPr>
          <w:p w14:paraId="1682C9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c>
          <w:tcPr>
            <w:tcW w:w="1874" w:type="dxa"/>
            <w:tcBorders>
              <w:top w:val="nil"/>
              <w:left w:val="single" w:sz="8" w:space="0" w:color="auto"/>
              <w:bottom w:val="nil"/>
              <w:right w:val="single" w:sz="8" w:space="0" w:color="auto"/>
            </w:tcBorders>
            <w:shd w:val="clear" w:color="auto" w:fill="auto"/>
            <w:noWrap/>
            <w:vAlign w:val="bottom"/>
            <w:hideMark/>
          </w:tcPr>
          <w:p w14:paraId="32782EA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COBIJA</w:t>
            </w:r>
          </w:p>
        </w:tc>
        <w:tc>
          <w:tcPr>
            <w:tcW w:w="851"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47A294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nil"/>
              <w:bottom w:val="single" w:sz="4" w:space="0" w:color="auto"/>
              <w:right w:val="single" w:sz="4" w:space="0" w:color="auto"/>
            </w:tcBorders>
            <w:shd w:val="clear" w:color="000000" w:fill="FCD5B4"/>
            <w:noWrap/>
            <w:vAlign w:val="bottom"/>
            <w:hideMark/>
          </w:tcPr>
          <w:p w14:paraId="432CEE2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single" w:sz="4" w:space="0" w:color="auto"/>
              <w:left w:val="nil"/>
              <w:bottom w:val="single" w:sz="4" w:space="0" w:color="auto"/>
              <w:right w:val="single" w:sz="4" w:space="0" w:color="auto"/>
            </w:tcBorders>
            <w:shd w:val="clear" w:color="000000" w:fill="FCD5B4"/>
            <w:noWrap/>
            <w:vAlign w:val="bottom"/>
            <w:hideMark/>
          </w:tcPr>
          <w:p w14:paraId="2DB85B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single" w:sz="8" w:space="0" w:color="auto"/>
              <w:bottom w:val="nil"/>
              <w:right w:val="single" w:sz="4" w:space="0" w:color="auto"/>
            </w:tcBorders>
            <w:shd w:val="clear" w:color="000000" w:fill="FFFFFF"/>
            <w:noWrap/>
            <w:vAlign w:val="center"/>
            <w:hideMark/>
          </w:tcPr>
          <w:p w14:paraId="14A1E7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single" w:sz="4" w:space="0" w:color="auto"/>
              <w:left w:val="nil"/>
              <w:bottom w:val="single" w:sz="4" w:space="0" w:color="auto"/>
              <w:right w:val="single" w:sz="4" w:space="0" w:color="auto"/>
            </w:tcBorders>
            <w:shd w:val="clear" w:color="000000" w:fill="FCD5B4"/>
            <w:noWrap/>
            <w:vAlign w:val="bottom"/>
            <w:hideMark/>
          </w:tcPr>
          <w:p w14:paraId="222A74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single" w:sz="4" w:space="0" w:color="auto"/>
              <w:left w:val="nil"/>
              <w:bottom w:val="single" w:sz="4" w:space="0" w:color="auto"/>
              <w:right w:val="nil"/>
            </w:tcBorders>
            <w:shd w:val="clear" w:color="000000" w:fill="FCD5B4"/>
            <w:noWrap/>
            <w:vAlign w:val="bottom"/>
            <w:hideMark/>
          </w:tcPr>
          <w:p w14:paraId="51C83A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098097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single" w:sz="8" w:space="0" w:color="auto"/>
            </w:tcBorders>
            <w:shd w:val="clear" w:color="000000" w:fill="FFFFFF"/>
            <w:noWrap/>
            <w:vAlign w:val="center"/>
            <w:hideMark/>
          </w:tcPr>
          <w:p w14:paraId="2530C0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5A258748" w14:textId="77777777" w:rsidTr="00183BC0">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E0A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1874" w:type="dxa"/>
            <w:tcBorders>
              <w:top w:val="single" w:sz="4" w:space="0" w:color="auto"/>
              <w:left w:val="nil"/>
              <w:bottom w:val="single" w:sz="4" w:space="0" w:color="auto"/>
              <w:right w:val="single" w:sz="4" w:space="0" w:color="auto"/>
            </w:tcBorders>
            <w:shd w:val="clear" w:color="auto" w:fill="auto"/>
            <w:vAlign w:val="bottom"/>
            <w:hideMark/>
          </w:tcPr>
          <w:p w14:paraId="0A5CBB0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POTOSI</w:t>
            </w:r>
          </w:p>
        </w:tc>
        <w:tc>
          <w:tcPr>
            <w:tcW w:w="851" w:type="dxa"/>
            <w:tcBorders>
              <w:top w:val="nil"/>
              <w:left w:val="nil"/>
              <w:bottom w:val="single" w:sz="4" w:space="0" w:color="auto"/>
              <w:right w:val="single" w:sz="4" w:space="0" w:color="auto"/>
            </w:tcBorders>
            <w:shd w:val="clear" w:color="000000" w:fill="FCD5B4"/>
            <w:noWrap/>
            <w:vAlign w:val="bottom"/>
            <w:hideMark/>
          </w:tcPr>
          <w:p w14:paraId="227EE9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9C579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7E2A9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3D8B77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A7316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C33198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F66E8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E5A6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640E3C"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CC3BB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1874" w:type="dxa"/>
            <w:tcBorders>
              <w:top w:val="nil"/>
              <w:left w:val="nil"/>
              <w:bottom w:val="single" w:sz="4" w:space="0" w:color="auto"/>
              <w:right w:val="single" w:sz="4" w:space="0" w:color="auto"/>
            </w:tcBorders>
            <w:shd w:val="clear" w:color="auto" w:fill="auto"/>
            <w:vAlign w:val="bottom"/>
            <w:hideMark/>
          </w:tcPr>
          <w:p w14:paraId="2BEC097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SUCRE</w:t>
            </w:r>
          </w:p>
        </w:tc>
        <w:tc>
          <w:tcPr>
            <w:tcW w:w="851" w:type="dxa"/>
            <w:tcBorders>
              <w:top w:val="nil"/>
              <w:left w:val="nil"/>
              <w:bottom w:val="single" w:sz="4" w:space="0" w:color="auto"/>
              <w:right w:val="single" w:sz="4" w:space="0" w:color="auto"/>
            </w:tcBorders>
            <w:shd w:val="clear" w:color="000000" w:fill="FCD5B4"/>
            <w:noWrap/>
            <w:vAlign w:val="bottom"/>
            <w:hideMark/>
          </w:tcPr>
          <w:p w14:paraId="1934CE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9E52F1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84CA22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EF69F3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646FF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CC03CE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75EE204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B58DE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9E4812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882D6C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1874" w:type="dxa"/>
            <w:tcBorders>
              <w:top w:val="nil"/>
              <w:left w:val="nil"/>
              <w:bottom w:val="single" w:sz="4" w:space="0" w:color="auto"/>
              <w:right w:val="single" w:sz="4" w:space="0" w:color="auto"/>
            </w:tcBorders>
            <w:shd w:val="clear" w:color="auto" w:fill="auto"/>
            <w:vAlign w:val="bottom"/>
            <w:hideMark/>
          </w:tcPr>
          <w:p w14:paraId="0E769F5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TARIJA</w:t>
            </w:r>
          </w:p>
        </w:tc>
        <w:tc>
          <w:tcPr>
            <w:tcW w:w="851" w:type="dxa"/>
            <w:tcBorders>
              <w:top w:val="nil"/>
              <w:left w:val="nil"/>
              <w:bottom w:val="single" w:sz="4" w:space="0" w:color="auto"/>
              <w:right w:val="single" w:sz="4" w:space="0" w:color="auto"/>
            </w:tcBorders>
            <w:shd w:val="clear" w:color="000000" w:fill="FCD5B4"/>
            <w:noWrap/>
            <w:vAlign w:val="bottom"/>
            <w:hideMark/>
          </w:tcPr>
          <w:p w14:paraId="77CB503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DD0A9F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9144E4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B0CD2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5ED27F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2243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B84AE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3435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959DA0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E3C777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1874" w:type="dxa"/>
            <w:tcBorders>
              <w:top w:val="nil"/>
              <w:left w:val="nil"/>
              <w:bottom w:val="single" w:sz="4" w:space="0" w:color="auto"/>
              <w:right w:val="single" w:sz="4" w:space="0" w:color="auto"/>
            </w:tcBorders>
            <w:shd w:val="clear" w:color="auto" w:fill="auto"/>
            <w:vAlign w:val="bottom"/>
            <w:hideMark/>
          </w:tcPr>
          <w:p w14:paraId="40BEC03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MAGDALENA</w:t>
            </w:r>
          </w:p>
        </w:tc>
        <w:tc>
          <w:tcPr>
            <w:tcW w:w="851" w:type="dxa"/>
            <w:tcBorders>
              <w:top w:val="nil"/>
              <w:left w:val="nil"/>
              <w:bottom w:val="single" w:sz="4" w:space="0" w:color="auto"/>
              <w:right w:val="single" w:sz="4" w:space="0" w:color="auto"/>
            </w:tcBorders>
            <w:shd w:val="clear" w:color="000000" w:fill="FCD5B4"/>
            <w:noWrap/>
            <w:vAlign w:val="bottom"/>
            <w:hideMark/>
          </w:tcPr>
          <w:p w14:paraId="70E168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26A6BA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7AF881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405496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19DCD2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77E7E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AC594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8D689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1911D79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70DB4A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1874" w:type="dxa"/>
            <w:tcBorders>
              <w:top w:val="nil"/>
              <w:left w:val="nil"/>
              <w:bottom w:val="single" w:sz="4" w:space="0" w:color="auto"/>
              <w:right w:val="single" w:sz="4" w:space="0" w:color="auto"/>
            </w:tcBorders>
            <w:shd w:val="clear" w:color="auto" w:fill="auto"/>
            <w:vAlign w:val="bottom"/>
            <w:hideMark/>
          </w:tcPr>
          <w:p w14:paraId="43D8456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ANA DE YACUMA</w:t>
            </w:r>
          </w:p>
        </w:tc>
        <w:tc>
          <w:tcPr>
            <w:tcW w:w="851" w:type="dxa"/>
            <w:tcBorders>
              <w:top w:val="nil"/>
              <w:left w:val="nil"/>
              <w:bottom w:val="single" w:sz="4" w:space="0" w:color="auto"/>
              <w:right w:val="single" w:sz="4" w:space="0" w:color="auto"/>
            </w:tcBorders>
            <w:shd w:val="clear" w:color="000000" w:fill="FCD5B4"/>
            <w:noWrap/>
            <w:vAlign w:val="bottom"/>
            <w:hideMark/>
          </w:tcPr>
          <w:p w14:paraId="5AEB7F5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78147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5A5E4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83EA3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609FC3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81E5AC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F8E05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66B2FB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2F06F9F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C89B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7</w:t>
            </w:r>
          </w:p>
        </w:tc>
        <w:tc>
          <w:tcPr>
            <w:tcW w:w="1874" w:type="dxa"/>
            <w:tcBorders>
              <w:top w:val="nil"/>
              <w:left w:val="nil"/>
              <w:bottom w:val="single" w:sz="4" w:space="0" w:color="auto"/>
              <w:right w:val="single" w:sz="4" w:space="0" w:color="auto"/>
            </w:tcBorders>
            <w:shd w:val="clear" w:color="000000" w:fill="FFFFFF"/>
            <w:vAlign w:val="bottom"/>
            <w:hideMark/>
          </w:tcPr>
          <w:p w14:paraId="293E378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BAURES </w:t>
            </w:r>
          </w:p>
        </w:tc>
        <w:tc>
          <w:tcPr>
            <w:tcW w:w="851" w:type="dxa"/>
            <w:tcBorders>
              <w:top w:val="nil"/>
              <w:left w:val="nil"/>
              <w:bottom w:val="single" w:sz="4" w:space="0" w:color="auto"/>
              <w:right w:val="single" w:sz="4" w:space="0" w:color="auto"/>
            </w:tcBorders>
            <w:shd w:val="clear" w:color="000000" w:fill="FCD5B4"/>
            <w:noWrap/>
            <w:vAlign w:val="bottom"/>
            <w:hideMark/>
          </w:tcPr>
          <w:p w14:paraId="52E4BB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BEEF4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93676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97B15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2038D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D4E4CF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FEB06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66FED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2B1A266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9AFFE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8</w:t>
            </w:r>
          </w:p>
        </w:tc>
        <w:tc>
          <w:tcPr>
            <w:tcW w:w="1874" w:type="dxa"/>
            <w:tcBorders>
              <w:top w:val="nil"/>
              <w:left w:val="nil"/>
              <w:bottom w:val="single" w:sz="4" w:space="0" w:color="auto"/>
              <w:right w:val="single" w:sz="4" w:space="0" w:color="auto"/>
            </w:tcBorders>
            <w:shd w:val="clear" w:color="auto" w:fill="auto"/>
            <w:vAlign w:val="bottom"/>
            <w:hideMark/>
          </w:tcPr>
          <w:p w14:paraId="2FC62DB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RIBERALTA EST. DOMSAT ENTEL </w:t>
            </w:r>
          </w:p>
        </w:tc>
        <w:tc>
          <w:tcPr>
            <w:tcW w:w="851" w:type="dxa"/>
            <w:tcBorders>
              <w:top w:val="nil"/>
              <w:left w:val="nil"/>
              <w:bottom w:val="single" w:sz="4" w:space="0" w:color="auto"/>
              <w:right w:val="single" w:sz="4" w:space="0" w:color="auto"/>
            </w:tcBorders>
            <w:shd w:val="clear" w:color="000000" w:fill="FCD5B4"/>
            <w:noWrap/>
            <w:vAlign w:val="bottom"/>
            <w:hideMark/>
          </w:tcPr>
          <w:p w14:paraId="60D37C1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C4BB5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F7161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BACA4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91E4B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A40AA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DDAE8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21BAF1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9622780"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5403E3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9</w:t>
            </w:r>
          </w:p>
        </w:tc>
        <w:tc>
          <w:tcPr>
            <w:tcW w:w="1874" w:type="dxa"/>
            <w:tcBorders>
              <w:top w:val="nil"/>
              <w:left w:val="nil"/>
              <w:bottom w:val="single" w:sz="4" w:space="0" w:color="auto"/>
              <w:right w:val="single" w:sz="4" w:space="0" w:color="auto"/>
            </w:tcBorders>
            <w:shd w:val="clear" w:color="auto" w:fill="auto"/>
            <w:vAlign w:val="bottom"/>
            <w:hideMark/>
          </w:tcPr>
          <w:p w14:paraId="2C9FCD6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EXALTACION </w:t>
            </w:r>
          </w:p>
        </w:tc>
        <w:tc>
          <w:tcPr>
            <w:tcW w:w="851" w:type="dxa"/>
            <w:tcBorders>
              <w:top w:val="nil"/>
              <w:left w:val="nil"/>
              <w:bottom w:val="single" w:sz="4" w:space="0" w:color="auto"/>
              <w:right w:val="single" w:sz="4" w:space="0" w:color="auto"/>
            </w:tcBorders>
            <w:shd w:val="clear" w:color="000000" w:fill="FCD5B4"/>
            <w:noWrap/>
            <w:vAlign w:val="bottom"/>
            <w:hideMark/>
          </w:tcPr>
          <w:p w14:paraId="0997A0D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90229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2F851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59DC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116B3E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5A36CA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30FF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6AEC2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A3339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59224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10</w:t>
            </w:r>
          </w:p>
        </w:tc>
        <w:tc>
          <w:tcPr>
            <w:tcW w:w="1874" w:type="dxa"/>
            <w:tcBorders>
              <w:top w:val="nil"/>
              <w:left w:val="nil"/>
              <w:bottom w:val="single" w:sz="4" w:space="0" w:color="auto"/>
              <w:right w:val="single" w:sz="4" w:space="0" w:color="auto"/>
            </w:tcBorders>
            <w:shd w:val="clear" w:color="auto" w:fill="auto"/>
            <w:vAlign w:val="bottom"/>
            <w:hideMark/>
          </w:tcPr>
          <w:p w14:paraId="6283BC6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EXALTACIÓN A SAN JOAQUIN</w:t>
            </w:r>
          </w:p>
        </w:tc>
        <w:tc>
          <w:tcPr>
            <w:tcW w:w="851" w:type="dxa"/>
            <w:tcBorders>
              <w:top w:val="nil"/>
              <w:left w:val="nil"/>
              <w:bottom w:val="single" w:sz="4" w:space="0" w:color="auto"/>
              <w:right w:val="single" w:sz="4" w:space="0" w:color="auto"/>
            </w:tcBorders>
            <w:shd w:val="clear" w:color="000000" w:fill="FCD5B4"/>
            <w:noWrap/>
            <w:vAlign w:val="bottom"/>
            <w:hideMark/>
          </w:tcPr>
          <w:p w14:paraId="72DF89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4A1EB5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2CE495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E0553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F30F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3806A7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081D1B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573BF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64B589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FFEF3A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11</w:t>
            </w:r>
          </w:p>
        </w:tc>
        <w:tc>
          <w:tcPr>
            <w:tcW w:w="1874" w:type="dxa"/>
            <w:tcBorders>
              <w:top w:val="nil"/>
              <w:left w:val="nil"/>
              <w:bottom w:val="single" w:sz="4" w:space="0" w:color="auto"/>
              <w:right w:val="single" w:sz="4" w:space="0" w:color="auto"/>
            </w:tcBorders>
            <w:shd w:val="clear" w:color="auto" w:fill="auto"/>
            <w:vAlign w:val="bottom"/>
            <w:hideMark/>
          </w:tcPr>
          <w:p w14:paraId="32D7538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GUAYARAMERIN (PANDO)</w:t>
            </w:r>
          </w:p>
        </w:tc>
        <w:tc>
          <w:tcPr>
            <w:tcW w:w="851" w:type="dxa"/>
            <w:tcBorders>
              <w:top w:val="nil"/>
              <w:left w:val="nil"/>
              <w:bottom w:val="single" w:sz="4" w:space="0" w:color="auto"/>
              <w:right w:val="single" w:sz="4" w:space="0" w:color="auto"/>
            </w:tcBorders>
            <w:shd w:val="clear" w:color="000000" w:fill="FCD5B4"/>
            <w:noWrap/>
            <w:vAlign w:val="bottom"/>
            <w:hideMark/>
          </w:tcPr>
          <w:p w14:paraId="09ABF21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472BE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0F5FD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7F85F4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E6C75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51EDEE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FDF294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3E5B9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439C5C29"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39251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12</w:t>
            </w:r>
          </w:p>
        </w:tc>
        <w:tc>
          <w:tcPr>
            <w:tcW w:w="1874" w:type="dxa"/>
            <w:tcBorders>
              <w:top w:val="nil"/>
              <w:left w:val="nil"/>
              <w:bottom w:val="single" w:sz="4" w:space="0" w:color="auto"/>
              <w:right w:val="single" w:sz="4" w:space="0" w:color="auto"/>
            </w:tcBorders>
            <w:shd w:val="clear" w:color="auto" w:fill="auto"/>
            <w:vAlign w:val="bottom"/>
            <w:hideMark/>
          </w:tcPr>
          <w:p w14:paraId="1F5EC0D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HUACARAJE </w:t>
            </w:r>
          </w:p>
        </w:tc>
        <w:tc>
          <w:tcPr>
            <w:tcW w:w="851" w:type="dxa"/>
            <w:tcBorders>
              <w:top w:val="nil"/>
              <w:left w:val="nil"/>
              <w:bottom w:val="single" w:sz="4" w:space="0" w:color="auto"/>
              <w:right w:val="single" w:sz="4" w:space="0" w:color="auto"/>
            </w:tcBorders>
            <w:shd w:val="clear" w:color="000000" w:fill="FCD5B4"/>
            <w:noWrap/>
            <w:vAlign w:val="bottom"/>
            <w:hideMark/>
          </w:tcPr>
          <w:p w14:paraId="111942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115A0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5B9EBC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896A5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65ED8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F9654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538D0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FABF9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3CFB71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0886D6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13</w:t>
            </w:r>
          </w:p>
        </w:tc>
        <w:tc>
          <w:tcPr>
            <w:tcW w:w="1874" w:type="dxa"/>
            <w:tcBorders>
              <w:top w:val="nil"/>
              <w:left w:val="nil"/>
              <w:bottom w:val="single" w:sz="4" w:space="0" w:color="auto"/>
              <w:right w:val="single" w:sz="4" w:space="0" w:color="auto"/>
            </w:tcBorders>
            <w:shd w:val="clear" w:color="auto" w:fill="auto"/>
            <w:vAlign w:val="bottom"/>
            <w:hideMark/>
          </w:tcPr>
          <w:p w14:paraId="6CDAFB5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LORETO </w:t>
            </w:r>
          </w:p>
        </w:tc>
        <w:tc>
          <w:tcPr>
            <w:tcW w:w="851" w:type="dxa"/>
            <w:tcBorders>
              <w:top w:val="nil"/>
              <w:left w:val="nil"/>
              <w:bottom w:val="single" w:sz="4" w:space="0" w:color="auto"/>
              <w:right w:val="single" w:sz="4" w:space="0" w:color="auto"/>
            </w:tcBorders>
            <w:shd w:val="clear" w:color="000000" w:fill="FCD5B4"/>
            <w:noWrap/>
            <w:vAlign w:val="bottom"/>
            <w:hideMark/>
          </w:tcPr>
          <w:p w14:paraId="27E80A8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BE978A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6C63F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4E78A7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5C18A5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CE61B6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2B7184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52B93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955266C"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2AFC9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14</w:t>
            </w:r>
          </w:p>
        </w:tc>
        <w:tc>
          <w:tcPr>
            <w:tcW w:w="1874" w:type="dxa"/>
            <w:tcBorders>
              <w:top w:val="nil"/>
              <w:left w:val="nil"/>
              <w:bottom w:val="single" w:sz="4" w:space="0" w:color="auto"/>
              <w:right w:val="single" w:sz="4" w:space="0" w:color="auto"/>
            </w:tcBorders>
            <w:shd w:val="clear" w:color="auto" w:fill="auto"/>
            <w:vAlign w:val="bottom"/>
            <w:hideMark/>
          </w:tcPr>
          <w:p w14:paraId="3CDB567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MAGDALENA A SAN RAMÓN</w:t>
            </w:r>
          </w:p>
        </w:tc>
        <w:tc>
          <w:tcPr>
            <w:tcW w:w="851" w:type="dxa"/>
            <w:tcBorders>
              <w:top w:val="nil"/>
              <w:left w:val="nil"/>
              <w:bottom w:val="single" w:sz="4" w:space="0" w:color="auto"/>
              <w:right w:val="single" w:sz="4" w:space="0" w:color="auto"/>
            </w:tcBorders>
            <w:shd w:val="clear" w:color="000000" w:fill="FCD5B4"/>
            <w:noWrap/>
            <w:vAlign w:val="bottom"/>
            <w:hideMark/>
          </w:tcPr>
          <w:p w14:paraId="458FED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3D93D67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B97A7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3F0F91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E91A1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73E8E9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961BFF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460F70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0B8A8C35"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2AFEA4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15</w:t>
            </w:r>
          </w:p>
        </w:tc>
        <w:tc>
          <w:tcPr>
            <w:tcW w:w="1874" w:type="dxa"/>
            <w:tcBorders>
              <w:top w:val="nil"/>
              <w:left w:val="nil"/>
              <w:bottom w:val="single" w:sz="4" w:space="0" w:color="auto"/>
              <w:right w:val="single" w:sz="4" w:space="0" w:color="auto"/>
            </w:tcBorders>
            <w:shd w:val="clear" w:color="auto" w:fill="auto"/>
            <w:vAlign w:val="bottom"/>
            <w:hideMark/>
          </w:tcPr>
          <w:p w14:paraId="21BAA47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MOVIL BLANCA FLOR (BLANCA FLOR REP.)</w:t>
            </w:r>
          </w:p>
        </w:tc>
        <w:tc>
          <w:tcPr>
            <w:tcW w:w="851" w:type="dxa"/>
            <w:tcBorders>
              <w:top w:val="nil"/>
              <w:left w:val="nil"/>
              <w:bottom w:val="single" w:sz="4" w:space="0" w:color="auto"/>
              <w:right w:val="single" w:sz="4" w:space="0" w:color="auto"/>
            </w:tcBorders>
            <w:shd w:val="clear" w:color="000000" w:fill="FCD5B4"/>
            <w:noWrap/>
            <w:vAlign w:val="bottom"/>
            <w:hideMark/>
          </w:tcPr>
          <w:p w14:paraId="104455C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89C7A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1622E8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44ED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35DA0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9E89B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B99DB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8B1AA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095979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D31736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16</w:t>
            </w:r>
          </w:p>
        </w:tc>
        <w:tc>
          <w:tcPr>
            <w:tcW w:w="1874" w:type="dxa"/>
            <w:tcBorders>
              <w:top w:val="nil"/>
              <w:left w:val="nil"/>
              <w:bottom w:val="single" w:sz="4" w:space="0" w:color="auto"/>
              <w:right w:val="single" w:sz="4" w:space="0" w:color="auto"/>
            </w:tcBorders>
            <w:shd w:val="clear" w:color="auto" w:fill="auto"/>
            <w:vAlign w:val="bottom"/>
            <w:hideMark/>
          </w:tcPr>
          <w:p w14:paraId="4D24AEA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PIEDRAS BLANCAS (SAN BORJA)</w:t>
            </w:r>
          </w:p>
        </w:tc>
        <w:tc>
          <w:tcPr>
            <w:tcW w:w="851" w:type="dxa"/>
            <w:tcBorders>
              <w:top w:val="nil"/>
              <w:left w:val="nil"/>
              <w:bottom w:val="single" w:sz="4" w:space="0" w:color="auto"/>
              <w:right w:val="single" w:sz="4" w:space="0" w:color="auto"/>
            </w:tcBorders>
            <w:shd w:val="clear" w:color="000000" w:fill="FCD5B4"/>
            <w:noWrap/>
            <w:vAlign w:val="bottom"/>
            <w:hideMark/>
          </w:tcPr>
          <w:p w14:paraId="134C0E2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7C8132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193E4B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1B8F0C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EF9EF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55340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5EEF6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B6519A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136111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E6901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17</w:t>
            </w:r>
          </w:p>
        </w:tc>
        <w:tc>
          <w:tcPr>
            <w:tcW w:w="1874" w:type="dxa"/>
            <w:tcBorders>
              <w:top w:val="nil"/>
              <w:left w:val="nil"/>
              <w:bottom w:val="single" w:sz="4" w:space="0" w:color="auto"/>
              <w:right w:val="single" w:sz="4" w:space="0" w:color="auto"/>
            </w:tcBorders>
            <w:shd w:val="clear" w:color="auto" w:fill="auto"/>
            <w:vAlign w:val="bottom"/>
            <w:hideMark/>
          </w:tcPr>
          <w:p w14:paraId="6932C0C2"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REPETIDORA SDH PTE. SAN PABLO (PUENTE SAN PABLO)</w:t>
            </w:r>
          </w:p>
        </w:tc>
        <w:tc>
          <w:tcPr>
            <w:tcW w:w="851" w:type="dxa"/>
            <w:tcBorders>
              <w:top w:val="nil"/>
              <w:left w:val="nil"/>
              <w:bottom w:val="single" w:sz="4" w:space="0" w:color="auto"/>
              <w:right w:val="single" w:sz="4" w:space="0" w:color="auto"/>
            </w:tcBorders>
            <w:shd w:val="clear" w:color="000000" w:fill="FCD5B4"/>
            <w:noWrap/>
            <w:vAlign w:val="bottom"/>
            <w:hideMark/>
          </w:tcPr>
          <w:p w14:paraId="5B19BC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569F4C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4CE03B8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1587D9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AD6D1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E3534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A2C0DF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7213D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48B69D62" w14:textId="77777777" w:rsidTr="00183BC0">
        <w:trPr>
          <w:trHeight w:val="57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23A7C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18</w:t>
            </w:r>
          </w:p>
        </w:tc>
        <w:tc>
          <w:tcPr>
            <w:tcW w:w="1874" w:type="dxa"/>
            <w:tcBorders>
              <w:top w:val="nil"/>
              <w:left w:val="nil"/>
              <w:bottom w:val="single" w:sz="4" w:space="0" w:color="auto"/>
              <w:right w:val="single" w:sz="4" w:space="0" w:color="auto"/>
            </w:tcBorders>
            <w:shd w:val="clear" w:color="auto" w:fill="auto"/>
            <w:vAlign w:val="center"/>
            <w:hideMark/>
          </w:tcPr>
          <w:p w14:paraId="58C0FF7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REPETIDORA SDH SANTA ROSA (SANTA ROSA)</w:t>
            </w:r>
          </w:p>
        </w:tc>
        <w:tc>
          <w:tcPr>
            <w:tcW w:w="851" w:type="dxa"/>
            <w:tcBorders>
              <w:top w:val="nil"/>
              <w:left w:val="nil"/>
              <w:bottom w:val="single" w:sz="4" w:space="0" w:color="auto"/>
              <w:right w:val="single" w:sz="4" w:space="0" w:color="auto"/>
            </w:tcBorders>
            <w:shd w:val="clear" w:color="000000" w:fill="FCD5B4"/>
            <w:noWrap/>
            <w:vAlign w:val="bottom"/>
            <w:hideMark/>
          </w:tcPr>
          <w:p w14:paraId="7F15DE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5023B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41C404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7E5919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D0FB16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E15FBA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C6364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19E6C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37BDF3B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0C08A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19</w:t>
            </w:r>
          </w:p>
        </w:tc>
        <w:tc>
          <w:tcPr>
            <w:tcW w:w="1874" w:type="dxa"/>
            <w:tcBorders>
              <w:top w:val="nil"/>
              <w:left w:val="nil"/>
              <w:bottom w:val="single" w:sz="4" w:space="0" w:color="auto"/>
              <w:right w:val="single" w:sz="4" w:space="0" w:color="auto"/>
            </w:tcBorders>
            <w:shd w:val="clear" w:color="auto" w:fill="auto"/>
            <w:vAlign w:val="bottom"/>
            <w:hideMark/>
          </w:tcPr>
          <w:p w14:paraId="1590F84E"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REYES</w:t>
            </w:r>
          </w:p>
        </w:tc>
        <w:tc>
          <w:tcPr>
            <w:tcW w:w="851" w:type="dxa"/>
            <w:tcBorders>
              <w:top w:val="nil"/>
              <w:left w:val="nil"/>
              <w:bottom w:val="single" w:sz="4" w:space="0" w:color="auto"/>
              <w:right w:val="single" w:sz="4" w:space="0" w:color="auto"/>
            </w:tcBorders>
            <w:shd w:val="clear" w:color="000000" w:fill="FCD5B4"/>
            <w:noWrap/>
            <w:vAlign w:val="bottom"/>
            <w:hideMark/>
          </w:tcPr>
          <w:p w14:paraId="759286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12E7A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F1EFE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30DF25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915BE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24B72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385CC1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EF352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2D6213A4"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D3ADB9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20</w:t>
            </w:r>
          </w:p>
        </w:tc>
        <w:tc>
          <w:tcPr>
            <w:tcW w:w="1874" w:type="dxa"/>
            <w:tcBorders>
              <w:top w:val="nil"/>
              <w:left w:val="nil"/>
              <w:bottom w:val="single" w:sz="4" w:space="0" w:color="auto"/>
              <w:right w:val="single" w:sz="4" w:space="0" w:color="auto"/>
            </w:tcBorders>
            <w:shd w:val="clear" w:color="auto" w:fill="auto"/>
            <w:vAlign w:val="bottom"/>
            <w:hideMark/>
          </w:tcPr>
          <w:p w14:paraId="2607073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REYES A RIBERALTA</w:t>
            </w:r>
          </w:p>
        </w:tc>
        <w:tc>
          <w:tcPr>
            <w:tcW w:w="851" w:type="dxa"/>
            <w:tcBorders>
              <w:top w:val="nil"/>
              <w:left w:val="nil"/>
              <w:bottom w:val="single" w:sz="4" w:space="0" w:color="auto"/>
              <w:right w:val="single" w:sz="4" w:space="0" w:color="auto"/>
            </w:tcBorders>
            <w:shd w:val="clear" w:color="000000" w:fill="FCD5B4"/>
            <w:noWrap/>
            <w:vAlign w:val="bottom"/>
            <w:hideMark/>
          </w:tcPr>
          <w:p w14:paraId="76ACE7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23DED3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CC325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657E13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0CC070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E3695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F0970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270E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r>
      <w:tr w:rsidR="00CA3719" w:rsidRPr="00CA3719" w14:paraId="78E0F279"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698477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21</w:t>
            </w:r>
          </w:p>
        </w:tc>
        <w:tc>
          <w:tcPr>
            <w:tcW w:w="1874" w:type="dxa"/>
            <w:tcBorders>
              <w:top w:val="nil"/>
              <w:left w:val="nil"/>
              <w:bottom w:val="single" w:sz="4" w:space="0" w:color="auto"/>
              <w:right w:val="single" w:sz="4" w:space="0" w:color="auto"/>
            </w:tcBorders>
            <w:shd w:val="clear" w:color="auto" w:fill="auto"/>
            <w:vAlign w:val="bottom"/>
            <w:hideMark/>
          </w:tcPr>
          <w:p w14:paraId="3AFA14E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RIBERALTA A GUAYARAMERÍN</w:t>
            </w:r>
          </w:p>
        </w:tc>
        <w:tc>
          <w:tcPr>
            <w:tcW w:w="851" w:type="dxa"/>
            <w:tcBorders>
              <w:top w:val="nil"/>
              <w:left w:val="nil"/>
              <w:bottom w:val="single" w:sz="4" w:space="0" w:color="auto"/>
              <w:right w:val="single" w:sz="4" w:space="0" w:color="auto"/>
            </w:tcBorders>
            <w:shd w:val="clear" w:color="000000" w:fill="FCD5B4"/>
            <w:noWrap/>
            <w:vAlign w:val="bottom"/>
            <w:hideMark/>
          </w:tcPr>
          <w:p w14:paraId="270144C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6B9469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CD6BC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4FF796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7E11BB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1F117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91679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E3095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4486EFA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8C30C8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22</w:t>
            </w:r>
          </w:p>
        </w:tc>
        <w:tc>
          <w:tcPr>
            <w:tcW w:w="1874" w:type="dxa"/>
            <w:tcBorders>
              <w:top w:val="nil"/>
              <w:left w:val="nil"/>
              <w:bottom w:val="single" w:sz="4" w:space="0" w:color="auto"/>
              <w:right w:val="single" w:sz="4" w:space="0" w:color="auto"/>
            </w:tcBorders>
            <w:shd w:val="clear" w:color="auto" w:fill="auto"/>
            <w:vAlign w:val="bottom"/>
            <w:hideMark/>
          </w:tcPr>
          <w:p w14:paraId="1DC4B1EC"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 A HUANINI</w:t>
            </w:r>
          </w:p>
        </w:tc>
        <w:tc>
          <w:tcPr>
            <w:tcW w:w="851" w:type="dxa"/>
            <w:tcBorders>
              <w:top w:val="nil"/>
              <w:left w:val="nil"/>
              <w:bottom w:val="single" w:sz="4" w:space="0" w:color="auto"/>
              <w:right w:val="single" w:sz="4" w:space="0" w:color="auto"/>
            </w:tcBorders>
            <w:shd w:val="clear" w:color="000000" w:fill="FCD5B4"/>
            <w:noWrap/>
            <w:vAlign w:val="bottom"/>
            <w:hideMark/>
          </w:tcPr>
          <w:p w14:paraId="1DEA6F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5C5116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439F00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DB9A17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575490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F7F34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E097F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D619B1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44147AF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7A5E6D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23</w:t>
            </w:r>
          </w:p>
        </w:tc>
        <w:tc>
          <w:tcPr>
            <w:tcW w:w="1874" w:type="dxa"/>
            <w:tcBorders>
              <w:top w:val="nil"/>
              <w:left w:val="nil"/>
              <w:bottom w:val="single" w:sz="4" w:space="0" w:color="auto"/>
              <w:right w:val="single" w:sz="4" w:space="0" w:color="auto"/>
            </w:tcBorders>
            <w:shd w:val="clear" w:color="auto" w:fill="auto"/>
            <w:vAlign w:val="bottom"/>
            <w:hideMark/>
          </w:tcPr>
          <w:p w14:paraId="02968168"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 A REYES</w:t>
            </w:r>
          </w:p>
        </w:tc>
        <w:tc>
          <w:tcPr>
            <w:tcW w:w="851" w:type="dxa"/>
            <w:tcBorders>
              <w:top w:val="nil"/>
              <w:left w:val="nil"/>
              <w:bottom w:val="single" w:sz="4" w:space="0" w:color="auto"/>
              <w:right w:val="single" w:sz="4" w:space="0" w:color="auto"/>
            </w:tcBorders>
            <w:shd w:val="clear" w:color="000000" w:fill="FCD5B4"/>
            <w:noWrap/>
            <w:vAlign w:val="bottom"/>
            <w:hideMark/>
          </w:tcPr>
          <w:p w14:paraId="62EF337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D956C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87F347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30C26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43C25F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28905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2DB3DD2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837E9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34BE179E"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0BD976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24</w:t>
            </w:r>
          </w:p>
        </w:tc>
        <w:tc>
          <w:tcPr>
            <w:tcW w:w="1874" w:type="dxa"/>
            <w:tcBorders>
              <w:top w:val="nil"/>
              <w:left w:val="nil"/>
              <w:bottom w:val="single" w:sz="4" w:space="0" w:color="auto"/>
              <w:right w:val="single" w:sz="4" w:space="0" w:color="auto"/>
            </w:tcBorders>
            <w:shd w:val="clear" w:color="auto" w:fill="auto"/>
            <w:vAlign w:val="bottom"/>
            <w:hideMark/>
          </w:tcPr>
          <w:p w14:paraId="6465AC5F"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RURRENABAQUE A SANTA CRUZ </w:t>
            </w:r>
          </w:p>
        </w:tc>
        <w:tc>
          <w:tcPr>
            <w:tcW w:w="851" w:type="dxa"/>
            <w:tcBorders>
              <w:top w:val="nil"/>
              <w:left w:val="nil"/>
              <w:bottom w:val="single" w:sz="4" w:space="0" w:color="auto"/>
              <w:right w:val="single" w:sz="4" w:space="0" w:color="auto"/>
            </w:tcBorders>
            <w:shd w:val="clear" w:color="000000" w:fill="FCD5B4"/>
            <w:noWrap/>
            <w:vAlign w:val="bottom"/>
            <w:hideMark/>
          </w:tcPr>
          <w:p w14:paraId="2B92989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31F3ED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5F03C7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C4C683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3A45D3E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3DE1B6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ACF29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881559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846B686"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B9CC8F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25</w:t>
            </w:r>
          </w:p>
        </w:tc>
        <w:tc>
          <w:tcPr>
            <w:tcW w:w="1874" w:type="dxa"/>
            <w:tcBorders>
              <w:top w:val="nil"/>
              <w:left w:val="nil"/>
              <w:bottom w:val="single" w:sz="4" w:space="0" w:color="auto"/>
              <w:right w:val="single" w:sz="4" w:space="0" w:color="auto"/>
            </w:tcBorders>
            <w:shd w:val="clear" w:color="auto" w:fill="auto"/>
            <w:vAlign w:val="bottom"/>
            <w:hideMark/>
          </w:tcPr>
          <w:p w14:paraId="48D75B6A"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BORJA</w:t>
            </w:r>
          </w:p>
        </w:tc>
        <w:tc>
          <w:tcPr>
            <w:tcW w:w="851" w:type="dxa"/>
            <w:tcBorders>
              <w:top w:val="nil"/>
              <w:left w:val="nil"/>
              <w:bottom w:val="single" w:sz="4" w:space="0" w:color="auto"/>
              <w:right w:val="single" w:sz="4" w:space="0" w:color="auto"/>
            </w:tcBorders>
            <w:shd w:val="clear" w:color="000000" w:fill="FCD5B4"/>
            <w:noWrap/>
            <w:vAlign w:val="bottom"/>
            <w:hideMark/>
          </w:tcPr>
          <w:p w14:paraId="08DAD2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DD19A5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D1A74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E2703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5BF793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3E8EF0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A2776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7028F7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3E3E3A0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BD51AE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26</w:t>
            </w:r>
          </w:p>
        </w:tc>
        <w:tc>
          <w:tcPr>
            <w:tcW w:w="1874" w:type="dxa"/>
            <w:tcBorders>
              <w:top w:val="nil"/>
              <w:left w:val="nil"/>
              <w:bottom w:val="single" w:sz="4" w:space="0" w:color="auto"/>
              <w:right w:val="single" w:sz="4" w:space="0" w:color="auto"/>
            </w:tcBorders>
            <w:shd w:val="clear" w:color="auto" w:fill="auto"/>
            <w:vAlign w:val="bottom"/>
            <w:hideMark/>
          </w:tcPr>
          <w:p w14:paraId="4976033B"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JOAQUIN</w:t>
            </w:r>
          </w:p>
        </w:tc>
        <w:tc>
          <w:tcPr>
            <w:tcW w:w="851" w:type="dxa"/>
            <w:tcBorders>
              <w:top w:val="nil"/>
              <w:left w:val="nil"/>
              <w:bottom w:val="single" w:sz="4" w:space="0" w:color="auto"/>
              <w:right w:val="single" w:sz="4" w:space="0" w:color="auto"/>
            </w:tcBorders>
            <w:shd w:val="clear" w:color="000000" w:fill="FCD5B4"/>
            <w:noWrap/>
            <w:vAlign w:val="bottom"/>
            <w:hideMark/>
          </w:tcPr>
          <w:p w14:paraId="4F66DD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383FF30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85AE1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21833D8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2DCB1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79DB0B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790E2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C41AAB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4</w:t>
            </w:r>
          </w:p>
        </w:tc>
      </w:tr>
      <w:tr w:rsidR="00CA3719" w:rsidRPr="00CA3719" w14:paraId="082371F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44587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27</w:t>
            </w:r>
          </w:p>
        </w:tc>
        <w:tc>
          <w:tcPr>
            <w:tcW w:w="1874" w:type="dxa"/>
            <w:tcBorders>
              <w:top w:val="nil"/>
              <w:left w:val="nil"/>
              <w:bottom w:val="single" w:sz="4" w:space="0" w:color="auto"/>
              <w:right w:val="single" w:sz="4" w:space="0" w:color="auto"/>
            </w:tcBorders>
            <w:shd w:val="clear" w:color="auto" w:fill="auto"/>
            <w:vAlign w:val="bottom"/>
            <w:hideMark/>
          </w:tcPr>
          <w:p w14:paraId="2A6BE24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SAN PEDRO </w:t>
            </w:r>
          </w:p>
        </w:tc>
        <w:tc>
          <w:tcPr>
            <w:tcW w:w="851" w:type="dxa"/>
            <w:tcBorders>
              <w:top w:val="nil"/>
              <w:left w:val="nil"/>
              <w:bottom w:val="single" w:sz="4" w:space="0" w:color="auto"/>
              <w:right w:val="single" w:sz="4" w:space="0" w:color="auto"/>
            </w:tcBorders>
            <w:shd w:val="clear" w:color="000000" w:fill="FCD5B4"/>
            <w:noWrap/>
            <w:vAlign w:val="bottom"/>
            <w:hideMark/>
          </w:tcPr>
          <w:p w14:paraId="07D3F6F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9B708C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DD95F7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7310F0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6</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01A90D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632F6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C2A2BE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8E36E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5</w:t>
            </w:r>
          </w:p>
        </w:tc>
      </w:tr>
      <w:tr w:rsidR="00CA3719" w:rsidRPr="00CA3719" w14:paraId="0A826544"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2D89C0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28</w:t>
            </w:r>
          </w:p>
        </w:tc>
        <w:tc>
          <w:tcPr>
            <w:tcW w:w="1874" w:type="dxa"/>
            <w:tcBorders>
              <w:top w:val="nil"/>
              <w:left w:val="nil"/>
              <w:bottom w:val="single" w:sz="4" w:space="0" w:color="auto"/>
              <w:right w:val="single" w:sz="4" w:space="0" w:color="auto"/>
            </w:tcBorders>
            <w:shd w:val="clear" w:color="auto" w:fill="auto"/>
            <w:vAlign w:val="bottom"/>
            <w:hideMark/>
          </w:tcPr>
          <w:p w14:paraId="5AE5827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 RAMÓN</w:t>
            </w:r>
          </w:p>
        </w:tc>
        <w:tc>
          <w:tcPr>
            <w:tcW w:w="851" w:type="dxa"/>
            <w:tcBorders>
              <w:top w:val="nil"/>
              <w:left w:val="nil"/>
              <w:bottom w:val="single" w:sz="4" w:space="0" w:color="auto"/>
              <w:right w:val="single" w:sz="4" w:space="0" w:color="auto"/>
            </w:tcBorders>
            <w:shd w:val="clear" w:color="000000" w:fill="FCD5B4"/>
            <w:noWrap/>
            <w:vAlign w:val="bottom"/>
            <w:hideMark/>
          </w:tcPr>
          <w:p w14:paraId="31CB009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3E2C09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D03B7A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2AA389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74AFE4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4309034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4BD01B8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9BBF3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71B0A2D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7739F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29</w:t>
            </w:r>
          </w:p>
        </w:tc>
        <w:tc>
          <w:tcPr>
            <w:tcW w:w="1874" w:type="dxa"/>
            <w:tcBorders>
              <w:top w:val="nil"/>
              <w:left w:val="nil"/>
              <w:bottom w:val="single" w:sz="4" w:space="0" w:color="auto"/>
              <w:right w:val="single" w:sz="4" w:space="0" w:color="auto"/>
            </w:tcBorders>
            <w:shd w:val="clear" w:color="auto" w:fill="auto"/>
            <w:vAlign w:val="bottom"/>
            <w:hideMark/>
          </w:tcPr>
          <w:p w14:paraId="39C4252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VIGO</w:t>
            </w:r>
          </w:p>
        </w:tc>
        <w:tc>
          <w:tcPr>
            <w:tcW w:w="851" w:type="dxa"/>
            <w:tcBorders>
              <w:top w:val="nil"/>
              <w:left w:val="nil"/>
              <w:bottom w:val="single" w:sz="4" w:space="0" w:color="auto"/>
              <w:right w:val="single" w:sz="4" w:space="0" w:color="auto"/>
            </w:tcBorders>
            <w:shd w:val="clear" w:color="000000" w:fill="FCD5B4"/>
            <w:noWrap/>
            <w:vAlign w:val="bottom"/>
            <w:hideMark/>
          </w:tcPr>
          <w:p w14:paraId="34D1F69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75ED421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2A0D3A4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881B2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2A5CF8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2E16DA5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DC2F7D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BAB32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74BC20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064F3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30</w:t>
            </w:r>
          </w:p>
        </w:tc>
        <w:tc>
          <w:tcPr>
            <w:tcW w:w="1874" w:type="dxa"/>
            <w:tcBorders>
              <w:top w:val="nil"/>
              <w:left w:val="nil"/>
              <w:bottom w:val="single" w:sz="4" w:space="0" w:color="auto"/>
              <w:right w:val="single" w:sz="4" w:space="0" w:color="auto"/>
            </w:tcBorders>
            <w:shd w:val="clear" w:color="auto" w:fill="auto"/>
            <w:vAlign w:val="bottom"/>
            <w:hideMark/>
          </w:tcPr>
          <w:p w14:paraId="5BD46E3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WARNES </w:t>
            </w:r>
          </w:p>
        </w:tc>
        <w:tc>
          <w:tcPr>
            <w:tcW w:w="851" w:type="dxa"/>
            <w:tcBorders>
              <w:top w:val="nil"/>
              <w:left w:val="nil"/>
              <w:bottom w:val="single" w:sz="4" w:space="0" w:color="auto"/>
              <w:right w:val="single" w:sz="4" w:space="0" w:color="auto"/>
            </w:tcBorders>
            <w:shd w:val="clear" w:color="000000" w:fill="FCD5B4"/>
            <w:noWrap/>
            <w:vAlign w:val="bottom"/>
            <w:hideMark/>
          </w:tcPr>
          <w:p w14:paraId="7F94DB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0CB739B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6C2EE43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DF5388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385FE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84AA2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0A80054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6C56C18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527E2E98"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06004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31</w:t>
            </w:r>
          </w:p>
        </w:tc>
        <w:tc>
          <w:tcPr>
            <w:tcW w:w="1874" w:type="dxa"/>
            <w:tcBorders>
              <w:top w:val="nil"/>
              <w:left w:val="nil"/>
              <w:bottom w:val="single" w:sz="4" w:space="0" w:color="auto"/>
              <w:right w:val="single" w:sz="4" w:space="0" w:color="auto"/>
            </w:tcBorders>
            <w:shd w:val="clear" w:color="auto" w:fill="auto"/>
            <w:vAlign w:val="bottom"/>
            <w:hideMark/>
          </w:tcPr>
          <w:p w14:paraId="4E8746D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YERBA BUENA SANTA CRUZ</w:t>
            </w:r>
          </w:p>
        </w:tc>
        <w:tc>
          <w:tcPr>
            <w:tcW w:w="851" w:type="dxa"/>
            <w:tcBorders>
              <w:top w:val="nil"/>
              <w:left w:val="nil"/>
              <w:bottom w:val="single" w:sz="4" w:space="0" w:color="auto"/>
              <w:right w:val="single" w:sz="4" w:space="0" w:color="auto"/>
            </w:tcBorders>
            <w:shd w:val="clear" w:color="000000" w:fill="FCD5B4"/>
            <w:noWrap/>
            <w:vAlign w:val="bottom"/>
            <w:hideMark/>
          </w:tcPr>
          <w:p w14:paraId="36B4F50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728E85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766CA9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1D76F3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764632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13C938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BF3888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78C902D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1</w:t>
            </w:r>
          </w:p>
        </w:tc>
      </w:tr>
      <w:tr w:rsidR="00CA3719" w:rsidRPr="00CA3719" w14:paraId="08464762" w14:textId="77777777" w:rsidTr="00183BC0">
        <w:trPr>
          <w:trHeight w:val="27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4DCE643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32</w:t>
            </w:r>
          </w:p>
        </w:tc>
        <w:tc>
          <w:tcPr>
            <w:tcW w:w="1874" w:type="dxa"/>
            <w:tcBorders>
              <w:top w:val="nil"/>
              <w:left w:val="nil"/>
              <w:bottom w:val="single" w:sz="4" w:space="0" w:color="auto"/>
              <w:right w:val="single" w:sz="4" w:space="0" w:color="auto"/>
            </w:tcBorders>
            <w:shd w:val="clear" w:color="auto" w:fill="auto"/>
            <w:vAlign w:val="bottom"/>
            <w:hideMark/>
          </w:tcPr>
          <w:p w14:paraId="01E8955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ROSA DE YACUMA</w:t>
            </w:r>
          </w:p>
        </w:tc>
        <w:tc>
          <w:tcPr>
            <w:tcW w:w="851" w:type="dxa"/>
            <w:tcBorders>
              <w:top w:val="nil"/>
              <w:left w:val="nil"/>
              <w:bottom w:val="single" w:sz="4" w:space="0" w:color="auto"/>
              <w:right w:val="single" w:sz="4" w:space="0" w:color="auto"/>
            </w:tcBorders>
            <w:shd w:val="clear" w:color="000000" w:fill="FCD5B4"/>
            <w:noWrap/>
            <w:vAlign w:val="bottom"/>
            <w:hideMark/>
          </w:tcPr>
          <w:p w14:paraId="52B6C76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90CCA9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AC492E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24409B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7735D05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686035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3E3B6F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9366ED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0C5F5F3"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B2D2CF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33</w:t>
            </w:r>
          </w:p>
        </w:tc>
        <w:tc>
          <w:tcPr>
            <w:tcW w:w="1874" w:type="dxa"/>
            <w:tcBorders>
              <w:top w:val="nil"/>
              <w:left w:val="nil"/>
              <w:bottom w:val="single" w:sz="4" w:space="0" w:color="auto"/>
              <w:right w:val="single" w:sz="4" w:space="0" w:color="auto"/>
            </w:tcBorders>
            <w:shd w:val="clear" w:color="auto" w:fill="auto"/>
            <w:vAlign w:val="bottom"/>
            <w:hideMark/>
          </w:tcPr>
          <w:p w14:paraId="5F2268E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EL SENA (PANDO)</w:t>
            </w:r>
          </w:p>
        </w:tc>
        <w:tc>
          <w:tcPr>
            <w:tcW w:w="851" w:type="dxa"/>
            <w:tcBorders>
              <w:top w:val="nil"/>
              <w:left w:val="nil"/>
              <w:bottom w:val="single" w:sz="4" w:space="0" w:color="auto"/>
              <w:right w:val="single" w:sz="4" w:space="0" w:color="auto"/>
            </w:tcBorders>
            <w:shd w:val="clear" w:color="000000" w:fill="FCD5B4"/>
            <w:noWrap/>
            <w:vAlign w:val="bottom"/>
            <w:hideMark/>
          </w:tcPr>
          <w:p w14:paraId="461E4A38"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13120EF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36D45A7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BA061E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2D985E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0DF1FF3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7D828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5A84B94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7027AB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7934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34</w:t>
            </w:r>
          </w:p>
        </w:tc>
        <w:tc>
          <w:tcPr>
            <w:tcW w:w="1874" w:type="dxa"/>
            <w:tcBorders>
              <w:top w:val="nil"/>
              <w:left w:val="nil"/>
              <w:bottom w:val="single" w:sz="4" w:space="0" w:color="auto"/>
              <w:right w:val="single" w:sz="4" w:space="0" w:color="auto"/>
            </w:tcBorders>
            <w:shd w:val="clear" w:color="auto" w:fill="auto"/>
            <w:vAlign w:val="bottom"/>
            <w:hideMark/>
          </w:tcPr>
          <w:p w14:paraId="05DF3E4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SANTA TERESA DEL YATA</w:t>
            </w:r>
          </w:p>
        </w:tc>
        <w:tc>
          <w:tcPr>
            <w:tcW w:w="851" w:type="dxa"/>
            <w:tcBorders>
              <w:top w:val="nil"/>
              <w:left w:val="nil"/>
              <w:bottom w:val="single" w:sz="4" w:space="0" w:color="auto"/>
              <w:right w:val="single" w:sz="4" w:space="0" w:color="auto"/>
            </w:tcBorders>
            <w:shd w:val="clear" w:color="000000" w:fill="FCD5B4"/>
            <w:noWrap/>
            <w:vAlign w:val="bottom"/>
            <w:hideMark/>
          </w:tcPr>
          <w:p w14:paraId="606523B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317782D"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66A0A4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D18F48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016A85E4"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E9F25E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A7F45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F8D9E6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3E4282CB"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52B434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35</w:t>
            </w:r>
          </w:p>
        </w:tc>
        <w:tc>
          <w:tcPr>
            <w:tcW w:w="1874" w:type="dxa"/>
            <w:tcBorders>
              <w:top w:val="nil"/>
              <w:left w:val="nil"/>
              <w:bottom w:val="single" w:sz="4" w:space="0" w:color="auto"/>
              <w:right w:val="single" w:sz="4" w:space="0" w:color="auto"/>
            </w:tcBorders>
            <w:shd w:val="clear" w:color="auto" w:fill="auto"/>
            <w:vAlign w:val="bottom"/>
            <w:hideMark/>
          </w:tcPr>
          <w:p w14:paraId="47C1EC57"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Sheraton (Beni)</w:t>
            </w:r>
          </w:p>
        </w:tc>
        <w:tc>
          <w:tcPr>
            <w:tcW w:w="851" w:type="dxa"/>
            <w:tcBorders>
              <w:top w:val="nil"/>
              <w:left w:val="nil"/>
              <w:bottom w:val="single" w:sz="4" w:space="0" w:color="auto"/>
              <w:right w:val="single" w:sz="4" w:space="0" w:color="auto"/>
            </w:tcBorders>
            <w:shd w:val="clear" w:color="000000" w:fill="FCD5B4"/>
            <w:noWrap/>
            <w:vAlign w:val="bottom"/>
            <w:hideMark/>
          </w:tcPr>
          <w:p w14:paraId="759499B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60DB33E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546377D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06F9592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6DE3C8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36C40D10"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1A35DD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1F7A9F6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718389BD"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8A0850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lastRenderedPageBreak/>
              <w:t>36</w:t>
            </w:r>
          </w:p>
        </w:tc>
        <w:tc>
          <w:tcPr>
            <w:tcW w:w="1874" w:type="dxa"/>
            <w:tcBorders>
              <w:top w:val="nil"/>
              <w:left w:val="nil"/>
              <w:bottom w:val="single" w:sz="4" w:space="0" w:color="auto"/>
              <w:right w:val="single" w:sz="4" w:space="0" w:color="auto"/>
            </w:tcBorders>
            <w:shd w:val="clear" w:color="auto" w:fill="auto"/>
            <w:vAlign w:val="bottom"/>
            <w:hideMark/>
          </w:tcPr>
          <w:p w14:paraId="611D45B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COMUNIDAD EL CANDADO (BENI</w:t>
            </w:r>
          </w:p>
        </w:tc>
        <w:tc>
          <w:tcPr>
            <w:tcW w:w="851" w:type="dxa"/>
            <w:tcBorders>
              <w:top w:val="nil"/>
              <w:left w:val="nil"/>
              <w:bottom w:val="single" w:sz="4" w:space="0" w:color="auto"/>
              <w:right w:val="single" w:sz="4" w:space="0" w:color="auto"/>
            </w:tcBorders>
            <w:shd w:val="clear" w:color="000000" w:fill="FCD5B4"/>
            <w:noWrap/>
            <w:vAlign w:val="bottom"/>
            <w:hideMark/>
          </w:tcPr>
          <w:p w14:paraId="3B08A9A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5661C855"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004F3C1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7AC14F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6502292B"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EF24C7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06D002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00AC6AA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54B0163F"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5E47FD0A"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37</w:t>
            </w:r>
          </w:p>
        </w:tc>
        <w:tc>
          <w:tcPr>
            <w:tcW w:w="1874" w:type="dxa"/>
            <w:tcBorders>
              <w:top w:val="nil"/>
              <w:left w:val="nil"/>
              <w:bottom w:val="single" w:sz="4" w:space="0" w:color="auto"/>
              <w:right w:val="single" w:sz="4" w:space="0" w:color="auto"/>
            </w:tcBorders>
            <w:shd w:val="clear" w:color="auto" w:fill="auto"/>
            <w:vAlign w:val="bottom"/>
            <w:hideMark/>
          </w:tcPr>
          <w:p w14:paraId="0AC344E0"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xml:space="preserve">YUCUMO </w:t>
            </w:r>
          </w:p>
        </w:tc>
        <w:tc>
          <w:tcPr>
            <w:tcW w:w="851" w:type="dxa"/>
            <w:tcBorders>
              <w:top w:val="nil"/>
              <w:left w:val="nil"/>
              <w:bottom w:val="single" w:sz="4" w:space="0" w:color="auto"/>
              <w:right w:val="single" w:sz="4" w:space="0" w:color="auto"/>
            </w:tcBorders>
            <w:shd w:val="clear" w:color="000000" w:fill="FCD5B4"/>
            <w:noWrap/>
            <w:vAlign w:val="bottom"/>
            <w:hideMark/>
          </w:tcPr>
          <w:p w14:paraId="0035E97F"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2F4B4F6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7311673"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31373CA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2F1F9F47"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6B2E25E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647026B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3D893B2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0C5BCD2" w14:textId="77777777" w:rsidTr="00183BC0">
        <w:trPr>
          <w:trHeight w:val="30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252541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38</w:t>
            </w:r>
          </w:p>
        </w:tc>
        <w:tc>
          <w:tcPr>
            <w:tcW w:w="1874" w:type="dxa"/>
            <w:tcBorders>
              <w:top w:val="nil"/>
              <w:left w:val="nil"/>
              <w:bottom w:val="single" w:sz="4" w:space="0" w:color="auto"/>
              <w:right w:val="single" w:sz="4" w:space="0" w:color="auto"/>
            </w:tcBorders>
            <w:shd w:val="clear" w:color="auto" w:fill="auto"/>
            <w:vAlign w:val="bottom"/>
            <w:hideMark/>
          </w:tcPr>
          <w:p w14:paraId="2B71C596"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RURRENABAQUE</w:t>
            </w:r>
          </w:p>
        </w:tc>
        <w:tc>
          <w:tcPr>
            <w:tcW w:w="851" w:type="dxa"/>
            <w:tcBorders>
              <w:top w:val="nil"/>
              <w:left w:val="nil"/>
              <w:bottom w:val="single" w:sz="4" w:space="0" w:color="auto"/>
              <w:right w:val="single" w:sz="4" w:space="0" w:color="auto"/>
            </w:tcBorders>
            <w:shd w:val="clear" w:color="000000" w:fill="FCD5B4"/>
            <w:noWrap/>
            <w:vAlign w:val="bottom"/>
            <w:hideMark/>
          </w:tcPr>
          <w:p w14:paraId="46B5D84C"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single" w:sz="4" w:space="0" w:color="auto"/>
              <w:right w:val="single" w:sz="4" w:space="0" w:color="auto"/>
            </w:tcBorders>
            <w:shd w:val="clear" w:color="000000" w:fill="FCD5B4"/>
            <w:noWrap/>
            <w:vAlign w:val="bottom"/>
            <w:hideMark/>
          </w:tcPr>
          <w:p w14:paraId="4937AD0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single" w:sz="4" w:space="0" w:color="auto"/>
              <w:right w:val="single" w:sz="4" w:space="0" w:color="auto"/>
            </w:tcBorders>
            <w:shd w:val="clear" w:color="000000" w:fill="FCD5B4"/>
            <w:noWrap/>
            <w:vAlign w:val="bottom"/>
            <w:hideMark/>
          </w:tcPr>
          <w:p w14:paraId="77F6DCEE"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single" w:sz="4" w:space="0" w:color="auto"/>
              <w:right w:val="single" w:sz="4" w:space="0" w:color="auto"/>
            </w:tcBorders>
            <w:shd w:val="clear" w:color="000000" w:fill="FFFFFF"/>
            <w:noWrap/>
            <w:vAlign w:val="center"/>
            <w:hideMark/>
          </w:tcPr>
          <w:p w14:paraId="54869769"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3</w:t>
            </w:r>
          </w:p>
        </w:tc>
        <w:tc>
          <w:tcPr>
            <w:tcW w:w="850" w:type="dxa"/>
            <w:gridSpan w:val="3"/>
            <w:tcBorders>
              <w:top w:val="nil"/>
              <w:left w:val="nil"/>
              <w:bottom w:val="single" w:sz="4" w:space="0" w:color="auto"/>
              <w:right w:val="single" w:sz="4" w:space="0" w:color="auto"/>
            </w:tcBorders>
            <w:shd w:val="clear" w:color="000000" w:fill="FCD5B4"/>
            <w:vAlign w:val="bottom"/>
            <w:hideMark/>
          </w:tcPr>
          <w:p w14:paraId="4A6B883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single" w:sz="4" w:space="0" w:color="auto"/>
              <w:right w:val="nil"/>
            </w:tcBorders>
            <w:shd w:val="clear" w:color="000000" w:fill="FCD5B4"/>
            <w:noWrap/>
            <w:vAlign w:val="bottom"/>
            <w:hideMark/>
          </w:tcPr>
          <w:p w14:paraId="1A555D21"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single" w:sz="4" w:space="0" w:color="auto"/>
              <w:bottom w:val="single" w:sz="4" w:space="0" w:color="auto"/>
              <w:right w:val="nil"/>
            </w:tcBorders>
            <w:shd w:val="clear" w:color="000000" w:fill="FCD5B4"/>
            <w:noWrap/>
            <w:vAlign w:val="bottom"/>
            <w:hideMark/>
          </w:tcPr>
          <w:p w14:paraId="57E288D6"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14:paraId="28A86F62" w14:textId="77777777" w:rsidR="00CA3719" w:rsidRPr="00CA3719" w:rsidRDefault="00CA3719" w:rsidP="00CA3719">
            <w:pPr>
              <w:jc w:val="center"/>
              <w:rPr>
                <w:rFonts w:ascii="Calibri" w:hAnsi="Calibri"/>
                <w:color w:val="000000"/>
                <w:sz w:val="22"/>
                <w:szCs w:val="22"/>
                <w:lang w:val="es-BO" w:eastAsia="es-BO"/>
              </w:rPr>
            </w:pPr>
            <w:r w:rsidRPr="00CA3719">
              <w:rPr>
                <w:rFonts w:ascii="Calibri" w:hAnsi="Calibri"/>
                <w:color w:val="000000"/>
                <w:sz w:val="22"/>
                <w:szCs w:val="22"/>
                <w:lang w:val="es-BO" w:eastAsia="es-BO"/>
              </w:rPr>
              <w:t>2</w:t>
            </w:r>
          </w:p>
        </w:tc>
      </w:tr>
      <w:tr w:rsidR="00CA3719" w:rsidRPr="00CA3719" w14:paraId="682B21F2" w14:textId="77777777" w:rsidTr="00183BC0">
        <w:trPr>
          <w:trHeight w:val="300"/>
        </w:trPr>
        <w:tc>
          <w:tcPr>
            <w:tcW w:w="551" w:type="dxa"/>
            <w:tcBorders>
              <w:top w:val="nil"/>
              <w:left w:val="nil"/>
              <w:bottom w:val="nil"/>
              <w:right w:val="nil"/>
            </w:tcBorders>
            <w:shd w:val="clear" w:color="auto" w:fill="auto"/>
            <w:noWrap/>
            <w:vAlign w:val="bottom"/>
            <w:hideMark/>
          </w:tcPr>
          <w:p w14:paraId="1CE9A34D" w14:textId="77777777" w:rsidR="00CA3719" w:rsidRPr="00CA3719" w:rsidRDefault="00CA3719" w:rsidP="00CA3719">
            <w:pPr>
              <w:rPr>
                <w:rFonts w:ascii="Calibri" w:hAnsi="Calibri"/>
                <w:color w:val="000000"/>
                <w:sz w:val="22"/>
                <w:szCs w:val="22"/>
                <w:lang w:val="es-BO" w:eastAsia="es-BO"/>
              </w:rPr>
            </w:pPr>
          </w:p>
        </w:tc>
        <w:tc>
          <w:tcPr>
            <w:tcW w:w="1874" w:type="dxa"/>
            <w:tcBorders>
              <w:top w:val="nil"/>
              <w:left w:val="nil"/>
              <w:bottom w:val="nil"/>
              <w:right w:val="nil"/>
            </w:tcBorders>
            <w:shd w:val="clear" w:color="auto" w:fill="auto"/>
            <w:noWrap/>
            <w:vAlign w:val="bottom"/>
            <w:hideMark/>
          </w:tcPr>
          <w:p w14:paraId="4A2A80BD" w14:textId="77777777" w:rsidR="00CA3719" w:rsidRPr="00CA3719" w:rsidRDefault="00CA3719" w:rsidP="00CA3719">
            <w:pPr>
              <w:rPr>
                <w:rFonts w:ascii="Calibri" w:hAnsi="Calibri"/>
                <w:color w:val="000000"/>
                <w:sz w:val="22"/>
                <w:szCs w:val="22"/>
                <w:lang w:val="es-BO" w:eastAsia="es-BO"/>
              </w:rPr>
            </w:pPr>
          </w:p>
        </w:tc>
        <w:tc>
          <w:tcPr>
            <w:tcW w:w="851" w:type="dxa"/>
            <w:tcBorders>
              <w:top w:val="nil"/>
              <w:left w:val="nil"/>
              <w:bottom w:val="nil"/>
              <w:right w:val="nil"/>
            </w:tcBorders>
            <w:shd w:val="clear" w:color="000000" w:fill="FFFFFF"/>
            <w:noWrap/>
            <w:vAlign w:val="bottom"/>
            <w:hideMark/>
          </w:tcPr>
          <w:p w14:paraId="5B999C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nil"/>
            </w:tcBorders>
            <w:shd w:val="clear" w:color="000000" w:fill="FFFFFF"/>
            <w:noWrap/>
            <w:vAlign w:val="bottom"/>
            <w:hideMark/>
          </w:tcPr>
          <w:p w14:paraId="2F0BB83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1134" w:type="dxa"/>
            <w:tcBorders>
              <w:top w:val="nil"/>
              <w:left w:val="nil"/>
              <w:bottom w:val="nil"/>
              <w:right w:val="nil"/>
            </w:tcBorders>
            <w:shd w:val="clear" w:color="000000" w:fill="FFFFFF"/>
            <w:noWrap/>
            <w:vAlign w:val="bottom"/>
            <w:hideMark/>
          </w:tcPr>
          <w:p w14:paraId="6FA7BB19"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1" w:type="dxa"/>
            <w:gridSpan w:val="3"/>
            <w:tcBorders>
              <w:top w:val="nil"/>
              <w:left w:val="nil"/>
              <w:bottom w:val="nil"/>
              <w:right w:val="nil"/>
            </w:tcBorders>
            <w:shd w:val="clear" w:color="auto" w:fill="auto"/>
            <w:noWrap/>
            <w:vAlign w:val="bottom"/>
            <w:hideMark/>
          </w:tcPr>
          <w:p w14:paraId="10C19E1A" w14:textId="77777777" w:rsidR="00CA3719" w:rsidRPr="00CA3719" w:rsidRDefault="00CA3719" w:rsidP="00CA3719">
            <w:pPr>
              <w:rPr>
                <w:rFonts w:ascii="Calibri" w:hAnsi="Calibri"/>
                <w:color w:val="000000"/>
                <w:sz w:val="22"/>
                <w:szCs w:val="22"/>
                <w:lang w:val="es-BO" w:eastAsia="es-BO"/>
              </w:rPr>
            </w:pPr>
          </w:p>
        </w:tc>
        <w:tc>
          <w:tcPr>
            <w:tcW w:w="850" w:type="dxa"/>
            <w:gridSpan w:val="3"/>
            <w:tcBorders>
              <w:top w:val="nil"/>
              <w:left w:val="nil"/>
              <w:bottom w:val="nil"/>
              <w:right w:val="nil"/>
            </w:tcBorders>
            <w:shd w:val="clear" w:color="000000" w:fill="FFFFFF"/>
            <w:noWrap/>
            <w:vAlign w:val="bottom"/>
            <w:hideMark/>
          </w:tcPr>
          <w:p w14:paraId="6EDB1433"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5" w:type="dxa"/>
            <w:gridSpan w:val="2"/>
            <w:tcBorders>
              <w:top w:val="nil"/>
              <w:left w:val="nil"/>
              <w:bottom w:val="nil"/>
              <w:right w:val="nil"/>
            </w:tcBorders>
            <w:shd w:val="clear" w:color="000000" w:fill="FFFFFF"/>
            <w:noWrap/>
            <w:vAlign w:val="bottom"/>
            <w:hideMark/>
          </w:tcPr>
          <w:p w14:paraId="65A2D0AD"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990" w:type="dxa"/>
            <w:tcBorders>
              <w:top w:val="nil"/>
              <w:left w:val="nil"/>
              <w:bottom w:val="nil"/>
              <w:right w:val="nil"/>
            </w:tcBorders>
            <w:shd w:val="clear" w:color="000000" w:fill="FFFFFF"/>
            <w:noWrap/>
            <w:vAlign w:val="bottom"/>
            <w:hideMark/>
          </w:tcPr>
          <w:p w14:paraId="322C6945" w14:textId="77777777" w:rsidR="00CA3719" w:rsidRPr="00CA3719" w:rsidRDefault="00CA3719"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 </w:t>
            </w:r>
          </w:p>
        </w:tc>
        <w:tc>
          <w:tcPr>
            <w:tcW w:w="850" w:type="dxa"/>
            <w:tcBorders>
              <w:top w:val="nil"/>
              <w:left w:val="nil"/>
              <w:bottom w:val="nil"/>
              <w:right w:val="nil"/>
            </w:tcBorders>
            <w:shd w:val="clear" w:color="auto" w:fill="auto"/>
            <w:noWrap/>
            <w:vAlign w:val="bottom"/>
            <w:hideMark/>
          </w:tcPr>
          <w:p w14:paraId="6CCF4F89" w14:textId="77777777" w:rsidR="00CA3719" w:rsidRPr="00CA3719" w:rsidRDefault="00CA3719" w:rsidP="00CA3719">
            <w:pPr>
              <w:rPr>
                <w:rFonts w:ascii="Calibri" w:hAnsi="Calibri"/>
                <w:color w:val="000000"/>
                <w:sz w:val="22"/>
                <w:szCs w:val="22"/>
                <w:lang w:val="es-BO" w:eastAsia="es-BO"/>
              </w:rPr>
            </w:pPr>
          </w:p>
        </w:tc>
      </w:tr>
      <w:tr w:rsidR="00183BC0" w:rsidRPr="00CA3719" w14:paraId="6C23F624" w14:textId="77777777" w:rsidTr="00520027">
        <w:trPr>
          <w:trHeight w:val="300"/>
        </w:trPr>
        <w:tc>
          <w:tcPr>
            <w:tcW w:w="9796" w:type="dxa"/>
            <w:gridSpan w:val="15"/>
            <w:tcBorders>
              <w:top w:val="nil"/>
              <w:left w:val="nil"/>
              <w:bottom w:val="nil"/>
              <w:right w:val="nil"/>
            </w:tcBorders>
            <w:shd w:val="clear" w:color="auto" w:fill="auto"/>
            <w:noWrap/>
            <w:vAlign w:val="bottom"/>
            <w:hideMark/>
          </w:tcPr>
          <w:p w14:paraId="216CF5F2" w14:textId="66116C84" w:rsidR="00183BC0" w:rsidRPr="00CA3719" w:rsidRDefault="00183BC0" w:rsidP="00CA3719">
            <w:pPr>
              <w:rPr>
                <w:rFonts w:ascii="Calibri" w:hAnsi="Calibri"/>
                <w:color w:val="000000"/>
                <w:sz w:val="22"/>
                <w:szCs w:val="22"/>
                <w:lang w:val="es-BO" w:eastAsia="es-BO"/>
              </w:rPr>
            </w:pPr>
            <w:r w:rsidRPr="00CA3719">
              <w:rPr>
                <w:rFonts w:ascii="Calibri" w:hAnsi="Calibri"/>
                <w:color w:val="000000"/>
                <w:sz w:val="22"/>
                <w:szCs w:val="22"/>
                <w:lang w:val="es-BO" w:eastAsia="es-BO"/>
              </w:rPr>
              <w:t>Los precios incluyen; manipuleo, estibaje, embalaje, reforzamiento de embalaje, carga  y desc</w:t>
            </w:r>
            <w:r>
              <w:rPr>
                <w:rFonts w:ascii="Calibri" w:hAnsi="Calibri"/>
                <w:color w:val="000000"/>
                <w:sz w:val="22"/>
                <w:szCs w:val="22"/>
                <w:lang w:val="es-BO" w:eastAsia="es-BO"/>
              </w:rPr>
              <w:t>arga, y entrega puerta a puer</w:t>
            </w:r>
            <w:r w:rsidR="00346889">
              <w:rPr>
                <w:rFonts w:ascii="Calibri" w:hAnsi="Calibri"/>
                <w:color w:val="000000"/>
                <w:sz w:val="22"/>
                <w:szCs w:val="22"/>
                <w:lang w:val="es-BO" w:eastAsia="es-BO"/>
              </w:rPr>
              <w:t>ta.</w:t>
            </w:r>
          </w:p>
        </w:tc>
      </w:tr>
    </w:tbl>
    <w:p w14:paraId="1469CF79" w14:textId="19114072" w:rsidR="00183BC0" w:rsidRDefault="00183BC0" w:rsidP="0005306F">
      <w:pPr>
        <w:pStyle w:val="Normal2"/>
        <w:rPr>
          <w:rFonts w:ascii="Verdana" w:hAnsi="Verdana" w:cs="Arial"/>
          <w:b/>
          <w:i/>
          <w:color w:val="004990"/>
          <w:sz w:val="18"/>
          <w:szCs w:val="18"/>
          <w:lang w:val="es-BO"/>
        </w:rPr>
      </w:pPr>
    </w:p>
    <w:p w14:paraId="3A491745" w14:textId="77777777" w:rsidR="00183BC0" w:rsidRDefault="00183BC0" w:rsidP="0005306F">
      <w:pPr>
        <w:pStyle w:val="Normal2"/>
        <w:rPr>
          <w:rFonts w:ascii="Verdana" w:hAnsi="Verdana" w:cs="Arial"/>
          <w:b/>
          <w:i/>
          <w:color w:val="004990"/>
          <w:sz w:val="18"/>
          <w:szCs w:val="18"/>
          <w:lang w:val="es-BO"/>
        </w:rPr>
      </w:pPr>
    </w:p>
    <w:tbl>
      <w:tblPr>
        <w:tblW w:w="0" w:type="auto"/>
        <w:tblInd w:w="55" w:type="dxa"/>
        <w:tblCellMar>
          <w:left w:w="70" w:type="dxa"/>
          <w:right w:w="70" w:type="dxa"/>
        </w:tblCellMar>
        <w:tblLook w:val="04A0" w:firstRow="1" w:lastRow="0" w:firstColumn="1" w:lastColumn="0" w:noHBand="0" w:noVBand="1"/>
      </w:tblPr>
      <w:tblGrid>
        <w:gridCol w:w="491"/>
        <w:gridCol w:w="3317"/>
        <w:gridCol w:w="626"/>
        <w:gridCol w:w="353"/>
        <w:gridCol w:w="701"/>
        <w:gridCol w:w="575"/>
        <w:gridCol w:w="703"/>
        <w:gridCol w:w="703"/>
        <w:gridCol w:w="703"/>
        <w:gridCol w:w="577"/>
        <w:gridCol w:w="174"/>
      </w:tblGrid>
      <w:tr w:rsidR="00183BC0" w:rsidRPr="00183BC0" w14:paraId="31AEBD37" w14:textId="77777777" w:rsidTr="00346889">
        <w:trPr>
          <w:trHeight w:val="300"/>
        </w:trPr>
        <w:tc>
          <w:tcPr>
            <w:tcW w:w="0" w:type="auto"/>
            <w:gridSpan w:val="2"/>
            <w:tcBorders>
              <w:top w:val="nil"/>
              <w:left w:val="nil"/>
              <w:bottom w:val="nil"/>
              <w:right w:val="nil"/>
            </w:tcBorders>
            <w:shd w:val="clear" w:color="auto" w:fill="auto"/>
            <w:noWrap/>
            <w:vAlign w:val="bottom"/>
            <w:hideMark/>
          </w:tcPr>
          <w:p w14:paraId="210E8264"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COBIJA A:</w:t>
            </w:r>
          </w:p>
        </w:tc>
        <w:tc>
          <w:tcPr>
            <w:tcW w:w="0" w:type="auto"/>
            <w:tcBorders>
              <w:top w:val="nil"/>
              <w:left w:val="nil"/>
              <w:bottom w:val="nil"/>
              <w:right w:val="nil"/>
            </w:tcBorders>
            <w:shd w:val="clear" w:color="000000" w:fill="FFFFFF"/>
            <w:noWrap/>
            <w:vAlign w:val="bottom"/>
            <w:hideMark/>
          </w:tcPr>
          <w:p w14:paraId="44AD05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3CB425E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61F6D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5EB4073D" w14:textId="77777777" w:rsidR="00183BC0" w:rsidRPr="00183BC0" w:rsidRDefault="00183BC0" w:rsidP="00183BC0">
            <w:pPr>
              <w:rPr>
                <w:rFonts w:ascii="Calibri" w:hAnsi="Calibri"/>
                <w:b/>
                <w:bCs/>
                <w:color w:val="FFFFFF"/>
                <w:sz w:val="22"/>
                <w:szCs w:val="22"/>
                <w:lang w:val="es-BO" w:eastAsia="es-BO"/>
              </w:rPr>
            </w:pPr>
          </w:p>
        </w:tc>
        <w:tc>
          <w:tcPr>
            <w:tcW w:w="0" w:type="auto"/>
            <w:tcBorders>
              <w:top w:val="nil"/>
              <w:left w:val="nil"/>
              <w:bottom w:val="nil"/>
              <w:right w:val="nil"/>
            </w:tcBorders>
            <w:shd w:val="clear" w:color="000000" w:fill="FFFFFF"/>
            <w:noWrap/>
            <w:vAlign w:val="bottom"/>
            <w:hideMark/>
          </w:tcPr>
          <w:p w14:paraId="3B86A9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3827DE49"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C87763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23CE8102" w14:textId="77777777" w:rsidR="00183BC0" w:rsidRPr="00183BC0" w:rsidRDefault="00183BC0" w:rsidP="00183BC0">
            <w:pPr>
              <w:rPr>
                <w:rFonts w:ascii="Calibri" w:hAnsi="Calibri"/>
                <w:b/>
                <w:bCs/>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4437F494" w14:textId="77777777" w:rsidR="00183BC0" w:rsidRPr="00183BC0" w:rsidRDefault="00183BC0" w:rsidP="00183BC0">
            <w:pPr>
              <w:rPr>
                <w:rFonts w:ascii="Calibri" w:hAnsi="Calibri"/>
                <w:b/>
                <w:bCs/>
                <w:color w:val="000000"/>
                <w:sz w:val="22"/>
                <w:szCs w:val="22"/>
                <w:lang w:val="es-BO" w:eastAsia="es-BO"/>
              </w:rPr>
            </w:pPr>
          </w:p>
        </w:tc>
      </w:tr>
      <w:tr w:rsidR="00183BC0" w:rsidRPr="00183BC0" w14:paraId="5204D3FF" w14:textId="77777777" w:rsidTr="00346889">
        <w:trPr>
          <w:trHeight w:val="315"/>
        </w:trPr>
        <w:tc>
          <w:tcPr>
            <w:tcW w:w="0" w:type="auto"/>
            <w:gridSpan w:val="2"/>
            <w:tcBorders>
              <w:top w:val="nil"/>
              <w:left w:val="nil"/>
              <w:bottom w:val="nil"/>
              <w:right w:val="nil"/>
            </w:tcBorders>
            <w:shd w:val="clear" w:color="auto" w:fill="auto"/>
            <w:noWrap/>
            <w:vAlign w:val="bottom"/>
            <w:hideMark/>
          </w:tcPr>
          <w:p w14:paraId="179DAC97"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0" w:type="auto"/>
            <w:tcBorders>
              <w:top w:val="nil"/>
              <w:left w:val="nil"/>
              <w:bottom w:val="nil"/>
              <w:right w:val="nil"/>
            </w:tcBorders>
            <w:shd w:val="clear" w:color="000000" w:fill="FFFFFF"/>
            <w:noWrap/>
            <w:vAlign w:val="bottom"/>
            <w:hideMark/>
          </w:tcPr>
          <w:p w14:paraId="16F2ECE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00764D4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57F78F4"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16501285" w14:textId="77777777" w:rsidR="00183BC0" w:rsidRPr="00183BC0" w:rsidRDefault="00183BC0" w:rsidP="00183BC0">
            <w:pPr>
              <w:rPr>
                <w:rFonts w:ascii="Calibri" w:hAnsi="Calibri"/>
                <w:b/>
                <w:bCs/>
                <w:color w:val="FFFFFF"/>
                <w:sz w:val="22"/>
                <w:szCs w:val="22"/>
                <w:lang w:val="es-BO" w:eastAsia="es-BO"/>
              </w:rPr>
            </w:pPr>
          </w:p>
        </w:tc>
        <w:tc>
          <w:tcPr>
            <w:tcW w:w="0" w:type="auto"/>
            <w:tcBorders>
              <w:top w:val="nil"/>
              <w:left w:val="nil"/>
              <w:bottom w:val="nil"/>
              <w:right w:val="nil"/>
            </w:tcBorders>
            <w:shd w:val="clear" w:color="000000" w:fill="FFFFFF"/>
            <w:noWrap/>
            <w:vAlign w:val="bottom"/>
            <w:hideMark/>
          </w:tcPr>
          <w:p w14:paraId="18E32A2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DD49F4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40EEB4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2095CA1B" w14:textId="77777777" w:rsidR="00183BC0" w:rsidRPr="00183BC0" w:rsidRDefault="00183BC0" w:rsidP="00183BC0">
            <w:pPr>
              <w:rPr>
                <w:rFonts w:ascii="Calibri" w:hAnsi="Calibri"/>
                <w:b/>
                <w:bCs/>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2D773A50" w14:textId="77777777" w:rsidR="00183BC0" w:rsidRPr="00183BC0" w:rsidRDefault="00183BC0" w:rsidP="00183BC0">
            <w:pPr>
              <w:rPr>
                <w:rFonts w:ascii="Calibri" w:hAnsi="Calibri"/>
                <w:b/>
                <w:bCs/>
                <w:color w:val="000000"/>
                <w:sz w:val="22"/>
                <w:szCs w:val="22"/>
                <w:lang w:val="es-BO" w:eastAsia="es-BO"/>
              </w:rPr>
            </w:pPr>
          </w:p>
        </w:tc>
      </w:tr>
      <w:tr w:rsidR="00183BC0" w:rsidRPr="00183BC0" w14:paraId="15A1DBAF" w14:textId="77777777" w:rsidTr="00346889">
        <w:trPr>
          <w:trHeight w:val="330"/>
        </w:trPr>
        <w:tc>
          <w:tcPr>
            <w:tcW w:w="0" w:type="auto"/>
            <w:tcBorders>
              <w:top w:val="nil"/>
              <w:left w:val="nil"/>
              <w:bottom w:val="nil"/>
              <w:right w:val="nil"/>
            </w:tcBorders>
            <w:shd w:val="clear" w:color="auto" w:fill="auto"/>
            <w:noWrap/>
            <w:vAlign w:val="bottom"/>
            <w:hideMark/>
          </w:tcPr>
          <w:p w14:paraId="1E45BBAD"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743D8DBF" w14:textId="77777777" w:rsidR="00183BC0" w:rsidRPr="00183BC0" w:rsidRDefault="00183BC0" w:rsidP="00183BC0">
            <w:pPr>
              <w:rPr>
                <w:rFonts w:ascii="Calibri" w:hAnsi="Calibri"/>
                <w:color w:val="000000"/>
                <w:sz w:val="22"/>
                <w:szCs w:val="22"/>
                <w:lang w:val="es-BO" w:eastAsia="es-BO"/>
              </w:rPr>
            </w:pP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7873D789"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000000" w:fill="FFFFFF"/>
            <w:noWrap/>
            <w:vAlign w:val="bottom"/>
            <w:hideMark/>
          </w:tcPr>
          <w:p w14:paraId="0F20AC6B"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73832BE8"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auto" w:fill="auto"/>
            <w:noWrap/>
            <w:vAlign w:val="bottom"/>
            <w:hideMark/>
          </w:tcPr>
          <w:p w14:paraId="0A38557A"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2E33D5E7" w14:textId="77777777" w:rsidR="00183BC0" w:rsidRPr="00183BC0" w:rsidRDefault="00183BC0" w:rsidP="00183BC0">
            <w:pPr>
              <w:rPr>
                <w:rFonts w:ascii="Calibri" w:hAnsi="Calibri"/>
                <w:color w:val="000000"/>
                <w:sz w:val="22"/>
                <w:szCs w:val="22"/>
                <w:lang w:val="es-BO" w:eastAsia="es-BO"/>
              </w:rPr>
            </w:pPr>
          </w:p>
        </w:tc>
      </w:tr>
      <w:tr w:rsidR="00183BC0" w:rsidRPr="00183BC0" w14:paraId="15F98AE1" w14:textId="77777777" w:rsidTr="00346889">
        <w:trPr>
          <w:trHeight w:val="915"/>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75771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1E6718E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Cobija  y viceversa</w:t>
            </w:r>
          </w:p>
        </w:tc>
        <w:tc>
          <w:tcPr>
            <w:tcW w:w="0" w:type="auto"/>
            <w:tcBorders>
              <w:top w:val="nil"/>
              <w:left w:val="nil"/>
              <w:bottom w:val="single" w:sz="8" w:space="0" w:color="auto"/>
              <w:right w:val="single" w:sz="8" w:space="0" w:color="auto"/>
            </w:tcBorders>
            <w:shd w:val="clear" w:color="000000" w:fill="FCD5B4"/>
            <w:vAlign w:val="center"/>
            <w:hideMark/>
          </w:tcPr>
          <w:p w14:paraId="74343F4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0" w:type="auto"/>
            <w:tcBorders>
              <w:top w:val="nil"/>
              <w:left w:val="nil"/>
              <w:bottom w:val="single" w:sz="8" w:space="0" w:color="auto"/>
              <w:right w:val="single" w:sz="8" w:space="0" w:color="auto"/>
            </w:tcBorders>
            <w:shd w:val="clear" w:color="000000" w:fill="FCD5B4"/>
            <w:vAlign w:val="center"/>
            <w:hideMark/>
          </w:tcPr>
          <w:p w14:paraId="136D227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0" w:type="auto"/>
            <w:tcBorders>
              <w:top w:val="nil"/>
              <w:left w:val="nil"/>
              <w:bottom w:val="single" w:sz="8" w:space="0" w:color="auto"/>
              <w:right w:val="single" w:sz="8" w:space="0" w:color="auto"/>
            </w:tcBorders>
            <w:shd w:val="clear" w:color="000000" w:fill="FCD5B4"/>
            <w:vAlign w:val="center"/>
            <w:hideMark/>
          </w:tcPr>
          <w:p w14:paraId="5CD04A1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3DB7D8F5"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(dias)</w:t>
            </w:r>
          </w:p>
        </w:tc>
        <w:tc>
          <w:tcPr>
            <w:tcW w:w="0" w:type="auto"/>
            <w:tcBorders>
              <w:top w:val="nil"/>
              <w:left w:val="single" w:sz="8" w:space="0" w:color="auto"/>
              <w:bottom w:val="single" w:sz="8" w:space="0" w:color="auto"/>
              <w:right w:val="single" w:sz="8" w:space="0" w:color="auto"/>
            </w:tcBorders>
            <w:shd w:val="clear" w:color="000000" w:fill="FCD5B4"/>
            <w:vAlign w:val="center"/>
            <w:hideMark/>
          </w:tcPr>
          <w:p w14:paraId="510AFF1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0" w:type="auto"/>
            <w:tcBorders>
              <w:top w:val="nil"/>
              <w:left w:val="nil"/>
              <w:bottom w:val="single" w:sz="8" w:space="0" w:color="auto"/>
              <w:right w:val="single" w:sz="8" w:space="0" w:color="auto"/>
            </w:tcBorders>
            <w:shd w:val="clear" w:color="000000" w:fill="FCD5B4"/>
            <w:vAlign w:val="center"/>
            <w:hideMark/>
          </w:tcPr>
          <w:p w14:paraId="2DE968F4"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0" w:type="auto"/>
            <w:tcBorders>
              <w:top w:val="nil"/>
              <w:left w:val="nil"/>
              <w:bottom w:val="single" w:sz="8" w:space="0" w:color="auto"/>
              <w:right w:val="nil"/>
            </w:tcBorders>
            <w:shd w:val="clear" w:color="000000" w:fill="FCD5B4"/>
            <w:vAlign w:val="center"/>
            <w:hideMark/>
          </w:tcPr>
          <w:p w14:paraId="6E6C30AE"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47946D76"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 - Express</w:t>
            </w:r>
          </w:p>
        </w:tc>
        <w:tc>
          <w:tcPr>
            <w:tcW w:w="0" w:type="auto"/>
            <w:tcBorders>
              <w:top w:val="nil"/>
              <w:left w:val="nil"/>
              <w:bottom w:val="nil"/>
              <w:right w:val="nil"/>
            </w:tcBorders>
            <w:shd w:val="clear" w:color="000000" w:fill="FFFFFF"/>
            <w:vAlign w:val="center"/>
            <w:hideMark/>
          </w:tcPr>
          <w:p w14:paraId="2438113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w:t>
            </w:r>
          </w:p>
        </w:tc>
      </w:tr>
      <w:tr w:rsidR="00183BC0" w:rsidRPr="00183BC0" w14:paraId="41053B8F" w14:textId="77777777" w:rsidTr="00346889">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1A5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54355F8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ORURO</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1E9E91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443896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CD5B4"/>
            <w:vAlign w:val="bottom"/>
            <w:hideMark/>
          </w:tcPr>
          <w:p w14:paraId="49E540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AF931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44E033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82D89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6024F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1B459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4EDE4B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3759C480"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CAC6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auto" w:fill="auto"/>
            <w:vAlign w:val="bottom"/>
            <w:hideMark/>
          </w:tcPr>
          <w:p w14:paraId="7E3D393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POTOSI</w:t>
            </w:r>
          </w:p>
        </w:tc>
        <w:tc>
          <w:tcPr>
            <w:tcW w:w="0" w:type="auto"/>
            <w:tcBorders>
              <w:top w:val="nil"/>
              <w:left w:val="nil"/>
              <w:bottom w:val="single" w:sz="4" w:space="0" w:color="auto"/>
              <w:right w:val="single" w:sz="4" w:space="0" w:color="auto"/>
            </w:tcBorders>
            <w:shd w:val="clear" w:color="000000" w:fill="FCD5B4"/>
            <w:vAlign w:val="bottom"/>
            <w:hideMark/>
          </w:tcPr>
          <w:p w14:paraId="0DCA21F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E8604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66E5C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2CD6A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3D6AA2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EE54B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D85679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1E3D7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1CC7C8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35DCA2C4"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D422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auto" w:fill="auto"/>
            <w:vAlign w:val="bottom"/>
            <w:hideMark/>
          </w:tcPr>
          <w:p w14:paraId="2A2AB4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0" w:type="auto"/>
            <w:tcBorders>
              <w:top w:val="nil"/>
              <w:left w:val="nil"/>
              <w:bottom w:val="single" w:sz="4" w:space="0" w:color="auto"/>
              <w:right w:val="single" w:sz="4" w:space="0" w:color="auto"/>
            </w:tcBorders>
            <w:shd w:val="clear" w:color="000000" w:fill="FCD5B4"/>
            <w:vAlign w:val="bottom"/>
            <w:hideMark/>
          </w:tcPr>
          <w:p w14:paraId="4361F8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896A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B948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913F9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nil"/>
            </w:tcBorders>
            <w:shd w:val="clear" w:color="000000" w:fill="FCD5B4"/>
            <w:vAlign w:val="bottom"/>
            <w:hideMark/>
          </w:tcPr>
          <w:p w14:paraId="7E5326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6F9E1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B4E0C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C35F8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nil"/>
              <w:right w:val="nil"/>
            </w:tcBorders>
            <w:shd w:val="clear" w:color="000000" w:fill="FFFFFF"/>
            <w:noWrap/>
            <w:vAlign w:val="bottom"/>
            <w:hideMark/>
          </w:tcPr>
          <w:p w14:paraId="0D7E00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5D217FAF"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5D1B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single" w:sz="4" w:space="0" w:color="auto"/>
            </w:tcBorders>
            <w:shd w:val="clear" w:color="auto" w:fill="auto"/>
            <w:vAlign w:val="bottom"/>
            <w:hideMark/>
          </w:tcPr>
          <w:p w14:paraId="4AEC90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0" w:type="auto"/>
            <w:tcBorders>
              <w:top w:val="nil"/>
              <w:left w:val="nil"/>
              <w:bottom w:val="single" w:sz="4" w:space="0" w:color="auto"/>
              <w:right w:val="single" w:sz="4" w:space="0" w:color="auto"/>
            </w:tcBorders>
            <w:shd w:val="clear" w:color="000000" w:fill="FCD5B4"/>
            <w:vAlign w:val="bottom"/>
            <w:hideMark/>
          </w:tcPr>
          <w:p w14:paraId="706E1F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BAA9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F6D2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1F329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489139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64810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5A472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0D68B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21A54A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6677916"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2C50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single" w:sz="4" w:space="0" w:color="auto"/>
            </w:tcBorders>
            <w:shd w:val="clear" w:color="auto" w:fill="auto"/>
            <w:vAlign w:val="bottom"/>
            <w:hideMark/>
          </w:tcPr>
          <w:p w14:paraId="6418A52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0" w:type="auto"/>
            <w:tcBorders>
              <w:top w:val="nil"/>
              <w:left w:val="nil"/>
              <w:bottom w:val="single" w:sz="4" w:space="0" w:color="auto"/>
              <w:right w:val="single" w:sz="4" w:space="0" w:color="auto"/>
            </w:tcBorders>
            <w:shd w:val="clear" w:color="000000" w:fill="FCD5B4"/>
            <w:vAlign w:val="bottom"/>
            <w:hideMark/>
          </w:tcPr>
          <w:p w14:paraId="20857A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BA822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C3625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44F20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6AA1AE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7AA6B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FE4CE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7DBCB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62938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2F186E2"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9CE4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0" w:type="auto"/>
            <w:tcBorders>
              <w:top w:val="nil"/>
              <w:left w:val="nil"/>
              <w:bottom w:val="single" w:sz="4" w:space="0" w:color="auto"/>
              <w:right w:val="single" w:sz="4" w:space="0" w:color="auto"/>
            </w:tcBorders>
            <w:shd w:val="clear" w:color="auto" w:fill="auto"/>
            <w:vAlign w:val="bottom"/>
            <w:hideMark/>
          </w:tcPr>
          <w:p w14:paraId="7FEE8D3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BETANZOS POTOSÍ</w:t>
            </w:r>
          </w:p>
        </w:tc>
        <w:tc>
          <w:tcPr>
            <w:tcW w:w="0" w:type="auto"/>
            <w:tcBorders>
              <w:top w:val="nil"/>
              <w:left w:val="nil"/>
              <w:bottom w:val="single" w:sz="4" w:space="0" w:color="auto"/>
              <w:right w:val="single" w:sz="4" w:space="0" w:color="auto"/>
            </w:tcBorders>
            <w:shd w:val="clear" w:color="000000" w:fill="FCD5B4"/>
            <w:vAlign w:val="bottom"/>
            <w:hideMark/>
          </w:tcPr>
          <w:p w14:paraId="7DABBE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0C01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42154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DC33E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363100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0F483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F62F9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3176F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1522CB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81A986E"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D07F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0" w:type="auto"/>
            <w:tcBorders>
              <w:top w:val="nil"/>
              <w:left w:val="nil"/>
              <w:bottom w:val="single" w:sz="4" w:space="0" w:color="auto"/>
              <w:right w:val="single" w:sz="4" w:space="0" w:color="auto"/>
            </w:tcBorders>
            <w:shd w:val="clear" w:color="auto" w:fill="auto"/>
            <w:vAlign w:val="bottom"/>
            <w:hideMark/>
          </w:tcPr>
          <w:p w14:paraId="77AF34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PUERTO RICO DOMSAT (PANDO)</w:t>
            </w:r>
          </w:p>
        </w:tc>
        <w:tc>
          <w:tcPr>
            <w:tcW w:w="0" w:type="auto"/>
            <w:tcBorders>
              <w:top w:val="nil"/>
              <w:left w:val="nil"/>
              <w:bottom w:val="single" w:sz="4" w:space="0" w:color="auto"/>
              <w:right w:val="single" w:sz="4" w:space="0" w:color="auto"/>
            </w:tcBorders>
            <w:shd w:val="clear" w:color="000000" w:fill="FCD5B4"/>
            <w:vAlign w:val="bottom"/>
            <w:hideMark/>
          </w:tcPr>
          <w:p w14:paraId="178133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8ECF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C42A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F9A7E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2501C3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FC4F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29E4D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E1311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CA02E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FE52CF8" w14:textId="77777777" w:rsidTr="00346889">
        <w:trPr>
          <w:trHeight w:val="27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5665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0" w:type="auto"/>
            <w:tcBorders>
              <w:top w:val="nil"/>
              <w:left w:val="nil"/>
              <w:bottom w:val="single" w:sz="4" w:space="0" w:color="auto"/>
              <w:right w:val="single" w:sz="4" w:space="0" w:color="auto"/>
            </w:tcBorders>
            <w:shd w:val="clear" w:color="auto" w:fill="auto"/>
            <w:vAlign w:val="bottom"/>
            <w:hideMark/>
          </w:tcPr>
          <w:p w14:paraId="3077A91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ENTEL EL PERU (RIO APERE) (BENI)</w:t>
            </w:r>
          </w:p>
        </w:tc>
        <w:tc>
          <w:tcPr>
            <w:tcW w:w="0" w:type="auto"/>
            <w:tcBorders>
              <w:top w:val="nil"/>
              <w:left w:val="nil"/>
              <w:bottom w:val="single" w:sz="4" w:space="0" w:color="auto"/>
              <w:right w:val="single" w:sz="4" w:space="0" w:color="auto"/>
            </w:tcBorders>
            <w:shd w:val="clear" w:color="000000" w:fill="FCD5B4"/>
            <w:vAlign w:val="bottom"/>
            <w:hideMark/>
          </w:tcPr>
          <w:p w14:paraId="799F75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55A8A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D8AD5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226B3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noWrap/>
            <w:vAlign w:val="bottom"/>
            <w:hideMark/>
          </w:tcPr>
          <w:p w14:paraId="61C81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3D84F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C735A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053B0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05B51B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F29ED07"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FAF1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0" w:type="auto"/>
            <w:tcBorders>
              <w:top w:val="nil"/>
              <w:left w:val="nil"/>
              <w:bottom w:val="single" w:sz="4" w:space="0" w:color="auto"/>
              <w:right w:val="single" w:sz="4" w:space="0" w:color="auto"/>
            </w:tcBorders>
            <w:shd w:val="clear" w:color="auto" w:fill="auto"/>
            <w:vAlign w:val="bottom"/>
            <w:hideMark/>
          </w:tcPr>
          <w:p w14:paraId="6708BEB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SENA (PANDO)</w:t>
            </w:r>
          </w:p>
        </w:tc>
        <w:tc>
          <w:tcPr>
            <w:tcW w:w="0" w:type="auto"/>
            <w:tcBorders>
              <w:top w:val="nil"/>
              <w:left w:val="nil"/>
              <w:bottom w:val="single" w:sz="4" w:space="0" w:color="auto"/>
              <w:right w:val="single" w:sz="4" w:space="0" w:color="auto"/>
            </w:tcBorders>
            <w:shd w:val="clear" w:color="000000" w:fill="FCD5B4"/>
            <w:vAlign w:val="bottom"/>
            <w:hideMark/>
          </w:tcPr>
          <w:p w14:paraId="558949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E2DB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0145C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83B72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3BA4D8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E1135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52B57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ABB73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645154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C4490E4"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76F5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0" w:type="auto"/>
            <w:tcBorders>
              <w:top w:val="nil"/>
              <w:left w:val="nil"/>
              <w:bottom w:val="single" w:sz="4" w:space="0" w:color="auto"/>
              <w:right w:val="single" w:sz="4" w:space="0" w:color="auto"/>
            </w:tcBorders>
            <w:shd w:val="clear" w:color="auto" w:fill="auto"/>
            <w:vAlign w:val="bottom"/>
            <w:hideMark/>
          </w:tcPr>
          <w:p w14:paraId="3CAC15B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CHIVE (PANDO)</w:t>
            </w:r>
          </w:p>
        </w:tc>
        <w:tc>
          <w:tcPr>
            <w:tcW w:w="0" w:type="auto"/>
            <w:tcBorders>
              <w:top w:val="nil"/>
              <w:left w:val="nil"/>
              <w:bottom w:val="single" w:sz="4" w:space="0" w:color="auto"/>
              <w:right w:val="single" w:sz="4" w:space="0" w:color="auto"/>
            </w:tcBorders>
            <w:shd w:val="clear" w:color="000000" w:fill="FCD5B4"/>
            <w:vAlign w:val="bottom"/>
            <w:hideMark/>
          </w:tcPr>
          <w:p w14:paraId="30CA93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68C7D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6A9A8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5C112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7AEA43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83E2D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470E2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9AB43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0A3E8A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7D8D880"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7729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0" w:type="auto"/>
            <w:tcBorders>
              <w:top w:val="nil"/>
              <w:left w:val="nil"/>
              <w:bottom w:val="single" w:sz="4" w:space="0" w:color="auto"/>
              <w:right w:val="single" w:sz="4" w:space="0" w:color="auto"/>
            </w:tcBorders>
            <w:shd w:val="clear" w:color="auto" w:fill="auto"/>
            <w:vAlign w:val="bottom"/>
            <w:hideMark/>
          </w:tcPr>
          <w:p w14:paraId="2F917F8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VALPARAÍSO (PANDO)</w:t>
            </w:r>
          </w:p>
        </w:tc>
        <w:tc>
          <w:tcPr>
            <w:tcW w:w="0" w:type="auto"/>
            <w:tcBorders>
              <w:top w:val="nil"/>
              <w:left w:val="nil"/>
              <w:bottom w:val="single" w:sz="4" w:space="0" w:color="auto"/>
              <w:right w:val="single" w:sz="4" w:space="0" w:color="auto"/>
            </w:tcBorders>
            <w:shd w:val="clear" w:color="000000" w:fill="FCD5B4"/>
            <w:vAlign w:val="bottom"/>
            <w:hideMark/>
          </w:tcPr>
          <w:p w14:paraId="7BD580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8ADE7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291B3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A91B2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27538B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60C7E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86451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BA88A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5BC321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29C08CB"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F697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0" w:type="auto"/>
            <w:tcBorders>
              <w:top w:val="nil"/>
              <w:left w:val="nil"/>
              <w:bottom w:val="single" w:sz="4" w:space="0" w:color="auto"/>
              <w:right w:val="single" w:sz="4" w:space="0" w:color="auto"/>
            </w:tcBorders>
            <w:shd w:val="clear" w:color="auto" w:fill="auto"/>
            <w:vAlign w:val="bottom"/>
            <w:hideMark/>
          </w:tcPr>
          <w:p w14:paraId="0318D39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HUMAITA (PANDO)</w:t>
            </w:r>
          </w:p>
        </w:tc>
        <w:tc>
          <w:tcPr>
            <w:tcW w:w="0" w:type="auto"/>
            <w:tcBorders>
              <w:top w:val="nil"/>
              <w:left w:val="nil"/>
              <w:bottom w:val="single" w:sz="4" w:space="0" w:color="auto"/>
              <w:right w:val="single" w:sz="4" w:space="0" w:color="auto"/>
            </w:tcBorders>
            <w:shd w:val="clear" w:color="000000" w:fill="FCD5B4"/>
            <w:vAlign w:val="bottom"/>
            <w:hideMark/>
          </w:tcPr>
          <w:p w14:paraId="6A7988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37AE3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C7874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075E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49B2AC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6941B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AE3BD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DE419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62AEAFD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42913D5"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0A37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0" w:type="auto"/>
            <w:tcBorders>
              <w:top w:val="nil"/>
              <w:left w:val="nil"/>
              <w:bottom w:val="single" w:sz="4" w:space="0" w:color="auto"/>
              <w:right w:val="single" w:sz="4" w:space="0" w:color="auto"/>
            </w:tcBorders>
            <w:shd w:val="clear" w:color="auto" w:fill="auto"/>
            <w:vAlign w:val="bottom"/>
            <w:hideMark/>
          </w:tcPr>
          <w:p w14:paraId="7DF0B4B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FILADELFIA (PANDO)</w:t>
            </w:r>
          </w:p>
        </w:tc>
        <w:tc>
          <w:tcPr>
            <w:tcW w:w="0" w:type="auto"/>
            <w:tcBorders>
              <w:top w:val="nil"/>
              <w:left w:val="nil"/>
              <w:bottom w:val="single" w:sz="4" w:space="0" w:color="auto"/>
              <w:right w:val="single" w:sz="4" w:space="0" w:color="auto"/>
            </w:tcBorders>
            <w:shd w:val="clear" w:color="000000" w:fill="FCD5B4"/>
            <w:vAlign w:val="bottom"/>
            <w:hideMark/>
          </w:tcPr>
          <w:p w14:paraId="16529D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7B19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F85B80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7F182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771A6F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2AD1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1BCA0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C68A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000000" w:fill="FFFFFF"/>
            <w:noWrap/>
            <w:vAlign w:val="bottom"/>
            <w:hideMark/>
          </w:tcPr>
          <w:p w14:paraId="35B176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6558722B"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EACA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0" w:type="auto"/>
            <w:tcBorders>
              <w:top w:val="nil"/>
              <w:left w:val="nil"/>
              <w:bottom w:val="single" w:sz="4" w:space="0" w:color="auto"/>
              <w:right w:val="single" w:sz="4" w:space="0" w:color="auto"/>
            </w:tcBorders>
            <w:shd w:val="clear" w:color="auto" w:fill="auto"/>
            <w:vAlign w:val="bottom"/>
            <w:hideMark/>
          </w:tcPr>
          <w:p w14:paraId="586CBD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AMAZÓNICA (PANDO)</w:t>
            </w:r>
          </w:p>
        </w:tc>
        <w:tc>
          <w:tcPr>
            <w:tcW w:w="0" w:type="auto"/>
            <w:tcBorders>
              <w:top w:val="nil"/>
              <w:left w:val="nil"/>
              <w:bottom w:val="single" w:sz="4" w:space="0" w:color="auto"/>
              <w:right w:val="single" w:sz="4" w:space="0" w:color="auto"/>
            </w:tcBorders>
            <w:shd w:val="clear" w:color="000000" w:fill="FCD5B4"/>
            <w:vAlign w:val="bottom"/>
            <w:hideMark/>
          </w:tcPr>
          <w:p w14:paraId="5EB1EC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C3F4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9750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9F578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79125B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04974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D12DC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79D2B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7388E2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082DF539"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20B5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0" w:type="auto"/>
            <w:tcBorders>
              <w:top w:val="nil"/>
              <w:left w:val="nil"/>
              <w:bottom w:val="single" w:sz="4" w:space="0" w:color="auto"/>
              <w:right w:val="single" w:sz="4" w:space="0" w:color="auto"/>
            </w:tcBorders>
            <w:shd w:val="clear" w:color="auto" w:fill="auto"/>
            <w:vAlign w:val="bottom"/>
            <w:hideMark/>
          </w:tcPr>
          <w:p w14:paraId="3ADE418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PUERTO EVO (PANDO)</w:t>
            </w:r>
          </w:p>
        </w:tc>
        <w:tc>
          <w:tcPr>
            <w:tcW w:w="0" w:type="auto"/>
            <w:tcBorders>
              <w:top w:val="nil"/>
              <w:left w:val="nil"/>
              <w:bottom w:val="single" w:sz="4" w:space="0" w:color="auto"/>
              <w:right w:val="single" w:sz="4" w:space="0" w:color="auto"/>
            </w:tcBorders>
            <w:shd w:val="clear" w:color="000000" w:fill="FCD5B4"/>
            <w:vAlign w:val="bottom"/>
            <w:hideMark/>
          </w:tcPr>
          <w:p w14:paraId="7B8524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DD6F6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ACAEE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61A9B3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55C2A0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6A439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54B47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33FF9FB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709E68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23E42DD7"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253A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0" w:type="auto"/>
            <w:tcBorders>
              <w:top w:val="nil"/>
              <w:left w:val="nil"/>
              <w:bottom w:val="single" w:sz="4" w:space="0" w:color="auto"/>
              <w:right w:val="single" w:sz="4" w:space="0" w:color="auto"/>
            </w:tcBorders>
            <w:shd w:val="clear" w:color="auto" w:fill="auto"/>
            <w:vAlign w:val="bottom"/>
            <w:hideMark/>
          </w:tcPr>
          <w:p w14:paraId="3D3DC80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S.PEDRO BOLPEBRA (PANDO)</w:t>
            </w:r>
          </w:p>
        </w:tc>
        <w:tc>
          <w:tcPr>
            <w:tcW w:w="0" w:type="auto"/>
            <w:tcBorders>
              <w:top w:val="nil"/>
              <w:left w:val="nil"/>
              <w:bottom w:val="single" w:sz="4" w:space="0" w:color="auto"/>
              <w:right w:val="single" w:sz="4" w:space="0" w:color="auto"/>
            </w:tcBorders>
            <w:shd w:val="clear" w:color="000000" w:fill="FCD5B4"/>
            <w:vAlign w:val="bottom"/>
            <w:hideMark/>
          </w:tcPr>
          <w:p w14:paraId="062F62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2ED22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E52F5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F9F3D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6B0759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412A2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9E4B5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623F8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6CF591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44DFF138"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BF5D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0" w:type="auto"/>
            <w:tcBorders>
              <w:top w:val="nil"/>
              <w:left w:val="nil"/>
              <w:bottom w:val="single" w:sz="4" w:space="0" w:color="auto"/>
              <w:right w:val="single" w:sz="4" w:space="0" w:color="auto"/>
            </w:tcBorders>
            <w:shd w:val="clear" w:color="auto" w:fill="auto"/>
            <w:vAlign w:val="bottom"/>
            <w:hideMark/>
          </w:tcPr>
          <w:p w14:paraId="5F712ED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BLANCA FLOR </w:t>
            </w:r>
          </w:p>
        </w:tc>
        <w:tc>
          <w:tcPr>
            <w:tcW w:w="0" w:type="auto"/>
            <w:tcBorders>
              <w:top w:val="nil"/>
              <w:left w:val="nil"/>
              <w:bottom w:val="single" w:sz="4" w:space="0" w:color="auto"/>
              <w:right w:val="single" w:sz="4" w:space="0" w:color="auto"/>
            </w:tcBorders>
            <w:shd w:val="clear" w:color="000000" w:fill="FCD5B4"/>
            <w:vAlign w:val="bottom"/>
            <w:hideMark/>
          </w:tcPr>
          <w:p w14:paraId="141FBA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44FD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1CA8D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2B0A3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6D8BFE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E9F0B1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679A3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36F77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063F48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74165DC1"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35CC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0" w:type="auto"/>
            <w:tcBorders>
              <w:top w:val="nil"/>
              <w:left w:val="nil"/>
              <w:bottom w:val="single" w:sz="4" w:space="0" w:color="auto"/>
              <w:right w:val="single" w:sz="4" w:space="0" w:color="auto"/>
            </w:tcBorders>
            <w:shd w:val="clear" w:color="auto" w:fill="auto"/>
            <w:vAlign w:val="bottom"/>
            <w:hideMark/>
          </w:tcPr>
          <w:p w14:paraId="510598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PORVENIR</w:t>
            </w:r>
          </w:p>
        </w:tc>
        <w:tc>
          <w:tcPr>
            <w:tcW w:w="0" w:type="auto"/>
            <w:tcBorders>
              <w:top w:val="nil"/>
              <w:left w:val="nil"/>
              <w:bottom w:val="single" w:sz="4" w:space="0" w:color="auto"/>
              <w:right w:val="single" w:sz="4" w:space="0" w:color="auto"/>
            </w:tcBorders>
            <w:shd w:val="clear" w:color="000000" w:fill="FCD5B4"/>
            <w:vAlign w:val="bottom"/>
            <w:hideMark/>
          </w:tcPr>
          <w:p w14:paraId="5EBDB5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EDB70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37349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8E7D9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nil"/>
            </w:tcBorders>
            <w:shd w:val="clear" w:color="000000" w:fill="FCD5B4"/>
            <w:vAlign w:val="bottom"/>
            <w:hideMark/>
          </w:tcPr>
          <w:p w14:paraId="218713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6058F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E5BC0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0E69E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nil"/>
              <w:right w:val="nil"/>
            </w:tcBorders>
            <w:shd w:val="clear" w:color="000000" w:fill="FFFFFF"/>
            <w:noWrap/>
            <w:vAlign w:val="bottom"/>
            <w:hideMark/>
          </w:tcPr>
          <w:p w14:paraId="7A4996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68750C6"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17B8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0" w:type="auto"/>
            <w:tcBorders>
              <w:top w:val="nil"/>
              <w:left w:val="nil"/>
              <w:bottom w:val="single" w:sz="4" w:space="0" w:color="auto"/>
              <w:right w:val="single" w:sz="4" w:space="0" w:color="auto"/>
            </w:tcBorders>
            <w:shd w:val="clear" w:color="auto" w:fill="auto"/>
            <w:vAlign w:val="bottom"/>
            <w:hideMark/>
          </w:tcPr>
          <w:p w14:paraId="3DFB318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UM VILLA BUSCH</w:t>
            </w:r>
          </w:p>
        </w:tc>
        <w:tc>
          <w:tcPr>
            <w:tcW w:w="0" w:type="auto"/>
            <w:tcBorders>
              <w:top w:val="nil"/>
              <w:left w:val="nil"/>
              <w:bottom w:val="single" w:sz="4" w:space="0" w:color="auto"/>
              <w:right w:val="single" w:sz="4" w:space="0" w:color="auto"/>
            </w:tcBorders>
            <w:shd w:val="clear" w:color="000000" w:fill="FCD5B4"/>
            <w:vAlign w:val="bottom"/>
            <w:hideMark/>
          </w:tcPr>
          <w:p w14:paraId="68A77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0FBF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32D86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4868C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38DBD5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49F34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AAB3E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681B7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000000" w:fill="FFFFFF"/>
            <w:noWrap/>
            <w:vAlign w:val="bottom"/>
            <w:hideMark/>
          </w:tcPr>
          <w:p w14:paraId="596519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1ADA6965"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3274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0" w:type="auto"/>
            <w:tcBorders>
              <w:top w:val="nil"/>
              <w:left w:val="nil"/>
              <w:bottom w:val="single" w:sz="4" w:space="0" w:color="auto"/>
              <w:right w:val="single" w:sz="4" w:space="0" w:color="auto"/>
            </w:tcBorders>
            <w:shd w:val="clear" w:color="auto" w:fill="auto"/>
            <w:vAlign w:val="bottom"/>
            <w:hideMark/>
          </w:tcPr>
          <w:p w14:paraId="0AA0B22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Sheraton (Beni)</w:t>
            </w:r>
          </w:p>
        </w:tc>
        <w:tc>
          <w:tcPr>
            <w:tcW w:w="0" w:type="auto"/>
            <w:tcBorders>
              <w:top w:val="nil"/>
              <w:left w:val="nil"/>
              <w:bottom w:val="single" w:sz="4" w:space="0" w:color="auto"/>
              <w:right w:val="single" w:sz="4" w:space="0" w:color="auto"/>
            </w:tcBorders>
            <w:shd w:val="clear" w:color="000000" w:fill="FCD5B4"/>
            <w:vAlign w:val="bottom"/>
            <w:hideMark/>
          </w:tcPr>
          <w:p w14:paraId="51E046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3FEB5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D89F2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01E32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117C73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E6563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2B0DB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5E839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vAlign w:val="bottom"/>
            <w:hideMark/>
          </w:tcPr>
          <w:p w14:paraId="08ED8380" w14:textId="77777777" w:rsidR="00183BC0" w:rsidRPr="00183BC0" w:rsidRDefault="00183BC0" w:rsidP="00183BC0">
            <w:pPr>
              <w:rPr>
                <w:rFonts w:ascii="Calibri" w:hAnsi="Calibri"/>
                <w:color w:val="000000"/>
                <w:sz w:val="22"/>
                <w:szCs w:val="22"/>
                <w:lang w:val="es-BO" w:eastAsia="es-BO"/>
              </w:rPr>
            </w:pPr>
          </w:p>
        </w:tc>
      </w:tr>
      <w:tr w:rsidR="00183BC0" w:rsidRPr="00183BC0" w14:paraId="635F3576"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09FB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0" w:type="auto"/>
            <w:tcBorders>
              <w:top w:val="nil"/>
              <w:left w:val="nil"/>
              <w:bottom w:val="single" w:sz="4" w:space="0" w:color="auto"/>
              <w:right w:val="single" w:sz="4" w:space="0" w:color="auto"/>
            </w:tcBorders>
            <w:shd w:val="clear" w:color="auto" w:fill="auto"/>
            <w:vAlign w:val="bottom"/>
            <w:hideMark/>
          </w:tcPr>
          <w:p w14:paraId="41FE11E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RIBERALTA (BENI)</w:t>
            </w:r>
          </w:p>
        </w:tc>
        <w:tc>
          <w:tcPr>
            <w:tcW w:w="0" w:type="auto"/>
            <w:tcBorders>
              <w:top w:val="nil"/>
              <w:left w:val="nil"/>
              <w:bottom w:val="single" w:sz="4" w:space="0" w:color="auto"/>
              <w:right w:val="single" w:sz="4" w:space="0" w:color="auto"/>
            </w:tcBorders>
            <w:shd w:val="clear" w:color="000000" w:fill="FCD5B4"/>
            <w:vAlign w:val="bottom"/>
            <w:hideMark/>
          </w:tcPr>
          <w:p w14:paraId="4B01BE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CEEAC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B4B2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E79D8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374B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30F313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847B3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1CBE6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36472B91" w14:textId="77777777" w:rsidR="00183BC0" w:rsidRPr="00183BC0" w:rsidRDefault="00183BC0" w:rsidP="00183BC0">
            <w:pPr>
              <w:rPr>
                <w:rFonts w:ascii="Calibri" w:hAnsi="Calibri"/>
                <w:color w:val="000000"/>
                <w:sz w:val="22"/>
                <w:szCs w:val="22"/>
                <w:lang w:val="es-BO" w:eastAsia="es-BO"/>
              </w:rPr>
            </w:pPr>
          </w:p>
        </w:tc>
      </w:tr>
      <w:tr w:rsidR="00183BC0" w:rsidRPr="00183BC0" w14:paraId="46CE4151"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92DD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0" w:type="auto"/>
            <w:tcBorders>
              <w:top w:val="nil"/>
              <w:left w:val="nil"/>
              <w:bottom w:val="single" w:sz="4" w:space="0" w:color="auto"/>
              <w:right w:val="single" w:sz="4" w:space="0" w:color="auto"/>
            </w:tcBorders>
            <w:shd w:val="clear" w:color="auto" w:fill="auto"/>
            <w:vAlign w:val="bottom"/>
            <w:hideMark/>
          </w:tcPr>
          <w:p w14:paraId="5B3F34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GUAYARAMERIN (BENI)</w:t>
            </w:r>
          </w:p>
        </w:tc>
        <w:tc>
          <w:tcPr>
            <w:tcW w:w="0" w:type="auto"/>
            <w:tcBorders>
              <w:top w:val="nil"/>
              <w:left w:val="nil"/>
              <w:bottom w:val="single" w:sz="4" w:space="0" w:color="auto"/>
              <w:right w:val="single" w:sz="4" w:space="0" w:color="auto"/>
            </w:tcBorders>
            <w:shd w:val="clear" w:color="000000" w:fill="FCD5B4"/>
            <w:vAlign w:val="bottom"/>
            <w:hideMark/>
          </w:tcPr>
          <w:p w14:paraId="22D482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D9D59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86E61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DA9D4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673CB3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EB4E1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1C2FA0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A2CC2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522093AD" w14:textId="77777777" w:rsidR="00183BC0" w:rsidRPr="00183BC0" w:rsidRDefault="00183BC0" w:rsidP="00183BC0">
            <w:pPr>
              <w:rPr>
                <w:rFonts w:ascii="Calibri" w:hAnsi="Calibri"/>
                <w:color w:val="000000"/>
                <w:sz w:val="22"/>
                <w:szCs w:val="22"/>
                <w:lang w:val="es-BO" w:eastAsia="es-BO"/>
              </w:rPr>
            </w:pPr>
          </w:p>
        </w:tc>
      </w:tr>
      <w:tr w:rsidR="00183BC0" w:rsidRPr="00183BC0" w14:paraId="756A45F6"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ACA8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0" w:type="auto"/>
            <w:tcBorders>
              <w:top w:val="nil"/>
              <w:left w:val="nil"/>
              <w:bottom w:val="single" w:sz="4" w:space="0" w:color="auto"/>
              <w:right w:val="single" w:sz="4" w:space="0" w:color="auto"/>
            </w:tcBorders>
            <w:shd w:val="clear" w:color="auto" w:fill="auto"/>
            <w:vAlign w:val="bottom"/>
            <w:hideMark/>
          </w:tcPr>
          <w:p w14:paraId="07D1BB6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TRINIDAD (BENI)</w:t>
            </w:r>
          </w:p>
        </w:tc>
        <w:tc>
          <w:tcPr>
            <w:tcW w:w="0" w:type="auto"/>
            <w:tcBorders>
              <w:top w:val="nil"/>
              <w:left w:val="nil"/>
              <w:bottom w:val="single" w:sz="4" w:space="0" w:color="auto"/>
              <w:right w:val="single" w:sz="4" w:space="0" w:color="auto"/>
            </w:tcBorders>
            <w:shd w:val="clear" w:color="000000" w:fill="FCD5B4"/>
            <w:vAlign w:val="bottom"/>
            <w:hideMark/>
          </w:tcPr>
          <w:p w14:paraId="140FB5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9A8B5E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85864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20D77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299F0E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5EB72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48328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6AEDC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2D501CB6" w14:textId="77777777" w:rsidR="00183BC0" w:rsidRPr="00183BC0" w:rsidRDefault="00183BC0" w:rsidP="00183BC0">
            <w:pPr>
              <w:rPr>
                <w:rFonts w:ascii="Calibri" w:hAnsi="Calibri"/>
                <w:color w:val="000000"/>
                <w:sz w:val="22"/>
                <w:szCs w:val="22"/>
                <w:lang w:val="es-BO" w:eastAsia="es-BO"/>
              </w:rPr>
            </w:pPr>
          </w:p>
        </w:tc>
      </w:tr>
      <w:tr w:rsidR="00183BC0" w:rsidRPr="00183BC0" w14:paraId="3BE7BC7E"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0AD20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0" w:type="auto"/>
            <w:tcBorders>
              <w:top w:val="nil"/>
              <w:left w:val="nil"/>
              <w:bottom w:val="single" w:sz="4" w:space="0" w:color="auto"/>
              <w:right w:val="single" w:sz="4" w:space="0" w:color="auto"/>
            </w:tcBorders>
            <w:shd w:val="clear" w:color="auto" w:fill="auto"/>
            <w:vAlign w:val="bottom"/>
            <w:hideMark/>
          </w:tcPr>
          <w:p w14:paraId="7F27FA2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 (BENI)</w:t>
            </w:r>
          </w:p>
        </w:tc>
        <w:tc>
          <w:tcPr>
            <w:tcW w:w="0" w:type="auto"/>
            <w:tcBorders>
              <w:top w:val="nil"/>
              <w:left w:val="nil"/>
              <w:bottom w:val="single" w:sz="4" w:space="0" w:color="auto"/>
              <w:right w:val="single" w:sz="4" w:space="0" w:color="auto"/>
            </w:tcBorders>
            <w:shd w:val="clear" w:color="000000" w:fill="FCD5B4"/>
            <w:vAlign w:val="bottom"/>
            <w:hideMark/>
          </w:tcPr>
          <w:p w14:paraId="3BB3CE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156B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CBBAA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686F9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231DDF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1874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13A7D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1BE72B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0E7BBBFE" w14:textId="77777777" w:rsidR="00183BC0" w:rsidRPr="00183BC0" w:rsidRDefault="00183BC0" w:rsidP="00183BC0">
            <w:pPr>
              <w:rPr>
                <w:rFonts w:ascii="Calibri" w:hAnsi="Calibri"/>
                <w:color w:val="000000"/>
                <w:sz w:val="22"/>
                <w:szCs w:val="22"/>
                <w:lang w:val="es-BO" w:eastAsia="es-BO"/>
              </w:rPr>
            </w:pPr>
          </w:p>
        </w:tc>
      </w:tr>
      <w:tr w:rsidR="00183BC0" w:rsidRPr="00183BC0" w14:paraId="02D1BEFC" w14:textId="77777777" w:rsidTr="00346889">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36F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25</w:t>
            </w:r>
          </w:p>
        </w:tc>
        <w:tc>
          <w:tcPr>
            <w:tcW w:w="0" w:type="auto"/>
            <w:tcBorders>
              <w:top w:val="nil"/>
              <w:left w:val="nil"/>
              <w:bottom w:val="single" w:sz="4" w:space="0" w:color="auto"/>
              <w:right w:val="single" w:sz="4" w:space="0" w:color="auto"/>
            </w:tcBorders>
            <w:shd w:val="clear" w:color="auto" w:fill="auto"/>
            <w:vAlign w:val="bottom"/>
            <w:hideMark/>
          </w:tcPr>
          <w:p w14:paraId="0AB96B6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COMUNIDAD EL CANDADO (BENI)</w:t>
            </w:r>
          </w:p>
        </w:tc>
        <w:tc>
          <w:tcPr>
            <w:tcW w:w="0" w:type="auto"/>
            <w:tcBorders>
              <w:top w:val="nil"/>
              <w:left w:val="nil"/>
              <w:bottom w:val="single" w:sz="4" w:space="0" w:color="auto"/>
              <w:right w:val="single" w:sz="4" w:space="0" w:color="auto"/>
            </w:tcBorders>
            <w:shd w:val="clear" w:color="000000" w:fill="FCD5B4"/>
            <w:vAlign w:val="bottom"/>
            <w:hideMark/>
          </w:tcPr>
          <w:p w14:paraId="065A73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715DB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8F6A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F911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0210E7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5D83C0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2286DC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AB775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5B270403" w14:textId="77777777" w:rsidR="00183BC0" w:rsidRPr="00183BC0" w:rsidRDefault="00183BC0" w:rsidP="00183BC0">
            <w:pPr>
              <w:rPr>
                <w:rFonts w:ascii="Calibri" w:hAnsi="Calibri"/>
                <w:color w:val="000000"/>
                <w:sz w:val="22"/>
                <w:szCs w:val="22"/>
                <w:lang w:val="es-BO" w:eastAsia="es-BO"/>
              </w:rPr>
            </w:pPr>
          </w:p>
        </w:tc>
      </w:tr>
      <w:tr w:rsidR="00183BC0" w:rsidRPr="00183BC0" w14:paraId="5860D857"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987F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0" w:type="auto"/>
            <w:tcBorders>
              <w:top w:val="nil"/>
              <w:left w:val="nil"/>
              <w:bottom w:val="single" w:sz="4" w:space="0" w:color="auto"/>
              <w:right w:val="single" w:sz="4" w:space="0" w:color="auto"/>
            </w:tcBorders>
            <w:shd w:val="clear" w:color="auto" w:fill="auto"/>
            <w:vAlign w:val="bottom"/>
            <w:hideMark/>
          </w:tcPr>
          <w:p w14:paraId="4C5FFC9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Santa Ana de Yacuma (Beni)</w:t>
            </w:r>
          </w:p>
        </w:tc>
        <w:tc>
          <w:tcPr>
            <w:tcW w:w="0" w:type="auto"/>
            <w:tcBorders>
              <w:top w:val="nil"/>
              <w:left w:val="nil"/>
              <w:bottom w:val="single" w:sz="4" w:space="0" w:color="auto"/>
              <w:right w:val="single" w:sz="4" w:space="0" w:color="auto"/>
            </w:tcBorders>
            <w:shd w:val="clear" w:color="000000" w:fill="FCD5B4"/>
            <w:vAlign w:val="bottom"/>
            <w:hideMark/>
          </w:tcPr>
          <w:p w14:paraId="1969E1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0F2B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70C8A3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71EE9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nil"/>
            </w:tcBorders>
            <w:shd w:val="clear" w:color="000000" w:fill="FCD5B4"/>
            <w:vAlign w:val="bottom"/>
            <w:hideMark/>
          </w:tcPr>
          <w:p w14:paraId="37F929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CB48F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65ED57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D4B4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nil"/>
              <w:right w:val="nil"/>
            </w:tcBorders>
            <w:shd w:val="clear" w:color="auto" w:fill="auto"/>
            <w:noWrap/>
            <w:vAlign w:val="bottom"/>
            <w:hideMark/>
          </w:tcPr>
          <w:p w14:paraId="2CB5E00B" w14:textId="77777777" w:rsidR="00183BC0" w:rsidRPr="00183BC0" w:rsidRDefault="00183BC0" w:rsidP="00183BC0">
            <w:pPr>
              <w:rPr>
                <w:rFonts w:ascii="Calibri" w:hAnsi="Calibri"/>
                <w:color w:val="000000"/>
                <w:sz w:val="22"/>
                <w:szCs w:val="22"/>
                <w:lang w:val="es-BO" w:eastAsia="es-BO"/>
              </w:rPr>
            </w:pPr>
          </w:p>
        </w:tc>
      </w:tr>
      <w:tr w:rsidR="00183BC0" w:rsidRPr="00183BC0" w14:paraId="36048BDA"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5873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0" w:type="auto"/>
            <w:tcBorders>
              <w:top w:val="nil"/>
              <w:left w:val="nil"/>
              <w:bottom w:val="single" w:sz="4" w:space="0" w:color="auto"/>
              <w:right w:val="single" w:sz="4" w:space="0" w:color="auto"/>
            </w:tcBorders>
            <w:shd w:val="clear" w:color="auto" w:fill="auto"/>
            <w:noWrap/>
            <w:vAlign w:val="center"/>
            <w:hideMark/>
          </w:tcPr>
          <w:p w14:paraId="5A4DECD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 (TARIJA)</w:t>
            </w:r>
          </w:p>
        </w:tc>
        <w:tc>
          <w:tcPr>
            <w:tcW w:w="0" w:type="auto"/>
            <w:tcBorders>
              <w:top w:val="nil"/>
              <w:left w:val="nil"/>
              <w:bottom w:val="single" w:sz="4" w:space="0" w:color="auto"/>
              <w:right w:val="single" w:sz="4" w:space="0" w:color="auto"/>
            </w:tcBorders>
            <w:shd w:val="clear" w:color="000000" w:fill="FCD5B4"/>
            <w:vAlign w:val="bottom"/>
            <w:hideMark/>
          </w:tcPr>
          <w:p w14:paraId="7A8376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06605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4EE33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13C94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4C1C71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A3CA6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03C9A8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6A3EB9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auto" w:fill="auto"/>
            <w:noWrap/>
            <w:vAlign w:val="bottom"/>
            <w:hideMark/>
          </w:tcPr>
          <w:p w14:paraId="03718B95" w14:textId="77777777" w:rsidR="00183BC0" w:rsidRPr="00183BC0" w:rsidRDefault="00183BC0" w:rsidP="00183BC0">
            <w:pPr>
              <w:rPr>
                <w:rFonts w:ascii="Calibri" w:hAnsi="Calibri"/>
                <w:color w:val="000000"/>
                <w:sz w:val="22"/>
                <w:szCs w:val="22"/>
                <w:lang w:val="es-BO" w:eastAsia="es-BO"/>
              </w:rPr>
            </w:pPr>
          </w:p>
        </w:tc>
      </w:tr>
      <w:tr w:rsidR="00183BC0" w:rsidRPr="00183BC0" w14:paraId="3923C3C0" w14:textId="77777777" w:rsidTr="0034688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75F0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0" w:type="auto"/>
            <w:tcBorders>
              <w:top w:val="nil"/>
              <w:left w:val="nil"/>
              <w:bottom w:val="single" w:sz="4" w:space="0" w:color="auto"/>
              <w:right w:val="single" w:sz="4" w:space="0" w:color="auto"/>
            </w:tcBorders>
            <w:shd w:val="clear" w:color="auto" w:fill="auto"/>
            <w:vAlign w:val="center"/>
            <w:hideMark/>
          </w:tcPr>
          <w:p w14:paraId="32A89FE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VILLAMONTES (TARIJA)</w:t>
            </w:r>
          </w:p>
        </w:tc>
        <w:tc>
          <w:tcPr>
            <w:tcW w:w="0" w:type="auto"/>
            <w:tcBorders>
              <w:top w:val="nil"/>
              <w:left w:val="nil"/>
              <w:bottom w:val="single" w:sz="4" w:space="0" w:color="auto"/>
              <w:right w:val="single" w:sz="4" w:space="0" w:color="auto"/>
            </w:tcBorders>
            <w:shd w:val="clear" w:color="000000" w:fill="FCD5B4"/>
            <w:vAlign w:val="bottom"/>
            <w:hideMark/>
          </w:tcPr>
          <w:p w14:paraId="0A0BE2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50974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6B6B1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9D5A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nil"/>
            </w:tcBorders>
            <w:shd w:val="clear" w:color="000000" w:fill="FCD5B4"/>
            <w:vAlign w:val="bottom"/>
            <w:hideMark/>
          </w:tcPr>
          <w:p w14:paraId="54A255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72C009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nil"/>
            </w:tcBorders>
            <w:shd w:val="clear" w:color="000000" w:fill="FCD5B4"/>
            <w:vAlign w:val="bottom"/>
            <w:hideMark/>
          </w:tcPr>
          <w:p w14:paraId="4C42FF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4155F7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nil"/>
              <w:right w:val="nil"/>
            </w:tcBorders>
            <w:shd w:val="clear" w:color="auto" w:fill="auto"/>
            <w:noWrap/>
            <w:vAlign w:val="bottom"/>
            <w:hideMark/>
          </w:tcPr>
          <w:p w14:paraId="1A11D4F7" w14:textId="77777777" w:rsidR="00183BC0" w:rsidRPr="00183BC0" w:rsidRDefault="00183BC0" w:rsidP="00183BC0">
            <w:pPr>
              <w:rPr>
                <w:rFonts w:ascii="Calibri" w:hAnsi="Calibri"/>
                <w:color w:val="000000"/>
                <w:sz w:val="22"/>
                <w:szCs w:val="22"/>
                <w:lang w:val="es-BO" w:eastAsia="es-BO"/>
              </w:rPr>
            </w:pPr>
          </w:p>
        </w:tc>
      </w:tr>
      <w:tr w:rsidR="00183BC0" w:rsidRPr="00183BC0" w14:paraId="1EC6F9E9" w14:textId="77777777" w:rsidTr="00346889">
        <w:trPr>
          <w:trHeight w:val="300"/>
        </w:trPr>
        <w:tc>
          <w:tcPr>
            <w:tcW w:w="0" w:type="auto"/>
            <w:tcBorders>
              <w:top w:val="nil"/>
              <w:left w:val="nil"/>
              <w:bottom w:val="nil"/>
              <w:right w:val="nil"/>
            </w:tcBorders>
            <w:shd w:val="clear" w:color="auto" w:fill="auto"/>
            <w:noWrap/>
            <w:vAlign w:val="bottom"/>
            <w:hideMark/>
          </w:tcPr>
          <w:p w14:paraId="2C19632F"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64FED205"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000000" w:fill="FFFFFF"/>
            <w:noWrap/>
            <w:vAlign w:val="bottom"/>
            <w:hideMark/>
          </w:tcPr>
          <w:p w14:paraId="1ECC02C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1392600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17AFC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1631F208"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000000" w:fill="FFFFFF"/>
            <w:noWrap/>
            <w:vAlign w:val="bottom"/>
            <w:hideMark/>
          </w:tcPr>
          <w:p w14:paraId="151EE51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D466D9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1E6AD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39A0557A"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56FC0E8C" w14:textId="77777777" w:rsidR="00183BC0" w:rsidRPr="00183BC0" w:rsidRDefault="00183BC0" w:rsidP="00183BC0">
            <w:pPr>
              <w:rPr>
                <w:rFonts w:ascii="Calibri" w:hAnsi="Calibri"/>
                <w:color w:val="000000"/>
                <w:sz w:val="22"/>
                <w:szCs w:val="22"/>
                <w:lang w:val="es-BO" w:eastAsia="es-BO"/>
              </w:rPr>
            </w:pPr>
          </w:p>
        </w:tc>
      </w:tr>
    </w:tbl>
    <w:p w14:paraId="040CF3E9" w14:textId="5A1AFC28" w:rsidR="00183BC0" w:rsidRDefault="00183BC0" w:rsidP="0005306F">
      <w:pPr>
        <w:pStyle w:val="Normal2"/>
        <w:rPr>
          <w:rFonts w:ascii="Verdana" w:hAnsi="Verdana" w:cs="Arial"/>
          <w:b/>
          <w:i/>
          <w:color w:val="004990"/>
          <w:sz w:val="18"/>
          <w:szCs w:val="18"/>
          <w:lang w:val="es-BO"/>
        </w:rPr>
      </w:pPr>
    </w:p>
    <w:tbl>
      <w:tblPr>
        <w:tblW w:w="0" w:type="auto"/>
        <w:tblInd w:w="55" w:type="dxa"/>
        <w:tblCellMar>
          <w:left w:w="70" w:type="dxa"/>
          <w:right w:w="70" w:type="dxa"/>
        </w:tblCellMar>
        <w:tblLook w:val="04A0" w:firstRow="1" w:lastRow="0" w:firstColumn="1" w:lastColumn="0" w:noHBand="0" w:noVBand="1"/>
      </w:tblPr>
      <w:tblGrid>
        <w:gridCol w:w="308"/>
        <w:gridCol w:w="1302"/>
        <w:gridCol w:w="1155"/>
        <w:gridCol w:w="190"/>
        <w:gridCol w:w="377"/>
        <w:gridCol w:w="362"/>
        <w:gridCol w:w="639"/>
        <w:gridCol w:w="844"/>
        <w:gridCol w:w="937"/>
        <w:gridCol w:w="885"/>
        <w:gridCol w:w="1116"/>
        <w:gridCol w:w="808"/>
      </w:tblGrid>
      <w:tr w:rsidR="00183BC0" w:rsidRPr="00183BC0" w14:paraId="176C478C" w14:textId="77777777" w:rsidTr="00506F10">
        <w:trPr>
          <w:trHeight w:val="315"/>
        </w:trPr>
        <w:tc>
          <w:tcPr>
            <w:tcW w:w="0" w:type="auto"/>
            <w:gridSpan w:val="12"/>
            <w:tcBorders>
              <w:top w:val="nil"/>
              <w:left w:val="nil"/>
              <w:bottom w:val="nil"/>
              <w:right w:val="nil"/>
            </w:tcBorders>
            <w:shd w:val="clear" w:color="auto" w:fill="auto"/>
            <w:noWrap/>
            <w:vAlign w:val="bottom"/>
            <w:hideMark/>
          </w:tcPr>
          <w:p w14:paraId="7FF5E557" w14:textId="77777777" w:rsidR="00183BC0" w:rsidRPr="00183BC0" w:rsidRDefault="00183BC0" w:rsidP="00183BC0">
            <w:pPr>
              <w:rPr>
                <w:rFonts w:ascii="Calibri" w:hAnsi="Calibri"/>
                <w:b/>
                <w:bCs/>
                <w:color w:val="000000"/>
                <w:sz w:val="22"/>
                <w:szCs w:val="22"/>
                <w:lang w:val="es-BO" w:eastAsia="es-BO"/>
              </w:rPr>
            </w:pPr>
            <w:bookmarkStart w:id="35" w:name="RANGE!A4:P46"/>
            <w:r w:rsidRPr="00183BC0">
              <w:rPr>
                <w:rFonts w:ascii="Calibri" w:hAnsi="Calibri"/>
                <w:b/>
                <w:bCs/>
                <w:color w:val="000000"/>
                <w:sz w:val="22"/>
                <w:szCs w:val="22"/>
                <w:lang w:val="es-BO" w:eastAsia="es-BO"/>
              </w:rPr>
              <w:t>ENTREGA A NIVEL NACIONAL VIA TERRESTRE DE ORURO A:</w:t>
            </w:r>
            <w:bookmarkEnd w:id="35"/>
          </w:p>
        </w:tc>
      </w:tr>
      <w:tr w:rsidR="00183BC0" w:rsidRPr="00183BC0" w14:paraId="31FD384D" w14:textId="77777777" w:rsidTr="00221D8A">
        <w:trPr>
          <w:trHeight w:val="330"/>
        </w:trPr>
        <w:tc>
          <w:tcPr>
            <w:tcW w:w="2000" w:type="dxa"/>
            <w:gridSpan w:val="2"/>
            <w:tcBorders>
              <w:top w:val="nil"/>
              <w:left w:val="nil"/>
              <w:bottom w:val="nil"/>
              <w:right w:val="nil"/>
            </w:tcBorders>
            <w:shd w:val="clear" w:color="auto" w:fill="auto"/>
            <w:noWrap/>
            <w:vAlign w:val="bottom"/>
            <w:hideMark/>
          </w:tcPr>
          <w:p w14:paraId="300192F6"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1242" w:type="dxa"/>
            <w:gridSpan w:val="2"/>
            <w:tcBorders>
              <w:top w:val="nil"/>
              <w:left w:val="nil"/>
              <w:bottom w:val="nil"/>
              <w:right w:val="nil"/>
            </w:tcBorders>
            <w:shd w:val="clear" w:color="000000" w:fill="FFFFFF"/>
            <w:noWrap/>
            <w:vAlign w:val="bottom"/>
            <w:hideMark/>
          </w:tcPr>
          <w:p w14:paraId="476FBDA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gridSpan w:val="2"/>
            <w:tcBorders>
              <w:top w:val="nil"/>
              <w:left w:val="nil"/>
              <w:bottom w:val="nil"/>
              <w:right w:val="nil"/>
            </w:tcBorders>
            <w:shd w:val="clear" w:color="000000" w:fill="FFFFFF"/>
            <w:noWrap/>
            <w:vAlign w:val="bottom"/>
            <w:hideMark/>
          </w:tcPr>
          <w:p w14:paraId="24CCC60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5ED4EFA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29F9B01B" w14:textId="77777777" w:rsidR="00183BC0" w:rsidRPr="00183BC0" w:rsidRDefault="00183BC0" w:rsidP="00183BC0">
            <w:pPr>
              <w:rPr>
                <w:rFonts w:ascii="Calibri" w:hAnsi="Calibri"/>
                <w:b/>
                <w:bCs/>
                <w:color w:val="FFFFFF"/>
                <w:sz w:val="24"/>
                <w:szCs w:val="24"/>
                <w:lang w:val="es-BO" w:eastAsia="es-BO"/>
              </w:rPr>
            </w:pPr>
          </w:p>
        </w:tc>
        <w:tc>
          <w:tcPr>
            <w:tcW w:w="0" w:type="auto"/>
            <w:tcBorders>
              <w:top w:val="nil"/>
              <w:left w:val="nil"/>
              <w:bottom w:val="nil"/>
              <w:right w:val="nil"/>
            </w:tcBorders>
            <w:shd w:val="clear" w:color="000000" w:fill="FFFFFF"/>
            <w:noWrap/>
            <w:vAlign w:val="bottom"/>
            <w:hideMark/>
          </w:tcPr>
          <w:p w14:paraId="6AE5D39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0DF47679"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671AF3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025C823E" w14:textId="77777777" w:rsidR="00183BC0" w:rsidRPr="00183BC0" w:rsidRDefault="00183BC0" w:rsidP="00183BC0">
            <w:pPr>
              <w:rPr>
                <w:rFonts w:ascii="Calibri" w:hAnsi="Calibri"/>
                <w:b/>
                <w:bCs/>
                <w:color w:val="FFFFFF"/>
                <w:sz w:val="22"/>
                <w:szCs w:val="22"/>
                <w:lang w:val="es-BO" w:eastAsia="es-BO"/>
              </w:rPr>
            </w:pPr>
          </w:p>
        </w:tc>
      </w:tr>
      <w:tr w:rsidR="00183BC0" w:rsidRPr="00183BC0" w14:paraId="16DEB561" w14:textId="77777777" w:rsidTr="00221D8A">
        <w:trPr>
          <w:trHeight w:val="330"/>
        </w:trPr>
        <w:tc>
          <w:tcPr>
            <w:tcW w:w="0" w:type="auto"/>
            <w:tcBorders>
              <w:top w:val="nil"/>
              <w:left w:val="nil"/>
              <w:bottom w:val="nil"/>
              <w:right w:val="nil"/>
            </w:tcBorders>
            <w:shd w:val="clear" w:color="auto" w:fill="auto"/>
            <w:noWrap/>
            <w:vAlign w:val="bottom"/>
            <w:hideMark/>
          </w:tcPr>
          <w:p w14:paraId="5A65A928" w14:textId="77777777" w:rsidR="00183BC0" w:rsidRPr="00183BC0" w:rsidRDefault="00183BC0" w:rsidP="00183BC0">
            <w:pPr>
              <w:rPr>
                <w:rFonts w:ascii="Calibri" w:hAnsi="Calibri"/>
                <w:color w:val="000000"/>
                <w:sz w:val="22"/>
                <w:szCs w:val="22"/>
                <w:lang w:val="es-BO" w:eastAsia="es-BO"/>
              </w:rPr>
            </w:pPr>
          </w:p>
        </w:tc>
        <w:tc>
          <w:tcPr>
            <w:tcW w:w="1692" w:type="dxa"/>
            <w:tcBorders>
              <w:top w:val="nil"/>
              <w:left w:val="nil"/>
              <w:bottom w:val="nil"/>
              <w:right w:val="nil"/>
            </w:tcBorders>
            <w:shd w:val="clear" w:color="auto" w:fill="auto"/>
            <w:noWrap/>
            <w:vAlign w:val="bottom"/>
            <w:hideMark/>
          </w:tcPr>
          <w:p w14:paraId="09174371" w14:textId="77777777" w:rsidR="00183BC0" w:rsidRPr="00183BC0" w:rsidRDefault="00183BC0" w:rsidP="00183BC0">
            <w:pPr>
              <w:rPr>
                <w:rFonts w:ascii="Calibri" w:hAnsi="Calibri"/>
                <w:color w:val="000000"/>
                <w:sz w:val="22"/>
                <w:szCs w:val="22"/>
                <w:lang w:val="es-BO" w:eastAsia="es-BO"/>
              </w:rPr>
            </w:pPr>
          </w:p>
        </w:tc>
        <w:tc>
          <w:tcPr>
            <w:tcW w:w="2613" w:type="dxa"/>
            <w:gridSpan w:val="5"/>
            <w:tcBorders>
              <w:top w:val="single" w:sz="8" w:space="0" w:color="auto"/>
              <w:left w:val="nil"/>
              <w:bottom w:val="single" w:sz="8" w:space="0" w:color="auto"/>
              <w:right w:val="single" w:sz="8" w:space="0" w:color="000000"/>
            </w:tcBorders>
            <w:shd w:val="clear" w:color="000000" w:fill="FCD5B4"/>
            <w:vAlign w:val="center"/>
            <w:hideMark/>
          </w:tcPr>
          <w:p w14:paraId="5C830CB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000000" w:fill="FFFFFF"/>
            <w:noWrap/>
            <w:vAlign w:val="bottom"/>
            <w:hideMark/>
          </w:tcPr>
          <w:p w14:paraId="2A8B609C"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400606E1"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auto" w:fill="auto"/>
            <w:noWrap/>
            <w:vAlign w:val="bottom"/>
            <w:hideMark/>
          </w:tcPr>
          <w:p w14:paraId="4242C725" w14:textId="77777777" w:rsidR="00183BC0" w:rsidRPr="00183BC0" w:rsidRDefault="00183BC0" w:rsidP="00183BC0">
            <w:pPr>
              <w:rPr>
                <w:rFonts w:ascii="Calibri" w:hAnsi="Calibri"/>
                <w:color w:val="000000"/>
                <w:sz w:val="22"/>
                <w:szCs w:val="22"/>
                <w:lang w:val="es-BO" w:eastAsia="es-BO"/>
              </w:rPr>
            </w:pPr>
          </w:p>
        </w:tc>
      </w:tr>
      <w:tr w:rsidR="00183BC0" w:rsidRPr="00183BC0" w14:paraId="40B0B233" w14:textId="77777777" w:rsidTr="00221D8A">
        <w:trPr>
          <w:trHeight w:val="1215"/>
        </w:trPr>
        <w:tc>
          <w:tcPr>
            <w:tcW w:w="0" w:type="auto"/>
            <w:tcBorders>
              <w:top w:val="single" w:sz="8" w:space="0" w:color="auto"/>
              <w:left w:val="single" w:sz="8" w:space="0" w:color="auto"/>
              <w:bottom w:val="nil"/>
              <w:right w:val="single" w:sz="8" w:space="0" w:color="auto"/>
            </w:tcBorders>
            <w:shd w:val="clear" w:color="auto" w:fill="auto"/>
            <w:noWrap/>
            <w:vAlign w:val="center"/>
            <w:hideMark/>
          </w:tcPr>
          <w:p w14:paraId="78E1030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692" w:type="dxa"/>
            <w:tcBorders>
              <w:top w:val="single" w:sz="8" w:space="0" w:color="auto"/>
              <w:left w:val="nil"/>
              <w:bottom w:val="single" w:sz="8" w:space="0" w:color="auto"/>
              <w:right w:val="single" w:sz="8" w:space="0" w:color="auto"/>
            </w:tcBorders>
            <w:shd w:val="clear" w:color="auto" w:fill="auto"/>
            <w:noWrap/>
            <w:vAlign w:val="center"/>
            <w:hideMark/>
          </w:tcPr>
          <w:p w14:paraId="6B3E3DF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Oruro y viceversa</w:t>
            </w:r>
          </w:p>
        </w:tc>
        <w:tc>
          <w:tcPr>
            <w:tcW w:w="1207" w:type="dxa"/>
            <w:tcBorders>
              <w:top w:val="nil"/>
              <w:left w:val="nil"/>
              <w:bottom w:val="single" w:sz="8" w:space="0" w:color="auto"/>
              <w:right w:val="single" w:sz="8" w:space="0" w:color="auto"/>
            </w:tcBorders>
            <w:shd w:val="clear" w:color="000000" w:fill="FCD5B4"/>
            <w:vAlign w:val="center"/>
            <w:hideMark/>
          </w:tcPr>
          <w:p w14:paraId="4DDC3ADE"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0" w:type="auto"/>
            <w:gridSpan w:val="2"/>
            <w:tcBorders>
              <w:top w:val="nil"/>
              <w:left w:val="nil"/>
              <w:bottom w:val="single" w:sz="8" w:space="0" w:color="auto"/>
              <w:right w:val="single" w:sz="8" w:space="0" w:color="auto"/>
            </w:tcBorders>
            <w:shd w:val="clear" w:color="000000" w:fill="FCD5B4"/>
            <w:vAlign w:val="center"/>
            <w:hideMark/>
          </w:tcPr>
          <w:p w14:paraId="14CB4685"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0" w:type="auto"/>
            <w:gridSpan w:val="2"/>
            <w:tcBorders>
              <w:top w:val="nil"/>
              <w:left w:val="nil"/>
              <w:bottom w:val="single" w:sz="8" w:space="0" w:color="auto"/>
              <w:right w:val="single" w:sz="8" w:space="0" w:color="auto"/>
            </w:tcBorders>
            <w:shd w:val="clear" w:color="000000" w:fill="FCD5B4"/>
            <w:vAlign w:val="center"/>
            <w:hideMark/>
          </w:tcPr>
          <w:p w14:paraId="555D170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6F4A83D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(dias)</w:t>
            </w:r>
          </w:p>
        </w:tc>
        <w:tc>
          <w:tcPr>
            <w:tcW w:w="0" w:type="auto"/>
            <w:tcBorders>
              <w:top w:val="nil"/>
              <w:left w:val="nil"/>
              <w:bottom w:val="single" w:sz="8" w:space="0" w:color="auto"/>
              <w:right w:val="single" w:sz="8" w:space="0" w:color="auto"/>
            </w:tcBorders>
            <w:shd w:val="clear" w:color="000000" w:fill="FCD5B4"/>
            <w:vAlign w:val="center"/>
            <w:hideMark/>
          </w:tcPr>
          <w:p w14:paraId="18B1F1A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0" w:type="auto"/>
            <w:tcBorders>
              <w:top w:val="nil"/>
              <w:left w:val="nil"/>
              <w:bottom w:val="single" w:sz="8" w:space="0" w:color="auto"/>
              <w:right w:val="single" w:sz="8" w:space="0" w:color="auto"/>
            </w:tcBorders>
            <w:shd w:val="clear" w:color="000000" w:fill="FCD5B4"/>
            <w:vAlign w:val="center"/>
            <w:hideMark/>
          </w:tcPr>
          <w:p w14:paraId="7D90866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0" w:type="auto"/>
            <w:tcBorders>
              <w:top w:val="nil"/>
              <w:left w:val="nil"/>
              <w:bottom w:val="single" w:sz="8" w:space="0" w:color="auto"/>
              <w:right w:val="single" w:sz="8" w:space="0" w:color="auto"/>
            </w:tcBorders>
            <w:shd w:val="clear" w:color="000000" w:fill="FCD5B4"/>
            <w:vAlign w:val="center"/>
            <w:hideMark/>
          </w:tcPr>
          <w:p w14:paraId="2C803AF7"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Kg.adicional (Express)</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4E62D5C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 Express</w:t>
            </w:r>
          </w:p>
        </w:tc>
      </w:tr>
      <w:tr w:rsidR="00183BC0" w:rsidRPr="00183BC0" w14:paraId="33932584" w14:textId="77777777" w:rsidTr="00221D8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126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692" w:type="dxa"/>
            <w:tcBorders>
              <w:top w:val="single" w:sz="4" w:space="0" w:color="auto"/>
              <w:left w:val="nil"/>
              <w:bottom w:val="single" w:sz="4" w:space="0" w:color="auto"/>
              <w:right w:val="single" w:sz="4" w:space="0" w:color="auto"/>
            </w:tcBorders>
            <w:shd w:val="clear" w:color="auto" w:fill="auto"/>
            <w:vAlign w:val="bottom"/>
            <w:hideMark/>
          </w:tcPr>
          <w:p w14:paraId="081033B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POTOSÍ</w:t>
            </w:r>
          </w:p>
        </w:tc>
        <w:tc>
          <w:tcPr>
            <w:tcW w:w="1207" w:type="dxa"/>
            <w:tcBorders>
              <w:top w:val="single" w:sz="4" w:space="0" w:color="auto"/>
              <w:left w:val="nil"/>
              <w:bottom w:val="single" w:sz="4" w:space="0" w:color="auto"/>
              <w:right w:val="single" w:sz="4" w:space="0" w:color="auto"/>
            </w:tcBorders>
            <w:shd w:val="clear" w:color="000000" w:fill="FCD5B4"/>
            <w:vAlign w:val="bottom"/>
            <w:hideMark/>
          </w:tcPr>
          <w:p w14:paraId="709C3BF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4B50F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11AD8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DF144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BE0A8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4AFDB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99138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032B6A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A096041"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1315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692" w:type="dxa"/>
            <w:tcBorders>
              <w:top w:val="nil"/>
              <w:left w:val="nil"/>
              <w:bottom w:val="single" w:sz="4" w:space="0" w:color="auto"/>
              <w:right w:val="single" w:sz="4" w:space="0" w:color="auto"/>
            </w:tcBorders>
            <w:shd w:val="clear" w:color="auto" w:fill="auto"/>
            <w:vAlign w:val="bottom"/>
            <w:hideMark/>
          </w:tcPr>
          <w:p w14:paraId="0A23BA2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1207" w:type="dxa"/>
            <w:tcBorders>
              <w:top w:val="nil"/>
              <w:left w:val="nil"/>
              <w:bottom w:val="single" w:sz="4" w:space="0" w:color="auto"/>
              <w:right w:val="single" w:sz="4" w:space="0" w:color="auto"/>
            </w:tcBorders>
            <w:shd w:val="clear" w:color="000000" w:fill="FCD5B4"/>
            <w:vAlign w:val="bottom"/>
            <w:hideMark/>
          </w:tcPr>
          <w:p w14:paraId="17A94B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4D384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19644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CDC55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7BBACF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8B516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63DDCD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E4CF9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3991C4F"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BE64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692" w:type="dxa"/>
            <w:tcBorders>
              <w:top w:val="nil"/>
              <w:left w:val="nil"/>
              <w:bottom w:val="single" w:sz="4" w:space="0" w:color="auto"/>
              <w:right w:val="single" w:sz="4" w:space="0" w:color="auto"/>
            </w:tcBorders>
            <w:shd w:val="clear" w:color="auto" w:fill="auto"/>
            <w:vAlign w:val="bottom"/>
            <w:hideMark/>
          </w:tcPr>
          <w:p w14:paraId="4713D02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1207" w:type="dxa"/>
            <w:tcBorders>
              <w:top w:val="nil"/>
              <w:left w:val="nil"/>
              <w:bottom w:val="single" w:sz="4" w:space="0" w:color="auto"/>
              <w:right w:val="single" w:sz="4" w:space="0" w:color="auto"/>
            </w:tcBorders>
            <w:shd w:val="clear" w:color="000000" w:fill="FCD5B4"/>
            <w:vAlign w:val="bottom"/>
            <w:hideMark/>
          </w:tcPr>
          <w:p w14:paraId="5E2643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CEB5C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C4A73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F324D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7D82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AE9C9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5E7C6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7B707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81C8734"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DFD9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692" w:type="dxa"/>
            <w:tcBorders>
              <w:top w:val="nil"/>
              <w:left w:val="nil"/>
              <w:bottom w:val="single" w:sz="4" w:space="0" w:color="auto"/>
              <w:right w:val="single" w:sz="4" w:space="0" w:color="auto"/>
            </w:tcBorders>
            <w:shd w:val="clear" w:color="auto" w:fill="auto"/>
            <w:vAlign w:val="bottom"/>
            <w:hideMark/>
          </w:tcPr>
          <w:p w14:paraId="0DAF30B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TRINIDAD</w:t>
            </w:r>
          </w:p>
        </w:tc>
        <w:tc>
          <w:tcPr>
            <w:tcW w:w="1207" w:type="dxa"/>
            <w:tcBorders>
              <w:top w:val="nil"/>
              <w:left w:val="nil"/>
              <w:bottom w:val="single" w:sz="4" w:space="0" w:color="auto"/>
              <w:right w:val="single" w:sz="4" w:space="0" w:color="auto"/>
            </w:tcBorders>
            <w:shd w:val="clear" w:color="000000" w:fill="FCD5B4"/>
            <w:vAlign w:val="bottom"/>
            <w:hideMark/>
          </w:tcPr>
          <w:p w14:paraId="14ECDF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E4272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632E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A2E8A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467D2B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082F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418CA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62C99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46567EA"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7BBF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692" w:type="dxa"/>
            <w:tcBorders>
              <w:top w:val="nil"/>
              <w:left w:val="nil"/>
              <w:bottom w:val="single" w:sz="4" w:space="0" w:color="auto"/>
              <w:right w:val="single" w:sz="4" w:space="0" w:color="auto"/>
            </w:tcBorders>
            <w:shd w:val="clear" w:color="auto" w:fill="auto"/>
            <w:vAlign w:val="bottom"/>
            <w:hideMark/>
          </w:tcPr>
          <w:p w14:paraId="6B646FD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NEGRO PABELLON</w:t>
            </w:r>
          </w:p>
        </w:tc>
        <w:tc>
          <w:tcPr>
            <w:tcW w:w="1207" w:type="dxa"/>
            <w:tcBorders>
              <w:top w:val="nil"/>
              <w:left w:val="nil"/>
              <w:bottom w:val="single" w:sz="4" w:space="0" w:color="auto"/>
              <w:right w:val="single" w:sz="4" w:space="0" w:color="auto"/>
            </w:tcBorders>
            <w:shd w:val="clear" w:color="000000" w:fill="FCD5B4"/>
            <w:vAlign w:val="bottom"/>
            <w:hideMark/>
          </w:tcPr>
          <w:p w14:paraId="072335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CB79C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AF128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0B512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6DA341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B09F3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7D941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AEE3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BF3D069"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506A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692" w:type="dxa"/>
            <w:tcBorders>
              <w:top w:val="nil"/>
              <w:left w:val="nil"/>
              <w:bottom w:val="single" w:sz="4" w:space="0" w:color="auto"/>
              <w:right w:val="single" w:sz="4" w:space="0" w:color="auto"/>
            </w:tcBorders>
            <w:shd w:val="clear" w:color="auto" w:fill="auto"/>
            <w:vAlign w:val="bottom"/>
            <w:hideMark/>
          </w:tcPr>
          <w:p w14:paraId="250AF43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ESTACIÓN UNCIA</w:t>
            </w:r>
          </w:p>
        </w:tc>
        <w:tc>
          <w:tcPr>
            <w:tcW w:w="1207" w:type="dxa"/>
            <w:tcBorders>
              <w:top w:val="nil"/>
              <w:left w:val="nil"/>
              <w:bottom w:val="single" w:sz="4" w:space="0" w:color="auto"/>
              <w:right w:val="single" w:sz="4" w:space="0" w:color="auto"/>
            </w:tcBorders>
            <w:shd w:val="clear" w:color="000000" w:fill="FCD5B4"/>
            <w:vAlign w:val="bottom"/>
            <w:hideMark/>
          </w:tcPr>
          <w:p w14:paraId="304715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20CF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69A5F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B5224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949A4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93C97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481E8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6CC05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F9D2611"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8F0E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692" w:type="dxa"/>
            <w:tcBorders>
              <w:top w:val="nil"/>
              <w:left w:val="nil"/>
              <w:bottom w:val="single" w:sz="4" w:space="0" w:color="auto"/>
              <w:right w:val="single" w:sz="4" w:space="0" w:color="auto"/>
            </w:tcBorders>
            <w:shd w:val="clear" w:color="auto" w:fill="auto"/>
            <w:noWrap/>
            <w:vAlign w:val="bottom"/>
            <w:hideMark/>
          </w:tcPr>
          <w:p w14:paraId="522D4EB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 BELEN (ORURO)</w:t>
            </w:r>
          </w:p>
        </w:tc>
        <w:tc>
          <w:tcPr>
            <w:tcW w:w="1207" w:type="dxa"/>
            <w:tcBorders>
              <w:top w:val="nil"/>
              <w:left w:val="nil"/>
              <w:bottom w:val="single" w:sz="4" w:space="0" w:color="auto"/>
              <w:right w:val="single" w:sz="4" w:space="0" w:color="auto"/>
            </w:tcBorders>
            <w:shd w:val="clear" w:color="000000" w:fill="FCD5B4"/>
            <w:vAlign w:val="bottom"/>
            <w:hideMark/>
          </w:tcPr>
          <w:p w14:paraId="2F30F4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40EA9E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199CC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453B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59D864E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DA2E5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D3A11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7B82C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395BF40"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CA6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692" w:type="dxa"/>
            <w:tcBorders>
              <w:top w:val="nil"/>
              <w:left w:val="nil"/>
              <w:bottom w:val="single" w:sz="4" w:space="0" w:color="auto"/>
              <w:right w:val="single" w:sz="4" w:space="0" w:color="auto"/>
            </w:tcBorders>
            <w:shd w:val="clear" w:color="auto" w:fill="auto"/>
            <w:noWrap/>
            <w:vAlign w:val="bottom"/>
            <w:hideMark/>
          </w:tcPr>
          <w:p w14:paraId="518F5AA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APOQUERI (ORURO)</w:t>
            </w:r>
          </w:p>
        </w:tc>
        <w:tc>
          <w:tcPr>
            <w:tcW w:w="1207" w:type="dxa"/>
            <w:tcBorders>
              <w:top w:val="nil"/>
              <w:left w:val="nil"/>
              <w:bottom w:val="single" w:sz="4" w:space="0" w:color="auto"/>
              <w:right w:val="single" w:sz="4" w:space="0" w:color="auto"/>
            </w:tcBorders>
            <w:shd w:val="clear" w:color="000000" w:fill="FCD5B4"/>
            <w:vAlign w:val="bottom"/>
            <w:hideMark/>
          </w:tcPr>
          <w:p w14:paraId="039672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DB7F4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51BBD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451B6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6DD781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F8FC4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9730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C938D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781E732"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D6CA3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692" w:type="dxa"/>
            <w:tcBorders>
              <w:top w:val="nil"/>
              <w:left w:val="nil"/>
              <w:bottom w:val="single" w:sz="4" w:space="0" w:color="auto"/>
              <w:right w:val="single" w:sz="4" w:space="0" w:color="auto"/>
            </w:tcBorders>
            <w:shd w:val="clear" w:color="auto" w:fill="auto"/>
            <w:noWrap/>
            <w:vAlign w:val="bottom"/>
            <w:hideMark/>
          </w:tcPr>
          <w:p w14:paraId="4517D91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CALAPATA (ORURO)</w:t>
            </w:r>
          </w:p>
        </w:tc>
        <w:tc>
          <w:tcPr>
            <w:tcW w:w="1207" w:type="dxa"/>
            <w:tcBorders>
              <w:top w:val="nil"/>
              <w:left w:val="nil"/>
              <w:bottom w:val="single" w:sz="4" w:space="0" w:color="auto"/>
              <w:right w:val="single" w:sz="4" w:space="0" w:color="auto"/>
            </w:tcBorders>
            <w:shd w:val="clear" w:color="000000" w:fill="FCD5B4"/>
            <w:vAlign w:val="bottom"/>
            <w:hideMark/>
          </w:tcPr>
          <w:p w14:paraId="3EF074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9ACFD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C7DA9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BE6B2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C605A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77342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BBEE5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571BD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82CE8A8"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8F57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692" w:type="dxa"/>
            <w:tcBorders>
              <w:top w:val="nil"/>
              <w:left w:val="nil"/>
              <w:bottom w:val="single" w:sz="4" w:space="0" w:color="auto"/>
              <w:right w:val="single" w:sz="4" w:space="0" w:color="auto"/>
            </w:tcBorders>
            <w:shd w:val="clear" w:color="auto" w:fill="auto"/>
            <w:vAlign w:val="bottom"/>
            <w:hideMark/>
          </w:tcPr>
          <w:p w14:paraId="7F20CB7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CAMIRI (SANTA CRUZ)</w:t>
            </w:r>
          </w:p>
        </w:tc>
        <w:tc>
          <w:tcPr>
            <w:tcW w:w="1207" w:type="dxa"/>
            <w:tcBorders>
              <w:top w:val="nil"/>
              <w:left w:val="nil"/>
              <w:bottom w:val="single" w:sz="4" w:space="0" w:color="auto"/>
              <w:right w:val="single" w:sz="4" w:space="0" w:color="auto"/>
            </w:tcBorders>
            <w:shd w:val="clear" w:color="000000" w:fill="FCD5B4"/>
            <w:vAlign w:val="bottom"/>
            <w:hideMark/>
          </w:tcPr>
          <w:p w14:paraId="282AA5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7225A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BF00D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34C52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31FDF5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6BBD7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F4B9D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2E6B7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8CBEB90"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E652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692" w:type="dxa"/>
            <w:tcBorders>
              <w:top w:val="nil"/>
              <w:left w:val="nil"/>
              <w:bottom w:val="single" w:sz="4" w:space="0" w:color="auto"/>
              <w:right w:val="single" w:sz="4" w:space="0" w:color="auto"/>
            </w:tcBorders>
            <w:shd w:val="clear" w:color="auto" w:fill="auto"/>
            <w:vAlign w:val="bottom"/>
            <w:hideMark/>
          </w:tcPr>
          <w:p w14:paraId="17E54D4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CHALLACOLLO</w:t>
            </w:r>
          </w:p>
        </w:tc>
        <w:tc>
          <w:tcPr>
            <w:tcW w:w="1207" w:type="dxa"/>
            <w:tcBorders>
              <w:top w:val="nil"/>
              <w:left w:val="nil"/>
              <w:bottom w:val="single" w:sz="4" w:space="0" w:color="auto"/>
              <w:right w:val="single" w:sz="4" w:space="0" w:color="auto"/>
            </w:tcBorders>
            <w:shd w:val="clear" w:color="000000" w:fill="FCD5B4"/>
            <w:vAlign w:val="bottom"/>
            <w:hideMark/>
          </w:tcPr>
          <w:p w14:paraId="52D17C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99D2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CD9C1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8D7B7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6A872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73DD5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A333A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A4BCB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90F7945"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18AD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692" w:type="dxa"/>
            <w:tcBorders>
              <w:top w:val="nil"/>
              <w:left w:val="nil"/>
              <w:bottom w:val="single" w:sz="4" w:space="0" w:color="auto"/>
              <w:right w:val="single" w:sz="4" w:space="0" w:color="auto"/>
            </w:tcBorders>
            <w:shd w:val="clear" w:color="auto" w:fill="auto"/>
            <w:vAlign w:val="bottom"/>
            <w:hideMark/>
          </w:tcPr>
          <w:p w14:paraId="67D478C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CHUQUICHAMBI (ORURO)</w:t>
            </w:r>
          </w:p>
        </w:tc>
        <w:tc>
          <w:tcPr>
            <w:tcW w:w="1207" w:type="dxa"/>
            <w:tcBorders>
              <w:top w:val="nil"/>
              <w:left w:val="nil"/>
              <w:bottom w:val="single" w:sz="4" w:space="0" w:color="auto"/>
              <w:right w:val="single" w:sz="4" w:space="0" w:color="auto"/>
            </w:tcBorders>
            <w:shd w:val="clear" w:color="000000" w:fill="FCD5B4"/>
            <w:vAlign w:val="bottom"/>
            <w:hideMark/>
          </w:tcPr>
          <w:p w14:paraId="5D29EF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CC610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57FAB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DE98A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1364C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B3F5D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8F960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1EE9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6D5C54"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AC39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692" w:type="dxa"/>
            <w:tcBorders>
              <w:top w:val="nil"/>
              <w:left w:val="nil"/>
              <w:bottom w:val="single" w:sz="4" w:space="0" w:color="auto"/>
              <w:right w:val="single" w:sz="4" w:space="0" w:color="auto"/>
            </w:tcBorders>
            <w:shd w:val="clear" w:color="auto" w:fill="auto"/>
            <w:vAlign w:val="bottom"/>
            <w:hideMark/>
          </w:tcPr>
          <w:p w14:paraId="272DE4E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COHANI REP. (ORURO)</w:t>
            </w:r>
          </w:p>
        </w:tc>
        <w:tc>
          <w:tcPr>
            <w:tcW w:w="1207" w:type="dxa"/>
            <w:tcBorders>
              <w:top w:val="nil"/>
              <w:left w:val="nil"/>
              <w:bottom w:val="single" w:sz="4" w:space="0" w:color="auto"/>
              <w:right w:val="single" w:sz="4" w:space="0" w:color="auto"/>
            </w:tcBorders>
            <w:shd w:val="clear" w:color="000000" w:fill="FCD5B4"/>
            <w:vAlign w:val="bottom"/>
            <w:hideMark/>
          </w:tcPr>
          <w:p w14:paraId="26B2AB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F5858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B4A02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15743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5BC3A7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03D5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A156C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2FAAA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55561F0"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7BE7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692" w:type="dxa"/>
            <w:tcBorders>
              <w:top w:val="nil"/>
              <w:left w:val="nil"/>
              <w:bottom w:val="single" w:sz="4" w:space="0" w:color="auto"/>
              <w:right w:val="single" w:sz="4" w:space="0" w:color="auto"/>
            </w:tcBorders>
            <w:shd w:val="clear" w:color="auto" w:fill="auto"/>
            <w:vAlign w:val="bottom"/>
            <w:hideMark/>
          </w:tcPr>
          <w:p w14:paraId="1F6ACD9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COHANI-CHALLAPATA (ORURO)</w:t>
            </w:r>
          </w:p>
        </w:tc>
        <w:tc>
          <w:tcPr>
            <w:tcW w:w="1207" w:type="dxa"/>
            <w:tcBorders>
              <w:top w:val="nil"/>
              <w:left w:val="nil"/>
              <w:bottom w:val="single" w:sz="4" w:space="0" w:color="auto"/>
              <w:right w:val="single" w:sz="4" w:space="0" w:color="auto"/>
            </w:tcBorders>
            <w:shd w:val="clear" w:color="000000" w:fill="FCD5B4"/>
            <w:vAlign w:val="bottom"/>
            <w:hideMark/>
          </w:tcPr>
          <w:p w14:paraId="5F5DF7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2DEFF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FF854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4D277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93B93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DA94E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334FB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2AA2B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DEA4F49"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9B2A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692" w:type="dxa"/>
            <w:tcBorders>
              <w:top w:val="nil"/>
              <w:left w:val="nil"/>
              <w:bottom w:val="single" w:sz="4" w:space="0" w:color="auto"/>
              <w:right w:val="single" w:sz="4" w:space="0" w:color="auto"/>
            </w:tcBorders>
            <w:shd w:val="clear" w:color="auto" w:fill="auto"/>
            <w:vAlign w:val="bottom"/>
            <w:hideMark/>
          </w:tcPr>
          <w:p w14:paraId="26B49A56" w14:textId="77777777" w:rsidR="00183BC0" w:rsidRPr="00183BC0" w:rsidRDefault="00183BC0" w:rsidP="00183BC0">
            <w:pPr>
              <w:rPr>
                <w:rFonts w:ascii="Calibri" w:hAnsi="Calibri"/>
                <w:color w:val="000000"/>
                <w:sz w:val="20"/>
                <w:szCs w:val="20"/>
                <w:lang w:val="es-BO" w:eastAsia="es-BO"/>
              </w:rPr>
            </w:pPr>
            <w:r w:rsidRPr="00183BC0">
              <w:rPr>
                <w:rFonts w:ascii="Calibri" w:hAnsi="Calibri"/>
                <w:color w:val="000000"/>
                <w:sz w:val="20"/>
                <w:szCs w:val="20"/>
                <w:lang w:val="es-BO" w:eastAsia="es-BO"/>
              </w:rPr>
              <w:t>EST. DE CERRO HERMOSO (POTOSÍ)</w:t>
            </w:r>
          </w:p>
        </w:tc>
        <w:tc>
          <w:tcPr>
            <w:tcW w:w="1207" w:type="dxa"/>
            <w:tcBorders>
              <w:top w:val="nil"/>
              <w:left w:val="nil"/>
              <w:bottom w:val="single" w:sz="4" w:space="0" w:color="auto"/>
              <w:right w:val="single" w:sz="4" w:space="0" w:color="auto"/>
            </w:tcBorders>
            <w:shd w:val="clear" w:color="000000" w:fill="FCD5B4"/>
            <w:vAlign w:val="bottom"/>
            <w:hideMark/>
          </w:tcPr>
          <w:p w14:paraId="79918E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00E62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2F1C3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DB06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08C77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7D091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76C05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60F24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984E03A"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F069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1692" w:type="dxa"/>
            <w:tcBorders>
              <w:top w:val="nil"/>
              <w:left w:val="nil"/>
              <w:bottom w:val="single" w:sz="4" w:space="0" w:color="auto"/>
              <w:right w:val="single" w:sz="4" w:space="0" w:color="auto"/>
            </w:tcBorders>
            <w:shd w:val="clear" w:color="auto" w:fill="auto"/>
            <w:noWrap/>
            <w:vAlign w:val="bottom"/>
            <w:hideMark/>
          </w:tcPr>
          <w:p w14:paraId="6206869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HUACANAPI (ORURO)</w:t>
            </w:r>
          </w:p>
        </w:tc>
        <w:tc>
          <w:tcPr>
            <w:tcW w:w="1207" w:type="dxa"/>
            <w:tcBorders>
              <w:top w:val="nil"/>
              <w:left w:val="nil"/>
              <w:bottom w:val="single" w:sz="4" w:space="0" w:color="auto"/>
              <w:right w:val="single" w:sz="4" w:space="0" w:color="auto"/>
            </w:tcBorders>
            <w:shd w:val="clear" w:color="000000" w:fill="FCD5B4"/>
            <w:vAlign w:val="bottom"/>
            <w:hideMark/>
          </w:tcPr>
          <w:p w14:paraId="2F6775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F0BE8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6DA0B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5EFCB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B519D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5035F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D6DF9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01F7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61C811B"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9B18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17</w:t>
            </w:r>
          </w:p>
        </w:tc>
        <w:tc>
          <w:tcPr>
            <w:tcW w:w="1692" w:type="dxa"/>
            <w:tcBorders>
              <w:top w:val="nil"/>
              <w:left w:val="nil"/>
              <w:bottom w:val="single" w:sz="4" w:space="0" w:color="auto"/>
              <w:right w:val="single" w:sz="4" w:space="0" w:color="auto"/>
            </w:tcBorders>
            <w:shd w:val="clear" w:color="auto" w:fill="auto"/>
            <w:vAlign w:val="bottom"/>
            <w:hideMark/>
          </w:tcPr>
          <w:p w14:paraId="4E1A8EE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HUNCALLANI (ORURO)</w:t>
            </w:r>
          </w:p>
        </w:tc>
        <w:tc>
          <w:tcPr>
            <w:tcW w:w="1207" w:type="dxa"/>
            <w:tcBorders>
              <w:top w:val="nil"/>
              <w:left w:val="nil"/>
              <w:bottom w:val="single" w:sz="4" w:space="0" w:color="auto"/>
              <w:right w:val="single" w:sz="4" w:space="0" w:color="auto"/>
            </w:tcBorders>
            <w:shd w:val="clear" w:color="000000" w:fill="FCD5B4"/>
            <w:vAlign w:val="bottom"/>
            <w:hideMark/>
          </w:tcPr>
          <w:p w14:paraId="6BEA25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10A93A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73644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7E704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4B218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F7428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64FEF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39E97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6F65732"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91DE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692" w:type="dxa"/>
            <w:tcBorders>
              <w:top w:val="nil"/>
              <w:left w:val="nil"/>
              <w:bottom w:val="single" w:sz="4" w:space="0" w:color="auto"/>
              <w:right w:val="single" w:sz="4" w:space="0" w:color="auto"/>
            </w:tcBorders>
            <w:shd w:val="clear" w:color="auto" w:fill="auto"/>
            <w:vAlign w:val="bottom"/>
            <w:hideMark/>
          </w:tcPr>
          <w:p w14:paraId="5D0CBC2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ICHALULA</w:t>
            </w:r>
          </w:p>
        </w:tc>
        <w:tc>
          <w:tcPr>
            <w:tcW w:w="1207" w:type="dxa"/>
            <w:tcBorders>
              <w:top w:val="nil"/>
              <w:left w:val="nil"/>
              <w:bottom w:val="single" w:sz="4" w:space="0" w:color="auto"/>
              <w:right w:val="single" w:sz="4" w:space="0" w:color="auto"/>
            </w:tcBorders>
            <w:shd w:val="clear" w:color="000000" w:fill="FCD5B4"/>
            <w:vAlign w:val="bottom"/>
            <w:hideMark/>
          </w:tcPr>
          <w:p w14:paraId="4C99FA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A35A3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6DC48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BDFC4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6271A3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C9E4C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FEC600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A2C77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4D17E7"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7BEE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692" w:type="dxa"/>
            <w:tcBorders>
              <w:top w:val="nil"/>
              <w:left w:val="nil"/>
              <w:bottom w:val="single" w:sz="4" w:space="0" w:color="auto"/>
              <w:right w:val="single" w:sz="4" w:space="0" w:color="auto"/>
            </w:tcBorders>
            <w:shd w:val="clear" w:color="auto" w:fill="auto"/>
            <w:vAlign w:val="bottom"/>
            <w:hideMark/>
          </w:tcPr>
          <w:p w14:paraId="5482666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JULO</w:t>
            </w:r>
          </w:p>
        </w:tc>
        <w:tc>
          <w:tcPr>
            <w:tcW w:w="1207" w:type="dxa"/>
            <w:tcBorders>
              <w:top w:val="nil"/>
              <w:left w:val="nil"/>
              <w:bottom w:val="single" w:sz="4" w:space="0" w:color="auto"/>
              <w:right w:val="single" w:sz="4" w:space="0" w:color="auto"/>
            </w:tcBorders>
            <w:shd w:val="clear" w:color="000000" w:fill="FCD5B4"/>
            <w:vAlign w:val="bottom"/>
            <w:hideMark/>
          </w:tcPr>
          <w:p w14:paraId="299F81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746E7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61B25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A79C3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2C44CA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61AEA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1B145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8C70D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4CE1C87"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9A9A6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692" w:type="dxa"/>
            <w:tcBorders>
              <w:top w:val="nil"/>
              <w:left w:val="nil"/>
              <w:bottom w:val="single" w:sz="4" w:space="0" w:color="auto"/>
              <w:right w:val="single" w:sz="4" w:space="0" w:color="auto"/>
            </w:tcBorders>
            <w:shd w:val="clear" w:color="auto" w:fill="auto"/>
            <w:vAlign w:val="bottom"/>
            <w:hideMark/>
          </w:tcPr>
          <w:p w14:paraId="4D228F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LLALLAGUA (ORURO)</w:t>
            </w:r>
          </w:p>
        </w:tc>
        <w:tc>
          <w:tcPr>
            <w:tcW w:w="1207" w:type="dxa"/>
            <w:tcBorders>
              <w:top w:val="nil"/>
              <w:left w:val="nil"/>
              <w:bottom w:val="single" w:sz="4" w:space="0" w:color="auto"/>
              <w:right w:val="single" w:sz="4" w:space="0" w:color="auto"/>
            </w:tcBorders>
            <w:shd w:val="clear" w:color="000000" w:fill="FCD5B4"/>
            <w:vAlign w:val="bottom"/>
            <w:hideMark/>
          </w:tcPr>
          <w:p w14:paraId="41E433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A9550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D4DC7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BEF00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B04C9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1A71E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358CC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0A068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1DACBB0"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2936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692" w:type="dxa"/>
            <w:tcBorders>
              <w:top w:val="nil"/>
              <w:left w:val="nil"/>
              <w:bottom w:val="single" w:sz="4" w:space="0" w:color="auto"/>
              <w:right w:val="single" w:sz="4" w:space="0" w:color="auto"/>
            </w:tcBorders>
            <w:shd w:val="clear" w:color="auto" w:fill="auto"/>
            <w:noWrap/>
            <w:vAlign w:val="bottom"/>
            <w:hideMark/>
          </w:tcPr>
          <w:p w14:paraId="6221217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LLANQUERA (ORURO)</w:t>
            </w:r>
          </w:p>
        </w:tc>
        <w:tc>
          <w:tcPr>
            <w:tcW w:w="1207" w:type="dxa"/>
            <w:tcBorders>
              <w:top w:val="nil"/>
              <w:left w:val="nil"/>
              <w:bottom w:val="single" w:sz="4" w:space="0" w:color="auto"/>
              <w:right w:val="single" w:sz="4" w:space="0" w:color="auto"/>
            </w:tcBorders>
            <w:shd w:val="clear" w:color="000000" w:fill="FCD5B4"/>
            <w:vAlign w:val="bottom"/>
            <w:hideMark/>
          </w:tcPr>
          <w:p w14:paraId="2C0EAD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A1B24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E49F3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61530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35E129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9F4B3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B9648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5EC5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45275E8"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C5158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692" w:type="dxa"/>
            <w:tcBorders>
              <w:top w:val="nil"/>
              <w:left w:val="nil"/>
              <w:bottom w:val="single" w:sz="4" w:space="0" w:color="auto"/>
              <w:right w:val="single" w:sz="4" w:space="0" w:color="auto"/>
            </w:tcBorders>
            <w:shd w:val="clear" w:color="auto" w:fill="auto"/>
            <w:noWrap/>
            <w:vAlign w:val="bottom"/>
            <w:hideMark/>
          </w:tcPr>
          <w:p w14:paraId="20D88A4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MOROCOCALA (ORURO)</w:t>
            </w:r>
          </w:p>
        </w:tc>
        <w:tc>
          <w:tcPr>
            <w:tcW w:w="1207" w:type="dxa"/>
            <w:tcBorders>
              <w:top w:val="nil"/>
              <w:left w:val="nil"/>
              <w:bottom w:val="single" w:sz="4" w:space="0" w:color="auto"/>
              <w:right w:val="single" w:sz="4" w:space="0" w:color="auto"/>
            </w:tcBorders>
            <w:shd w:val="clear" w:color="000000" w:fill="FCD5B4"/>
            <w:vAlign w:val="bottom"/>
            <w:hideMark/>
          </w:tcPr>
          <w:p w14:paraId="2E3EA2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3DEDD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7DE87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F0EC5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4B43E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1E161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E5DB3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BCAF6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CBD1E34"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823E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692" w:type="dxa"/>
            <w:tcBorders>
              <w:top w:val="nil"/>
              <w:left w:val="nil"/>
              <w:bottom w:val="single" w:sz="4" w:space="0" w:color="auto"/>
              <w:right w:val="single" w:sz="4" w:space="0" w:color="auto"/>
            </w:tcBorders>
            <w:shd w:val="clear" w:color="auto" w:fill="auto"/>
            <w:vAlign w:val="bottom"/>
            <w:hideMark/>
          </w:tcPr>
          <w:p w14:paraId="01A8039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SICAULLAME</w:t>
            </w:r>
          </w:p>
        </w:tc>
        <w:tc>
          <w:tcPr>
            <w:tcW w:w="1207" w:type="dxa"/>
            <w:tcBorders>
              <w:top w:val="nil"/>
              <w:left w:val="nil"/>
              <w:bottom w:val="single" w:sz="4" w:space="0" w:color="auto"/>
              <w:right w:val="single" w:sz="4" w:space="0" w:color="auto"/>
            </w:tcBorders>
            <w:shd w:val="clear" w:color="000000" w:fill="FCD5B4"/>
            <w:vAlign w:val="bottom"/>
            <w:hideMark/>
          </w:tcPr>
          <w:p w14:paraId="259F99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6C8A45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A5692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63E89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183451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A1AB5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DB61D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E94C7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EED3DC5"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3C69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692" w:type="dxa"/>
            <w:tcBorders>
              <w:top w:val="nil"/>
              <w:left w:val="nil"/>
              <w:bottom w:val="single" w:sz="4" w:space="0" w:color="auto"/>
              <w:right w:val="single" w:sz="4" w:space="0" w:color="auto"/>
            </w:tcBorders>
            <w:shd w:val="clear" w:color="auto" w:fill="auto"/>
            <w:noWrap/>
            <w:vAlign w:val="bottom"/>
            <w:hideMark/>
          </w:tcPr>
          <w:p w14:paraId="0E9573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SILLOTA (ORURO)</w:t>
            </w:r>
          </w:p>
        </w:tc>
        <w:tc>
          <w:tcPr>
            <w:tcW w:w="1207" w:type="dxa"/>
            <w:tcBorders>
              <w:top w:val="nil"/>
              <w:left w:val="nil"/>
              <w:bottom w:val="single" w:sz="4" w:space="0" w:color="auto"/>
              <w:right w:val="single" w:sz="4" w:space="0" w:color="auto"/>
            </w:tcBorders>
            <w:shd w:val="clear" w:color="000000" w:fill="FCD5B4"/>
            <w:vAlign w:val="bottom"/>
            <w:hideMark/>
          </w:tcPr>
          <w:p w14:paraId="16886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9BA0E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1B83A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3A21C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D21BF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2A94C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3E2DB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0F8AC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08B2436"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67A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692" w:type="dxa"/>
            <w:tcBorders>
              <w:top w:val="nil"/>
              <w:left w:val="nil"/>
              <w:bottom w:val="single" w:sz="4" w:space="0" w:color="auto"/>
              <w:right w:val="single" w:sz="4" w:space="0" w:color="auto"/>
            </w:tcBorders>
            <w:shd w:val="clear" w:color="auto" w:fill="auto"/>
            <w:vAlign w:val="bottom"/>
            <w:hideMark/>
          </w:tcPr>
          <w:p w14:paraId="7889512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VENTA Y MEDIA (ORURO)</w:t>
            </w:r>
          </w:p>
        </w:tc>
        <w:tc>
          <w:tcPr>
            <w:tcW w:w="1207" w:type="dxa"/>
            <w:tcBorders>
              <w:top w:val="nil"/>
              <w:left w:val="nil"/>
              <w:bottom w:val="single" w:sz="4" w:space="0" w:color="auto"/>
              <w:right w:val="single" w:sz="4" w:space="0" w:color="auto"/>
            </w:tcBorders>
            <w:shd w:val="clear" w:color="000000" w:fill="FCD5B4"/>
            <w:vAlign w:val="bottom"/>
            <w:hideMark/>
          </w:tcPr>
          <w:p w14:paraId="46FAD5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1FDAA0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14B0E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77F29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446499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25553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E61D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B0EC4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035B21"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F913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692" w:type="dxa"/>
            <w:tcBorders>
              <w:top w:val="nil"/>
              <w:left w:val="nil"/>
              <w:bottom w:val="single" w:sz="4" w:space="0" w:color="auto"/>
              <w:right w:val="single" w:sz="4" w:space="0" w:color="auto"/>
            </w:tcBorders>
            <w:shd w:val="clear" w:color="auto" w:fill="auto"/>
            <w:vAlign w:val="bottom"/>
            <w:hideMark/>
          </w:tcPr>
          <w:p w14:paraId="626CB2F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YAPACANI (SANTA CRUZ)</w:t>
            </w:r>
          </w:p>
        </w:tc>
        <w:tc>
          <w:tcPr>
            <w:tcW w:w="1207" w:type="dxa"/>
            <w:tcBorders>
              <w:top w:val="nil"/>
              <w:left w:val="nil"/>
              <w:bottom w:val="single" w:sz="4" w:space="0" w:color="auto"/>
              <w:right w:val="single" w:sz="4" w:space="0" w:color="auto"/>
            </w:tcBorders>
            <w:shd w:val="clear" w:color="000000" w:fill="FCD5B4"/>
            <w:vAlign w:val="bottom"/>
            <w:hideMark/>
          </w:tcPr>
          <w:p w14:paraId="7F1B90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F7B54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197128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523ADB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64CB67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4C5B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6B9E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1AF16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E2E9F3C"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CBCF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1692" w:type="dxa"/>
            <w:tcBorders>
              <w:top w:val="nil"/>
              <w:left w:val="nil"/>
              <w:bottom w:val="single" w:sz="4" w:space="0" w:color="auto"/>
              <w:right w:val="single" w:sz="4" w:space="0" w:color="auto"/>
            </w:tcBorders>
            <w:shd w:val="clear" w:color="auto" w:fill="auto"/>
            <w:vAlign w:val="bottom"/>
            <w:hideMark/>
          </w:tcPr>
          <w:p w14:paraId="21E4BC3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HUANUNI</w:t>
            </w:r>
          </w:p>
        </w:tc>
        <w:tc>
          <w:tcPr>
            <w:tcW w:w="1207" w:type="dxa"/>
            <w:tcBorders>
              <w:top w:val="nil"/>
              <w:left w:val="nil"/>
              <w:bottom w:val="single" w:sz="4" w:space="0" w:color="auto"/>
              <w:right w:val="single" w:sz="4" w:space="0" w:color="auto"/>
            </w:tcBorders>
            <w:shd w:val="clear" w:color="000000" w:fill="FCD5B4"/>
            <w:vAlign w:val="bottom"/>
            <w:hideMark/>
          </w:tcPr>
          <w:p w14:paraId="5F156B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3D6D3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36E39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68FC4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346E4F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6F46D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1122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E58C2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FFE22FB"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9F7B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1692" w:type="dxa"/>
            <w:tcBorders>
              <w:top w:val="nil"/>
              <w:left w:val="nil"/>
              <w:bottom w:val="single" w:sz="4" w:space="0" w:color="auto"/>
              <w:right w:val="single" w:sz="4" w:space="0" w:color="auto"/>
            </w:tcBorders>
            <w:shd w:val="clear" w:color="auto" w:fill="auto"/>
            <w:vAlign w:val="bottom"/>
            <w:hideMark/>
          </w:tcPr>
          <w:p w14:paraId="6A6485C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UYUNI</w:t>
            </w:r>
          </w:p>
        </w:tc>
        <w:tc>
          <w:tcPr>
            <w:tcW w:w="1207" w:type="dxa"/>
            <w:tcBorders>
              <w:top w:val="nil"/>
              <w:left w:val="nil"/>
              <w:bottom w:val="single" w:sz="4" w:space="0" w:color="auto"/>
              <w:right w:val="single" w:sz="4" w:space="0" w:color="auto"/>
            </w:tcBorders>
            <w:shd w:val="clear" w:color="000000" w:fill="FCD5B4"/>
            <w:vAlign w:val="bottom"/>
            <w:hideMark/>
          </w:tcPr>
          <w:p w14:paraId="2D6D2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E8A55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C0776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5633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3B366A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19B27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83929C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4049C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FF002CA"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90B79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29</w:t>
            </w:r>
          </w:p>
        </w:tc>
        <w:tc>
          <w:tcPr>
            <w:tcW w:w="1692" w:type="dxa"/>
            <w:tcBorders>
              <w:top w:val="nil"/>
              <w:left w:val="nil"/>
              <w:bottom w:val="single" w:sz="4" w:space="0" w:color="auto"/>
              <w:right w:val="single" w:sz="4" w:space="0" w:color="auto"/>
            </w:tcBorders>
            <w:shd w:val="clear" w:color="auto" w:fill="auto"/>
            <w:vAlign w:val="center"/>
            <w:hideMark/>
          </w:tcPr>
          <w:p w14:paraId="21E130B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w:t>
            </w:r>
          </w:p>
        </w:tc>
        <w:tc>
          <w:tcPr>
            <w:tcW w:w="1207" w:type="dxa"/>
            <w:tcBorders>
              <w:top w:val="nil"/>
              <w:left w:val="nil"/>
              <w:bottom w:val="single" w:sz="4" w:space="0" w:color="auto"/>
              <w:right w:val="single" w:sz="4" w:space="0" w:color="auto"/>
            </w:tcBorders>
            <w:shd w:val="clear" w:color="000000" w:fill="FCD5B4"/>
            <w:vAlign w:val="bottom"/>
            <w:hideMark/>
          </w:tcPr>
          <w:p w14:paraId="5715DF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D31CB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7A6B2C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C9746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526FDD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8930F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CD645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334E9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0DFF8EB"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A7C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30</w:t>
            </w:r>
          </w:p>
        </w:tc>
        <w:tc>
          <w:tcPr>
            <w:tcW w:w="1692" w:type="dxa"/>
            <w:tcBorders>
              <w:top w:val="nil"/>
              <w:left w:val="nil"/>
              <w:bottom w:val="single" w:sz="4" w:space="0" w:color="auto"/>
              <w:right w:val="single" w:sz="4" w:space="0" w:color="auto"/>
            </w:tcBorders>
            <w:shd w:val="clear" w:color="auto" w:fill="auto"/>
            <w:vAlign w:val="center"/>
            <w:hideMark/>
          </w:tcPr>
          <w:p w14:paraId="1087D0F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1207" w:type="dxa"/>
            <w:tcBorders>
              <w:top w:val="nil"/>
              <w:left w:val="nil"/>
              <w:bottom w:val="single" w:sz="4" w:space="0" w:color="auto"/>
              <w:right w:val="single" w:sz="4" w:space="0" w:color="auto"/>
            </w:tcBorders>
            <w:shd w:val="clear" w:color="000000" w:fill="FCD5B4"/>
            <w:vAlign w:val="bottom"/>
            <w:hideMark/>
          </w:tcPr>
          <w:p w14:paraId="456742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56790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11154F3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98C25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108B69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F4CC4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F2B52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C07C3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7C13F52"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5D39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31</w:t>
            </w:r>
          </w:p>
        </w:tc>
        <w:tc>
          <w:tcPr>
            <w:tcW w:w="1692" w:type="dxa"/>
            <w:tcBorders>
              <w:top w:val="nil"/>
              <w:left w:val="nil"/>
              <w:bottom w:val="single" w:sz="4" w:space="0" w:color="auto"/>
              <w:right w:val="single" w:sz="4" w:space="0" w:color="auto"/>
            </w:tcBorders>
            <w:shd w:val="clear" w:color="auto" w:fill="auto"/>
            <w:vAlign w:val="center"/>
            <w:hideMark/>
          </w:tcPr>
          <w:p w14:paraId="1275721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YUCUMO</w:t>
            </w:r>
          </w:p>
        </w:tc>
        <w:tc>
          <w:tcPr>
            <w:tcW w:w="1207" w:type="dxa"/>
            <w:tcBorders>
              <w:top w:val="nil"/>
              <w:left w:val="nil"/>
              <w:bottom w:val="single" w:sz="4" w:space="0" w:color="auto"/>
              <w:right w:val="single" w:sz="4" w:space="0" w:color="auto"/>
            </w:tcBorders>
            <w:shd w:val="clear" w:color="000000" w:fill="FCD5B4"/>
            <w:vAlign w:val="bottom"/>
            <w:hideMark/>
          </w:tcPr>
          <w:p w14:paraId="3EA6F2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5AF85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9AF14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CA7BD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3A2190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4A57A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B48EF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811A3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1846441"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A729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32</w:t>
            </w:r>
          </w:p>
        </w:tc>
        <w:tc>
          <w:tcPr>
            <w:tcW w:w="1692" w:type="dxa"/>
            <w:tcBorders>
              <w:top w:val="nil"/>
              <w:left w:val="nil"/>
              <w:bottom w:val="single" w:sz="4" w:space="0" w:color="auto"/>
              <w:right w:val="single" w:sz="4" w:space="0" w:color="auto"/>
            </w:tcBorders>
            <w:shd w:val="clear" w:color="auto" w:fill="auto"/>
            <w:vAlign w:val="center"/>
            <w:hideMark/>
          </w:tcPr>
          <w:p w14:paraId="56E904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IGNACIO DE MOXOS</w:t>
            </w:r>
          </w:p>
        </w:tc>
        <w:tc>
          <w:tcPr>
            <w:tcW w:w="1207" w:type="dxa"/>
            <w:tcBorders>
              <w:top w:val="nil"/>
              <w:left w:val="nil"/>
              <w:bottom w:val="single" w:sz="4" w:space="0" w:color="auto"/>
              <w:right w:val="single" w:sz="4" w:space="0" w:color="auto"/>
            </w:tcBorders>
            <w:shd w:val="clear" w:color="000000" w:fill="FCD5B4"/>
            <w:vAlign w:val="bottom"/>
            <w:hideMark/>
          </w:tcPr>
          <w:p w14:paraId="445621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375912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6F276C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688A5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5352DD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CF529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44BF8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17646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4763FC2D"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06CF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33</w:t>
            </w:r>
          </w:p>
        </w:tc>
        <w:tc>
          <w:tcPr>
            <w:tcW w:w="1692" w:type="dxa"/>
            <w:tcBorders>
              <w:top w:val="nil"/>
              <w:left w:val="nil"/>
              <w:bottom w:val="single" w:sz="4" w:space="0" w:color="auto"/>
              <w:right w:val="single" w:sz="4" w:space="0" w:color="auto"/>
            </w:tcBorders>
            <w:shd w:val="clear" w:color="auto" w:fill="auto"/>
            <w:vAlign w:val="center"/>
            <w:hideMark/>
          </w:tcPr>
          <w:p w14:paraId="035EEE0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CARACOLLO</w:t>
            </w:r>
          </w:p>
        </w:tc>
        <w:tc>
          <w:tcPr>
            <w:tcW w:w="1207" w:type="dxa"/>
            <w:tcBorders>
              <w:top w:val="nil"/>
              <w:left w:val="nil"/>
              <w:bottom w:val="single" w:sz="4" w:space="0" w:color="auto"/>
              <w:right w:val="single" w:sz="4" w:space="0" w:color="auto"/>
            </w:tcBorders>
            <w:shd w:val="clear" w:color="000000" w:fill="FCD5B4"/>
            <w:vAlign w:val="bottom"/>
            <w:hideMark/>
          </w:tcPr>
          <w:p w14:paraId="6BDEA9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818C8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49C511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838DA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281141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902B2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78CE4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31854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0BFCCB7"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CE32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34</w:t>
            </w:r>
          </w:p>
        </w:tc>
        <w:tc>
          <w:tcPr>
            <w:tcW w:w="1692" w:type="dxa"/>
            <w:tcBorders>
              <w:top w:val="nil"/>
              <w:left w:val="nil"/>
              <w:bottom w:val="single" w:sz="4" w:space="0" w:color="auto"/>
              <w:right w:val="single" w:sz="4" w:space="0" w:color="auto"/>
            </w:tcBorders>
            <w:shd w:val="clear" w:color="auto" w:fill="auto"/>
            <w:vAlign w:val="bottom"/>
            <w:hideMark/>
          </w:tcPr>
          <w:p w14:paraId="3E79DE2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VILLAZON </w:t>
            </w:r>
          </w:p>
        </w:tc>
        <w:tc>
          <w:tcPr>
            <w:tcW w:w="1207" w:type="dxa"/>
            <w:tcBorders>
              <w:top w:val="nil"/>
              <w:left w:val="nil"/>
              <w:bottom w:val="single" w:sz="4" w:space="0" w:color="auto"/>
              <w:right w:val="single" w:sz="4" w:space="0" w:color="auto"/>
            </w:tcBorders>
            <w:shd w:val="clear" w:color="000000" w:fill="FCD5B4"/>
            <w:vAlign w:val="bottom"/>
            <w:hideMark/>
          </w:tcPr>
          <w:p w14:paraId="644C3B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5B91E7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0771881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97F26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DF06E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BD553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1F145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007A7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ED8462E" w14:textId="77777777" w:rsidTr="00221D8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1D2C8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35</w:t>
            </w:r>
          </w:p>
        </w:tc>
        <w:tc>
          <w:tcPr>
            <w:tcW w:w="1692" w:type="dxa"/>
            <w:tcBorders>
              <w:top w:val="nil"/>
              <w:left w:val="nil"/>
              <w:bottom w:val="single" w:sz="4" w:space="0" w:color="auto"/>
              <w:right w:val="single" w:sz="4" w:space="0" w:color="auto"/>
            </w:tcBorders>
            <w:shd w:val="clear" w:color="auto" w:fill="auto"/>
            <w:vAlign w:val="bottom"/>
            <w:hideMark/>
          </w:tcPr>
          <w:p w14:paraId="4F41D25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1207" w:type="dxa"/>
            <w:tcBorders>
              <w:top w:val="nil"/>
              <w:left w:val="nil"/>
              <w:bottom w:val="single" w:sz="4" w:space="0" w:color="auto"/>
              <w:right w:val="single" w:sz="4" w:space="0" w:color="auto"/>
            </w:tcBorders>
            <w:shd w:val="clear" w:color="000000" w:fill="FCD5B4"/>
            <w:vAlign w:val="bottom"/>
            <w:hideMark/>
          </w:tcPr>
          <w:p w14:paraId="2B2E57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BD511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single" w:sz="4" w:space="0" w:color="auto"/>
              <w:right w:val="single" w:sz="4" w:space="0" w:color="auto"/>
            </w:tcBorders>
            <w:shd w:val="clear" w:color="000000" w:fill="FCD5B4"/>
            <w:vAlign w:val="bottom"/>
            <w:hideMark/>
          </w:tcPr>
          <w:p w14:paraId="2819CF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14C7B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6E1C0AC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4D78A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BD72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8826E9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8D5742" w14:textId="77777777" w:rsidTr="00506F10">
        <w:trPr>
          <w:trHeight w:val="300"/>
        </w:trPr>
        <w:tc>
          <w:tcPr>
            <w:tcW w:w="0" w:type="auto"/>
            <w:gridSpan w:val="12"/>
            <w:tcBorders>
              <w:top w:val="nil"/>
              <w:left w:val="nil"/>
              <w:bottom w:val="nil"/>
              <w:right w:val="nil"/>
            </w:tcBorders>
            <w:shd w:val="clear" w:color="auto" w:fill="auto"/>
            <w:noWrap/>
            <w:vAlign w:val="bottom"/>
            <w:hideMark/>
          </w:tcPr>
          <w:p w14:paraId="3A09319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Los precios incluyen; manipuleo, estibaje, embalaje, reforzamiento de embalaje, carga  y descarga, y entrega puerta a puerta.</w:t>
            </w:r>
          </w:p>
          <w:p w14:paraId="0DBF863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r>
      <w:tr w:rsidR="00183BC0" w:rsidRPr="00183BC0" w14:paraId="4F0C80AC" w14:textId="77777777" w:rsidTr="00221D8A">
        <w:trPr>
          <w:trHeight w:val="300"/>
        </w:trPr>
        <w:tc>
          <w:tcPr>
            <w:tcW w:w="0" w:type="auto"/>
            <w:tcBorders>
              <w:top w:val="nil"/>
              <w:left w:val="nil"/>
              <w:bottom w:val="nil"/>
              <w:right w:val="nil"/>
            </w:tcBorders>
            <w:shd w:val="clear" w:color="auto" w:fill="auto"/>
            <w:noWrap/>
            <w:vAlign w:val="bottom"/>
            <w:hideMark/>
          </w:tcPr>
          <w:p w14:paraId="54593FF0" w14:textId="77777777" w:rsidR="00183BC0" w:rsidRPr="00183BC0" w:rsidRDefault="00183BC0" w:rsidP="00183BC0">
            <w:pPr>
              <w:rPr>
                <w:rFonts w:ascii="Calibri" w:hAnsi="Calibri"/>
                <w:color w:val="000000"/>
                <w:sz w:val="22"/>
                <w:szCs w:val="22"/>
                <w:lang w:val="es-BO" w:eastAsia="es-BO"/>
              </w:rPr>
            </w:pPr>
          </w:p>
        </w:tc>
        <w:tc>
          <w:tcPr>
            <w:tcW w:w="1692" w:type="dxa"/>
            <w:tcBorders>
              <w:top w:val="nil"/>
              <w:left w:val="nil"/>
              <w:bottom w:val="nil"/>
              <w:right w:val="nil"/>
            </w:tcBorders>
            <w:shd w:val="clear" w:color="auto" w:fill="auto"/>
            <w:noWrap/>
            <w:vAlign w:val="bottom"/>
            <w:hideMark/>
          </w:tcPr>
          <w:p w14:paraId="7EF6C688" w14:textId="77777777" w:rsidR="00183BC0" w:rsidRPr="00183BC0" w:rsidRDefault="00183BC0" w:rsidP="00183BC0">
            <w:pPr>
              <w:rPr>
                <w:rFonts w:ascii="Calibri" w:hAnsi="Calibri"/>
                <w:color w:val="000000"/>
                <w:sz w:val="22"/>
                <w:szCs w:val="22"/>
                <w:lang w:val="es-BO" w:eastAsia="es-BO"/>
              </w:rPr>
            </w:pPr>
          </w:p>
        </w:tc>
        <w:tc>
          <w:tcPr>
            <w:tcW w:w="1207" w:type="dxa"/>
            <w:tcBorders>
              <w:top w:val="nil"/>
              <w:left w:val="nil"/>
              <w:bottom w:val="nil"/>
              <w:right w:val="nil"/>
            </w:tcBorders>
            <w:shd w:val="clear" w:color="000000" w:fill="FFFFFF"/>
            <w:noWrap/>
            <w:vAlign w:val="bottom"/>
            <w:hideMark/>
          </w:tcPr>
          <w:p w14:paraId="5C2B424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nil"/>
              <w:right w:val="nil"/>
            </w:tcBorders>
            <w:shd w:val="clear" w:color="000000" w:fill="FFFFFF"/>
            <w:noWrap/>
            <w:vAlign w:val="bottom"/>
            <w:hideMark/>
          </w:tcPr>
          <w:p w14:paraId="029A3C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2"/>
            <w:tcBorders>
              <w:top w:val="nil"/>
              <w:left w:val="nil"/>
              <w:bottom w:val="nil"/>
              <w:right w:val="nil"/>
            </w:tcBorders>
            <w:shd w:val="clear" w:color="000000" w:fill="FFFFFF"/>
            <w:noWrap/>
            <w:vAlign w:val="bottom"/>
            <w:hideMark/>
          </w:tcPr>
          <w:p w14:paraId="720D79B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0A024F74"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000000" w:fill="FFFFFF"/>
            <w:noWrap/>
            <w:vAlign w:val="bottom"/>
            <w:hideMark/>
          </w:tcPr>
          <w:p w14:paraId="15AEB89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AEC02B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B32325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nil"/>
              <w:right w:val="nil"/>
            </w:tcBorders>
            <w:shd w:val="clear" w:color="auto" w:fill="auto"/>
            <w:noWrap/>
            <w:vAlign w:val="bottom"/>
            <w:hideMark/>
          </w:tcPr>
          <w:p w14:paraId="4FC18B5E" w14:textId="77777777" w:rsidR="00183BC0" w:rsidRPr="00183BC0" w:rsidRDefault="00183BC0" w:rsidP="00183BC0">
            <w:pPr>
              <w:rPr>
                <w:rFonts w:ascii="Calibri" w:hAnsi="Calibri"/>
                <w:color w:val="000000"/>
                <w:sz w:val="22"/>
                <w:szCs w:val="22"/>
                <w:lang w:val="es-BO" w:eastAsia="es-BO"/>
              </w:rPr>
            </w:pPr>
          </w:p>
        </w:tc>
      </w:tr>
    </w:tbl>
    <w:p w14:paraId="7D3518B6" w14:textId="5BB829E4" w:rsidR="00183BC0" w:rsidRDefault="00183BC0" w:rsidP="0005306F">
      <w:pPr>
        <w:pStyle w:val="Normal2"/>
        <w:rPr>
          <w:rFonts w:ascii="Verdana" w:hAnsi="Verdana" w:cs="Arial"/>
          <w:b/>
          <w:i/>
          <w:color w:val="004990"/>
          <w:sz w:val="18"/>
          <w:szCs w:val="18"/>
          <w:lang w:val="es-BO"/>
        </w:rPr>
      </w:pPr>
    </w:p>
    <w:tbl>
      <w:tblPr>
        <w:tblW w:w="5000" w:type="pct"/>
        <w:tblCellMar>
          <w:left w:w="70" w:type="dxa"/>
          <w:right w:w="70" w:type="dxa"/>
        </w:tblCellMar>
        <w:tblLook w:val="04A0" w:firstRow="1" w:lastRow="0" w:firstColumn="1" w:lastColumn="0" w:noHBand="0" w:noVBand="1"/>
      </w:tblPr>
      <w:tblGrid>
        <w:gridCol w:w="628"/>
        <w:gridCol w:w="3301"/>
        <w:gridCol w:w="640"/>
        <w:gridCol w:w="359"/>
        <w:gridCol w:w="717"/>
        <w:gridCol w:w="587"/>
        <w:gridCol w:w="719"/>
        <w:gridCol w:w="719"/>
        <w:gridCol w:w="719"/>
        <w:gridCol w:w="589"/>
      </w:tblGrid>
      <w:tr w:rsidR="00183BC0" w:rsidRPr="00183BC0" w14:paraId="4F09AC1D" w14:textId="77777777" w:rsidTr="00221D8A">
        <w:trPr>
          <w:trHeight w:val="300"/>
        </w:trPr>
        <w:tc>
          <w:tcPr>
            <w:tcW w:w="2188" w:type="pct"/>
            <w:gridSpan w:val="2"/>
            <w:tcBorders>
              <w:top w:val="nil"/>
              <w:left w:val="nil"/>
              <w:bottom w:val="nil"/>
              <w:right w:val="nil"/>
            </w:tcBorders>
            <w:shd w:val="clear" w:color="auto" w:fill="auto"/>
            <w:noWrap/>
            <w:vAlign w:val="bottom"/>
            <w:hideMark/>
          </w:tcPr>
          <w:p w14:paraId="7901FE64"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POTOSÍ A:</w:t>
            </w:r>
          </w:p>
        </w:tc>
        <w:tc>
          <w:tcPr>
            <w:tcW w:w="356" w:type="pct"/>
            <w:tcBorders>
              <w:top w:val="nil"/>
              <w:left w:val="nil"/>
              <w:bottom w:val="nil"/>
              <w:right w:val="nil"/>
            </w:tcBorders>
            <w:shd w:val="clear" w:color="000000" w:fill="FFFFFF"/>
            <w:noWrap/>
            <w:vAlign w:val="bottom"/>
            <w:hideMark/>
          </w:tcPr>
          <w:p w14:paraId="5C89415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189C2F3A"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99" w:type="pct"/>
            <w:tcBorders>
              <w:top w:val="nil"/>
              <w:left w:val="nil"/>
              <w:bottom w:val="nil"/>
              <w:right w:val="nil"/>
            </w:tcBorders>
            <w:shd w:val="clear" w:color="000000" w:fill="FFFFFF"/>
            <w:noWrap/>
            <w:vAlign w:val="bottom"/>
            <w:hideMark/>
          </w:tcPr>
          <w:p w14:paraId="3ACC7347"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506F2EE7" w14:textId="77777777" w:rsidR="00183BC0" w:rsidRPr="00183BC0" w:rsidRDefault="00183BC0" w:rsidP="00183BC0">
            <w:pPr>
              <w:rPr>
                <w:rFonts w:ascii="Calibri" w:hAnsi="Calibri"/>
                <w:b/>
                <w:bCs/>
                <w:color w:val="FFFFFF"/>
                <w:sz w:val="22"/>
                <w:szCs w:val="22"/>
                <w:lang w:val="es-BO" w:eastAsia="es-BO"/>
              </w:rPr>
            </w:pPr>
          </w:p>
        </w:tc>
        <w:tc>
          <w:tcPr>
            <w:tcW w:w="400" w:type="pct"/>
            <w:tcBorders>
              <w:top w:val="nil"/>
              <w:left w:val="nil"/>
              <w:bottom w:val="nil"/>
              <w:right w:val="nil"/>
            </w:tcBorders>
            <w:shd w:val="clear" w:color="000000" w:fill="FFFFFF"/>
            <w:noWrap/>
            <w:vAlign w:val="bottom"/>
            <w:hideMark/>
          </w:tcPr>
          <w:p w14:paraId="54673207"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15F715C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430B47F6"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8" w:type="pct"/>
            <w:tcBorders>
              <w:top w:val="nil"/>
              <w:left w:val="nil"/>
              <w:bottom w:val="nil"/>
              <w:right w:val="nil"/>
            </w:tcBorders>
            <w:shd w:val="clear" w:color="auto" w:fill="auto"/>
            <w:noWrap/>
            <w:vAlign w:val="bottom"/>
            <w:hideMark/>
          </w:tcPr>
          <w:p w14:paraId="22D48BF3" w14:textId="77777777" w:rsidR="00183BC0" w:rsidRPr="00183BC0" w:rsidRDefault="00183BC0" w:rsidP="00183BC0">
            <w:pPr>
              <w:rPr>
                <w:rFonts w:ascii="Calibri" w:hAnsi="Calibri"/>
                <w:b/>
                <w:bCs/>
                <w:color w:val="000000"/>
                <w:sz w:val="22"/>
                <w:szCs w:val="22"/>
                <w:lang w:val="es-BO" w:eastAsia="es-BO"/>
              </w:rPr>
            </w:pPr>
          </w:p>
        </w:tc>
      </w:tr>
      <w:tr w:rsidR="00183BC0" w:rsidRPr="00183BC0" w14:paraId="435C7926" w14:textId="77777777" w:rsidTr="00221D8A">
        <w:trPr>
          <w:trHeight w:val="315"/>
        </w:trPr>
        <w:tc>
          <w:tcPr>
            <w:tcW w:w="2188" w:type="pct"/>
            <w:gridSpan w:val="2"/>
            <w:tcBorders>
              <w:top w:val="nil"/>
              <w:left w:val="nil"/>
              <w:bottom w:val="nil"/>
              <w:right w:val="nil"/>
            </w:tcBorders>
            <w:shd w:val="clear" w:color="auto" w:fill="auto"/>
            <w:noWrap/>
            <w:vAlign w:val="bottom"/>
            <w:hideMark/>
          </w:tcPr>
          <w:p w14:paraId="411CAF46"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356" w:type="pct"/>
            <w:tcBorders>
              <w:top w:val="nil"/>
              <w:left w:val="nil"/>
              <w:bottom w:val="nil"/>
              <w:right w:val="nil"/>
            </w:tcBorders>
            <w:shd w:val="clear" w:color="000000" w:fill="FFFFFF"/>
            <w:noWrap/>
            <w:vAlign w:val="bottom"/>
            <w:hideMark/>
          </w:tcPr>
          <w:p w14:paraId="047CE90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47034CF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99" w:type="pct"/>
            <w:tcBorders>
              <w:top w:val="nil"/>
              <w:left w:val="nil"/>
              <w:bottom w:val="nil"/>
              <w:right w:val="nil"/>
            </w:tcBorders>
            <w:shd w:val="clear" w:color="000000" w:fill="FFFFFF"/>
            <w:noWrap/>
            <w:vAlign w:val="bottom"/>
            <w:hideMark/>
          </w:tcPr>
          <w:p w14:paraId="64AB65E8"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7" w:type="pct"/>
            <w:tcBorders>
              <w:top w:val="nil"/>
              <w:left w:val="nil"/>
              <w:bottom w:val="nil"/>
              <w:right w:val="nil"/>
            </w:tcBorders>
            <w:shd w:val="clear" w:color="auto" w:fill="auto"/>
            <w:noWrap/>
            <w:vAlign w:val="bottom"/>
            <w:hideMark/>
          </w:tcPr>
          <w:p w14:paraId="1E716381" w14:textId="77777777" w:rsidR="00183BC0" w:rsidRPr="00183BC0" w:rsidRDefault="00183BC0" w:rsidP="00183BC0">
            <w:pPr>
              <w:rPr>
                <w:rFonts w:ascii="Calibri" w:hAnsi="Calibri"/>
                <w:b/>
                <w:bCs/>
                <w:color w:val="FFFFFF"/>
                <w:sz w:val="22"/>
                <w:szCs w:val="22"/>
                <w:lang w:val="es-BO" w:eastAsia="es-BO"/>
              </w:rPr>
            </w:pPr>
          </w:p>
        </w:tc>
        <w:tc>
          <w:tcPr>
            <w:tcW w:w="400" w:type="pct"/>
            <w:tcBorders>
              <w:top w:val="nil"/>
              <w:left w:val="nil"/>
              <w:bottom w:val="nil"/>
              <w:right w:val="nil"/>
            </w:tcBorders>
            <w:shd w:val="clear" w:color="000000" w:fill="FFFFFF"/>
            <w:noWrap/>
            <w:vAlign w:val="bottom"/>
            <w:hideMark/>
          </w:tcPr>
          <w:p w14:paraId="7F0306C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3227117A"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1FD6366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328" w:type="pct"/>
            <w:tcBorders>
              <w:top w:val="nil"/>
              <w:left w:val="nil"/>
              <w:bottom w:val="nil"/>
              <w:right w:val="nil"/>
            </w:tcBorders>
            <w:shd w:val="clear" w:color="auto" w:fill="auto"/>
            <w:noWrap/>
            <w:vAlign w:val="bottom"/>
            <w:hideMark/>
          </w:tcPr>
          <w:p w14:paraId="77F3143E" w14:textId="77777777" w:rsidR="00183BC0" w:rsidRPr="00183BC0" w:rsidRDefault="00183BC0" w:rsidP="00183BC0">
            <w:pPr>
              <w:rPr>
                <w:rFonts w:ascii="Calibri" w:hAnsi="Calibri"/>
                <w:b/>
                <w:bCs/>
                <w:color w:val="000000"/>
                <w:sz w:val="22"/>
                <w:szCs w:val="22"/>
                <w:lang w:val="es-BO" w:eastAsia="es-BO"/>
              </w:rPr>
            </w:pPr>
          </w:p>
        </w:tc>
      </w:tr>
      <w:tr w:rsidR="00183BC0" w:rsidRPr="00183BC0" w14:paraId="21057EF8" w14:textId="77777777" w:rsidTr="00221D8A">
        <w:trPr>
          <w:trHeight w:val="330"/>
        </w:trPr>
        <w:tc>
          <w:tcPr>
            <w:tcW w:w="334" w:type="pct"/>
            <w:tcBorders>
              <w:top w:val="nil"/>
              <w:left w:val="nil"/>
              <w:bottom w:val="nil"/>
              <w:right w:val="nil"/>
            </w:tcBorders>
            <w:shd w:val="clear" w:color="auto" w:fill="auto"/>
            <w:noWrap/>
            <w:vAlign w:val="bottom"/>
            <w:hideMark/>
          </w:tcPr>
          <w:p w14:paraId="4DA06C90" w14:textId="77777777" w:rsidR="00183BC0" w:rsidRPr="00183BC0" w:rsidRDefault="00183BC0" w:rsidP="00183BC0">
            <w:pPr>
              <w:rPr>
                <w:rFonts w:ascii="Calibri" w:hAnsi="Calibri"/>
                <w:color w:val="000000"/>
                <w:sz w:val="22"/>
                <w:szCs w:val="22"/>
                <w:lang w:val="es-BO" w:eastAsia="es-BO"/>
              </w:rPr>
            </w:pPr>
          </w:p>
        </w:tc>
        <w:tc>
          <w:tcPr>
            <w:tcW w:w="1855" w:type="pct"/>
            <w:tcBorders>
              <w:top w:val="nil"/>
              <w:left w:val="nil"/>
              <w:bottom w:val="nil"/>
              <w:right w:val="nil"/>
            </w:tcBorders>
            <w:shd w:val="clear" w:color="auto" w:fill="auto"/>
            <w:noWrap/>
            <w:vAlign w:val="bottom"/>
            <w:hideMark/>
          </w:tcPr>
          <w:p w14:paraId="1E71AE46" w14:textId="77777777" w:rsidR="00183BC0" w:rsidRPr="00183BC0" w:rsidRDefault="00183BC0" w:rsidP="00183BC0">
            <w:pPr>
              <w:rPr>
                <w:rFonts w:ascii="Calibri" w:hAnsi="Calibri"/>
                <w:color w:val="000000"/>
                <w:sz w:val="22"/>
                <w:szCs w:val="22"/>
                <w:lang w:val="es-BO" w:eastAsia="es-BO"/>
              </w:rPr>
            </w:pPr>
          </w:p>
        </w:tc>
        <w:tc>
          <w:tcPr>
            <w:tcW w:w="956" w:type="pct"/>
            <w:gridSpan w:val="3"/>
            <w:tcBorders>
              <w:top w:val="single" w:sz="8" w:space="0" w:color="auto"/>
              <w:left w:val="nil"/>
              <w:bottom w:val="single" w:sz="8" w:space="0" w:color="auto"/>
              <w:right w:val="single" w:sz="8" w:space="0" w:color="000000"/>
            </w:tcBorders>
            <w:shd w:val="clear" w:color="000000" w:fill="FCD5B4"/>
            <w:vAlign w:val="center"/>
            <w:hideMark/>
          </w:tcPr>
          <w:p w14:paraId="0A3784BB"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27" w:type="pct"/>
            <w:tcBorders>
              <w:top w:val="nil"/>
              <w:left w:val="nil"/>
              <w:bottom w:val="nil"/>
              <w:right w:val="nil"/>
            </w:tcBorders>
            <w:shd w:val="clear" w:color="000000" w:fill="FFFFFF"/>
            <w:noWrap/>
            <w:vAlign w:val="bottom"/>
            <w:hideMark/>
          </w:tcPr>
          <w:p w14:paraId="0EEBB07C"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201" w:type="pct"/>
            <w:gridSpan w:val="3"/>
            <w:tcBorders>
              <w:top w:val="single" w:sz="8" w:space="0" w:color="auto"/>
              <w:left w:val="nil"/>
              <w:bottom w:val="single" w:sz="8" w:space="0" w:color="auto"/>
              <w:right w:val="single" w:sz="8" w:space="0" w:color="000000"/>
            </w:tcBorders>
            <w:shd w:val="clear" w:color="000000" w:fill="FCD5B4"/>
            <w:vAlign w:val="center"/>
            <w:hideMark/>
          </w:tcPr>
          <w:p w14:paraId="02DE418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328" w:type="pct"/>
            <w:tcBorders>
              <w:top w:val="nil"/>
              <w:left w:val="nil"/>
              <w:bottom w:val="nil"/>
              <w:right w:val="nil"/>
            </w:tcBorders>
            <w:shd w:val="clear" w:color="auto" w:fill="auto"/>
            <w:noWrap/>
            <w:vAlign w:val="bottom"/>
            <w:hideMark/>
          </w:tcPr>
          <w:p w14:paraId="23842ED6" w14:textId="77777777" w:rsidR="00183BC0" w:rsidRPr="00183BC0" w:rsidRDefault="00183BC0" w:rsidP="00183BC0">
            <w:pPr>
              <w:rPr>
                <w:rFonts w:ascii="Calibri" w:hAnsi="Calibri"/>
                <w:color w:val="000000"/>
                <w:sz w:val="22"/>
                <w:szCs w:val="22"/>
                <w:lang w:val="es-BO" w:eastAsia="es-BO"/>
              </w:rPr>
            </w:pPr>
          </w:p>
        </w:tc>
      </w:tr>
      <w:tr w:rsidR="00183BC0" w:rsidRPr="00183BC0" w14:paraId="293B34CA" w14:textId="77777777" w:rsidTr="00221D8A">
        <w:trPr>
          <w:trHeight w:val="1035"/>
        </w:trPr>
        <w:tc>
          <w:tcPr>
            <w:tcW w:w="334" w:type="pct"/>
            <w:tcBorders>
              <w:top w:val="single" w:sz="8" w:space="0" w:color="auto"/>
              <w:left w:val="single" w:sz="8" w:space="0" w:color="auto"/>
              <w:bottom w:val="nil"/>
              <w:right w:val="single" w:sz="8" w:space="0" w:color="auto"/>
            </w:tcBorders>
            <w:shd w:val="clear" w:color="auto" w:fill="auto"/>
            <w:noWrap/>
            <w:vAlign w:val="center"/>
            <w:hideMark/>
          </w:tcPr>
          <w:p w14:paraId="6AE4B58D"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855" w:type="pct"/>
            <w:tcBorders>
              <w:top w:val="single" w:sz="8" w:space="0" w:color="auto"/>
              <w:left w:val="nil"/>
              <w:bottom w:val="single" w:sz="8" w:space="0" w:color="auto"/>
              <w:right w:val="single" w:sz="8" w:space="0" w:color="auto"/>
            </w:tcBorders>
            <w:shd w:val="clear" w:color="auto" w:fill="auto"/>
            <w:noWrap/>
            <w:vAlign w:val="center"/>
            <w:hideMark/>
          </w:tcPr>
          <w:p w14:paraId="6315CAA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Potosi y viceversa</w:t>
            </w:r>
          </w:p>
        </w:tc>
        <w:tc>
          <w:tcPr>
            <w:tcW w:w="356" w:type="pct"/>
            <w:tcBorders>
              <w:top w:val="nil"/>
              <w:left w:val="nil"/>
              <w:bottom w:val="single" w:sz="8" w:space="0" w:color="auto"/>
              <w:right w:val="single" w:sz="8" w:space="0" w:color="auto"/>
            </w:tcBorders>
            <w:shd w:val="clear" w:color="000000" w:fill="FCD5B4"/>
            <w:vAlign w:val="center"/>
            <w:hideMark/>
          </w:tcPr>
          <w:p w14:paraId="560D0A6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200" w:type="pct"/>
            <w:tcBorders>
              <w:top w:val="nil"/>
              <w:left w:val="nil"/>
              <w:bottom w:val="single" w:sz="8" w:space="0" w:color="auto"/>
              <w:right w:val="single" w:sz="8" w:space="0" w:color="auto"/>
            </w:tcBorders>
            <w:shd w:val="clear" w:color="000000" w:fill="FCD5B4"/>
            <w:vAlign w:val="center"/>
            <w:hideMark/>
          </w:tcPr>
          <w:p w14:paraId="4D556DD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399" w:type="pct"/>
            <w:tcBorders>
              <w:top w:val="nil"/>
              <w:left w:val="nil"/>
              <w:bottom w:val="single" w:sz="8" w:space="0" w:color="auto"/>
              <w:right w:val="single" w:sz="8" w:space="0" w:color="auto"/>
            </w:tcBorders>
            <w:shd w:val="clear" w:color="000000" w:fill="FCD5B4"/>
            <w:vAlign w:val="center"/>
            <w:hideMark/>
          </w:tcPr>
          <w:p w14:paraId="6164533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327" w:type="pct"/>
            <w:tcBorders>
              <w:top w:val="single" w:sz="8" w:space="0" w:color="auto"/>
              <w:left w:val="nil"/>
              <w:bottom w:val="single" w:sz="8" w:space="0" w:color="auto"/>
              <w:right w:val="single" w:sz="8" w:space="0" w:color="auto"/>
            </w:tcBorders>
            <w:shd w:val="clear" w:color="000000" w:fill="FFFFFF"/>
            <w:vAlign w:val="center"/>
            <w:hideMark/>
          </w:tcPr>
          <w:p w14:paraId="60D9F51E"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(dias)</w:t>
            </w:r>
          </w:p>
        </w:tc>
        <w:tc>
          <w:tcPr>
            <w:tcW w:w="400" w:type="pct"/>
            <w:tcBorders>
              <w:top w:val="nil"/>
              <w:left w:val="nil"/>
              <w:bottom w:val="single" w:sz="8" w:space="0" w:color="auto"/>
              <w:right w:val="single" w:sz="8" w:space="0" w:color="auto"/>
            </w:tcBorders>
            <w:shd w:val="clear" w:color="000000" w:fill="FCD5B4"/>
            <w:vAlign w:val="center"/>
            <w:hideMark/>
          </w:tcPr>
          <w:p w14:paraId="249D755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400" w:type="pct"/>
            <w:tcBorders>
              <w:top w:val="nil"/>
              <w:left w:val="nil"/>
              <w:bottom w:val="single" w:sz="8" w:space="0" w:color="auto"/>
              <w:right w:val="single" w:sz="8" w:space="0" w:color="auto"/>
            </w:tcBorders>
            <w:shd w:val="clear" w:color="000000" w:fill="FCD5B4"/>
            <w:vAlign w:val="center"/>
            <w:hideMark/>
          </w:tcPr>
          <w:p w14:paraId="47AA49BD"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400" w:type="pct"/>
            <w:tcBorders>
              <w:top w:val="nil"/>
              <w:left w:val="nil"/>
              <w:bottom w:val="single" w:sz="8" w:space="0" w:color="auto"/>
              <w:right w:val="single" w:sz="8" w:space="0" w:color="auto"/>
            </w:tcBorders>
            <w:shd w:val="clear" w:color="000000" w:fill="FCD5B4"/>
            <w:vAlign w:val="center"/>
            <w:hideMark/>
          </w:tcPr>
          <w:p w14:paraId="6ADBC30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328" w:type="pct"/>
            <w:tcBorders>
              <w:top w:val="single" w:sz="8" w:space="0" w:color="auto"/>
              <w:left w:val="nil"/>
              <w:bottom w:val="nil"/>
              <w:right w:val="single" w:sz="8" w:space="0" w:color="auto"/>
            </w:tcBorders>
            <w:shd w:val="clear" w:color="000000" w:fill="FFFFFF"/>
            <w:vAlign w:val="center"/>
            <w:hideMark/>
          </w:tcPr>
          <w:p w14:paraId="0BD5EEEA"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 - Express</w:t>
            </w:r>
          </w:p>
        </w:tc>
      </w:tr>
      <w:tr w:rsidR="00183BC0" w:rsidRPr="00183BC0" w14:paraId="258BA785" w14:textId="77777777" w:rsidTr="00221D8A">
        <w:trPr>
          <w:trHeight w:val="300"/>
        </w:trPr>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502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855" w:type="pct"/>
            <w:tcBorders>
              <w:top w:val="single" w:sz="4" w:space="0" w:color="auto"/>
              <w:left w:val="nil"/>
              <w:bottom w:val="single" w:sz="4" w:space="0" w:color="auto"/>
              <w:right w:val="single" w:sz="4" w:space="0" w:color="auto"/>
            </w:tcBorders>
            <w:shd w:val="clear" w:color="auto" w:fill="auto"/>
            <w:noWrap/>
            <w:vAlign w:val="bottom"/>
            <w:hideMark/>
          </w:tcPr>
          <w:p w14:paraId="411F948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356" w:type="pct"/>
            <w:tcBorders>
              <w:top w:val="single" w:sz="4" w:space="0" w:color="auto"/>
              <w:left w:val="nil"/>
              <w:bottom w:val="single" w:sz="4" w:space="0" w:color="auto"/>
              <w:right w:val="single" w:sz="4" w:space="0" w:color="auto"/>
            </w:tcBorders>
            <w:shd w:val="clear" w:color="000000" w:fill="FCD5B4"/>
            <w:noWrap/>
            <w:vAlign w:val="bottom"/>
            <w:hideMark/>
          </w:tcPr>
          <w:p w14:paraId="7392709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single" w:sz="4" w:space="0" w:color="auto"/>
              <w:left w:val="nil"/>
              <w:bottom w:val="single" w:sz="4" w:space="0" w:color="auto"/>
              <w:right w:val="single" w:sz="4" w:space="0" w:color="auto"/>
            </w:tcBorders>
            <w:shd w:val="clear" w:color="000000" w:fill="FCD5B4"/>
            <w:noWrap/>
            <w:vAlign w:val="bottom"/>
            <w:hideMark/>
          </w:tcPr>
          <w:p w14:paraId="53F701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single" w:sz="4" w:space="0" w:color="auto"/>
              <w:left w:val="nil"/>
              <w:bottom w:val="single" w:sz="4" w:space="0" w:color="auto"/>
              <w:right w:val="single" w:sz="4" w:space="0" w:color="auto"/>
            </w:tcBorders>
            <w:shd w:val="clear" w:color="000000" w:fill="FCD5B4"/>
            <w:noWrap/>
            <w:vAlign w:val="bottom"/>
            <w:hideMark/>
          </w:tcPr>
          <w:p w14:paraId="46104C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single" w:sz="4" w:space="0" w:color="auto"/>
              <w:left w:val="nil"/>
              <w:bottom w:val="single" w:sz="4" w:space="0" w:color="auto"/>
              <w:right w:val="single" w:sz="4" w:space="0" w:color="auto"/>
            </w:tcBorders>
            <w:shd w:val="clear" w:color="auto" w:fill="auto"/>
            <w:noWrap/>
            <w:vAlign w:val="bottom"/>
            <w:hideMark/>
          </w:tcPr>
          <w:p w14:paraId="7A6652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427751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nil"/>
              <w:bottom w:val="single" w:sz="4" w:space="0" w:color="auto"/>
              <w:right w:val="nil"/>
            </w:tcBorders>
            <w:shd w:val="clear" w:color="000000" w:fill="FCD5B4"/>
            <w:noWrap/>
            <w:vAlign w:val="bottom"/>
            <w:hideMark/>
          </w:tcPr>
          <w:p w14:paraId="767744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87A865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single" w:sz="4" w:space="0" w:color="auto"/>
              <w:left w:val="nil"/>
              <w:bottom w:val="single" w:sz="4" w:space="0" w:color="auto"/>
              <w:right w:val="single" w:sz="4" w:space="0" w:color="auto"/>
            </w:tcBorders>
            <w:shd w:val="clear" w:color="auto" w:fill="auto"/>
            <w:noWrap/>
            <w:vAlign w:val="bottom"/>
            <w:hideMark/>
          </w:tcPr>
          <w:p w14:paraId="6F803C0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A432D26"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9A65E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855" w:type="pct"/>
            <w:tcBorders>
              <w:top w:val="nil"/>
              <w:left w:val="nil"/>
              <w:bottom w:val="single" w:sz="4" w:space="0" w:color="auto"/>
              <w:right w:val="single" w:sz="4" w:space="0" w:color="auto"/>
            </w:tcBorders>
            <w:shd w:val="clear" w:color="auto" w:fill="auto"/>
            <w:noWrap/>
            <w:vAlign w:val="bottom"/>
            <w:hideMark/>
          </w:tcPr>
          <w:p w14:paraId="7E77BB6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SUCRE</w:t>
            </w:r>
          </w:p>
        </w:tc>
        <w:tc>
          <w:tcPr>
            <w:tcW w:w="356" w:type="pct"/>
            <w:tcBorders>
              <w:top w:val="nil"/>
              <w:left w:val="nil"/>
              <w:bottom w:val="single" w:sz="4" w:space="0" w:color="auto"/>
              <w:right w:val="single" w:sz="4" w:space="0" w:color="auto"/>
            </w:tcBorders>
            <w:shd w:val="clear" w:color="000000" w:fill="FCD5B4"/>
            <w:noWrap/>
            <w:vAlign w:val="bottom"/>
            <w:hideMark/>
          </w:tcPr>
          <w:p w14:paraId="525DAE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6EEAC2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F318E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B3BCDA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0" w:type="pct"/>
            <w:tcBorders>
              <w:top w:val="nil"/>
              <w:left w:val="nil"/>
              <w:bottom w:val="single" w:sz="4" w:space="0" w:color="auto"/>
              <w:right w:val="single" w:sz="4" w:space="0" w:color="auto"/>
            </w:tcBorders>
            <w:shd w:val="clear" w:color="000000" w:fill="FCD5B4"/>
            <w:noWrap/>
            <w:vAlign w:val="bottom"/>
            <w:hideMark/>
          </w:tcPr>
          <w:p w14:paraId="704E5A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nil"/>
            </w:tcBorders>
            <w:shd w:val="clear" w:color="000000" w:fill="FCD5B4"/>
            <w:noWrap/>
            <w:vAlign w:val="bottom"/>
            <w:hideMark/>
          </w:tcPr>
          <w:p w14:paraId="08F606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single" w:sz="4" w:space="0" w:color="auto"/>
              <w:bottom w:val="single" w:sz="4" w:space="0" w:color="auto"/>
              <w:right w:val="single" w:sz="4" w:space="0" w:color="auto"/>
            </w:tcBorders>
            <w:shd w:val="clear" w:color="000000" w:fill="FCD5B4"/>
            <w:noWrap/>
            <w:vAlign w:val="bottom"/>
            <w:hideMark/>
          </w:tcPr>
          <w:p w14:paraId="615DBC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41A26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59EEBE6"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5E27FD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855" w:type="pct"/>
            <w:tcBorders>
              <w:top w:val="nil"/>
              <w:left w:val="nil"/>
              <w:bottom w:val="single" w:sz="4" w:space="0" w:color="auto"/>
              <w:right w:val="single" w:sz="4" w:space="0" w:color="auto"/>
            </w:tcBorders>
            <w:shd w:val="clear" w:color="auto" w:fill="auto"/>
            <w:noWrap/>
            <w:vAlign w:val="bottom"/>
            <w:hideMark/>
          </w:tcPr>
          <w:p w14:paraId="3F2D151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356" w:type="pct"/>
            <w:tcBorders>
              <w:top w:val="nil"/>
              <w:left w:val="nil"/>
              <w:bottom w:val="single" w:sz="4" w:space="0" w:color="auto"/>
              <w:right w:val="single" w:sz="4" w:space="0" w:color="auto"/>
            </w:tcBorders>
            <w:shd w:val="clear" w:color="000000" w:fill="FCD5B4"/>
            <w:noWrap/>
            <w:vAlign w:val="bottom"/>
            <w:hideMark/>
          </w:tcPr>
          <w:p w14:paraId="3F8DF9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44A7AD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FB924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2CC5C9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AE25F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nil"/>
            </w:tcBorders>
            <w:shd w:val="clear" w:color="000000" w:fill="FCD5B4"/>
            <w:noWrap/>
            <w:vAlign w:val="bottom"/>
            <w:hideMark/>
          </w:tcPr>
          <w:p w14:paraId="196CF5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single" w:sz="4" w:space="0" w:color="auto"/>
              <w:bottom w:val="single" w:sz="4" w:space="0" w:color="auto"/>
              <w:right w:val="single" w:sz="4" w:space="0" w:color="auto"/>
            </w:tcBorders>
            <w:shd w:val="clear" w:color="000000" w:fill="FCD5B4"/>
            <w:noWrap/>
            <w:vAlign w:val="bottom"/>
            <w:hideMark/>
          </w:tcPr>
          <w:p w14:paraId="041385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F809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9FB108A"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6CCCD2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lastRenderedPageBreak/>
              <w:t>4</w:t>
            </w:r>
          </w:p>
        </w:tc>
        <w:tc>
          <w:tcPr>
            <w:tcW w:w="1855" w:type="pct"/>
            <w:tcBorders>
              <w:top w:val="nil"/>
              <w:left w:val="nil"/>
              <w:bottom w:val="single" w:sz="4" w:space="0" w:color="auto"/>
              <w:right w:val="single" w:sz="4" w:space="0" w:color="auto"/>
            </w:tcBorders>
            <w:shd w:val="clear" w:color="auto" w:fill="auto"/>
            <w:noWrap/>
            <w:vAlign w:val="bottom"/>
            <w:hideMark/>
          </w:tcPr>
          <w:p w14:paraId="08B6A97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YOCALLA</w:t>
            </w:r>
          </w:p>
        </w:tc>
        <w:tc>
          <w:tcPr>
            <w:tcW w:w="356" w:type="pct"/>
            <w:tcBorders>
              <w:top w:val="nil"/>
              <w:left w:val="nil"/>
              <w:bottom w:val="single" w:sz="4" w:space="0" w:color="auto"/>
              <w:right w:val="single" w:sz="4" w:space="0" w:color="auto"/>
            </w:tcBorders>
            <w:shd w:val="clear" w:color="000000" w:fill="FCD5B4"/>
            <w:noWrap/>
            <w:vAlign w:val="bottom"/>
            <w:hideMark/>
          </w:tcPr>
          <w:p w14:paraId="62901B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4D72BB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459B4E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21FC3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4798B2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810D8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9588C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51AA3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72A09C1"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3FB656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855" w:type="pct"/>
            <w:tcBorders>
              <w:top w:val="nil"/>
              <w:left w:val="nil"/>
              <w:bottom w:val="single" w:sz="4" w:space="0" w:color="auto"/>
              <w:right w:val="single" w:sz="4" w:space="0" w:color="auto"/>
            </w:tcBorders>
            <w:shd w:val="clear" w:color="auto" w:fill="auto"/>
            <w:noWrap/>
            <w:vAlign w:val="bottom"/>
            <w:hideMark/>
          </w:tcPr>
          <w:p w14:paraId="51203FB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VILLAZÓN</w:t>
            </w:r>
          </w:p>
        </w:tc>
        <w:tc>
          <w:tcPr>
            <w:tcW w:w="356" w:type="pct"/>
            <w:tcBorders>
              <w:top w:val="nil"/>
              <w:left w:val="nil"/>
              <w:bottom w:val="single" w:sz="4" w:space="0" w:color="auto"/>
              <w:right w:val="single" w:sz="4" w:space="0" w:color="auto"/>
            </w:tcBorders>
            <w:shd w:val="clear" w:color="000000" w:fill="FCD5B4"/>
            <w:noWrap/>
            <w:vAlign w:val="bottom"/>
            <w:hideMark/>
          </w:tcPr>
          <w:p w14:paraId="5D392E9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75BC37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0A67C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E0708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0EDCCC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798234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28D8C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4AFF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2E3109B"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2C4DB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855" w:type="pct"/>
            <w:tcBorders>
              <w:top w:val="single" w:sz="4" w:space="0" w:color="000080"/>
              <w:left w:val="single" w:sz="4" w:space="0" w:color="000080"/>
              <w:bottom w:val="single" w:sz="4" w:space="0" w:color="000080"/>
              <w:right w:val="nil"/>
            </w:tcBorders>
            <w:shd w:val="clear" w:color="auto" w:fill="auto"/>
            <w:vAlign w:val="center"/>
            <w:hideMark/>
          </w:tcPr>
          <w:p w14:paraId="051DD691"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SARARENDA (CAMIRI)</w:t>
            </w:r>
          </w:p>
        </w:tc>
        <w:tc>
          <w:tcPr>
            <w:tcW w:w="356" w:type="pct"/>
            <w:tcBorders>
              <w:top w:val="nil"/>
              <w:left w:val="nil"/>
              <w:bottom w:val="single" w:sz="4" w:space="0" w:color="auto"/>
              <w:right w:val="single" w:sz="4" w:space="0" w:color="auto"/>
            </w:tcBorders>
            <w:shd w:val="clear" w:color="000000" w:fill="FCD5B4"/>
            <w:noWrap/>
            <w:vAlign w:val="bottom"/>
            <w:hideMark/>
          </w:tcPr>
          <w:p w14:paraId="64BD38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4A1F91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81031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034B0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606FA6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6564A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76720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A60E9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7F5B9FB"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4C00D7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855" w:type="pct"/>
            <w:tcBorders>
              <w:top w:val="nil"/>
              <w:left w:val="single" w:sz="4" w:space="0" w:color="000080"/>
              <w:bottom w:val="single" w:sz="4" w:space="0" w:color="000080"/>
              <w:right w:val="nil"/>
            </w:tcBorders>
            <w:shd w:val="clear" w:color="auto" w:fill="auto"/>
            <w:vAlign w:val="center"/>
            <w:hideMark/>
          </w:tcPr>
          <w:p w14:paraId="57630CD0"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PULQUI PUNTA (POTOSI)</w:t>
            </w:r>
          </w:p>
        </w:tc>
        <w:tc>
          <w:tcPr>
            <w:tcW w:w="356" w:type="pct"/>
            <w:tcBorders>
              <w:top w:val="nil"/>
              <w:left w:val="nil"/>
              <w:bottom w:val="single" w:sz="4" w:space="0" w:color="auto"/>
              <w:right w:val="single" w:sz="4" w:space="0" w:color="auto"/>
            </w:tcBorders>
            <w:shd w:val="clear" w:color="000000" w:fill="FCD5B4"/>
            <w:noWrap/>
            <w:vAlign w:val="bottom"/>
            <w:hideMark/>
          </w:tcPr>
          <w:p w14:paraId="0DEF7C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3791AE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AEF0B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FA5F4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4CA656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4530A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0B97D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070E3A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DA69A9A"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38ECAF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855" w:type="pct"/>
            <w:tcBorders>
              <w:top w:val="nil"/>
              <w:left w:val="single" w:sz="4" w:space="0" w:color="000080"/>
              <w:bottom w:val="nil"/>
              <w:right w:val="nil"/>
            </w:tcBorders>
            <w:shd w:val="clear" w:color="auto" w:fill="auto"/>
            <w:vAlign w:val="center"/>
            <w:hideMark/>
          </w:tcPr>
          <w:p w14:paraId="6B1FED6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CERRO RAVELO (POTOSI)</w:t>
            </w:r>
          </w:p>
        </w:tc>
        <w:tc>
          <w:tcPr>
            <w:tcW w:w="356" w:type="pct"/>
            <w:tcBorders>
              <w:top w:val="nil"/>
              <w:left w:val="nil"/>
              <w:bottom w:val="single" w:sz="4" w:space="0" w:color="auto"/>
              <w:right w:val="single" w:sz="4" w:space="0" w:color="auto"/>
            </w:tcBorders>
            <w:shd w:val="clear" w:color="000000" w:fill="FCD5B4"/>
            <w:noWrap/>
            <w:vAlign w:val="bottom"/>
            <w:hideMark/>
          </w:tcPr>
          <w:p w14:paraId="42E2B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0F0AF1E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1F019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31F19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B2C8C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720C16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7EA928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A9693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5FD1D18"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3B85E9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855" w:type="pct"/>
            <w:tcBorders>
              <w:top w:val="single" w:sz="4" w:space="0" w:color="000080"/>
              <w:left w:val="single" w:sz="4" w:space="0" w:color="000080"/>
              <w:bottom w:val="single" w:sz="4" w:space="0" w:color="000080"/>
              <w:right w:val="nil"/>
            </w:tcBorders>
            <w:shd w:val="clear" w:color="auto" w:fill="auto"/>
            <w:vAlign w:val="center"/>
            <w:hideMark/>
          </w:tcPr>
          <w:p w14:paraId="1B65427E"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ATOCHA (POTOSÍ)</w:t>
            </w:r>
          </w:p>
        </w:tc>
        <w:tc>
          <w:tcPr>
            <w:tcW w:w="356" w:type="pct"/>
            <w:tcBorders>
              <w:top w:val="nil"/>
              <w:left w:val="nil"/>
              <w:bottom w:val="single" w:sz="4" w:space="0" w:color="auto"/>
              <w:right w:val="single" w:sz="4" w:space="0" w:color="auto"/>
            </w:tcBorders>
            <w:shd w:val="clear" w:color="000000" w:fill="FCD5B4"/>
            <w:noWrap/>
            <w:vAlign w:val="bottom"/>
            <w:hideMark/>
          </w:tcPr>
          <w:p w14:paraId="16B4AA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2BF04D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CD9C4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096280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22EE07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09F66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E327C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1F02D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161A017" w14:textId="77777777" w:rsidTr="00221D8A">
        <w:trPr>
          <w:trHeight w:val="375"/>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1A5205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855" w:type="pct"/>
            <w:tcBorders>
              <w:top w:val="nil"/>
              <w:left w:val="single" w:sz="4" w:space="0" w:color="000080"/>
              <w:bottom w:val="single" w:sz="4" w:space="0" w:color="000080"/>
              <w:right w:val="nil"/>
            </w:tcBorders>
            <w:shd w:val="clear" w:color="auto" w:fill="auto"/>
            <w:vAlign w:val="center"/>
            <w:hideMark/>
          </w:tcPr>
          <w:p w14:paraId="57AD9D4A" w14:textId="77777777" w:rsidR="00183BC0" w:rsidRPr="00183BC0" w:rsidRDefault="00183BC0" w:rsidP="00183BC0">
            <w:pPr>
              <w:rPr>
                <w:rFonts w:ascii="Arial" w:hAnsi="Arial" w:cs="Arial"/>
                <w:lang w:val="es-BO" w:eastAsia="es-BO"/>
              </w:rPr>
            </w:pPr>
            <w:r w:rsidRPr="00183BC0">
              <w:rPr>
                <w:rFonts w:ascii="Arial" w:hAnsi="Arial" w:cs="Arial"/>
                <w:lang w:val="es-BO" w:eastAsia="es-BO"/>
              </w:rPr>
              <w:t>LOCALIDAD DE TAWA (LOCALIDAD DE TAWA)</w:t>
            </w:r>
          </w:p>
        </w:tc>
        <w:tc>
          <w:tcPr>
            <w:tcW w:w="356" w:type="pct"/>
            <w:tcBorders>
              <w:top w:val="nil"/>
              <w:left w:val="nil"/>
              <w:bottom w:val="single" w:sz="4" w:space="0" w:color="auto"/>
              <w:right w:val="single" w:sz="4" w:space="0" w:color="auto"/>
            </w:tcBorders>
            <w:shd w:val="clear" w:color="000000" w:fill="FCD5B4"/>
            <w:noWrap/>
            <w:vAlign w:val="bottom"/>
            <w:hideMark/>
          </w:tcPr>
          <w:p w14:paraId="3A7810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2B1DD8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3309F2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FB7E1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400" w:type="pct"/>
            <w:tcBorders>
              <w:top w:val="nil"/>
              <w:left w:val="nil"/>
              <w:bottom w:val="single" w:sz="4" w:space="0" w:color="auto"/>
              <w:right w:val="single" w:sz="4" w:space="0" w:color="auto"/>
            </w:tcBorders>
            <w:shd w:val="clear" w:color="000000" w:fill="FCD5B4"/>
            <w:noWrap/>
            <w:vAlign w:val="bottom"/>
            <w:hideMark/>
          </w:tcPr>
          <w:p w14:paraId="6C605D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7FF74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E31EA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4BFAD8F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391B170"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49478C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855" w:type="pct"/>
            <w:tcBorders>
              <w:top w:val="nil"/>
              <w:left w:val="nil"/>
              <w:bottom w:val="single" w:sz="4" w:space="0" w:color="auto"/>
              <w:right w:val="nil"/>
            </w:tcBorders>
            <w:shd w:val="clear" w:color="auto" w:fill="auto"/>
            <w:vAlign w:val="center"/>
            <w:hideMark/>
          </w:tcPr>
          <w:p w14:paraId="58F6B35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MALMISA-C.HERMOSO (POTOSI)</w:t>
            </w:r>
          </w:p>
        </w:tc>
        <w:tc>
          <w:tcPr>
            <w:tcW w:w="356" w:type="pct"/>
            <w:tcBorders>
              <w:top w:val="nil"/>
              <w:left w:val="nil"/>
              <w:bottom w:val="single" w:sz="4" w:space="0" w:color="auto"/>
              <w:right w:val="single" w:sz="4" w:space="0" w:color="auto"/>
            </w:tcBorders>
            <w:shd w:val="clear" w:color="000000" w:fill="FCD5B4"/>
            <w:noWrap/>
            <w:vAlign w:val="bottom"/>
            <w:hideMark/>
          </w:tcPr>
          <w:p w14:paraId="0B4A2C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379451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4FFB65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A7C0D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041B3C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3F1AB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093C05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5EA2B8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F790336"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2750CA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855" w:type="pct"/>
            <w:tcBorders>
              <w:top w:val="single" w:sz="4" w:space="0" w:color="000080"/>
              <w:left w:val="nil"/>
              <w:bottom w:val="single" w:sz="4" w:space="0" w:color="auto"/>
              <w:right w:val="nil"/>
            </w:tcBorders>
            <w:shd w:val="clear" w:color="auto" w:fill="auto"/>
            <w:vAlign w:val="center"/>
            <w:hideMark/>
          </w:tcPr>
          <w:p w14:paraId="61871ED3"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UYUNI</w:t>
            </w:r>
          </w:p>
        </w:tc>
        <w:tc>
          <w:tcPr>
            <w:tcW w:w="356" w:type="pct"/>
            <w:tcBorders>
              <w:top w:val="nil"/>
              <w:left w:val="nil"/>
              <w:bottom w:val="single" w:sz="4" w:space="0" w:color="auto"/>
              <w:right w:val="single" w:sz="4" w:space="0" w:color="auto"/>
            </w:tcBorders>
            <w:shd w:val="clear" w:color="000000" w:fill="FCD5B4"/>
            <w:noWrap/>
            <w:vAlign w:val="bottom"/>
            <w:hideMark/>
          </w:tcPr>
          <w:p w14:paraId="17B66E3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4CAF7E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038CA0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5034E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0" w:type="pct"/>
            <w:tcBorders>
              <w:top w:val="nil"/>
              <w:left w:val="nil"/>
              <w:bottom w:val="single" w:sz="4" w:space="0" w:color="auto"/>
              <w:right w:val="single" w:sz="4" w:space="0" w:color="auto"/>
            </w:tcBorders>
            <w:shd w:val="clear" w:color="000000" w:fill="FCD5B4"/>
            <w:noWrap/>
            <w:vAlign w:val="bottom"/>
            <w:hideMark/>
          </w:tcPr>
          <w:p w14:paraId="2AECD1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A1CDA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FE442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2EAA9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6F23442"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07D04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855" w:type="pct"/>
            <w:tcBorders>
              <w:top w:val="single" w:sz="4" w:space="0" w:color="000080"/>
              <w:left w:val="nil"/>
              <w:bottom w:val="single" w:sz="4" w:space="0" w:color="auto"/>
              <w:right w:val="nil"/>
            </w:tcBorders>
            <w:shd w:val="clear" w:color="auto" w:fill="auto"/>
            <w:vAlign w:val="center"/>
            <w:hideMark/>
          </w:tcPr>
          <w:p w14:paraId="0710A9C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Toro Toro</w:t>
            </w:r>
          </w:p>
        </w:tc>
        <w:tc>
          <w:tcPr>
            <w:tcW w:w="356" w:type="pct"/>
            <w:tcBorders>
              <w:top w:val="nil"/>
              <w:left w:val="nil"/>
              <w:bottom w:val="single" w:sz="4" w:space="0" w:color="auto"/>
              <w:right w:val="single" w:sz="4" w:space="0" w:color="auto"/>
            </w:tcBorders>
            <w:shd w:val="clear" w:color="000000" w:fill="FCD5B4"/>
            <w:noWrap/>
            <w:vAlign w:val="bottom"/>
            <w:hideMark/>
          </w:tcPr>
          <w:p w14:paraId="254F2A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69153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D24105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1B939A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0" w:type="pct"/>
            <w:tcBorders>
              <w:top w:val="nil"/>
              <w:left w:val="nil"/>
              <w:bottom w:val="single" w:sz="4" w:space="0" w:color="auto"/>
              <w:right w:val="single" w:sz="4" w:space="0" w:color="auto"/>
            </w:tcBorders>
            <w:shd w:val="clear" w:color="000000" w:fill="FCD5B4"/>
            <w:noWrap/>
            <w:vAlign w:val="bottom"/>
            <w:hideMark/>
          </w:tcPr>
          <w:p w14:paraId="088979E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D1762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52898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15F7AA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6D4A82D"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4CBBA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855" w:type="pct"/>
            <w:tcBorders>
              <w:top w:val="single" w:sz="4" w:space="0" w:color="000080"/>
              <w:left w:val="nil"/>
              <w:bottom w:val="single" w:sz="4" w:space="0" w:color="auto"/>
              <w:right w:val="nil"/>
            </w:tcBorders>
            <w:shd w:val="clear" w:color="auto" w:fill="auto"/>
            <w:vAlign w:val="center"/>
            <w:hideMark/>
          </w:tcPr>
          <w:p w14:paraId="46AC16D3"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Betanzos</w:t>
            </w:r>
          </w:p>
        </w:tc>
        <w:tc>
          <w:tcPr>
            <w:tcW w:w="356" w:type="pct"/>
            <w:tcBorders>
              <w:top w:val="nil"/>
              <w:left w:val="nil"/>
              <w:bottom w:val="single" w:sz="4" w:space="0" w:color="auto"/>
              <w:right w:val="single" w:sz="4" w:space="0" w:color="auto"/>
            </w:tcBorders>
            <w:shd w:val="clear" w:color="000000" w:fill="FCD5B4"/>
            <w:noWrap/>
            <w:vAlign w:val="bottom"/>
            <w:hideMark/>
          </w:tcPr>
          <w:p w14:paraId="52F481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0921BE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E84A7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7216FA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400" w:type="pct"/>
            <w:tcBorders>
              <w:top w:val="nil"/>
              <w:left w:val="nil"/>
              <w:bottom w:val="single" w:sz="4" w:space="0" w:color="auto"/>
              <w:right w:val="single" w:sz="4" w:space="0" w:color="auto"/>
            </w:tcBorders>
            <w:shd w:val="clear" w:color="000000" w:fill="FCD5B4"/>
            <w:noWrap/>
            <w:vAlign w:val="bottom"/>
            <w:hideMark/>
          </w:tcPr>
          <w:p w14:paraId="7693EF1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44723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827457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5A004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B2870E2"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7447C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855" w:type="pct"/>
            <w:tcBorders>
              <w:top w:val="single" w:sz="4" w:space="0" w:color="000080"/>
              <w:left w:val="nil"/>
              <w:bottom w:val="single" w:sz="4" w:space="0" w:color="auto"/>
              <w:right w:val="nil"/>
            </w:tcBorders>
            <w:shd w:val="clear" w:color="auto" w:fill="auto"/>
            <w:vAlign w:val="center"/>
            <w:hideMark/>
          </w:tcPr>
          <w:p w14:paraId="197B1FE5"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Colquechaca</w:t>
            </w:r>
          </w:p>
        </w:tc>
        <w:tc>
          <w:tcPr>
            <w:tcW w:w="356" w:type="pct"/>
            <w:tcBorders>
              <w:top w:val="nil"/>
              <w:left w:val="nil"/>
              <w:bottom w:val="single" w:sz="4" w:space="0" w:color="auto"/>
              <w:right w:val="single" w:sz="4" w:space="0" w:color="auto"/>
            </w:tcBorders>
            <w:shd w:val="clear" w:color="000000" w:fill="FCD5B4"/>
            <w:noWrap/>
            <w:vAlign w:val="bottom"/>
            <w:hideMark/>
          </w:tcPr>
          <w:p w14:paraId="238359F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011E9D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0E82FE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268AB6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1484EF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AF1E3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CB80BC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A8F0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9C01C9F"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97F49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1855" w:type="pct"/>
            <w:tcBorders>
              <w:top w:val="single" w:sz="4" w:space="0" w:color="000080"/>
              <w:left w:val="nil"/>
              <w:bottom w:val="single" w:sz="4" w:space="0" w:color="auto"/>
              <w:right w:val="nil"/>
            </w:tcBorders>
            <w:shd w:val="clear" w:color="auto" w:fill="auto"/>
            <w:vAlign w:val="center"/>
            <w:hideMark/>
          </w:tcPr>
          <w:p w14:paraId="23230F82"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Cotagaita</w:t>
            </w:r>
          </w:p>
        </w:tc>
        <w:tc>
          <w:tcPr>
            <w:tcW w:w="356" w:type="pct"/>
            <w:tcBorders>
              <w:top w:val="nil"/>
              <w:left w:val="nil"/>
              <w:bottom w:val="single" w:sz="4" w:space="0" w:color="auto"/>
              <w:right w:val="single" w:sz="4" w:space="0" w:color="auto"/>
            </w:tcBorders>
            <w:shd w:val="clear" w:color="000000" w:fill="FCD5B4"/>
            <w:noWrap/>
            <w:vAlign w:val="bottom"/>
            <w:hideMark/>
          </w:tcPr>
          <w:p w14:paraId="1316AB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67B637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47C59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1771E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11C96D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77894C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94F26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1C8873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676B30E"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1A16D0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1855" w:type="pct"/>
            <w:tcBorders>
              <w:top w:val="single" w:sz="4" w:space="0" w:color="000080"/>
              <w:left w:val="nil"/>
              <w:bottom w:val="single" w:sz="4" w:space="0" w:color="auto"/>
              <w:right w:val="nil"/>
            </w:tcBorders>
            <w:shd w:val="clear" w:color="auto" w:fill="auto"/>
            <w:vAlign w:val="center"/>
            <w:hideMark/>
          </w:tcPr>
          <w:p w14:paraId="78424AA7"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Llica</w:t>
            </w:r>
          </w:p>
        </w:tc>
        <w:tc>
          <w:tcPr>
            <w:tcW w:w="356" w:type="pct"/>
            <w:tcBorders>
              <w:top w:val="nil"/>
              <w:left w:val="nil"/>
              <w:bottom w:val="single" w:sz="4" w:space="0" w:color="auto"/>
              <w:right w:val="single" w:sz="4" w:space="0" w:color="auto"/>
            </w:tcBorders>
            <w:shd w:val="clear" w:color="000000" w:fill="FCD5B4"/>
            <w:noWrap/>
            <w:vAlign w:val="bottom"/>
            <w:hideMark/>
          </w:tcPr>
          <w:p w14:paraId="2236CE5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2B96F2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8E3798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29BA82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731CA55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CFFA1F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5F482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03899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AD83942"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52BFE7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855" w:type="pct"/>
            <w:tcBorders>
              <w:top w:val="single" w:sz="4" w:space="0" w:color="000080"/>
              <w:left w:val="nil"/>
              <w:bottom w:val="single" w:sz="4" w:space="0" w:color="auto"/>
              <w:right w:val="nil"/>
            </w:tcBorders>
            <w:shd w:val="clear" w:color="auto" w:fill="auto"/>
            <w:vAlign w:val="center"/>
            <w:hideMark/>
          </w:tcPr>
          <w:p w14:paraId="271AEAD8"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Macha</w:t>
            </w:r>
          </w:p>
        </w:tc>
        <w:tc>
          <w:tcPr>
            <w:tcW w:w="356" w:type="pct"/>
            <w:tcBorders>
              <w:top w:val="nil"/>
              <w:left w:val="nil"/>
              <w:bottom w:val="single" w:sz="4" w:space="0" w:color="auto"/>
              <w:right w:val="single" w:sz="4" w:space="0" w:color="auto"/>
            </w:tcBorders>
            <w:shd w:val="clear" w:color="000000" w:fill="FCD5B4"/>
            <w:noWrap/>
            <w:vAlign w:val="bottom"/>
            <w:hideMark/>
          </w:tcPr>
          <w:p w14:paraId="4EB02C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579792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CED10A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DA590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3A9DA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6260B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C9A20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4FD99F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4FE3FE4"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041978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855" w:type="pct"/>
            <w:tcBorders>
              <w:top w:val="single" w:sz="4" w:space="0" w:color="000080"/>
              <w:left w:val="nil"/>
              <w:bottom w:val="single" w:sz="4" w:space="0" w:color="auto"/>
              <w:right w:val="nil"/>
            </w:tcBorders>
            <w:shd w:val="clear" w:color="auto" w:fill="auto"/>
            <w:vAlign w:val="center"/>
            <w:hideMark/>
          </w:tcPr>
          <w:p w14:paraId="6039A387"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Pocoata</w:t>
            </w:r>
          </w:p>
        </w:tc>
        <w:tc>
          <w:tcPr>
            <w:tcW w:w="356" w:type="pct"/>
            <w:tcBorders>
              <w:top w:val="nil"/>
              <w:left w:val="nil"/>
              <w:bottom w:val="single" w:sz="4" w:space="0" w:color="auto"/>
              <w:right w:val="single" w:sz="4" w:space="0" w:color="auto"/>
            </w:tcBorders>
            <w:shd w:val="clear" w:color="000000" w:fill="FCD5B4"/>
            <w:noWrap/>
            <w:vAlign w:val="bottom"/>
            <w:hideMark/>
          </w:tcPr>
          <w:p w14:paraId="1E436D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1BBC55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232838E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591B10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7E61E0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0BF4F4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F5F95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10341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C6219CD"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78E5B8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855" w:type="pct"/>
            <w:tcBorders>
              <w:top w:val="single" w:sz="4" w:space="0" w:color="000080"/>
              <w:left w:val="nil"/>
              <w:bottom w:val="single" w:sz="4" w:space="0" w:color="auto"/>
              <w:right w:val="nil"/>
            </w:tcBorders>
            <w:shd w:val="clear" w:color="auto" w:fill="auto"/>
            <w:vAlign w:val="center"/>
            <w:hideMark/>
          </w:tcPr>
          <w:p w14:paraId="1FF0CDA0"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Puna</w:t>
            </w:r>
          </w:p>
        </w:tc>
        <w:tc>
          <w:tcPr>
            <w:tcW w:w="356" w:type="pct"/>
            <w:tcBorders>
              <w:top w:val="nil"/>
              <w:left w:val="nil"/>
              <w:bottom w:val="single" w:sz="4" w:space="0" w:color="auto"/>
              <w:right w:val="single" w:sz="4" w:space="0" w:color="auto"/>
            </w:tcBorders>
            <w:shd w:val="clear" w:color="000000" w:fill="FCD5B4"/>
            <w:noWrap/>
            <w:vAlign w:val="bottom"/>
            <w:hideMark/>
          </w:tcPr>
          <w:p w14:paraId="740D2B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384C6B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66B4DA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4331F9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6F504E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76EB09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1D477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EF873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471BACF"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3A84BF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855" w:type="pct"/>
            <w:tcBorders>
              <w:top w:val="single" w:sz="4" w:space="0" w:color="000080"/>
              <w:left w:val="nil"/>
              <w:bottom w:val="single" w:sz="4" w:space="0" w:color="auto"/>
              <w:right w:val="nil"/>
            </w:tcBorders>
            <w:shd w:val="clear" w:color="auto" w:fill="auto"/>
            <w:vAlign w:val="center"/>
            <w:hideMark/>
          </w:tcPr>
          <w:p w14:paraId="11A5909D"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Ravelo</w:t>
            </w:r>
          </w:p>
        </w:tc>
        <w:tc>
          <w:tcPr>
            <w:tcW w:w="356" w:type="pct"/>
            <w:tcBorders>
              <w:top w:val="nil"/>
              <w:left w:val="nil"/>
              <w:bottom w:val="single" w:sz="4" w:space="0" w:color="auto"/>
              <w:right w:val="single" w:sz="4" w:space="0" w:color="auto"/>
            </w:tcBorders>
            <w:shd w:val="clear" w:color="000000" w:fill="FCD5B4"/>
            <w:noWrap/>
            <w:vAlign w:val="bottom"/>
            <w:hideMark/>
          </w:tcPr>
          <w:p w14:paraId="17A983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5D36A0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13BD9E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6C70B6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B0F10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BEC64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46DBD1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9F9EFC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13716EB"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1A184C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855" w:type="pct"/>
            <w:tcBorders>
              <w:top w:val="single" w:sz="4" w:space="0" w:color="000080"/>
              <w:left w:val="nil"/>
              <w:bottom w:val="single" w:sz="4" w:space="0" w:color="auto"/>
              <w:right w:val="nil"/>
            </w:tcBorders>
            <w:shd w:val="clear" w:color="auto" w:fill="auto"/>
            <w:vAlign w:val="center"/>
            <w:hideMark/>
          </w:tcPr>
          <w:p w14:paraId="312F1DE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Sacaca</w:t>
            </w:r>
          </w:p>
        </w:tc>
        <w:tc>
          <w:tcPr>
            <w:tcW w:w="356" w:type="pct"/>
            <w:tcBorders>
              <w:top w:val="nil"/>
              <w:left w:val="nil"/>
              <w:bottom w:val="single" w:sz="4" w:space="0" w:color="auto"/>
              <w:right w:val="single" w:sz="4" w:space="0" w:color="auto"/>
            </w:tcBorders>
            <w:shd w:val="clear" w:color="000000" w:fill="FCD5B4"/>
            <w:noWrap/>
            <w:vAlign w:val="bottom"/>
            <w:hideMark/>
          </w:tcPr>
          <w:p w14:paraId="779C2D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3D8B1D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1CE5B45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33435D4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3A5EE63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65B333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26BAA7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1AC7C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173D1B7"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2976FF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855" w:type="pct"/>
            <w:tcBorders>
              <w:top w:val="single" w:sz="4" w:space="0" w:color="000080"/>
              <w:left w:val="nil"/>
              <w:bottom w:val="single" w:sz="4" w:space="0" w:color="auto"/>
              <w:right w:val="nil"/>
            </w:tcBorders>
            <w:shd w:val="clear" w:color="auto" w:fill="auto"/>
            <w:vAlign w:val="center"/>
            <w:hideMark/>
          </w:tcPr>
          <w:p w14:paraId="553C570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San Cristobal</w:t>
            </w:r>
          </w:p>
        </w:tc>
        <w:tc>
          <w:tcPr>
            <w:tcW w:w="356" w:type="pct"/>
            <w:tcBorders>
              <w:top w:val="nil"/>
              <w:left w:val="nil"/>
              <w:bottom w:val="single" w:sz="4" w:space="0" w:color="auto"/>
              <w:right w:val="single" w:sz="4" w:space="0" w:color="auto"/>
            </w:tcBorders>
            <w:shd w:val="clear" w:color="000000" w:fill="FCD5B4"/>
            <w:noWrap/>
            <w:vAlign w:val="bottom"/>
            <w:hideMark/>
          </w:tcPr>
          <w:p w14:paraId="06E4BC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102FDD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17584E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auto" w:fill="auto"/>
            <w:noWrap/>
            <w:vAlign w:val="bottom"/>
            <w:hideMark/>
          </w:tcPr>
          <w:p w14:paraId="31C498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5E16048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0DB943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76915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35607B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B173E7F" w14:textId="77777777" w:rsidTr="00221D8A">
        <w:trPr>
          <w:trHeight w:val="300"/>
        </w:trPr>
        <w:tc>
          <w:tcPr>
            <w:tcW w:w="334" w:type="pct"/>
            <w:tcBorders>
              <w:top w:val="nil"/>
              <w:left w:val="single" w:sz="4" w:space="0" w:color="auto"/>
              <w:bottom w:val="nil"/>
              <w:right w:val="single" w:sz="4" w:space="0" w:color="auto"/>
            </w:tcBorders>
            <w:shd w:val="clear" w:color="auto" w:fill="auto"/>
            <w:noWrap/>
            <w:vAlign w:val="center"/>
            <w:hideMark/>
          </w:tcPr>
          <w:p w14:paraId="634127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855" w:type="pct"/>
            <w:tcBorders>
              <w:top w:val="single" w:sz="4" w:space="0" w:color="000080"/>
              <w:left w:val="nil"/>
              <w:bottom w:val="nil"/>
              <w:right w:val="nil"/>
            </w:tcBorders>
            <w:shd w:val="clear" w:color="auto" w:fill="auto"/>
            <w:vAlign w:val="center"/>
            <w:hideMark/>
          </w:tcPr>
          <w:p w14:paraId="559476E5"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San Pedro de Buena Vista</w:t>
            </w:r>
          </w:p>
        </w:tc>
        <w:tc>
          <w:tcPr>
            <w:tcW w:w="356" w:type="pct"/>
            <w:tcBorders>
              <w:top w:val="nil"/>
              <w:left w:val="nil"/>
              <w:bottom w:val="nil"/>
              <w:right w:val="single" w:sz="4" w:space="0" w:color="auto"/>
            </w:tcBorders>
            <w:shd w:val="clear" w:color="000000" w:fill="FCD5B4"/>
            <w:noWrap/>
            <w:vAlign w:val="bottom"/>
            <w:hideMark/>
          </w:tcPr>
          <w:p w14:paraId="3BA207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nil"/>
              <w:right w:val="single" w:sz="4" w:space="0" w:color="auto"/>
            </w:tcBorders>
            <w:shd w:val="clear" w:color="000000" w:fill="FCD5B4"/>
            <w:noWrap/>
            <w:vAlign w:val="bottom"/>
            <w:hideMark/>
          </w:tcPr>
          <w:p w14:paraId="5207C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nil"/>
              <w:right w:val="single" w:sz="4" w:space="0" w:color="auto"/>
            </w:tcBorders>
            <w:shd w:val="clear" w:color="000000" w:fill="FCD5B4"/>
            <w:noWrap/>
            <w:vAlign w:val="bottom"/>
            <w:hideMark/>
          </w:tcPr>
          <w:p w14:paraId="103046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nil"/>
              <w:right w:val="single" w:sz="4" w:space="0" w:color="auto"/>
            </w:tcBorders>
            <w:shd w:val="clear" w:color="auto" w:fill="auto"/>
            <w:noWrap/>
            <w:vAlign w:val="bottom"/>
            <w:hideMark/>
          </w:tcPr>
          <w:p w14:paraId="270764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nil"/>
              <w:right w:val="single" w:sz="4" w:space="0" w:color="auto"/>
            </w:tcBorders>
            <w:shd w:val="clear" w:color="000000" w:fill="FCD5B4"/>
            <w:noWrap/>
            <w:vAlign w:val="bottom"/>
            <w:hideMark/>
          </w:tcPr>
          <w:p w14:paraId="61AF12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single" w:sz="4" w:space="0" w:color="auto"/>
            </w:tcBorders>
            <w:shd w:val="clear" w:color="000000" w:fill="FCD5B4"/>
            <w:noWrap/>
            <w:vAlign w:val="bottom"/>
            <w:hideMark/>
          </w:tcPr>
          <w:p w14:paraId="1472F7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single" w:sz="4" w:space="0" w:color="auto"/>
            </w:tcBorders>
            <w:shd w:val="clear" w:color="000000" w:fill="FCD5B4"/>
            <w:noWrap/>
            <w:vAlign w:val="bottom"/>
            <w:hideMark/>
          </w:tcPr>
          <w:p w14:paraId="19856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2DCAE09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309E8F4" w14:textId="77777777" w:rsidTr="00221D8A">
        <w:trPr>
          <w:trHeight w:val="300"/>
        </w:trPr>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584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855" w:type="pct"/>
            <w:tcBorders>
              <w:top w:val="single" w:sz="4" w:space="0" w:color="auto"/>
              <w:left w:val="nil"/>
              <w:bottom w:val="single" w:sz="4" w:space="0" w:color="auto"/>
              <w:right w:val="single" w:sz="4" w:space="0" w:color="auto"/>
            </w:tcBorders>
            <w:shd w:val="clear" w:color="auto" w:fill="auto"/>
            <w:vAlign w:val="center"/>
            <w:hideMark/>
          </w:tcPr>
          <w:p w14:paraId="2568A2FF" w14:textId="77777777" w:rsidR="00183BC0" w:rsidRPr="00183BC0" w:rsidRDefault="00183BC0" w:rsidP="00183BC0">
            <w:pPr>
              <w:rPr>
                <w:rFonts w:ascii="Arial" w:hAnsi="Arial" w:cs="Arial"/>
                <w:sz w:val="20"/>
                <w:szCs w:val="20"/>
                <w:lang w:val="es-BO" w:eastAsia="es-BO"/>
              </w:rPr>
            </w:pPr>
            <w:r w:rsidRPr="00183BC0">
              <w:rPr>
                <w:rFonts w:ascii="Arial" w:hAnsi="Arial" w:cs="Arial"/>
                <w:sz w:val="20"/>
                <w:szCs w:val="20"/>
                <w:lang w:val="es-BO" w:eastAsia="es-BO"/>
              </w:rPr>
              <w:t>LLALLAGUA A HUANUNI</w:t>
            </w:r>
          </w:p>
        </w:tc>
        <w:tc>
          <w:tcPr>
            <w:tcW w:w="356" w:type="pct"/>
            <w:tcBorders>
              <w:top w:val="single" w:sz="4" w:space="0" w:color="auto"/>
              <w:left w:val="nil"/>
              <w:bottom w:val="single" w:sz="4" w:space="0" w:color="auto"/>
              <w:right w:val="single" w:sz="4" w:space="0" w:color="auto"/>
            </w:tcBorders>
            <w:shd w:val="clear" w:color="000000" w:fill="FCD5B4"/>
            <w:noWrap/>
            <w:vAlign w:val="bottom"/>
            <w:hideMark/>
          </w:tcPr>
          <w:p w14:paraId="3A41DF2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single" w:sz="4" w:space="0" w:color="auto"/>
              <w:left w:val="nil"/>
              <w:bottom w:val="single" w:sz="4" w:space="0" w:color="auto"/>
              <w:right w:val="single" w:sz="4" w:space="0" w:color="auto"/>
            </w:tcBorders>
            <w:shd w:val="clear" w:color="000000" w:fill="FCD5B4"/>
            <w:noWrap/>
            <w:vAlign w:val="bottom"/>
            <w:hideMark/>
          </w:tcPr>
          <w:p w14:paraId="0C1B0F8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single" w:sz="4" w:space="0" w:color="auto"/>
              <w:left w:val="nil"/>
              <w:bottom w:val="single" w:sz="4" w:space="0" w:color="auto"/>
              <w:right w:val="single" w:sz="4" w:space="0" w:color="auto"/>
            </w:tcBorders>
            <w:shd w:val="clear" w:color="000000" w:fill="FCD5B4"/>
            <w:noWrap/>
            <w:vAlign w:val="bottom"/>
            <w:hideMark/>
          </w:tcPr>
          <w:p w14:paraId="052F432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single" w:sz="4" w:space="0" w:color="auto"/>
              <w:left w:val="nil"/>
              <w:bottom w:val="single" w:sz="4" w:space="0" w:color="auto"/>
              <w:right w:val="single" w:sz="4" w:space="0" w:color="auto"/>
            </w:tcBorders>
            <w:shd w:val="clear" w:color="auto" w:fill="auto"/>
            <w:noWrap/>
            <w:vAlign w:val="center"/>
            <w:hideMark/>
          </w:tcPr>
          <w:p w14:paraId="0130D15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48DCC99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592E291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single" w:sz="4" w:space="0" w:color="auto"/>
              <w:left w:val="nil"/>
              <w:bottom w:val="single" w:sz="4" w:space="0" w:color="auto"/>
              <w:right w:val="single" w:sz="4" w:space="0" w:color="auto"/>
            </w:tcBorders>
            <w:shd w:val="clear" w:color="000000" w:fill="FCD5B4"/>
            <w:noWrap/>
            <w:vAlign w:val="bottom"/>
            <w:hideMark/>
          </w:tcPr>
          <w:p w14:paraId="5AEAC24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7B2CDC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F06E620"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2E3A95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855" w:type="pct"/>
            <w:tcBorders>
              <w:top w:val="nil"/>
              <w:left w:val="nil"/>
              <w:bottom w:val="single" w:sz="4" w:space="0" w:color="auto"/>
              <w:right w:val="single" w:sz="4" w:space="0" w:color="auto"/>
            </w:tcBorders>
            <w:shd w:val="clear" w:color="000000" w:fill="FFFFFF"/>
            <w:noWrap/>
            <w:vAlign w:val="bottom"/>
            <w:hideMark/>
          </w:tcPr>
          <w:p w14:paraId="18885C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TUPIZA A VILLAZON </w:t>
            </w:r>
          </w:p>
        </w:tc>
        <w:tc>
          <w:tcPr>
            <w:tcW w:w="356" w:type="pct"/>
            <w:tcBorders>
              <w:top w:val="nil"/>
              <w:left w:val="nil"/>
              <w:bottom w:val="single" w:sz="4" w:space="0" w:color="auto"/>
              <w:right w:val="single" w:sz="4" w:space="0" w:color="auto"/>
            </w:tcBorders>
            <w:shd w:val="clear" w:color="000000" w:fill="FCD5B4"/>
            <w:noWrap/>
            <w:vAlign w:val="bottom"/>
            <w:hideMark/>
          </w:tcPr>
          <w:p w14:paraId="4248EBA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02855A0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0DBC21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19B2D13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7C1207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5AC6BE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1590B9A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6C2FC0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D220413" w14:textId="77777777" w:rsidTr="00221D8A">
        <w:trPr>
          <w:trHeight w:val="300"/>
        </w:trPr>
        <w:tc>
          <w:tcPr>
            <w:tcW w:w="334" w:type="pct"/>
            <w:tcBorders>
              <w:top w:val="nil"/>
              <w:left w:val="single" w:sz="4" w:space="0" w:color="auto"/>
              <w:bottom w:val="single" w:sz="4" w:space="0" w:color="auto"/>
              <w:right w:val="single" w:sz="4" w:space="0" w:color="auto"/>
            </w:tcBorders>
            <w:shd w:val="clear" w:color="auto" w:fill="auto"/>
            <w:noWrap/>
            <w:vAlign w:val="center"/>
            <w:hideMark/>
          </w:tcPr>
          <w:p w14:paraId="46B765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1855" w:type="pct"/>
            <w:tcBorders>
              <w:top w:val="nil"/>
              <w:left w:val="nil"/>
              <w:bottom w:val="single" w:sz="4" w:space="0" w:color="auto"/>
              <w:right w:val="single" w:sz="4" w:space="0" w:color="auto"/>
            </w:tcBorders>
            <w:shd w:val="clear" w:color="000000" w:fill="FFFFFF"/>
            <w:noWrap/>
            <w:vAlign w:val="bottom"/>
            <w:hideMark/>
          </w:tcPr>
          <w:p w14:paraId="04CF96D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 A UYUNI</w:t>
            </w:r>
          </w:p>
        </w:tc>
        <w:tc>
          <w:tcPr>
            <w:tcW w:w="356" w:type="pct"/>
            <w:tcBorders>
              <w:top w:val="nil"/>
              <w:left w:val="nil"/>
              <w:bottom w:val="single" w:sz="4" w:space="0" w:color="auto"/>
              <w:right w:val="single" w:sz="4" w:space="0" w:color="auto"/>
            </w:tcBorders>
            <w:shd w:val="clear" w:color="000000" w:fill="FCD5B4"/>
            <w:noWrap/>
            <w:vAlign w:val="bottom"/>
            <w:hideMark/>
          </w:tcPr>
          <w:p w14:paraId="2AD97A7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single" w:sz="4" w:space="0" w:color="auto"/>
              <w:right w:val="single" w:sz="4" w:space="0" w:color="auto"/>
            </w:tcBorders>
            <w:shd w:val="clear" w:color="000000" w:fill="FCD5B4"/>
            <w:noWrap/>
            <w:vAlign w:val="bottom"/>
            <w:hideMark/>
          </w:tcPr>
          <w:p w14:paraId="743CC77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single" w:sz="4" w:space="0" w:color="auto"/>
              <w:right w:val="single" w:sz="4" w:space="0" w:color="auto"/>
            </w:tcBorders>
            <w:shd w:val="clear" w:color="000000" w:fill="FCD5B4"/>
            <w:noWrap/>
            <w:vAlign w:val="bottom"/>
            <w:hideMark/>
          </w:tcPr>
          <w:p w14:paraId="5ABD8AC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single" w:sz="4" w:space="0" w:color="auto"/>
              <w:right w:val="single" w:sz="4" w:space="0" w:color="auto"/>
            </w:tcBorders>
            <w:shd w:val="clear" w:color="000000" w:fill="FFFFFF"/>
            <w:noWrap/>
            <w:vAlign w:val="center"/>
            <w:hideMark/>
          </w:tcPr>
          <w:p w14:paraId="3480FC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00" w:type="pct"/>
            <w:tcBorders>
              <w:top w:val="nil"/>
              <w:left w:val="nil"/>
              <w:bottom w:val="single" w:sz="4" w:space="0" w:color="auto"/>
              <w:right w:val="single" w:sz="4" w:space="0" w:color="auto"/>
            </w:tcBorders>
            <w:shd w:val="clear" w:color="000000" w:fill="FCD5B4"/>
            <w:noWrap/>
            <w:vAlign w:val="bottom"/>
            <w:hideMark/>
          </w:tcPr>
          <w:p w14:paraId="5368A99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713FF94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single" w:sz="4" w:space="0" w:color="auto"/>
              <w:right w:val="single" w:sz="4" w:space="0" w:color="auto"/>
            </w:tcBorders>
            <w:shd w:val="clear" w:color="000000" w:fill="FCD5B4"/>
            <w:noWrap/>
            <w:vAlign w:val="bottom"/>
            <w:hideMark/>
          </w:tcPr>
          <w:p w14:paraId="3E4ADB5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single" w:sz="4" w:space="0" w:color="auto"/>
              <w:right w:val="single" w:sz="4" w:space="0" w:color="auto"/>
            </w:tcBorders>
            <w:shd w:val="clear" w:color="auto" w:fill="auto"/>
            <w:noWrap/>
            <w:vAlign w:val="bottom"/>
            <w:hideMark/>
          </w:tcPr>
          <w:p w14:paraId="58CD0A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0E982A9" w14:textId="77777777" w:rsidTr="00221D8A">
        <w:trPr>
          <w:trHeight w:val="300"/>
        </w:trPr>
        <w:tc>
          <w:tcPr>
            <w:tcW w:w="334" w:type="pct"/>
            <w:tcBorders>
              <w:top w:val="nil"/>
              <w:left w:val="nil"/>
              <w:bottom w:val="nil"/>
              <w:right w:val="nil"/>
            </w:tcBorders>
            <w:shd w:val="clear" w:color="auto" w:fill="auto"/>
            <w:noWrap/>
            <w:vAlign w:val="bottom"/>
            <w:hideMark/>
          </w:tcPr>
          <w:p w14:paraId="2843C768" w14:textId="77777777" w:rsidR="00183BC0" w:rsidRPr="00183BC0" w:rsidRDefault="00183BC0" w:rsidP="00183BC0">
            <w:pPr>
              <w:rPr>
                <w:rFonts w:ascii="Calibri" w:hAnsi="Calibri"/>
                <w:color w:val="000000"/>
                <w:sz w:val="22"/>
                <w:szCs w:val="22"/>
                <w:lang w:val="es-BO" w:eastAsia="es-BO"/>
              </w:rPr>
            </w:pPr>
          </w:p>
        </w:tc>
        <w:tc>
          <w:tcPr>
            <w:tcW w:w="1855" w:type="pct"/>
            <w:tcBorders>
              <w:top w:val="nil"/>
              <w:left w:val="nil"/>
              <w:bottom w:val="nil"/>
              <w:right w:val="nil"/>
            </w:tcBorders>
            <w:shd w:val="clear" w:color="auto" w:fill="auto"/>
            <w:noWrap/>
            <w:vAlign w:val="bottom"/>
            <w:hideMark/>
          </w:tcPr>
          <w:p w14:paraId="4B45ABDC" w14:textId="77777777" w:rsidR="00183BC0" w:rsidRPr="00183BC0" w:rsidRDefault="00183BC0" w:rsidP="00183BC0">
            <w:pPr>
              <w:rPr>
                <w:rFonts w:ascii="Calibri" w:hAnsi="Calibri"/>
                <w:color w:val="000000"/>
                <w:sz w:val="22"/>
                <w:szCs w:val="22"/>
                <w:lang w:val="es-BO" w:eastAsia="es-BO"/>
              </w:rPr>
            </w:pPr>
          </w:p>
        </w:tc>
        <w:tc>
          <w:tcPr>
            <w:tcW w:w="356" w:type="pct"/>
            <w:tcBorders>
              <w:top w:val="nil"/>
              <w:left w:val="nil"/>
              <w:bottom w:val="nil"/>
              <w:right w:val="nil"/>
            </w:tcBorders>
            <w:shd w:val="clear" w:color="000000" w:fill="FFFFFF"/>
            <w:noWrap/>
            <w:vAlign w:val="bottom"/>
            <w:hideMark/>
          </w:tcPr>
          <w:p w14:paraId="4ADEF0E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00" w:type="pct"/>
            <w:tcBorders>
              <w:top w:val="nil"/>
              <w:left w:val="nil"/>
              <w:bottom w:val="nil"/>
              <w:right w:val="nil"/>
            </w:tcBorders>
            <w:shd w:val="clear" w:color="000000" w:fill="FFFFFF"/>
            <w:noWrap/>
            <w:vAlign w:val="bottom"/>
            <w:hideMark/>
          </w:tcPr>
          <w:p w14:paraId="65CCFA4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99" w:type="pct"/>
            <w:tcBorders>
              <w:top w:val="nil"/>
              <w:left w:val="nil"/>
              <w:bottom w:val="nil"/>
              <w:right w:val="nil"/>
            </w:tcBorders>
            <w:shd w:val="clear" w:color="000000" w:fill="FFFFFF"/>
            <w:noWrap/>
            <w:vAlign w:val="bottom"/>
            <w:hideMark/>
          </w:tcPr>
          <w:p w14:paraId="03A960C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7" w:type="pct"/>
            <w:tcBorders>
              <w:top w:val="nil"/>
              <w:left w:val="nil"/>
              <w:bottom w:val="nil"/>
              <w:right w:val="nil"/>
            </w:tcBorders>
            <w:shd w:val="clear" w:color="auto" w:fill="auto"/>
            <w:noWrap/>
            <w:vAlign w:val="bottom"/>
            <w:hideMark/>
          </w:tcPr>
          <w:p w14:paraId="13F1E7D1" w14:textId="77777777" w:rsidR="00183BC0" w:rsidRPr="00183BC0" w:rsidRDefault="00183BC0" w:rsidP="00183BC0">
            <w:pPr>
              <w:rPr>
                <w:rFonts w:ascii="Calibri" w:hAnsi="Calibri"/>
                <w:color w:val="000000"/>
                <w:sz w:val="22"/>
                <w:szCs w:val="22"/>
                <w:lang w:val="es-BO" w:eastAsia="es-BO"/>
              </w:rPr>
            </w:pPr>
          </w:p>
        </w:tc>
        <w:tc>
          <w:tcPr>
            <w:tcW w:w="400" w:type="pct"/>
            <w:tcBorders>
              <w:top w:val="nil"/>
              <w:left w:val="nil"/>
              <w:bottom w:val="nil"/>
              <w:right w:val="nil"/>
            </w:tcBorders>
            <w:shd w:val="clear" w:color="000000" w:fill="FFFFFF"/>
            <w:noWrap/>
            <w:vAlign w:val="bottom"/>
            <w:hideMark/>
          </w:tcPr>
          <w:p w14:paraId="425701A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1EE69359"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00" w:type="pct"/>
            <w:tcBorders>
              <w:top w:val="nil"/>
              <w:left w:val="nil"/>
              <w:bottom w:val="nil"/>
              <w:right w:val="nil"/>
            </w:tcBorders>
            <w:shd w:val="clear" w:color="000000" w:fill="FFFFFF"/>
            <w:noWrap/>
            <w:vAlign w:val="bottom"/>
            <w:hideMark/>
          </w:tcPr>
          <w:p w14:paraId="0EAF7B9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328" w:type="pct"/>
            <w:tcBorders>
              <w:top w:val="nil"/>
              <w:left w:val="nil"/>
              <w:bottom w:val="nil"/>
              <w:right w:val="nil"/>
            </w:tcBorders>
            <w:shd w:val="clear" w:color="auto" w:fill="auto"/>
            <w:noWrap/>
            <w:vAlign w:val="bottom"/>
            <w:hideMark/>
          </w:tcPr>
          <w:p w14:paraId="7D25743F" w14:textId="77777777" w:rsidR="00183BC0" w:rsidRPr="00183BC0" w:rsidRDefault="00183BC0" w:rsidP="00183BC0">
            <w:pPr>
              <w:rPr>
                <w:rFonts w:ascii="Calibri" w:hAnsi="Calibri"/>
                <w:color w:val="000000"/>
                <w:sz w:val="22"/>
                <w:szCs w:val="22"/>
                <w:lang w:val="es-BO" w:eastAsia="es-BO"/>
              </w:rPr>
            </w:pPr>
          </w:p>
        </w:tc>
      </w:tr>
      <w:tr w:rsidR="00183BC0" w:rsidRPr="00183BC0" w14:paraId="57CEB5B3" w14:textId="77777777" w:rsidTr="00183BC0">
        <w:trPr>
          <w:trHeight w:val="300"/>
        </w:trPr>
        <w:tc>
          <w:tcPr>
            <w:tcW w:w="5000" w:type="pct"/>
            <w:gridSpan w:val="10"/>
            <w:vMerge w:val="restart"/>
            <w:tcBorders>
              <w:top w:val="nil"/>
              <w:left w:val="nil"/>
              <w:bottom w:val="nil"/>
              <w:right w:val="nil"/>
            </w:tcBorders>
            <w:shd w:val="clear" w:color="auto" w:fill="auto"/>
            <w:hideMark/>
          </w:tcPr>
          <w:p w14:paraId="394644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Los precios incluyen; manipuleo, estibaje, embalaje, reforzamiento de embalaje, carga  y descarga, y entrega puerta a puerta.</w:t>
            </w:r>
          </w:p>
        </w:tc>
      </w:tr>
      <w:tr w:rsidR="00183BC0" w:rsidRPr="00183BC0" w14:paraId="7520A2E7" w14:textId="77777777" w:rsidTr="00183BC0">
        <w:trPr>
          <w:trHeight w:val="300"/>
        </w:trPr>
        <w:tc>
          <w:tcPr>
            <w:tcW w:w="5000" w:type="pct"/>
            <w:gridSpan w:val="10"/>
            <w:vMerge/>
            <w:tcBorders>
              <w:top w:val="nil"/>
              <w:left w:val="nil"/>
              <w:bottom w:val="nil"/>
              <w:right w:val="nil"/>
            </w:tcBorders>
            <w:vAlign w:val="center"/>
            <w:hideMark/>
          </w:tcPr>
          <w:p w14:paraId="301D7510" w14:textId="77777777" w:rsidR="00183BC0" w:rsidRPr="00183BC0" w:rsidRDefault="00183BC0" w:rsidP="00183BC0">
            <w:pPr>
              <w:rPr>
                <w:rFonts w:ascii="Calibri" w:hAnsi="Calibri"/>
                <w:color w:val="000000"/>
                <w:sz w:val="22"/>
                <w:szCs w:val="22"/>
                <w:lang w:val="es-BO" w:eastAsia="es-BO"/>
              </w:rPr>
            </w:pPr>
          </w:p>
        </w:tc>
      </w:tr>
      <w:tr w:rsidR="00183BC0" w:rsidRPr="00183BC0" w14:paraId="772DE479" w14:textId="77777777" w:rsidTr="00183BC0">
        <w:trPr>
          <w:trHeight w:val="300"/>
        </w:trPr>
        <w:tc>
          <w:tcPr>
            <w:tcW w:w="5000" w:type="pct"/>
            <w:gridSpan w:val="10"/>
            <w:vMerge/>
            <w:tcBorders>
              <w:top w:val="nil"/>
              <w:left w:val="nil"/>
              <w:bottom w:val="nil"/>
              <w:right w:val="nil"/>
            </w:tcBorders>
            <w:vAlign w:val="center"/>
            <w:hideMark/>
          </w:tcPr>
          <w:p w14:paraId="00166BB0" w14:textId="77777777" w:rsidR="00183BC0" w:rsidRPr="00183BC0" w:rsidRDefault="00183BC0" w:rsidP="00183BC0">
            <w:pPr>
              <w:rPr>
                <w:rFonts w:ascii="Calibri" w:hAnsi="Calibri"/>
                <w:color w:val="000000"/>
                <w:sz w:val="22"/>
                <w:szCs w:val="22"/>
                <w:lang w:val="es-BO" w:eastAsia="es-BO"/>
              </w:rPr>
            </w:pPr>
          </w:p>
        </w:tc>
      </w:tr>
    </w:tbl>
    <w:p w14:paraId="24CD423A" w14:textId="729071F6" w:rsidR="00183BC0" w:rsidRDefault="00183BC0" w:rsidP="0005306F">
      <w:pPr>
        <w:pStyle w:val="Normal2"/>
        <w:rPr>
          <w:rFonts w:ascii="Verdana" w:hAnsi="Verdana" w:cs="Arial"/>
          <w:b/>
          <w:i/>
          <w:color w:val="004990"/>
          <w:sz w:val="18"/>
          <w:szCs w:val="18"/>
          <w:lang w:val="es-BO"/>
        </w:rPr>
      </w:pPr>
    </w:p>
    <w:tbl>
      <w:tblPr>
        <w:tblW w:w="0" w:type="auto"/>
        <w:tblCellMar>
          <w:left w:w="70" w:type="dxa"/>
          <w:right w:w="70" w:type="dxa"/>
        </w:tblCellMar>
        <w:tblLook w:val="04A0" w:firstRow="1" w:lastRow="0" w:firstColumn="1" w:lastColumn="0" w:noHBand="0" w:noVBand="1"/>
      </w:tblPr>
      <w:tblGrid>
        <w:gridCol w:w="501"/>
        <w:gridCol w:w="3333"/>
        <w:gridCol w:w="635"/>
        <w:gridCol w:w="43"/>
        <w:gridCol w:w="357"/>
        <w:gridCol w:w="43"/>
        <w:gridCol w:w="712"/>
        <w:gridCol w:w="583"/>
        <w:gridCol w:w="714"/>
        <w:gridCol w:w="714"/>
        <w:gridCol w:w="714"/>
        <w:gridCol w:w="629"/>
      </w:tblGrid>
      <w:tr w:rsidR="00183BC0" w:rsidRPr="00183BC0" w14:paraId="27DABA0E" w14:textId="77777777" w:rsidTr="00ED415B">
        <w:trPr>
          <w:trHeight w:val="327"/>
        </w:trPr>
        <w:tc>
          <w:tcPr>
            <w:tcW w:w="0" w:type="auto"/>
            <w:gridSpan w:val="2"/>
            <w:tcBorders>
              <w:top w:val="nil"/>
              <w:left w:val="nil"/>
              <w:bottom w:val="nil"/>
              <w:right w:val="nil"/>
            </w:tcBorders>
            <w:shd w:val="clear" w:color="auto" w:fill="auto"/>
            <w:noWrap/>
            <w:vAlign w:val="bottom"/>
            <w:hideMark/>
          </w:tcPr>
          <w:p w14:paraId="71726A28"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SUCRE A:</w:t>
            </w:r>
          </w:p>
        </w:tc>
        <w:tc>
          <w:tcPr>
            <w:tcW w:w="0" w:type="auto"/>
            <w:gridSpan w:val="2"/>
            <w:tcBorders>
              <w:top w:val="nil"/>
              <w:left w:val="nil"/>
              <w:bottom w:val="nil"/>
              <w:right w:val="nil"/>
            </w:tcBorders>
            <w:shd w:val="clear" w:color="000000" w:fill="FFFFFF"/>
            <w:noWrap/>
            <w:vAlign w:val="bottom"/>
            <w:hideMark/>
          </w:tcPr>
          <w:p w14:paraId="4D5F7E7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38441E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gridSpan w:val="2"/>
            <w:tcBorders>
              <w:top w:val="nil"/>
              <w:left w:val="nil"/>
              <w:bottom w:val="nil"/>
              <w:right w:val="nil"/>
            </w:tcBorders>
            <w:shd w:val="clear" w:color="000000" w:fill="FFFFFF"/>
            <w:noWrap/>
            <w:vAlign w:val="bottom"/>
            <w:hideMark/>
          </w:tcPr>
          <w:p w14:paraId="63E1E3A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6BE6A314" w14:textId="77777777" w:rsidR="00183BC0" w:rsidRPr="00183BC0" w:rsidRDefault="00183BC0" w:rsidP="00183BC0">
            <w:pPr>
              <w:rPr>
                <w:rFonts w:ascii="Calibri" w:hAnsi="Calibri"/>
                <w:b/>
                <w:bCs/>
                <w:color w:val="FFFFFF"/>
                <w:sz w:val="22"/>
                <w:szCs w:val="22"/>
                <w:lang w:val="es-BO" w:eastAsia="es-BO"/>
              </w:rPr>
            </w:pPr>
          </w:p>
        </w:tc>
        <w:tc>
          <w:tcPr>
            <w:tcW w:w="0" w:type="auto"/>
            <w:tcBorders>
              <w:top w:val="nil"/>
              <w:left w:val="nil"/>
              <w:bottom w:val="nil"/>
              <w:right w:val="nil"/>
            </w:tcBorders>
            <w:shd w:val="clear" w:color="000000" w:fill="FFFFFF"/>
            <w:noWrap/>
            <w:vAlign w:val="bottom"/>
            <w:hideMark/>
          </w:tcPr>
          <w:p w14:paraId="0A0B1F52"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7BD3360"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6068D89E"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314B1112" w14:textId="77777777" w:rsidR="00183BC0" w:rsidRPr="00183BC0" w:rsidRDefault="00183BC0" w:rsidP="00183BC0">
            <w:pPr>
              <w:rPr>
                <w:rFonts w:ascii="Calibri" w:hAnsi="Calibri"/>
                <w:b/>
                <w:bCs/>
                <w:color w:val="FFFFFF"/>
                <w:sz w:val="22"/>
                <w:szCs w:val="22"/>
                <w:lang w:val="es-BO" w:eastAsia="es-BO"/>
              </w:rPr>
            </w:pPr>
          </w:p>
        </w:tc>
      </w:tr>
      <w:tr w:rsidR="00183BC0" w:rsidRPr="00183BC0" w14:paraId="1CB687AE" w14:textId="77777777" w:rsidTr="00ED415B">
        <w:trPr>
          <w:trHeight w:val="343"/>
        </w:trPr>
        <w:tc>
          <w:tcPr>
            <w:tcW w:w="0" w:type="auto"/>
            <w:gridSpan w:val="2"/>
            <w:tcBorders>
              <w:top w:val="nil"/>
              <w:left w:val="nil"/>
              <w:bottom w:val="nil"/>
              <w:right w:val="nil"/>
            </w:tcBorders>
            <w:shd w:val="clear" w:color="auto" w:fill="auto"/>
            <w:noWrap/>
            <w:vAlign w:val="bottom"/>
            <w:hideMark/>
          </w:tcPr>
          <w:p w14:paraId="0D206EC0"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0" w:type="auto"/>
            <w:gridSpan w:val="2"/>
            <w:tcBorders>
              <w:top w:val="nil"/>
              <w:left w:val="nil"/>
              <w:bottom w:val="nil"/>
              <w:right w:val="nil"/>
            </w:tcBorders>
            <w:shd w:val="clear" w:color="000000" w:fill="FFFFFF"/>
            <w:noWrap/>
            <w:vAlign w:val="bottom"/>
            <w:hideMark/>
          </w:tcPr>
          <w:p w14:paraId="3045700D"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2E8745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gridSpan w:val="2"/>
            <w:tcBorders>
              <w:top w:val="nil"/>
              <w:left w:val="nil"/>
              <w:bottom w:val="nil"/>
              <w:right w:val="nil"/>
            </w:tcBorders>
            <w:shd w:val="clear" w:color="000000" w:fill="FFFFFF"/>
            <w:noWrap/>
            <w:vAlign w:val="bottom"/>
            <w:hideMark/>
          </w:tcPr>
          <w:p w14:paraId="5AC34035"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0F8329F7" w14:textId="77777777" w:rsidR="00183BC0" w:rsidRPr="00183BC0" w:rsidRDefault="00183BC0" w:rsidP="00183BC0">
            <w:pPr>
              <w:rPr>
                <w:rFonts w:ascii="Calibri" w:hAnsi="Calibri"/>
                <w:b/>
                <w:bCs/>
                <w:color w:val="FFFFFF"/>
                <w:sz w:val="22"/>
                <w:szCs w:val="22"/>
                <w:lang w:val="es-BO" w:eastAsia="es-BO"/>
              </w:rPr>
            </w:pPr>
          </w:p>
        </w:tc>
        <w:tc>
          <w:tcPr>
            <w:tcW w:w="0" w:type="auto"/>
            <w:tcBorders>
              <w:top w:val="nil"/>
              <w:left w:val="nil"/>
              <w:bottom w:val="nil"/>
              <w:right w:val="nil"/>
            </w:tcBorders>
            <w:shd w:val="clear" w:color="000000" w:fill="FFFFFF"/>
            <w:noWrap/>
            <w:vAlign w:val="bottom"/>
            <w:hideMark/>
          </w:tcPr>
          <w:p w14:paraId="35EDB41C"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7B2365AB"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000000" w:fill="FFFFFF"/>
            <w:noWrap/>
            <w:vAlign w:val="bottom"/>
            <w:hideMark/>
          </w:tcPr>
          <w:p w14:paraId="1800469D"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0" w:type="auto"/>
            <w:tcBorders>
              <w:top w:val="nil"/>
              <w:left w:val="nil"/>
              <w:bottom w:val="nil"/>
              <w:right w:val="nil"/>
            </w:tcBorders>
            <w:shd w:val="clear" w:color="auto" w:fill="auto"/>
            <w:noWrap/>
            <w:vAlign w:val="bottom"/>
            <w:hideMark/>
          </w:tcPr>
          <w:p w14:paraId="5DA1A151" w14:textId="77777777" w:rsidR="00183BC0" w:rsidRPr="00183BC0" w:rsidRDefault="00183BC0" w:rsidP="00183BC0">
            <w:pPr>
              <w:rPr>
                <w:rFonts w:ascii="Calibri" w:hAnsi="Calibri"/>
                <w:b/>
                <w:bCs/>
                <w:color w:val="FFFFFF"/>
                <w:sz w:val="22"/>
                <w:szCs w:val="22"/>
                <w:lang w:val="es-BO" w:eastAsia="es-BO"/>
              </w:rPr>
            </w:pPr>
          </w:p>
        </w:tc>
      </w:tr>
      <w:tr w:rsidR="00183BC0" w:rsidRPr="00183BC0" w14:paraId="06991A39" w14:textId="77777777" w:rsidTr="00ED415B">
        <w:trPr>
          <w:trHeight w:val="360"/>
        </w:trPr>
        <w:tc>
          <w:tcPr>
            <w:tcW w:w="0" w:type="auto"/>
            <w:tcBorders>
              <w:top w:val="nil"/>
              <w:left w:val="nil"/>
              <w:bottom w:val="nil"/>
              <w:right w:val="nil"/>
            </w:tcBorders>
            <w:shd w:val="clear" w:color="auto" w:fill="auto"/>
            <w:noWrap/>
            <w:vAlign w:val="bottom"/>
            <w:hideMark/>
          </w:tcPr>
          <w:p w14:paraId="217FDD3A" w14:textId="77777777" w:rsidR="00183BC0" w:rsidRPr="00183BC0" w:rsidRDefault="00183BC0" w:rsidP="00183BC0">
            <w:pPr>
              <w:rPr>
                <w:rFonts w:ascii="Calibri" w:hAnsi="Calibri"/>
                <w:color w:val="000000"/>
                <w:sz w:val="22"/>
                <w:szCs w:val="22"/>
                <w:lang w:val="es-BO" w:eastAsia="es-BO"/>
              </w:rPr>
            </w:pPr>
          </w:p>
        </w:tc>
        <w:tc>
          <w:tcPr>
            <w:tcW w:w="0" w:type="auto"/>
            <w:tcBorders>
              <w:top w:val="nil"/>
              <w:left w:val="nil"/>
              <w:bottom w:val="nil"/>
              <w:right w:val="nil"/>
            </w:tcBorders>
            <w:shd w:val="clear" w:color="auto" w:fill="auto"/>
            <w:noWrap/>
            <w:vAlign w:val="bottom"/>
            <w:hideMark/>
          </w:tcPr>
          <w:p w14:paraId="4156CAB2" w14:textId="77777777" w:rsidR="00183BC0" w:rsidRPr="00183BC0" w:rsidRDefault="00183BC0" w:rsidP="00183BC0">
            <w:pPr>
              <w:rPr>
                <w:rFonts w:ascii="Calibri" w:hAnsi="Calibri"/>
                <w:color w:val="000000"/>
                <w:sz w:val="22"/>
                <w:szCs w:val="22"/>
                <w:lang w:val="es-BO" w:eastAsia="es-BO"/>
              </w:rPr>
            </w:pPr>
          </w:p>
        </w:tc>
        <w:tc>
          <w:tcPr>
            <w:tcW w:w="0" w:type="auto"/>
            <w:gridSpan w:val="5"/>
            <w:tcBorders>
              <w:top w:val="single" w:sz="8" w:space="0" w:color="auto"/>
              <w:left w:val="nil"/>
              <w:bottom w:val="single" w:sz="8" w:space="0" w:color="auto"/>
              <w:right w:val="single" w:sz="8" w:space="0" w:color="000000"/>
            </w:tcBorders>
            <w:shd w:val="clear" w:color="000000" w:fill="FCD5B4"/>
            <w:vAlign w:val="center"/>
            <w:hideMark/>
          </w:tcPr>
          <w:p w14:paraId="39AAD339"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000000" w:fill="FFFFFF"/>
            <w:noWrap/>
            <w:vAlign w:val="bottom"/>
            <w:hideMark/>
          </w:tcPr>
          <w:p w14:paraId="69761343"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0" w:type="auto"/>
            <w:gridSpan w:val="3"/>
            <w:tcBorders>
              <w:top w:val="single" w:sz="8" w:space="0" w:color="auto"/>
              <w:left w:val="nil"/>
              <w:bottom w:val="single" w:sz="8" w:space="0" w:color="auto"/>
              <w:right w:val="single" w:sz="8" w:space="0" w:color="000000"/>
            </w:tcBorders>
            <w:shd w:val="clear" w:color="000000" w:fill="FCD5B4"/>
            <w:vAlign w:val="center"/>
            <w:hideMark/>
          </w:tcPr>
          <w:p w14:paraId="71CDDE35"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0" w:type="auto"/>
            <w:tcBorders>
              <w:top w:val="nil"/>
              <w:left w:val="nil"/>
              <w:bottom w:val="nil"/>
              <w:right w:val="nil"/>
            </w:tcBorders>
            <w:shd w:val="clear" w:color="auto" w:fill="auto"/>
            <w:noWrap/>
            <w:vAlign w:val="bottom"/>
            <w:hideMark/>
          </w:tcPr>
          <w:p w14:paraId="01D2948A" w14:textId="77777777" w:rsidR="00183BC0" w:rsidRPr="00183BC0" w:rsidRDefault="00183BC0" w:rsidP="00183BC0">
            <w:pPr>
              <w:rPr>
                <w:rFonts w:ascii="Calibri" w:hAnsi="Calibri"/>
                <w:color w:val="000000"/>
                <w:sz w:val="22"/>
                <w:szCs w:val="22"/>
                <w:lang w:val="es-BO" w:eastAsia="es-BO"/>
              </w:rPr>
            </w:pPr>
          </w:p>
        </w:tc>
      </w:tr>
      <w:tr w:rsidR="00183BC0" w:rsidRPr="00183BC0" w14:paraId="03193534" w14:textId="77777777" w:rsidTr="00ED415B">
        <w:trPr>
          <w:trHeight w:val="997"/>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8FB70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366C77F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Sucre y viceversa</w:t>
            </w:r>
          </w:p>
        </w:tc>
        <w:tc>
          <w:tcPr>
            <w:tcW w:w="0" w:type="auto"/>
            <w:tcBorders>
              <w:top w:val="nil"/>
              <w:left w:val="nil"/>
              <w:bottom w:val="single" w:sz="8" w:space="0" w:color="auto"/>
              <w:right w:val="single" w:sz="8" w:space="0" w:color="auto"/>
            </w:tcBorders>
            <w:shd w:val="clear" w:color="000000" w:fill="FCD5B4"/>
            <w:vAlign w:val="center"/>
            <w:hideMark/>
          </w:tcPr>
          <w:p w14:paraId="7A43551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0" w:type="auto"/>
            <w:gridSpan w:val="3"/>
            <w:tcBorders>
              <w:top w:val="nil"/>
              <w:left w:val="nil"/>
              <w:bottom w:val="single" w:sz="8" w:space="0" w:color="auto"/>
              <w:right w:val="single" w:sz="8" w:space="0" w:color="auto"/>
            </w:tcBorders>
            <w:shd w:val="clear" w:color="000000" w:fill="FCD5B4"/>
            <w:vAlign w:val="center"/>
            <w:hideMark/>
          </w:tcPr>
          <w:p w14:paraId="04250238"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0" w:type="auto"/>
            <w:tcBorders>
              <w:top w:val="nil"/>
              <w:left w:val="nil"/>
              <w:bottom w:val="single" w:sz="8" w:space="0" w:color="auto"/>
              <w:right w:val="single" w:sz="8" w:space="0" w:color="auto"/>
            </w:tcBorders>
            <w:shd w:val="clear" w:color="000000" w:fill="FCD5B4"/>
            <w:vAlign w:val="center"/>
            <w:hideMark/>
          </w:tcPr>
          <w:p w14:paraId="1AD2D951"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25E7AA08" w14:textId="77777777" w:rsidR="00183BC0" w:rsidRPr="00183BC0" w:rsidRDefault="00183BC0" w:rsidP="00183BC0">
            <w:pPr>
              <w:jc w:val="center"/>
              <w:rPr>
                <w:rFonts w:ascii="Calibri" w:hAnsi="Calibri"/>
                <w:b/>
                <w:bCs/>
                <w:color w:val="000000"/>
                <w:sz w:val="20"/>
                <w:szCs w:val="20"/>
                <w:lang w:val="es-BO" w:eastAsia="es-BO"/>
              </w:rPr>
            </w:pPr>
            <w:r w:rsidRPr="00183BC0">
              <w:rPr>
                <w:rFonts w:ascii="Calibri" w:hAnsi="Calibri"/>
                <w:b/>
                <w:bCs/>
                <w:color w:val="000000"/>
                <w:sz w:val="20"/>
                <w:szCs w:val="20"/>
                <w:lang w:val="es-BO" w:eastAsia="es-BO"/>
              </w:rPr>
              <w:t>Tiempo de Entrega (días)</w:t>
            </w:r>
          </w:p>
        </w:tc>
        <w:tc>
          <w:tcPr>
            <w:tcW w:w="0" w:type="auto"/>
            <w:tcBorders>
              <w:top w:val="nil"/>
              <w:left w:val="nil"/>
              <w:bottom w:val="single" w:sz="8" w:space="0" w:color="auto"/>
              <w:right w:val="single" w:sz="8" w:space="0" w:color="auto"/>
            </w:tcBorders>
            <w:shd w:val="clear" w:color="000000" w:fill="FCD5B4"/>
            <w:vAlign w:val="center"/>
            <w:hideMark/>
          </w:tcPr>
          <w:p w14:paraId="4372B1D3"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0" w:type="auto"/>
            <w:tcBorders>
              <w:top w:val="nil"/>
              <w:left w:val="nil"/>
              <w:bottom w:val="single" w:sz="8" w:space="0" w:color="auto"/>
              <w:right w:val="single" w:sz="8" w:space="0" w:color="auto"/>
            </w:tcBorders>
            <w:shd w:val="clear" w:color="000000" w:fill="FCD5B4"/>
            <w:vAlign w:val="center"/>
            <w:hideMark/>
          </w:tcPr>
          <w:p w14:paraId="221CB8F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0" w:type="auto"/>
            <w:tcBorders>
              <w:top w:val="nil"/>
              <w:left w:val="nil"/>
              <w:bottom w:val="single" w:sz="8" w:space="0" w:color="auto"/>
              <w:right w:val="single" w:sz="8" w:space="0" w:color="auto"/>
            </w:tcBorders>
            <w:shd w:val="clear" w:color="000000" w:fill="FCD5B4"/>
            <w:vAlign w:val="center"/>
            <w:hideMark/>
          </w:tcPr>
          <w:p w14:paraId="42F13A0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3B4C8F1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Express</w:t>
            </w:r>
          </w:p>
        </w:tc>
      </w:tr>
      <w:tr w:rsidR="00183BC0" w:rsidRPr="00183BC0" w14:paraId="096B8A09"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1ABD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0" w:type="auto"/>
            <w:tcBorders>
              <w:top w:val="nil"/>
              <w:left w:val="nil"/>
              <w:bottom w:val="single" w:sz="4" w:space="0" w:color="auto"/>
              <w:right w:val="single" w:sz="4" w:space="0" w:color="auto"/>
            </w:tcBorders>
            <w:shd w:val="clear" w:color="auto" w:fill="auto"/>
            <w:vAlign w:val="bottom"/>
            <w:hideMark/>
          </w:tcPr>
          <w:p w14:paraId="11F5AD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TARIJA</w:t>
            </w:r>
          </w:p>
        </w:tc>
        <w:tc>
          <w:tcPr>
            <w:tcW w:w="0" w:type="auto"/>
            <w:tcBorders>
              <w:top w:val="nil"/>
              <w:left w:val="nil"/>
              <w:bottom w:val="single" w:sz="4" w:space="0" w:color="auto"/>
              <w:right w:val="single" w:sz="4" w:space="0" w:color="auto"/>
            </w:tcBorders>
            <w:shd w:val="clear" w:color="000000" w:fill="FCD5B4"/>
            <w:vAlign w:val="bottom"/>
            <w:hideMark/>
          </w:tcPr>
          <w:p w14:paraId="19056E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0076EC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D6A5C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24795E0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5F1A27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962F4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45B82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5BC07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40FC9D1C"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9B42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auto" w:fill="auto"/>
            <w:vAlign w:val="bottom"/>
            <w:hideMark/>
          </w:tcPr>
          <w:p w14:paraId="4851250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CAMARGO</w:t>
            </w:r>
          </w:p>
        </w:tc>
        <w:tc>
          <w:tcPr>
            <w:tcW w:w="0" w:type="auto"/>
            <w:tcBorders>
              <w:top w:val="nil"/>
              <w:left w:val="nil"/>
              <w:bottom w:val="single" w:sz="4" w:space="0" w:color="auto"/>
              <w:right w:val="single" w:sz="4" w:space="0" w:color="auto"/>
            </w:tcBorders>
            <w:shd w:val="clear" w:color="000000" w:fill="FCD5B4"/>
            <w:vAlign w:val="bottom"/>
            <w:hideMark/>
          </w:tcPr>
          <w:p w14:paraId="6C070D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6590A2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8B7FD9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5878C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7C2309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71E9D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C8CFB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797AE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7514A95"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240F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auto" w:fill="auto"/>
            <w:vAlign w:val="bottom"/>
            <w:hideMark/>
          </w:tcPr>
          <w:p w14:paraId="2063CFF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CAMIRI</w:t>
            </w:r>
          </w:p>
        </w:tc>
        <w:tc>
          <w:tcPr>
            <w:tcW w:w="0" w:type="auto"/>
            <w:tcBorders>
              <w:top w:val="nil"/>
              <w:left w:val="nil"/>
              <w:bottom w:val="single" w:sz="4" w:space="0" w:color="auto"/>
              <w:right w:val="single" w:sz="4" w:space="0" w:color="auto"/>
            </w:tcBorders>
            <w:shd w:val="clear" w:color="000000" w:fill="FCD5B4"/>
            <w:vAlign w:val="bottom"/>
            <w:hideMark/>
          </w:tcPr>
          <w:p w14:paraId="302E95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06383C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67B3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ACF72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199339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00B76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2D6994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DC3459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1E529EF0"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A70D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0" w:type="auto"/>
            <w:tcBorders>
              <w:top w:val="nil"/>
              <w:left w:val="nil"/>
              <w:bottom w:val="single" w:sz="4" w:space="0" w:color="auto"/>
              <w:right w:val="single" w:sz="4" w:space="0" w:color="auto"/>
            </w:tcBorders>
            <w:shd w:val="clear" w:color="auto" w:fill="auto"/>
            <w:vAlign w:val="bottom"/>
            <w:hideMark/>
          </w:tcPr>
          <w:p w14:paraId="77C632A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VILLAR (SUCRE)</w:t>
            </w:r>
          </w:p>
        </w:tc>
        <w:tc>
          <w:tcPr>
            <w:tcW w:w="0" w:type="auto"/>
            <w:tcBorders>
              <w:top w:val="nil"/>
              <w:left w:val="nil"/>
              <w:bottom w:val="single" w:sz="4" w:space="0" w:color="auto"/>
              <w:right w:val="single" w:sz="4" w:space="0" w:color="auto"/>
            </w:tcBorders>
            <w:shd w:val="clear" w:color="000000" w:fill="FCD5B4"/>
            <w:vAlign w:val="bottom"/>
            <w:hideMark/>
          </w:tcPr>
          <w:p w14:paraId="0991C5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3860E5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84EC2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09A70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3FD2E3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85F78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196D9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32B47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7DDF64C"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A81A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0" w:type="auto"/>
            <w:tcBorders>
              <w:top w:val="nil"/>
              <w:left w:val="nil"/>
              <w:bottom w:val="single" w:sz="4" w:space="0" w:color="auto"/>
              <w:right w:val="single" w:sz="4" w:space="0" w:color="auto"/>
            </w:tcBorders>
            <w:shd w:val="clear" w:color="auto" w:fill="auto"/>
            <w:vAlign w:val="bottom"/>
            <w:hideMark/>
          </w:tcPr>
          <w:p w14:paraId="6609CA9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ENTEL CULPINA (SUCRE)</w:t>
            </w:r>
          </w:p>
        </w:tc>
        <w:tc>
          <w:tcPr>
            <w:tcW w:w="0" w:type="auto"/>
            <w:tcBorders>
              <w:top w:val="nil"/>
              <w:left w:val="nil"/>
              <w:bottom w:val="single" w:sz="4" w:space="0" w:color="auto"/>
              <w:right w:val="single" w:sz="4" w:space="0" w:color="auto"/>
            </w:tcBorders>
            <w:shd w:val="clear" w:color="000000" w:fill="FCD5B4"/>
            <w:vAlign w:val="bottom"/>
            <w:hideMark/>
          </w:tcPr>
          <w:p w14:paraId="20AEEA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715919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22BAD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0AA34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CA53C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1A523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D229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96D1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D7B0C5D"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3EAC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0" w:type="auto"/>
            <w:tcBorders>
              <w:top w:val="nil"/>
              <w:left w:val="nil"/>
              <w:bottom w:val="single" w:sz="4" w:space="0" w:color="auto"/>
              <w:right w:val="single" w:sz="4" w:space="0" w:color="auto"/>
            </w:tcBorders>
            <w:shd w:val="clear" w:color="auto" w:fill="auto"/>
            <w:vAlign w:val="center"/>
            <w:hideMark/>
          </w:tcPr>
          <w:p w14:paraId="64599FD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LOCALIDAD MUYUPAMPA (SUCRE)</w:t>
            </w:r>
          </w:p>
        </w:tc>
        <w:tc>
          <w:tcPr>
            <w:tcW w:w="0" w:type="auto"/>
            <w:tcBorders>
              <w:top w:val="nil"/>
              <w:left w:val="nil"/>
              <w:bottom w:val="single" w:sz="4" w:space="0" w:color="auto"/>
              <w:right w:val="single" w:sz="4" w:space="0" w:color="auto"/>
            </w:tcBorders>
            <w:shd w:val="clear" w:color="000000" w:fill="FCD5B4"/>
            <w:vAlign w:val="bottom"/>
            <w:hideMark/>
          </w:tcPr>
          <w:p w14:paraId="5D56EB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6A8259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5B669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61EC14C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38E6889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F13B2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1C0F1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51ED08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E6C692D"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9617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0" w:type="auto"/>
            <w:tcBorders>
              <w:top w:val="nil"/>
              <w:left w:val="nil"/>
              <w:bottom w:val="single" w:sz="4" w:space="0" w:color="auto"/>
              <w:right w:val="single" w:sz="4" w:space="0" w:color="auto"/>
            </w:tcBorders>
            <w:shd w:val="clear" w:color="auto" w:fill="auto"/>
            <w:vAlign w:val="bottom"/>
            <w:hideMark/>
          </w:tcPr>
          <w:p w14:paraId="4D0095E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EST.REP. MALMISA (SUCRE)</w:t>
            </w:r>
          </w:p>
        </w:tc>
        <w:tc>
          <w:tcPr>
            <w:tcW w:w="0" w:type="auto"/>
            <w:tcBorders>
              <w:top w:val="nil"/>
              <w:left w:val="nil"/>
              <w:bottom w:val="single" w:sz="4" w:space="0" w:color="auto"/>
              <w:right w:val="single" w:sz="4" w:space="0" w:color="auto"/>
            </w:tcBorders>
            <w:shd w:val="clear" w:color="000000" w:fill="FCD5B4"/>
            <w:vAlign w:val="bottom"/>
            <w:hideMark/>
          </w:tcPr>
          <w:p w14:paraId="2A82F8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7D8C30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62930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53F965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2377F6C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C4302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1BD99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1B596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0FC7016"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0BC41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0" w:type="auto"/>
            <w:tcBorders>
              <w:top w:val="nil"/>
              <w:left w:val="nil"/>
              <w:bottom w:val="single" w:sz="4" w:space="0" w:color="auto"/>
              <w:right w:val="single" w:sz="4" w:space="0" w:color="auto"/>
            </w:tcBorders>
            <w:shd w:val="clear" w:color="auto" w:fill="auto"/>
            <w:vAlign w:val="bottom"/>
            <w:hideMark/>
          </w:tcPr>
          <w:p w14:paraId="4E6E203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HUACARETA (SUCRE)</w:t>
            </w:r>
          </w:p>
        </w:tc>
        <w:tc>
          <w:tcPr>
            <w:tcW w:w="0" w:type="auto"/>
            <w:tcBorders>
              <w:top w:val="nil"/>
              <w:left w:val="nil"/>
              <w:bottom w:val="single" w:sz="4" w:space="0" w:color="auto"/>
              <w:right w:val="single" w:sz="4" w:space="0" w:color="auto"/>
            </w:tcBorders>
            <w:shd w:val="clear" w:color="000000" w:fill="FCD5B4"/>
            <w:vAlign w:val="bottom"/>
            <w:hideMark/>
          </w:tcPr>
          <w:p w14:paraId="71D6958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5032403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2D578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28965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2C14902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BEAA7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41FD5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43BB0D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498BB8E"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64F4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0" w:type="auto"/>
            <w:tcBorders>
              <w:top w:val="nil"/>
              <w:left w:val="nil"/>
              <w:bottom w:val="single" w:sz="4" w:space="0" w:color="auto"/>
              <w:right w:val="single" w:sz="4" w:space="0" w:color="auto"/>
            </w:tcBorders>
            <w:shd w:val="clear" w:color="auto" w:fill="auto"/>
            <w:vAlign w:val="bottom"/>
            <w:hideMark/>
          </w:tcPr>
          <w:p w14:paraId="7F03C92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LAS CARRERAS (SUCRE)</w:t>
            </w:r>
          </w:p>
        </w:tc>
        <w:tc>
          <w:tcPr>
            <w:tcW w:w="0" w:type="auto"/>
            <w:tcBorders>
              <w:top w:val="nil"/>
              <w:left w:val="nil"/>
              <w:bottom w:val="single" w:sz="4" w:space="0" w:color="auto"/>
              <w:right w:val="single" w:sz="4" w:space="0" w:color="auto"/>
            </w:tcBorders>
            <w:shd w:val="clear" w:color="000000" w:fill="FCD5B4"/>
            <w:vAlign w:val="bottom"/>
            <w:hideMark/>
          </w:tcPr>
          <w:p w14:paraId="4F48DF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39AEF3D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7CD6A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E720F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28D199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BFF67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025A0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E8B6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B324D53"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6030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0" w:type="auto"/>
            <w:tcBorders>
              <w:top w:val="nil"/>
              <w:left w:val="nil"/>
              <w:bottom w:val="single" w:sz="4" w:space="0" w:color="auto"/>
              <w:right w:val="single" w:sz="4" w:space="0" w:color="auto"/>
            </w:tcBorders>
            <w:shd w:val="clear" w:color="auto" w:fill="auto"/>
            <w:vAlign w:val="bottom"/>
            <w:hideMark/>
          </w:tcPr>
          <w:p w14:paraId="4F313FE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LOCALIDAD PADCOYO (SUCRE)</w:t>
            </w:r>
          </w:p>
        </w:tc>
        <w:tc>
          <w:tcPr>
            <w:tcW w:w="0" w:type="auto"/>
            <w:tcBorders>
              <w:top w:val="nil"/>
              <w:left w:val="nil"/>
              <w:bottom w:val="single" w:sz="4" w:space="0" w:color="auto"/>
              <w:right w:val="single" w:sz="4" w:space="0" w:color="auto"/>
            </w:tcBorders>
            <w:shd w:val="clear" w:color="000000" w:fill="FCD5B4"/>
            <w:vAlign w:val="bottom"/>
            <w:hideMark/>
          </w:tcPr>
          <w:p w14:paraId="2F6DF4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284FCC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865A4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E6911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6FDF74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A984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E86427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FAFE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710C845"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CD2DA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0" w:type="auto"/>
            <w:tcBorders>
              <w:top w:val="nil"/>
              <w:left w:val="nil"/>
              <w:bottom w:val="single" w:sz="4" w:space="0" w:color="auto"/>
              <w:right w:val="single" w:sz="4" w:space="0" w:color="auto"/>
            </w:tcBorders>
            <w:shd w:val="clear" w:color="000000" w:fill="FFFFFF"/>
            <w:vAlign w:val="bottom"/>
            <w:hideMark/>
          </w:tcPr>
          <w:p w14:paraId="115CA0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ALCALÁ (SUCRE)</w:t>
            </w:r>
          </w:p>
        </w:tc>
        <w:tc>
          <w:tcPr>
            <w:tcW w:w="0" w:type="auto"/>
            <w:tcBorders>
              <w:top w:val="nil"/>
              <w:left w:val="nil"/>
              <w:bottom w:val="single" w:sz="4" w:space="0" w:color="auto"/>
              <w:right w:val="single" w:sz="4" w:space="0" w:color="auto"/>
            </w:tcBorders>
            <w:shd w:val="clear" w:color="000000" w:fill="FCD5B4"/>
            <w:vAlign w:val="bottom"/>
            <w:hideMark/>
          </w:tcPr>
          <w:p w14:paraId="2991C9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58EAB0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E8C6D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C6105D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212907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DFF8B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F8A61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AD637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9BCFE9F"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DFB4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0" w:type="auto"/>
            <w:tcBorders>
              <w:top w:val="nil"/>
              <w:left w:val="nil"/>
              <w:bottom w:val="single" w:sz="4" w:space="0" w:color="auto"/>
              <w:right w:val="single" w:sz="4" w:space="0" w:color="auto"/>
            </w:tcBorders>
            <w:shd w:val="clear" w:color="auto" w:fill="auto"/>
            <w:vAlign w:val="bottom"/>
            <w:hideMark/>
          </w:tcPr>
          <w:p w14:paraId="1621CC8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MONTEAGUDO</w:t>
            </w:r>
          </w:p>
        </w:tc>
        <w:tc>
          <w:tcPr>
            <w:tcW w:w="0" w:type="auto"/>
            <w:tcBorders>
              <w:top w:val="nil"/>
              <w:left w:val="nil"/>
              <w:bottom w:val="single" w:sz="4" w:space="0" w:color="auto"/>
              <w:right w:val="single" w:sz="4" w:space="0" w:color="auto"/>
            </w:tcBorders>
            <w:shd w:val="clear" w:color="000000" w:fill="FCD5B4"/>
            <w:vAlign w:val="bottom"/>
            <w:hideMark/>
          </w:tcPr>
          <w:p w14:paraId="29B0F01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03F7D5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5CF61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FD445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5D7A1A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06627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A04F8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BBDC1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FCD39CB"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80C04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0" w:type="auto"/>
            <w:tcBorders>
              <w:top w:val="nil"/>
              <w:left w:val="nil"/>
              <w:bottom w:val="single" w:sz="4" w:space="0" w:color="auto"/>
              <w:right w:val="single" w:sz="4" w:space="0" w:color="auto"/>
            </w:tcBorders>
            <w:shd w:val="clear" w:color="auto" w:fill="auto"/>
            <w:vAlign w:val="bottom"/>
            <w:hideMark/>
          </w:tcPr>
          <w:p w14:paraId="105D253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MONTERO (SUCRE)</w:t>
            </w:r>
          </w:p>
        </w:tc>
        <w:tc>
          <w:tcPr>
            <w:tcW w:w="0" w:type="auto"/>
            <w:tcBorders>
              <w:top w:val="nil"/>
              <w:left w:val="nil"/>
              <w:bottom w:val="single" w:sz="4" w:space="0" w:color="auto"/>
              <w:right w:val="single" w:sz="4" w:space="0" w:color="auto"/>
            </w:tcBorders>
            <w:shd w:val="clear" w:color="000000" w:fill="FCD5B4"/>
            <w:vAlign w:val="bottom"/>
            <w:hideMark/>
          </w:tcPr>
          <w:p w14:paraId="60692B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3DBDB2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17DDD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4AD8B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50D3C8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7BEFA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4A504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9B495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512E0D3"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2F00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0" w:type="auto"/>
            <w:tcBorders>
              <w:top w:val="nil"/>
              <w:left w:val="nil"/>
              <w:bottom w:val="single" w:sz="4" w:space="0" w:color="auto"/>
              <w:right w:val="single" w:sz="4" w:space="0" w:color="auto"/>
            </w:tcBorders>
            <w:shd w:val="clear" w:color="auto" w:fill="auto"/>
            <w:vAlign w:val="bottom"/>
            <w:hideMark/>
          </w:tcPr>
          <w:p w14:paraId="192A945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LUCAS (SUCRE)</w:t>
            </w:r>
          </w:p>
        </w:tc>
        <w:tc>
          <w:tcPr>
            <w:tcW w:w="0" w:type="auto"/>
            <w:tcBorders>
              <w:top w:val="nil"/>
              <w:left w:val="nil"/>
              <w:bottom w:val="single" w:sz="4" w:space="0" w:color="auto"/>
              <w:right w:val="single" w:sz="4" w:space="0" w:color="auto"/>
            </w:tcBorders>
            <w:shd w:val="clear" w:color="000000" w:fill="FCD5B4"/>
            <w:vAlign w:val="bottom"/>
            <w:hideMark/>
          </w:tcPr>
          <w:p w14:paraId="11897A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62271F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2012D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22FF6C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151A6C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1C65BD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1BF25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D0A740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ECDD76C"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47F12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0" w:type="auto"/>
            <w:tcBorders>
              <w:top w:val="nil"/>
              <w:left w:val="nil"/>
              <w:bottom w:val="single" w:sz="4" w:space="0" w:color="auto"/>
              <w:right w:val="single" w:sz="4" w:space="0" w:color="auto"/>
            </w:tcBorders>
            <w:shd w:val="clear" w:color="auto" w:fill="auto"/>
            <w:vAlign w:val="bottom"/>
            <w:hideMark/>
          </w:tcPr>
          <w:p w14:paraId="72FAE0E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ABECIA (SUCRE)</w:t>
            </w:r>
          </w:p>
        </w:tc>
        <w:tc>
          <w:tcPr>
            <w:tcW w:w="0" w:type="auto"/>
            <w:tcBorders>
              <w:top w:val="nil"/>
              <w:left w:val="nil"/>
              <w:bottom w:val="single" w:sz="4" w:space="0" w:color="auto"/>
              <w:right w:val="single" w:sz="4" w:space="0" w:color="auto"/>
            </w:tcBorders>
            <w:shd w:val="clear" w:color="000000" w:fill="FCD5B4"/>
            <w:vAlign w:val="bottom"/>
            <w:hideMark/>
          </w:tcPr>
          <w:p w14:paraId="1D92A3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1DA3F8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69147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E78B9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78771FC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D0ABC2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FE2150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F4E02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0F5ADD01" w14:textId="77777777" w:rsidTr="00ED415B">
        <w:trPr>
          <w:trHeight w:val="43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CE34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0" w:type="auto"/>
            <w:tcBorders>
              <w:top w:val="nil"/>
              <w:left w:val="nil"/>
              <w:bottom w:val="single" w:sz="4" w:space="0" w:color="auto"/>
              <w:right w:val="single" w:sz="4" w:space="0" w:color="auto"/>
            </w:tcBorders>
            <w:shd w:val="clear" w:color="auto" w:fill="auto"/>
            <w:vAlign w:val="bottom"/>
            <w:hideMark/>
          </w:tcPr>
          <w:p w14:paraId="36C042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SERRANO (SUCRE)</w:t>
            </w:r>
          </w:p>
        </w:tc>
        <w:tc>
          <w:tcPr>
            <w:tcW w:w="0" w:type="auto"/>
            <w:tcBorders>
              <w:top w:val="nil"/>
              <w:left w:val="nil"/>
              <w:bottom w:val="single" w:sz="4" w:space="0" w:color="auto"/>
              <w:right w:val="single" w:sz="4" w:space="0" w:color="auto"/>
            </w:tcBorders>
            <w:shd w:val="clear" w:color="000000" w:fill="FCD5B4"/>
            <w:vAlign w:val="bottom"/>
            <w:hideMark/>
          </w:tcPr>
          <w:p w14:paraId="08C03C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51E138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834456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85839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BAFE5B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60D6E6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C526B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103F1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71AC87C"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DD25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0" w:type="auto"/>
            <w:tcBorders>
              <w:top w:val="nil"/>
              <w:left w:val="nil"/>
              <w:bottom w:val="single" w:sz="4" w:space="0" w:color="auto"/>
              <w:right w:val="single" w:sz="4" w:space="0" w:color="auto"/>
            </w:tcBorders>
            <w:shd w:val="clear" w:color="auto" w:fill="auto"/>
            <w:vAlign w:val="bottom"/>
            <w:hideMark/>
          </w:tcPr>
          <w:p w14:paraId="5DF30A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Serrano</w:t>
            </w:r>
          </w:p>
        </w:tc>
        <w:tc>
          <w:tcPr>
            <w:tcW w:w="0" w:type="auto"/>
            <w:tcBorders>
              <w:top w:val="nil"/>
              <w:left w:val="nil"/>
              <w:bottom w:val="single" w:sz="4" w:space="0" w:color="auto"/>
              <w:right w:val="single" w:sz="4" w:space="0" w:color="auto"/>
            </w:tcBorders>
            <w:shd w:val="clear" w:color="000000" w:fill="FCD5B4"/>
            <w:vAlign w:val="bottom"/>
            <w:hideMark/>
          </w:tcPr>
          <w:p w14:paraId="4FF059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529357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9805A5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C162D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0" w:type="auto"/>
            <w:tcBorders>
              <w:top w:val="nil"/>
              <w:left w:val="nil"/>
              <w:bottom w:val="single" w:sz="4" w:space="0" w:color="auto"/>
              <w:right w:val="single" w:sz="4" w:space="0" w:color="auto"/>
            </w:tcBorders>
            <w:shd w:val="clear" w:color="000000" w:fill="FCD5B4"/>
            <w:vAlign w:val="bottom"/>
            <w:hideMark/>
          </w:tcPr>
          <w:p w14:paraId="09EE5A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81F92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E3562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113FE9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861CC12"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8A30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0" w:type="auto"/>
            <w:tcBorders>
              <w:top w:val="nil"/>
              <w:left w:val="nil"/>
              <w:bottom w:val="single" w:sz="4" w:space="0" w:color="auto"/>
              <w:right w:val="single" w:sz="4" w:space="0" w:color="auto"/>
            </w:tcBorders>
            <w:shd w:val="clear" w:color="auto" w:fill="auto"/>
            <w:vAlign w:val="bottom"/>
            <w:hideMark/>
          </w:tcPr>
          <w:p w14:paraId="1582474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Cruce Piraimiri</w:t>
            </w:r>
          </w:p>
        </w:tc>
        <w:tc>
          <w:tcPr>
            <w:tcW w:w="0" w:type="auto"/>
            <w:tcBorders>
              <w:top w:val="nil"/>
              <w:left w:val="nil"/>
              <w:bottom w:val="single" w:sz="4" w:space="0" w:color="auto"/>
              <w:right w:val="single" w:sz="4" w:space="0" w:color="auto"/>
            </w:tcBorders>
            <w:shd w:val="clear" w:color="000000" w:fill="FCD5B4"/>
            <w:vAlign w:val="bottom"/>
            <w:hideMark/>
          </w:tcPr>
          <w:p w14:paraId="41F4A4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614ABC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B2A401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6EE889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69F72A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A137F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9092D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011727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2FFC3E9"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DEC4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0" w:type="auto"/>
            <w:tcBorders>
              <w:top w:val="nil"/>
              <w:left w:val="nil"/>
              <w:bottom w:val="single" w:sz="4" w:space="0" w:color="auto"/>
              <w:right w:val="single" w:sz="4" w:space="0" w:color="auto"/>
            </w:tcBorders>
            <w:shd w:val="clear" w:color="auto" w:fill="auto"/>
            <w:vAlign w:val="bottom"/>
            <w:hideMark/>
          </w:tcPr>
          <w:p w14:paraId="0F1BB2C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 Charcas</w:t>
            </w:r>
          </w:p>
        </w:tc>
        <w:tc>
          <w:tcPr>
            <w:tcW w:w="0" w:type="auto"/>
            <w:tcBorders>
              <w:top w:val="nil"/>
              <w:left w:val="nil"/>
              <w:bottom w:val="single" w:sz="4" w:space="0" w:color="auto"/>
              <w:right w:val="single" w:sz="4" w:space="0" w:color="auto"/>
            </w:tcBorders>
            <w:shd w:val="clear" w:color="000000" w:fill="FCD5B4"/>
            <w:vAlign w:val="bottom"/>
            <w:hideMark/>
          </w:tcPr>
          <w:p w14:paraId="34A73D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0EE9D8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C33C22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8AC4C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74EC83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07133C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1DB6E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A2044E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F9ECDDE"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0B8D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0" w:type="auto"/>
            <w:tcBorders>
              <w:top w:val="nil"/>
              <w:left w:val="nil"/>
              <w:bottom w:val="single" w:sz="4" w:space="0" w:color="auto"/>
              <w:right w:val="single" w:sz="4" w:space="0" w:color="auto"/>
            </w:tcBorders>
            <w:shd w:val="clear" w:color="auto" w:fill="auto"/>
            <w:vAlign w:val="bottom"/>
            <w:hideMark/>
          </w:tcPr>
          <w:p w14:paraId="5B3C4E0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Tomina</w:t>
            </w:r>
          </w:p>
        </w:tc>
        <w:tc>
          <w:tcPr>
            <w:tcW w:w="0" w:type="auto"/>
            <w:tcBorders>
              <w:top w:val="nil"/>
              <w:left w:val="nil"/>
              <w:bottom w:val="single" w:sz="4" w:space="0" w:color="auto"/>
              <w:right w:val="single" w:sz="4" w:space="0" w:color="auto"/>
            </w:tcBorders>
            <w:shd w:val="clear" w:color="000000" w:fill="FCD5B4"/>
            <w:vAlign w:val="bottom"/>
            <w:hideMark/>
          </w:tcPr>
          <w:p w14:paraId="338A69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60093EE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DBEF9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278D4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7078DA5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75C35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76B82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27A0F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587EFD5"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4C871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0" w:type="auto"/>
            <w:tcBorders>
              <w:top w:val="nil"/>
              <w:left w:val="nil"/>
              <w:bottom w:val="single" w:sz="4" w:space="0" w:color="auto"/>
              <w:right w:val="single" w:sz="4" w:space="0" w:color="auto"/>
            </w:tcBorders>
            <w:shd w:val="clear" w:color="auto" w:fill="auto"/>
            <w:vAlign w:val="bottom"/>
            <w:hideMark/>
          </w:tcPr>
          <w:p w14:paraId="64E6E46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Tarabuco</w:t>
            </w:r>
          </w:p>
        </w:tc>
        <w:tc>
          <w:tcPr>
            <w:tcW w:w="0" w:type="auto"/>
            <w:tcBorders>
              <w:top w:val="nil"/>
              <w:left w:val="nil"/>
              <w:bottom w:val="single" w:sz="4" w:space="0" w:color="auto"/>
              <w:right w:val="single" w:sz="4" w:space="0" w:color="auto"/>
            </w:tcBorders>
            <w:shd w:val="clear" w:color="000000" w:fill="FCD5B4"/>
            <w:vAlign w:val="bottom"/>
            <w:hideMark/>
          </w:tcPr>
          <w:p w14:paraId="08D531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75C71C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29D72D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D4B137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6437B8F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8BECC2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AAB66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C8A6D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0224E26"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08AE8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0" w:type="auto"/>
            <w:tcBorders>
              <w:top w:val="nil"/>
              <w:left w:val="nil"/>
              <w:bottom w:val="single" w:sz="4" w:space="0" w:color="auto"/>
              <w:right w:val="single" w:sz="4" w:space="0" w:color="auto"/>
            </w:tcBorders>
            <w:shd w:val="clear" w:color="auto" w:fill="auto"/>
            <w:vAlign w:val="bottom"/>
            <w:hideMark/>
          </w:tcPr>
          <w:p w14:paraId="071D077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Macharetí</w:t>
            </w:r>
          </w:p>
        </w:tc>
        <w:tc>
          <w:tcPr>
            <w:tcW w:w="0" w:type="auto"/>
            <w:tcBorders>
              <w:top w:val="nil"/>
              <w:left w:val="nil"/>
              <w:bottom w:val="single" w:sz="4" w:space="0" w:color="auto"/>
              <w:right w:val="single" w:sz="4" w:space="0" w:color="auto"/>
            </w:tcBorders>
            <w:shd w:val="clear" w:color="000000" w:fill="FCD5B4"/>
            <w:vAlign w:val="bottom"/>
            <w:hideMark/>
          </w:tcPr>
          <w:p w14:paraId="7FB4AC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514151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1D1D08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7939A2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3323E7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375DD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BC1CE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3508DD6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AE7DD25"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1CD5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0" w:type="auto"/>
            <w:tcBorders>
              <w:top w:val="nil"/>
              <w:left w:val="nil"/>
              <w:bottom w:val="single" w:sz="4" w:space="0" w:color="auto"/>
              <w:right w:val="single" w:sz="4" w:space="0" w:color="auto"/>
            </w:tcBorders>
            <w:shd w:val="clear" w:color="auto" w:fill="auto"/>
            <w:vAlign w:val="bottom"/>
            <w:hideMark/>
          </w:tcPr>
          <w:p w14:paraId="002C1E1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Sopachuy</w:t>
            </w:r>
          </w:p>
        </w:tc>
        <w:tc>
          <w:tcPr>
            <w:tcW w:w="0" w:type="auto"/>
            <w:tcBorders>
              <w:top w:val="nil"/>
              <w:left w:val="nil"/>
              <w:bottom w:val="single" w:sz="4" w:space="0" w:color="auto"/>
              <w:right w:val="single" w:sz="4" w:space="0" w:color="auto"/>
            </w:tcBorders>
            <w:shd w:val="clear" w:color="000000" w:fill="FCD5B4"/>
            <w:vAlign w:val="bottom"/>
            <w:hideMark/>
          </w:tcPr>
          <w:p w14:paraId="378ADE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65898A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88650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3CC8B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590EF2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D82A0A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759699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C3511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797F18E"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1BD5C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0" w:type="auto"/>
            <w:tcBorders>
              <w:top w:val="nil"/>
              <w:left w:val="nil"/>
              <w:bottom w:val="single" w:sz="4" w:space="0" w:color="auto"/>
              <w:right w:val="single" w:sz="4" w:space="0" w:color="auto"/>
            </w:tcBorders>
            <w:shd w:val="clear" w:color="auto" w:fill="auto"/>
            <w:vAlign w:val="bottom"/>
            <w:hideMark/>
          </w:tcPr>
          <w:p w14:paraId="32E4ADD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Muyupampa</w:t>
            </w:r>
          </w:p>
        </w:tc>
        <w:tc>
          <w:tcPr>
            <w:tcW w:w="0" w:type="auto"/>
            <w:tcBorders>
              <w:top w:val="nil"/>
              <w:left w:val="nil"/>
              <w:bottom w:val="single" w:sz="4" w:space="0" w:color="auto"/>
              <w:right w:val="single" w:sz="4" w:space="0" w:color="auto"/>
            </w:tcBorders>
            <w:shd w:val="clear" w:color="000000" w:fill="FCD5B4"/>
            <w:vAlign w:val="bottom"/>
            <w:hideMark/>
          </w:tcPr>
          <w:p w14:paraId="09ED47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6EDDD1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EC08B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BAE98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040DA47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A6C2C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42E4890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468E7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B42DAC7"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1AB3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0" w:type="auto"/>
            <w:tcBorders>
              <w:top w:val="nil"/>
              <w:left w:val="nil"/>
              <w:bottom w:val="single" w:sz="4" w:space="0" w:color="auto"/>
              <w:right w:val="single" w:sz="4" w:space="0" w:color="auto"/>
            </w:tcBorders>
            <w:shd w:val="clear" w:color="auto" w:fill="auto"/>
            <w:vAlign w:val="bottom"/>
            <w:hideMark/>
          </w:tcPr>
          <w:p w14:paraId="4A7713B3"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Padcoyo</w:t>
            </w:r>
          </w:p>
        </w:tc>
        <w:tc>
          <w:tcPr>
            <w:tcW w:w="0" w:type="auto"/>
            <w:tcBorders>
              <w:top w:val="nil"/>
              <w:left w:val="nil"/>
              <w:bottom w:val="single" w:sz="4" w:space="0" w:color="auto"/>
              <w:right w:val="single" w:sz="4" w:space="0" w:color="auto"/>
            </w:tcBorders>
            <w:shd w:val="clear" w:color="000000" w:fill="FCD5B4"/>
            <w:vAlign w:val="bottom"/>
            <w:hideMark/>
          </w:tcPr>
          <w:p w14:paraId="553B955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69DDFA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3E8D1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5CCD2F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6DC72C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0CFC1B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EBDDC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4B412D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C362942"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CFF1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0" w:type="auto"/>
            <w:tcBorders>
              <w:top w:val="nil"/>
              <w:left w:val="nil"/>
              <w:bottom w:val="single" w:sz="4" w:space="0" w:color="auto"/>
              <w:right w:val="single" w:sz="4" w:space="0" w:color="auto"/>
            </w:tcBorders>
            <w:shd w:val="clear" w:color="auto" w:fill="auto"/>
            <w:vAlign w:val="bottom"/>
            <w:hideMark/>
          </w:tcPr>
          <w:p w14:paraId="7A834D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Padilla</w:t>
            </w:r>
          </w:p>
        </w:tc>
        <w:tc>
          <w:tcPr>
            <w:tcW w:w="0" w:type="auto"/>
            <w:tcBorders>
              <w:top w:val="nil"/>
              <w:left w:val="nil"/>
              <w:bottom w:val="single" w:sz="4" w:space="0" w:color="auto"/>
              <w:right w:val="single" w:sz="4" w:space="0" w:color="auto"/>
            </w:tcBorders>
            <w:shd w:val="clear" w:color="000000" w:fill="FCD5B4"/>
            <w:vAlign w:val="bottom"/>
            <w:hideMark/>
          </w:tcPr>
          <w:p w14:paraId="1A4AAC9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3DCC28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5C2D06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671A8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1158E2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A0593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62FA8E0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4128259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93B9E81"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D98C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27</w:t>
            </w:r>
          </w:p>
        </w:tc>
        <w:tc>
          <w:tcPr>
            <w:tcW w:w="0" w:type="auto"/>
            <w:tcBorders>
              <w:top w:val="nil"/>
              <w:left w:val="nil"/>
              <w:bottom w:val="single" w:sz="4" w:space="0" w:color="auto"/>
              <w:right w:val="single" w:sz="4" w:space="0" w:color="auto"/>
            </w:tcBorders>
            <w:shd w:val="clear" w:color="auto" w:fill="auto"/>
            <w:vAlign w:val="bottom"/>
            <w:hideMark/>
          </w:tcPr>
          <w:p w14:paraId="2900A35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Presto</w:t>
            </w:r>
          </w:p>
        </w:tc>
        <w:tc>
          <w:tcPr>
            <w:tcW w:w="0" w:type="auto"/>
            <w:tcBorders>
              <w:top w:val="nil"/>
              <w:left w:val="nil"/>
              <w:bottom w:val="single" w:sz="4" w:space="0" w:color="auto"/>
              <w:right w:val="single" w:sz="4" w:space="0" w:color="auto"/>
            </w:tcBorders>
            <w:shd w:val="clear" w:color="000000" w:fill="FCD5B4"/>
            <w:vAlign w:val="bottom"/>
            <w:hideMark/>
          </w:tcPr>
          <w:p w14:paraId="1887E7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30D836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71AEAA9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4D2DBD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384791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2CAD89B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188A38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9AD52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6E79F95" w14:textId="77777777" w:rsidTr="00ED415B">
        <w:trPr>
          <w:trHeight w:val="327"/>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3C93B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28</w:t>
            </w:r>
          </w:p>
        </w:tc>
        <w:tc>
          <w:tcPr>
            <w:tcW w:w="0" w:type="auto"/>
            <w:tcBorders>
              <w:top w:val="nil"/>
              <w:left w:val="nil"/>
              <w:bottom w:val="single" w:sz="4" w:space="0" w:color="auto"/>
              <w:right w:val="single" w:sz="4" w:space="0" w:color="auto"/>
            </w:tcBorders>
            <w:shd w:val="clear" w:color="auto" w:fill="auto"/>
            <w:vAlign w:val="bottom"/>
            <w:hideMark/>
          </w:tcPr>
          <w:p w14:paraId="31FC30BF"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Redención Pampa</w:t>
            </w:r>
          </w:p>
        </w:tc>
        <w:tc>
          <w:tcPr>
            <w:tcW w:w="0" w:type="auto"/>
            <w:tcBorders>
              <w:top w:val="nil"/>
              <w:left w:val="nil"/>
              <w:bottom w:val="single" w:sz="4" w:space="0" w:color="auto"/>
              <w:right w:val="single" w:sz="4" w:space="0" w:color="auto"/>
            </w:tcBorders>
            <w:shd w:val="clear" w:color="000000" w:fill="FCD5B4"/>
            <w:vAlign w:val="bottom"/>
            <w:hideMark/>
          </w:tcPr>
          <w:p w14:paraId="32E6D1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gridSpan w:val="3"/>
            <w:tcBorders>
              <w:top w:val="nil"/>
              <w:left w:val="nil"/>
              <w:bottom w:val="single" w:sz="4" w:space="0" w:color="auto"/>
              <w:right w:val="single" w:sz="4" w:space="0" w:color="auto"/>
            </w:tcBorders>
            <w:shd w:val="clear" w:color="000000" w:fill="FCD5B4"/>
            <w:vAlign w:val="bottom"/>
            <w:hideMark/>
          </w:tcPr>
          <w:p w14:paraId="5C04B0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AF331D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1ECC69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0" w:type="auto"/>
            <w:tcBorders>
              <w:top w:val="nil"/>
              <w:left w:val="nil"/>
              <w:bottom w:val="single" w:sz="4" w:space="0" w:color="auto"/>
              <w:right w:val="single" w:sz="4" w:space="0" w:color="auto"/>
            </w:tcBorders>
            <w:shd w:val="clear" w:color="000000" w:fill="FCD5B4"/>
            <w:vAlign w:val="bottom"/>
            <w:hideMark/>
          </w:tcPr>
          <w:p w14:paraId="23060B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A0024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CD5B4"/>
            <w:vAlign w:val="bottom"/>
            <w:hideMark/>
          </w:tcPr>
          <w:p w14:paraId="32787E4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53906E6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4FB3A16" w14:textId="77777777" w:rsidTr="00ED415B">
        <w:trPr>
          <w:trHeight w:val="327"/>
        </w:trPr>
        <w:tc>
          <w:tcPr>
            <w:tcW w:w="0" w:type="auto"/>
            <w:gridSpan w:val="12"/>
            <w:tcBorders>
              <w:top w:val="nil"/>
              <w:left w:val="nil"/>
              <w:bottom w:val="nil"/>
              <w:right w:val="nil"/>
            </w:tcBorders>
            <w:vAlign w:val="center"/>
            <w:hideMark/>
          </w:tcPr>
          <w:p w14:paraId="7518D6F4" w14:textId="77777777" w:rsidR="00183BC0" w:rsidRPr="00183BC0" w:rsidRDefault="00183BC0" w:rsidP="00183BC0">
            <w:pPr>
              <w:rPr>
                <w:rFonts w:ascii="Calibri" w:hAnsi="Calibri"/>
                <w:color w:val="000000"/>
                <w:sz w:val="22"/>
                <w:szCs w:val="22"/>
                <w:lang w:val="es-BO" w:eastAsia="es-BO"/>
              </w:rPr>
            </w:pPr>
          </w:p>
        </w:tc>
      </w:tr>
    </w:tbl>
    <w:p w14:paraId="7537A5B3" w14:textId="522A1F77" w:rsidR="00183BC0" w:rsidRDefault="00221D8A" w:rsidP="0005306F">
      <w:pPr>
        <w:pStyle w:val="Normal2"/>
        <w:rPr>
          <w:rFonts w:ascii="Verdana" w:hAnsi="Verdana" w:cs="Arial"/>
          <w:b/>
          <w:i/>
          <w:color w:val="004990"/>
          <w:sz w:val="18"/>
          <w:szCs w:val="18"/>
          <w:lang w:val="es-BO"/>
        </w:rPr>
      </w:pPr>
      <w:r w:rsidRPr="00183BC0">
        <w:rPr>
          <w:rFonts w:ascii="Calibri" w:hAnsi="Calibri"/>
          <w:color w:val="000000"/>
          <w:sz w:val="22"/>
          <w:szCs w:val="22"/>
          <w:lang w:val="es-BO" w:eastAsia="es-BO"/>
        </w:rPr>
        <w:t>Los precios incluyen; manipuleo, estibaje, embalaje, reforzamiento de embalaje, carga  y descarga, y entrega puerta a puerta.</w:t>
      </w:r>
    </w:p>
    <w:p w14:paraId="72DCCA99" w14:textId="77777777" w:rsidR="00183BC0" w:rsidRDefault="00183BC0" w:rsidP="0005306F">
      <w:pPr>
        <w:pStyle w:val="Normal2"/>
        <w:rPr>
          <w:rFonts w:ascii="Verdana" w:hAnsi="Verdana" w:cs="Arial"/>
          <w:b/>
          <w:i/>
          <w:color w:val="004990"/>
          <w:sz w:val="18"/>
          <w:szCs w:val="18"/>
          <w:lang w:val="es-BO"/>
        </w:rPr>
      </w:pPr>
    </w:p>
    <w:p w14:paraId="2E7056FB" w14:textId="77777777" w:rsidR="00183BC0" w:rsidRDefault="00183BC0" w:rsidP="0005306F">
      <w:pPr>
        <w:pStyle w:val="Normal2"/>
        <w:rPr>
          <w:rFonts w:ascii="Verdana" w:hAnsi="Verdana" w:cs="Arial"/>
          <w:b/>
          <w:i/>
          <w:color w:val="004990"/>
          <w:sz w:val="18"/>
          <w:szCs w:val="18"/>
          <w:lang w:val="es-BO"/>
        </w:rPr>
      </w:pPr>
    </w:p>
    <w:tbl>
      <w:tblPr>
        <w:tblW w:w="5000" w:type="pct"/>
        <w:tblCellMar>
          <w:left w:w="70" w:type="dxa"/>
          <w:right w:w="70" w:type="dxa"/>
        </w:tblCellMar>
        <w:tblLook w:val="04A0" w:firstRow="1" w:lastRow="0" w:firstColumn="1" w:lastColumn="0" w:noHBand="0" w:noVBand="1"/>
      </w:tblPr>
      <w:tblGrid>
        <w:gridCol w:w="339"/>
        <w:gridCol w:w="2370"/>
        <w:gridCol w:w="781"/>
        <w:gridCol w:w="421"/>
        <w:gridCol w:w="879"/>
        <w:gridCol w:w="770"/>
        <w:gridCol w:w="882"/>
        <w:gridCol w:w="882"/>
        <w:gridCol w:w="882"/>
        <w:gridCol w:w="772"/>
      </w:tblGrid>
      <w:tr w:rsidR="00183BC0" w:rsidRPr="00183BC0" w14:paraId="3C337AE0" w14:textId="77777777" w:rsidTr="00183BC0">
        <w:trPr>
          <w:trHeight w:val="300"/>
        </w:trPr>
        <w:tc>
          <w:tcPr>
            <w:tcW w:w="5000" w:type="pct"/>
            <w:gridSpan w:val="10"/>
            <w:tcBorders>
              <w:top w:val="nil"/>
              <w:left w:val="nil"/>
              <w:bottom w:val="nil"/>
              <w:right w:val="nil"/>
            </w:tcBorders>
            <w:shd w:val="clear" w:color="auto" w:fill="auto"/>
            <w:noWrap/>
            <w:vAlign w:val="bottom"/>
            <w:hideMark/>
          </w:tcPr>
          <w:p w14:paraId="26C5A9DC"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ENTREGA A NIVEL NACIONAL VIA TERRESTRE DE TARIJA A:</w:t>
            </w:r>
          </w:p>
          <w:p w14:paraId="08122C20" w14:textId="77777777" w:rsidR="00183BC0" w:rsidRPr="00183BC0" w:rsidRDefault="00183BC0" w:rsidP="00183BC0">
            <w:pPr>
              <w:rPr>
                <w:rFonts w:ascii="Calibri" w:hAnsi="Calibri"/>
                <w:b/>
                <w:bCs/>
                <w:color w:val="000000"/>
                <w:sz w:val="22"/>
                <w:szCs w:val="22"/>
                <w:lang w:val="es-BO" w:eastAsia="es-BO"/>
              </w:rPr>
            </w:pPr>
          </w:p>
        </w:tc>
      </w:tr>
      <w:tr w:rsidR="00183BC0" w:rsidRPr="00183BC0" w14:paraId="2370827D" w14:textId="77777777" w:rsidTr="00AD3A84">
        <w:trPr>
          <w:trHeight w:val="315"/>
        </w:trPr>
        <w:tc>
          <w:tcPr>
            <w:tcW w:w="1509" w:type="pct"/>
            <w:gridSpan w:val="2"/>
            <w:tcBorders>
              <w:top w:val="nil"/>
              <w:left w:val="nil"/>
              <w:bottom w:val="nil"/>
              <w:right w:val="nil"/>
            </w:tcBorders>
            <w:shd w:val="clear" w:color="auto" w:fill="auto"/>
            <w:noWrap/>
            <w:vAlign w:val="bottom"/>
            <w:hideMark/>
          </w:tcPr>
          <w:p w14:paraId="1DFDC682" w14:textId="77777777" w:rsidR="00183BC0" w:rsidRPr="00183BC0" w:rsidRDefault="00183BC0" w:rsidP="00183BC0">
            <w:pPr>
              <w:rPr>
                <w:rFonts w:ascii="Calibri" w:hAnsi="Calibri"/>
                <w:b/>
                <w:bCs/>
                <w:color w:val="000000"/>
                <w:sz w:val="22"/>
                <w:szCs w:val="22"/>
                <w:lang w:val="es-BO" w:eastAsia="es-BO"/>
              </w:rPr>
            </w:pPr>
            <w:r w:rsidRPr="00183BC0">
              <w:rPr>
                <w:rFonts w:ascii="Calibri" w:hAnsi="Calibri"/>
                <w:b/>
                <w:bCs/>
                <w:color w:val="000000"/>
                <w:sz w:val="22"/>
                <w:szCs w:val="22"/>
                <w:lang w:val="es-BO" w:eastAsia="es-BO"/>
              </w:rPr>
              <w:t>(</w:t>
            </w:r>
            <w:r w:rsidRPr="00183BC0">
              <w:rPr>
                <w:rFonts w:ascii="Calibri" w:hAnsi="Calibri"/>
                <w:color w:val="000000"/>
                <w:sz w:val="22"/>
                <w:szCs w:val="22"/>
                <w:lang w:val="es-BO" w:eastAsia="es-BO"/>
              </w:rPr>
              <w:t>Precio en Bolivianos)</w:t>
            </w:r>
          </w:p>
        </w:tc>
        <w:tc>
          <w:tcPr>
            <w:tcW w:w="435" w:type="pct"/>
            <w:tcBorders>
              <w:top w:val="nil"/>
              <w:left w:val="nil"/>
              <w:bottom w:val="single" w:sz="8" w:space="0" w:color="auto"/>
              <w:right w:val="nil"/>
            </w:tcBorders>
            <w:shd w:val="clear" w:color="000000" w:fill="FFFFFF"/>
            <w:noWrap/>
            <w:vAlign w:val="bottom"/>
            <w:hideMark/>
          </w:tcPr>
          <w:p w14:paraId="2BB5289E"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234" w:type="pct"/>
            <w:tcBorders>
              <w:top w:val="nil"/>
              <w:left w:val="nil"/>
              <w:bottom w:val="single" w:sz="8" w:space="0" w:color="auto"/>
              <w:right w:val="nil"/>
            </w:tcBorders>
            <w:shd w:val="clear" w:color="000000" w:fill="FFFFFF"/>
            <w:noWrap/>
            <w:vAlign w:val="bottom"/>
            <w:hideMark/>
          </w:tcPr>
          <w:p w14:paraId="5FE4027F"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0" w:type="pct"/>
            <w:tcBorders>
              <w:top w:val="nil"/>
              <w:left w:val="nil"/>
              <w:bottom w:val="single" w:sz="8" w:space="0" w:color="auto"/>
              <w:right w:val="nil"/>
            </w:tcBorders>
            <w:shd w:val="clear" w:color="000000" w:fill="FFFFFF"/>
            <w:noWrap/>
            <w:vAlign w:val="bottom"/>
            <w:hideMark/>
          </w:tcPr>
          <w:p w14:paraId="4940BED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29" w:type="pct"/>
            <w:tcBorders>
              <w:top w:val="nil"/>
              <w:left w:val="nil"/>
              <w:bottom w:val="nil"/>
              <w:right w:val="nil"/>
            </w:tcBorders>
            <w:shd w:val="clear" w:color="auto" w:fill="auto"/>
            <w:noWrap/>
            <w:vAlign w:val="bottom"/>
            <w:hideMark/>
          </w:tcPr>
          <w:p w14:paraId="53E53B5B" w14:textId="77777777" w:rsidR="00183BC0" w:rsidRPr="00183BC0" w:rsidRDefault="00183BC0" w:rsidP="00183BC0">
            <w:pPr>
              <w:rPr>
                <w:rFonts w:ascii="Calibri" w:hAnsi="Calibri"/>
                <w:b/>
                <w:bCs/>
                <w:color w:val="FFFFFF"/>
                <w:sz w:val="22"/>
                <w:szCs w:val="22"/>
                <w:lang w:val="es-BO" w:eastAsia="es-BO"/>
              </w:rPr>
            </w:pPr>
          </w:p>
        </w:tc>
        <w:tc>
          <w:tcPr>
            <w:tcW w:w="491" w:type="pct"/>
            <w:tcBorders>
              <w:top w:val="nil"/>
              <w:left w:val="nil"/>
              <w:bottom w:val="single" w:sz="8" w:space="0" w:color="auto"/>
              <w:right w:val="nil"/>
            </w:tcBorders>
            <w:shd w:val="clear" w:color="000000" w:fill="FFFFFF"/>
            <w:noWrap/>
            <w:vAlign w:val="bottom"/>
            <w:hideMark/>
          </w:tcPr>
          <w:p w14:paraId="1C22ED53"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1" w:type="pct"/>
            <w:tcBorders>
              <w:top w:val="nil"/>
              <w:left w:val="nil"/>
              <w:bottom w:val="single" w:sz="8" w:space="0" w:color="auto"/>
              <w:right w:val="nil"/>
            </w:tcBorders>
            <w:shd w:val="clear" w:color="000000" w:fill="FFFFFF"/>
            <w:noWrap/>
            <w:vAlign w:val="bottom"/>
            <w:hideMark/>
          </w:tcPr>
          <w:p w14:paraId="02F745C6"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91" w:type="pct"/>
            <w:tcBorders>
              <w:top w:val="nil"/>
              <w:left w:val="nil"/>
              <w:bottom w:val="single" w:sz="8" w:space="0" w:color="auto"/>
              <w:right w:val="nil"/>
            </w:tcBorders>
            <w:shd w:val="clear" w:color="000000" w:fill="FFFFFF"/>
            <w:noWrap/>
            <w:vAlign w:val="bottom"/>
            <w:hideMark/>
          </w:tcPr>
          <w:p w14:paraId="633C6E61" w14:textId="77777777" w:rsidR="00183BC0" w:rsidRPr="00183BC0" w:rsidRDefault="00183BC0" w:rsidP="00183BC0">
            <w:pPr>
              <w:rPr>
                <w:rFonts w:ascii="Calibri" w:hAnsi="Calibri"/>
                <w:b/>
                <w:bCs/>
                <w:color w:val="FFFFFF"/>
                <w:sz w:val="22"/>
                <w:szCs w:val="22"/>
                <w:lang w:val="es-BO" w:eastAsia="es-BO"/>
              </w:rPr>
            </w:pPr>
            <w:r w:rsidRPr="00183BC0">
              <w:rPr>
                <w:rFonts w:ascii="Calibri" w:hAnsi="Calibri"/>
                <w:b/>
                <w:bCs/>
                <w:color w:val="FFFFFF"/>
                <w:sz w:val="22"/>
                <w:szCs w:val="22"/>
                <w:lang w:val="es-BO" w:eastAsia="es-BO"/>
              </w:rPr>
              <w:t> </w:t>
            </w:r>
          </w:p>
        </w:tc>
        <w:tc>
          <w:tcPr>
            <w:tcW w:w="430" w:type="pct"/>
            <w:tcBorders>
              <w:top w:val="nil"/>
              <w:left w:val="nil"/>
              <w:bottom w:val="nil"/>
              <w:right w:val="nil"/>
            </w:tcBorders>
            <w:shd w:val="clear" w:color="auto" w:fill="auto"/>
            <w:noWrap/>
            <w:vAlign w:val="bottom"/>
            <w:hideMark/>
          </w:tcPr>
          <w:p w14:paraId="20637AF3" w14:textId="77777777" w:rsidR="00183BC0" w:rsidRPr="00183BC0" w:rsidRDefault="00183BC0" w:rsidP="00183BC0">
            <w:pPr>
              <w:rPr>
                <w:rFonts w:ascii="Calibri" w:hAnsi="Calibri"/>
                <w:b/>
                <w:bCs/>
                <w:color w:val="000000"/>
                <w:sz w:val="22"/>
                <w:szCs w:val="22"/>
                <w:lang w:val="es-BO" w:eastAsia="es-BO"/>
              </w:rPr>
            </w:pPr>
          </w:p>
        </w:tc>
      </w:tr>
      <w:tr w:rsidR="00183BC0" w:rsidRPr="00183BC0" w14:paraId="49E5C272" w14:textId="77777777" w:rsidTr="00AD3A84">
        <w:trPr>
          <w:trHeight w:val="330"/>
        </w:trPr>
        <w:tc>
          <w:tcPr>
            <w:tcW w:w="189" w:type="pct"/>
            <w:tcBorders>
              <w:top w:val="nil"/>
              <w:left w:val="nil"/>
              <w:bottom w:val="nil"/>
              <w:right w:val="nil"/>
            </w:tcBorders>
            <w:shd w:val="clear" w:color="auto" w:fill="auto"/>
            <w:noWrap/>
            <w:vAlign w:val="bottom"/>
            <w:hideMark/>
          </w:tcPr>
          <w:p w14:paraId="2E4AB074" w14:textId="77777777" w:rsidR="00183BC0" w:rsidRPr="00183BC0" w:rsidRDefault="00183BC0" w:rsidP="00183BC0">
            <w:pPr>
              <w:rPr>
                <w:rFonts w:ascii="Calibri" w:hAnsi="Calibri"/>
                <w:color w:val="000000"/>
                <w:sz w:val="22"/>
                <w:szCs w:val="22"/>
                <w:lang w:val="es-BO" w:eastAsia="es-BO"/>
              </w:rPr>
            </w:pPr>
          </w:p>
        </w:tc>
        <w:tc>
          <w:tcPr>
            <w:tcW w:w="1320" w:type="pct"/>
            <w:tcBorders>
              <w:top w:val="nil"/>
              <w:left w:val="nil"/>
              <w:bottom w:val="nil"/>
              <w:right w:val="single" w:sz="8" w:space="0" w:color="000000"/>
            </w:tcBorders>
            <w:shd w:val="clear" w:color="auto" w:fill="auto"/>
            <w:noWrap/>
            <w:vAlign w:val="bottom"/>
            <w:hideMark/>
          </w:tcPr>
          <w:p w14:paraId="02603114" w14:textId="77777777" w:rsidR="00183BC0" w:rsidRPr="00183BC0" w:rsidRDefault="00183BC0" w:rsidP="00183BC0">
            <w:pPr>
              <w:rPr>
                <w:rFonts w:ascii="Calibri" w:hAnsi="Calibri"/>
                <w:color w:val="000000"/>
                <w:sz w:val="22"/>
                <w:szCs w:val="22"/>
                <w:lang w:val="es-BO" w:eastAsia="es-BO"/>
              </w:rPr>
            </w:pPr>
          </w:p>
        </w:tc>
        <w:tc>
          <w:tcPr>
            <w:tcW w:w="1159" w:type="pct"/>
            <w:gridSpan w:val="3"/>
            <w:tcBorders>
              <w:top w:val="single" w:sz="8" w:space="0" w:color="auto"/>
              <w:left w:val="single" w:sz="8" w:space="0" w:color="000000"/>
              <w:bottom w:val="single" w:sz="8" w:space="0" w:color="auto"/>
              <w:right w:val="single" w:sz="8" w:space="0" w:color="000000"/>
            </w:tcBorders>
            <w:shd w:val="clear" w:color="000000" w:fill="FCD5B4"/>
            <w:vAlign w:val="center"/>
            <w:hideMark/>
          </w:tcPr>
          <w:p w14:paraId="3F478510"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429" w:type="pct"/>
            <w:tcBorders>
              <w:top w:val="nil"/>
              <w:left w:val="nil"/>
              <w:bottom w:val="nil"/>
              <w:right w:val="single" w:sz="8" w:space="0" w:color="000000"/>
            </w:tcBorders>
            <w:shd w:val="clear" w:color="000000" w:fill="FFFFFF"/>
            <w:noWrap/>
            <w:vAlign w:val="bottom"/>
            <w:hideMark/>
          </w:tcPr>
          <w:p w14:paraId="35C88484" w14:textId="77777777" w:rsidR="00183BC0" w:rsidRPr="00183BC0" w:rsidRDefault="00183BC0" w:rsidP="00183BC0">
            <w:pPr>
              <w:rPr>
                <w:rFonts w:ascii="Calibri" w:hAnsi="Calibri"/>
                <w:color w:val="000000"/>
                <w:sz w:val="24"/>
                <w:szCs w:val="24"/>
                <w:lang w:val="es-BO" w:eastAsia="es-BO"/>
              </w:rPr>
            </w:pPr>
            <w:r w:rsidRPr="00183BC0">
              <w:rPr>
                <w:rFonts w:ascii="Calibri" w:hAnsi="Calibri"/>
                <w:color w:val="000000"/>
                <w:sz w:val="24"/>
                <w:szCs w:val="24"/>
                <w:lang w:val="es-BO" w:eastAsia="es-BO"/>
              </w:rPr>
              <w:t> </w:t>
            </w:r>
          </w:p>
        </w:tc>
        <w:tc>
          <w:tcPr>
            <w:tcW w:w="1474" w:type="pct"/>
            <w:gridSpan w:val="3"/>
            <w:tcBorders>
              <w:top w:val="single" w:sz="8" w:space="0" w:color="auto"/>
              <w:left w:val="single" w:sz="8" w:space="0" w:color="000000"/>
              <w:bottom w:val="single" w:sz="8" w:space="0" w:color="auto"/>
              <w:right w:val="single" w:sz="8" w:space="0" w:color="000000"/>
            </w:tcBorders>
            <w:shd w:val="clear" w:color="000000" w:fill="FCD5B4"/>
            <w:vAlign w:val="center"/>
            <w:hideMark/>
          </w:tcPr>
          <w:p w14:paraId="6890944B" w14:textId="77777777" w:rsidR="00183BC0" w:rsidRPr="00183BC0" w:rsidRDefault="00183BC0" w:rsidP="00183BC0">
            <w:pPr>
              <w:jc w:val="center"/>
              <w:rPr>
                <w:rFonts w:ascii="Calibri" w:hAnsi="Calibri"/>
                <w:b/>
                <w:bCs/>
                <w:color w:val="000000"/>
                <w:sz w:val="24"/>
                <w:szCs w:val="24"/>
                <w:lang w:val="es-BO" w:eastAsia="es-BO"/>
              </w:rPr>
            </w:pPr>
            <w:r w:rsidRPr="00183BC0">
              <w:rPr>
                <w:rFonts w:ascii="Calibri" w:hAnsi="Calibri"/>
                <w:b/>
                <w:bCs/>
                <w:color w:val="000000"/>
                <w:sz w:val="24"/>
                <w:szCs w:val="24"/>
                <w:lang w:val="es-BO" w:eastAsia="es-BO"/>
              </w:rPr>
              <w:t>PRECIO PROVEEDOR</w:t>
            </w:r>
          </w:p>
        </w:tc>
        <w:tc>
          <w:tcPr>
            <w:tcW w:w="430" w:type="pct"/>
            <w:tcBorders>
              <w:top w:val="nil"/>
              <w:left w:val="nil"/>
              <w:bottom w:val="nil"/>
              <w:right w:val="nil"/>
            </w:tcBorders>
            <w:shd w:val="clear" w:color="auto" w:fill="auto"/>
            <w:noWrap/>
            <w:vAlign w:val="bottom"/>
            <w:hideMark/>
          </w:tcPr>
          <w:p w14:paraId="0D95E102" w14:textId="77777777" w:rsidR="00183BC0" w:rsidRPr="00183BC0" w:rsidRDefault="00183BC0" w:rsidP="00183BC0">
            <w:pPr>
              <w:rPr>
                <w:rFonts w:ascii="Calibri" w:hAnsi="Calibri"/>
                <w:color w:val="000000"/>
                <w:sz w:val="22"/>
                <w:szCs w:val="22"/>
                <w:lang w:val="es-BO" w:eastAsia="es-BO"/>
              </w:rPr>
            </w:pPr>
          </w:p>
        </w:tc>
      </w:tr>
      <w:tr w:rsidR="00183BC0" w:rsidRPr="00183BC0" w14:paraId="1042E43A" w14:textId="77777777" w:rsidTr="00FA460D">
        <w:trPr>
          <w:trHeight w:val="1200"/>
        </w:trPr>
        <w:tc>
          <w:tcPr>
            <w:tcW w:w="1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17C83"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N°</w:t>
            </w:r>
          </w:p>
        </w:tc>
        <w:tc>
          <w:tcPr>
            <w:tcW w:w="1320" w:type="pct"/>
            <w:tcBorders>
              <w:top w:val="single" w:sz="4" w:space="0" w:color="auto"/>
              <w:left w:val="nil"/>
              <w:bottom w:val="single" w:sz="4" w:space="0" w:color="auto"/>
              <w:right w:val="single" w:sz="4" w:space="0" w:color="auto"/>
            </w:tcBorders>
            <w:shd w:val="clear" w:color="auto" w:fill="auto"/>
            <w:noWrap/>
            <w:vAlign w:val="center"/>
            <w:hideMark/>
          </w:tcPr>
          <w:p w14:paraId="4CF2730C"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De Tarija y viceversa</w:t>
            </w:r>
          </w:p>
        </w:tc>
        <w:tc>
          <w:tcPr>
            <w:tcW w:w="435" w:type="pct"/>
            <w:tcBorders>
              <w:top w:val="single" w:sz="4" w:space="0" w:color="auto"/>
              <w:left w:val="nil"/>
              <w:bottom w:val="single" w:sz="4" w:space="0" w:color="auto"/>
              <w:right w:val="single" w:sz="4" w:space="0" w:color="auto"/>
            </w:tcBorders>
            <w:shd w:val="clear" w:color="000000" w:fill="FCD5B4"/>
            <w:vAlign w:val="center"/>
            <w:hideMark/>
          </w:tcPr>
          <w:p w14:paraId="0C347BD0"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w:t>
            </w:r>
          </w:p>
        </w:tc>
        <w:tc>
          <w:tcPr>
            <w:tcW w:w="234" w:type="pct"/>
            <w:tcBorders>
              <w:top w:val="single" w:sz="4" w:space="0" w:color="auto"/>
              <w:left w:val="nil"/>
              <w:bottom w:val="single" w:sz="4" w:space="0" w:color="auto"/>
              <w:right w:val="single" w:sz="4" w:space="0" w:color="auto"/>
            </w:tcBorders>
            <w:shd w:val="clear" w:color="000000" w:fill="FCD5B4"/>
            <w:vAlign w:val="center"/>
            <w:hideMark/>
          </w:tcPr>
          <w:p w14:paraId="547E95FB"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 xml:space="preserve">   Por m3 </w:t>
            </w:r>
          </w:p>
        </w:tc>
        <w:tc>
          <w:tcPr>
            <w:tcW w:w="490" w:type="pct"/>
            <w:tcBorders>
              <w:top w:val="single" w:sz="4" w:space="0" w:color="auto"/>
              <w:left w:val="nil"/>
              <w:bottom w:val="single" w:sz="4" w:space="0" w:color="auto"/>
              <w:right w:val="single" w:sz="4" w:space="0" w:color="auto"/>
            </w:tcBorders>
            <w:shd w:val="clear" w:color="000000" w:fill="FCD5B4"/>
            <w:vAlign w:val="center"/>
            <w:hideMark/>
          </w:tcPr>
          <w:p w14:paraId="174C9999"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w:t>
            </w:r>
          </w:p>
        </w:tc>
        <w:tc>
          <w:tcPr>
            <w:tcW w:w="429" w:type="pct"/>
            <w:tcBorders>
              <w:top w:val="single" w:sz="4" w:space="0" w:color="auto"/>
              <w:left w:val="nil"/>
              <w:bottom w:val="single" w:sz="4" w:space="0" w:color="auto"/>
              <w:right w:val="single" w:sz="4" w:space="0" w:color="auto"/>
            </w:tcBorders>
            <w:shd w:val="clear" w:color="000000" w:fill="FFFFFF"/>
            <w:vAlign w:val="center"/>
            <w:hideMark/>
          </w:tcPr>
          <w:p w14:paraId="70AD4D22"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(dias)</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4375074A"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Mínimo 1 a 500 Kg. (Express)</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7BA5781F"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m3 (Express)</w:t>
            </w:r>
          </w:p>
        </w:tc>
        <w:tc>
          <w:tcPr>
            <w:tcW w:w="491" w:type="pct"/>
            <w:tcBorders>
              <w:top w:val="single" w:sz="4" w:space="0" w:color="auto"/>
              <w:left w:val="nil"/>
              <w:bottom w:val="single" w:sz="4" w:space="0" w:color="auto"/>
              <w:right w:val="single" w:sz="4" w:space="0" w:color="auto"/>
            </w:tcBorders>
            <w:shd w:val="clear" w:color="000000" w:fill="FCD5B4"/>
            <w:vAlign w:val="center"/>
            <w:hideMark/>
          </w:tcPr>
          <w:p w14:paraId="15FE4017"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Por Kg. adicional (Express)</w:t>
            </w:r>
          </w:p>
        </w:tc>
        <w:tc>
          <w:tcPr>
            <w:tcW w:w="430" w:type="pct"/>
            <w:tcBorders>
              <w:top w:val="single" w:sz="4" w:space="0" w:color="auto"/>
              <w:left w:val="nil"/>
              <w:bottom w:val="single" w:sz="4" w:space="0" w:color="auto"/>
              <w:right w:val="single" w:sz="4" w:space="0" w:color="auto"/>
            </w:tcBorders>
            <w:shd w:val="clear" w:color="000000" w:fill="FFFFFF"/>
            <w:vAlign w:val="center"/>
            <w:hideMark/>
          </w:tcPr>
          <w:p w14:paraId="55ED6B86" w14:textId="77777777" w:rsidR="00183BC0" w:rsidRPr="00183BC0" w:rsidRDefault="00183BC0" w:rsidP="00183BC0">
            <w:pPr>
              <w:jc w:val="center"/>
              <w:rPr>
                <w:rFonts w:ascii="Calibri" w:hAnsi="Calibri"/>
                <w:b/>
                <w:bCs/>
                <w:color w:val="000000"/>
                <w:sz w:val="22"/>
                <w:szCs w:val="22"/>
                <w:lang w:val="es-BO" w:eastAsia="es-BO"/>
              </w:rPr>
            </w:pPr>
            <w:r w:rsidRPr="00183BC0">
              <w:rPr>
                <w:rFonts w:ascii="Calibri" w:hAnsi="Calibri"/>
                <w:b/>
                <w:bCs/>
                <w:color w:val="000000"/>
                <w:sz w:val="22"/>
                <w:szCs w:val="22"/>
                <w:lang w:val="es-BO" w:eastAsia="es-BO"/>
              </w:rPr>
              <w:t>Tiempo de entrega (días) - Express</w:t>
            </w:r>
          </w:p>
        </w:tc>
      </w:tr>
      <w:tr w:rsidR="00183BC0" w:rsidRPr="00183BC0" w14:paraId="739065E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13A31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c>
          <w:tcPr>
            <w:tcW w:w="1320" w:type="pct"/>
            <w:tcBorders>
              <w:top w:val="nil"/>
              <w:left w:val="nil"/>
              <w:bottom w:val="single" w:sz="4" w:space="0" w:color="auto"/>
              <w:right w:val="single" w:sz="4" w:space="0" w:color="auto"/>
            </w:tcBorders>
            <w:shd w:val="clear" w:color="auto" w:fill="auto"/>
            <w:noWrap/>
            <w:vAlign w:val="bottom"/>
            <w:hideMark/>
          </w:tcPr>
          <w:p w14:paraId="6095702B"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w:t>
            </w:r>
          </w:p>
        </w:tc>
        <w:tc>
          <w:tcPr>
            <w:tcW w:w="435" w:type="pct"/>
            <w:tcBorders>
              <w:top w:val="nil"/>
              <w:left w:val="nil"/>
              <w:bottom w:val="single" w:sz="4" w:space="0" w:color="auto"/>
              <w:right w:val="single" w:sz="4" w:space="0" w:color="auto"/>
            </w:tcBorders>
            <w:shd w:val="clear" w:color="000000" w:fill="FCD5B4"/>
            <w:noWrap/>
            <w:vAlign w:val="bottom"/>
            <w:hideMark/>
          </w:tcPr>
          <w:p w14:paraId="5FFD14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B0D841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09115C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8FD990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3E4C00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9A739E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F648A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F23982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7AB6D39"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5A264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1320" w:type="pct"/>
            <w:tcBorders>
              <w:top w:val="nil"/>
              <w:left w:val="nil"/>
              <w:bottom w:val="single" w:sz="4" w:space="0" w:color="auto"/>
              <w:right w:val="single" w:sz="4" w:space="0" w:color="auto"/>
            </w:tcBorders>
            <w:shd w:val="clear" w:color="auto" w:fill="auto"/>
            <w:noWrap/>
            <w:vAlign w:val="bottom"/>
            <w:hideMark/>
          </w:tcPr>
          <w:p w14:paraId="41F28548"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JUNACAS</w:t>
            </w:r>
          </w:p>
        </w:tc>
        <w:tc>
          <w:tcPr>
            <w:tcW w:w="435" w:type="pct"/>
            <w:tcBorders>
              <w:top w:val="nil"/>
              <w:left w:val="nil"/>
              <w:bottom w:val="single" w:sz="4" w:space="0" w:color="auto"/>
              <w:right w:val="single" w:sz="4" w:space="0" w:color="auto"/>
            </w:tcBorders>
            <w:shd w:val="clear" w:color="000000" w:fill="FCD5B4"/>
            <w:noWrap/>
            <w:vAlign w:val="bottom"/>
            <w:hideMark/>
          </w:tcPr>
          <w:p w14:paraId="0FEFE8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1A562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0C79D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44DF09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B7C6C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F5B9E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8DB93B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ABE0A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E80683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68A2B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1320" w:type="pct"/>
            <w:tcBorders>
              <w:top w:val="nil"/>
              <w:left w:val="nil"/>
              <w:bottom w:val="single" w:sz="4" w:space="0" w:color="auto"/>
              <w:right w:val="single" w:sz="4" w:space="0" w:color="auto"/>
            </w:tcBorders>
            <w:shd w:val="clear" w:color="auto" w:fill="auto"/>
            <w:noWrap/>
            <w:vAlign w:val="bottom"/>
            <w:hideMark/>
          </w:tcPr>
          <w:p w14:paraId="7DB8862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CAMARGO (SUCRE)</w:t>
            </w:r>
          </w:p>
        </w:tc>
        <w:tc>
          <w:tcPr>
            <w:tcW w:w="435" w:type="pct"/>
            <w:tcBorders>
              <w:top w:val="nil"/>
              <w:left w:val="nil"/>
              <w:bottom w:val="single" w:sz="4" w:space="0" w:color="auto"/>
              <w:right w:val="single" w:sz="4" w:space="0" w:color="auto"/>
            </w:tcBorders>
            <w:shd w:val="clear" w:color="000000" w:fill="FCD5B4"/>
            <w:noWrap/>
            <w:vAlign w:val="bottom"/>
            <w:hideMark/>
          </w:tcPr>
          <w:p w14:paraId="2AFF1E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83A0F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683661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EFBD9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7D49502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093C8A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08546D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3FCA6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6B0659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F29D0B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1320" w:type="pct"/>
            <w:tcBorders>
              <w:top w:val="nil"/>
              <w:left w:val="nil"/>
              <w:bottom w:val="single" w:sz="4" w:space="0" w:color="auto"/>
              <w:right w:val="single" w:sz="4" w:space="0" w:color="auto"/>
            </w:tcBorders>
            <w:shd w:val="clear" w:color="auto" w:fill="auto"/>
            <w:noWrap/>
            <w:vAlign w:val="bottom"/>
            <w:hideMark/>
          </w:tcPr>
          <w:p w14:paraId="423960D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ENTRE RIOS</w:t>
            </w:r>
          </w:p>
        </w:tc>
        <w:tc>
          <w:tcPr>
            <w:tcW w:w="435" w:type="pct"/>
            <w:tcBorders>
              <w:top w:val="nil"/>
              <w:left w:val="nil"/>
              <w:bottom w:val="single" w:sz="4" w:space="0" w:color="auto"/>
              <w:right w:val="single" w:sz="4" w:space="0" w:color="auto"/>
            </w:tcBorders>
            <w:shd w:val="clear" w:color="000000" w:fill="FCD5B4"/>
            <w:noWrap/>
            <w:vAlign w:val="bottom"/>
            <w:hideMark/>
          </w:tcPr>
          <w:p w14:paraId="2E45CA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6702D1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87EC2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11E9CE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51B3D4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AFC73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1F506F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0187E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F83FD95"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68374EB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5</w:t>
            </w:r>
          </w:p>
        </w:tc>
        <w:tc>
          <w:tcPr>
            <w:tcW w:w="1320" w:type="pct"/>
            <w:tcBorders>
              <w:top w:val="nil"/>
              <w:left w:val="nil"/>
              <w:bottom w:val="single" w:sz="4" w:space="0" w:color="auto"/>
              <w:right w:val="single" w:sz="4" w:space="0" w:color="auto"/>
            </w:tcBorders>
            <w:shd w:val="clear" w:color="auto" w:fill="auto"/>
            <w:noWrap/>
            <w:vAlign w:val="bottom"/>
            <w:hideMark/>
          </w:tcPr>
          <w:p w14:paraId="2CD3A71C"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4EBEB4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52C638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2F2766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AB510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0F51877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5C602A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86052C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2555AA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243508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5A3FE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6</w:t>
            </w:r>
          </w:p>
        </w:tc>
        <w:tc>
          <w:tcPr>
            <w:tcW w:w="1320" w:type="pct"/>
            <w:tcBorders>
              <w:top w:val="nil"/>
              <w:left w:val="nil"/>
              <w:bottom w:val="single" w:sz="4" w:space="0" w:color="auto"/>
              <w:right w:val="single" w:sz="4" w:space="0" w:color="auto"/>
            </w:tcBorders>
            <w:shd w:val="clear" w:color="auto" w:fill="auto"/>
            <w:noWrap/>
            <w:vAlign w:val="bottom"/>
            <w:hideMark/>
          </w:tcPr>
          <w:p w14:paraId="1F57BBB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TIQUIPAYA (COCHABAMBA)</w:t>
            </w:r>
          </w:p>
        </w:tc>
        <w:tc>
          <w:tcPr>
            <w:tcW w:w="435" w:type="pct"/>
            <w:tcBorders>
              <w:top w:val="nil"/>
              <w:left w:val="nil"/>
              <w:bottom w:val="single" w:sz="4" w:space="0" w:color="auto"/>
              <w:right w:val="single" w:sz="4" w:space="0" w:color="auto"/>
            </w:tcBorders>
            <w:shd w:val="clear" w:color="000000" w:fill="FCD5B4"/>
            <w:noWrap/>
            <w:vAlign w:val="bottom"/>
            <w:hideMark/>
          </w:tcPr>
          <w:p w14:paraId="03C8D2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A34678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775B6E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9F6D9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6E13CF7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90AC4B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D28D0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1E611B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7CC4AFF"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B7464B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7</w:t>
            </w:r>
          </w:p>
        </w:tc>
        <w:tc>
          <w:tcPr>
            <w:tcW w:w="1320" w:type="pct"/>
            <w:tcBorders>
              <w:top w:val="nil"/>
              <w:left w:val="nil"/>
              <w:bottom w:val="single" w:sz="4" w:space="0" w:color="auto"/>
              <w:right w:val="single" w:sz="4" w:space="0" w:color="auto"/>
            </w:tcBorders>
            <w:shd w:val="clear" w:color="auto" w:fill="auto"/>
            <w:noWrap/>
            <w:vAlign w:val="bottom"/>
            <w:hideMark/>
          </w:tcPr>
          <w:p w14:paraId="7B47AF7E"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w:t>
            </w:r>
          </w:p>
        </w:tc>
        <w:tc>
          <w:tcPr>
            <w:tcW w:w="435" w:type="pct"/>
            <w:tcBorders>
              <w:top w:val="nil"/>
              <w:left w:val="nil"/>
              <w:bottom w:val="single" w:sz="4" w:space="0" w:color="auto"/>
              <w:right w:val="single" w:sz="4" w:space="0" w:color="auto"/>
            </w:tcBorders>
            <w:shd w:val="clear" w:color="000000" w:fill="FCD5B4"/>
            <w:noWrap/>
            <w:vAlign w:val="bottom"/>
            <w:hideMark/>
          </w:tcPr>
          <w:p w14:paraId="082462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76EDEB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08073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AE4B35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2C1B5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C6B2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63B8F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5F44A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05AB1F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365FA4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8</w:t>
            </w:r>
          </w:p>
        </w:tc>
        <w:tc>
          <w:tcPr>
            <w:tcW w:w="1320" w:type="pct"/>
            <w:tcBorders>
              <w:top w:val="nil"/>
              <w:left w:val="nil"/>
              <w:bottom w:val="single" w:sz="4" w:space="0" w:color="auto"/>
              <w:right w:val="single" w:sz="4" w:space="0" w:color="auto"/>
            </w:tcBorders>
            <w:shd w:val="clear" w:color="auto" w:fill="auto"/>
            <w:noWrap/>
            <w:vAlign w:val="bottom"/>
            <w:hideMark/>
          </w:tcPr>
          <w:p w14:paraId="6A3EF68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 xml:space="preserve">VILLAZON </w:t>
            </w:r>
          </w:p>
        </w:tc>
        <w:tc>
          <w:tcPr>
            <w:tcW w:w="435" w:type="pct"/>
            <w:tcBorders>
              <w:top w:val="nil"/>
              <w:left w:val="nil"/>
              <w:bottom w:val="single" w:sz="4" w:space="0" w:color="auto"/>
              <w:right w:val="single" w:sz="4" w:space="0" w:color="auto"/>
            </w:tcBorders>
            <w:shd w:val="clear" w:color="000000" w:fill="FCD5B4"/>
            <w:noWrap/>
            <w:vAlign w:val="bottom"/>
            <w:hideMark/>
          </w:tcPr>
          <w:p w14:paraId="0C85054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628DD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8B5D8A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3463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79AE6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C7EF7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DE6A52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459B3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62CECD5"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26984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9</w:t>
            </w:r>
          </w:p>
        </w:tc>
        <w:tc>
          <w:tcPr>
            <w:tcW w:w="1320" w:type="pct"/>
            <w:tcBorders>
              <w:top w:val="nil"/>
              <w:left w:val="nil"/>
              <w:bottom w:val="single" w:sz="4" w:space="0" w:color="auto"/>
              <w:right w:val="single" w:sz="4" w:space="0" w:color="auto"/>
            </w:tcBorders>
            <w:shd w:val="clear" w:color="auto" w:fill="auto"/>
            <w:noWrap/>
            <w:vAlign w:val="bottom"/>
            <w:hideMark/>
          </w:tcPr>
          <w:p w14:paraId="250293D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TUPIZA</w:t>
            </w:r>
          </w:p>
        </w:tc>
        <w:tc>
          <w:tcPr>
            <w:tcW w:w="435" w:type="pct"/>
            <w:tcBorders>
              <w:top w:val="nil"/>
              <w:left w:val="nil"/>
              <w:bottom w:val="single" w:sz="4" w:space="0" w:color="auto"/>
              <w:right w:val="single" w:sz="4" w:space="0" w:color="auto"/>
            </w:tcBorders>
            <w:shd w:val="clear" w:color="000000" w:fill="FCD5B4"/>
            <w:noWrap/>
            <w:vAlign w:val="bottom"/>
            <w:hideMark/>
          </w:tcPr>
          <w:p w14:paraId="6EED7E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2810B55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4089F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CC3E2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2B7A11C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507BEA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529E69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37FBAC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24524F0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4869C5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10</w:t>
            </w:r>
          </w:p>
        </w:tc>
        <w:tc>
          <w:tcPr>
            <w:tcW w:w="1320" w:type="pct"/>
            <w:tcBorders>
              <w:top w:val="nil"/>
              <w:left w:val="nil"/>
              <w:bottom w:val="single" w:sz="4" w:space="0" w:color="auto"/>
              <w:right w:val="single" w:sz="4" w:space="0" w:color="auto"/>
            </w:tcBorders>
            <w:shd w:val="clear" w:color="auto" w:fill="auto"/>
            <w:noWrap/>
            <w:vAlign w:val="bottom"/>
            <w:hideMark/>
          </w:tcPr>
          <w:p w14:paraId="0B28A434"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EST. REPETIDORA SAMA</w:t>
            </w:r>
          </w:p>
        </w:tc>
        <w:tc>
          <w:tcPr>
            <w:tcW w:w="435" w:type="pct"/>
            <w:tcBorders>
              <w:top w:val="nil"/>
              <w:left w:val="nil"/>
              <w:bottom w:val="single" w:sz="4" w:space="0" w:color="auto"/>
              <w:right w:val="single" w:sz="4" w:space="0" w:color="auto"/>
            </w:tcBorders>
            <w:shd w:val="clear" w:color="000000" w:fill="FCD5B4"/>
            <w:noWrap/>
            <w:vAlign w:val="bottom"/>
            <w:hideMark/>
          </w:tcPr>
          <w:p w14:paraId="3130164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CD2EB1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291E0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117151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4362DEA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4303952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7E3B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34BBD11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CEC820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4AEA54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11</w:t>
            </w:r>
          </w:p>
        </w:tc>
        <w:tc>
          <w:tcPr>
            <w:tcW w:w="1320" w:type="pct"/>
            <w:tcBorders>
              <w:top w:val="nil"/>
              <w:left w:val="nil"/>
              <w:bottom w:val="single" w:sz="4" w:space="0" w:color="auto"/>
              <w:right w:val="single" w:sz="4" w:space="0" w:color="auto"/>
            </w:tcBorders>
            <w:shd w:val="clear" w:color="auto" w:fill="auto"/>
            <w:noWrap/>
            <w:vAlign w:val="bottom"/>
            <w:hideMark/>
          </w:tcPr>
          <w:p w14:paraId="3B0821B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Yunchara</w:t>
            </w:r>
          </w:p>
        </w:tc>
        <w:tc>
          <w:tcPr>
            <w:tcW w:w="435" w:type="pct"/>
            <w:tcBorders>
              <w:top w:val="nil"/>
              <w:left w:val="nil"/>
              <w:bottom w:val="single" w:sz="4" w:space="0" w:color="auto"/>
              <w:right w:val="single" w:sz="4" w:space="0" w:color="auto"/>
            </w:tcBorders>
            <w:shd w:val="clear" w:color="000000" w:fill="FCD5B4"/>
            <w:noWrap/>
            <w:vAlign w:val="bottom"/>
            <w:hideMark/>
          </w:tcPr>
          <w:p w14:paraId="420219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5969AC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DBBB9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5C37AD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374CFB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F54673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408A4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AAB69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5FBD5E3A"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84465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12</w:t>
            </w:r>
          </w:p>
        </w:tc>
        <w:tc>
          <w:tcPr>
            <w:tcW w:w="1320" w:type="pct"/>
            <w:tcBorders>
              <w:top w:val="nil"/>
              <w:left w:val="nil"/>
              <w:bottom w:val="single" w:sz="4" w:space="0" w:color="auto"/>
              <w:right w:val="single" w:sz="4" w:space="0" w:color="auto"/>
            </w:tcBorders>
            <w:shd w:val="clear" w:color="auto" w:fill="auto"/>
            <w:noWrap/>
            <w:vAlign w:val="bottom"/>
            <w:hideMark/>
          </w:tcPr>
          <w:p w14:paraId="1308631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Caraparí</w:t>
            </w:r>
          </w:p>
        </w:tc>
        <w:tc>
          <w:tcPr>
            <w:tcW w:w="435" w:type="pct"/>
            <w:tcBorders>
              <w:top w:val="nil"/>
              <w:left w:val="nil"/>
              <w:bottom w:val="single" w:sz="4" w:space="0" w:color="auto"/>
              <w:right w:val="single" w:sz="4" w:space="0" w:color="auto"/>
            </w:tcBorders>
            <w:shd w:val="clear" w:color="000000" w:fill="FCD5B4"/>
            <w:noWrap/>
            <w:vAlign w:val="bottom"/>
            <w:hideMark/>
          </w:tcPr>
          <w:p w14:paraId="43CF13B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7A345EE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462A5E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62857FE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68794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A563AE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91F25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B00FB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772C5374"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ED4B3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13</w:t>
            </w:r>
          </w:p>
        </w:tc>
        <w:tc>
          <w:tcPr>
            <w:tcW w:w="1320" w:type="pct"/>
            <w:tcBorders>
              <w:top w:val="nil"/>
              <w:left w:val="nil"/>
              <w:bottom w:val="single" w:sz="4" w:space="0" w:color="auto"/>
              <w:right w:val="single" w:sz="4" w:space="0" w:color="auto"/>
            </w:tcBorders>
            <w:shd w:val="clear" w:color="auto" w:fill="auto"/>
            <w:noWrap/>
            <w:vAlign w:val="bottom"/>
            <w:hideMark/>
          </w:tcPr>
          <w:p w14:paraId="40E9E87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El Puente</w:t>
            </w:r>
          </w:p>
        </w:tc>
        <w:tc>
          <w:tcPr>
            <w:tcW w:w="435" w:type="pct"/>
            <w:tcBorders>
              <w:top w:val="nil"/>
              <w:left w:val="nil"/>
              <w:bottom w:val="single" w:sz="4" w:space="0" w:color="auto"/>
              <w:right w:val="single" w:sz="4" w:space="0" w:color="auto"/>
            </w:tcBorders>
            <w:shd w:val="clear" w:color="000000" w:fill="FCD5B4"/>
            <w:noWrap/>
            <w:vAlign w:val="bottom"/>
            <w:hideMark/>
          </w:tcPr>
          <w:p w14:paraId="6886E18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9871E3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F9FB8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D88AF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5FD123A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550DB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9F68CE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28804C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59F666D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7A8A916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14</w:t>
            </w:r>
          </w:p>
        </w:tc>
        <w:tc>
          <w:tcPr>
            <w:tcW w:w="1320" w:type="pct"/>
            <w:tcBorders>
              <w:top w:val="nil"/>
              <w:left w:val="nil"/>
              <w:bottom w:val="single" w:sz="4" w:space="0" w:color="auto"/>
              <w:right w:val="single" w:sz="4" w:space="0" w:color="auto"/>
            </w:tcBorders>
            <w:shd w:val="clear" w:color="auto" w:fill="auto"/>
            <w:noWrap/>
            <w:vAlign w:val="bottom"/>
            <w:hideMark/>
          </w:tcPr>
          <w:p w14:paraId="30FA38C0"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Valle de la Concepción</w:t>
            </w:r>
          </w:p>
        </w:tc>
        <w:tc>
          <w:tcPr>
            <w:tcW w:w="435" w:type="pct"/>
            <w:tcBorders>
              <w:top w:val="nil"/>
              <w:left w:val="nil"/>
              <w:bottom w:val="single" w:sz="4" w:space="0" w:color="auto"/>
              <w:right w:val="single" w:sz="4" w:space="0" w:color="auto"/>
            </w:tcBorders>
            <w:shd w:val="clear" w:color="000000" w:fill="FCD5B4"/>
            <w:noWrap/>
            <w:vAlign w:val="bottom"/>
            <w:hideMark/>
          </w:tcPr>
          <w:p w14:paraId="0A5FE7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C31C9F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3D1E6D7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35B1CF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69721CC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9C7906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7FAC4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A3E7AB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79E4F6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5CD528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15</w:t>
            </w:r>
          </w:p>
        </w:tc>
        <w:tc>
          <w:tcPr>
            <w:tcW w:w="1320" w:type="pct"/>
            <w:tcBorders>
              <w:top w:val="nil"/>
              <w:left w:val="nil"/>
              <w:bottom w:val="single" w:sz="4" w:space="0" w:color="auto"/>
              <w:right w:val="single" w:sz="4" w:space="0" w:color="auto"/>
            </w:tcBorders>
            <w:shd w:val="clear" w:color="auto" w:fill="auto"/>
            <w:noWrap/>
            <w:vAlign w:val="bottom"/>
            <w:hideMark/>
          </w:tcPr>
          <w:p w14:paraId="788BAF6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Iscayachi</w:t>
            </w:r>
          </w:p>
        </w:tc>
        <w:tc>
          <w:tcPr>
            <w:tcW w:w="435" w:type="pct"/>
            <w:tcBorders>
              <w:top w:val="nil"/>
              <w:left w:val="nil"/>
              <w:bottom w:val="single" w:sz="4" w:space="0" w:color="auto"/>
              <w:right w:val="single" w:sz="4" w:space="0" w:color="auto"/>
            </w:tcBorders>
            <w:shd w:val="clear" w:color="000000" w:fill="FCD5B4"/>
            <w:noWrap/>
            <w:vAlign w:val="bottom"/>
            <w:hideMark/>
          </w:tcPr>
          <w:p w14:paraId="21D57F6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1684681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709AB2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9C5224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1AC228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5AA2D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C9B84B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53EDC8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09DAC86F"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F5802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16</w:t>
            </w:r>
          </w:p>
        </w:tc>
        <w:tc>
          <w:tcPr>
            <w:tcW w:w="1320" w:type="pct"/>
            <w:tcBorders>
              <w:top w:val="nil"/>
              <w:left w:val="nil"/>
              <w:bottom w:val="single" w:sz="4" w:space="0" w:color="auto"/>
              <w:right w:val="single" w:sz="4" w:space="0" w:color="auto"/>
            </w:tcBorders>
            <w:shd w:val="clear" w:color="auto" w:fill="auto"/>
            <w:noWrap/>
            <w:vAlign w:val="bottom"/>
            <w:hideMark/>
          </w:tcPr>
          <w:p w14:paraId="5E57315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Padcaya</w:t>
            </w:r>
          </w:p>
        </w:tc>
        <w:tc>
          <w:tcPr>
            <w:tcW w:w="435" w:type="pct"/>
            <w:tcBorders>
              <w:top w:val="nil"/>
              <w:left w:val="nil"/>
              <w:bottom w:val="single" w:sz="4" w:space="0" w:color="auto"/>
              <w:right w:val="single" w:sz="4" w:space="0" w:color="auto"/>
            </w:tcBorders>
            <w:shd w:val="clear" w:color="000000" w:fill="FCD5B4"/>
            <w:noWrap/>
            <w:vAlign w:val="bottom"/>
            <w:hideMark/>
          </w:tcPr>
          <w:p w14:paraId="520C9F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955F4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18098E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3D7590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6231C71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AB086F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1368CF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34CBCF4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2DC31EB4"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2947F94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17</w:t>
            </w:r>
          </w:p>
        </w:tc>
        <w:tc>
          <w:tcPr>
            <w:tcW w:w="1320" w:type="pct"/>
            <w:tcBorders>
              <w:top w:val="nil"/>
              <w:left w:val="nil"/>
              <w:bottom w:val="single" w:sz="4" w:space="0" w:color="auto"/>
              <w:right w:val="single" w:sz="4" w:space="0" w:color="auto"/>
            </w:tcBorders>
            <w:shd w:val="clear" w:color="auto" w:fill="auto"/>
            <w:noWrap/>
            <w:vAlign w:val="bottom"/>
            <w:hideMark/>
          </w:tcPr>
          <w:p w14:paraId="4933FAE7"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Palos Blancos</w:t>
            </w:r>
          </w:p>
        </w:tc>
        <w:tc>
          <w:tcPr>
            <w:tcW w:w="435" w:type="pct"/>
            <w:tcBorders>
              <w:top w:val="nil"/>
              <w:left w:val="nil"/>
              <w:bottom w:val="single" w:sz="4" w:space="0" w:color="auto"/>
              <w:right w:val="single" w:sz="4" w:space="0" w:color="auto"/>
            </w:tcBorders>
            <w:shd w:val="clear" w:color="000000" w:fill="FCD5B4"/>
            <w:noWrap/>
            <w:vAlign w:val="bottom"/>
            <w:hideMark/>
          </w:tcPr>
          <w:p w14:paraId="6A2D5A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8F18C7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5A583E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9C2C9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10B5580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7FDBAD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F57E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14020D4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1EE44F58"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17D99B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18</w:t>
            </w:r>
          </w:p>
        </w:tc>
        <w:tc>
          <w:tcPr>
            <w:tcW w:w="1320" w:type="pct"/>
            <w:tcBorders>
              <w:top w:val="nil"/>
              <w:left w:val="nil"/>
              <w:bottom w:val="single" w:sz="4" w:space="0" w:color="auto"/>
              <w:right w:val="single" w:sz="4" w:space="0" w:color="auto"/>
            </w:tcBorders>
            <w:shd w:val="clear" w:color="auto" w:fill="auto"/>
            <w:noWrap/>
            <w:vAlign w:val="bottom"/>
            <w:hideMark/>
          </w:tcPr>
          <w:p w14:paraId="3A7DB48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Timboy</w:t>
            </w:r>
          </w:p>
        </w:tc>
        <w:tc>
          <w:tcPr>
            <w:tcW w:w="435" w:type="pct"/>
            <w:tcBorders>
              <w:top w:val="nil"/>
              <w:left w:val="nil"/>
              <w:bottom w:val="single" w:sz="4" w:space="0" w:color="auto"/>
              <w:right w:val="single" w:sz="4" w:space="0" w:color="auto"/>
            </w:tcBorders>
            <w:shd w:val="clear" w:color="000000" w:fill="FCD5B4"/>
            <w:noWrap/>
            <w:vAlign w:val="bottom"/>
            <w:hideMark/>
          </w:tcPr>
          <w:p w14:paraId="0384673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9790C6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3DD168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53B5BD0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7E210DF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522339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C2321B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AD16A3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008476A"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7C49F8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19</w:t>
            </w:r>
          </w:p>
        </w:tc>
        <w:tc>
          <w:tcPr>
            <w:tcW w:w="1320" w:type="pct"/>
            <w:tcBorders>
              <w:top w:val="nil"/>
              <w:left w:val="nil"/>
              <w:bottom w:val="single" w:sz="4" w:space="0" w:color="auto"/>
              <w:right w:val="single" w:sz="4" w:space="0" w:color="auto"/>
            </w:tcBorders>
            <w:shd w:val="clear" w:color="auto" w:fill="auto"/>
            <w:noWrap/>
            <w:vAlign w:val="bottom"/>
            <w:hideMark/>
          </w:tcPr>
          <w:p w14:paraId="0D283571"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UYUNI</w:t>
            </w:r>
          </w:p>
        </w:tc>
        <w:tc>
          <w:tcPr>
            <w:tcW w:w="435" w:type="pct"/>
            <w:tcBorders>
              <w:top w:val="nil"/>
              <w:left w:val="nil"/>
              <w:bottom w:val="single" w:sz="4" w:space="0" w:color="auto"/>
              <w:right w:val="single" w:sz="4" w:space="0" w:color="auto"/>
            </w:tcBorders>
            <w:shd w:val="clear" w:color="000000" w:fill="FCD5B4"/>
            <w:noWrap/>
            <w:vAlign w:val="bottom"/>
            <w:hideMark/>
          </w:tcPr>
          <w:p w14:paraId="5A96E3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995245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9A0CB6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48A8943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064B2C1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CE66E7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F282FA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3B91FD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2E75551"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48A877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20</w:t>
            </w:r>
          </w:p>
        </w:tc>
        <w:tc>
          <w:tcPr>
            <w:tcW w:w="1320" w:type="pct"/>
            <w:tcBorders>
              <w:top w:val="nil"/>
              <w:left w:val="nil"/>
              <w:bottom w:val="single" w:sz="4" w:space="0" w:color="auto"/>
              <w:right w:val="single" w:sz="4" w:space="0" w:color="auto"/>
            </w:tcBorders>
            <w:shd w:val="clear" w:color="auto" w:fill="auto"/>
            <w:noWrap/>
            <w:vAlign w:val="bottom"/>
            <w:hideMark/>
          </w:tcPr>
          <w:p w14:paraId="01ED6F1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BORJA</w:t>
            </w:r>
          </w:p>
        </w:tc>
        <w:tc>
          <w:tcPr>
            <w:tcW w:w="435" w:type="pct"/>
            <w:tcBorders>
              <w:top w:val="nil"/>
              <w:left w:val="nil"/>
              <w:bottom w:val="single" w:sz="4" w:space="0" w:color="auto"/>
              <w:right w:val="single" w:sz="4" w:space="0" w:color="auto"/>
            </w:tcBorders>
            <w:shd w:val="clear" w:color="000000" w:fill="FCD5B4"/>
            <w:noWrap/>
            <w:vAlign w:val="bottom"/>
            <w:hideMark/>
          </w:tcPr>
          <w:p w14:paraId="0CCAC47B"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9E06C5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11A925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10803FD"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4</w:t>
            </w:r>
          </w:p>
        </w:tc>
        <w:tc>
          <w:tcPr>
            <w:tcW w:w="491" w:type="pct"/>
            <w:tcBorders>
              <w:top w:val="nil"/>
              <w:left w:val="nil"/>
              <w:bottom w:val="single" w:sz="4" w:space="0" w:color="auto"/>
              <w:right w:val="single" w:sz="4" w:space="0" w:color="auto"/>
            </w:tcBorders>
            <w:shd w:val="clear" w:color="000000" w:fill="FCD5B4"/>
            <w:noWrap/>
            <w:vAlign w:val="bottom"/>
            <w:hideMark/>
          </w:tcPr>
          <w:p w14:paraId="4B8DC9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97E66E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13EBE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7F21131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r>
      <w:tr w:rsidR="00183BC0" w:rsidRPr="00183BC0" w14:paraId="02F8ACDC"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6FC0E22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21</w:t>
            </w:r>
          </w:p>
        </w:tc>
        <w:tc>
          <w:tcPr>
            <w:tcW w:w="1320" w:type="pct"/>
            <w:tcBorders>
              <w:top w:val="nil"/>
              <w:left w:val="nil"/>
              <w:bottom w:val="single" w:sz="4" w:space="0" w:color="auto"/>
              <w:right w:val="single" w:sz="4" w:space="0" w:color="auto"/>
            </w:tcBorders>
            <w:shd w:val="clear" w:color="auto" w:fill="auto"/>
            <w:noWrap/>
            <w:vAlign w:val="bottom"/>
            <w:hideMark/>
          </w:tcPr>
          <w:p w14:paraId="55B121A6"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RURRENABAQUE</w:t>
            </w:r>
          </w:p>
        </w:tc>
        <w:tc>
          <w:tcPr>
            <w:tcW w:w="435" w:type="pct"/>
            <w:tcBorders>
              <w:top w:val="nil"/>
              <w:left w:val="nil"/>
              <w:bottom w:val="single" w:sz="4" w:space="0" w:color="auto"/>
              <w:right w:val="single" w:sz="4" w:space="0" w:color="auto"/>
            </w:tcBorders>
            <w:shd w:val="clear" w:color="000000" w:fill="FCD5B4"/>
            <w:noWrap/>
            <w:vAlign w:val="bottom"/>
            <w:hideMark/>
          </w:tcPr>
          <w:p w14:paraId="0764C6B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4028BD3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75EFB32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07B9E18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010CB3A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F550A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C8C1AF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5F429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3F28A51B"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90C25E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22</w:t>
            </w:r>
          </w:p>
        </w:tc>
        <w:tc>
          <w:tcPr>
            <w:tcW w:w="1320" w:type="pct"/>
            <w:tcBorders>
              <w:top w:val="nil"/>
              <w:left w:val="nil"/>
              <w:bottom w:val="single" w:sz="4" w:space="0" w:color="auto"/>
              <w:right w:val="single" w:sz="4" w:space="0" w:color="auto"/>
            </w:tcBorders>
            <w:shd w:val="clear" w:color="auto" w:fill="auto"/>
            <w:noWrap/>
            <w:vAlign w:val="bottom"/>
            <w:hideMark/>
          </w:tcPr>
          <w:p w14:paraId="0216C852"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YUCUMO</w:t>
            </w:r>
          </w:p>
        </w:tc>
        <w:tc>
          <w:tcPr>
            <w:tcW w:w="435" w:type="pct"/>
            <w:tcBorders>
              <w:top w:val="nil"/>
              <w:left w:val="nil"/>
              <w:bottom w:val="single" w:sz="4" w:space="0" w:color="auto"/>
              <w:right w:val="single" w:sz="4" w:space="0" w:color="auto"/>
            </w:tcBorders>
            <w:shd w:val="clear" w:color="000000" w:fill="FCD5B4"/>
            <w:noWrap/>
            <w:vAlign w:val="bottom"/>
            <w:hideMark/>
          </w:tcPr>
          <w:p w14:paraId="3F0F9B2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4BFE4D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0BAC30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77D8C2D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3</w:t>
            </w:r>
          </w:p>
        </w:tc>
        <w:tc>
          <w:tcPr>
            <w:tcW w:w="491" w:type="pct"/>
            <w:tcBorders>
              <w:top w:val="nil"/>
              <w:left w:val="nil"/>
              <w:bottom w:val="single" w:sz="4" w:space="0" w:color="auto"/>
              <w:right w:val="single" w:sz="4" w:space="0" w:color="auto"/>
            </w:tcBorders>
            <w:shd w:val="clear" w:color="000000" w:fill="FCD5B4"/>
            <w:noWrap/>
            <w:vAlign w:val="bottom"/>
            <w:hideMark/>
          </w:tcPr>
          <w:p w14:paraId="51B800D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1B04CAE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1E93D3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0BDD2D8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r>
      <w:tr w:rsidR="00183BC0" w:rsidRPr="00183BC0" w14:paraId="66A295B6"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1552C97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23</w:t>
            </w:r>
          </w:p>
        </w:tc>
        <w:tc>
          <w:tcPr>
            <w:tcW w:w="1320" w:type="pct"/>
            <w:tcBorders>
              <w:top w:val="nil"/>
              <w:left w:val="nil"/>
              <w:bottom w:val="single" w:sz="4" w:space="0" w:color="auto"/>
              <w:right w:val="single" w:sz="4" w:space="0" w:color="auto"/>
            </w:tcBorders>
            <w:shd w:val="clear" w:color="auto" w:fill="auto"/>
            <w:noWrap/>
            <w:vAlign w:val="bottom"/>
            <w:hideMark/>
          </w:tcPr>
          <w:p w14:paraId="240786BD"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SAN IGNACIO DE MOXOS</w:t>
            </w:r>
          </w:p>
        </w:tc>
        <w:tc>
          <w:tcPr>
            <w:tcW w:w="435" w:type="pct"/>
            <w:tcBorders>
              <w:top w:val="nil"/>
              <w:left w:val="nil"/>
              <w:bottom w:val="single" w:sz="4" w:space="0" w:color="auto"/>
              <w:right w:val="single" w:sz="4" w:space="0" w:color="auto"/>
            </w:tcBorders>
            <w:shd w:val="clear" w:color="000000" w:fill="FCD5B4"/>
            <w:noWrap/>
            <w:vAlign w:val="bottom"/>
            <w:hideMark/>
          </w:tcPr>
          <w:p w14:paraId="4FC8D674"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66D7F9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067E454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353495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3D4AC34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832208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3617D66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B89202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68527BB3"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06564D6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24</w:t>
            </w:r>
          </w:p>
        </w:tc>
        <w:tc>
          <w:tcPr>
            <w:tcW w:w="1320" w:type="pct"/>
            <w:tcBorders>
              <w:top w:val="nil"/>
              <w:left w:val="nil"/>
              <w:bottom w:val="single" w:sz="4" w:space="0" w:color="auto"/>
              <w:right w:val="single" w:sz="4" w:space="0" w:color="auto"/>
            </w:tcBorders>
            <w:shd w:val="clear" w:color="auto" w:fill="auto"/>
            <w:noWrap/>
            <w:vAlign w:val="bottom"/>
            <w:hideMark/>
          </w:tcPr>
          <w:p w14:paraId="37E3F33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 A BERMEJO</w:t>
            </w:r>
          </w:p>
        </w:tc>
        <w:tc>
          <w:tcPr>
            <w:tcW w:w="435" w:type="pct"/>
            <w:tcBorders>
              <w:top w:val="nil"/>
              <w:left w:val="nil"/>
              <w:bottom w:val="single" w:sz="4" w:space="0" w:color="auto"/>
              <w:right w:val="single" w:sz="4" w:space="0" w:color="auto"/>
            </w:tcBorders>
            <w:shd w:val="clear" w:color="000000" w:fill="FCD5B4"/>
            <w:noWrap/>
            <w:vAlign w:val="bottom"/>
            <w:hideMark/>
          </w:tcPr>
          <w:p w14:paraId="3EF6181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0206EA0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5E4D90F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60BF664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29C420D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642BB60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7BF355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411F4979"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80F226E"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F606C93"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25</w:t>
            </w:r>
          </w:p>
        </w:tc>
        <w:tc>
          <w:tcPr>
            <w:tcW w:w="1320" w:type="pct"/>
            <w:tcBorders>
              <w:top w:val="nil"/>
              <w:left w:val="nil"/>
              <w:bottom w:val="single" w:sz="4" w:space="0" w:color="auto"/>
              <w:right w:val="single" w:sz="4" w:space="0" w:color="auto"/>
            </w:tcBorders>
            <w:shd w:val="clear" w:color="auto" w:fill="auto"/>
            <w:noWrap/>
            <w:vAlign w:val="bottom"/>
            <w:hideMark/>
          </w:tcPr>
          <w:p w14:paraId="7132287A"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YACUIBA A 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2C47D1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5A485427"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23D13C3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D0051A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0049C36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8D8DA78"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224207F6"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5A382C7A"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42DC055C" w14:textId="77777777" w:rsidTr="00FA460D">
        <w:trPr>
          <w:trHeight w:val="300"/>
        </w:trPr>
        <w:tc>
          <w:tcPr>
            <w:tcW w:w="189" w:type="pct"/>
            <w:tcBorders>
              <w:top w:val="nil"/>
              <w:left w:val="single" w:sz="4" w:space="0" w:color="auto"/>
              <w:bottom w:val="single" w:sz="4" w:space="0" w:color="auto"/>
              <w:right w:val="single" w:sz="4" w:space="0" w:color="auto"/>
            </w:tcBorders>
            <w:shd w:val="clear" w:color="auto" w:fill="auto"/>
            <w:noWrap/>
            <w:vAlign w:val="bottom"/>
            <w:hideMark/>
          </w:tcPr>
          <w:p w14:paraId="37A8B53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26</w:t>
            </w:r>
          </w:p>
        </w:tc>
        <w:tc>
          <w:tcPr>
            <w:tcW w:w="1320" w:type="pct"/>
            <w:tcBorders>
              <w:top w:val="nil"/>
              <w:left w:val="nil"/>
              <w:bottom w:val="single" w:sz="4" w:space="0" w:color="auto"/>
              <w:right w:val="single" w:sz="4" w:space="0" w:color="auto"/>
            </w:tcBorders>
            <w:shd w:val="clear" w:color="auto" w:fill="auto"/>
            <w:noWrap/>
            <w:vAlign w:val="bottom"/>
            <w:hideMark/>
          </w:tcPr>
          <w:p w14:paraId="5E3C13D5" w14:textId="77777777" w:rsidR="00183BC0" w:rsidRPr="00183BC0" w:rsidRDefault="00183BC0" w:rsidP="00183BC0">
            <w:pPr>
              <w:rPr>
                <w:rFonts w:ascii="Calibri" w:hAnsi="Calibri"/>
                <w:color w:val="000000"/>
                <w:sz w:val="22"/>
                <w:szCs w:val="22"/>
                <w:lang w:val="es-BO" w:eastAsia="es-BO"/>
              </w:rPr>
            </w:pPr>
            <w:r w:rsidRPr="00183BC0">
              <w:rPr>
                <w:rFonts w:ascii="Calibri" w:hAnsi="Calibri"/>
                <w:color w:val="000000"/>
                <w:sz w:val="22"/>
                <w:szCs w:val="22"/>
                <w:lang w:val="es-BO" w:eastAsia="es-BO"/>
              </w:rPr>
              <w:t>BERMEJO A VILLAMONTES</w:t>
            </w:r>
          </w:p>
        </w:tc>
        <w:tc>
          <w:tcPr>
            <w:tcW w:w="435" w:type="pct"/>
            <w:tcBorders>
              <w:top w:val="nil"/>
              <w:left w:val="nil"/>
              <w:bottom w:val="single" w:sz="4" w:space="0" w:color="auto"/>
              <w:right w:val="single" w:sz="4" w:space="0" w:color="auto"/>
            </w:tcBorders>
            <w:shd w:val="clear" w:color="000000" w:fill="FCD5B4"/>
            <w:noWrap/>
            <w:vAlign w:val="bottom"/>
            <w:hideMark/>
          </w:tcPr>
          <w:p w14:paraId="41D1B5F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234" w:type="pct"/>
            <w:tcBorders>
              <w:top w:val="nil"/>
              <w:left w:val="nil"/>
              <w:bottom w:val="single" w:sz="4" w:space="0" w:color="auto"/>
              <w:right w:val="single" w:sz="4" w:space="0" w:color="auto"/>
            </w:tcBorders>
            <w:shd w:val="clear" w:color="000000" w:fill="FCD5B4"/>
            <w:noWrap/>
            <w:vAlign w:val="bottom"/>
            <w:hideMark/>
          </w:tcPr>
          <w:p w14:paraId="253E6135"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0" w:type="pct"/>
            <w:tcBorders>
              <w:top w:val="nil"/>
              <w:left w:val="nil"/>
              <w:bottom w:val="single" w:sz="4" w:space="0" w:color="auto"/>
              <w:right w:val="single" w:sz="4" w:space="0" w:color="auto"/>
            </w:tcBorders>
            <w:shd w:val="clear" w:color="000000" w:fill="FCD5B4"/>
            <w:noWrap/>
            <w:vAlign w:val="bottom"/>
            <w:hideMark/>
          </w:tcPr>
          <w:p w14:paraId="6523E2A0"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29" w:type="pct"/>
            <w:tcBorders>
              <w:top w:val="nil"/>
              <w:left w:val="nil"/>
              <w:bottom w:val="single" w:sz="4" w:space="0" w:color="auto"/>
              <w:right w:val="single" w:sz="4" w:space="0" w:color="auto"/>
            </w:tcBorders>
            <w:shd w:val="clear" w:color="000000" w:fill="FFFFFF"/>
            <w:noWrap/>
            <w:vAlign w:val="bottom"/>
            <w:hideMark/>
          </w:tcPr>
          <w:p w14:paraId="2CBA130E"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2</w:t>
            </w:r>
          </w:p>
        </w:tc>
        <w:tc>
          <w:tcPr>
            <w:tcW w:w="491" w:type="pct"/>
            <w:tcBorders>
              <w:top w:val="nil"/>
              <w:left w:val="nil"/>
              <w:bottom w:val="single" w:sz="4" w:space="0" w:color="auto"/>
              <w:right w:val="single" w:sz="4" w:space="0" w:color="auto"/>
            </w:tcBorders>
            <w:shd w:val="clear" w:color="000000" w:fill="FCD5B4"/>
            <w:noWrap/>
            <w:vAlign w:val="bottom"/>
            <w:hideMark/>
          </w:tcPr>
          <w:p w14:paraId="7979CE62"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50EF7EAF"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91" w:type="pct"/>
            <w:tcBorders>
              <w:top w:val="nil"/>
              <w:left w:val="nil"/>
              <w:bottom w:val="single" w:sz="4" w:space="0" w:color="auto"/>
              <w:right w:val="single" w:sz="4" w:space="0" w:color="auto"/>
            </w:tcBorders>
            <w:shd w:val="clear" w:color="000000" w:fill="FCD5B4"/>
            <w:noWrap/>
            <w:vAlign w:val="bottom"/>
            <w:hideMark/>
          </w:tcPr>
          <w:p w14:paraId="0EDBEDCC"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 </w:t>
            </w:r>
          </w:p>
        </w:tc>
        <w:tc>
          <w:tcPr>
            <w:tcW w:w="430" w:type="pct"/>
            <w:tcBorders>
              <w:top w:val="nil"/>
              <w:left w:val="nil"/>
              <w:bottom w:val="single" w:sz="4" w:space="0" w:color="auto"/>
              <w:right w:val="single" w:sz="4" w:space="0" w:color="auto"/>
            </w:tcBorders>
            <w:shd w:val="clear" w:color="000000" w:fill="FFFFFF"/>
            <w:noWrap/>
            <w:vAlign w:val="bottom"/>
            <w:hideMark/>
          </w:tcPr>
          <w:p w14:paraId="263E6601" w14:textId="77777777" w:rsidR="00183BC0" w:rsidRPr="00183BC0" w:rsidRDefault="00183BC0" w:rsidP="00183BC0">
            <w:pPr>
              <w:jc w:val="center"/>
              <w:rPr>
                <w:rFonts w:ascii="Calibri" w:hAnsi="Calibri"/>
                <w:color w:val="000000"/>
                <w:sz w:val="22"/>
                <w:szCs w:val="22"/>
                <w:lang w:val="es-BO" w:eastAsia="es-BO"/>
              </w:rPr>
            </w:pPr>
            <w:r w:rsidRPr="00183BC0">
              <w:rPr>
                <w:rFonts w:ascii="Calibri" w:hAnsi="Calibri"/>
                <w:color w:val="000000"/>
                <w:sz w:val="22"/>
                <w:szCs w:val="22"/>
                <w:lang w:val="es-BO" w:eastAsia="es-BO"/>
              </w:rPr>
              <w:t>1</w:t>
            </w:r>
          </w:p>
        </w:tc>
      </w:tr>
      <w:tr w:rsidR="00183BC0" w:rsidRPr="00183BC0" w14:paraId="3492B060" w14:textId="77777777" w:rsidTr="00183BC0">
        <w:trPr>
          <w:trHeight w:val="300"/>
        </w:trPr>
        <w:tc>
          <w:tcPr>
            <w:tcW w:w="5000" w:type="pct"/>
            <w:gridSpan w:val="10"/>
            <w:tcBorders>
              <w:top w:val="nil"/>
              <w:left w:val="nil"/>
              <w:bottom w:val="nil"/>
              <w:right w:val="nil"/>
            </w:tcBorders>
            <w:vAlign w:val="center"/>
            <w:hideMark/>
          </w:tcPr>
          <w:p w14:paraId="14239834" w14:textId="77777777" w:rsidR="00183BC0" w:rsidRPr="00183BC0" w:rsidRDefault="00183BC0" w:rsidP="00183BC0">
            <w:pPr>
              <w:rPr>
                <w:rFonts w:ascii="Calibri" w:hAnsi="Calibri"/>
                <w:color w:val="000000"/>
                <w:sz w:val="22"/>
                <w:szCs w:val="22"/>
                <w:lang w:val="es-BO" w:eastAsia="es-BO"/>
              </w:rPr>
            </w:pPr>
          </w:p>
        </w:tc>
      </w:tr>
    </w:tbl>
    <w:p w14:paraId="5136ECCC" w14:textId="24480AEA" w:rsidR="00FA460D" w:rsidRPr="007A18BA" w:rsidRDefault="00221D8A" w:rsidP="00FA460D">
      <w:pPr>
        <w:spacing w:after="240"/>
        <w:jc w:val="both"/>
        <w:rPr>
          <w:rFonts w:ascii="Tahoma" w:hAnsi="Tahoma" w:cs="Tahoma"/>
          <w:color w:val="244061" w:themeColor="accent1" w:themeShade="80"/>
          <w:sz w:val="22"/>
          <w:szCs w:val="22"/>
          <w:lang w:val="es-ES_tradnl"/>
        </w:rPr>
      </w:pPr>
      <w:r w:rsidRPr="00183BC0">
        <w:rPr>
          <w:rFonts w:ascii="Calibri" w:hAnsi="Calibri"/>
          <w:color w:val="000000"/>
          <w:sz w:val="22"/>
          <w:szCs w:val="22"/>
          <w:lang w:val="es-BO" w:eastAsia="es-BO"/>
        </w:rPr>
        <w:t>Los precios incluyen; manipuleo, estibaje, embalaje, reforzamiento de embalaje, carga  y descarga, y entrega puerta a puerta</w:t>
      </w:r>
      <w:r w:rsidR="00ED415B">
        <w:rPr>
          <w:rFonts w:ascii="Tahoma" w:hAnsi="Tahoma" w:cs="Tahoma"/>
          <w:color w:val="244061" w:themeColor="accent1" w:themeShade="80"/>
          <w:sz w:val="22"/>
          <w:szCs w:val="22"/>
          <w:lang w:val="es-ES_tradnl"/>
        </w:rPr>
        <w:t>.</w:t>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A460D" w:rsidRPr="007A18BA" w14:paraId="18076BEA" w14:textId="77777777" w:rsidTr="00AD3A84">
        <w:trPr>
          <w:trHeight w:val="617"/>
        </w:trPr>
        <w:tc>
          <w:tcPr>
            <w:tcW w:w="2410" w:type="dxa"/>
            <w:shd w:val="clear" w:color="auto" w:fill="004990"/>
            <w:vAlign w:val="center"/>
          </w:tcPr>
          <w:p w14:paraId="52028B0C" w14:textId="08A1A9EE" w:rsidR="00FA460D" w:rsidRPr="007A18BA" w:rsidRDefault="00FA460D" w:rsidP="007F7E9E">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 xml:space="preserve">ANEXO No. </w:t>
            </w:r>
            <w:r>
              <w:rPr>
                <w:rFonts w:ascii="Tahoma" w:hAnsi="Tahoma" w:cs="Tahoma"/>
                <w:b/>
                <w:color w:val="FFFFFF" w:themeColor="background1"/>
                <w:sz w:val="22"/>
                <w:szCs w:val="22"/>
                <w:lang w:val="pt-BR"/>
              </w:rPr>
              <w:t>4</w:t>
            </w:r>
          </w:p>
        </w:tc>
        <w:tc>
          <w:tcPr>
            <w:tcW w:w="6591" w:type="dxa"/>
            <w:vAlign w:val="center"/>
          </w:tcPr>
          <w:p w14:paraId="469D3502" w14:textId="31FB870B" w:rsidR="00FA460D" w:rsidRPr="007A18BA" w:rsidRDefault="00FA460D" w:rsidP="00AD3A84">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MODELO DE DOCUMENTO DE COMPRA</w:t>
            </w:r>
          </w:p>
        </w:tc>
      </w:tr>
    </w:tbl>
    <w:p w14:paraId="6FC3AFD8" w14:textId="77777777" w:rsidR="00FA460D" w:rsidRPr="007A18BA" w:rsidRDefault="00FA460D" w:rsidP="00FA460D">
      <w:pPr>
        <w:contextualSpacing/>
        <w:jc w:val="center"/>
        <w:rPr>
          <w:rFonts w:ascii="Tahoma" w:hAnsi="Tahoma" w:cs="Tahoma"/>
          <w:b/>
          <w:color w:val="244061" w:themeColor="accent1" w:themeShade="80"/>
          <w:sz w:val="22"/>
          <w:szCs w:val="22"/>
        </w:rPr>
      </w:pPr>
    </w:p>
    <w:p w14:paraId="413DE861" w14:textId="77777777" w:rsidR="00FA460D" w:rsidRPr="007A18BA" w:rsidRDefault="00FA460D" w:rsidP="00FA460D">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7F08B544"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0C1EDE5A"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1744E4DC" w14:textId="77777777" w:rsidR="00FA460D" w:rsidRPr="007A18BA" w:rsidRDefault="00FA460D" w:rsidP="0020362D">
      <w:pPr>
        <w:pStyle w:val="Prrafodelista"/>
        <w:numPr>
          <w:ilvl w:val="1"/>
          <w:numId w:val="29"/>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490C8E4F" w14:textId="77777777" w:rsidR="00FA460D" w:rsidRPr="007A18BA" w:rsidRDefault="00FA460D" w:rsidP="0020362D">
      <w:pPr>
        <w:pStyle w:val="Prrafodelista"/>
        <w:numPr>
          <w:ilvl w:val="1"/>
          <w:numId w:val="29"/>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01BC43FF"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2E893234" w14:textId="77777777" w:rsidR="00FA460D" w:rsidRPr="007A18BA" w:rsidRDefault="00FA460D" w:rsidP="00FA460D">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6057C0F2" w14:textId="77777777" w:rsidR="00FA460D" w:rsidRPr="007A18BA" w:rsidRDefault="00FA460D" w:rsidP="00FA460D">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2191DC68"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73C1491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91EB460" w14:textId="77777777" w:rsidR="00FA460D" w:rsidRPr="007A18BA" w:rsidRDefault="00FA460D" w:rsidP="00FA460D">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09FAB4C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71F6BB7E" w14:textId="77777777" w:rsidR="00FA460D" w:rsidRPr="007A18BA" w:rsidRDefault="00FA460D" w:rsidP="0020362D">
      <w:pPr>
        <w:pStyle w:val="Prrafodelista"/>
        <w:numPr>
          <w:ilvl w:val="0"/>
          <w:numId w:val="32"/>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2183B242" w14:textId="77777777" w:rsidR="00FA460D" w:rsidRPr="007A18BA" w:rsidRDefault="00FA460D" w:rsidP="0020362D">
      <w:pPr>
        <w:pStyle w:val="Prrafodelista"/>
        <w:numPr>
          <w:ilvl w:val="0"/>
          <w:numId w:val="32"/>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545A4D97"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275F7BDD"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151F973E" w14:textId="77777777" w:rsidR="00FA460D" w:rsidRPr="007A18BA" w:rsidRDefault="00FA460D" w:rsidP="00FA460D">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77F9E3B6" w14:textId="77777777" w:rsidR="00FA460D" w:rsidRPr="007A18BA" w:rsidRDefault="00FA460D" w:rsidP="00FA460D">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48A1B42E" w14:textId="77777777" w:rsidR="00FA460D" w:rsidRPr="007A18BA" w:rsidRDefault="00FA460D" w:rsidP="00FA460D">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7E8A144F" w14:textId="77777777" w:rsidR="00FA460D" w:rsidRPr="007A18BA" w:rsidRDefault="00FA460D" w:rsidP="00FA460D">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123A2578" w14:textId="77777777" w:rsidR="00FA460D" w:rsidRPr="007A18BA" w:rsidRDefault="00FA460D" w:rsidP="00FA460D">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5BBC2F5A" w14:textId="77777777" w:rsidR="00FA460D" w:rsidRPr="007A18BA" w:rsidRDefault="00FA460D" w:rsidP="00FA460D">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5D7189D4" w14:textId="77777777" w:rsidR="00FA460D" w:rsidRPr="007A18BA" w:rsidRDefault="00FA460D" w:rsidP="00FA460D">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FA460D" w:rsidRPr="007A18BA" w14:paraId="1123F4FB" w14:textId="77777777" w:rsidTr="007F7E9E">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7C166B3"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18DD552"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93D5AAB"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1CC2E97"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FA460D" w:rsidRPr="007A18BA" w14:paraId="28C1AF1D" w14:textId="77777777" w:rsidTr="007F7E9E">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2B79F56A" w14:textId="77777777" w:rsidR="00FA460D" w:rsidRPr="007A18BA" w:rsidRDefault="00FA460D" w:rsidP="007F7E9E">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0C89EC8" w14:textId="77777777" w:rsidR="00FA460D" w:rsidRPr="007A18BA" w:rsidRDefault="00FA460D" w:rsidP="007F7E9E">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2B8005C5" w14:textId="77777777" w:rsidR="00FA460D" w:rsidRPr="007A18BA" w:rsidRDefault="00FA460D" w:rsidP="007F7E9E">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96A295C" w14:textId="77777777" w:rsidR="00FA460D" w:rsidRPr="007A18BA" w:rsidRDefault="00FA460D" w:rsidP="007F7E9E">
            <w:pPr>
              <w:jc w:val="right"/>
              <w:rPr>
                <w:rFonts w:ascii="Tahoma" w:hAnsi="Tahoma" w:cs="Tahoma"/>
                <w:color w:val="244061" w:themeColor="accent1" w:themeShade="80"/>
                <w:sz w:val="22"/>
                <w:szCs w:val="22"/>
              </w:rPr>
            </w:pPr>
          </w:p>
        </w:tc>
      </w:tr>
      <w:tr w:rsidR="00FA460D" w:rsidRPr="007A18BA" w14:paraId="61258F1E" w14:textId="77777777" w:rsidTr="007F7E9E">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7B0EC" w14:textId="77777777" w:rsidR="00FA460D" w:rsidRPr="007A18BA" w:rsidRDefault="00FA460D" w:rsidP="007F7E9E">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B08DB" w14:textId="77777777" w:rsidR="00FA460D" w:rsidRPr="007A18BA" w:rsidRDefault="00FA460D" w:rsidP="007F7E9E">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F7918" w14:textId="77777777" w:rsidR="00FA460D" w:rsidRPr="007A18BA" w:rsidRDefault="00FA460D" w:rsidP="007F7E9E">
            <w:pPr>
              <w:jc w:val="right"/>
              <w:rPr>
                <w:rFonts w:ascii="Tahoma" w:hAnsi="Tahoma" w:cs="Tahoma"/>
                <w:b/>
                <w:bCs/>
                <w:color w:val="244061" w:themeColor="accent1" w:themeShade="80"/>
                <w:sz w:val="22"/>
                <w:szCs w:val="22"/>
              </w:rPr>
            </w:pPr>
          </w:p>
        </w:tc>
      </w:tr>
      <w:tr w:rsidR="00FA460D" w:rsidRPr="007A18BA" w14:paraId="3995B54B" w14:textId="77777777" w:rsidTr="007F7E9E">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F06669" w14:textId="77777777" w:rsidR="00FA460D" w:rsidRPr="007A18BA" w:rsidRDefault="00FA460D" w:rsidP="007F7E9E">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FA460D" w:rsidRPr="007A18BA" w14:paraId="4CF6A638" w14:textId="77777777" w:rsidTr="007F7E9E">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F58CE7F" w14:textId="77777777" w:rsidR="00FA460D" w:rsidRPr="007A18BA" w:rsidRDefault="00FA460D" w:rsidP="007F7E9E">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2D538225" w14:textId="77777777" w:rsidR="00FA460D" w:rsidRPr="007A18BA" w:rsidRDefault="00FA460D" w:rsidP="00FA460D">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7B48A13" w14:textId="77777777" w:rsidR="00FA460D" w:rsidRPr="007A18BA" w:rsidRDefault="00FA460D" w:rsidP="00FA460D">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421E36D" w14:textId="77777777" w:rsidR="00FA460D" w:rsidRPr="007A18BA" w:rsidRDefault="00FA460D" w:rsidP="00FA460D">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031EB56D" w14:textId="77777777" w:rsidR="00FA460D" w:rsidRPr="007A18BA" w:rsidRDefault="00FA460D" w:rsidP="00FA460D">
      <w:pPr>
        <w:spacing w:before="120"/>
        <w:jc w:val="both"/>
        <w:rPr>
          <w:rFonts w:ascii="Tahoma" w:hAnsi="Tahoma" w:cs="Tahoma"/>
          <w:color w:val="244061" w:themeColor="accent1" w:themeShade="80"/>
          <w:sz w:val="22"/>
          <w:szCs w:val="22"/>
        </w:rPr>
      </w:pPr>
    </w:p>
    <w:p w14:paraId="4C22CE7E" w14:textId="77777777" w:rsidR="00FA460D" w:rsidRPr="007A18BA" w:rsidRDefault="00FA460D" w:rsidP="0020362D">
      <w:pPr>
        <w:numPr>
          <w:ilvl w:val="0"/>
          <w:numId w:val="34"/>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6E58A4F2" w14:textId="77777777" w:rsidR="00FA460D" w:rsidRPr="007A18BA" w:rsidRDefault="00FA460D" w:rsidP="0020362D">
      <w:pPr>
        <w:numPr>
          <w:ilvl w:val="0"/>
          <w:numId w:val="34"/>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59BCBB58" w14:textId="77777777" w:rsidR="00FA460D" w:rsidRPr="007A18BA" w:rsidRDefault="00FA460D" w:rsidP="0020362D">
      <w:pPr>
        <w:numPr>
          <w:ilvl w:val="0"/>
          <w:numId w:val="34"/>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386BFA4F" w14:textId="77777777" w:rsidR="00FA460D" w:rsidRPr="007A18BA" w:rsidRDefault="00FA460D" w:rsidP="0020362D">
      <w:pPr>
        <w:numPr>
          <w:ilvl w:val="0"/>
          <w:numId w:val="35"/>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216E6C49" w14:textId="77777777" w:rsidR="00FA460D" w:rsidRPr="007A18BA" w:rsidRDefault="00FA460D" w:rsidP="0020362D">
      <w:pPr>
        <w:numPr>
          <w:ilvl w:val="0"/>
          <w:numId w:val="35"/>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243D0037"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533E13B3"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0F868C14"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37B88AC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3DB0878D" w14:textId="77777777" w:rsidR="00FA460D" w:rsidRPr="007A18BA" w:rsidRDefault="00FA460D" w:rsidP="00FA460D">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384CF9D9"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7C19DA90"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06E2B343"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p>
    <w:p w14:paraId="4203C903" w14:textId="77777777" w:rsidR="00FA460D" w:rsidRPr="007A18BA" w:rsidRDefault="00FA460D" w:rsidP="0020362D">
      <w:pPr>
        <w:pStyle w:val="Prrafodelista"/>
        <w:numPr>
          <w:ilvl w:val="0"/>
          <w:numId w:val="36"/>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2643505B" w14:textId="77777777" w:rsidR="00FA460D" w:rsidRPr="007A18BA" w:rsidRDefault="00FA460D" w:rsidP="00FA460D">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7F6E8BD8" w14:textId="77777777" w:rsidR="00FA460D" w:rsidRPr="007A18BA" w:rsidRDefault="00FA460D" w:rsidP="0020362D">
      <w:pPr>
        <w:pStyle w:val="Prrafodelista"/>
        <w:numPr>
          <w:ilvl w:val="0"/>
          <w:numId w:val="30"/>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4EF7E709" w14:textId="77777777" w:rsidR="00FA460D" w:rsidRPr="007A18BA" w:rsidRDefault="00FA460D" w:rsidP="0020362D">
      <w:pPr>
        <w:pStyle w:val="Prrafodelista"/>
        <w:numPr>
          <w:ilvl w:val="0"/>
          <w:numId w:val="30"/>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76730FE" w14:textId="77777777" w:rsidR="00FA460D" w:rsidRPr="007A18BA" w:rsidRDefault="00FA460D" w:rsidP="0020362D">
      <w:pPr>
        <w:pStyle w:val="Prrafodelista"/>
        <w:numPr>
          <w:ilvl w:val="0"/>
          <w:numId w:val="31"/>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CCF4940" w14:textId="77777777" w:rsidR="00FA460D" w:rsidRPr="007A18BA" w:rsidRDefault="00FA460D" w:rsidP="0020362D">
      <w:pPr>
        <w:pStyle w:val="Prrafodelista"/>
        <w:numPr>
          <w:ilvl w:val="0"/>
          <w:numId w:val="31"/>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673A194E"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3AE9A552"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3078086B"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07E7AB3E"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DA1301B"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0BBF59B2" w14:textId="77777777" w:rsidR="00FA460D" w:rsidRPr="007A18BA" w:rsidRDefault="00FA460D" w:rsidP="00FA460D">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46E0CBFE"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38FEB04E"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1DBE82CB"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30AC7326"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62CA44A1"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04B7CDCD"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1A5EE7E0"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45F22AE8"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7664D866"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15CEC442" w14:textId="77777777" w:rsidR="00FA460D" w:rsidRPr="007A18BA" w:rsidRDefault="00FA460D" w:rsidP="0020362D">
      <w:pPr>
        <w:pStyle w:val="Prrafodelista"/>
        <w:numPr>
          <w:ilvl w:val="2"/>
          <w:numId w:val="33"/>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14:paraId="384BCD8D" w14:textId="77777777" w:rsidR="00FA460D" w:rsidRPr="007A18BA" w:rsidRDefault="00FA460D" w:rsidP="00FA460D">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4F196F31" w14:textId="77777777" w:rsidR="00FA460D" w:rsidRPr="007A18BA" w:rsidRDefault="00FA460D" w:rsidP="00FA460D">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DCB83E5" w14:textId="77777777" w:rsidR="00FA460D" w:rsidRPr="007A18BA" w:rsidRDefault="00FA460D" w:rsidP="00FA460D">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238F9A8C" w14:textId="77777777" w:rsidR="00FA460D" w:rsidRPr="007A18BA" w:rsidRDefault="00FA460D" w:rsidP="00FA460D">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5728A2B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4CF7D0C6"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A112AE6"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5FA793C4"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3ADCBAB8" w14:textId="77777777" w:rsidR="00FA460D" w:rsidRPr="007A18BA" w:rsidRDefault="00FA460D" w:rsidP="00FA460D">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0F3E9A1"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8569596"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5CB57C00"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962E40B"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1D33DE2"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FF9D04F" w14:textId="77777777" w:rsidR="00FA460D" w:rsidRPr="007A18BA" w:rsidRDefault="00FA460D" w:rsidP="00FA460D">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DB92BEE"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73D7435E"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4405B5F" w14:textId="77777777" w:rsidR="00FA460D" w:rsidRPr="007A18BA" w:rsidRDefault="00FA460D" w:rsidP="00FA460D">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53FE067B"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34B74A6" w14:textId="77777777" w:rsidR="00FA460D" w:rsidRPr="007A18BA" w:rsidRDefault="00FA460D" w:rsidP="00FA460D">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10C6E796" w14:textId="77777777" w:rsidR="00FA460D" w:rsidRPr="007A18BA" w:rsidRDefault="00FA460D" w:rsidP="00FA460D">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9AF32D2"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113D6727" w14:textId="77777777" w:rsidR="00FA460D" w:rsidRPr="007A18BA" w:rsidRDefault="00FA460D" w:rsidP="00FA460D">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7BAAF3DE"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685A8E65"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7515B78B"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5D2F3D31"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784B57A4" w14:textId="77777777" w:rsidR="00FA460D" w:rsidRPr="007A18BA" w:rsidRDefault="00FA460D" w:rsidP="00FA460D">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7D6E1C6B"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0445402B" w14:textId="77777777" w:rsidR="00FA460D" w:rsidRPr="007A18BA" w:rsidRDefault="00FA460D" w:rsidP="00FA460D">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6FBB5882"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013F577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60BE50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415DDAC4"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489E7070"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14C4D5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7407FA3" w14:textId="77777777" w:rsidR="00FA460D" w:rsidRPr="007A18BA" w:rsidRDefault="00FA460D" w:rsidP="00FA460D">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06D796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72D7BDB5"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995BFAA"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60E6C0C9"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F7ECBA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0E582123"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65FBF02A"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0D395ACB"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C5CE7EC" w14:textId="77777777" w:rsidR="00FA460D" w:rsidRPr="007A18BA" w:rsidRDefault="00FA460D" w:rsidP="00FA460D">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433A4231" w14:textId="77777777" w:rsidR="00FA460D" w:rsidRPr="007A18BA" w:rsidRDefault="00FA460D" w:rsidP="00FA460D">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2D0A3C93" w14:textId="77777777" w:rsidR="00FA460D" w:rsidRPr="007A18BA" w:rsidRDefault="00FA460D" w:rsidP="00FA460D">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7CC2A705"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528E5FEE"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3B0303B4"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7DB1ECD9"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2DD84695"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5D187E72" w14:textId="77777777" w:rsidR="00FA460D" w:rsidRPr="007A18BA" w:rsidRDefault="00FA460D" w:rsidP="00FA460D">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0FB7BDB9" w14:textId="77777777" w:rsidR="00FA460D" w:rsidRPr="007A18BA" w:rsidRDefault="00FA460D" w:rsidP="00FA460D">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16F621AD" w14:textId="77777777" w:rsidR="00FA460D" w:rsidRPr="007A18BA" w:rsidRDefault="00FA460D" w:rsidP="00FA460D">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7B76978D" w14:textId="77777777" w:rsidR="00FA460D" w:rsidRPr="007A18BA" w:rsidRDefault="00FA460D" w:rsidP="00FA460D">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0FA0F4C9" w14:textId="77777777" w:rsidR="00FA460D" w:rsidRPr="007A18BA" w:rsidRDefault="00FA460D" w:rsidP="00FA460D">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2CDB808A" w14:textId="77777777" w:rsidR="00FA460D" w:rsidRPr="007A18BA" w:rsidRDefault="00FA460D" w:rsidP="00FA460D">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FA460D" w:rsidRPr="007A18BA" w14:paraId="28DA51C3" w14:textId="77777777" w:rsidTr="007F7E9E">
        <w:trPr>
          <w:trHeight w:val="463"/>
        </w:trPr>
        <w:tc>
          <w:tcPr>
            <w:tcW w:w="4678" w:type="dxa"/>
          </w:tcPr>
          <w:p w14:paraId="7BDEE67A" w14:textId="77777777" w:rsidR="00FA460D" w:rsidRPr="007A18BA" w:rsidRDefault="00FA460D" w:rsidP="007F7E9E">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313CC6F0"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03A8BF55" w14:textId="77777777" w:rsidR="00FA460D" w:rsidRPr="007A18BA" w:rsidRDefault="00FA460D" w:rsidP="007F7E9E">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7BC0C0B2"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2CAD5BEF" w14:textId="77777777" w:rsidR="00FA460D" w:rsidRPr="007A18BA" w:rsidRDefault="00FA460D" w:rsidP="007F7E9E">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11ACAFA0" w14:textId="77777777" w:rsidR="00FA460D" w:rsidRPr="007A18BA" w:rsidRDefault="00FA460D" w:rsidP="007F7E9E">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5A7F6800"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p>
    <w:p w14:paraId="64C5B0BF" w14:textId="77777777" w:rsidR="00FA460D" w:rsidRPr="007A18BA" w:rsidRDefault="00FA460D" w:rsidP="00FA460D">
      <w:pPr>
        <w:spacing w:before="120"/>
        <w:ind w:left="567" w:hanging="567"/>
        <w:contextualSpacing/>
        <w:jc w:val="both"/>
        <w:rPr>
          <w:rFonts w:ascii="Tahoma" w:hAnsi="Tahoma" w:cs="Tahoma"/>
          <w:color w:val="244061" w:themeColor="accent1" w:themeShade="80"/>
          <w:sz w:val="22"/>
          <w:szCs w:val="22"/>
          <w:lang w:val="es-BO"/>
        </w:rPr>
      </w:pPr>
    </w:p>
    <w:p w14:paraId="7A85102A" w14:textId="77777777" w:rsidR="00183BC0" w:rsidRPr="00F71A0F" w:rsidRDefault="00183BC0" w:rsidP="0005306F">
      <w:pPr>
        <w:pStyle w:val="Normal2"/>
        <w:rPr>
          <w:rFonts w:ascii="Verdana" w:hAnsi="Verdana" w:cs="Arial"/>
          <w:b/>
          <w:i/>
          <w:color w:val="004990"/>
          <w:sz w:val="18"/>
          <w:szCs w:val="18"/>
          <w:lang w:val="es-BO"/>
        </w:rPr>
      </w:pPr>
    </w:p>
    <w:sectPr w:rsidR="00183BC0" w:rsidRPr="00F71A0F" w:rsidSect="00F71A0F">
      <w:headerReference w:type="default" r:id="rId19"/>
      <w:footerReference w:type="default" r:id="rId20"/>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C3FA2" w14:textId="77777777" w:rsidR="00B7238E" w:rsidRDefault="00B7238E">
      <w:r>
        <w:separator/>
      </w:r>
    </w:p>
  </w:endnote>
  <w:endnote w:type="continuationSeparator" w:id="0">
    <w:p w14:paraId="2CEF6C14" w14:textId="77777777" w:rsidR="00B7238E" w:rsidRDefault="00B7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1B18E" w14:textId="691232D2" w:rsidR="00AB0E70" w:rsidRDefault="00AB0E70" w:rsidP="004C3D81">
    <w:pPr>
      <w:pStyle w:val="Piedepgina"/>
      <w:pBdr>
        <w:top w:val="single" w:sz="4" w:space="1" w:color="auto"/>
      </w:pBdr>
      <w:tabs>
        <w:tab w:val="clear" w:pos="8838"/>
        <w:tab w:val="left" w:pos="5670"/>
        <w:tab w:val="left" w:pos="7230"/>
        <w:tab w:val="right" w:pos="9720"/>
      </w:tabs>
      <w:rPr>
        <w:rFonts w:ascii="Tahoma" w:hAnsi="Tahoma" w:cs="Tahoma"/>
        <w:b/>
        <w:color w:val="004990"/>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429CA">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59</w:t>
    </w:r>
  </w:p>
  <w:p w14:paraId="7334DF80" w14:textId="77777777" w:rsidR="00AB0E70" w:rsidRPr="004C3D81" w:rsidRDefault="00AB0E70"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p>
  <w:p w14:paraId="4F85394D" w14:textId="77777777" w:rsidR="00AB0E70" w:rsidRDefault="00AB0E70">
    <w:pPr>
      <w:pStyle w:val="Piedepgina"/>
    </w:pPr>
  </w:p>
  <w:p w14:paraId="44F418F6" w14:textId="77777777" w:rsidR="00AB0E70" w:rsidRDefault="00AB0E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4B10E" w14:textId="77777777" w:rsidR="00B7238E" w:rsidRDefault="00B7238E">
      <w:r>
        <w:separator/>
      </w:r>
    </w:p>
  </w:footnote>
  <w:footnote w:type="continuationSeparator" w:id="0">
    <w:p w14:paraId="44DBBC72" w14:textId="77777777" w:rsidR="00B7238E" w:rsidRDefault="00B7238E">
      <w:r>
        <w:continuationSeparator/>
      </w:r>
    </w:p>
  </w:footnote>
  <w:footnote w:id="1">
    <w:p w14:paraId="1129BABB" w14:textId="77777777" w:rsidR="00AB0E70" w:rsidRPr="008D48C8" w:rsidRDefault="00AB0E70" w:rsidP="001C6124">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714F59D3" w14:textId="77777777" w:rsidR="00AB0E70" w:rsidRPr="00353B1C" w:rsidRDefault="00AB0E70" w:rsidP="00B1041A">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F593A" w14:textId="77777777" w:rsidR="00AB0E70" w:rsidRDefault="00AB0E70"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n-US" w:eastAsia="en-US"/>
      </w:rPr>
      <w:drawing>
        <wp:anchor distT="0" distB="0" distL="114300" distR="114300" simplePos="0" relativeHeight="251661312" behindDoc="0" locked="0" layoutInCell="1" allowOverlap="1" wp14:anchorId="1C5CD812" wp14:editId="30D9EF4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6A7ED1D2" w14:textId="0764A204" w:rsidR="00AB0E70" w:rsidRPr="00993E06" w:rsidRDefault="00AB0E70" w:rsidP="00F8211E">
    <w:pPr>
      <w:pStyle w:val="Encabezado"/>
      <w:pBdr>
        <w:bottom w:val="single" w:sz="4" w:space="1" w:color="auto"/>
      </w:pBdr>
      <w:tabs>
        <w:tab w:val="clear" w:pos="8838"/>
      </w:tabs>
      <w:jc w:val="right"/>
      <w:rPr>
        <w:rFonts w:ascii="Tahoma" w:hAnsi="Tahoma" w:cs="Tahoma"/>
        <w:b/>
        <w:color w:val="365F91"/>
      </w:rPr>
    </w:pPr>
    <w:r w:rsidRPr="00594233">
      <w:rPr>
        <w:rFonts w:ascii="Tahoma" w:hAnsi="Tahoma" w:cs="Tahoma"/>
        <w:b/>
        <w:color w:val="365F91"/>
        <w:szCs w:val="20"/>
      </w:rPr>
      <w:t>LICITACION PÚBLIC</w:t>
    </w:r>
    <w:r>
      <w:rPr>
        <w:rFonts w:ascii="Tahoma" w:hAnsi="Tahoma" w:cs="Tahoma"/>
        <w:b/>
        <w:color w:val="365F91"/>
        <w:szCs w:val="20"/>
      </w:rPr>
      <w:t>A N°</w:t>
    </w:r>
    <w:r>
      <w:rPr>
        <w:rFonts w:ascii="Tahoma" w:hAnsi="Tahoma" w:cs="Tahoma"/>
        <w:b/>
        <w:color w:val="365F91"/>
      </w:rPr>
      <w:t>05</w:t>
    </w:r>
    <w:r w:rsidRPr="00993E06">
      <w:rPr>
        <w:rFonts w:ascii="Tahoma" w:hAnsi="Tahoma" w:cs="Tahoma"/>
        <w:b/>
        <w:color w:val="365F91"/>
      </w:rPr>
      <w:t>/201</w:t>
    </w:r>
    <w:r>
      <w:rPr>
        <w:rFonts w:ascii="Tahoma" w:hAnsi="Tahoma" w:cs="Tahoma"/>
        <w:b/>
        <w:color w:val="365F91"/>
      </w:rPr>
      <w:t>8</w:t>
    </w:r>
  </w:p>
  <w:p w14:paraId="1E4457A2" w14:textId="3C1F597D" w:rsidR="00AB0E70" w:rsidRPr="001A7100" w:rsidRDefault="00AB0E70" w:rsidP="00F8211E">
    <w:pPr>
      <w:pStyle w:val="Encabezado"/>
      <w:pBdr>
        <w:bottom w:val="single" w:sz="4" w:space="1" w:color="auto"/>
      </w:pBdr>
      <w:tabs>
        <w:tab w:val="clear" w:pos="8838"/>
      </w:tabs>
      <w:jc w:val="right"/>
      <w:rPr>
        <w:rFonts w:ascii="Tahoma" w:hAnsi="Tahoma" w:cs="Tahoma"/>
        <w:b/>
        <w:color w:val="004990"/>
        <w:lang w:val="es-BO"/>
      </w:rPr>
    </w:pPr>
    <w:r w:rsidRPr="00993E06">
      <w:rPr>
        <w:rFonts w:ascii="Tahoma" w:hAnsi="Tahoma" w:cs="Tahoma"/>
        <w:b/>
        <w:color w:val="365F91"/>
      </w:rPr>
      <w:t xml:space="preserve"> “</w:t>
    </w:r>
    <w:r>
      <w:rPr>
        <w:rFonts w:ascii="Tahoma" w:hAnsi="Tahoma" w:cs="Tahoma"/>
        <w:b/>
        <w:color w:val="365F91"/>
      </w:rPr>
      <w:t>EMPRESAS SERVICIO DE TRANSPORTE</w:t>
    </w:r>
    <w:r w:rsidRPr="00393ED2">
      <w:rPr>
        <w:rFonts w:ascii="Tahoma" w:hAnsi="Tahoma" w:cs="Tahoma"/>
        <w:b/>
        <w:color w:val="004990"/>
        <w:highlight w:val="lightGray"/>
        <w:lang w:val="es-BO"/>
      </w:rPr>
      <w:t xml:space="preserve"> “</w:t>
    </w:r>
    <w:r w:rsidRPr="001A7100">
      <w:rPr>
        <w:rFonts w:ascii="Tahoma" w:hAnsi="Tahoma" w:cs="Tahoma"/>
        <w:b/>
        <w:color w:val="004990"/>
        <w:lang w:val="es-BO"/>
      </w:rPr>
      <w:t xml:space="preserve"> </w:t>
    </w:r>
  </w:p>
  <w:p w14:paraId="3EE29C5F" w14:textId="77777777" w:rsidR="00AB0E70" w:rsidRPr="00F8211E" w:rsidRDefault="00AB0E70">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275"/>
    <w:multiLevelType w:val="multilevel"/>
    <w:tmpl w:val="7AEE9B22"/>
    <w:lvl w:ilvl="0">
      <w:start w:val="2"/>
      <w:numFmt w:val="decimal"/>
      <w:lvlText w:val="%1."/>
      <w:lvlJc w:val="left"/>
      <w:pPr>
        <w:ind w:left="984" w:hanging="360"/>
      </w:pPr>
      <w:rPr>
        <w:rFonts w:hint="default"/>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21A786B"/>
    <w:multiLevelType w:val="multilevel"/>
    <w:tmpl w:val="F358F904"/>
    <w:lvl w:ilvl="0">
      <w:start w:val="9"/>
      <w:numFmt w:val="decimal"/>
      <w:lvlText w:val="%1"/>
      <w:lvlJc w:val="left"/>
      <w:pPr>
        <w:ind w:left="510" w:hanging="510"/>
      </w:pPr>
      <w:rPr>
        <w:rFonts w:hint="default"/>
        <w:color w:val="004990"/>
      </w:rPr>
    </w:lvl>
    <w:lvl w:ilvl="1">
      <w:start w:val="1"/>
      <w:numFmt w:val="decimal"/>
      <w:lvlText w:val="%1.%2"/>
      <w:lvlJc w:val="left"/>
      <w:pPr>
        <w:ind w:left="1783" w:hanging="720"/>
      </w:pPr>
      <w:rPr>
        <w:rFonts w:hint="default"/>
        <w:color w:val="004990"/>
      </w:rPr>
    </w:lvl>
    <w:lvl w:ilvl="2">
      <w:start w:val="2"/>
      <w:numFmt w:val="decimal"/>
      <w:lvlText w:val="%1.%2.%3"/>
      <w:lvlJc w:val="left"/>
      <w:pPr>
        <w:ind w:left="2846" w:hanging="720"/>
      </w:pPr>
      <w:rPr>
        <w:rFonts w:hint="default"/>
        <w:b/>
        <w:color w:val="004990"/>
      </w:rPr>
    </w:lvl>
    <w:lvl w:ilvl="3">
      <w:start w:val="1"/>
      <w:numFmt w:val="decimal"/>
      <w:lvlText w:val="%1.%2.%3.%4"/>
      <w:lvlJc w:val="left"/>
      <w:pPr>
        <w:ind w:left="4269" w:hanging="1080"/>
      </w:pPr>
      <w:rPr>
        <w:rFonts w:hint="default"/>
        <w:color w:val="004990"/>
      </w:rPr>
    </w:lvl>
    <w:lvl w:ilvl="4">
      <w:start w:val="1"/>
      <w:numFmt w:val="decimal"/>
      <w:lvlText w:val="%1.%2.%3.%4.%5"/>
      <w:lvlJc w:val="left"/>
      <w:pPr>
        <w:ind w:left="5332" w:hanging="1080"/>
      </w:pPr>
      <w:rPr>
        <w:rFonts w:hint="default"/>
        <w:color w:val="004990"/>
      </w:rPr>
    </w:lvl>
    <w:lvl w:ilvl="5">
      <w:start w:val="1"/>
      <w:numFmt w:val="decimal"/>
      <w:lvlText w:val="%1.%2.%3.%4.%5.%6"/>
      <w:lvlJc w:val="left"/>
      <w:pPr>
        <w:ind w:left="6755" w:hanging="1440"/>
      </w:pPr>
      <w:rPr>
        <w:rFonts w:hint="default"/>
        <w:color w:val="004990"/>
      </w:rPr>
    </w:lvl>
    <w:lvl w:ilvl="6">
      <w:start w:val="1"/>
      <w:numFmt w:val="decimal"/>
      <w:lvlText w:val="%1.%2.%3.%4.%5.%6.%7"/>
      <w:lvlJc w:val="left"/>
      <w:pPr>
        <w:ind w:left="8178" w:hanging="1800"/>
      </w:pPr>
      <w:rPr>
        <w:rFonts w:hint="default"/>
        <w:color w:val="004990"/>
      </w:rPr>
    </w:lvl>
    <w:lvl w:ilvl="7">
      <w:start w:val="1"/>
      <w:numFmt w:val="decimal"/>
      <w:lvlText w:val="%1.%2.%3.%4.%5.%6.%7.%8"/>
      <w:lvlJc w:val="left"/>
      <w:pPr>
        <w:ind w:left="9241" w:hanging="1800"/>
      </w:pPr>
      <w:rPr>
        <w:rFonts w:hint="default"/>
        <w:color w:val="004990"/>
      </w:rPr>
    </w:lvl>
    <w:lvl w:ilvl="8">
      <w:start w:val="1"/>
      <w:numFmt w:val="decimal"/>
      <w:lvlText w:val="%1.%2.%3.%4.%5.%6.%7.%8.%9"/>
      <w:lvlJc w:val="left"/>
      <w:pPr>
        <w:ind w:left="10664" w:hanging="2160"/>
      </w:pPr>
      <w:rPr>
        <w:rFonts w:hint="default"/>
        <w:color w:val="004990"/>
      </w:rPr>
    </w:lvl>
  </w:abstractNum>
  <w:abstractNum w:abstractNumId="12" w15:restartNumberingAfterBreak="0">
    <w:nsid w:val="24806C33"/>
    <w:multiLevelType w:val="multilevel"/>
    <w:tmpl w:val="5BECE514"/>
    <w:lvl w:ilvl="0">
      <w:start w:val="12"/>
      <w:numFmt w:val="decimal"/>
      <w:lvlText w:val="%1"/>
      <w:lvlJc w:val="left"/>
      <w:pPr>
        <w:ind w:left="525" w:hanging="525"/>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1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15:restartNumberingAfterBreak="0">
    <w:nsid w:val="365E60F7"/>
    <w:multiLevelType w:val="multilevel"/>
    <w:tmpl w:val="615C8C64"/>
    <w:lvl w:ilvl="0">
      <w:start w:val="10"/>
      <w:numFmt w:val="decimal"/>
      <w:lvlText w:val="%1"/>
      <w:lvlJc w:val="left"/>
      <w:pPr>
        <w:ind w:left="525" w:hanging="525"/>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18"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15:restartNumberingAfterBreak="0">
    <w:nsid w:val="5870195F"/>
    <w:multiLevelType w:val="singleLevel"/>
    <w:tmpl w:val="38C2B268"/>
    <w:lvl w:ilvl="0">
      <w:numFmt w:val="decimal"/>
      <w:pStyle w:val="Ttulo9"/>
      <w:lvlText w:val=""/>
      <w:lvlJc w:val="left"/>
    </w:lvl>
  </w:abstractNum>
  <w:abstractNum w:abstractNumId="28" w15:restartNumberingAfterBreak="0">
    <w:nsid w:val="59E97E93"/>
    <w:multiLevelType w:val="multilevel"/>
    <w:tmpl w:val="FDC88240"/>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3" w15:restartNumberingAfterBreak="0">
    <w:nsid w:val="5F644C7A"/>
    <w:multiLevelType w:val="hybridMultilevel"/>
    <w:tmpl w:val="EBA827DA"/>
    <w:lvl w:ilvl="0" w:tplc="344EEFD8">
      <w:start w:val="7"/>
      <w:numFmt w:val="decimal"/>
      <w:lvlText w:val="%1."/>
      <w:lvlJc w:val="left"/>
      <w:pPr>
        <w:ind w:left="984" w:hanging="360"/>
      </w:pPr>
      <w:rPr>
        <w:rFonts w:hint="default"/>
      </w:rPr>
    </w:lvl>
    <w:lvl w:ilvl="1" w:tplc="400A0019">
      <w:start w:val="1"/>
      <w:numFmt w:val="lowerLetter"/>
      <w:lvlText w:val="%2."/>
      <w:lvlJc w:val="left"/>
      <w:pPr>
        <w:ind w:left="1704" w:hanging="360"/>
      </w:pPr>
    </w:lvl>
    <w:lvl w:ilvl="2" w:tplc="400A001B" w:tentative="1">
      <w:start w:val="1"/>
      <w:numFmt w:val="lowerRoman"/>
      <w:lvlText w:val="%3."/>
      <w:lvlJc w:val="right"/>
      <w:pPr>
        <w:ind w:left="2424" w:hanging="180"/>
      </w:pPr>
    </w:lvl>
    <w:lvl w:ilvl="3" w:tplc="400A000F" w:tentative="1">
      <w:start w:val="1"/>
      <w:numFmt w:val="decimal"/>
      <w:lvlText w:val="%4."/>
      <w:lvlJc w:val="left"/>
      <w:pPr>
        <w:ind w:left="3144" w:hanging="360"/>
      </w:pPr>
    </w:lvl>
    <w:lvl w:ilvl="4" w:tplc="400A0019" w:tentative="1">
      <w:start w:val="1"/>
      <w:numFmt w:val="lowerLetter"/>
      <w:lvlText w:val="%5."/>
      <w:lvlJc w:val="left"/>
      <w:pPr>
        <w:ind w:left="3864" w:hanging="360"/>
      </w:pPr>
    </w:lvl>
    <w:lvl w:ilvl="5" w:tplc="400A001B" w:tentative="1">
      <w:start w:val="1"/>
      <w:numFmt w:val="lowerRoman"/>
      <w:lvlText w:val="%6."/>
      <w:lvlJc w:val="right"/>
      <w:pPr>
        <w:ind w:left="4584" w:hanging="180"/>
      </w:pPr>
    </w:lvl>
    <w:lvl w:ilvl="6" w:tplc="400A000F" w:tentative="1">
      <w:start w:val="1"/>
      <w:numFmt w:val="decimal"/>
      <w:lvlText w:val="%7."/>
      <w:lvlJc w:val="left"/>
      <w:pPr>
        <w:ind w:left="5304" w:hanging="360"/>
      </w:pPr>
    </w:lvl>
    <w:lvl w:ilvl="7" w:tplc="400A0019" w:tentative="1">
      <w:start w:val="1"/>
      <w:numFmt w:val="lowerLetter"/>
      <w:lvlText w:val="%8."/>
      <w:lvlJc w:val="left"/>
      <w:pPr>
        <w:ind w:left="6024" w:hanging="360"/>
      </w:pPr>
    </w:lvl>
    <w:lvl w:ilvl="8" w:tplc="400A001B" w:tentative="1">
      <w:start w:val="1"/>
      <w:numFmt w:val="lowerRoman"/>
      <w:lvlText w:val="%9."/>
      <w:lvlJc w:val="right"/>
      <w:pPr>
        <w:ind w:left="6744" w:hanging="180"/>
      </w:pPr>
    </w:lvl>
  </w:abstractNum>
  <w:abstractNum w:abstractNumId="34" w15:restartNumberingAfterBreak="0">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7" w15:restartNumberingAfterBreak="0">
    <w:nsid w:val="6C607928"/>
    <w:multiLevelType w:val="multilevel"/>
    <w:tmpl w:val="3BCA398A"/>
    <w:lvl w:ilvl="0">
      <w:start w:val="6"/>
      <w:numFmt w:val="decimal"/>
      <w:lvlText w:val="%1"/>
      <w:lvlJc w:val="left"/>
      <w:pPr>
        <w:ind w:left="375" w:hanging="375"/>
      </w:pPr>
      <w:rPr>
        <w:rFonts w:hint="default"/>
        <w:b/>
        <w:u w:val="single"/>
      </w:rPr>
    </w:lvl>
    <w:lvl w:ilvl="1">
      <w:start w:val="1"/>
      <w:numFmt w:val="decimal"/>
      <w:lvlText w:val="%1.%2"/>
      <w:lvlJc w:val="left"/>
      <w:pPr>
        <w:ind w:left="6384" w:hanging="720"/>
      </w:pPr>
      <w:rPr>
        <w:rFonts w:hint="default"/>
        <w:b/>
        <w:u w:val="single"/>
      </w:rPr>
    </w:lvl>
    <w:lvl w:ilvl="2">
      <w:start w:val="1"/>
      <w:numFmt w:val="decimal"/>
      <w:lvlText w:val="%1.%2.%3"/>
      <w:lvlJc w:val="left"/>
      <w:pPr>
        <w:ind w:left="12048" w:hanging="720"/>
      </w:pPr>
      <w:rPr>
        <w:rFonts w:hint="default"/>
        <w:b/>
        <w:u w:val="single"/>
      </w:rPr>
    </w:lvl>
    <w:lvl w:ilvl="3">
      <w:start w:val="1"/>
      <w:numFmt w:val="decimal"/>
      <w:lvlText w:val="%1.%2.%3.%4"/>
      <w:lvlJc w:val="left"/>
      <w:pPr>
        <w:ind w:left="18072" w:hanging="1080"/>
      </w:pPr>
      <w:rPr>
        <w:rFonts w:hint="default"/>
        <w:b/>
        <w:u w:val="single"/>
      </w:rPr>
    </w:lvl>
    <w:lvl w:ilvl="4">
      <w:start w:val="1"/>
      <w:numFmt w:val="decimal"/>
      <w:lvlText w:val="%1.%2.%3.%4.%5"/>
      <w:lvlJc w:val="left"/>
      <w:pPr>
        <w:ind w:left="23736" w:hanging="1080"/>
      </w:pPr>
      <w:rPr>
        <w:rFonts w:hint="default"/>
        <w:b/>
        <w:u w:val="single"/>
      </w:rPr>
    </w:lvl>
    <w:lvl w:ilvl="5">
      <w:start w:val="1"/>
      <w:numFmt w:val="decimal"/>
      <w:lvlText w:val="%1.%2.%3.%4.%5.%6"/>
      <w:lvlJc w:val="left"/>
      <w:pPr>
        <w:ind w:left="29760" w:hanging="1440"/>
      </w:pPr>
      <w:rPr>
        <w:rFonts w:hint="default"/>
        <w:b/>
        <w:u w:val="single"/>
      </w:rPr>
    </w:lvl>
    <w:lvl w:ilvl="6">
      <w:start w:val="1"/>
      <w:numFmt w:val="decimal"/>
      <w:lvlText w:val="%1.%2.%3.%4.%5.%6.%7"/>
      <w:lvlJc w:val="left"/>
      <w:pPr>
        <w:ind w:left="-29752" w:hanging="1800"/>
      </w:pPr>
      <w:rPr>
        <w:rFonts w:hint="default"/>
        <w:b/>
        <w:u w:val="single"/>
      </w:rPr>
    </w:lvl>
    <w:lvl w:ilvl="7">
      <w:start w:val="1"/>
      <w:numFmt w:val="decimal"/>
      <w:lvlText w:val="%1.%2.%3.%4.%5.%6.%7.%8"/>
      <w:lvlJc w:val="left"/>
      <w:pPr>
        <w:ind w:left="-24088" w:hanging="1800"/>
      </w:pPr>
      <w:rPr>
        <w:rFonts w:hint="default"/>
        <w:b/>
        <w:u w:val="single"/>
      </w:rPr>
    </w:lvl>
    <w:lvl w:ilvl="8">
      <w:start w:val="1"/>
      <w:numFmt w:val="decimal"/>
      <w:lvlText w:val="%1.%2.%3.%4.%5.%6.%7.%8.%9"/>
      <w:lvlJc w:val="left"/>
      <w:pPr>
        <w:ind w:left="-18064" w:hanging="2160"/>
      </w:pPr>
      <w:rPr>
        <w:rFonts w:hint="default"/>
        <w:b/>
        <w:u w:val="single"/>
      </w:rPr>
    </w:lvl>
  </w:abstractNum>
  <w:abstractNum w:abstractNumId="38"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15:restartNumberingAfterBreak="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1"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2"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15:restartNumberingAfterBreak="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5" w15:restartNumberingAfterBreak="0">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4"/>
  </w:num>
  <w:num w:numId="2">
    <w:abstractNumId w:val="16"/>
  </w:num>
  <w:num w:numId="3">
    <w:abstractNumId w:val="29"/>
  </w:num>
  <w:num w:numId="4">
    <w:abstractNumId w:val="27"/>
  </w:num>
  <w:num w:numId="5">
    <w:abstractNumId w:val="3"/>
  </w:num>
  <w:num w:numId="6">
    <w:abstractNumId w:val="20"/>
  </w:num>
  <w:num w:numId="7">
    <w:abstractNumId w:val="9"/>
  </w:num>
  <w:num w:numId="8">
    <w:abstractNumId w:val="42"/>
  </w:num>
  <w:num w:numId="9">
    <w:abstractNumId w:val="15"/>
  </w:num>
  <w:num w:numId="10">
    <w:abstractNumId w:val="35"/>
  </w:num>
  <w:num w:numId="11">
    <w:abstractNumId w:val="43"/>
  </w:num>
  <w:num w:numId="12">
    <w:abstractNumId w:val="10"/>
  </w:num>
  <w:num w:numId="13">
    <w:abstractNumId w:val="14"/>
  </w:num>
  <w:num w:numId="14">
    <w:abstractNumId w:val="26"/>
  </w:num>
  <w:num w:numId="15">
    <w:abstractNumId w:val="30"/>
  </w:num>
  <w:num w:numId="16">
    <w:abstractNumId w:val="36"/>
  </w:num>
  <w:num w:numId="17">
    <w:abstractNumId w:val="24"/>
  </w:num>
  <w:num w:numId="18">
    <w:abstractNumId w:val="19"/>
  </w:num>
  <w:num w:numId="19">
    <w:abstractNumId w:val="5"/>
  </w:num>
  <w:num w:numId="20">
    <w:abstractNumId w:val="34"/>
  </w:num>
  <w:num w:numId="21">
    <w:abstractNumId w:val="38"/>
  </w:num>
  <w:num w:numId="22">
    <w:abstractNumId w:val="40"/>
  </w:num>
  <w:num w:numId="23">
    <w:abstractNumId w:val="41"/>
  </w:num>
  <w:num w:numId="24">
    <w:abstractNumId w:val="45"/>
  </w:num>
  <w:num w:numId="25">
    <w:abstractNumId w:val="32"/>
  </w:num>
  <w:num w:numId="26">
    <w:abstractNumId w:val="21"/>
  </w:num>
  <w:num w:numId="27">
    <w:abstractNumId w:val="44"/>
  </w:num>
  <w:num w:numId="28">
    <w:abstractNumId w:val="0"/>
  </w:num>
  <w:num w:numId="29">
    <w:abstractNumId w:val="23"/>
  </w:num>
  <w:num w:numId="30">
    <w:abstractNumId w:val="18"/>
  </w:num>
  <w:num w:numId="31">
    <w:abstractNumId w:val="25"/>
  </w:num>
  <w:num w:numId="32">
    <w:abstractNumId w:val="2"/>
  </w:num>
  <w:num w:numId="33">
    <w:abstractNumId w:val="13"/>
  </w:num>
  <w:num w:numId="34">
    <w:abstractNumId w:val="22"/>
  </w:num>
  <w:num w:numId="35">
    <w:abstractNumId w:val="7"/>
  </w:num>
  <w:num w:numId="36">
    <w:abstractNumId w:val="31"/>
  </w:num>
  <w:num w:numId="37">
    <w:abstractNumId w:val="8"/>
  </w:num>
  <w:num w:numId="38">
    <w:abstractNumId w:val="1"/>
  </w:num>
  <w:num w:numId="39">
    <w:abstractNumId w:val="37"/>
  </w:num>
  <w:num w:numId="40">
    <w:abstractNumId w:val="11"/>
  </w:num>
  <w:num w:numId="41">
    <w:abstractNumId w:val="33"/>
  </w:num>
  <w:num w:numId="42">
    <w:abstractNumId w:val="40"/>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39"/>
  </w:num>
  <w:num w:numId="46">
    <w:abstractNumId w:val="6"/>
  </w:num>
  <w:num w:numId="47">
    <w:abstractNumId w:val="17"/>
  </w:num>
  <w:num w:numId="48">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3010"/>
    <w:rsid w:val="000151EB"/>
    <w:rsid w:val="000162CE"/>
    <w:rsid w:val="00021992"/>
    <w:rsid w:val="000236F6"/>
    <w:rsid w:val="00024ED2"/>
    <w:rsid w:val="00025D3A"/>
    <w:rsid w:val="00027666"/>
    <w:rsid w:val="00031D69"/>
    <w:rsid w:val="0003383B"/>
    <w:rsid w:val="00047636"/>
    <w:rsid w:val="0004797A"/>
    <w:rsid w:val="0005306F"/>
    <w:rsid w:val="0005679E"/>
    <w:rsid w:val="00057B37"/>
    <w:rsid w:val="00071FE3"/>
    <w:rsid w:val="000723A5"/>
    <w:rsid w:val="00072C1C"/>
    <w:rsid w:val="000829EE"/>
    <w:rsid w:val="000846E0"/>
    <w:rsid w:val="00086388"/>
    <w:rsid w:val="00087DB9"/>
    <w:rsid w:val="00090658"/>
    <w:rsid w:val="00092C8E"/>
    <w:rsid w:val="00095F2A"/>
    <w:rsid w:val="000A09C9"/>
    <w:rsid w:val="000B6395"/>
    <w:rsid w:val="000C1A57"/>
    <w:rsid w:val="000C2515"/>
    <w:rsid w:val="000C4932"/>
    <w:rsid w:val="000C7B95"/>
    <w:rsid w:val="000D08D2"/>
    <w:rsid w:val="000D11C9"/>
    <w:rsid w:val="000D1536"/>
    <w:rsid w:val="000D6FDE"/>
    <w:rsid w:val="000E1807"/>
    <w:rsid w:val="000E1DFA"/>
    <w:rsid w:val="000E20B0"/>
    <w:rsid w:val="000F236B"/>
    <w:rsid w:val="000F41EA"/>
    <w:rsid w:val="000F6956"/>
    <w:rsid w:val="000F751E"/>
    <w:rsid w:val="00100FD0"/>
    <w:rsid w:val="00101E78"/>
    <w:rsid w:val="00107538"/>
    <w:rsid w:val="00107965"/>
    <w:rsid w:val="001109C9"/>
    <w:rsid w:val="00110DD5"/>
    <w:rsid w:val="0011558D"/>
    <w:rsid w:val="00136EFB"/>
    <w:rsid w:val="00140BA9"/>
    <w:rsid w:val="0014101D"/>
    <w:rsid w:val="00141FB3"/>
    <w:rsid w:val="00146A3F"/>
    <w:rsid w:val="00147AAA"/>
    <w:rsid w:val="00151AFE"/>
    <w:rsid w:val="00152E5F"/>
    <w:rsid w:val="001621D3"/>
    <w:rsid w:val="0016265C"/>
    <w:rsid w:val="0016265F"/>
    <w:rsid w:val="00163803"/>
    <w:rsid w:val="0016534F"/>
    <w:rsid w:val="001702A0"/>
    <w:rsid w:val="0017367B"/>
    <w:rsid w:val="001754B0"/>
    <w:rsid w:val="00177D4A"/>
    <w:rsid w:val="00183BC0"/>
    <w:rsid w:val="0018564F"/>
    <w:rsid w:val="00186F2B"/>
    <w:rsid w:val="00190A29"/>
    <w:rsid w:val="001911F5"/>
    <w:rsid w:val="0019128F"/>
    <w:rsid w:val="00192B92"/>
    <w:rsid w:val="00196127"/>
    <w:rsid w:val="001A7715"/>
    <w:rsid w:val="001B20E2"/>
    <w:rsid w:val="001B2591"/>
    <w:rsid w:val="001B66CE"/>
    <w:rsid w:val="001C3239"/>
    <w:rsid w:val="001C35BD"/>
    <w:rsid w:val="001C3F80"/>
    <w:rsid w:val="001C5772"/>
    <w:rsid w:val="001C6005"/>
    <w:rsid w:val="001C6124"/>
    <w:rsid w:val="001C76DE"/>
    <w:rsid w:val="001E147E"/>
    <w:rsid w:val="001E2FC8"/>
    <w:rsid w:val="001E4F0B"/>
    <w:rsid w:val="001E7518"/>
    <w:rsid w:val="001F286C"/>
    <w:rsid w:val="001F430B"/>
    <w:rsid w:val="001F6474"/>
    <w:rsid w:val="002014A5"/>
    <w:rsid w:val="00202D5F"/>
    <w:rsid w:val="0020362D"/>
    <w:rsid w:val="002041AD"/>
    <w:rsid w:val="002128D9"/>
    <w:rsid w:val="00212A0A"/>
    <w:rsid w:val="00212F70"/>
    <w:rsid w:val="00220F24"/>
    <w:rsid w:val="00221D8A"/>
    <w:rsid w:val="00224726"/>
    <w:rsid w:val="00224732"/>
    <w:rsid w:val="002275B2"/>
    <w:rsid w:val="00230485"/>
    <w:rsid w:val="00231C20"/>
    <w:rsid w:val="00232ABF"/>
    <w:rsid w:val="00234A8A"/>
    <w:rsid w:val="00235AEB"/>
    <w:rsid w:val="002412B6"/>
    <w:rsid w:val="00241E72"/>
    <w:rsid w:val="0024258D"/>
    <w:rsid w:val="00242C43"/>
    <w:rsid w:val="00243D58"/>
    <w:rsid w:val="00245C8F"/>
    <w:rsid w:val="00246345"/>
    <w:rsid w:val="00247013"/>
    <w:rsid w:val="00247FFD"/>
    <w:rsid w:val="00254075"/>
    <w:rsid w:val="00256562"/>
    <w:rsid w:val="00257599"/>
    <w:rsid w:val="0025778B"/>
    <w:rsid w:val="00260215"/>
    <w:rsid w:val="002625F4"/>
    <w:rsid w:val="00262C22"/>
    <w:rsid w:val="0026408B"/>
    <w:rsid w:val="00266740"/>
    <w:rsid w:val="002705DF"/>
    <w:rsid w:val="00272CF3"/>
    <w:rsid w:val="0027510F"/>
    <w:rsid w:val="00276748"/>
    <w:rsid w:val="0028113B"/>
    <w:rsid w:val="0028188C"/>
    <w:rsid w:val="00283037"/>
    <w:rsid w:val="002837F3"/>
    <w:rsid w:val="0028399F"/>
    <w:rsid w:val="00286C55"/>
    <w:rsid w:val="0028781D"/>
    <w:rsid w:val="00291BC9"/>
    <w:rsid w:val="002973D2"/>
    <w:rsid w:val="00297954"/>
    <w:rsid w:val="002A0C10"/>
    <w:rsid w:val="002A1C2F"/>
    <w:rsid w:val="002A712D"/>
    <w:rsid w:val="002A739A"/>
    <w:rsid w:val="002B2462"/>
    <w:rsid w:val="002B51D8"/>
    <w:rsid w:val="002C1074"/>
    <w:rsid w:val="002C1093"/>
    <w:rsid w:val="002C140D"/>
    <w:rsid w:val="002C2677"/>
    <w:rsid w:val="002C3226"/>
    <w:rsid w:val="002C3600"/>
    <w:rsid w:val="002C47C9"/>
    <w:rsid w:val="002C79BD"/>
    <w:rsid w:val="002D3D46"/>
    <w:rsid w:val="002D622B"/>
    <w:rsid w:val="002E7001"/>
    <w:rsid w:val="002F1204"/>
    <w:rsid w:val="002F3600"/>
    <w:rsid w:val="002F5046"/>
    <w:rsid w:val="002F5F2D"/>
    <w:rsid w:val="0030079D"/>
    <w:rsid w:val="003019C3"/>
    <w:rsid w:val="00301A70"/>
    <w:rsid w:val="00306913"/>
    <w:rsid w:val="003127F5"/>
    <w:rsid w:val="0032182A"/>
    <w:rsid w:val="00321867"/>
    <w:rsid w:val="00327DA0"/>
    <w:rsid w:val="0033141A"/>
    <w:rsid w:val="0033524D"/>
    <w:rsid w:val="00337590"/>
    <w:rsid w:val="0034393A"/>
    <w:rsid w:val="00346889"/>
    <w:rsid w:val="00353AD0"/>
    <w:rsid w:val="00354122"/>
    <w:rsid w:val="0036430B"/>
    <w:rsid w:val="00365802"/>
    <w:rsid w:val="00365F48"/>
    <w:rsid w:val="00370549"/>
    <w:rsid w:val="00373C1B"/>
    <w:rsid w:val="003750BC"/>
    <w:rsid w:val="00380F9D"/>
    <w:rsid w:val="00386738"/>
    <w:rsid w:val="00387450"/>
    <w:rsid w:val="003877F5"/>
    <w:rsid w:val="003908E5"/>
    <w:rsid w:val="00393ED2"/>
    <w:rsid w:val="00397BB3"/>
    <w:rsid w:val="00397D11"/>
    <w:rsid w:val="003A283A"/>
    <w:rsid w:val="003A58FE"/>
    <w:rsid w:val="003A625B"/>
    <w:rsid w:val="003B47EC"/>
    <w:rsid w:val="003B4A90"/>
    <w:rsid w:val="003C0C2D"/>
    <w:rsid w:val="003C4319"/>
    <w:rsid w:val="003D0298"/>
    <w:rsid w:val="003D223C"/>
    <w:rsid w:val="003D5156"/>
    <w:rsid w:val="003E36AA"/>
    <w:rsid w:val="003F3499"/>
    <w:rsid w:val="003F4854"/>
    <w:rsid w:val="003F5F0D"/>
    <w:rsid w:val="003F7E9B"/>
    <w:rsid w:val="004023C1"/>
    <w:rsid w:val="004026DA"/>
    <w:rsid w:val="00402C68"/>
    <w:rsid w:val="00403334"/>
    <w:rsid w:val="00405651"/>
    <w:rsid w:val="004115F6"/>
    <w:rsid w:val="00411DF3"/>
    <w:rsid w:val="004136A9"/>
    <w:rsid w:val="0041662D"/>
    <w:rsid w:val="004238F2"/>
    <w:rsid w:val="00423D46"/>
    <w:rsid w:val="0042492C"/>
    <w:rsid w:val="00425049"/>
    <w:rsid w:val="00426F58"/>
    <w:rsid w:val="004352A9"/>
    <w:rsid w:val="00435402"/>
    <w:rsid w:val="0043727C"/>
    <w:rsid w:val="00440018"/>
    <w:rsid w:val="0044423C"/>
    <w:rsid w:val="00447A35"/>
    <w:rsid w:val="00450A1E"/>
    <w:rsid w:val="00454933"/>
    <w:rsid w:val="00455108"/>
    <w:rsid w:val="00455E74"/>
    <w:rsid w:val="00455EE3"/>
    <w:rsid w:val="004571AF"/>
    <w:rsid w:val="00462D6B"/>
    <w:rsid w:val="0046308D"/>
    <w:rsid w:val="0046662C"/>
    <w:rsid w:val="00473E69"/>
    <w:rsid w:val="004757D0"/>
    <w:rsid w:val="00477DB8"/>
    <w:rsid w:val="0048285E"/>
    <w:rsid w:val="004933D3"/>
    <w:rsid w:val="00493DD5"/>
    <w:rsid w:val="00494688"/>
    <w:rsid w:val="00497467"/>
    <w:rsid w:val="004A012D"/>
    <w:rsid w:val="004B2377"/>
    <w:rsid w:val="004B423D"/>
    <w:rsid w:val="004B5906"/>
    <w:rsid w:val="004B602A"/>
    <w:rsid w:val="004C086B"/>
    <w:rsid w:val="004C363A"/>
    <w:rsid w:val="004C38F5"/>
    <w:rsid w:val="004C3D81"/>
    <w:rsid w:val="004C4476"/>
    <w:rsid w:val="004C5AD7"/>
    <w:rsid w:val="004C6F4F"/>
    <w:rsid w:val="004D07BD"/>
    <w:rsid w:val="004D144D"/>
    <w:rsid w:val="004D7985"/>
    <w:rsid w:val="004F04D2"/>
    <w:rsid w:val="004F477A"/>
    <w:rsid w:val="004F4AF8"/>
    <w:rsid w:val="004F61AA"/>
    <w:rsid w:val="00503092"/>
    <w:rsid w:val="005059F9"/>
    <w:rsid w:val="00506F10"/>
    <w:rsid w:val="005101FD"/>
    <w:rsid w:val="00510D3A"/>
    <w:rsid w:val="005113EF"/>
    <w:rsid w:val="00511895"/>
    <w:rsid w:val="00513E67"/>
    <w:rsid w:val="00517194"/>
    <w:rsid w:val="00520027"/>
    <w:rsid w:val="00521169"/>
    <w:rsid w:val="00522850"/>
    <w:rsid w:val="00524273"/>
    <w:rsid w:val="00524A15"/>
    <w:rsid w:val="00525A10"/>
    <w:rsid w:val="00530DFC"/>
    <w:rsid w:val="0053296E"/>
    <w:rsid w:val="0053434D"/>
    <w:rsid w:val="005429CA"/>
    <w:rsid w:val="0054591C"/>
    <w:rsid w:val="00545E6C"/>
    <w:rsid w:val="00546110"/>
    <w:rsid w:val="00547972"/>
    <w:rsid w:val="00552B0E"/>
    <w:rsid w:val="00555A58"/>
    <w:rsid w:val="00561143"/>
    <w:rsid w:val="005649CE"/>
    <w:rsid w:val="00575C0F"/>
    <w:rsid w:val="005807E8"/>
    <w:rsid w:val="005817F3"/>
    <w:rsid w:val="00581E25"/>
    <w:rsid w:val="005822A1"/>
    <w:rsid w:val="0058313F"/>
    <w:rsid w:val="00586013"/>
    <w:rsid w:val="00591092"/>
    <w:rsid w:val="005911CF"/>
    <w:rsid w:val="00594233"/>
    <w:rsid w:val="0059447A"/>
    <w:rsid w:val="00594D44"/>
    <w:rsid w:val="005A05E5"/>
    <w:rsid w:val="005A567A"/>
    <w:rsid w:val="005B4B68"/>
    <w:rsid w:val="005B6346"/>
    <w:rsid w:val="005C0D9C"/>
    <w:rsid w:val="005C1576"/>
    <w:rsid w:val="005D06B6"/>
    <w:rsid w:val="005D4457"/>
    <w:rsid w:val="005D6CD8"/>
    <w:rsid w:val="005E0B98"/>
    <w:rsid w:val="005E1529"/>
    <w:rsid w:val="005E37C4"/>
    <w:rsid w:val="005F3973"/>
    <w:rsid w:val="005F3F98"/>
    <w:rsid w:val="005F7AA6"/>
    <w:rsid w:val="006027BE"/>
    <w:rsid w:val="00612356"/>
    <w:rsid w:val="006136EC"/>
    <w:rsid w:val="00614FDE"/>
    <w:rsid w:val="006155DF"/>
    <w:rsid w:val="006164B7"/>
    <w:rsid w:val="006243B0"/>
    <w:rsid w:val="00627D7C"/>
    <w:rsid w:val="006302B1"/>
    <w:rsid w:val="00630560"/>
    <w:rsid w:val="00634F10"/>
    <w:rsid w:val="00637143"/>
    <w:rsid w:val="00637234"/>
    <w:rsid w:val="0064150D"/>
    <w:rsid w:val="006445E2"/>
    <w:rsid w:val="006460F4"/>
    <w:rsid w:val="00653147"/>
    <w:rsid w:val="00654BEB"/>
    <w:rsid w:val="00654E08"/>
    <w:rsid w:val="00655D39"/>
    <w:rsid w:val="00662AB4"/>
    <w:rsid w:val="00667D29"/>
    <w:rsid w:val="00671401"/>
    <w:rsid w:val="006736CF"/>
    <w:rsid w:val="00675A11"/>
    <w:rsid w:val="00676734"/>
    <w:rsid w:val="006768BD"/>
    <w:rsid w:val="00682BEA"/>
    <w:rsid w:val="00684991"/>
    <w:rsid w:val="0068764A"/>
    <w:rsid w:val="0069280E"/>
    <w:rsid w:val="00696B12"/>
    <w:rsid w:val="0069719F"/>
    <w:rsid w:val="006A1827"/>
    <w:rsid w:val="006A2722"/>
    <w:rsid w:val="006A4381"/>
    <w:rsid w:val="006A52BA"/>
    <w:rsid w:val="006A5A07"/>
    <w:rsid w:val="006B0B25"/>
    <w:rsid w:val="006B421C"/>
    <w:rsid w:val="006C2E69"/>
    <w:rsid w:val="006C59BB"/>
    <w:rsid w:val="006C5ED5"/>
    <w:rsid w:val="006D0D8C"/>
    <w:rsid w:val="006D2CFF"/>
    <w:rsid w:val="006D2E44"/>
    <w:rsid w:val="006D693B"/>
    <w:rsid w:val="006E1FF1"/>
    <w:rsid w:val="006E40F9"/>
    <w:rsid w:val="006E7349"/>
    <w:rsid w:val="006F0C5C"/>
    <w:rsid w:val="006F30EC"/>
    <w:rsid w:val="006F68F7"/>
    <w:rsid w:val="00700A64"/>
    <w:rsid w:val="00702610"/>
    <w:rsid w:val="00722883"/>
    <w:rsid w:val="00723550"/>
    <w:rsid w:val="00724AF4"/>
    <w:rsid w:val="007259DC"/>
    <w:rsid w:val="0072607F"/>
    <w:rsid w:val="007314F6"/>
    <w:rsid w:val="00731825"/>
    <w:rsid w:val="00732DAD"/>
    <w:rsid w:val="00734538"/>
    <w:rsid w:val="007373F4"/>
    <w:rsid w:val="007420AF"/>
    <w:rsid w:val="00753655"/>
    <w:rsid w:val="0075409E"/>
    <w:rsid w:val="00755B71"/>
    <w:rsid w:val="00755EF4"/>
    <w:rsid w:val="00762D7F"/>
    <w:rsid w:val="00763500"/>
    <w:rsid w:val="00763D74"/>
    <w:rsid w:val="00764847"/>
    <w:rsid w:val="00775B4B"/>
    <w:rsid w:val="00776C62"/>
    <w:rsid w:val="00777B9F"/>
    <w:rsid w:val="00777E0E"/>
    <w:rsid w:val="00777FAB"/>
    <w:rsid w:val="00780BA7"/>
    <w:rsid w:val="00780FD6"/>
    <w:rsid w:val="007821D4"/>
    <w:rsid w:val="0078328B"/>
    <w:rsid w:val="00784C20"/>
    <w:rsid w:val="0079131E"/>
    <w:rsid w:val="00791802"/>
    <w:rsid w:val="007939E3"/>
    <w:rsid w:val="007960EE"/>
    <w:rsid w:val="007978DB"/>
    <w:rsid w:val="007A3E4E"/>
    <w:rsid w:val="007A601D"/>
    <w:rsid w:val="007B011B"/>
    <w:rsid w:val="007B1933"/>
    <w:rsid w:val="007B4D77"/>
    <w:rsid w:val="007B60A3"/>
    <w:rsid w:val="007B6DB1"/>
    <w:rsid w:val="007B75FB"/>
    <w:rsid w:val="007B7AC2"/>
    <w:rsid w:val="007C1A0C"/>
    <w:rsid w:val="007C3B04"/>
    <w:rsid w:val="007C3B60"/>
    <w:rsid w:val="007C50E6"/>
    <w:rsid w:val="007D0A76"/>
    <w:rsid w:val="007D1257"/>
    <w:rsid w:val="007D640D"/>
    <w:rsid w:val="007E0512"/>
    <w:rsid w:val="007E0A55"/>
    <w:rsid w:val="007E317F"/>
    <w:rsid w:val="007E5AA1"/>
    <w:rsid w:val="007F2C70"/>
    <w:rsid w:val="007F4A49"/>
    <w:rsid w:val="007F7E9E"/>
    <w:rsid w:val="00801083"/>
    <w:rsid w:val="00801B09"/>
    <w:rsid w:val="008026A5"/>
    <w:rsid w:val="00807054"/>
    <w:rsid w:val="0081384E"/>
    <w:rsid w:val="00822FBD"/>
    <w:rsid w:val="00824E01"/>
    <w:rsid w:val="008251E1"/>
    <w:rsid w:val="00825C7C"/>
    <w:rsid w:val="00831091"/>
    <w:rsid w:val="00831EF4"/>
    <w:rsid w:val="00832A1C"/>
    <w:rsid w:val="00833AD9"/>
    <w:rsid w:val="008358BD"/>
    <w:rsid w:val="00837B8A"/>
    <w:rsid w:val="0084401D"/>
    <w:rsid w:val="008463D3"/>
    <w:rsid w:val="00846A8A"/>
    <w:rsid w:val="00861B0C"/>
    <w:rsid w:val="0086302F"/>
    <w:rsid w:val="008643F5"/>
    <w:rsid w:val="00866814"/>
    <w:rsid w:val="0087448E"/>
    <w:rsid w:val="00874CD7"/>
    <w:rsid w:val="008806CF"/>
    <w:rsid w:val="00882A3D"/>
    <w:rsid w:val="00884664"/>
    <w:rsid w:val="008851E0"/>
    <w:rsid w:val="008855E0"/>
    <w:rsid w:val="00885E29"/>
    <w:rsid w:val="00886CB5"/>
    <w:rsid w:val="00887B9C"/>
    <w:rsid w:val="00890D37"/>
    <w:rsid w:val="00891DE9"/>
    <w:rsid w:val="008950B3"/>
    <w:rsid w:val="00895377"/>
    <w:rsid w:val="00897697"/>
    <w:rsid w:val="00897DF6"/>
    <w:rsid w:val="008A0BB8"/>
    <w:rsid w:val="008B0604"/>
    <w:rsid w:val="008B3986"/>
    <w:rsid w:val="008B4DF8"/>
    <w:rsid w:val="008C4000"/>
    <w:rsid w:val="008C40E5"/>
    <w:rsid w:val="008C5004"/>
    <w:rsid w:val="008C5CFC"/>
    <w:rsid w:val="008D0E9A"/>
    <w:rsid w:val="008D45ED"/>
    <w:rsid w:val="008D7152"/>
    <w:rsid w:val="008E57ED"/>
    <w:rsid w:val="008E5C28"/>
    <w:rsid w:val="008E6FBA"/>
    <w:rsid w:val="008E7DBF"/>
    <w:rsid w:val="008F291D"/>
    <w:rsid w:val="00900DAD"/>
    <w:rsid w:val="0090438E"/>
    <w:rsid w:val="00914E9D"/>
    <w:rsid w:val="00916D4A"/>
    <w:rsid w:val="0092418A"/>
    <w:rsid w:val="0092720E"/>
    <w:rsid w:val="00933175"/>
    <w:rsid w:val="009334D9"/>
    <w:rsid w:val="00935E01"/>
    <w:rsid w:val="00935EB6"/>
    <w:rsid w:val="00937E95"/>
    <w:rsid w:val="00940040"/>
    <w:rsid w:val="00944038"/>
    <w:rsid w:val="00944F79"/>
    <w:rsid w:val="00951476"/>
    <w:rsid w:val="00955963"/>
    <w:rsid w:val="009647FF"/>
    <w:rsid w:val="00965CD6"/>
    <w:rsid w:val="00971338"/>
    <w:rsid w:val="00973758"/>
    <w:rsid w:val="00977AD7"/>
    <w:rsid w:val="00982AC2"/>
    <w:rsid w:val="00986AD8"/>
    <w:rsid w:val="009913BD"/>
    <w:rsid w:val="00992BDC"/>
    <w:rsid w:val="00992E3F"/>
    <w:rsid w:val="00993E06"/>
    <w:rsid w:val="00994676"/>
    <w:rsid w:val="00997D7A"/>
    <w:rsid w:val="009A06AB"/>
    <w:rsid w:val="009A1030"/>
    <w:rsid w:val="009A1D89"/>
    <w:rsid w:val="009B0729"/>
    <w:rsid w:val="009B4E25"/>
    <w:rsid w:val="009C15E0"/>
    <w:rsid w:val="009C19E5"/>
    <w:rsid w:val="009C6B2C"/>
    <w:rsid w:val="009C6CF6"/>
    <w:rsid w:val="009D0626"/>
    <w:rsid w:val="009D785D"/>
    <w:rsid w:val="009E18C9"/>
    <w:rsid w:val="009E7D8F"/>
    <w:rsid w:val="009F0E4A"/>
    <w:rsid w:val="009F2940"/>
    <w:rsid w:val="009F369F"/>
    <w:rsid w:val="009F4713"/>
    <w:rsid w:val="009F5015"/>
    <w:rsid w:val="00A00635"/>
    <w:rsid w:val="00A02BEC"/>
    <w:rsid w:val="00A108EB"/>
    <w:rsid w:val="00A16471"/>
    <w:rsid w:val="00A20AF1"/>
    <w:rsid w:val="00A27303"/>
    <w:rsid w:val="00A277CD"/>
    <w:rsid w:val="00A338C1"/>
    <w:rsid w:val="00A400FC"/>
    <w:rsid w:val="00A50382"/>
    <w:rsid w:val="00A52FDB"/>
    <w:rsid w:val="00A536F0"/>
    <w:rsid w:val="00A55784"/>
    <w:rsid w:val="00A567C9"/>
    <w:rsid w:val="00A60E94"/>
    <w:rsid w:val="00A61175"/>
    <w:rsid w:val="00A61BBA"/>
    <w:rsid w:val="00A64787"/>
    <w:rsid w:val="00A72FB0"/>
    <w:rsid w:val="00A76619"/>
    <w:rsid w:val="00A817C8"/>
    <w:rsid w:val="00A81B3A"/>
    <w:rsid w:val="00A865A1"/>
    <w:rsid w:val="00A91EED"/>
    <w:rsid w:val="00A93232"/>
    <w:rsid w:val="00A96805"/>
    <w:rsid w:val="00A97AF0"/>
    <w:rsid w:val="00AA3493"/>
    <w:rsid w:val="00AA53E2"/>
    <w:rsid w:val="00AA69DC"/>
    <w:rsid w:val="00AB0E70"/>
    <w:rsid w:val="00AB5C36"/>
    <w:rsid w:val="00AB7024"/>
    <w:rsid w:val="00AB7243"/>
    <w:rsid w:val="00AC30FC"/>
    <w:rsid w:val="00AC5BC0"/>
    <w:rsid w:val="00AD07E8"/>
    <w:rsid w:val="00AD315C"/>
    <w:rsid w:val="00AD3A84"/>
    <w:rsid w:val="00AD3EED"/>
    <w:rsid w:val="00AD4AF1"/>
    <w:rsid w:val="00AD7D96"/>
    <w:rsid w:val="00AE16EC"/>
    <w:rsid w:val="00AF1A15"/>
    <w:rsid w:val="00AF4FE3"/>
    <w:rsid w:val="00AF5724"/>
    <w:rsid w:val="00AF5D20"/>
    <w:rsid w:val="00AF5D48"/>
    <w:rsid w:val="00B01A87"/>
    <w:rsid w:val="00B024CD"/>
    <w:rsid w:val="00B02FA3"/>
    <w:rsid w:val="00B03ADF"/>
    <w:rsid w:val="00B074EB"/>
    <w:rsid w:val="00B1041A"/>
    <w:rsid w:val="00B1226A"/>
    <w:rsid w:val="00B20171"/>
    <w:rsid w:val="00B20273"/>
    <w:rsid w:val="00B2439E"/>
    <w:rsid w:val="00B26D29"/>
    <w:rsid w:val="00B335C8"/>
    <w:rsid w:val="00B34044"/>
    <w:rsid w:val="00B3665C"/>
    <w:rsid w:val="00B40F43"/>
    <w:rsid w:val="00B42871"/>
    <w:rsid w:val="00B42C83"/>
    <w:rsid w:val="00B442B6"/>
    <w:rsid w:val="00B47F9A"/>
    <w:rsid w:val="00B50D06"/>
    <w:rsid w:val="00B5204B"/>
    <w:rsid w:val="00B52927"/>
    <w:rsid w:val="00B5376A"/>
    <w:rsid w:val="00B53B00"/>
    <w:rsid w:val="00B60017"/>
    <w:rsid w:val="00B64271"/>
    <w:rsid w:val="00B6464F"/>
    <w:rsid w:val="00B652F1"/>
    <w:rsid w:val="00B7238E"/>
    <w:rsid w:val="00B72C54"/>
    <w:rsid w:val="00B7372A"/>
    <w:rsid w:val="00B76D25"/>
    <w:rsid w:val="00B77492"/>
    <w:rsid w:val="00B86D68"/>
    <w:rsid w:val="00B90E02"/>
    <w:rsid w:val="00B950A6"/>
    <w:rsid w:val="00B95AF4"/>
    <w:rsid w:val="00B962D0"/>
    <w:rsid w:val="00B96C0E"/>
    <w:rsid w:val="00BC239B"/>
    <w:rsid w:val="00BC6B3F"/>
    <w:rsid w:val="00BC6C95"/>
    <w:rsid w:val="00BD1333"/>
    <w:rsid w:val="00BD32B1"/>
    <w:rsid w:val="00BD5E40"/>
    <w:rsid w:val="00BD6D9B"/>
    <w:rsid w:val="00BE040B"/>
    <w:rsid w:val="00BF3095"/>
    <w:rsid w:val="00BF555C"/>
    <w:rsid w:val="00BF7C29"/>
    <w:rsid w:val="00C017AA"/>
    <w:rsid w:val="00C01932"/>
    <w:rsid w:val="00C02198"/>
    <w:rsid w:val="00C0346D"/>
    <w:rsid w:val="00C03B9E"/>
    <w:rsid w:val="00C1242D"/>
    <w:rsid w:val="00C12D73"/>
    <w:rsid w:val="00C162C5"/>
    <w:rsid w:val="00C17ECE"/>
    <w:rsid w:val="00C204C8"/>
    <w:rsid w:val="00C24F78"/>
    <w:rsid w:val="00C33CF0"/>
    <w:rsid w:val="00C37CFE"/>
    <w:rsid w:val="00C40521"/>
    <w:rsid w:val="00C41605"/>
    <w:rsid w:val="00C436C4"/>
    <w:rsid w:val="00C52D1D"/>
    <w:rsid w:val="00C56190"/>
    <w:rsid w:val="00C577AF"/>
    <w:rsid w:val="00C6030C"/>
    <w:rsid w:val="00C61025"/>
    <w:rsid w:val="00C639D6"/>
    <w:rsid w:val="00C63DD8"/>
    <w:rsid w:val="00C64260"/>
    <w:rsid w:val="00C712C0"/>
    <w:rsid w:val="00C76794"/>
    <w:rsid w:val="00C846CC"/>
    <w:rsid w:val="00C8522A"/>
    <w:rsid w:val="00C86EAF"/>
    <w:rsid w:val="00C9127F"/>
    <w:rsid w:val="00C916E8"/>
    <w:rsid w:val="00C96E57"/>
    <w:rsid w:val="00CA160E"/>
    <w:rsid w:val="00CA32D3"/>
    <w:rsid w:val="00CA3719"/>
    <w:rsid w:val="00CA373C"/>
    <w:rsid w:val="00CA49CA"/>
    <w:rsid w:val="00CA5955"/>
    <w:rsid w:val="00CA5A40"/>
    <w:rsid w:val="00CB09AF"/>
    <w:rsid w:val="00CB0FD4"/>
    <w:rsid w:val="00CB5744"/>
    <w:rsid w:val="00CB63B3"/>
    <w:rsid w:val="00CB70B7"/>
    <w:rsid w:val="00CC2AF7"/>
    <w:rsid w:val="00CD2F54"/>
    <w:rsid w:val="00CE46C5"/>
    <w:rsid w:val="00CE546B"/>
    <w:rsid w:val="00CE574B"/>
    <w:rsid w:val="00CF04A8"/>
    <w:rsid w:val="00CF1DE6"/>
    <w:rsid w:val="00CF31B6"/>
    <w:rsid w:val="00CF34EA"/>
    <w:rsid w:val="00CF569F"/>
    <w:rsid w:val="00CF5788"/>
    <w:rsid w:val="00CF7568"/>
    <w:rsid w:val="00D04BF3"/>
    <w:rsid w:val="00D04FFA"/>
    <w:rsid w:val="00D10A27"/>
    <w:rsid w:val="00D10B16"/>
    <w:rsid w:val="00D16413"/>
    <w:rsid w:val="00D21F74"/>
    <w:rsid w:val="00D2200F"/>
    <w:rsid w:val="00D22E79"/>
    <w:rsid w:val="00D24266"/>
    <w:rsid w:val="00D24A0C"/>
    <w:rsid w:val="00D30BC1"/>
    <w:rsid w:val="00D34409"/>
    <w:rsid w:val="00D35325"/>
    <w:rsid w:val="00D4349C"/>
    <w:rsid w:val="00D46D6F"/>
    <w:rsid w:val="00D47263"/>
    <w:rsid w:val="00D5518C"/>
    <w:rsid w:val="00D64BA8"/>
    <w:rsid w:val="00D660E3"/>
    <w:rsid w:val="00D66ED2"/>
    <w:rsid w:val="00D71528"/>
    <w:rsid w:val="00D82F2B"/>
    <w:rsid w:val="00D8439E"/>
    <w:rsid w:val="00DA02AE"/>
    <w:rsid w:val="00DA648E"/>
    <w:rsid w:val="00DA72A3"/>
    <w:rsid w:val="00DB4E16"/>
    <w:rsid w:val="00DB76A9"/>
    <w:rsid w:val="00DC0416"/>
    <w:rsid w:val="00DC0B06"/>
    <w:rsid w:val="00DC144A"/>
    <w:rsid w:val="00DC1DA3"/>
    <w:rsid w:val="00DC5E9B"/>
    <w:rsid w:val="00DC76F9"/>
    <w:rsid w:val="00DC7F11"/>
    <w:rsid w:val="00DD228F"/>
    <w:rsid w:val="00DD392C"/>
    <w:rsid w:val="00DE0469"/>
    <w:rsid w:val="00DE04E4"/>
    <w:rsid w:val="00DE142D"/>
    <w:rsid w:val="00DE2DFB"/>
    <w:rsid w:val="00DE3110"/>
    <w:rsid w:val="00DE51BC"/>
    <w:rsid w:val="00DF100F"/>
    <w:rsid w:val="00DF3337"/>
    <w:rsid w:val="00DF487E"/>
    <w:rsid w:val="00DF6BEB"/>
    <w:rsid w:val="00DF7A2E"/>
    <w:rsid w:val="00DF7BF4"/>
    <w:rsid w:val="00DF7C63"/>
    <w:rsid w:val="00E03FA5"/>
    <w:rsid w:val="00E1059E"/>
    <w:rsid w:val="00E13707"/>
    <w:rsid w:val="00E156AE"/>
    <w:rsid w:val="00E21727"/>
    <w:rsid w:val="00E236D7"/>
    <w:rsid w:val="00E2370A"/>
    <w:rsid w:val="00E26538"/>
    <w:rsid w:val="00E30070"/>
    <w:rsid w:val="00E32D88"/>
    <w:rsid w:val="00E336FF"/>
    <w:rsid w:val="00E338D1"/>
    <w:rsid w:val="00E360D8"/>
    <w:rsid w:val="00E365FA"/>
    <w:rsid w:val="00E36987"/>
    <w:rsid w:val="00E471B3"/>
    <w:rsid w:val="00E505EF"/>
    <w:rsid w:val="00E51A65"/>
    <w:rsid w:val="00E537E8"/>
    <w:rsid w:val="00E537F3"/>
    <w:rsid w:val="00E54076"/>
    <w:rsid w:val="00E55452"/>
    <w:rsid w:val="00E557E2"/>
    <w:rsid w:val="00E557EF"/>
    <w:rsid w:val="00E568F1"/>
    <w:rsid w:val="00E5706B"/>
    <w:rsid w:val="00E60D44"/>
    <w:rsid w:val="00E66045"/>
    <w:rsid w:val="00E70295"/>
    <w:rsid w:val="00E73C38"/>
    <w:rsid w:val="00E843BC"/>
    <w:rsid w:val="00E90405"/>
    <w:rsid w:val="00E913B6"/>
    <w:rsid w:val="00E92AC4"/>
    <w:rsid w:val="00E93472"/>
    <w:rsid w:val="00E93E2B"/>
    <w:rsid w:val="00EA0F31"/>
    <w:rsid w:val="00EB17F8"/>
    <w:rsid w:val="00EB5EEB"/>
    <w:rsid w:val="00EB7467"/>
    <w:rsid w:val="00EC6769"/>
    <w:rsid w:val="00EC6CB1"/>
    <w:rsid w:val="00EC7BF4"/>
    <w:rsid w:val="00ED22FC"/>
    <w:rsid w:val="00ED30FD"/>
    <w:rsid w:val="00ED415B"/>
    <w:rsid w:val="00ED6123"/>
    <w:rsid w:val="00EE299F"/>
    <w:rsid w:val="00EE4673"/>
    <w:rsid w:val="00EE6755"/>
    <w:rsid w:val="00EF2F5F"/>
    <w:rsid w:val="00EF3BA2"/>
    <w:rsid w:val="00EF50CE"/>
    <w:rsid w:val="00EF6D20"/>
    <w:rsid w:val="00F073D3"/>
    <w:rsid w:val="00F125D8"/>
    <w:rsid w:val="00F15B77"/>
    <w:rsid w:val="00F169A9"/>
    <w:rsid w:val="00F17940"/>
    <w:rsid w:val="00F17BB5"/>
    <w:rsid w:val="00F211B8"/>
    <w:rsid w:val="00F217D1"/>
    <w:rsid w:val="00F2253F"/>
    <w:rsid w:val="00F25606"/>
    <w:rsid w:val="00F25EE8"/>
    <w:rsid w:val="00F26F2F"/>
    <w:rsid w:val="00F3136D"/>
    <w:rsid w:val="00F375A3"/>
    <w:rsid w:val="00F418A0"/>
    <w:rsid w:val="00F61F9A"/>
    <w:rsid w:val="00F63231"/>
    <w:rsid w:val="00F63C93"/>
    <w:rsid w:val="00F7111D"/>
    <w:rsid w:val="00F71A0F"/>
    <w:rsid w:val="00F728B0"/>
    <w:rsid w:val="00F7515E"/>
    <w:rsid w:val="00F75905"/>
    <w:rsid w:val="00F8211E"/>
    <w:rsid w:val="00F82734"/>
    <w:rsid w:val="00F860B7"/>
    <w:rsid w:val="00F901F3"/>
    <w:rsid w:val="00F90AB4"/>
    <w:rsid w:val="00F90C36"/>
    <w:rsid w:val="00F9115A"/>
    <w:rsid w:val="00F917F5"/>
    <w:rsid w:val="00F94CB1"/>
    <w:rsid w:val="00F960D9"/>
    <w:rsid w:val="00FA25B2"/>
    <w:rsid w:val="00FA28C0"/>
    <w:rsid w:val="00FA460D"/>
    <w:rsid w:val="00FA7112"/>
    <w:rsid w:val="00FB1ADB"/>
    <w:rsid w:val="00FB4D57"/>
    <w:rsid w:val="00FB5896"/>
    <w:rsid w:val="00FB693C"/>
    <w:rsid w:val="00FD3E92"/>
    <w:rsid w:val="00FD4D1C"/>
    <w:rsid w:val="00FD6485"/>
    <w:rsid w:val="00FD775B"/>
    <w:rsid w:val="00FE13D8"/>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DFE149"/>
  <w15:docId w15:val="{5EAAEA95-F70C-4B83-B076-3844B599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Párrafo de lista1 Car"/>
    <w:link w:val="Prrafodelista"/>
    <w:uiPriority w:val="34"/>
    <w:rsid w:val="00D5518C"/>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F75905"/>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locked/>
    <w:rsid w:val="00FA460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1122">
      <w:bodyDiv w:val="1"/>
      <w:marLeft w:val="0"/>
      <w:marRight w:val="0"/>
      <w:marTop w:val="0"/>
      <w:marBottom w:val="0"/>
      <w:divBdr>
        <w:top w:val="none" w:sz="0" w:space="0" w:color="auto"/>
        <w:left w:val="none" w:sz="0" w:space="0" w:color="auto"/>
        <w:bottom w:val="none" w:sz="0" w:space="0" w:color="auto"/>
        <w:right w:val="none" w:sz="0" w:space="0" w:color="auto"/>
      </w:divBdr>
    </w:div>
    <w:div w:id="192116792">
      <w:bodyDiv w:val="1"/>
      <w:marLeft w:val="0"/>
      <w:marRight w:val="0"/>
      <w:marTop w:val="0"/>
      <w:marBottom w:val="0"/>
      <w:divBdr>
        <w:top w:val="none" w:sz="0" w:space="0" w:color="auto"/>
        <w:left w:val="none" w:sz="0" w:space="0" w:color="auto"/>
        <w:bottom w:val="none" w:sz="0" w:space="0" w:color="auto"/>
        <w:right w:val="none" w:sz="0" w:space="0" w:color="auto"/>
      </w:divBdr>
    </w:div>
    <w:div w:id="289164743">
      <w:bodyDiv w:val="1"/>
      <w:marLeft w:val="0"/>
      <w:marRight w:val="0"/>
      <w:marTop w:val="0"/>
      <w:marBottom w:val="0"/>
      <w:divBdr>
        <w:top w:val="none" w:sz="0" w:space="0" w:color="auto"/>
        <w:left w:val="none" w:sz="0" w:space="0" w:color="auto"/>
        <w:bottom w:val="none" w:sz="0" w:space="0" w:color="auto"/>
        <w:right w:val="none" w:sz="0" w:space="0" w:color="auto"/>
      </w:divBdr>
    </w:div>
    <w:div w:id="302664620">
      <w:bodyDiv w:val="1"/>
      <w:marLeft w:val="0"/>
      <w:marRight w:val="0"/>
      <w:marTop w:val="0"/>
      <w:marBottom w:val="0"/>
      <w:divBdr>
        <w:top w:val="none" w:sz="0" w:space="0" w:color="auto"/>
        <w:left w:val="none" w:sz="0" w:space="0" w:color="auto"/>
        <w:bottom w:val="none" w:sz="0" w:space="0" w:color="auto"/>
        <w:right w:val="none" w:sz="0" w:space="0" w:color="auto"/>
      </w:divBdr>
    </w:div>
    <w:div w:id="934749938">
      <w:bodyDiv w:val="1"/>
      <w:marLeft w:val="0"/>
      <w:marRight w:val="0"/>
      <w:marTop w:val="0"/>
      <w:marBottom w:val="0"/>
      <w:divBdr>
        <w:top w:val="none" w:sz="0" w:space="0" w:color="auto"/>
        <w:left w:val="none" w:sz="0" w:space="0" w:color="auto"/>
        <w:bottom w:val="none" w:sz="0" w:space="0" w:color="auto"/>
        <w:right w:val="none" w:sz="0" w:space="0" w:color="auto"/>
      </w:divBdr>
    </w:div>
    <w:div w:id="994992649">
      <w:bodyDiv w:val="1"/>
      <w:marLeft w:val="0"/>
      <w:marRight w:val="0"/>
      <w:marTop w:val="0"/>
      <w:marBottom w:val="0"/>
      <w:divBdr>
        <w:top w:val="none" w:sz="0" w:space="0" w:color="auto"/>
        <w:left w:val="none" w:sz="0" w:space="0" w:color="auto"/>
        <w:bottom w:val="none" w:sz="0" w:space="0" w:color="auto"/>
        <w:right w:val="none" w:sz="0" w:space="0" w:color="auto"/>
      </w:divBdr>
    </w:div>
    <w:div w:id="108746381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2000312">
      <w:bodyDiv w:val="1"/>
      <w:marLeft w:val="0"/>
      <w:marRight w:val="0"/>
      <w:marTop w:val="0"/>
      <w:marBottom w:val="0"/>
      <w:divBdr>
        <w:top w:val="none" w:sz="0" w:space="0" w:color="auto"/>
        <w:left w:val="none" w:sz="0" w:space="0" w:color="auto"/>
        <w:bottom w:val="none" w:sz="0" w:space="0" w:color="auto"/>
        <w:right w:val="none" w:sz="0" w:space="0" w:color="auto"/>
      </w:divBdr>
    </w:div>
    <w:div w:id="1463887414">
      <w:bodyDiv w:val="1"/>
      <w:marLeft w:val="0"/>
      <w:marRight w:val="0"/>
      <w:marTop w:val="0"/>
      <w:marBottom w:val="0"/>
      <w:divBdr>
        <w:top w:val="none" w:sz="0" w:space="0" w:color="auto"/>
        <w:left w:val="none" w:sz="0" w:space="0" w:color="auto"/>
        <w:bottom w:val="none" w:sz="0" w:space="0" w:color="auto"/>
        <w:right w:val="none" w:sz="0" w:space="0" w:color="auto"/>
      </w:divBdr>
    </w:div>
    <w:div w:id="1519663372">
      <w:bodyDiv w:val="1"/>
      <w:marLeft w:val="0"/>
      <w:marRight w:val="0"/>
      <w:marTop w:val="0"/>
      <w:marBottom w:val="0"/>
      <w:divBdr>
        <w:top w:val="none" w:sz="0" w:space="0" w:color="auto"/>
        <w:left w:val="none" w:sz="0" w:space="0" w:color="auto"/>
        <w:bottom w:val="none" w:sz="0" w:space="0" w:color="auto"/>
        <w:right w:val="none" w:sz="0" w:space="0" w:color="auto"/>
      </w:divBdr>
    </w:div>
    <w:div w:id="1584223628">
      <w:bodyDiv w:val="1"/>
      <w:marLeft w:val="0"/>
      <w:marRight w:val="0"/>
      <w:marTop w:val="0"/>
      <w:marBottom w:val="0"/>
      <w:divBdr>
        <w:top w:val="none" w:sz="0" w:space="0" w:color="auto"/>
        <w:left w:val="none" w:sz="0" w:space="0" w:color="auto"/>
        <w:bottom w:val="none" w:sz="0" w:space="0" w:color="auto"/>
        <w:right w:val="none" w:sz="0" w:space="0" w:color="auto"/>
      </w:divBdr>
    </w:div>
    <w:div w:id="1611160527">
      <w:bodyDiv w:val="1"/>
      <w:marLeft w:val="0"/>
      <w:marRight w:val="0"/>
      <w:marTop w:val="0"/>
      <w:marBottom w:val="0"/>
      <w:divBdr>
        <w:top w:val="none" w:sz="0" w:space="0" w:color="auto"/>
        <w:left w:val="none" w:sz="0" w:space="0" w:color="auto"/>
        <w:bottom w:val="none" w:sz="0" w:space="0" w:color="auto"/>
        <w:right w:val="none" w:sz="0" w:space="0" w:color="auto"/>
      </w:divBdr>
    </w:div>
    <w:div w:id="1636328430">
      <w:bodyDiv w:val="1"/>
      <w:marLeft w:val="0"/>
      <w:marRight w:val="0"/>
      <w:marTop w:val="0"/>
      <w:marBottom w:val="0"/>
      <w:divBdr>
        <w:top w:val="none" w:sz="0" w:space="0" w:color="auto"/>
        <w:left w:val="none" w:sz="0" w:space="0" w:color="auto"/>
        <w:bottom w:val="none" w:sz="0" w:space="0" w:color="auto"/>
        <w:right w:val="none" w:sz="0" w:space="0" w:color="auto"/>
      </w:divBdr>
    </w:div>
    <w:div w:id="1760714072">
      <w:bodyDiv w:val="1"/>
      <w:marLeft w:val="0"/>
      <w:marRight w:val="0"/>
      <w:marTop w:val="0"/>
      <w:marBottom w:val="0"/>
      <w:divBdr>
        <w:top w:val="none" w:sz="0" w:space="0" w:color="auto"/>
        <w:left w:val="none" w:sz="0" w:space="0" w:color="auto"/>
        <w:bottom w:val="none" w:sz="0" w:space="0" w:color="auto"/>
        <w:right w:val="none" w:sz="0" w:space="0" w:color="auto"/>
      </w:divBdr>
    </w:div>
    <w:div w:id="1809856055">
      <w:bodyDiv w:val="1"/>
      <w:marLeft w:val="0"/>
      <w:marRight w:val="0"/>
      <w:marTop w:val="0"/>
      <w:marBottom w:val="0"/>
      <w:divBdr>
        <w:top w:val="none" w:sz="0" w:space="0" w:color="auto"/>
        <w:left w:val="none" w:sz="0" w:space="0" w:color="auto"/>
        <w:bottom w:val="none" w:sz="0" w:space="0" w:color="auto"/>
        <w:right w:val="none" w:sz="0" w:space="0" w:color="auto"/>
      </w:divBdr>
    </w:div>
    <w:div w:id="1811751786">
      <w:bodyDiv w:val="1"/>
      <w:marLeft w:val="0"/>
      <w:marRight w:val="0"/>
      <w:marTop w:val="0"/>
      <w:marBottom w:val="0"/>
      <w:divBdr>
        <w:top w:val="none" w:sz="0" w:space="0" w:color="auto"/>
        <w:left w:val="none" w:sz="0" w:space="0" w:color="auto"/>
        <w:bottom w:val="none" w:sz="0" w:space="0" w:color="auto"/>
        <w:right w:val="none" w:sz="0" w:space="0" w:color="auto"/>
      </w:divBdr>
    </w:div>
    <w:div w:id="1858419155">
      <w:bodyDiv w:val="1"/>
      <w:marLeft w:val="0"/>
      <w:marRight w:val="0"/>
      <w:marTop w:val="0"/>
      <w:marBottom w:val="0"/>
      <w:divBdr>
        <w:top w:val="none" w:sz="0" w:space="0" w:color="auto"/>
        <w:left w:val="none" w:sz="0" w:space="0" w:color="auto"/>
        <w:bottom w:val="none" w:sz="0" w:space="0" w:color="auto"/>
        <w:right w:val="none" w:sz="0" w:space="0" w:color="auto"/>
      </w:divBdr>
    </w:div>
    <w:div w:id="1864123447">
      <w:bodyDiv w:val="1"/>
      <w:marLeft w:val="0"/>
      <w:marRight w:val="0"/>
      <w:marTop w:val="0"/>
      <w:marBottom w:val="0"/>
      <w:divBdr>
        <w:top w:val="none" w:sz="0" w:space="0" w:color="auto"/>
        <w:left w:val="none" w:sz="0" w:space="0" w:color="auto"/>
        <w:bottom w:val="none" w:sz="0" w:space="0" w:color="auto"/>
        <w:right w:val="none" w:sz="0" w:space="0" w:color="auto"/>
      </w:divBdr>
    </w:div>
    <w:div w:id="209762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loza@entel.bo"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CAAB190D-DC49-42E3-BFEE-229122E51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15461</Words>
  <Characters>88128</Characters>
  <Application>Microsoft Office Word</Application>
  <DocSecurity>0</DocSecurity>
  <Lines>734</Lines>
  <Paragraphs>206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103383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2018-01-09T23:56:00Z</cp:lastPrinted>
  <dcterms:created xsi:type="dcterms:W3CDTF">2018-02-06T20:29:00Z</dcterms:created>
  <dcterms:modified xsi:type="dcterms:W3CDTF">2018-02-06T20:29:00Z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